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90"/>
        <w:gridCol w:w="6570"/>
      </w:tblGrid>
      <w:tr w:rsidR="00067FE2" w14:paraId="3C6642E3" w14:textId="77777777" w:rsidTr="439F3EFB">
        <w:trPr>
          <w:trHeight w:val="300"/>
        </w:trPr>
        <w:tc>
          <w:tcPr>
            <w:tcW w:w="1620" w:type="dxa"/>
            <w:tcBorders>
              <w:bottom w:val="single" w:sz="4" w:space="0" w:color="auto"/>
            </w:tcBorders>
            <w:shd w:val="clear" w:color="auto" w:fill="FFFFFF" w:themeFill="background1"/>
            <w:vAlign w:val="center"/>
          </w:tcPr>
          <w:p w14:paraId="1DB23675" w14:textId="220A3710" w:rsidR="00067FE2" w:rsidRDefault="00067FE2" w:rsidP="00F44236">
            <w:pPr>
              <w:pStyle w:val="Header"/>
            </w:pPr>
            <w:r>
              <w:t>NPRR Number</w:t>
            </w:r>
          </w:p>
        </w:tc>
        <w:tc>
          <w:tcPr>
            <w:tcW w:w="1260" w:type="dxa"/>
            <w:tcBorders>
              <w:bottom w:val="single" w:sz="4" w:space="0" w:color="auto"/>
            </w:tcBorders>
            <w:vAlign w:val="center"/>
          </w:tcPr>
          <w:p w14:paraId="58DFDEEC" w14:textId="730DBD2F" w:rsidR="00067FE2" w:rsidRPr="004107EB" w:rsidRDefault="000119F5" w:rsidP="6210000C">
            <w:pPr>
              <w:pStyle w:val="Header"/>
              <w:rPr>
                <w:rStyle w:val="Hyperlink"/>
              </w:rPr>
            </w:pPr>
            <w:hyperlink r:id="rId11" w:history="1">
              <w:r w:rsidRPr="000119F5">
                <w:rPr>
                  <w:rStyle w:val="Hyperlink"/>
                </w:rPr>
                <w:t>1310</w:t>
              </w:r>
            </w:hyperlink>
          </w:p>
        </w:tc>
        <w:tc>
          <w:tcPr>
            <w:tcW w:w="990" w:type="dxa"/>
            <w:tcBorders>
              <w:bottom w:val="single" w:sz="4" w:space="0" w:color="auto"/>
            </w:tcBorders>
            <w:shd w:val="clear" w:color="auto" w:fill="FFFFFF" w:themeFill="background1"/>
            <w:vAlign w:val="center"/>
          </w:tcPr>
          <w:p w14:paraId="1F77FB52" w14:textId="77777777" w:rsidR="00067FE2" w:rsidRPr="004577E3" w:rsidRDefault="00067FE2" w:rsidP="00F44236">
            <w:pPr>
              <w:pStyle w:val="Header"/>
              <w:rPr>
                <w:bCs w:val="0"/>
              </w:rPr>
            </w:pPr>
            <w:r w:rsidRPr="004577E3">
              <w:rPr>
                <w:bCs w:val="0"/>
              </w:rPr>
              <w:t>NPRR Title</w:t>
            </w:r>
          </w:p>
        </w:tc>
        <w:tc>
          <w:tcPr>
            <w:tcW w:w="6570" w:type="dxa"/>
            <w:tcBorders>
              <w:bottom w:val="single" w:sz="4" w:space="0" w:color="auto"/>
            </w:tcBorders>
            <w:vAlign w:val="center"/>
          </w:tcPr>
          <w:p w14:paraId="58F14EBB" w14:textId="7C5E382B" w:rsidR="00067FE2" w:rsidRPr="004107EB" w:rsidRDefault="00871D61" w:rsidP="00D66729">
            <w:pPr>
              <w:pStyle w:val="Header"/>
            </w:pPr>
            <w:bookmarkStart w:id="0" w:name="_Hlk214556874"/>
            <w:r>
              <w:t>Dispatchable Reliability Reserve Service</w:t>
            </w:r>
            <w:r w:rsidR="00E84C27">
              <w:t xml:space="preserve"> </w:t>
            </w:r>
            <w:r w:rsidR="00935767">
              <w:t>Plus</w:t>
            </w:r>
            <w:r w:rsidR="6EA55FA5">
              <w:t xml:space="preserve"> Energy Storage Resource Participation and Release Factor</w:t>
            </w:r>
            <w:bookmarkEnd w:id="0"/>
          </w:p>
        </w:tc>
      </w:tr>
      <w:tr w:rsidR="00067FE2" w:rsidRPr="00E01925" w14:paraId="398BCBF4" w14:textId="77777777" w:rsidTr="439F3EFB">
        <w:trPr>
          <w:trHeight w:val="518"/>
        </w:trPr>
        <w:tc>
          <w:tcPr>
            <w:tcW w:w="2880" w:type="dxa"/>
            <w:gridSpan w:val="2"/>
            <w:shd w:val="clear" w:color="auto" w:fill="FFFFFF" w:themeFill="background1"/>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73E37968" w:rsidR="00067FE2" w:rsidRPr="00061496" w:rsidRDefault="000119F5" w:rsidP="00F44236">
            <w:pPr>
              <w:pStyle w:val="NormalArial"/>
              <w:rPr>
                <w:strike/>
              </w:rPr>
            </w:pPr>
            <w:r>
              <w:t>November 20, 2025</w:t>
            </w:r>
          </w:p>
        </w:tc>
      </w:tr>
      <w:tr w:rsidR="00067FE2" w14:paraId="788C839C" w14:textId="77777777" w:rsidTr="439F3EFB">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439F3EFB">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26851520" w:rsidR="009D17F0" w:rsidRPr="00FB509B" w:rsidRDefault="0066370F" w:rsidP="00055EA2">
            <w:pPr>
              <w:pStyle w:val="NormalArial"/>
              <w:spacing w:before="120" w:after="120"/>
            </w:pPr>
            <w:r w:rsidRPr="00FB509B">
              <w:t>Normal</w:t>
            </w:r>
          </w:p>
        </w:tc>
      </w:tr>
      <w:tr w:rsidR="009D17F0" w14:paraId="117EEC9D" w14:textId="77777777" w:rsidTr="439F3EFB">
        <w:trPr>
          <w:trHeight w:val="2690"/>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148DB2C" w14:textId="4E2676EA" w:rsidR="009D17F0" w:rsidRDefault="00B937CB" w:rsidP="00055EA2">
            <w:pPr>
              <w:pStyle w:val="NormalArial"/>
              <w:spacing w:before="120"/>
            </w:pPr>
            <w:r w:rsidRPr="00B937CB">
              <w:t>2.1</w:t>
            </w:r>
            <w:r w:rsidR="00732075">
              <w:t>, Definitions</w:t>
            </w:r>
          </w:p>
          <w:p w14:paraId="1F7F865E" w14:textId="0AEF46A1" w:rsidR="00B937CB" w:rsidRDefault="00B937CB" w:rsidP="00F44236">
            <w:pPr>
              <w:pStyle w:val="NormalArial"/>
            </w:pPr>
            <w:r w:rsidRPr="00B937CB">
              <w:t>2.2</w:t>
            </w:r>
            <w:r w:rsidR="00732075">
              <w:t>, Acronyms and Abbreviations</w:t>
            </w:r>
          </w:p>
          <w:p w14:paraId="48663F01" w14:textId="58F705B4" w:rsidR="00B937CB" w:rsidRDefault="00B937CB" w:rsidP="00F44236">
            <w:pPr>
              <w:pStyle w:val="NormalArial"/>
            </w:pPr>
            <w:r w:rsidRPr="00B937CB">
              <w:t>3.2.3</w:t>
            </w:r>
            <w:r w:rsidR="00732075">
              <w:t xml:space="preserve">, </w:t>
            </w:r>
            <w:r w:rsidRPr="00B937CB">
              <w:t>Short-Term System Adequacy Reports</w:t>
            </w:r>
          </w:p>
          <w:p w14:paraId="0A1F907A" w14:textId="18DF38C1" w:rsidR="00B937CB" w:rsidRDefault="00B937CB" w:rsidP="00F44236">
            <w:pPr>
              <w:pStyle w:val="NormalArial"/>
            </w:pPr>
            <w:r w:rsidRPr="00B937CB">
              <w:t>3.9.1</w:t>
            </w:r>
            <w:r w:rsidR="00732075">
              <w:t xml:space="preserve">, </w:t>
            </w:r>
            <w:r w:rsidRPr="00B937CB">
              <w:t>Current Operating Plan (COP) Criteria</w:t>
            </w:r>
          </w:p>
          <w:p w14:paraId="74F80561" w14:textId="019F6E6B" w:rsidR="00035873" w:rsidRDefault="00035873" w:rsidP="00F44236">
            <w:pPr>
              <w:pStyle w:val="NormalArial"/>
            </w:pPr>
            <w:r w:rsidRPr="00035873">
              <w:t>3.17.5</w:t>
            </w:r>
            <w:r w:rsidR="00732075">
              <w:t xml:space="preserve">, </w:t>
            </w:r>
            <w:r w:rsidRPr="00035873">
              <w:t>Dispatchable Reliability Reserve Service</w:t>
            </w:r>
            <w:r>
              <w:t xml:space="preserve"> (new)</w:t>
            </w:r>
          </w:p>
          <w:p w14:paraId="5EA3ACFF" w14:textId="3D035A6C" w:rsidR="00035873" w:rsidRDefault="00035873" w:rsidP="00F44236">
            <w:pPr>
              <w:pStyle w:val="NormalArial"/>
            </w:pPr>
            <w:r w:rsidRPr="00035873">
              <w:t>3.18</w:t>
            </w:r>
            <w:r w:rsidR="00732075">
              <w:t xml:space="preserve">, </w:t>
            </w:r>
            <w:r w:rsidRPr="00035873">
              <w:t>Resource Limits in Providing Ancillary Service</w:t>
            </w:r>
          </w:p>
          <w:p w14:paraId="5E941F08" w14:textId="6000D6F9" w:rsidR="00035873" w:rsidRDefault="00035873" w:rsidP="00F44236">
            <w:pPr>
              <w:pStyle w:val="NormalArial"/>
            </w:pPr>
            <w:r w:rsidRPr="00035873">
              <w:t>4.4.7.1</w:t>
            </w:r>
            <w:r w:rsidR="00732075">
              <w:t xml:space="preserve">, </w:t>
            </w:r>
            <w:r w:rsidRPr="00035873">
              <w:t>Self-Arranged Ancillary Service Quantities</w:t>
            </w:r>
          </w:p>
          <w:p w14:paraId="7E80B6C4" w14:textId="03BD1566" w:rsidR="00216153" w:rsidRDefault="00216153" w:rsidP="00F44236">
            <w:pPr>
              <w:pStyle w:val="NormalArial"/>
            </w:pPr>
            <w:r>
              <w:t xml:space="preserve">4.4.7.2, </w:t>
            </w:r>
            <w:r w:rsidR="008B12B0">
              <w:t>Ancillary Service Offers</w:t>
            </w:r>
          </w:p>
          <w:p w14:paraId="7FDBE3C7" w14:textId="4063EE5F" w:rsidR="00035873" w:rsidRDefault="00035873" w:rsidP="00F44236">
            <w:pPr>
              <w:pStyle w:val="NormalArial"/>
            </w:pPr>
            <w:r w:rsidRPr="00035873">
              <w:t>4.4.7.3</w:t>
            </w:r>
            <w:r w:rsidR="00732075">
              <w:t xml:space="preserve">, </w:t>
            </w:r>
            <w:r w:rsidRPr="00035873">
              <w:t>Ancillary Service Trades</w:t>
            </w:r>
          </w:p>
          <w:p w14:paraId="23710C98" w14:textId="60F1F24D" w:rsidR="00035873" w:rsidRDefault="00035873" w:rsidP="00F44236">
            <w:pPr>
              <w:pStyle w:val="NormalArial"/>
            </w:pPr>
            <w:r w:rsidRPr="00035873">
              <w:t>4.4.12</w:t>
            </w:r>
            <w:r w:rsidR="00732075">
              <w:t xml:space="preserve">, </w:t>
            </w:r>
            <w:r w:rsidRPr="00035873">
              <w:t>Determination of Ancillary Service Demand Curves for the Day-Ahead Market and Real-Time Market</w:t>
            </w:r>
          </w:p>
          <w:p w14:paraId="0EABD786" w14:textId="3E75B83A" w:rsidR="009D0447" w:rsidRDefault="002E18D6" w:rsidP="00F44236">
            <w:pPr>
              <w:pStyle w:val="NormalArial"/>
            </w:pPr>
            <w:r>
              <w:t>4.5.1</w:t>
            </w:r>
            <w:r w:rsidR="00E52F0F">
              <w:t>,</w:t>
            </w:r>
            <w:r>
              <w:t xml:space="preserve"> DAM Clearing Process</w:t>
            </w:r>
          </w:p>
          <w:p w14:paraId="2562C7B2" w14:textId="2899F3D3" w:rsidR="003F3FAC" w:rsidRDefault="003F3FAC" w:rsidP="00F44236">
            <w:pPr>
              <w:pStyle w:val="NormalArial"/>
            </w:pPr>
            <w:r w:rsidRPr="003F3FAC">
              <w:t>4.6.2.3</w:t>
            </w:r>
            <w:r>
              <w:t xml:space="preserve">, </w:t>
            </w:r>
            <w:r w:rsidRPr="003F3FAC">
              <w:t>Day-Ahead Make-Whole Settlements</w:t>
            </w:r>
          </w:p>
          <w:p w14:paraId="7D1EFE39" w14:textId="7A133C5F" w:rsidR="00035873" w:rsidRDefault="00035873" w:rsidP="00F44236">
            <w:pPr>
              <w:pStyle w:val="NormalArial"/>
            </w:pPr>
            <w:r w:rsidRPr="00035873">
              <w:t>4.6.2.3.1</w:t>
            </w:r>
            <w:r w:rsidR="00732075">
              <w:t xml:space="preserve">, </w:t>
            </w:r>
            <w:r w:rsidRPr="00035873">
              <w:t>Day-Ahead Make-Whole Payment</w:t>
            </w:r>
          </w:p>
          <w:p w14:paraId="75BAABBC" w14:textId="5DE008C3" w:rsidR="00035873" w:rsidRDefault="00035873" w:rsidP="00F44236">
            <w:pPr>
              <w:pStyle w:val="NormalArial"/>
            </w:pPr>
            <w:r w:rsidRPr="00035873">
              <w:t>4.6.4.1.6</w:t>
            </w:r>
            <w:r w:rsidR="00732075">
              <w:t xml:space="preserve">, </w:t>
            </w:r>
            <w:r w:rsidRPr="00035873">
              <w:t>Dispatchable Reliability Reserve Service Payment</w:t>
            </w:r>
            <w:r>
              <w:t xml:space="preserve"> (new)</w:t>
            </w:r>
          </w:p>
          <w:p w14:paraId="66F99750" w14:textId="4C2BB5C5" w:rsidR="003F3FAC" w:rsidRDefault="003F3FAC" w:rsidP="00F44236">
            <w:pPr>
              <w:pStyle w:val="NormalArial"/>
            </w:pPr>
            <w:r w:rsidRPr="003F3FAC">
              <w:t>4.6.4.2.6</w:t>
            </w:r>
            <w:r>
              <w:t xml:space="preserve">, </w:t>
            </w:r>
            <w:r w:rsidRPr="003F3FAC">
              <w:t>Dispatchable Reliability Reserve Service Charge</w:t>
            </w:r>
            <w:r>
              <w:t xml:space="preserve"> (new)</w:t>
            </w:r>
          </w:p>
          <w:p w14:paraId="2A028645" w14:textId="6CD1E5F3" w:rsidR="00EE0F17" w:rsidRDefault="00EE0F17" w:rsidP="00F44236">
            <w:pPr>
              <w:pStyle w:val="NormalArial"/>
            </w:pPr>
            <w:r w:rsidRPr="00EE0F17">
              <w:t>5.5.2</w:t>
            </w:r>
            <w:r w:rsidR="00732075">
              <w:t xml:space="preserve">, </w:t>
            </w:r>
            <w:r w:rsidRPr="00EE0F17">
              <w:t>Reliability Unit Commitment (RUC) Process</w:t>
            </w:r>
          </w:p>
          <w:p w14:paraId="5DC1D5E8" w14:textId="5EB37A08" w:rsidR="00F74205" w:rsidRDefault="00F74205" w:rsidP="00F44236">
            <w:pPr>
              <w:pStyle w:val="NormalArial"/>
            </w:pPr>
            <w:r w:rsidRPr="00F74205">
              <w:t>5.6.2</w:t>
            </w:r>
            <w:r w:rsidR="00732075">
              <w:t xml:space="preserve">, </w:t>
            </w:r>
            <w:r w:rsidRPr="00F74205">
              <w:t>RUC Startup Cost Eligibility</w:t>
            </w:r>
          </w:p>
          <w:p w14:paraId="787290A4" w14:textId="3EE77105" w:rsidR="00727A4F" w:rsidRDefault="00727A4F" w:rsidP="00727A4F">
            <w:pPr>
              <w:pStyle w:val="NormalArial"/>
            </w:pPr>
            <w:r>
              <w:t>5.7.1, RUC Make-Whole Payment</w:t>
            </w:r>
          </w:p>
          <w:p w14:paraId="3E51456C" w14:textId="7634DE5F" w:rsidR="00E81209" w:rsidRDefault="00E81209" w:rsidP="00727A4F">
            <w:pPr>
              <w:pStyle w:val="NormalArial"/>
            </w:pPr>
            <w:r w:rsidRPr="00E81209">
              <w:t>5.7.1.1</w:t>
            </w:r>
            <w:r>
              <w:t xml:space="preserve">, </w:t>
            </w:r>
            <w:r w:rsidRPr="00E81209">
              <w:t>RUC Guarantee</w:t>
            </w:r>
          </w:p>
          <w:p w14:paraId="3BE891A2" w14:textId="6882BD7C" w:rsidR="00C773CF" w:rsidRDefault="00C773CF" w:rsidP="00727A4F">
            <w:pPr>
              <w:pStyle w:val="NormalArial"/>
            </w:pPr>
            <w:r w:rsidRPr="00C773CF">
              <w:t>5.7.1.2</w:t>
            </w:r>
            <w:r>
              <w:t xml:space="preserve">, </w:t>
            </w:r>
            <w:r w:rsidRPr="00C773CF">
              <w:t>RUC Minimum-Energy Revenue</w:t>
            </w:r>
          </w:p>
          <w:p w14:paraId="3F26CDF6" w14:textId="77777777" w:rsidR="003C30C2" w:rsidRDefault="003C30C2" w:rsidP="003C30C2">
            <w:pPr>
              <w:pStyle w:val="NormalArial"/>
            </w:pPr>
            <w:r w:rsidRPr="00C6750C">
              <w:t>5.7.1.3</w:t>
            </w:r>
            <w:r>
              <w:t xml:space="preserve">, </w:t>
            </w:r>
            <w:r w:rsidRPr="00C6750C">
              <w:t>Revenue Less Cost Above LSL During RUC-Committed Hours</w:t>
            </w:r>
          </w:p>
          <w:p w14:paraId="4EB82ABD" w14:textId="77777777" w:rsidR="003C30C2" w:rsidRDefault="003C30C2" w:rsidP="003C30C2">
            <w:pPr>
              <w:pStyle w:val="NormalArial"/>
            </w:pPr>
            <w:r w:rsidRPr="00C16EC0">
              <w:t>5.7.1.4</w:t>
            </w:r>
            <w:r>
              <w:t xml:space="preserve">, </w:t>
            </w:r>
            <w:r w:rsidRPr="00C16EC0">
              <w:t xml:space="preserve">Revenue Less Cost During QSE </w:t>
            </w:r>
            <w:proofErr w:type="spellStart"/>
            <w:r w:rsidRPr="00C16EC0">
              <w:t>Clawback</w:t>
            </w:r>
            <w:proofErr w:type="spellEnd"/>
            <w:r w:rsidRPr="00C16EC0">
              <w:t xml:space="preserve"> Intervals</w:t>
            </w:r>
          </w:p>
          <w:p w14:paraId="4A370087" w14:textId="49977C14" w:rsidR="005A28FC" w:rsidRDefault="005A28FC" w:rsidP="00F44236">
            <w:pPr>
              <w:pStyle w:val="NormalArial"/>
            </w:pPr>
            <w:r>
              <w:t xml:space="preserve">5.7.2, </w:t>
            </w:r>
            <w:r w:rsidRPr="005A28FC">
              <w:t xml:space="preserve">RUC </w:t>
            </w:r>
            <w:proofErr w:type="spellStart"/>
            <w:r w:rsidRPr="005A28FC">
              <w:t>Clawback</w:t>
            </w:r>
            <w:proofErr w:type="spellEnd"/>
            <w:r w:rsidRPr="005A28FC">
              <w:t xml:space="preserve"> Charge</w:t>
            </w:r>
          </w:p>
          <w:p w14:paraId="2F11EF8E" w14:textId="011C180F" w:rsidR="00930179" w:rsidRDefault="00930179" w:rsidP="00F44236">
            <w:pPr>
              <w:pStyle w:val="NormalArial"/>
            </w:pPr>
            <w:r w:rsidRPr="00930179">
              <w:t>5.7.4.1.1</w:t>
            </w:r>
            <w:r>
              <w:t xml:space="preserve">, </w:t>
            </w:r>
            <w:r w:rsidRPr="00930179">
              <w:t>Capacity Shortfall Ratio Share</w:t>
            </w:r>
          </w:p>
          <w:p w14:paraId="25BCB08D" w14:textId="61156D92" w:rsidR="00BF047A" w:rsidRDefault="00F74205" w:rsidP="00F44236">
            <w:pPr>
              <w:pStyle w:val="NormalArial"/>
            </w:pPr>
            <w:r w:rsidRPr="00F74205">
              <w:t>6.1</w:t>
            </w:r>
            <w:r w:rsidR="00732075">
              <w:t xml:space="preserve">, </w:t>
            </w:r>
            <w:r w:rsidRPr="00F74205">
              <w:t>Introduction</w:t>
            </w:r>
          </w:p>
          <w:p w14:paraId="14DD0CEA" w14:textId="3E508046" w:rsidR="005625C8" w:rsidRDefault="005625C8" w:rsidP="00F44236">
            <w:pPr>
              <w:pStyle w:val="NormalArial"/>
            </w:pPr>
            <w:r>
              <w:t>6.5.7.3, Security Constrained Economic Dispatch</w:t>
            </w:r>
          </w:p>
          <w:p w14:paraId="63C61C9E" w14:textId="67D77B35" w:rsidR="00BF047A" w:rsidRDefault="00BF047A" w:rsidP="00F44236">
            <w:pPr>
              <w:pStyle w:val="NormalArial"/>
            </w:pPr>
            <w:r>
              <w:t>6.5.7.3.1</w:t>
            </w:r>
            <w:r w:rsidR="00732075">
              <w:t xml:space="preserve">, </w:t>
            </w:r>
            <w:r>
              <w:t>Determination of Real-Time On-Line Reliability Deployment Price Adder</w:t>
            </w:r>
          </w:p>
          <w:p w14:paraId="64B9EE9E" w14:textId="7102E711" w:rsidR="758E0BD8" w:rsidRDefault="758E0BD8">
            <w:r w:rsidRPr="0C5341C2">
              <w:rPr>
                <w:rFonts w:ascii="Arial" w:eastAsia="Arial" w:hAnsi="Arial" w:cs="Arial"/>
              </w:rPr>
              <w:t>6.5.7.5, Ancillary Services Capacity Monitor</w:t>
            </w:r>
          </w:p>
          <w:p w14:paraId="38B7CAFC" w14:textId="4E4C25F7" w:rsidR="00BF047A" w:rsidRDefault="00BF047A" w:rsidP="00F44236">
            <w:pPr>
              <w:pStyle w:val="NormalArial"/>
            </w:pPr>
            <w:r w:rsidRPr="00BF047A">
              <w:t>6.5.7.6.2.5</w:t>
            </w:r>
            <w:r w:rsidR="00732075">
              <w:t xml:space="preserve">, </w:t>
            </w:r>
            <w:r w:rsidRPr="00BF047A">
              <w:t>Deployment of Dispatchable Reliability Reserve Service (DRRS)</w:t>
            </w:r>
            <w:r>
              <w:t xml:space="preserve"> (new)</w:t>
            </w:r>
          </w:p>
          <w:p w14:paraId="257B5710" w14:textId="64A06D40" w:rsidR="00E0723D" w:rsidRDefault="00E0723D" w:rsidP="00F44236">
            <w:pPr>
              <w:pStyle w:val="NormalArial"/>
            </w:pPr>
            <w:r w:rsidRPr="00E0723D">
              <w:t>6.6.1.6</w:t>
            </w:r>
            <w:r>
              <w:t xml:space="preserve">, </w:t>
            </w:r>
            <w:r w:rsidRPr="00E0723D">
              <w:t>Real-Time Market Clearing Prices for Ancillary Services</w:t>
            </w:r>
          </w:p>
          <w:p w14:paraId="11CEBF02" w14:textId="10797C28" w:rsidR="00653920" w:rsidRDefault="00653920" w:rsidP="00F44236">
            <w:pPr>
              <w:pStyle w:val="NormalArial"/>
            </w:pPr>
            <w:r w:rsidRPr="00653920">
              <w:t xml:space="preserve">6.6.9.1 </w:t>
            </w:r>
            <w:r>
              <w:t xml:space="preserve">, </w:t>
            </w:r>
            <w:r w:rsidRPr="00653920">
              <w:t>Payment for Emergency Power Increase Directed by ERCOT</w:t>
            </w:r>
          </w:p>
          <w:p w14:paraId="0D734247" w14:textId="00863C7B" w:rsidR="00774C58" w:rsidRPr="00774C58" w:rsidRDefault="00653920" w:rsidP="00D66729">
            <w:pPr>
              <w:pStyle w:val="NormalArial"/>
            </w:pPr>
            <w:r w:rsidRPr="00653920">
              <w:t xml:space="preserve">6.6.12.1 </w:t>
            </w:r>
            <w:r>
              <w:t xml:space="preserve">, </w:t>
            </w:r>
            <w:r w:rsidRPr="00653920">
              <w:t>Switchable Generation Make-Whole Payment</w:t>
            </w:r>
          </w:p>
          <w:p w14:paraId="27170264" w14:textId="75106D94" w:rsidR="00895251" w:rsidRDefault="00AD7DB6" w:rsidP="00F44236">
            <w:pPr>
              <w:pStyle w:val="NormalArial"/>
            </w:pPr>
            <w:r w:rsidRPr="00AD7DB6">
              <w:lastRenderedPageBreak/>
              <w:t>6.7.</w:t>
            </w:r>
            <w:r w:rsidR="00503649">
              <w:t>4</w:t>
            </w:r>
            <w:r w:rsidR="00732075">
              <w:t xml:space="preserve">, </w:t>
            </w:r>
            <w:r w:rsidR="00503649">
              <w:t>Real-Time Settlement for Updated Day-Ahead Market Ancillary Service Obligations</w:t>
            </w:r>
          </w:p>
          <w:p w14:paraId="2E73955B" w14:textId="77777777" w:rsidR="001B1315" w:rsidRDefault="008013A0" w:rsidP="00F44236">
            <w:pPr>
              <w:pStyle w:val="NormalArial"/>
            </w:pPr>
            <w:r w:rsidRPr="008013A0">
              <w:t>6.7.5.7</w:t>
            </w:r>
            <w:r>
              <w:t xml:space="preserve">, </w:t>
            </w:r>
            <w:r w:rsidRPr="008013A0">
              <w:t>Dispatchable Reliability Reserve Service Payments and Charges</w:t>
            </w:r>
            <w:r>
              <w:t xml:space="preserve"> (new)</w:t>
            </w:r>
          </w:p>
          <w:p w14:paraId="18F16388" w14:textId="2472EE3A" w:rsidR="001B1315" w:rsidRDefault="001B1315" w:rsidP="00F44236">
            <w:pPr>
              <w:pStyle w:val="NormalArial"/>
            </w:pPr>
            <w:r w:rsidRPr="001B1315">
              <w:t>6.7.5.</w:t>
            </w:r>
            <w:r w:rsidR="008F5A23">
              <w:t>7</w:t>
            </w:r>
            <w:r>
              <w:t xml:space="preserve">, </w:t>
            </w:r>
            <w:r w:rsidRPr="001B1315">
              <w:t>Real-Time Derated Ancillary Service Capability Payment</w:t>
            </w:r>
          </w:p>
          <w:p w14:paraId="5F413922" w14:textId="2E7E5106" w:rsidR="001B1315" w:rsidRDefault="001B1315" w:rsidP="00F44236">
            <w:pPr>
              <w:pStyle w:val="NormalArial"/>
            </w:pPr>
            <w:r w:rsidRPr="001B1315">
              <w:t>6.7.5.</w:t>
            </w:r>
            <w:r w:rsidR="008F5A23">
              <w:t>8</w:t>
            </w:r>
            <w:r>
              <w:t xml:space="preserve">, </w:t>
            </w:r>
            <w:r w:rsidRPr="001B1315">
              <w:t>Real-Time Derated Ancillary Service Capability Charge</w:t>
            </w:r>
          </w:p>
          <w:p w14:paraId="7C57E83C" w14:textId="0F99C398" w:rsidR="008013A0" w:rsidRDefault="008013A0" w:rsidP="00F44236">
            <w:pPr>
              <w:pStyle w:val="NormalArial"/>
            </w:pPr>
            <w:r w:rsidRPr="008013A0">
              <w:t>6.7.6</w:t>
            </w:r>
            <w:r>
              <w:t xml:space="preserve">, </w:t>
            </w:r>
            <w:r w:rsidRPr="008013A0">
              <w:t>Real-Time Ancillary Service Revenue Neutrality Allocation</w:t>
            </w:r>
          </w:p>
          <w:p w14:paraId="50C3C192" w14:textId="153585AA" w:rsidR="007A511D" w:rsidRDefault="007A511D" w:rsidP="00F44236">
            <w:pPr>
              <w:pStyle w:val="NormalArial"/>
            </w:pPr>
            <w:r w:rsidRPr="007A511D">
              <w:t>8.1.1.2.1.8</w:t>
            </w:r>
            <w:r w:rsidR="00732075">
              <w:t xml:space="preserve">, </w:t>
            </w:r>
            <w:r w:rsidRPr="007A511D">
              <w:t>Dispatchable Reliability Reserve Service Qualification</w:t>
            </w:r>
            <w:r w:rsidR="00365645">
              <w:t xml:space="preserve"> (new)</w:t>
            </w:r>
          </w:p>
          <w:p w14:paraId="7392BD4A" w14:textId="74D10259" w:rsidR="00061496" w:rsidRPr="00061496" w:rsidRDefault="00061496" w:rsidP="00F44236">
            <w:pPr>
              <w:pStyle w:val="NormalArial"/>
            </w:pPr>
            <w:r w:rsidRPr="00061496">
              <w:t>8.1.1.3.5, Dispatchable Reliability Reserve Service Capacity Monitoring Criteria</w:t>
            </w:r>
            <w:r>
              <w:t xml:space="preserve"> (new)</w:t>
            </w:r>
          </w:p>
          <w:p w14:paraId="4CCBAA4D" w14:textId="7CBF3680" w:rsidR="007A511D" w:rsidRDefault="007A511D" w:rsidP="00F44236">
            <w:pPr>
              <w:pStyle w:val="NormalArial"/>
            </w:pPr>
            <w:r w:rsidRPr="007A511D">
              <w:t>8.1.1.4.5</w:t>
            </w:r>
            <w:r w:rsidR="00732075">
              <w:t xml:space="preserve">, </w:t>
            </w:r>
            <w:r w:rsidRPr="007A511D">
              <w:t>Dispatchable Reliability Reserve Service Energy Deployment Criteria</w:t>
            </w:r>
            <w:r w:rsidR="00365645">
              <w:t xml:space="preserve"> (new)</w:t>
            </w:r>
          </w:p>
          <w:p w14:paraId="4C0F2D06" w14:textId="35163D12" w:rsidR="00871D61" w:rsidRDefault="00871D61" w:rsidP="00871D61">
            <w:pPr>
              <w:pStyle w:val="NormalArial"/>
            </w:pPr>
            <w:r>
              <w:t>9.2.3</w:t>
            </w:r>
            <w:r w:rsidR="00732075">
              <w:t xml:space="preserve">, </w:t>
            </w:r>
            <w:r>
              <w:t>DAM Settlement Charge Types</w:t>
            </w:r>
          </w:p>
          <w:p w14:paraId="6FBF43C9" w14:textId="2543B86F" w:rsidR="00D6389A" w:rsidRDefault="000426BB" w:rsidP="223A8697">
            <w:pPr>
              <w:pStyle w:val="NormalArial"/>
            </w:pPr>
            <w:r w:rsidRPr="00D70FDD">
              <w:t>9.14.10</w:t>
            </w:r>
            <w:r w:rsidR="009579E4">
              <w:t xml:space="preserve">, </w:t>
            </w:r>
            <w:r w:rsidRPr="00D70FDD">
              <w:t>Settlement for Market Participants Impacted by Omitted Procedures or Manual Actions to Resolve the DAM</w:t>
            </w:r>
          </w:p>
          <w:p w14:paraId="05212663" w14:textId="32C615FD" w:rsidR="00080E2E" w:rsidRPr="00D70FDD" w:rsidRDefault="00080E2E" w:rsidP="223A8697">
            <w:pPr>
              <w:pStyle w:val="NormalArial"/>
            </w:pPr>
            <w:r>
              <w:t>9.19.1</w:t>
            </w:r>
            <w:r w:rsidR="00150FAB">
              <w:t>,</w:t>
            </w:r>
            <w:r>
              <w:t xml:space="preserve"> Default Uplift Invoices</w:t>
            </w:r>
          </w:p>
          <w:p w14:paraId="77F2CCB6" w14:textId="77777777" w:rsidR="00871D61" w:rsidRPr="00690D97" w:rsidRDefault="1551C5BC" w:rsidP="00061496">
            <w:r w:rsidRPr="00690D97">
              <w:rPr>
                <w:rFonts w:ascii="Arial" w:hAnsi="Arial"/>
              </w:rPr>
              <w:t>16.11.4.3.1</w:t>
            </w:r>
            <w:r w:rsidR="005B4DE0" w:rsidRPr="00690D97">
              <w:rPr>
                <w:rFonts w:ascii="Arial" w:hAnsi="Arial"/>
              </w:rPr>
              <w:t xml:space="preserve">, </w:t>
            </w:r>
            <w:r w:rsidRPr="00690D97">
              <w:rPr>
                <w:rFonts w:ascii="Arial" w:hAnsi="Arial"/>
              </w:rPr>
              <w:t>Day-Ahead Liability Estimate</w:t>
            </w:r>
          </w:p>
          <w:p w14:paraId="3356516F" w14:textId="7818A1AF" w:rsidR="00871D61" w:rsidRPr="00061496" w:rsidRDefault="00CB2AC3" w:rsidP="00061496">
            <w:r w:rsidRPr="00061496">
              <w:rPr>
                <w:rFonts w:ascii="Arial" w:hAnsi="Arial"/>
              </w:rPr>
              <w:t>16.11.4.3.2</w:t>
            </w:r>
            <w:r w:rsidR="0061309F" w:rsidRPr="00061496">
              <w:rPr>
                <w:rFonts w:ascii="Arial" w:hAnsi="Arial"/>
              </w:rPr>
              <w:t xml:space="preserve">, </w:t>
            </w:r>
            <w:r w:rsidRPr="00061496">
              <w:rPr>
                <w:rFonts w:ascii="Arial" w:hAnsi="Arial"/>
              </w:rPr>
              <w:t>Real-Time Liability Estimate</w:t>
            </w:r>
          </w:p>
        </w:tc>
      </w:tr>
      <w:tr w:rsidR="00C9766A" w14:paraId="112502C0" w14:textId="77777777" w:rsidTr="439F3EFB">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6491AA1" w14:textId="0F79FC1B" w:rsidR="000119F5" w:rsidRDefault="000119F5" w:rsidP="00055EA2">
            <w:pPr>
              <w:pStyle w:val="NormalArial"/>
              <w:spacing w:before="120" w:after="120"/>
            </w:pPr>
            <w:r>
              <w:t>Nodal Operating Guide Revision Request (NOGRR) 284, Related to NPRR1310, Dispatchable Reliability Reserve Service Plus Energy Storage Resource Participation and Release Factor</w:t>
            </w:r>
          </w:p>
          <w:p w14:paraId="5D9AA7D2" w14:textId="3D1629A9" w:rsidR="00C9766A" w:rsidRPr="00FB509B" w:rsidRDefault="007A511D" w:rsidP="00055EA2">
            <w:pPr>
              <w:pStyle w:val="NormalArial"/>
              <w:spacing w:before="120" w:after="120"/>
            </w:pPr>
            <w:r w:rsidRPr="007A511D">
              <w:t>ERCOT and QSE Operations Business Practices During the Operating Hour</w:t>
            </w:r>
          </w:p>
        </w:tc>
      </w:tr>
      <w:tr w:rsidR="009D17F0" w14:paraId="37367474" w14:textId="77777777" w:rsidTr="439F3EFB">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C44C3B9" w14:textId="638C9108" w:rsidR="00793529" w:rsidRPr="00D66729" w:rsidRDefault="005B4DE0" w:rsidP="00793529">
            <w:pPr>
              <w:pStyle w:val="NormalArial"/>
              <w:spacing w:before="120" w:after="120"/>
            </w:pPr>
            <w:r w:rsidRPr="00D66729">
              <w:t>This Nodal Protocol Revision Request (NPRR)</w:t>
            </w:r>
            <w:r w:rsidR="00793529" w:rsidRPr="00D66729">
              <w:t xml:space="preserve"> </w:t>
            </w:r>
            <w:r w:rsidR="1D9BB770" w:rsidRPr="00D66729">
              <w:t>develops</w:t>
            </w:r>
            <w:r w:rsidR="00793529" w:rsidRPr="00D66729">
              <w:t xml:space="preserve"> Dispatchable Reliability Reserve Service (DRRS) </w:t>
            </w:r>
            <w:r w:rsidR="1FFD2A3E" w:rsidRPr="00D66729">
              <w:t>as a new Ancillary Service</w:t>
            </w:r>
            <w:r w:rsidR="36BAFDDE" w:rsidRPr="00D66729">
              <w:t xml:space="preserve"> that includes the following functionality</w:t>
            </w:r>
            <w:r w:rsidR="00793529" w:rsidRPr="00D66729">
              <w:t>:</w:t>
            </w:r>
          </w:p>
          <w:p w14:paraId="65155118" w14:textId="1B909065" w:rsidR="00793529" w:rsidRPr="00D66729" w:rsidRDefault="00793529" w:rsidP="00620FBF">
            <w:pPr>
              <w:pStyle w:val="NormalArial"/>
              <w:numPr>
                <w:ilvl w:val="0"/>
                <w:numId w:val="7"/>
              </w:numPr>
              <w:spacing w:before="120" w:after="120"/>
              <w:ind w:left="324"/>
            </w:pPr>
            <w:r w:rsidRPr="00D66729">
              <w:rPr>
                <w:iCs/>
                <w:kern w:val="24"/>
              </w:rPr>
              <w:t xml:space="preserve">DRRS is added </w:t>
            </w:r>
            <w:r w:rsidRPr="00D66729">
              <w:rPr>
                <w:kern w:val="24"/>
              </w:rPr>
              <w:t>to</w:t>
            </w:r>
            <w:r w:rsidRPr="00D66729">
              <w:rPr>
                <w:iCs/>
                <w:kern w:val="24"/>
              </w:rPr>
              <w:t xml:space="preserve"> the Protocols on top of Real-Time Co-optimization (RTC) and Energy Storage Resource (ESR) single-model Protocols;</w:t>
            </w:r>
          </w:p>
          <w:p w14:paraId="7DD4EB18" w14:textId="16C2974A" w:rsidR="00793529" w:rsidRPr="00D66729" w:rsidRDefault="00793529" w:rsidP="00620FBF">
            <w:pPr>
              <w:pStyle w:val="NormalArial"/>
              <w:numPr>
                <w:ilvl w:val="0"/>
                <w:numId w:val="7"/>
              </w:numPr>
              <w:spacing w:before="120" w:after="120"/>
              <w:ind w:left="324"/>
              <w:rPr>
                <w:kern w:val="24"/>
              </w:rPr>
            </w:pPr>
            <w:r w:rsidRPr="00D66729">
              <w:rPr>
                <w:kern w:val="24"/>
              </w:rPr>
              <w:t>DRRS is offered, awarded</w:t>
            </w:r>
            <w:r w:rsidR="0944CC15" w:rsidRPr="00D66729">
              <w:t>,</w:t>
            </w:r>
            <w:r w:rsidRPr="00D66729">
              <w:rPr>
                <w:kern w:val="24"/>
              </w:rPr>
              <w:t xml:space="preserve"> and </w:t>
            </w:r>
            <w:proofErr w:type="gramStart"/>
            <w:r w:rsidRPr="00D66729">
              <w:rPr>
                <w:kern w:val="24"/>
              </w:rPr>
              <w:t>paid</w:t>
            </w:r>
            <w:proofErr w:type="gramEnd"/>
            <w:r w:rsidRPr="00D66729">
              <w:rPr>
                <w:kern w:val="24"/>
              </w:rPr>
              <w:t xml:space="preserve"> in </w:t>
            </w:r>
            <w:r w:rsidR="00714F59" w:rsidRPr="00D66729">
              <w:rPr>
                <w:kern w:val="24"/>
              </w:rPr>
              <w:t xml:space="preserve">both </w:t>
            </w:r>
            <w:r w:rsidRPr="00D66729">
              <w:rPr>
                <w:kern w:val="24"/>
              </w:rPr>
              <w:t>the Day</w:t>
            </w:r>
            <w:r w:rsidR="2667219A" w:rsidRPr="00D66729">
              <w:rPr>
                <w:kern w:val="24"/>
              </w:rPr>
              <w:t>-</w:t>
            </w:r>
            <w:r w:rsidRPr="00D66729">
              <w:rPr>
                <w:kern w:val="24"/>
              </w:rPr>
              <w:t>Ahead Market (DAM)</w:t>
            </w:r>
            <w:r w:rsidR="00714F59" w:rsidRPr="00D66729">
              <w:rPr>
                <w:kern w:val="24"/>
              </w:rPr>
              <w:t xml:space="preserve"> and the Real-Time Market (RTM)</w:t>
            </w:r>
            <w:r w:rsidRPr="00D66729">
              <w:rPr>
                <w:kern w:val="24"/>
              </w:rPr>
              <w:t>;</w:t>
            </w:r>
          </w:p>
          <w:p w14:paraId="6C4BEEB4" w14:textId="3A4E519E" w:rsidR="00793529" w:rsidRPr="00D66729" w:rsidRDefault="3B672100" w:rsidP="00620FBF">
            <w:pPr>
              <w:pStyle w:val="NormalArial"/>
              <w:numPr>
                <w:ilvl w:val="0"/>
                <w:numId w:val="7"/>
              </w:numPr>
              <w:spacing w:before="120" w:after="120"/>
              <w:ind w:left="324"/>
            </w:pPr>
            <w:r w:rsidRPr="00D66729">
              <w:rPr>
                <w:kern w:val="24"/>
              </w:rPr>
              <w:t>DRRS can be</w:t>
            </w:r>
            <w:r w:rsidR="31C3DA27" w:rsidRPr="00D66729">
              <w:rPr>
                <w:kern w:val="24"/>
              </w:rPr>
              <w:t xml:space="preserve"> </w:t>
            </w:r>
            <w:r w:rsidRPr="00D66729">
              <w:rPr>
                <w:kern w:val="24"/>
              </w:rPr>
              <w:t>self</w:t>
            </w:r>
            <w:r w:rsidR="31C3DA27" w:rsidRPr="00D66729">
              <w:rPr>
                <w:kern w:val="24"/>
              </w:rPr>
              <w:t>-</w:t>
            </w:r>
            <w:r w:rsidRPr="00D66729">
              <w:rPr>
                <w:kern w:val="24"/>
              </w:rPr>
              <w:t>arranged and traded</w:t>
            </w:r>
            <w:r w:rsidR="7BF48256" w:rsidRPr="00D66729">
              <w:rPr>
                <w:kern w:val="24"/>
              </w:rPr>
              <w:t xml:space="preserve"> and </w:t>
            </w:r>
            <w:r w:rsidR="3C004CB2" w:rsidRPr="00D66729">
              <w:rPr>
                <w:kern w:val="24"/>
              </w:rPr>
              <w:t>A</w:t>
            </w:r>
            <w:r w:rsidR="6F798860" w:rsidRPr="00D66729">
              <w:rPr>
                <w:kern w:val="24"/>
              </w:rPr>
              <w:t>ncillary Service</w:t>
            </w:r>
            <w:r w:rsidR="6519F859" w:rsidRPr="00D66729">
              <w:rPr>
                <w:kern w:val="24"/>
              </w:rPr>
              <w:t xml:space="preserve">-only </w:t>
            </w:r>
            <w:r w:rsidR="7BF48256" w:rsidRPr="00D66729">
              <w:rPr>
                <w:kern w:val="24"/>
              </w:rPr>
              <w:t>DRRS offers (i.e</w:t>
            </w:r>
            <w:r w:rsidR="739FFDA0" w:rsidRPr="00D66729">
              <w:rPr>
                <w:kern w:val="24"/>
              </w:rPr>
              <w:t>.,</w:t>
            </w:r>
            <w:r w:rsidR="7BF48256" w:rsidRPr="00D66729">
              <w:rPr>
                <w:kern w:val="24"/>
              </w:rPr>
              <w:t xml:space="preserve"> virtual DRRS offers) can be submitted into the DAM</w:t>
            </w:r>
            <w:r w:rsidR="00295343" w:rsidRPr="00D66729">
              <w:rPr>
                <w:kern w:val="24"/>
              </w:rPr>
              <w:t>;</w:t>
            </w:r>
          </w:p>
          <w:p w14:paraId="26A4258F" w14:textId="091395C7" w:rsidR="000A3A0F" w:rsidRPr="00D66729" w:rsidRDefault="253053E4" w:rsidP="00620FBF">
            <w:pPr>
              <w:pStyle w:val="NormalArial"/>
              <w:numPr>
                <w:ilvl w:val="0"/>
                <w:numId w:val="7"/>
              </w:numPr>
              <w:spacing w:before="120" w:after="120"/>
              <w:ind w:left="324"/>
            </w:pPr>
            <w:r w:rsidRPr="00D66729">
              <w:rPr>
                <w:kern w:val="24"/>
              </w:rPr>
              <w:t xml:space="preserve">DRRS can be provided by </w:t>
            </w:r>
            <w:r w:rsidR="70A6D0D9" w:rsidRPr="00D66729">
              <w:rPr>
                <w:kern w:val="24"/>
              </w:rPr>
              <w:t xml:space="preserve">eligible </w:t>
            </w:r>
            <w:r w:rsidRPr="00D66729">
              <w:rPr>
                <w:kern w:val="24"/>
              </w:rPr>
              <w:t>Off-Line Generation Resources</w:t>
            </w:r>
            <w:r w:rsidR="27662E46" w:rsidRPr="00D66729">
              <w:rPr>
                <w:kern w:val="24"/>
              </w:rPr>
              <w:t xml:space="preserve">, </w:t>
            </w:r>
            <w:r w:rsidR="70A6D0D9" w:rsidRPr="00D66729">
              <w:rPr>
                <w:kern w:val="24"/>
              </w:rPr>
              <w:t>On-Line Generation</w:t>
            </w:r>
            <w:r w:rsidR="244DDD88" w:rsidRPr="00D66729">
              <w:t xml:space="preserve"> </w:t>
            </w:r>
            <w:r w:rsidR="71D6D31F" w:rsidRPr="00D66729">
              <w:t>Resources,</w:t>
            </w:r>
            <w:r w:rsidR="244DDD88" w:rsidRPr="00D66729">
              <w:rPr>
                <w:kern w:val="24"/>
              </w:rPr>
              <w:t xml:space="preserve"> </w:t>
            </w:r>
            <w:r w:rsidR="1D605F25" w:rsidRPr="00D66729">
              <w:t xml:space="preserve">and </w:t>
            </w:r>
            <w:r w:rsidR="2A7BECDC" w:rsidRPr="00D66729">
              <w:t>ESRs</w:t>
            </w:r>
            <w:r w:rsidR="752D4D62" w:rsidRPr="00D66729">
              <w:rPr>
                <w:kern w:val="24"/>
              </w:rPr>
              <w:t xml:space="preserve"> </w:t>
            </w:r>
            <w:r w:rsidR="1D605F25" w:rsidRPr="00D66729">
              <w:t xml:space="preserve">using only the injection capability </w:t>
            </w:r>
            <w:r w:rsidR="752D4D62" w:rsidRPr="00D66729">
              <w:rPr>
                <w:kern w:val="24"/>
              </w:rPr>
              <w:t>(</w:t>
            </w:r>
            <w:r w:rsidR="1E9C2820" w:rsidRPr="00D66729">
              <w:t xml:space="preserve">i.e., </w:t>
            </w:r>
            <w:r w:rsidR="77305A11" w:rsidRPr="00D66729">
              <w:rPr>
                <w:kern w:val="24"/>
              </w:rPr>
              <w:t>H</w:t>
            </w:r>
            <w:r w:rsidR="7921B8C3" w:rsidRPr="00D66729">
              <w:t xml:space="preserve">igh </w:t>
            </w:r>
            <w:r w:rsidR="77305A11" w:rsidRPr="00D66729">
              <w:rPr>
                <w:kern w:val="24"/>
              </w:rPr>
              <w:t>S</w:t>
            </w:r>
            <w:r w:rsidR="7921B8C3" w:rsidRPr="00D66729">
              <w:t xml:space="preserve">ustained </w:t>
            </w:r>
            <w:r w:rsidR="77305A11" w:rsidRPr="00D66729">
              <w:rPr>
                <w:kern w:val="24"/>
              </w:rPr>
              <w:t>L</w:t>
            </w:r>
            <w:r w:rsidR="7921B8C3" w:rsidRPr="00D66729">
              <w:t>imit (HSL)</w:t>
            </w:r>
            <w:r w:rsidR="1D605F25" w:rsidRPr="00D66729">
              <w:t xml:space="preserve"> to </w:t>
            </w:r>
            <w:r w:rsidR="77305A11" w:rsidRPr="00D66729">
              <w:rPr>
                <w:kern w:val="24"/>
              </w:rPr>
              <w:t>0</w:t>
            </w:r>
            <w:r w:rsidR="1D605F25" w:rsidRPr="00D66729">
              <w:t xml:space="preserve"> </w:t>
            </w:r>
            <w:r w:rsidR="7B055C67" w:rsidRPr="00D66729">
              <w:t>MW</w:t>
            </w:r>
            <w:r w:rsidR="50840B90" w:rsidRPr="00D66729">
              <w:t>)</w:t>
            </w:r>
            <w:r w:rsidR="6BC699CE" w:rsidRPr="00D66729">
              <w:t xml:space="preserve">.  </w:t>
            </w:r>
            <w:bookmarkStart w:id="1" w:name="_Hlk212707131"/>
            <w:r w:rsidR="6BC699CE" w:rsidRPr="00D66729">
              <w:t xml:space="preserve">Unless and until ERCOT receives </w:t>
            </w:r>
            <w:r w:rsidR="6A05920A" w:rsidRPr="00D66729">
              <w:t>approval</w:t>
            </w:r>
            <w:r w:rsidR="6BC699CE" w:rsidRPr="00D66729">
              <w:t xml:space="preserve"> from </w:t>
            </w:r>
            <w:r w:rsidR="2A7BECDC" w:rsidRPr="00D66729">
              <w:t>the Public Utility Commission of Texas (PUCT)</w:t>
            </w:r>
            <w:r w:rsidR="1D9C993E" w:rsidRPr="00D66729">
              <w:t xml:space="preserve"> </w:t>
            </w:r>
            <w:proofErr w:type="gramStart"/>
            <w:r w:rsidR="1D9C993E" w:rsidRPr="00D66729">
              <w:t>indicating</w:t>
            </w:r>
            <w:proofErr w:type="gramEnd"/>
            <w:r w:rsidR="1D9C993E" w:rsidRPr="00D66729">
              <w:t xml:space="preserve"> otherwise</w:t>
            </w:r>
            <w:r w:rsidR="2A7BECDC" w:rsidRPr="00D66729">
              <w:t xml:space="preserve">, </w:t>
            </w:r>
            <w:r w:rsidR="7A84A4B4" w:rsidRPr="00D66729">
              <w:t>no ESRs</w:t>
            </w:r>
            <w:r w:rsidR="6A05920A" w:rsidRPr="00D66729">
              <w:t xml:space="preserve"> will be</w:t>
            </w:r>
            <w:r w:rsidR="7A84A4B4" w:rsidRPr="00D66729">
              <w:t xml:space="preserve"> qualified to </w:t>
            </w:r>
            <w:r w:rsidR="3EF6EC1A" w:rsidRPr="00D66729">
              <w:t>offer and awarded DRRS.</w:t>
            </w:r>
            <w:r w:rsidR="27F5A39B" w:rsidRPr="00D66729">
              <w:t xml:space="preserve">  Absent </w:t>
            </w:r>
            <w:r w:rsidR="060EF8CC" w:rsidRPr="00D66729">
              <w:t>such approval</w:t>
            </w:r>
            <w:r w:rsidR="1D9C993E" w:rsidRPr="00D66729">
              <w:t xml:space="preserve">, qualification </w:t>
            </w:r>
            <w:r w:rsidR="7BBE0C32" w:rsidRPr="00D66729">
              <w:t xml:space="preserve">for DRRS </w:t>
            </w:r>
            <w:r w:rsidR="21695200" w:rsidRPr="00D66729">
              <w:t>will be limited to Off-Line and On-Line Generation Resources only.</w:t>
            </w:r>
            <w:r w:rsidR="00BB62C0">
              <w:t xml:space="preserve">  ERCOT will work with PUCT Staff to </w:t>
            </w:r>
            <w:r w:rsidR="00BB62C0">
              <w:lastRenderedPageBreak/>
              <w:t>determine the process for PUCT approval of ESR participation in DRRS.  ERCOT anticipates bringing a revised Impact Analysis subsequently and will address that process at that time.</w:t>
            </w:r>
          </w:p>
          <w:bookmarkEnd w:id="1"/>
          <w:p w14:paraId="38115A50" w14:textId="3186E305" w:rsidR="00793529" w:rsidRPr="00D66729" w:rsidRDefault="00730B43" w:rsidP="00620FBF">
            <w:pPr>
              <w:pStyle w:val="NormalArial"/>
              <w:numPr>
                <w:ilvl w:val="0"/>
                <w:numId w:val="7"/>
              </w:numPr>
              <w:spacing w:before="120" w:after="120"/>
              <w:ind w:left="324"/>
            </w:pPr>
            <w:r w:rsidRPr="00D66729">
              <w:t>A</w:t>
            </w:r>
            <w:r w:rsidR="65EED418" w:rsidRPr="00D66729">
              <w:t xml:space="preserve"> new </w:t>
            </w:r>
            <w:r w:rsidR="73D35D50" w:rsidRPr="00D66729">
              <w:t>R</w:t>
            </w:r>
            <w:r w:rsidR="65EED418" w:rsidRPr="00D66729">
              <w:t xml:space="preserve">esource </w:t>
            </w:r>
            <w:r w:rsidR="73D35D50" w:rsidRPr="00D66729">
              <w:t>S</w:t>
            </w:r>
            <w:r w:rsidR="65EED418" w:rsidRPr="00D66729">
              <w:t>tatus</w:t>
            </w:r>
            <w:r w:rsidR="2BC892E3" w:rsidRPr="00D66729">
              <w:t xml:space="preserve"> code</w:t>
            </w:r>
            <w:r w:rsidR="65EED418" w:rsidRPr="00D66729">
              <w:t xml:space="preserve"> will be developed for</w:t>
            </w:r>
            <w:r w:rsidR="64987E23" w:rsidRPr="00D66729">
              <w:t xml:space="preserve"> Off-Line</w:t>
            </w:r>
            <w:r w:rsidR="65EED418" w:rsidRPr="00D66729">
              <w:t xml:space="preserve"> </w:t>
            </w:r>
            <w:r w:rsidR="79AAB534" w:rsidRPr="00D66729">
              <w:t xml:space="preserve">Generation </w:t>
            </w:r>
            <w:r w:rsidR="0EF4871A" w:rsidRPr="00D66729">
              <w:t>R</w:t>
            </w:r>
            <w:r w:rsidR="65EED418" w:rsidRPr="00D66729">
              <w:t xml:space="preserve">esources </w:t>
            </w:r>
            <w:r w:rsidR="53707157" w:rsidRPr="00D66729">
              <w:t xml:space="preserve">providing </w:t>
            </w:r>
            <w:r w:rsidR="0EF4871A" w:rsidRPr="00D66729">
              <w:t>DRRS that have not be</w:t>
            </w:r>
            <w:r w:rsidR="39E23C11" w:rsidRPr="00D66729">
              <w:t>en deployed by ERCOT</w:t>
            </w:r>
            <w:r w:rsidR="00295343" w:rsidRPr="00D66729">
              <w:t>;</w:t>
            </w:r>
          </w:p>
          <w:p w14:paraId="1F35CA24" w14:textId="22A71602" w:rsidR="00793529" w:rsidRPr="00D66729" w:rsidRDefault="00793529" w:rsidP="00620FBF">
            <w:pPr>
              <w:pStyle w:val="NormalArial"/>
              <w:numPr>
                <w:ilvl w:val="0"/>
                <w:numId w:val="7"/>
              </w:numPr>
              <w:spacing w:before="120" w:after="120"/>
              <w:ind w:left="324"/>
            </w:pPr>
            <w:r w:rsidRPr="00D66729">
              <w:t xml:space="preserve">When looking to commit capacity during the Reliability Unit Commitment (RUC) process, RUC will </w:t>
            </w:r>
            <w:r w:rsidR="1E8D797C" w:rsidRPr="00D66729">
              <w:t>prioritize</w:t>
            </w:r>
            <w:r w:rsidR="007D4D10" w:rsidRPr="00D66729">
              <w:t xml:space="preserve"> committing Off-Line</w:t>
            </w:r>
            <w:r w:rsidR="00042262" w:rsidRPr="00D66729">
              <w:t xml:space="preserve"> </w:t>
            </w:r>
            <w:r w:rsidR="007D4D10" w:rsidRPr="00D66729">
              <w:t>Generation Resources</w:t>
            </w:r>
            <w:r w:rsidR="00600AD7" w:rsidRPr="00D66729">
              <w:t xml:space="preserve"> providing DRRS</w:t>
            </w:r>
            <w:r w:rsidR="007D4D10" w:rsidRPr="00D66729">
              <w:t xml:space="preserve">.  This is </w:t>
            </w:r>
            <w:r w:rsidR="34050C20" w:rsidRPr="00D66729">
              <w:t xml:space="preserve">accomplished </w:t>
            </w:r>
            <w:r w:rsidR="007D4D10" w:rsidRPr="00D66729">
              <w:t xml:space="preserve">because Off-Line DRRS </w:t>
            </w:r>
            <w:r w:rsidR="001C3AAE" w:rsidRPr="00D66729">
              <w:t>R</w:t>
            </w:r>
            <w:r w:rsidR="007D4D10" w:rsidRPr="00D66729">
              <w:t xml:space="preserve">esources will appear </w:t>
            </w:r>
            <w:r w:rsidR="00AE6950" w:rsidRPr="00D66729">
              <w:t xml:space="preserve">to have lower start-up and minimum energy costs relative to </w:t>
            </w:r>
            <w:r w:rsidR="00AD3CB5" w:rsidRPr="00D66729">
              <w:t xml:space="preserve">other </w:t>
            </w:r>
            <w:r w:rsidR="00AE6950" w:rsidRPr="00D66729">
              <w:t>Off-Line Generation Resources in the RUC optimization</w:t>
            </w:r>
            <w:r w:rsidR="00295343" w:rsidRPr="00D66729">
              <w:t>;</w:t>
            </w:r>
          </w:p>
          <w:p w14:paraId="2E5092D3" w14:textId="551C4FA0" w:rsidR="00793529" w:rsidRPr="00D66729" w:rsidRDefault="00793529" w:rsidP="00620FBF">
            <w:pPr>
              <w:pStyle w:val="NormalArial"/>
              <w:numPr>
                <w:ilvl w:val="0"/>
                <w:numId w:val="7"/>
              </w:numPr>
              <w:spacing w:before="120" w:after="120"/>
              <w:ind w:left="324"/>
            </w:pPr>
            <w:r w:rsidRPr="00D66729">
              <w:rPr>
                <w:iCs/>
                <w:kern w:val="24"/>
              </w:rPr>
              <w:t xml:space="preserve">DRRS deployments </w:t>
            </w:r>
            <w:r w:rsidR="77920B61" w:rsidRPr="00D66729">
              <w:rPr>
                <w:kern w:val="24"/>
              </w:rPr>
              <w:t xml:space="preserve">of Off-Line Generation Resources </w:t>
            </w:r>
            <w:r w:rsidRPr="00D66729">
              <w:rPr>
                <w:iCs/>
                <w:kern w:val="24"/>
              </w:rPr>
              <w:t xml:space="preserve">will be included in the Reliability Deployment Price Adder </w:t>
            </w:r>
            <w:r w:rsidR="52840CA1" w:rsidRPr="00D66729">
              <w:rPr>
                <w:kern w:val="24"/>
              </w:rPr>
              <w:t>(RDPA)</w:t>
            </w:r>
            <w:r w:rsidRPr="00D66729">
              <w:rPr>
                <w:kern w:val="24"/>
              </w:rPr>
              <w:t xml:space="preserve"> </w:t>
            </w:r>
            <w:r w:rsidRPr="00D66729">
              <w:rPr>
                <w:iCs/>
                <w:kern w:val="24"/>
              </w:rPr>
              <w:t>process</w:t>
            </w:r>
            <w:r w:rsidR="00F2445B" w:rsidRPr="00D66729">
              <w:rPr>
                <w:iCs/>
                <w:kern w:val="24"/>
              </w:rPr>
              <w:t>, in alignment with other existing</w:t>
            </w:r>
            <w:r w:rsidR="0033403A" w:rsidRPr="00D66729">
              <w:rPr>
                <w:iCs/>
                <w:kern w:val="24"/>
              </w:rPr>
              <w:t xml:space="preserve"> Protocol language </w:t>
            </w:r>
            <w:r w:rsidR="003250C8" w:rsidRPr="00D66729">
              <w:rPr>
                <w:iCs/>
                <w:kern w:val="24"/>
              </w:rPr>
              <w:t>for similar deployments</w:t>
            </w:r>
            <w:r w:rsidRPr="00D66729">
              <w:rPr>
                <w:iCs/>
                <w:kern w:val="24"/>
              </w:rPr>
              <w:t>;</w:t>
            </w:r>
          </w:p>
          <w:p w14:paraId="3D6508AF" w14:textId="038226D2" w:rsidR="007C0F6B" w:rsidRPr="00D66729" w:rsidRDefault="002158B9" w:rsidP="00620FBF">
            <w:pPr>
              <w:pStyle w:val="NormalArial"/>
              <w:numPr>
                <w:ilvl w:val="0"/>
                <w:numId w:val="7"/>
              </w:numPr>
              <w:spacing w:before="120" w:after="120"/>
              <w:ind w:left="324"/>
            </w:pPr>
            <w:r w:rsidRPr="00D66729">
              <w:t xml:space="preserve">DRRS </w:t>
            </w:r>
            <w:r w:rsidR="00C4726E" w:rsidRPr="00D66729">
              <w:t>capacity will be</w:t>
            </w:r>
            <w:r w:rsidR="00091ED5" w:rsidRPr="00D66729">
              <w:t xml:space="preserve"> considered in the calculation of </w:t>
            </w:r>
            <w:r w:rsidR="00284E6A" w:rsidRPr="00D66729">
              <w:t xml:space="preserve">the </w:t>
            </w:r>
            <w:r w:rsidR="2ABB7DEF" w:rsidRPr="00D66729">
              <w:t>Qualified Scheduling Entities’ (</w:t>
            </w:r>
            <w:r w:rsidR="00284E6A" w:rsidRPr="00D66729">
              <w:t>QSEs</w:t>
            </w:r>
            <w:r w:rsidR="00BB0CB0" w:rsidRPr="00D66729">
              <w:t>’</w:t>
            </w:r>
            <w:r w:rsidR="30C0EE91" w:rsidRPr="00D66729">
              <w:t>)</w:t>
            </w:r>
            <w:r w:rsidR="00284E6A" w:rsidRPr="00D66729">
              <w:t xml:space="preserve"> </w:t>
            </w:r>
            <w:r w:rsidR="00091ED5" w:rsidRPr="00D66729">
              <w:t>RUC Capacity Short charges</w:t>
            </w:r>
            <w:r w:rsidR="00295343" w:rsidRPr="00D66729">
              <w:t>;</w:t>
            </w:r>
          </w:p>
          <w:p w14:paraId="4421B792" w14:textId="24E2CBD1" w:rsidR="00C250DF" w:rsidRPr="00D66729" w:rsidRDefault="00C250DF" w:rsidP="00620FBF">
            <w:pPr>
              <w:pStyle w:val="NormalArial"/>
              <w:numPr>
                <w:ilvl w:val="0"/>
                <w:numId w:val="7"/>
              </w:numPr>
              <w:spacing w:before="120" w:after="120"/>
              <w:ind w:left="324"/>
            </w:pPr>
            <w:r w:rsidRPr="00D66729">
              <w:t xml:space="preserve">DRRS </w:t>
            </w:r>
            <w:r w:rsidR="6EBBD389" w:rsidRPr="00D66729">
              <w:t>d</w:t>
            </w:r>
            <w:r w:rsidRPr="00D66729">
              <w:t xml:space="preserve">eployments will not qualify for RUC Make-Whole Payments or RUC </w:t>
            </w:r>
            <w:proofErr w:type="spellStart"/>
            <w:r w:rsidRPr="00D66729">
              <w:t>Clawback</w:t>
            </w:r>
            <w:proofErr w:type="spellEnd"/>
            <w:r w:rsidRPr="00D66729">
              <w:t xml:space="preserve"> Charges. </w:t>
            </w:r>
            <w:r w:rsidR="00471F37" w:rsidRPr="00D66729">
              <w:t xml:space="preserve">For RUC blocks that are contiguous with </w:t>
            </w:r>
            <w:proofErr w:type="gramStart"/>
            <w:r w:rsidR="00471F37" w:rsidRPr="00D66729">
              <w:t>a DRRS</w:t>
            </w:r>
            <w:proofErr w:type="gramEnd"/>
            <w:r w:rsidR="00471F37" w:rsidRPr="00D66729">
              <w:t xml:space="preserve"> </w:t>
            </w:r>
            <w:r w:rsidR="36D410DE" w:rsidRPr="00D66729">
              <w:t>d</w:t>
            </w:r>
            <w:r w:rsidR="00471F37" w:rsidRPr="00D66729">
              <w:t>eployment</w:t>
            </w:r>
            <w:r w:rsidR="00C527E9" w:rsidRPr="00D66729">
              <w:t xml:space="preserve">, </w:t>
            </w:r>
            <w:r w:rsidR="00E106C7" w:rsidRPr="00D66729">
              <w:t xml:space="preserve">only </w:t>
            </w:r>
            <w:r w:rsidR="70BA2102" w:rsidRPr="00D66729">
              <w:t>m</w:t>
            </w:r>
            <w:r w:rsidR="00E106C7" w:rsidRPr="00D66729">
              <w:t xml:space="preserve">inimum </w:t>
            </w:r>
            <w:r w:rsidR="34728D02" w:rsidRPr="00D66729">
              <w:t>e</w:t>
            </w:r>
            <w:r w:rsidR="00E106C7" w:rsidRPr="00D66729">
              <w:t>nergy costs for the RUC hours will be included in the RUC Guarantee</w:t>
            </w:r>
            <w:r w:rsidR="00295343" w:rsidRPr="00D66729">
              <w:t>;</w:t>
            </w:r>
          </w:p>
          <w:p w14:paraId="498DFAAB" w14:textId="16E787BB" w:rsidR="00E13A25" w:rsidRPr="00D66729" w:rsidRDefault="00E13A25" w:rsidP="00620FBF">
            <w:pPr>
              <w:pStyle w:val="NormalArial"/>
              <w:numPr>
                <w:ilvl w:val="0"/>
                <w:numId w:val="7"/>
              </w:numPr>
              <w:spacing w:before="120" w:after="120"/>
              <w:ind w:left="324"/>
            </w:pPr>
            <w:r w:rsidRPr="00D66729">
              <w:t xml:space="preserve">An Ancillary Service Imbalance Settlement will be created for DRRS </w:t>
            </w:r>
            <w:r w:rsidR="00690314" w:rsidRPr="00D66729">
              <w:t>in RTM</w:t>
            </w:r>
            <w:r w:rsidR="00295343" w:rsidRPr="00D66729">
              <w:t>;</w:t>
            </w:r>
          </w:p>
          <w:p w14:paraId="23E046A4" w14:textId="4265683F" w:rsidR="00165763" w:rsidRPr="00D66729" w:rsidRDefault="00D917AF" w:rsidP="00620FBF">
            <w:pPr>
              <w:pStyle w:val="NormalArial"/>
              <w:numPr>
                <w:ilvl w:val="0"/>
                <w:numId w:val="7"/>
              </w:numPr>
              <w:spacing w:before="120" w:after="120"/>
              <w:ind w:left="324"/>
            </w:pPr>
            <w:r w:rsidRPr="00D66729">
              <w:t xml:space="preserve">DRRS </w:t>
            </w:r>
            <w:r w:rsidR="233A9A3C" w:rsidRPr="00D66729">
              <w:t>r</w:t>
            </w:r>
            <w:r w:rsidR="00972F24" w:rsidRPr="00D66729">
              <w:t xml:space="preserve">evenues will be considered </w:t>
            </w:r>
            <w:r w:rsidR="00831142" w:rsidRPr="00D66729">
              <w:t>in the following Settlement</w:t>
            </w:r>
            <w:r w:rsidR="004316F9" w:rsidRPr="00D66729">
              <w:t>s</w:t>
            </w:r>
            <w:r w:rsidR="00831142" w:rsidRPr="00D66729">
              <w:t xml:space="preserve">: </w:t>
            </w:r>
            <w:r w:rsidR="01C3C8FC" w:rsidRPr="00D66729">
              <w:t>r</w:t>
            </w:r>
            <w:r w:rsidR="004316F9" w:rsidRPr="00D66729">
              <w:t xml:space="preserve">evenues used to offset </w:t>
            </w:r>
            <w:r w:rsidR="005A2588" w:rsidRPr="00D66729">
              <w:t>the</w:t>
            </w:r>
            <w:r w:rsidR="004316F9" w:rsidRPr="00D66729">
              <w:t xml:space="preserve"> DAM guarantee in DAM Make-Whole Payment</w:t>
            </w:r>
            <w:r w:rsidR="005A2588" w:rsidRPr="00D66729">
              <w:t>s</w:t>
            </w:r>
            <w:r w:rsidR="004316F9" w:rsidRPr="00D66729">
              <w:t xml:space="preserve">, </w:t>
            </w:r>
            <w:r w:rsidR="17E14E7F" w:rsidRPr="00D66729">
              <w:t>r</w:t>
            </w:r>
            <w:r w:rsidR="002A4A11" w:rsidRPr="00D66729">
              <w:t xml:space="preserve">evenues used to offset </w:t>
            </w:r>
            <w:r w:rsidR="005A2588" w:rsidRPr="00D66729">
              <w:t xml:space="preserve">the </w:t>
            </w:r>
            <w:r w:rsidR="002A4A11" w:rsidRPr="00D66729">
              <w:t>RUC guarantee in RUC Make-Whole Payment</w:t>
            </w:r>
            <w:r w:rsidR="005A2588" w:rsidRPr="00D66729">
              <w:t>s,</w:t>
            </w:r>
            <w:r w:rsidR="002A4A11" w:rsidRPr="00D66729">
              <w:t xml:space="preserve"> </w:t>
            </w:r>
            <w:r w:rsidR="7AAD683D" w:rsidRPr="00D66729">
              <w:t>e</w:t>
            </w:r>
            <w:r w:rsidR="004D7584" w:rsidRPr="00D66729">
              <w:t>mergency Settlement</w:t>
            </w:r>
            <w:r w:rsidR="004316F9" w:rsidRPr="00D66729">
              <w:t>s</w:t>
            </w:r>
            <w:r w:rsidR="004D7584" w:rsidRPr="00D66729">
              <w:t>, Switchable Generation Make-Whole Payment</w:t>
            </w:r>
            <w:r w:rsidR="005A2588" w:rsidRPr="00D66729">
              <w:t>s</w:t>
            </w:r>
            <w:r w:rsidR="004D7584" w:rsidRPr="00D66729">
              <w:t xml:space="preserve">, Real-Time Ancillary </w:t>
            </w:r>
            <w:proofErr w:type="gramStart"/>
            <w:r w:rsidR="004D7584" w:rsidRPr="00D66729">
              <w:t xml:space="preserve">Service </w:t>
            </w:r>
            <w:r w:rsidR="7ED1941C" w:rsidRPr="00D66729">
              <w:t>d</w:t>
            </w:r>
            <w:r w:rsidR="004D7584" w:rsidRPr="00D66729">
              <w:t>eration</w:t>
            </w:r>
            <w:proofErr w:type="gramEnd"/>
            <w:r w:rsidR="004D7584" w:rsidRPr="00D66729">
              <w:t xml:space="preserve"> </w:t>
            </w:r>
            <w:r w:rsidR="6768BB7F" w:rsidRPr="00D66729">
              <w:t>p</w:t>
            </w:r>
            <w:r w:rsidR="004D7584" w:rsidRPr="00D66729">
              <w:t>ayment</w:t>
            </w:r>
            <w:r w:rsidR="005A2588" w:rsidRPr="00D66729">
              <w:t>s</w:t>
            </w:r>
            <w:r w:rsidR="004D7584" w:rsidRPr="00D66729">
              <w:t>,</w:t>
            </w:r>
            <w:r w:rsidR="002A4A11" w:rsidRPr="00D66729">
              <w:t xml:space="preserve"> and DAM Settlement for Market Participants </w:t>
            </w:r>
            <w:r w:rsidR="00D02A91" w:rsidRPr="00D66729">
              <w:t>i</w:t>
            </w:r>
            <w:r w:rsidR="002A4A11" w:rsidRPr="00D66729">
              <w:t xml:space="preserve">mpacted by </w:t>
            </w:r>
            <w:r w:rsidR="094E8EF7" w:rsidRPr="00D66729">
              <w:t>o</w:t>
            </w:r>
            <w:r w:rsidR="002A4A11" w:rsidRPr="00D66729">
              <w:t xml:space="preserve">mitted </w:t>
            </w:r>
            <w:r w:rsidR="23B6D5FF" w:rsidRPr="00D66729">
              <w:t>p</w:t>
            </w:r>
            <w:r w:rsidR="002A4A11" w:rsidRPr="00D66729">
              <w:t xml:space="preserve">rocedures or </w:t>
            </w:r>
            <w:r w:rsidR="193D5961" w:rsidRPr="00D66729">
              <w:t>m</w:t>
            </w:r>
            <w:r w:rsidR="002A4A11" w:rsidRPr="00D66729">
              <w:t xml:space="preserve">anual </w:t>
            </w:r>
            <w:r w:rsidR="291CB05A" w:rsidRPr="00D66729">
              <w:t>a</w:t>
            </w:r>
            <w:r w:rsidR="002A4A11" w:rsidRPr="00D66729">
              <w:t xml:space="preserve">ctions to </w:t>
            </w:r>
            <w:r w:rsidR="4645FFEC" w:rsidRPr="00D66729">
              <w:t>r</w:t>
            </w:r>
            <w:r w:rsidR="002A4A11" w:rsidRPr="00D66729">
              <w:t>esolve the DAM</w:t>
            </w:r>
            <w:r w:rsidR="00295343" w:rsidRPr="00D66729">
              <w:t>;</w:t>
            </w:r>
          </w:p>
          <w:p w14:paraId="6C2EE136" w14:textId="1A697442" w:rsidR="0073598E" w:rsidRPr="00D66729" w:rsidRDefault="25AE2685" w:rsidP="00620FBF">
            <w:pPr>
              <w:pStyle w:val="NormalArial"/>
              <w:numPr>
                <w:ilvl w:val="0"/>
                <w:numId w:val="7"/>
              </w:numPr>
              <w:spacing w:before="120" w:after="120"/>
              <w:ind w:left="324"/>
            </w:pPr>
            <w:r w:rsidRPr="00D66729">
              <w:t xml:space="preserve">DRRS-eligible Resources </w:t>
            </w:r>
            <w:r w:rsidR="4264AF42" w:rsidRPr="00D66729">
              <w:t xml:space="preserve">that did not receive a DAM award may offer into the </w:t>
            </w:r>
            <w:r w:rsidR="48E5E0D3" w:rsidRPr="00D66729">
              <w:t>RTM</w:t>
            </w:r>
            <w:r w:rsidR="4264AF42" w:rsidRPr="00D66729">
              <w:t xml:space="preserve"> provided</w:t>
            </w:r>
            <w:r w:rsidR="2318F1E9" w:rsidRPr="00D66729">
              <w:t xml:space="preserve"> that</w:t>
            </w:r>
            <w:r w:rsidR="4264AF42" w:rsidRPr="00D66729">
              <w:t xml:space="preserve"> they </w:t>
            </w:r>
            <w:r w:rsidR="11C3CA24" w:rsidRPr="00D66729">
              <w:t>submitted an</w:t>
            </w:r>
            <w:r w:rsidR="7756C5CB" w:rsidRPr="00D66729">
              <w:t>d</w:t>
            </w:r>
            <w:r w:rsidR="11C3CA24" w:rsidRPr="00D66729">
              <w:t xml:space="preserve"> maintained </w:t>
            </w:r>
            <w:r w:rsidR="2D8AD339" w:rsidRPr="00D66729">
              <w:t>a</w:t>
            </w:r>
            <w:r w:rsidR="7156AFE6" w:rsidRPr="00D66729">
              <w:t>n On-Line</w:t>
            </w:r>
            <w:r w:rsidR="2D8AD339" w:rsidRPr="00D66729">
              <w:t xml:space="preserve"> Resource Status </w:t>
            </w:r>
            <w:r w:rsidR="7E39FA09" w:rsidRPr="00D66729">
              <w:t xml:space="preserve">(or </w:t>
            </w:r>
            <w:r w:rsidR="213126CF" w:rsidRPr="00D66729">
              <w:t xml:space="preserve">statuses of </w:t>
            </w:r>
            <w:r w:rsidR="2D8AD339" w:rsidRPr="00D66729">
              <w:t>DRRS</w:t>
            </w:r>
            <w:r w:rsidR="530CC9C5" w:rsidRPr="00D66729">
              <w:t xml:space="preserve"> </w:t>
            </w:r>
            <w:r w:rsidR="6747488C" w:rsidRPr="00D66729">
              <w:t>or OFF if eligible to provide Non-Spin</w:t>
            </w:r>
            <w:r w:rsidR="272BD01E" w:rsidRPr="00D66729">
              <w:t xml:space="preserve">ning Reserve </w:t>
            </w:r>
            <w:r w:rsidR="00295343" w:rsidRPr="00D66729">
              <w:t>(Non-Spin)</w:t>
            </w:r>
            <w:r w:rsidR="272BD01E" w:rsidRPr="00D66729">
              <w:t xml:space="preserve"> </w:t>
            </w:r>
            <w:r w:rsidR="2D8AD339" w:rsidRPr="00D66729">
              <w:t xml:space="preserve">for a given </w:t>
            </w:r>
            <w:r w:rsidR="7756C5CB" w:rsidRPr="00D66729">
              <w:t xml:space="preserve">Operating Hour </w:t>
            </w:r>
            <w:r w:rsidR="2D8AD339" w:rsidRPr="00D66729">
              <w:t xml:space="preserve">in their </w:t>
            </w:r>
            <w:r w:rsidR="00295343" w:rsidRPr="00D66729">
              <w:t>Current Operating Plan (</w:t>
            </w:r>
            <w:r w:rsidR="2D8AD339" w:rsidRPr="00D66729">
              <w:t>COP</w:t>
            </w:r>
            <w:r w:rsidR="00295343" w:rsidRPr="00D66729">
              <w:t>)</w:t>
            </w:r>
            <w:r w:rsidR="2D8AD339" w:rsidRPr="00D66729">
              <w:t xml:space="preserve"> for D</w:t>
            </w:r>
            <w:r w:rsidR="47E76155" w:rsidRPr="00D66729">
              <w:t>ay-Ahe</w:t>
            </w:r>
            <w:r w:rsidR="1CFA3146" w:rsidRPr="00D66729">
              <w:t>a</w:t>
            </w:r>
            <w:r w:rsidR="47E76155" w:rsidRPr="00D66729">
              <w:t xml:space="preserve">d </w:t>
            </w:r>
            <w:r w:rsidR="2D8AD339" w:rsidRPr="00D66729">
              <w:t>R</w:t>
            </w:r>
            <w:r w:rsidR="47E76155" w:rsidRPr="00D66729">
              <w:t xml:space="preserve">eliability </w:t>
            </w:r>
            <w:r w:rsidR="2D8AD339" w:rsidRPr="00D66729">
              <w:t>U</w:t>
            </w:r>
            <w:r w:rsidR="47E76155" w:rsidRPr="00D66729">
              <w:t xml:space="preserve">nit </w:t>
            </w:r>
            <w:r w:rsidR="2D8AD339" w:rsidRPr="00D66729">
              <w:t>C</w:t>
            </w:r>
            <w:r w:rsidR="47E76155" w:rsidRPr="00D66729">
              <w:t>ommitment (DRUC)</w:t>
            </w:r>
            <w:r w:rsidR="2D8AD339" w:rsidRPr="00D66729">
              <w:t xml:space="preserve"> and each subsequent run of H</w:t>
            </w:r>
            <w:r w:rsidR="339B3823" w:rsidRPr="00D66729">
              <w:t xml:space="preserve">ourly </w:t>
            </w:r>
            <w:r w:rsidR="2D8AD339" w:rsidRPr="00D66729">
              <w:t>R</w:t>
            </w:r>
            <w:r w:rsidR="339B3823" w:rsidRPr="00D66729">
              <w:t xml:space="preserve">eliability </w:t>
            </w:r>
            <w:r w:rsidR="2D8AD339" w:rsidRPr="00D66729">
              <w:t>U</w:t>
            </w:r>
            <w:r w:rsidR="339B3823" w:rsidRPr="00D66729">
              <w:t xml:space="preserve">nit </w:t>
            </w:r>
            <w:r w:rsidR="2D8AD339" w:rsidRPr="00D66729">
              <w:t>C</w:t>
            </w:r>
            <w:r w:rsidR="339B3823" w:rsidRPr="00D66729">
              <w:t>ommitment (HRUC)</w:t>
            </w:r>
            <w:r w:rsidR="00295343" w:rsidRPr="00D66729">
              <w:t>; and</w:t>
            </w:r>
          </w:p>
          <w:p w14:paraId="4CE856C4" w14:textId="630038BB" w:rsidR="00340872" w:rsidRPr="00D66729" w:rsidRDefault="21119628" w:rsidP="00A910A9">
            <w:pPr>
              <w:pStyle w:val="NormalArial"/>
              <w:numPr>
                <w:ilvl w:val="0"/>
                <w:numId w:val="7"/>
              </w:numPr>
              <w:spacing w:before="120" w:after="120" w:line="259" w:lineRule="auto"/>
              <w:ind w:left="324"/>
            </w:pPr>
            <w:r w:rsidRPr="00D66729">
              <w:t>D</w:t>
            </w:r>
            <w:r w:rsidR="23277A22" w:rsidRPr="00D66729">
              <w:t xml:space="preserve">RRS procurement quantities will be determined as part of </w:t>
            </w:r>
            <w:r w:rsidR="2A3FD17B" w:rsidRPr="00D66729">
              <w:t xml:space="preserve">the </w:t>
            </w:r>
            <w:r w:rsidR="1931FC5A" w:rsidRPr="00D66729">
              <w:t xml:space="preserve">annual </w:t>
            </w:r>
            <w:r w:rsidR="2A3FD17B" w:rsidRPr="00D66729">
              <w:t>ERCOT Methodology for Determining A</w:t>
            </w:r>
            <w:r w:rsidR="37080E25" w:rsidRPr="00D66729">
              <w:t xml:space="preserve">ncillary </w:t>
            </w:r>
            <w:r w:rsidR="2A3FD17B" w:rsidRPr="00D66729">
              <w:t>S</w:t>
            </w:r>
            <w:r w:rsidR="37080E25" w:rsidRPr="00D66729">
              <w:t>ervice</w:t>
            </w:r>
            <w:r w:rsidR="2A3FD17B" w:rsidRPr="00D66729">
              <w:t xml:space="preserve"> </w:t>
            </w:r>
            <w:r w:rsidR="2A3FD17B" w:rsidRPr="00D66729">
              <w:lastRenderedPageBreak/>
              <w:t>Requirements.</w:t>
            </w:r>
            <w:r w:rsidR="6640F153" w:rsidRPr="00D66729">
              <w:t xml:space="preserve">  </w:t>
            </w:r>
            <w:r w:rsidR="75C0DF4D" w:rsidRPr="00D66729">
              <w:t xml:space="preserve">To design DRRS </w:t>
            </w:r>
            <w:r w:rsidR="79071924" w:rsidRPr="00D66729">
              <w:t xml:space="preserve">with </w:t>
            </w:r>
            <w:r w:rsidR="3B9BB0DA" w:rsidRPr="00D66729">
              <w:t xml:space="preserve">additional </w:t>
            </w:r>
            <w:r w:rsidR="79071924" w:rsidRPr="00D66729">
              <w:t>flexibility</w:t>
            </w:r>
            <w:r w:rsidR="0E943E80" w:rsidRPr="00D66729">
              <w:t xml:space="preserve"> </w:t>
            </w:r>
            <w:r w:rsidR="0E943E80" w:rsidRPr="00D66729">
              <w:rPr>
                <w:rFonts w:eastAsia="Calibri" w:cs="Arial"/>
              </w:rPr>
              <w:t xml:space="preserve">to </w:t>
            </w:r>
            <w:r w:rsidR="3B9BB0DA" w:rsidRPr="00D66729">
              <w:rPr>
                <w:rFonts w:eastAsia="Calibri" w:cs="Arial"/>
              </w:rPr>
              <w:t xml:space="preserve">support </w:t>
            </w:r>
            <w:r w:rsidR="0E943E80" w:rsidRPr="00D66729">
              <w:rPr>
                <w:rFonts w:eastAsia="Calibri" w:cs="Arial"/>
              </w:rPr>
              <w:t>dispatchable Resources over and above any MW required to support an operational reserve</w:t>
            </w:r>
            <w:r w:rsidR="0E943E80" w:rsidRPr="00D66729">
              <w:t xml:space="preserve"> </w:t>
            </w:r>
            <w:r w:rsidR="75C0DF4D" w:rsidRPr="00D66729">
              <w:t xml:space="preserve">if desired by the PUCT, </w:t>
            </w:r>
            <w:r w:rsidR="2135E92D" w:rsidRPr="00D66729">
              <w:t>DRRS</w:t>
            </w:r>
            <w:r w:rsidR="6FD7AAFB" w:rsidRPr="00D66729">
              <w:t>-</w:t>
            </w:r>
            <w:r w:rsidR="2135E92D" w:rsidRPr="00D66729">
              <w:t>awarded capacity can ‘overlap’ with other</w:t>
            </w:r>
            <w:r w:rsidR="6372A9C1" w:rsidRPr="00D66729">
              <w:t xml:space="preserve"> energy and Ancillary Service </w:t>
            </w:r>
            <w:bookmarkStart w:id="2" w:name="_Hlk205889614"/>
            <w:r w:rsidR="6372A9C1" w:rsidRPr="00D66729">
              <w:t xml:space="preserve">awards </w:t>
            </w:r>
            <w:r w:rsidR="4314DAB4" w:rsidRPr="00D66729">
              <w:t xml:space="preserve">via </w:t>
            </w:r>
            <w:r w:rsidR="0584935A" w:rsidRPr="00D66729">
              <w:t>the concept</w:t>
            </w:r>
            <w:r w:rsidR="69E9A8A8" w:rsidRPr="00D66729">
              <w:t xml:space="preserve"> of a</w:t>
            </w:r>
            <w:r w:rsidR="6372A9C1" w:rsidRPr="00D66729">
              <w:t xml:space="preserve"> Release Factor.</w:t>
            </w:r>
            <w:r w:rsidR="69E9A8A8" w:rsidRPr="00D66729">
              <w:t xml:space="preserve">  The </w:t>
            </w:r>
            <w:r w:rsidR="37AB930C" w:rsidRPr="00D66729">
              <w:t>DRRS</w:t>
            </w:r>
            <w:r w:rsidR="69E9A8A8" w:rsidRPr="00D66729">
              <w:t xml:space="preserve"> Release Factor is </w:t>
            </w:r>
            <w:r w:rsidR="1F9B5D8E" w:rsidRPr="00D66729">
              <w:t xml:space="preserve">a number </w:t>
            </w:r>
            <w:bookmarkStart w:id="3" w:name="_Hlk208586220"/>
            <w:r w:rsidR="3E5EB469" w:rsidRPr="00D66729">
              <w:t xml:space="preserve">ranging </w:t>
            </w:r>
            <w:r w:rsidR="151B9EF8" w:rsidRPr="00D66729">
              <w:t xml:space="preserve">from </w:t>
            </w:r>
            <w:r w:rsidR="3E5EB469" w:rsidRPr="00D66729">
              <w:t xml:space="preserve">0 </w:t>
            </w:r>
            <w:r w:rsidR="038574A6" w:rsidRPr="00D66729">
              <w:t>to</w:t>
            </w:r>
            <w:r w:rsidR="3E5EB469" w:rsidRPr="00D66729">
              <w:t xml:space="preserve"> 1 </w:t>
            </w:r>
            <w:r w:rsidR="0E833EDE" w:rsidRPr="00D66729">
              <w:t xml:space="preserve">which determines the </w:t>
            </w:r>
            <w:r w:rsidR="640B2E25" w:rsidRPr="00D66729">
              <w:t>proportion</w:t>
            </w:r>
            <w:r w:rsidR="2943CFC9" w:rsidRPr="00D66729">
              <w:t xml:space="preserve"> of DRRS</w:t>
            </w:r>
            <w:r w:rsidR="21607290" w:rsidRPr="00D66729">
              <w:t>-awarded</w:t>
            </w:r>
            <w:r w:rsidR="2943CFC9" w:rsidRPr="00D66729">
              <w:t xml:space="preserve"> capacity that can overlap with other energy and Ancillary Service </w:t>
            </w:r>
            <w:r w:rsidR="228E2894" w:rsidRPr="00D66729">
              <w:t>awards</w:t>
            </w:r>
            <w:r w:rsidR="2080697E" w:rsidRPr="00D66729">
              <w:t>.</w:t>
            </w:r>
            <w:bookmarkEnd w:id="2"/>
            <w:r w:rsidR="6A7BDF57" w:rsidRPr="00D66729">
              <w:t xml:space="preserve">  The </w:t>
            </w:r>
            <w:r w:rsidR="1F5F35D1" w:rsidRPr="00D66729">
              <w:t>DRRS</w:t>
            </w:r>
            <w:r w:rsidR="6A7BDF57" w:rsidRPr="00D66729">
              <w:t xml:space="preserve"> Release Factor is a</w:t>
            </w:r>
            <w:r w:rsidR="650135DD" w:rsidRPr="00D66729">
              <w:t>n hourly</w:t>
            </w:r>
            <w:r w:rsidR="6A7BDF57" w:rsidRPr="00D66729">
              <w:t xml:space="preserve"> parameter </w:t>
            </w:r>
            <w:r w:rsidR="3BEE2339" w:rsidRPr="00D66729">
              <w:t xml:space="preserve">input into the clearing engine in the Day-Ahead and Real-Time Market </w:t>
            </w:r>
            <w:r w:rsidR="6A7BDF57" w:rsidRPr="00D66729">
              <w:t xml:space="preserve">that can be adjusted based </w:t>
            </w:r>
            <w:r w:rsidR="172944BA" w:rsidRPr="00D66729">
              <w:t xml:space="preserve">on </w:t>
            </w:r>
            <w:r w:rsidR="6A7BDF57" w:rsidRPr="00D66729">
              <w:t>factors such as season, time of day, etc</w:t>
            </w:r>
            <w:r w:rsidR="4AB32F8C" w:rsidRPr="00D66729">
              <w:t>.</w:t>
            </w:r>
          </w:p>
          <w:p w14:paraId="22BE19F9" w14:textId="670AF368" w:rsidR="00643E69" w:rsidRPr="00D66729" w:rsidRDefault="0052278E" w:rsidP="00D66729">
            <w:pPr>
              <w:pStyle w:val="NormalArial"/>
              <w:numPr>
                <w:ilvl w:val="1"/>
                <w:numId w:val="7"/>
              </w:numPr>
              <w:tabs>
                <w:tab w:val="left" w:pos="336"/>
              </w:tabs>
              <w:spacing w:before="120" w:after="120"/>
              <w:ind w:left="684"/>
            </w:pPr>
            <w:bookmarkStart w:id="4" w:name="_Hlk208586367"/>
            <w:bookmarkEnd w:id="3"/>
            <w:r w:rsidRPr="00D66729">
              <w:t xml:space="preserve">A </w:t>
            </w:r>
            <w:r w:rsidR="7CD80445" w:rsidRPr="00D66729">
              <w:t>DRRS</w:t>
            </w:r>
            <w:r w:rsidRPr="00D66729">
              <w:t xml:space="preserve"> Release Factor of 0 means</w:t>
            </w:r>
            <w:r w:rsidR="0033760A" w:rsidRPr="00D66729">
              <w:t xml:space="preserve"> that</w:t>
            </w:r>
            <w:r w:rsidRPr="00D66729">
              <w:t xml:space="preserve"> </w:t>
            </w:r>
            <w:r w:rsidRPr="00D66729">
              <w:rPr>
                <w:b/>
                <w:bCs/>
              </w:rPr>
              <w:t>no</w:t>
            </w:r>
            <w:r w:rsidRPr="00D66729">
              <w:t xml:space="preserve"> DRRS-awarded capacity </w:t>
            </w:r>
            <w:r w:rsidR="00D84ED5" w:rsidRPr="00D66729">
              <w:t xml:space="preserve">can </w:t>
            </w:r>
            <w:r w:rsidRPr="00D66729">
              <w:t>overlap with other energy and Ancillary Service awards</w:t>
            </w:r>
            <w:r w:rsidR="00295343" w:rsidRPr="00D66729">
              <w:t>;</w:t>
            </w:r>
          </w:p>
          <w:p w14:paraId="0BAC45E8" w14:textId="797C6634" w:rsidR="0052278E" w:rsidRPr="00D66729" w:rsidRDefault="0052278E" w:rsidP="00D66729">
            <w:pPr>
              <w:pStyle w:val="NormalArial"/>
              <w:numPr>
                <w:ilvl w:val="1"/>
                <w:numId w:val="7"/>
              </w:numPr>
              <w:tabs>
                <w:tab w:val="left" w:pos="336"/>
              </w:tabs>
              <w:spacing w:before="120" w:after="120"/>
              <w:ind w:left="684"/>
            </w:pPr>
            <w:r w:rsidRPr="00D66729">
              <w:t xml:space="preserve">A </w:t>
            </w:r>
            <w:r w:rsidR="3A4D3B26" w:rsidRPr="00D66729">
              <w:t>DRRS</w:t>
            </w:r>
            <w:r w:rsidRPr="00D66729">
              <w:t xml:space="preserve"> Release Factor of 1 </w:t>
            </w:r>
            <w:r w:rsidR="0033760A" w:rsidRPr="00D66729">
              <w:t>means that</w:t>
            </w:r>
            <w:r w:rsidR="0033760A" w:rsidRPr="00D66729">
              <w:rPr>
                <w:b/>
                <w:bCs/>
              </w:rPr>
              <w:t xml:space="preserve"> all</w:t>
            </w:r>
            <w:r w:rsidR="0033760A" w:rsidRPr="00D66729">
              <w:t xml:space="preserve"> DRRS-awarded capacity</w:t>
            </w:r>
            <w:r w:rsidR="00D84ED5" w:rsidRPr="00D66729">
              <w:t xml:space="preserve"> can</w:t>
            </w:r>
            <w:r w:rsidR="0033760A" w:rsidRPr="00D66729">
              <w:t xml:space="preserve"> overlap with </w:t>
            </w:r>
            <w:r w:rsidR="001E05F0" w:rsidRPr="00D66729">
              <w:t>other energy and Ancillary Service awards</w:t>
            </w:r>
            <w:r w:rsidR="00295343" w:rsidRPr="00D66729">
              <w:t>.</w:t>
            </w:r>
          </w:p>
          <w:bookmarkEnd w:id="4"/>
          <w:p w14:paraId="6A00AE95" w14:textId="2FDA249C" w:rsidR="00D3631C" w:rsidRPr="00D66729" w:rsidRDefault="00547742" w:rsidP="00295343">
            <w:pPr>
              <w:pStyle w:val="NormalArial"/>
              <w:spacing w:before="120" w:after="120"/>
              <w:ind w:left="324"/>
            </w:pPr>
            <w:r w:rsidRPr="00D66729">
              <w:t xml:space="preserve">The inclusion of a Release Factor is in accordance with guidance from the PUCT to design DRRS with optionality to be utilized for </w:t>
            </w:r>
            <w:r w:rsidR="0D849D59" w:rsidRPr="00D66729">
              <w:t>R</w:t>
            </w:r>
            <w:r w:rsidRPr="00D66729">
              <w:t xml:space="preserve">esource adequacy purposes.  </w:t>
            </w:r>
            <w:r w:rsidR="00942589" w:rsidRPr="00D66729">
              <w:t xml:space="preserve">Unless and until a determination is made by the </w:t>
            </w:r>
            <w:r w:rsidR="00295343" w:rsidRPr="00D66729">
              <w:t>PUCT</w:t>
            </w:r>
            <w:r w:rsidR="00942589" w:rsidRPr="00D66729">
              <w:t xml:space="preserve"> to procure DRRS MW in quantities beyond those required to serve operational uncertainty</w:t>
            </w:r>
            <w:r w:rsidR="4FACB134" w:rsidRPr="00D66729">
              <w:t xml:space="preserve"> and concordantly </w:t>
            </w:r>
            <w:proofErr w:type="gramStart"/>
            <w:r w:rsidR="00831E3D" w:rsidRPr="00D66729">
              <w:t>provides</w:t>
            </w:r>
            <w:proofErr w:type="gramEnd"/>
            <w:r w:rsidR="00831E3D" w:rsidRPr="00D66729">
              <w:t xml:space="preserve"> guidance </w:t>
            </w:r>
            <w:r w:rsidR="000D2F78" w:rsidRPr="00D66729">
              <w:t xml:space="preserve">to </w:t>
            </w:r>
            <w:r w:rsidR="4FACB134" w:rsidRPr="00D66729">
              <w:t xml:space="preserve">update </w:t>
            </w:r>
            <w:r w:rsidR="0019732B" w:rsidRPr="00D66729">
              <w:t>this parameter</w:t>
            </w:r>
            <w:r w:rsidR="00942589" w:rsidRPr="00D66729">
              <w:t>, the DRRS Release Factor</w:t>
            </w:r>
            <w:r w:rsidR="00ED6414" w:rsidRPr="00D66729">
              <w:t xml:space="preserve"> </w:t>
            </w:r>
            <w:r w:rsidR="00942589" w:rsidRPr="00D66729">
              <w:t>will be set to 0.</w:t>
            </w:r>
          </w:p>
        </w:tc>
      </w:tr>
      <w:tr w:rsidR="003B458E" w14:paraId="7C0519CA" w14:textId="77777777" w:rsidTr="439F3EFB">
        <w:trPr>
          <w:trHeight w:val="518"/>
        </w:trPr>
        <w:tc>
          <w:tcPr>
            <w:tcW w:w="2880" w:type="dxa"/>
            <w:gridSpan w:val="2"/>
            <w:shd w:val="clear" w:color="auto" w:fill="FFFFFF" w:themeFill="background1"/>
            <w:vAlign w:val="center"/>
          </w:tcPr>
          <w:p w14:paraId="3F1E5650" w14:textId="57B8220A" w:rsidR="003B458E" w:rsidRDefault="003B458E" w:rsidP="003B458E">
            <w:pPr>
              <w:pStyle w:val="Header"/>
            </w:pPr>
            <w:r>
              <w:lastRenderedPageBreak/>
              <w:t>Reason for Revision</w:t>
            </w:r>
          </w:p>
        </w:tc>
        <w:tc>
          <w:tcPr>
            <w:tcW w:w="7560" w:type="dxa"/>
            <w:gridSpan w:val="2"/>
            <w:vAlign w:val="center"/>
          </w:tcPr>
          <w:p w14:paraId="0034C946" w14:textId="2D4ED073" w:rsidR="003B458E" w:rsidRDefault="00000000" w:rsidP="003B458E">
            <w:pPr>
              <w:pStyle w:val="NormalArial"/>
              <w:tabs>
                <w:tab w:val="left" w:pos="432"/>
              </w:tabs>
              <w:spacing w:before="120"/>
              <w:ind w:left="432" w:hanging="432"/>
              <w:rPr>
                <w:rFonts w:cs="Arial"/>
                <w:color w:val="000000"/>
              </w:rPr>
            </w:pPr>
            <w:r>
              <w:rPr>
                <w:rFonts w:eastAsia="Times New Roman"/>
              </w:rPr>
              <w:pict w14:anchorId="416881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12" o:title=""/>
                </v:shape>
              </w:pict>
            </w:r>
            <w:r w:rsidR="3EFCE4C4" w:rsidRPr="006629C8">
              <w:t xml:space="preserve">  </w:t>
            </w:r>
            <w:hyperlink r:id="rId13" w:history="1">
              <w:r w:rsidR="3EFCE4C4" w:rsidRPr="00BD53C5">
                <w:rPr>
                  <w:rStyle w:val="Hyperlink"/>
                  <w:rFonts w:cs="Arial"/>
                </w:rPr>
                <w:t>Strategic Plan</w:t>
              </w:r>
            </w:hyperlink>
            <w:r w:rsidR="3EFCE4C4">
              <w:rPr>
                <w:rFonts w:cs="Arial"/>
                <w:color w:val="000000"/>
              </w:rPr>
              <w:t xml:space="preserve"> Objective 1 – </w:t>
            </w:r>
            <w:r w:rsidR="3EFCE4C4" w:rsidRPr="00BD53C5">
              <w:rPr>
                <w:rFonts w:cs="Arial"/>
                <w:color w:val="000000"/>
              </w:rPr>
              <w:t>Be an industry leader for grid reliability and resilience</w:t>
            </w:r>
          </w:p>
          <w:p w14:paraId="041A2640" w14:textId="07C2CA7E" w:rsidR="003B458E" w:rsidRPr="00BD53C5" w:rsidRDefault="00000000" w:rsidP="003B458E">
            <w:pPr>
              <w:pStyle w:val="NormalArial"/>
              <w:tabs>
                <w:tab w:val="left" w:pos="432"/>
              </w:tabs>
              <w:spacing w:before="120"/>
              <w:ind w:left="432" w:hanging="432"/>
              <w:rPr>
                <w:rFonts w:cs="Arial"/>
                <w:color w:val="000000"/>
              </w:rPr>
            </w:pPr>
            <w:r>
              <w:rPr>
                <w:rFonts w:eastAsia="Times New Roman"/>
              </w:rPr>
              <w:pict w14:anchorId="6139748E">
                <v:shape id="_x0000_i1026" type="#_x0000_t75" style="width:15.6pt;height:15pt">
                  <v:imagedata r:id="rId12" o:title=""/>
                </v:shape>
              </w:pict>
            </w:r>
            <w:r w:rsidR="3EFCE4C4" w:rsidRPr="00CD242D">
              <w:t xml:space="preserve">  </w:t>
            </w:r>
            <w:hyperlink r:id="rId14" w:history="1">
              <w:r w:rsidR="3EFCE4C4" w:rsidRPr="00BD53C5">
                <w:rPr>
                  <w:rStyle w:val="Hyperlink"/>
                  <w:rFonts w:cs="Arial"/>
                </w:rPr>
                <w:t>Strategic Plan</w:t>
              </w:r>
            </w:hyperlink>
            <w:r w:rsidR="3EFCE4C4">
              <w:rPr>
                <w:rFonts w:cs="Arial"/>
                <w:color w:val="000000"/>
              </w:rPr>
              <w:t xml:space="preserve"> Objective 2 - </w:t>
            </w:r>
            <w:r w:rsidR="3EFCE4C4" w:rsidRPr="00BD53C5">
              <w:rPr>
                <w:rFonts w:cs="Arial"/>
                <w:color w:val="000000"/>
              </w:rPr>
              <w:t>Enhance the ERCOT region’s economic competitiveness</w:t>
            </w:r>
            <w:r w:rsidR="3EFCE4C4">
              <w:rPr>
                <w:rFonts w:cs="Arial"/>
                <w:color w:val="000000"/>
              </w:rPr>
              <w:t xml:space="preserve"> </w:t>
            </w:r>
            <w:r w:rsidR="3EFCE4C4" w:rsidRPr="00BD53C5">
              <w:rPr>
                <w:rFonts w:cs="Arial"/>
                <w:color w:val="000000"/>
              </w:rPr>
              <w:t>with respect to trends in wholesale power rates and retail</w:t>
            </w:r>
            <w:r w:rsidR="3EFCE4C4">
              <w:rPr>
                <w:rFonts w:cs="Arial"/>
                <w:color w:val="000000"/>
              </w:rPr>
              <w:t xml:space="preserve"> </w:t>
            </w:r>
            <w:r w:rsidR="3EFCE4C4" w:rsidRPr="00BD53C5">
              <w:rPr>
                <w:rFonts w:cs="Arial"/>
                <w:color w:val="000000"/>
              </w:rPr>
              <w:t>electricity prices to consumers</w:t>
            </w:r>
          </w:p>
          <w:p w14:paraId="7A3A11FB" w14:textId="65ACA9A1" w:rsidR="003B458E" w:rsidRPr="00BD53C5" w:rsidRDefault="00000000" w:rsidP="003B458E">
            <w:pPr>
              <w:pStyle w:val="NormalArial"/>
              <w:spacing w:before="120"/>
              <w:ind w:left="432" w:hanging="432"/>
              <w:rPr>
                <w:rFonts w:cs="Arial"/>
                <w:color w:val="000000"/>
              </w:rPr>
            </w:pPr>
            <w:r>
              <w:rPr>
                <w:rFonts w:eastAsia="Times New Roman"/>
              </w:rPr>
              <w:pict w14:anchorId="74395C80">
                <v:shape id="_x0000_i1027" type="#_x0000_t75" style="width:15.6pt;height:15pt">
                  <v:imagedata r:id="rId12" o:title=""/>
                </v:shape>
              </w:pict>
            </w:r>
            <w:r w:rsidR="579F844C" w:rsidRPr="006629C8">
              <w:t xml:space="preserve">  </w:t>
            </w:r>
            <w:hyperlink r:id="rId15" w:history="1">
              <w:r w:rsidR="579F844C" w:rsidRPr="00BD53C5">
                <w:rPr>
                  <w:rStyle w:val="Hyperlink"/>
                  <w:rFonts w:cs="Arial"/>
                </w:rPr>
                <w:t>Strategic Plan</w:t>
              </w:r>
            </w:hyperlink>
            <w:r w:rsidR="579F844C">
              <w:rPr>
                <w:rFonts w:cs="Arial"/>
                <w:color w:val="000000"/>
              </w:rPr>
              <w:t xml:space="preserve"> Objective 3 - </w:t>
            </w:r>
            <w:r w:rsidR="579F844C" w:rsidRPr="00BD53C5">
              <w:rPr>
                <w:rFonts w:cs="Arial"/>
                <w:color w:val="000000"/>
              </w:rPr>
              <w:t>Advance ERCOT, Inc. as an</w:t>
            </w:r>
            <w:r w:rsidR="579F844C">
              <w:rPr>
                <w:rFonts w:cs="Arial"/>
                <w:color w:val="000000"/>
              </w:rPr>
              <w:t xml:space="preserve"> </w:t>
            </w:r>
            <w:r w:rsidR="579F844C" w:rsidRPr="00BD53C5">
              <w:rPr>
                <w:rFonts w:cs="Arial"/>
                <w:color w:val="000000"/>
              </w:rPr>
              <w:t>independent leading</w:t>
            </w:r>
            <w:r w:rsidR="579F844C">
              <w:rPr>
                <w:rFonts w:cs="Arial"/>
                <w:color w:val="000000"/>
              </w:rPr>
              <w:t xml:space="preserve"> </w:t>
            </w:r>
            <w:r w:rsidR="579F844C" w:rsidRPr="00BD53C5">
              <w:rPr>
                <w:rFonts w:cs="Arial"/>
                <w:color w:val="000000"/>
              </w:rPr>
              <w:t xml:space="preserve">industry expert and an </w:t>
            </w:r>
            <w:proofErr w:type="gramStart"/>
            <w:r w:rsidR="579F844C" w:rsidRPr="00BD53C5">
              <w:rPr>
                <w:rFonts w:cs="Arial"/>
                <w:color w:val="000000"/>
              </w:rPr>
              <w:t>employer</w:t>
            </w:r>
            <w:proofErr w:type="gramEnd"/>
            <w:r w:rsidR="579F844C" w:rsidRPr="00BD53C5">
              <w:rPr>
                <w:rFonts w:cs="Arial"/>
                <w:color w:val="000000"/>
              </w:rPr>
              <w:t xml:space="preserve"> of choice by fostering</w:t>
            </w:r>
            <w:r w:rsidR="579F844C">
              <w:rPr>
                <w:rFonts w:cs="Arial"/>
                <w:color w:val="000000"/>
              </w:rPr>
              <w:t xml:space="preserve"> </w:t>
            </w:r>
            <w:r w:rsidR="579F844C" w:rsidRPr="00BD53C5">
              <w:rPr>
                <w:rFonts w:cs="Arial"/>
                <w:color w:val="000000"/>
              </w:rPr>
              <w:t>innovation, investing in our people, and emphasizing the</w:t>
            </w:r>
            <w:r w:rsidR="579F844C">
              <w:rPr>
                <w:rFonts w:cs="Arial"/>
                <w:color w:val="000000"/>
              </w:rPr>
              <w:t xml:space="preserve"> </w:t>
            </w:r>
            <w:r w:rsidR="579F844C" w:rsidRPr="00BD53C5">
              <w:rPr>
                <w:rFonts w:cs="Arial"/>
                <w:color w:val="000000"/>
              </w:rPr>
              <w:t>importance of our mission</w:t>
            </w:r>
          </w:p>
          <w:p w14:paraId="20D0C342" w14:textId="3A5F3B8D" w:rsidR="003B458E" w:rsidRDefault="00000000" w:rsidP="003B458E">
            <w:pPr>
              <w:pStyle w:val="NormalArial"/>
              <w:spacing w:before="120"/>
            </w:pPr>
            <w:r>
              <w:rPr>
                <w:rFonts w:eastAsia="Times New Roman"/>
              </w:rPr>
              <w:pict w14:anchorId="579E9070">
                <v:shape id="_x0000_i1028" type="#_x0000_t75" style="width:15.6pt;height:15pt">
                  <v:imagedata r:id="rId12" o:title=""/>
                </v:shape>
              </w:pict>
            </w:r>
            <w:r w:rsidR="3EFCE4C4" w:rsidRPr="006629C8">
              <w:t xml:space="preserve">  </w:t>
            </w:r>
            <w:r w:rsidR="3EFCE4C4" w:rsidRPr="79C6FA9D">
              <w:rPr>
                <w:kern w:val="24"/>
              </w:rPr>
              <w:t>General system and/or process improvement(s)</w:t>
            </w:r>
          </w:p>
          <w:p w14:paraId="03DF6C0F" w14:textId="46CC28B4" w:rsidR="003B458E" w:rsidRDefault="00000000" w:rsidP="003B458E">
            <w:pPr>
              <w:pStyle w:val="NormalArial"/>
              <w:spacing w:before="120"/>
            </w:pPr>
            <w:r>
              <w:rPr>
                <w:rFonts w:eastAsia="Times New Roman"/>
              </w:rPr>
              <w:pict w14:anchorId="7917EEED">
                <v:shape id="_x0000_i1029" type="#_x0000_t75" style="width:15.6pt;height:15pt">
                  <v:imagedata r:id="rId16" o:title=""/>
                </v:shape>
              </w:pict>
            </w:r>
            <w:r w:rsidR="3EFCE4C4" w:rsidRPr="006629C8">
              <w:t xml:space="preserve">  </w:t>
            </w:r>
            <w:r w:rsidR="3EFCE4C4" w:rsidRPr="79C6FA9D">
              <w:rPr>
                <w:kern w:val="24"/>
              </w:rPr>
              <w:t>Regulatory requirements</w:t>
            </w:r>
          </w:p>
          <w:p w14:paraId="2D412DF4" w14:textId="7916366A" w:rsidR="003B458E" w:rsidRPr="00CD242D" w:rsidRDefault="00000000" w:rsidP="003B458E">
            <w:pPr>
              <w:pStyle w:val="NormalArial"/>
              <w:spacing w:before="120"/>
              <w:rPr>
                <w:rFonts w:cs="Arial"/>
                <w:color w:val="000000"/>
              </w:rPr>
            </w:pPr>
            <w:r>
              <w:rPr>
                <w:rFonts w:eastAsia="Times New Roman"/>
              </w:rPr>
              <w:pict w14:anchorId="2635FCED">
                <v:shape id="_x0000_i1030" type="#_x0000_t75" style="width:15.6pt;height:15pt">
                  <v:imagedata r:id="rId12" o:title=""/>
                </v:shape>
              </w:pict>
            </w:r>
            <w:r w:rsidR="3EFCE4C4" w:rsidRPr="006629C8">
              <w:t xml:space="preserve">  </w:t>
            </w:r>
            <w:r w:rsidR="3EFCE4C4">
              <w:rPr>
                <w:rFonts w:cs="Arial"/>
                <w:color w:val="000000"/>
              </w:rPr>
              <w:t>ERCOT Board/PUCT Directive</w:t>
            </w:r>
          </w:p>
          <w:p w14:paraId="388CAD74" w14:textId="77777777" w:rsidR="003B458E" w:rsidRDefault="003B458E" w:rsidP="003B458E">
            <w:pPr>
              <w:pStyle w:val="NormalArial"/>
              <w:rPr>
                <w:i/>
                <w:sz w:val="20"/>
                <w:szCs w:val="20"/>
              </w:rPr>
            </w:pPr>
          </w:p>
          <w:p w14:paraId="4818D736" w14:textId="07E6FD62" w:rsidR="003B458E" w:rsidRPr="00732075" w:rsidRDefault="003B458E" w:rsidP="003B458E">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625E5D" w14:paraId="3F80A5FA" w14:textId="77777777" w:rsidTr="439F3EFB">
        <w:trPr>
          <w:trHeight w:val="518"/>
        </w:trPr>
        <w:tc>
          <w:tcPr>
            <w:tcW w:w="2880" w:type="dxa"/>
            <w:gridSpan w:val="2"/>
            <w:tcBorders>
              <w:bottom w:val="single" w:sz="4" w:space="0" w:color="auto"/>
            </w:tcBorders>
            <w:shd w:val="clear" w:color="auto" w:fill="FFFFFF" w:themeFill="background1"/>
            <w:vAlign w:val="center"/>
          </w:tcPr>
          <w:p w14:paraId="6ABB5F27" w14:textId="61EC6BB8" w:rsidR="00625E5D" w:rsidRDefault="00555554" w:rsidP="00F44236">
            <w:pPr>
              <w:pStyle w:val="Header"/>
            </w:pPr>
            <w:bookmarkStart w:id="5" w:name="_Hlk156463564"/>
            <w:r>
              <w:lastRenderedPageBreak/>
              <w:t>Justification of Reason for Revision and Market Impacts</w:t>
            </w:r>
          </w:p>
        </w:tc>
        <w:tc>
          <w:tcPr>
            <w:tcW w:w="7560" w:type="dxa"/>
            <w:gridSpan w:val="2"/>
            <w:tcBorders>
              <w:bottom w:val="single" w:sz="4" w:space="0" w:color="auto"/>
            </w:tcBorders>
            <w:vAlign w:val="center"/>
          </w:tcPr>
          <w:p w14:paraId="313E5647" w14:textId="122553B4" w:rsidR="000E79D0" w:rsidRPr="00643E5E" w:rsidRDefault="00B7215B" w:rsidP="00793529">
            <w:pPr>
              <w:pStyle w:val="NormalArial"/>
              <w:spacing w:before="120" w:after="120"/>
            </w:pPr>
            <w:r>
              <w:t>This NPRR</w:t>
            </w:r>
            <w:r w:rsidR="00AB562A">
              <w:t xml:space="preserve"> </w:t>
            </w:r>
            <w:r w:rsidR="008C50FB">
              <w:t>has been developed pursuant to</w:t>
            </w:r>
            <w:r w:rsidR="00AD2C6E">
              <w:t xml:space="preserve"> </w:t>
            </w:r>
            <w:r w:rsidR="60E4D2D7">
              <w:t xml:space="preserve">Public Utility Regulatory Act § </w:t>
            </w:r>
            <w:r w:rsidR="30BE97C7">
              <w:t>39.159(d)</w:t>
            </w:r>
            <w:r w:rsidR="3D1FF0EE">
              <w:t>,</w:t>
            </w:r>
            <w:r w:rsidR="004577E3">
              <w:t xml:space="preserve"> </w:t>
            </w:r>
            <w:r w:rsidR="00FE59A7">
              <w:t xml:space="preserve">which </w:t>
            </w:r>
            <w:r w:rsidR="00CE382D">
              <w:t xml:space="preserve">requires ERCOT </w:t>
            </w:r>
            <w:r w:rsidR="00C832F2">
              <w:t>“</w:t>
            </w:r>
            <w:r w:rsidR="00CE382D">
              <w:t xml:space="preserve">to </w:t>
            </w:r>
            <w:r w:rsidR="00C832F2">
              <w:t>develop and implement an ancillary services program to procure dispatchable reliability reserve services on a day-ahead and real-time basis to account for market uncertainty.”</w:t>
            </w:r>
          </w:p>
        </w:tc>
      </w:tr>
      <w:bookmarkEnd w:id="5"/>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02412" w14:paraId="2BA6EB2B" w14:textId="77777777" w:rsidTr="15E400F9">
        <w:trPr>
          <w:cantSplit/>
          <w:trHeight w:val="432"/>
        </w:trPr>
        <w:tc>
          <w:tcPr>
            <w:tcW w:w="10440" w:type="dxa"/>
            <w:gridSpan w:val="2"/>
            <w:tcBorders>
              <w:top w:val="single" w:sz="4" w:space="0" w:color="auto"/>
            </w:tcBorders>
            <w:shd w:val="clear" w:color="auto" w:fill="FFFFFF" w:themeFill="background1"/>
            <w:vAlign w:val="center"/>
          </w:tcPr>
          <w:p w14:paraId="66CEEEAA" w14:textId="77777777" w:rsidR="009A3772" w:rsidRDefault="009A3772">
            <w:pPr>
              <w:pStyle w:val="Header"/>
              <w:jc w:val="center"/>
            </w:pPr>
            <w:r>
              <w:t>Sponsor</w:t>
            </w:r>
          </w:p>
        </w:tc>
      </w:tr>
      <w:tr w:rsidR="00902412" w14:paraId="18960E6E" w14:textId="77777777" w:rsidTr="15E400F9">
        <w:trPr>
          <w:cantSplit/>
          <w:trHeight w:val="432"/>
        </w:trPr>
        <w:tc>
          <w:tcPr>
            <w:tcW w:w="2880" w:type="dxa"/>
            <w:shd w:val="clear" w:color="auto" w:fill="FFFFFF" w:themeFill="background1"/>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0DA231A9" w:rsidR="009A3772" w:rsidRDefault="00E77AF1">
            <w:pPr>
              <w:pStyle w:val="NormalArial"/>
            </w:pPr>
            <w:r>
              <w:t>Gordon Drake</w:t>
            </w:r>
          </w:p>
        </w:tc>
      </w:tr>
      <w:tr w:rsidR="00902412" w14:paraId="7FB64D61" w14:textId="77777777" w:rsidTr="15E400F9">
        <w:trPr>
          <w:cantSplit/>
          <w:trHeight w:val="432"/>
        </w:trPr>
        <w:tc>
          <w:tcPr>
            <w:tcW w:w="2880" w:type="dxa"/>
            <w:shd w:val="clear" w:color="auto" w:fill="FFFFFF" w:themeFill="background1"/>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FC2D31E" w:rsidR="009A3772" w:rsidRDefault="00295343">
            <w:pPr>
              <w:pStyle w:val="NormalArial"/>
            </w:pPr>
            <w:hyperlink r:id="rId17" w:history="1">
              <w:r w:rsidRPr="00120E10">
                <w:rPr>
                  <w:rStyle w:val="Hyperlink"/>
                </w:rPr>
                <w:t>gordon.drake@ercot.com</w:t>
              </w:r>
            </w:hyperlink>
          </w:p>
        </w:tc>
      </w:tr>
      <w:tr w:rsidR="00902412" w14:paraId="343A715E" w14:textId="77777777" w:rsidTr="15E400F9">
        <w:trPr>
          <w:cantSplit/>
          <w:trHeight w:val="432"/>
        </w:trPr>
        <w:tc>
          <w:tcPr>
            <w:tcW w:w="2880" w:type="dxa"/>
            <w:shd w:val="clear" w:color="auto" w:fill="FFFFFF" w:themeFill="background1"/>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A3B5761" w:rsidR="009A3772" w:rsidRDefault="00793529">
            <w:pPr>
              <w:pStyle w:val="NormalArial"/>
            </w:pPr>
            <w:r>
              <w:t>ERCOT</w:t>
            </w:r>
          </w:p>
        </w:tc>
      </w:tr>
      <w:tr w:rsidR="00902412" w14:paraId="1B4A534D" w14:textId="77777777" w:rsidTr="15E400F9">
        <w:trPr>
          <w:cantSplit/>
          <w:trHeight w:val="432"/>
        </w:trPr>
        <w:tc>
          <w:tcPr>
            <w:tcW w:w="2880" w:type="dxa"/>
            <w:tcBorders>
              <w:bottom w:val="single" w:sz="4" w:space="0" w:color="auto"/>
            </w:tcBorders>
            <w:shd w:val="clear" w:color="auto" w:fill="FFFFFF" w:themeFill="background1"/>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05F6D09" w:rsidR="009A3772" w:rsidRDefault="00B76F57">
            <w:pPr>
              <w:pStyle w:val="NormalArial"/>
            </w:pPr>
            <w:r w:rsidRPr="00B76F57">
              <w:t>512-248-3069</w:t>
            </w:r>
          </w:p>
        </w:tc>
      </w:tr>
      <w:tr w:rsidR="00902412" w14:paraId="5A40C307" w14:textId="77777777" w:rsidTr="15E400F9">
        <w:trPr>
          <w:cantSplit/>
          <w:trHeight w:val="432"/>
        </w:trPr>
        <w:tc>
          <w:tcPr>
            <w:tcW w:w="2880" w:type="dxa"/>
            <w:shd w:val="clear" w:color="auto" w:fill="FFFFFF" w:themeFill="background1"/>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02412" w14:paraId="2E8FB013" w14:textId="77777777" w:rsidTr="15E400F9">
        <w:trPr>
          <w:cantSplit/>
          <w:trHeight w:val="432"/>
        </w:trPr>
        <w:tc>
          <w:tcPr>
            <w:tcW w:w="2880" w:type="dxa"/>
            <w:tcBorders>
              <w:bottom w:val="single" w:sz="4" w:space="0" w:color="auto"/>
            </w:tcBorders>
            <w:shd w:val="clear" w:color="auto" w:fill="FFFFFF" w:themeFill="background1"/>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1CB3766" w:rsidR="009A3772" w:rsidRDefault="00793529">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D3E49"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AD3E49"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F932108" w:rsidR="009A3772" w:rsidRPr="00D56D61" w:rsidRDefault="0086429B">
            <w:pPr>
              <w:pStyle w:val="NormalArial"/>
            </w:pPr>
            <w:r>
              <w:t>Cory Phillips</w:t>
            </w:r>
          </w:p>
        </w:tc>
      </w:tr>
      <w:tr w:rsidR="00AD3E49"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56779B0" w:rsidR="009A3772" w:rsidRPr="00D56D61" w:rsidRDefault="0086429B">
            <w:pPr>
              <w:pStyle w:val="NormalArial"/>
            </w:pPr>
            <w:hyperlink r:id="rId18" w:history="1">
              <w:r w:rsidRPr="00A10F92">
                <w:rPr>
                  <w:rStyle w:val="Hyperlink"/>
                </w:rPr>
                <w:t>cory.phillips@ercot.com</w:t>
              </w:r>
            </w:hyperlink>
          </w:p>
        </w:tc>
      </w:tr>
      <w:tr w:rsidR="00AD3E49"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B45D4C3" w:rsidR="009A3772" w:rsidRDefault="0086429B">
            <w:pPr>
              <w:pStyle w:val="NormalArial"/>
            </w:pPr>
            <w:r>
              <w:t>512-248-6464</w:t>
            </w:r>
          </w:p>
        </w:tc>
      </w:tr>
    </w:tbl>
    <w:p w14:paraId="6114310D" w14:textId="77777777" w:rsidR="00216B86" w:rsidRDefault="00216B86" w:rsidP="00216B8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02412" w14:paraId="53560986" w14:textId="77777777" w:rsidTr="00933F0A">
        <w:trPr>
          <w:trHeight w:val="350"/>
        </w:trPr>
        <w:tc>
          <w:tcPr>
            <w:tcW w:w="10440" w:type="dxa"/>
            <w:tcBorders>
              <w:bottom w:val="single" w:sz="4" w:space="0" w:color="auto"/>
            </w:tcBorders>
            <w:shd w:val="clear" w:color="auto" w:fill="FFFFFF"/>
            <w:vAlign w:val="center"/>
          </w:tcPr>
          <w:p w14:paraId="5EAAA3AD" w14:textId="77777777" w:rsidR="00216B86" w:rsidRDefault="00216B86" w:rsidP="00933F0A">
            <w:pPr>
              <w:pStyle w:val="Header"/>
              <w:jc w:val="center"/>
            </w:pPr>
            <w:r>
              <w:t>Market Rules Notes</w:t>
            </w:r>
          </w:p>
        </w:tc>
      </w:tr>
    </w:tbl>
    <w:p w14:paraId="26B8462D" w14:textId="77777777" w:rsidR="00216B86" w:rsidRDefault="00216B86" w:rsidP="00216B86">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4946A7F8" w14:textId="1D8D28E4" w:rsidR="003A424C" w:rsidRDefault="003A424C" w:rsidP="00620FBF">
      <w:pPr>
        <w:numPr>
          <w:ilvl w:val="0"/>
          <w:numId w:val="6"/>
        </w:numPr>
        <w:rPr>
          <w:rFonts w:ascii="Arial" w:hAnsi="Arial" w:cs="Arial"/>
        </w:rPr>
      </w:pPr>
      <w:r>
        <w:rPr>
          <w:rFonts w:ascii="Arial" w:hAnsi="Arial" w:cs="Arial"/>
        </w:rPr>
        <w:t xml:space="preserve">NPRR1214, </w:t>
      </w:r>
      <w:r w:rsidRPr="003A424C">
        <w:rPr>
          <w:rFonts w:ascii="Arial" w:hAnsi="Arial" w:cs="Arial"/>
        </w:rPr>
        <w:t>Reliability Deployment Price Adder Fix to Provide Locational Price Signals, Reduce Uplift and Risk</w:t>
      </w:r>
    </w:p>
    <w:p w14:paraId="66203B1B" w14:textId="0BF4475C" w:rsidR="009A3772" w:rsidRDefault="003A424C" w:rsidP="00620FBF">
      <w:pPr>
        <w:numPr>
          <w:ilvl w:val="1"/>
          <w:numId w:val="6"/>
        </w:numPr>
        <w:rPr>
          <w:rFonts w:ascii="Arial" w:hAnsi="Arial" w:cs="Arial"/>
        </w:rPr>
      </w:pPr>
      <w:r>
        <w:rPr>
          <w:rFonts w:ascii="Arial" w:hAnsi="Arial" w:cs="Arial"/>
        </w:rPr>
        <w:t>Section 6.5.7.3.1</w:t>
      </w:r>
    </w:p>
    <w:p w14:paraId="08323749" w14:textId="17837003" w:rsidR="003C30C2" w:rsidRDefault="003C30C2" w:rsidP="00620FBF">
      <w:pPr>
        <w:numPr>
          <w:ilvl w:val="1"/>
          <w:numId w:val="6"/>
        </w:numPr>
        <w:spacing w:after="120"/>
        <w:rPr>
          <w:rFonts w:ascii="Arial" w:hAnsi="Arial" w:cs="Arial"/>
        </w:rPr>
      </w:pPr>
      <w:r>
        <w:rPr>
          <w:rFonts w:ascii="Arial" w:hAnsi="Arial" w:cs="Arial"/>
        </w:rPr>
        <w:t>Section 6.7.6</w:t>
      </w:r>
    </w:p>
    <w:p w14:paraId="2632F282" w14:textId="37218EF6" w:rsidR="00275A46" w:rsidRDefault="00275A46" w:rsidP="00620FBF">
      <w:pPr>
        <w:numPr>
          <w:ilvl w:val="0"/>
          <w:numId w:val="6"/>
        </w:numPr>
        <w:rPr>
          <w:rFonts w:ascii="Arial" w:hAnsi="Arial" w:cs="Arial"/>
        </w:rPr>
      </w:pPr>
      <w:r>
        <w:rPr>
          <w:rFonts w:ascii="Arial" w:hAnsi="Arial" w:cs="Arial"/>
        </w:rPr>
        <w:t xml:space="preserve">NPRR1290, </w:t>
      </w:r>
      <w:r w:rsidR="003C30C2" w:rsidRPr="003C30C2">
        <w:rPr>
          <w:rFonts w:ascii="Arial" w:hAnsi="Arial" w:cs="Arial"/>
        </w:rPr>
        <w:t>Gap Resolutions and Clarifications for the Implementation of RTC+B</w:t>
      </w:r>
    </w:p>
    <w:p w14:paraId="43E0DA0F" w14:textId="77A046D8" w:rsidR="00275A46" w:rsidRDefault="00275A46" w:rsidP="00620FBF">
      <w:pPr>
        <w:numPr>
          <w:ilvl w:val="1"/>
          <w:numId w:val="6"/>
        </w:numPr>
        <w:rPr>
          <w:rFonts w:ascii="Arial" w:hAnsi="Arial" w:cs="Arial"/>
        </w:rPr>
      </w:pPr>
      <w:r>
        <w:rPr>
          <w:rFonts w:ascii="Arial" w:hAnsi="Arial" w:cs="Arial"/>
        </w:rPr>
        <w:t>Section 3.18</w:t>
      </w:r>
    </w:p>
    <w:p w14:paraId="3A79C14B" w14:textId="5F9AC18F" w:rsidR="00275A46" w:rsidRDefault="00275A46" w:rsidP="00620FBF">
      <w:pPr>
        <w:numPr>
          <w:ilvl w:val="1"/>
          <w:numId w:val="6"/>
        </w:numPr>
        <w:rPr>
          <w:rFonts w:ascii="Arial" w:hAnsi="Arial" w:cs="Arial"/>
        </w:rPr>
      </w:pPr>
      <w:r>
        <w:rPr>
          <w:rFonts w:ascii="Arial" w:hAnsi="Arial" w:cs="Arial"/>
        </w:rPr>
        <w:t>Section 4.4.7.1</w:t>
      </w:r>
    </w:p>
    <w:p w14:paraId="1749A5E9" w14:textId="179487C6" w:rsidR="003C30C2" w:rsidRDefault="003C30C2" w:rsidP="00620FBF">
      <w:pPr>
        <w:numPr>
          <w:ilvl w:val="1"/>
          <w:numId w:val="6"/>
        </w:numPr>
        <w:rPr>
          <w:rFonts w:ascii="Arial" w:hAnsi="Arial" w:cs="Arial"/>
        </w:rPr>
      </w:pPr>
      <w:r>
        <w:rPr>
          <w:rFonts w:ascii="Arial" w:hAnsi="Arial" w:cs="Arial"/>
        </w:rPr>
        <w:t>Section 6.5.7.3</w:t>
      </w:r>
    </w:p>
    <w:p w14:paraId="496037F0" w14:textId="6932FCA4" w:rsidR="003C30C2" w:rsidRDefault="003C30C2" w:rsidP="00620FBF">
      <w:pPr>
        <w:numPr>
          <w:ilvl w:val="1"/>
          <w:numId w:val="6"/>
        </w:numPr>
        <w:rPr>
          <w:rFonts w:ascii="Arial" w:hAnsi="Arial" w:cs="Arial"/>
        </w:rPr>
      </w:pPr>
      <w:r>
        <w:rPr>
          <w:rFonts w:ascii="Arial" w:hAnsi="Arial" w:cs="Arial"/>
        </w:rPr>
        <w:t>Section 6.5.7.3.1</w:t>
      </w:r>
    </w:p>
    <w:p w14:paraId="0E8F3482" w14:textId="3D829A10" w:rsidR="003C30C2" w:rsidRDefault="003C30C2" w:rsidP="00620FBF">
      <w:pPr>
        <w:numPr>
          <w:ilvl w:val="1"/>
          <w:numId w:val="6"/>
        </w:numPr>
        <w:rPr>
          <w:rFonts w:ascii="Arial" w:hAnsi="Arial" w:cs="Arial"/>
        </w:rPr>
      </w:pPr>
      <w:r>
        <w:rPr>
          <w:rFonts w:ascii="Arial" w:hAnsi="Arial" w:cs="Arial"/>
        </w:rPr>
        <w:t>Section 6.5.7.5</w:t>
      </w:r>
    </w:p>
    <w:p w14:paraId="1E86F07D" w14:textId="028FD62C" w:rsidR="003C30C2" w:rsidRDefault="003C30C2" w:rsidP="00620FBF">
      <w:pPr>
        <w:numPr>
          <w:ilvl w:val="1"/>
          <w:numId w:val="6"/>
        </w:numPr>
        <w:spacing w:after="120"/>
        <w:rPr>
          <w:rFonts w:ascii="Arial" w:hAnsi="Arial" w:cs="Arial"/>
        </w:rPr>
      </w:pPr>
      <w:r>
        <w:rPr>
          <w:rFonts w:ascii="Arial" w:hAnsi="Arial" w:cs="Arial"/>
        </w:rPr>
        <w:t>Section 6.6.9.1</w:t>
      </w:r>
    </w:p>
    <w:p w14:paraId="1D2E2FDA" w14:textId="56701220" w:rsidR="000119F5" w:rsidRDefault="000119F5" w:rsidP="000119F5">
      <w:pPr>
        <w:numPr>
          <w:ilvl w:val="0"/>
          <w:numId w:val="6"/>
        </w:numPr>
        <w:rPr>
          <w:rFonts w:ascii="Arial" w:hAnsi="Arial" w:cs="Arial"/>
        </w:rPr>
      </w:pPr>
      <w:r>
        <w:rPr>
          <w:rFonts w:ascii="Arial" w:hAnsi="Arial" w:cs="Arial"/>
        </w:rPr>
        <w:t xml:space="preserve">NPRR1309, </w:t>
      </w:r>
      <w:r w:rsidRPr="00ED5CA9">
        <w:rPr>
          <w:rFonts w:ascii="Arial" w:hAnsi="Arial" w:cs="Arial"/>
        </w:rPr>
        <w:t xml:space="preserve">Dispatchable Reliability Reserve Service </w:t>
      </w:r>
      <w:r>
        <w:rPr>
          <w:rFonts w:ascii="Arial" w:hAnsi="Arial" w:cs="Arial"/>
        </w:rPr>
        <w:t>Ancillary Service</w:t>
      </w:r>
    </w:p>
    <w:p w14:paraId="0FEE72E0" w14:textId="77777777" w:rsidR="000119F5" w:rsidRPr="00ED5CA9" w:rsidRDefault="000119F5" w:rsidP="000119F5">
      <w:pPr>
        <w:numPr>
          <w:ilvl w:val="1"/>
          <w:numId w:val="6"/>
        </w:numPr>
        <w:rPr>
          <w:rFonts w:ascii="Arial" w:hAnsi="Arial" w:cs="Arial"/>
        </w:rPr>
      </w:pPr>
      <w:r w:rsidRPr="00ED5CA9">
        <w:rPr>
          <w:rFonts w:ascii="Arial" w:hAnsi="Arial" w:cs="Arial"/>
        </w:rPr>
        <w:t>Section 2.1</w:t>
      </w:r>
    </w:p>
    <w:p w14:paraId="49B9A316" w14:textId="77777777" w:rsidR="000119F5" w:rsidRPr="00ED5CA9" w:rsidRDefault="000119F5" w:rsidP="000119F5">
      <w:pPr>
        <w:numPr>
          <w:ilvl w:val="1"/>
          <w:numId w:val="6"/>
        </w:numPr>
        <w:rPr>
          <w:rFonts w:ascii="Arial" w:hAnsi="Arial" w:cs="Arial"/>
        </w:rPr>
      </w:pPr>
      <w:r w:rsidRPr="00ED5CA9">
        <w:rPr>
          <w:rFonts w:ascii="Arial" w:hAnsi="Arial" w:cs="Arial"/>
        </w:rPr>
        <w:t>Section 2.2</w:t>
      </w:r>
    </w:p>
    <w:p w14:paraId="71B2672B" w14:textId="77777777" w:rsidR="000119F5" w:rsidRPr="00ED5CA9" w:rsidRDefault="000119F5" w:rsidP="000119F5">
      <w:pPr>
        <w:numPr>
          <w:ilvl w:val="1"/>
          <w:numId w:val="6"/>
        </w:numPr>
        <w:rPr>
          <w:rFonts w:ascii="Arial" w:hAnsi="Arial" w:cs="Arial"/>
        </w:rPr>
      </w:pPr>
      <w:r w:rsidRPr="00ED5CA9">
        <w:rPr>
          <w:rFonts w:ascii="Arial" w:hAnsi="Arial" w:cs="Arial"/>
        </w:rPr>
        <w:t>Section 3.2.3</w:t>
      </w:r>
    </w:p>
    <w:p w14:paraId="642CD734" w14:textId="77777777" w:rsidR="000119F5" w:rsidRPr="00ED5CA9" w:rsidRDefault="000119F5" w:rsidP="000119F5">
      <w:pPr>
        <w:numPr>
          <w:ilvl w:val="1"/>
          <w:numId w:val="6"/>
        </w:numPr>
        <w:rPr>
          <w:rFonts w:ascii="Arial" w:hAnsi="Arial" w:cs="Arial"/>
        </w:rPr>
      </w:pPr>
      <w:r w:rsidRPr="00ED5CA9">
        <w:rPr>
          <w:rFonts w:ascii="Arial" w:hAnsi="Arial" w:cs="Arial"/>
        </w:rPr>
        <w:lastRenderedPageBreak/>
        <w:t>Section 3.9.1</w:t>
      </w:r>
    </w:p>
    <w:p w14:paraId="2748C607" w14:textId="77777777" w:rsidR="000119F5" w:rsidRPr="00ED5CA9" w:rsidRDefault="000119F5" w:rsidP="000119F5">
      <w:pPr>
        <w:numPr>
          <w:ilvl w:val="1"/>
          <w:numId w:val="6"/>
        </w:numPr>
        <w:rPr>
          <w:rFonts w:ascii="Arial" w:hAnsi="Arial" w:cs="Arial"/>
        </w:rPr>
      </w:pPr>
      <w:r w:rsidRPr="00ED5CA9">
        <w:rPr>
          <w:rFonts w:ascii="Arial" w:hAnsi="Arial" w:cs="Arial"/>
        </w:rPr>
        <w:t>Section 3.17.5</w:t>
      </w:r>
    </w:p>
    <w:p w14:paraId="2DE1AFBE" w14:textId="77777777" w:rsidR="000119F5" w:rsidRPr="00ED5CA9" w:rsidRDefault="000119F5" w:rsidP="000119F5">
      <w:pPr>
        <w:numPr>
          <w:ilvl w:val="1"/>
          <w:numId w:val="6"/>
        </w:numPr>
        <w:rPr>
          <w:rFonts w:ascii="Arial" w:hAnsi="Arial" w:cs="Arial"/>
        </w:rPr>
      </w:pPr>
      <w:r w:rsidRPr="00ED5CA9">
        <w:rPr>
          <w:rFonts w:ascii="Arial" w:hAnsi="Arial" w:cs="Arial"/>
        </w:rPr>
        <w:t>Section 3.18</w:t>
      </w:r>
    </w:p>
    <w:p w14:paraId="461FE484" w14:textId="77777777" w:rsidR="000119F5" w:rsidRPr="00ED5CA9" w:rsidRDefault="000119F5" w:rsidP="000119F5">
      <w:pPr>
        <w:numPr>
          <w:ilvl w:val="1"/>
          <w:numId w:val="6"/>
        </w:numPr>
        <w:rPr>
          <w:rFonts w:ascii="Arial" w:hAnsi="Arial" w:cs="Arial"/>
        </w:rPr>
      </w:pPr>
      <w:r w:rsidRPr="00ED5CA9">
        <w:rPr>
          <w:rFonts w:ascii="Arial" w:hAnsi="Arial" w:cs="Arial"/>
        </w:rPr>
        <w:t>Section 4.4.7.1</w:t>
      </w:r>
    </w:p>
    <w:p w14:paraId="508E6349" w14:textId="77777777" w:rsidR="000119F5" w:rsidRPr="00ED5CA9" w:rsidRDefault="000119F5" w:rsidP="000119F5">
      <w:pPr>
        <w:numPr>
          <w:ilvl w:val="1"/>
          <w:numId w:val="6"/>
        </w:numPr>
        <w:rPr>
          <w:rFonts w:ascii="Arial" w:hAnsi="Arial" w:cs="Arial"/>
        </w:rPr>
      </w:pPr>
      <w:r w:rsidRPr="00ED5CA9">
        <w:rPr>
          <w:rFonts w:ascii="Arial" w:hAnsi="Arial" w:cs="Arial"/>
        </w:rPr>
        <w:t>Section 4.4.7.2</w:t>
      </w:r>
    </w:p>
    <w:p w14:paraId="0183BE5E" w14:textId="77777777" w:rsidR="000119F5" w:rsidRPr="00ED5CA9" w:rsidRDefault="000119F5" w:rsidP="000119F5">
      <w:pPr>
        <w:numPr>
          <w:ilvl w:val="1"/>
          <w:numId w:val="6"/>
        </w:numPr>
        <w:rPr>
          <w:rFonts w:ascii="Arial" w:hAnsi="Arial" w:cs="Arial"/>
        </w:rPr>
      </w:pPr>
      <w:r w:rsidRPr="00ED5CA9">
        <w:rPr>
          <w:rFonts w:ascii="Arial" w:hAnsi="Arial" w:cs="Arial"/>
        </w:rPr>
        <w:t>Section 4.4.7.3</w:t>
      </w:r>
    </w:p>
    <w:p w14:paraId="362ABD45" w14:textId="77777777" w:rsidR="000119F5" w:rsidRPr="00ED5CA9" w:rsidRDefault="000119F5" w:rsidP="000119F5">
      <w:pPr>
        <w:numPr>
          <w:ilvl w:val="1"/>
          <w:numId w:val="6"/>
        </w:numPr>
        <w:rPr>
          <w:rFonts w:ascii="Arial" w:hAnsi="Arial" w:cs="Arial"/>
        </w:rPr>
      </w:pPr>
      <w:r w:rsidRPr="00ED5CA9">
        <w:rPr>
          <w:rFonts w:ascii="Arial" w:hAnsi="Arial" w:cs="Arial"/>
        </w:rPr>
        <w:t>Section 4.4.12</w:t>
      </w:r>
    </w:p>
    <w:p w14:paraId="20ABBE7C" w14:textId="77777777" w:rsidR="000119F5" w:rsidRPr="00ED5CA9" w:rsidRDefault="000119F5" w:rsidP="000119F5">
      <w:pPr>
        <w:numPr>
          <w:ilvl w:val="1"/>
          <w:numId w:val="6"/>
        </w:numPr>
        <w:rPr>
          <w:rFonts w:ascii="Arial" w:hAnsi="Arial" w:cs="Arial"/>
        </w:rPr>
      </w:pPr>
      <w:r w:rsidRPr="00ED5CA9">
        <w:rPr>
          <w:rFonts w:ascii="Arial" w:hAnsi="Arial" w:cs="Arial"/>
        </w:rPr>
        <w:t>Section 4.5.1</w:t>
      </w:r>
    </w:p>
    <w:p w14:paraId="77B765BF" w14:textId="77777777" w:rsidR="000119F5" w:rsidRPr="00ED5CA9" w:rsidRDefault="000119F5" w:rsidP="000119F5">
      <w:pPr>
        <w:numPr>
          <w:ilvl w:val="1"/>
          <w:numId w:val="6"/>
        </w:numPr>
        <w:rPr>
          <w:rFonts w:ascii="Arial" w:hAnsi="Arial" w:cs="Arial"/>
        </w:rPr>
      </w:pPr>
      <w:r w:rsidRPr="00ED5CA9">
        <w:rPr>
          <w:rFonts w:ascii="Arial" w:hAnsi="Arial" w:cs="Arial"/>
        </w:rPr>
        <w:t>Section 4.6.2.3</w:t>
      </w:r>
    </w:p>
    <w:p w14:paraId="51C75442" w14:textId="77777777" w:rsidR="000119F5" w:rsidRPr="00ED5CA9" w:rsidRDefault="000119F5" w:rsidP="000119F5">
      <w:pPr>
        <w:numPr>
          <w:ilvl w:val="1"/>
          <w:numId w:val="6"/>
        </w:numPr>
        <w:rPr>
          <w:rFonts w:ascii="Arial" w:hAnsi="Arial" w:cs="Arial"/>
        </w:rPr>
      </w:pPr>
      <w:r w:rsidRPr="00ED5CA9">
        <w:rPr>
          <w:rFonts w:ascii="Arial" w:hAnsi="Arial" w:cs="Arial"/>
        </w:rPr>
        <w:t>Section 4.6.2.3.1</w:t>
      </w:r>
    </w:p>
    <w:p w14:paraId="66F85C30" w14:textId="77777777" w:rsidR="000119F5" w:rsidRPr="00ED5CA9" w:rsidRDefault="000119F5" w:rsidP="000119F5">
      <w:pPr>
        <w:numPr>
          <w:ilvl w:val="1"/>
          <w:numId w:val="6"/>
        </w:numPr>
        <w:rPr>
          <w:rFonts w:ascii="Arial" w:hAnsi="Arial" w:cs="Arial"/>
        </w:rPr>
      </w:pPr>
      <w:r w:rsidRPr="00ED5CA9">
        <w:rPr>
          <w:rFonts w:ascii="Arial" w:hAnsi="Arial" w:cs="Arial"/>
        </w:rPr>
        <w:t>Section 4.6.4.1.6</w:t>
      </w:r>
    </w:p>
    <w:p w14:paraId="60F59313" w14:textId="77777777" w:rsidR="000119F5" w:rsidRPr="00ED5CA9" w:rsidRDefault="000119F5" w:rsidP="000119F5">
      <w:pPr>
        <w:numPr>
          <w:ilvl w:val="1"/>
          <w:numId w:val="6"/>
        </w:numPr>
        <w:rPr>
          <w:rFonts w:ascii="Arial" w:hAnsi="Arial" w:cs="Arial"/>
        </w:rPr>
      </w:pPr>
      <w:r w:rsidRPr="00ED5CA9">
        <w:rPr>
          <w:rFonts w:ascii="Arial" w:hAnsi="Arial" w:cs="Arial"/>
        </w:rPr>
        <w:t>Section 4.6.4.2.6</w:t>
      </w:r>
    </w:p>
    <w:p w14:paraId="4818207C" w14:textId="77777777" w:rsidR="000119F5" w:rsidRPr="00ED5CA9" w:rsidRDefault="000119F5" w:rsidP="000119F5">
      <w:pPr>
        <w:numPr>
          <w:ilvl w:val="1"/>
          <w:numId w:val="6"/>
        </w:numPr>
        <w:rPr>
          <w:rFonts w:ascii="Arial" w:hAnsi="Arial" w:cs="Arial"/>
        </w:rPr>
      </w:pPr>
      <w:r w:rsidRPr="00ED5CA9">
        <w:rPr>
          <w:rFonts w:ascii="Arial" w:hAnsi="Arial" w:cs="Arial"/>
        </w:rPr>
        <w:t>Section 5.5.2</w:t>
      </w:r>
    </w:p>
    <w:p w14:paraId="60A3140E" w14:textId="77777777" w:rsidR="000119F5" w:rsidRPr="00ED5CA9" w:rsidRDefault="000119F5" w:rsidP="000119F5">
      <w:pPr>
        <w:numPr>
          <w:ilvl w:val="1"/>
          <w:numId w:val="6"/>
        </w:numPr>
        <w:rPr>
          <w:rFonts w:ascii="Arial" w:hAnsi="Arial" w:cs="Arial"/>
        </w:rPr>
      </w:pPr>
      <w:r w:rsidRPr="00ED5CA9">
        <w:rPr>
          <w:rFonts w:ascii="Arial" w:hAnsi="Arial" w:cs="Arial"/>
        </w:rPr>
        <w:t>Section 5.6.2</w:t>
      </w:r>
    </w:p>
    <w:p w14:paraId="6B454336" w14:textId="77777777" w:rsidR="000119F5" w:rsidRPr="00ED5CA9" w:rsidRDefault="000119F5" w:rsidP="000119F5">
      <w:pPr>
        <w:numPr>
          <w:ilvl w:val="1"/>
          <w:numId w:val="6"/>
        </w:numPr>
        <w:rPr>
          <w:rFonts w:ascii="Arial" w:hAnsi="Arial" w:cs="Arial"/>
        </w:rPr>
      </w:pPr>
      <w:r w:rsidRPr="00ED5CA9">
        <w:rPr>
          <w:rFonts w:ascii="Arial" w:hAnsi="Arial" w:cs="Arial"/>
        </w:rPr>
        <w:t>Section 5.7.1</w:t>
      </w:r>
    </w:p>
    <w:p w14:paraId="5B305E8F" w14:textId="77777777" w:rsidR="000119F5" w:rsidRPr="00ED5CA9" w:rsidRDefault="000119F5" w:rsidP="000119F5">
      <w:pPr>
        <w:numPr>
          <w:ilvl w:val="1"/>
          <w:numId w:val="6"/>
        </w:numPr>
        <w:rPr>
          <w:rFonts w:ascii="Arial" w:hAnsi="Arial" w:cs="Arial"/>
        </w:rPr>
      </w:pPr>
      <w:r w:rsidRPr="00ED5CA9">
        <w:rPr>
          <w:rFonts w:ascii="Arial" w:hAnsi="Arial" w:cs="Arial"/>
        </w:rPr>
        <w:t>Section 5.7.1.1</w:t>
      </w:r>
    </w:p>
    <w:p w14:paraId="69A87C2C" w14:textId="77777777" w:rsidR="000119F5" w:rsidRPr="00ED5CA9" w:rsidRDefault="000119F5" w:rsidP="000119F5">
      <w:pPr>
        <w:numPr>
          <w:ilvl w:val="1"/>
          <w:numId w:val="6"/>
        </w:numPr>
        <w:rPr>
          <w:rFonts w:ascii="Arial" w:hAnsi="Arial" w:cs="Arial"/>
        </w:rPr>
      </w:pPr>
      <w:r w:rsidRPr="00ED5CA9">
        <w:rPr>
          <w:rFonts w:ascii="Arial" w:hAnsi="Arial" w:cs="Arial"/>
        </w:rPr>
        <w:t>Section 5.7.1.2</w:t>
      </w:r>
    </w:p>
    <w:p w14:paraId="7FB09738" w14:textId="77777777" w:rsidR="000119F5" w:rsidRPr="00ED5CA9" w:rsidRDefault="000119F5" w:rsidP="000119F5">
      <w:pPr>
        <w:numPr>
          <w:ilvl w:val="1"/>
          <w:numId w:val="6"/>
        </w:numPr>
        <w:rPr>
          <w:rFonts w:ascii="Arial" w:hAnsi="Arial" w:cs="Arial"/>
        </w:rPr>
      </w:pPr>
      <w:r w:rsidRPr="00ED5CA9">
        <w:rPr>
          <w:rFonts w:ascii="Arial" w:hAnsi="Arial" w:cs="Arial"/>
        </w:rPr>
        <w:t>Section 5.7.1.3</w:t>
      </w:r>
    </w:p>
    <w:p w14:paraId="34A64D7C" w14:textId="77777777" w:rsidR="000119F5" w:rsidRPr="00ED5CA9" w:rsidRDefault="000119F5" w:rsidP="000119F5">
      <w:pPr>
        <w:numPr>
          <w:ilvl w:val="1"/>
          <w:numId w:val="6"/>
        </w:numPr>
        <w:rPr>
          <w:rFonts w:ascii="Arial" w:hAnsi="Arial" w:cs="Arial"/>
        </w:rPr>
      </w:pPr>
      <w:r w:rsidRPr="00ED5CA9">
        <w:rPr>
          <w:rFonts w:ascii="Arial" w:hAnsi="Arial" w:cs="Arial"/>
        </w:rPr>
        <w:t>Section 5.7.1.4</w:t>
      </w:r>
    </w:p>
    <w:p w14:paraId="6AF7578D" w14:textId="77777777" w:rsidR="000119F5" w:rsidRPr="00ED5CA9" w:rsidRDefault="000119F5" w:rsidP="000119F5">
      <w:pPr>
        <w:numPr>
          <w:ilvl w:val="1"/>
          <w:numId w:val="6"/>
        </w:numPr>
        <w:rPr>
          <w:rFonts w:ascii="Arial" w:hAnsi="Arial" w:cs="Arial"/>
        </w:rPr>
      </w:pPr>
      <w:r w:rsidRPr="00ED5CA9">
        <w:rPr>
          <w:rFonts w:ascii="Arial" w:hAnsi="Arial" w:cs="Arial"/>
        </w:rPr>
        <w:t>Section 5.7.2</w:t>
      </w:r>
    </w:p>
    <w:p w14:paraId="2DE69D55" w14:textId="77777777" w:rsidR="000119F5" w:rsidRPr="00ED5CA9" w:rsidRDefault="000119F5" w:rsidP="000119F5">
      <w:pPr>
        <w:numPr>
          <w:ilvl w:val="1"/>
          <w:numId w:val="6"/>
        </w:numPr>
        <w:rPr>
          <w:rFonts w:ascii="Arial" w:hAnsi="Arial" w:cs="Arial"/>
        </w:rPr>
      </w:pPr>
      <w:r w:rsidRPr="00ED5CA9">
        <w:rPr>
          <w:rFonts w:ascii="Arial" w:hAnsi="Arial" w:cs="Arial"/>
        </w:rPr>
        <w:t>Section 5.7.4.1.1</w:t>
      </w:r>
    </w:p>
    <w:p w14:paraId="032E88F2" w14:textId="77777777" w:rsidR="000119F5" w:rsidRPr="00ED5CA9" w:rsidRDefault="000119F5" w:rsidP="000119F5">
      <w:pPr>
        <w:numPr>
          <w:ilvl w:val="1"/>
          <w:numId w:val="6"/>
        </w:numPr>
        <w:rPr>
          <w:rFonts w:ascii="Arial" w:hAnsi="Arial" w:cs="Arial"/>
        </w:rPr>
      </w:pPr>
      <w:r w:rsidRPr="00ED5CA9">
        <w:rPr>
          <w:rFonts w:ascii="Arial" w:hAnsi="Arial" w:cs="Arial"/>
        </w:rPr>
        <w:t>Section 6.1</w:t>
      </w:r>
    </w:p>
    <w:p w14:paraId="2B484ED5" w14:textId="77777777" w:rsidR="000119F5" w:rsidRPr="00ED5CA9" w:rsidRDefault="000119F5" w:rsidP="000119F5">
      <w:pPr>
        <w:numPr>
          <w:ilvl w:val="1"/>
          <w:numId w:val="6"/>
        </w:numPr>
        <w:rPr>
          <w:rFonts w:ascii="Arial" w:hAnsi="Arial" w:cs="Arial"/>
        </w:rPr>
      </w:pPr>
      <w:r w:rsidRPr="00ED5CA9">
        <w:rPr>
          <w:rFonts w:ascii="Arial" w:hAnsi="Arial" w:cs="Arial"/>
        </w:rPr>
        <w:t>Section 6.5.7.3</w:t>
      </w:r>
    </w:p>
    <w:p w14:paraId="10050D96" w14:textId="77777777" w:rsidR="000119F5" w:rsidRPr="00ED5CA9" w:rsidRDefault="000119F5" w:rsidP="000119F5">
      <w:pPr>
        <w:numPr>
          <w:ilvl w:val="1"/>
          <w:numId w:val="6"/>
        </w:numPr>
        <w:rPr>
          <w:rFonts w:ascii="Arial" w:hAnsi="Arial" w:cs="Arial"/>
        </w:rPr>
      </w:pPr>
      <w:r w:rsidRPr="00ED5CA9">
        <w:rPr>
          <w:rFonts w:ascii="Arial" w:hAnsi="Arial" w:cs="Arial"/>
        </w:rPr>
        <w:t>Section 6.5.7.3.1</w:t>
      </w:r>
    </w:p>
    <w:p w14:paraId="2CE6F38F" w14:textId="77777777" w:rsidR="000119F5" w:rsidRPr="00ED5CA9" w:rsidRDefault="000119F5" w:rsidP="000119F5">
      <w:pPr>
        <w:numPr>
          <w:ilvl w:val="1"/>
          <w:numId w:val="6"/>
        </w:numPr>
        <w:rPr>
          <w:rFonts w:ascii="Arial" w:hAnsi="Arial" w:cs="Arial"/>
        </w:rPr>
      </w:pPr>
      <w:r w:rsidRPr="00ED5CA9">
        <w:rPr>
          <w:rFonts w:ascii="Arial" w:hAnsi="Arial" w:cs="Arial"/>
        </w:rPr>
        <w:t>Section 6.5.7.5</w:t>
      </w:r>
    </w:p>
    <w:p w14:paraId="331A740A" w14:textId="77777777" w:rsidR="000119F5" w:rsidRPr="00ED5CA9" w:rsidRDefault="000119F5" w:rsidP="000119F5">
      <w:pPr>
        <w:numPr>
          <w:ilvl w:val="1"/>
          <w:numId w:val="6"/>
        </w:numPr>
        <w:rPr>
          <w:rFonts w:ascii="Arial" w:hAnsi="Arial" w:cs="Arial"/>
        </w:rPr>
      </w:pPr>
      <w:r w:rsidRPr="00ED5CA9">
        <w:rPr>
          <w:rFonts w:ascii="Arial" w:hAnsi="Arial" w:cs="Arial"/>
        </w:rPr>
        <w:t>Section 6.5.7.6.2.5</w:t>
      </w:r>
    </w:p>
    <w:p w14:paraId="18E27B3A" w14:textId="77777777" w:rsidR="000119F5" w:rsidRPr="00ED5CA9" w:rsidRDefault="000119F5" w:rsidP="000119F5">
      <w:pPr>
        <w:numPr>
          <w:ilvl w:val="1"/>
          <w:numId w:val="6"/>
        </w:numPr>
        <w:rPr>
          <w:rFonts w:ascii="Arial" w:hAnsi="Arial" w:cs="Arial"/>
        </w:rPr>
      </w:pPr>
      <w:r w:rsidRPr="00ED5CA9">
        <w:rPr>
          <w:rFonts w:ascii="Arial" w:hAnsi="Arial" w:cs="Arial"/>
        </w:rPr>
        <w:t>Section 6.6.1.6</w:t>
      </w:r>
    </w:p>
    <w:p w14:paraId="439E2082" w14:textId="77777777" w:rsidR="000119F5" w:rsidRPr="00ED5CA9" w:rsidRDefault="000119F5" w:rsidP="000119F5">
      <w:pPr>
        <w:numPr>
          <w:ilvl w:val="1"/>
          <w:numId w:val="6"/>
        </w:numPr>
        <w:rPr>
          <w:rFonts w:ascii="Arial" w:hAnsi="Arial" w:cs="Arial"/>
        </w:rPr>
      </w:pPr>
      <w:r w:rsidRPr="00ED5CA9">
        <w:rPr>
          <w:rFonts w:ascii="Arial" w:hAnsi="Arial" w:cs="Arial"/>
        </w:rPr>
        <w:t xml:space="preserve">Section 6.6.9.1 </w:t>
      </w:r>
    </w:p>
    <w:p w14:paraId="2451FD29" w14:textId="77777777" w:rsidR="000119F5" w:rsidRPr="00ED5CA9" w:rsidRDefault="000119F5" w:rsidP="000119F5">
      <w:pPr>
        <w:numPr>
          <w:ilvl w:val="1"/>
          <w:numId w:val="6"/>
        </w:numPr>
        <w:rPr>
          <w:rFonts w:ascii="Arial" w:hAnsi="Arial" w:cs="Arial"/>
        </w:rPr>
      </w:pPr>
      <w:r w:rsidRPr="00ED5CA9">
        <w:rPr>
          <w:rFonts w:ascii="Arial" w:hAnsi="Arial" w:cs="Arial"/>
        </w:rPr>
        <w:t xml:space="preserve">Section 6.6.12.1 </w:t>
      </w:r>
    </w:p>
    <w:p w14:paraId="7869D0E1" w14:textId="77777777" w:rsidR="000119F5" w:rsidRPr="00ED5CA9" w:rsidRDefault="000119F5" w:rsidP="000119F5">
      <w:pPr>
        <w:numPr>
          <w:ilvl w:val="1"/>
          <w:numId w:val="6"/>
        </w:numPr>
        <w:rPr>
          <w:rFonts w:ascii="Arial" w:hAnsi="Arial" w:cs="Arial"/>
        </w:rPr>
      </w:pPr>
      <w:r w:rsidRPr="00ED5CA9">
        <w:rPr>
          <w:rFonts w:ascii="Arial" w:hAnsi="Arial" w:cs="Arial"/>
        </w:rPr>
        <w:t>Section 6.7.4</w:t>
      </w:r>
    </w:p>
    <w:p w14:paraId="0E7F306B" w14:textId="77777777" w:rsidR="000119F5" w:rsidRPr="00ED5CA9" w:rsidRDefault="000119F5" w:rsidP="000119F5">
      <w:pPr>
        <w:numPr>
          <w:ilvl w:val="1"/>
          <w:numId w:val="6"/>
        </w:numPr>
        <w:rPr>
          <w:rFonts w:ascii="Arial" w:hAnsi="Arial" w:cs="Arial"/>
        </w:rPr>
      </w:pPr>
      <w:r w:rsidRPr="00ED5CA9">
        <w:rPr>
          <w:rFonts w:ascii="Arial" w:hAnsi="Arial" w:cs="Arial"/>
        </w:rPr>
        <w:t>Section 6.7.5.7</w:t>
      </w:r>
    </w:p>
    <w:p w14:paraId="407122E8" w14:textId="77777777" w:rsidR="000119F5" w:rsidRPr="00ED5CA9" w:rsidRDefault="000119F5" w:rsidP="000119F5">
      <w:pPr>
        <w:numPr>
          <w:ilvl w:val="1"/>
          <w:numId w:val="6"/>
        </w:numPr>
        <w:rPr>
          <w:rFonts w:ascii="Arial" w:hAnsi="Arial" w:cs="Arial"/>
        </w:rPr>
      </w:pPr>
      <w:r w:rsidRPr="00ED5CA9">
        <w:rPr>
          <w:rFonts w:ascii="Arial" w:hAnsi="Arial" w:cs="Arial"/>
        </w:rPr>
        <w:t>Section 6.7.5.7</w:t>
      </w:r>
    </w:p>
    <w:p w14:paraId="4F54F44C" w14:textId="77777777" w:rsidR="000119F5" w:rsidRPr="00ED5CA9" w:rsidRDefault="000119F5" w:rsidP="000119F5">
      <w:pPr>
        <w:numPr>
          <w:ilvl w:val="1"/>
          <w:numId w:val="6"/>
        </w:numPr>
        <w:rPr>
          <w:rFonts w:ascii="Arial" w:hAnsi="Arial" w:cs="Arial"/>
        </w:rPr>
      </w:pPr>
      <w:r w:rsidRPr="00ED5CA9">
        <w:rPr>
          <w:rFonts w:ascii="Arial" w:hAnsi="Arial" w:cs="Arial"/>
        </w:rPr>
        <w:t>Section 6.7.5.8</w:t>
      </w:r>
    </w:p>
    <w:p w14:paraId="092CF588" w14:textId="77777777" w:rsidR="000119F5" w:rsidRPr="00ED5CA9" w:rsidRDefault="000119F5" w:rsidP="000119F5">
      <w:pPr>
        <w:numPr>
          <w:ilvl w:val="1"/>
          <w:numId w:val="6"/>
        </w:numPr>
        <w:rPr>
          <w:rFonts w:ascii="Arial" w:hAnsi="Arial" w:cs="Arial"/>
        </w:rPr>
      </w:pPr>
      <w:r w:rsidRPr="00ED5CA9">
        <w:rPr>
          <w:rFonts w:ascii="Arial" w:hAnsi="Arial" w:cs="Arial"/>
        </w:rPr>
        <w:t>Section 6.7.6</w:t>
      </w:r>
    </w:p>
    <w:p w14:paraId="1CD427CB" w14:textId="77777777" w:rsidR="000119F5" w:rsidRPr="00ED5CA9" w:rsidRDefault="000119F5" w:rsidP="000119F5">
      <w:pPr>
        <w:numPr>
          <w:ilvl w:val="1"/>
          <w:numId w:val="6"/>
        </w:numPr>
        <w:rPr>
          <w:rFonts w:ascii="Arial" w:hAnsi="Arial" w:cs="Arial"/>
        </w:rPr>
      </w:pPr>
      <w:r w:rsidRPr="00ED5CA9">
        <w:rPr>
          <w:rFonts w:ascii="Arial" w:hAnsi="Arial" w:cs="Arial"/>
        </w:rPr>
        <w:t>Section 8.1.1.2.1.8</w:t>
      </w:r>
    </w:p>
    <w:p w14:paraId="120751DE" w14:textId="77777777" w:rsidR="000119F5" w:rsidRPr="00ED5CA9" w:rsidRDefault="000119F5" w:rsidP="000119F5">
      <w:pPr>
        <w:numPr>
          <w:ilvl w:val="1"/>
          <w:numId w:val="6"/>
        </w:numPr>
        <w:rPr>
          <w:rFonts w:ascii="Arial" w:hAnsi="Arial" w:cs="Arial"/>
        </w:rPr>
      </w:pPr>
      <w:r w:rsidRPr="00ED5CA9">
        <w:rPr>
          <w:rFonts w:ascii="Arial" w:hAnsi="Arial" w:cs="Arial"/>
        </w:rPr>
        <w:t>Section 8.1.1.3.5</w:t>
      </w:r>
    </w:p>
    <w:p w14:paraId="3DDC7130" w14:textId="77777777" w:rsidR="000119F5" w:rsidRPr="00ED5CA9" w:rsidRDefault="000119F5" w:rsidP="000119F5">
      <w:pPr>
        <w:numPr>
          <w:ilvl w:val="1"/>
          <w:numId w:val="6"/>
        </w:numPr>
        <w:rPr>
          <w:rFonts w:ascii="Arial" w:hAnsi="Arial" w:cs="Arial"/>
        </w:rPr>
      </w:pPr>
      <w:r w:rsidRPr="00ED5CA9">
        <w:rPr>
          <w:rFonts w:ascii="Arial" w:hAnsi="Arial" w:cs="Arial"/>
        </w:rPr>
        <w:t>Section 8.1.1.4.5</w:t>
      </w:r>
    </w:p>
    <w:p w14:paraId="4CEF197A" w14:textId="77777777" w:rsidR="000119F5" w:rsidRPr="00ED5CA9" w:rsidRDefault="000119F5" w:rsidP="000119F5">
      <w:pPr>
        <w:numPr>
          <w:ilvl w:val="1"/>
          <w:numId w:val="6"/>
        </w:numPr>
        <w:rPr>
          <w:rFonts w:ascii="Arial" w:hAnsi="Arial" w:cs="Arial"/>
        </w:rPr>
      </w:pPr>
      <w:r w:rsidRPr="00ED5CA9">
        <w:rPr>
          <w:rFonts w:ascii="Arial" w:hAnsi="Arial" w:cs="Arial"/>
        </w:rPr>
        <w:t>Section 9.2.3</w:t>
      </w:r>
    </w:p>
    <w:p w14:paraId="0BB12B66" w14:textId="77777777" w:rsidR="000119F5" w:rsidRPr="00ED5CA9" w:rsidRDefault="000119F5" w:rsidP="000119F5">
      <w:pPr>
        <w:numPr>
          <w:ilvl w:val="1"/>
          <w:numId w:val="6"/>
        </w:numPr>
        <w:rPr>
          <w:rFonts w:ascii="Arial" w:hAnsi="Arial" w:cs="Arial"/>
        </w:rPr>
      </w:pPr>
      <w:r w:rsidRPr="00ED5CA9">
        <w:rPr>
          <w:rFonts w:ascii="Arial" w:hAnsi="Arial" w:cs="Arial"/>
        </w:rPr>
        <w:t>Section 9.14.10</w:t>
      </w:r>
    </w:p>
    <w:p w14:paraId="26DAA5DF" w14:textId="77777777" w:rsidR="000119F5" w:rsidRPr="00ED5CA9" w:rsidRDefault="000119F5" w:rsidP="000119F5">
      <w:pPr>
        <w:numPr>
          <w:ilvl w:val="1"/>
          <w:numId w:val="6"/>
        </w:numPr>
        <w:rPr>
          <w:rFonts w:ascii="Arial" w:hAnsi="Arial" w:cs="Arial"/>
        </w:rPr>
      </w:pPr>
      <w:r w:rsidRPr="00ED5CA9">
        <w:rPr>
          <w:rFonts w:ascii="Arial" w:hAnsi="Arial" w:cs="Arial"/>
        </w:rPr>
        <w:t>Section 9.19.1</w:t>
      </w:r>
    </w:p>
    <w:p w14:paraId="2D1A303C" w14:textId="77777777" w:rsidR="000119F5" w:rsidRPr="00ED5CA9" w:rsidRDefault="000119F5" w:rsidP="000119F5">
      <w:pPr>
        <w:numPr>
          <w:ilvl w:val="1"/>
          <w:numId w:val="6"/>
        </w:numPr>
        <w:rPr>
          <w:rFonts w:ascii="Arial" w:hAnsi="Arial" w:cs="Arial"/>
        </w:rPr>
      </w:pPr>
      <w:r w:rsidRPr="00ED5CA9">
        <w:rPr>
          <w:rFonts w:ascii="Arial" w:hAnsi="Arial" w:cs="Arial"/>
        </w:rPr>
        <w:t>Section 16.11.4.3.1</w:t>
      </w:r>
    </w:p>
    <w:p w14:paraId="59EEEF3A" w14:textId="1FD830B2" w:rsidR="000119F5" w:rsidRPr="000119F5" w:rsidRDefault="000119F5" w:rsidP="000119F5">
      <w:pPr>
        <w:numPr>
          <w:ilvl w:val="1"/>
          <w:numId w:val="6"/>
        </w:numPr>
        <w:spacing w:after="120"/>
        <w:rPr>
          <w:rFonts w:ascii="Arial" w:hAnsi="Arial" w:cs="Arial"/>
        </w:rPr>
      </w:pPr>
      <w:r w:rsidRPr="00ED5CA9">
        <w:rPr>
          <w:rFonts w:ascii="Arial" w:hAnsi="Arial" w:cs="Arial"/>
        </w:rPr>
        <w:t>Section 16.11.4.3.2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0241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BD97197" w14:textId="77777777" w:rsidR="00D901E1" w:rsidRDefault="00D901E1" w:rsidP="00D901E1">
      <w:pPr>
        <w:pStyle w:val="Heading2"/>
        <w:numPr>
          <w:ilvl w:val="0"/>
          <w:numId w:val="0"/>
        </w:numPr>
      </w:pPr>
      <w:bookmarkStart w:id="6" w:name="_Toc73847662"/>
      <w:bookmarkStart w:id="7" w:name="_Toc118224377"/>
      <w:bookmarkStart w:id="8" w:name="_Toc118909445"/>
      <w:bookmarkStart w:id="9" w:name="_Toc205190238"/>
      <w:commentRangeStart w:id="10"/>
      <w:r>
        <w:lastRenderedPageBreak/>
        <w:t>2.1</w:t>
      </w:r>
      <w:commentRangeEnd w:id="10"/>
      <w:r w:rsidR="009C0EAE">
        <w:rPr>
          <w:rStyle w:val="CommentReference"/>
          <w:b w:val="0"/>
        </w:rPr>
        <w:commentReference w:id="10"/>
      </w:r>
      <w:r>
        <w:tab/>
        <w:t>DEFINITIONS</w:t>
      </w:r>
      <w:bookmarkEnd w:id="6"/>
      <w:bookmarkEnd w:id="7"/>
      <w:bookmarkEnd w:id="8"/>
      <w:bookmarkEnd w:id="9"/>
    </w:p>
    <w:p w14:paraId="394FDF1C" w14:textId="77777777" w:rsidR="00D66729" w:rsidRPr="008505EE" w:rsidRDefault="00D66729" w:rsidP="00D66729">
      <w:pPr>
        <w:pStyle w:val="BodyText"/>
        <w:rPr>
          <w:ins w:id="12" w:author="ERCOT" w:date="2025-11-19T17:10:00Z" w16du:dateUtc="2025-11-19T23:10:00Z"/>
          <w:b/>
          <w:bCs/>
        </w:rPr>
      </w:pPr>
      <w:bookmarkStart w:id="13" w:name="_Hlk161665448"/>
      <w:ins w:id="14" w:author="ERCOT" w:date="2025-11-19T17:10:00Z" w16du:dateUtc="2025-11-19T23:10:00Z">
        <w:r w:rsidRPr="008505EE">
          <w:rPr>
            <w:b/>
            <w:bCs/>
          </w:rPr>
          <w:t>Dispatchable Reliability Reserve Service (DRRS)</w:t>
        </w:r>
        <w:r>
          <w:rPr>
            <w:b/>
            <w:bCs/>
          </w:rPr>
          <w:t xml:space="preserve"> </w:t>
        </w:r>
      </w:ins>
    </w:p>
    <w:p w14:paraId="482EF53C" w14:textId="77777777" w:rsidR="00D66729" w:rsidRPr="000A63BC" w:rsidRDefault="00D66729" w:rsidP="00D66729">
      <w:pPr>
        <w:pStyle w:val="BodyText"/>
        <w:rPr>
          <w:ins w:id="15" w:author="ERCOT" w:date="2025-11-19T17:10:00Z" w16du:dateUtc="2025-11-19T23:10:00Z"/>
        </w:rPr>
      </w:pPr>
      <w:ins w:id="16" w:author="ERCOT" w:date="2025-11-19T17:10:00Z" w16du:dateUtc="2025-11-19T23:10:00Z">
        <w:r>
          <w:t xml:space="preserve">An Ancillary Service that provides operating reserves that are intended to manage uncertainty on the ERCOT System while mitigating the need for Reliability Unit Commitment (RUC) instructions.  DRRS may also be procured to provide support to dispatchable Resources beyond operation reserve requirements.  </w:t>
        </w:r>
      </w:ins>
    </w:p>
    <w:p w14:paraId="4C82E440" w14:textId="77777777" w:rsidR="00D66729" w:rsidRPr="00D177C5" w:rsidRDefault="00D66729" w:rsidP="00D66729">
      <w:pPr>
        <w:pStyle w:val="BodyText"/>
        <w:rPr>
          <w:ins w:id="17" w:author="ERCOT" w:date="2025-11-19T17:10:00Z" w16du:dateUtc="2025-11-19T23:10:00Z"/>
          <w:b/>
        </w:rPr>
      </w:pPr>
      <w:ins w:id="18" w:author="ERCOT" w:date="2025-11-19T17:10:00Z" w16du:dateUtc="2025-11-19T23:10:00Z">
        <w:r w:rsidRPr="00D177C5">
          <w:rPr>
            <w:b/>
          </w:rPr>
          <w:t>Dispatchable Reliability Reserve Service Release Factor</w:t>
        </w:r>
        <w:r w:rsidRPr="4CD90589">
          <w:rPr>
            <w:b/>
            <w:bCs/>
          </w:rPr>
          <w:t xml:space="preserve"> (DRRSRF)</w:t>
        </w:r>
      </w:ins>
    </w:p>
    <w:p w14:paraId="547B42D7" w14:textId="312CD249" w:rsidR="00D66729" w:rsidRPr="000A63BC" w:rsidRDefault="00D66729" w:rsidP="00D66729">
      <w:pPr>
        <w:pStyle w:val="BodyText"/>
        <w:rPr>
          <w:ins w:id="19" w:author="ERCOT" w:date="2025-11-19T17:10:00Z" w16du:dateUtc="2025-11-19T23:10:00Z"/>
        </w:rPr>
      </w:pPr>
      <w:ins w:id="20" w:author="ERCOT" w:date="2025-11-19T17:10:00Z" w16du:dateUtc="2025-11-19T23:10:00Z">
        <w:r>
          <w:t xml:space="preserve">The DRRS Release Factor is a number ranging from 0 to 1 that allows for DRRS-awarded capacity to overlap with energy and other Ancillary Service awards.  The DRRSRF is an hourly parameter input into the Day-Ahead and Real-Time Market clearing engines that can be adjusted based on variables such as season, day, or hour which determines the degree to which DRRS-awarded capacity can overlap with other energy and Ancillary Service awards.  Any DRRS-awarded capacity that overlaps with other awards is intended to provide support to dispatchable Resources beyond operational reserve requirements, whereas non-overlapping DRRS-awarded capacity is being secured solely to serve operational uncertainty.  </w:t>
        </w:r>
      </w:ins>
    </w:p>
    <w:p w14:paraId="17C018E9" w14:textId="5C3F0148" w:rsidR="00D66729" w:rsidRPr="00295343" w:rsidRDefault="00D66729" w:rsidP="00D66729">
      <w:pPr>
        <w:pStyle w:val="NormalArial"/>
        <w:spacing w:before="120" w:after="120"/>
        <w:ind w:left="720" w:hanging="720"/>
        <w:rPr>
          <w:ins w:id="21" w:author="ERCOT" w:date="2025-11-19T17:10:00Z" w16du:dateUtc="2025-11-19T23:10:00Z"/>
          <w:rFonts w:ascii="Times New Roman" w:hAnsi="Times New Roman"/>
        </w:rPr>
      </w:pPr>
      <w:ins w:id="22" w:author="ERCOT" w:date="2025-11-19T17:10:00Z" w16du:dateUtc="2025-11-19T23:10:00Z">
        <w:r w:rsidRPr="4110A51C">
          <w:rPr>
            <w:rFonts w:ascii="Times New Roman" w:hAnsi="Times New Roman"/>
          </w:rPr>
          <w:t>(a)</w:t>
        </w:r>
      </w:ins>
      <w:ins w:id="23" w:author="ERCOT" w:date="2025-11-19T17:11:00Z" w16du:dateUtc="2025-11-19T23:11:00Z">
        <w:r>
          <w:tab/>
        </w:r>
      </w:ins>
      <w:ins w:id="24" w:author="ERCOT" w:date="2025-11-19T17:10:00Z" w16du:dateUtc="2025-11-19T23:10:00Z">
        <w:r w:rsidRPr="4110A51C">
          <w:rPr>
            <w:rFonts w:ascii="Times New Roman" w:hAnsi="Times New Roman"/>
          </w:rPr>
          <w:t xml:space="preserve">A DRRSRF of 0 means that </w:t>
        </w:r>
        <w:r w:rsidRPr="00D66729">
          <w:rPr>
            <w:rFonts w:ascii="Times New Roman" w:hAnsi="Times New Roman"/>
          </w:rPr>
          <w:t>no</w:t>
        </w:r>
        <w:r w:rsidRPr="4110A51C">
          <w:rPr>
            <w:rFonts w:ascii="Times New Roman" w:hAnsi="Times New Roman"/>
          </w:rPr>
          <w:t xml:space="preserve"> DRRS-awarded capacity can overlap with energy and other Ancillary Service awards</w:t>
        </w:r>
      </w:ins>
    </w:p>
    <w:p w14:paraId="3F885E36" w14:textId="038E4C9C" w:rsidR="00D66729" w:rsidRDefault="00D66729" w:rsidP="00D66729">
      <w:pPr>
        <w:pStyle w:val="NormalArial"/>
        <w:spacing w:before="120" w:after="120"/>
        <w:ind w:left="720" w:hanging="720"/>
        <w:rPr>
          <w:ins w:id="25" w:author="ERCOT" w:date="2025-11-19T17:10:00Z" w16du:dateUtc="2025-11-19T23:10:00Z"/>
          <w:rFonts w:ascii="Times New Roman" w:hAnsi="Times New Roman"/>
        </w:rPr>
      </w:pPr>
      <w:ins w:id="26" w:author="ERCOT" w:date="2025-11-19T17:10:00Z" w16du:dateUtc="2025-11-19T23:10:00Z">
        <w:r w:rsidRPr="4110A51C">
          <w:rPr>
            <w:rFonts w:ascii="Times New Roman" w:hAnsi="Times New Roman"/>
          </w:rPr>
          <w:t>(b)</w:t>
        </w:r>
      </w:ins>
      <w:ins w:id="27" w:author="ERCOT" w:date="2025-11-19T17:11:00Z" w16du:dateUtc="2025-11-19T23:11:00Z">
        <w:r>
          <w:rPr>
            <w:rFonts w:ascii="Times New Roman" w:hAnsi="Times New Roman"/>
          </w:rPr>
          <w:tab/>
        </w:r>
      </w:ins>
      <w:ins w:id="28" w:author="ERCOT" w:date="2025-11-19T17:10:00Z" w16du:dateUtc="2025-11-19T23:10:00Z">
        <w:r w:rsidRPr="4110A51C">
          <w:rPr>
            <w:rFonts w:ascii="Times New Roman" w:hAnsi="Times New Roman"/>
          </w:rPr>
          <w:t>A DRRSRF of 1 means tha</w:t>
        </w:r>
        <w:r w:rsidRPr="00D66729">
          <w:rPr>
            <w:rFonts w:ascii="Times New Roman" w:hAnsi="Times New Roman"/>
            <w:b/>
            <w:bCs/>
          </w:rPr>
          <w:t>t</w:t>
        </w:r>
        <w:r w:rsidRPr="00D66729">
          <w:rPr>
            <w:rFonts w:ascii="Times New Roman" w:hAnsi="Times New Roman"/>
          </w:rPr>
          <w:t xml:space="preserve"> all</w:t>
        </w:r>
        <w:r w:rsidRPr="4110A51C">
          <w:rPr>
            <w:rFonts w:ascii="Times New Roman" w:hAnsi="Times New Roman"/>
          </w:rPr>
          <w:t xml:space="preserve"> DRRS-awarded capacity can overlap with energy and other Ancillary Service awards.</w:t>
        </w:r>
      </w:ins>
    </w:p>
    <w:p w14:paraId="6D9326F7" w14:textId="7BB77DF9" w:rsidR="00D66729" w:rsidRDefault="00D66729" w:rsidP="00D66729">
      <w:pPr>
        <w:pStyle w:val="NormalArial"/>
        <w:spacing w:before="120" w:after="120"/>
        <w:ind w:left="720" w:hanging="720"/>
        <w:rPr>
          <w:ins w:id="29" w:author="ERCOT" w:date="2025-11-19T17:10:00Z" w16du:dateUtc="2025-11-19T23:10:00Z"/>
          <w:rFonts w:ascii="Times New Roman" w:hAnsi="Times New Roman"/>
        </w:rPr>
      </w:pPr>
      <w:ins w:id="30" w:author="ERCOT" w:date="2025-11-19T17:10:00Z" w16du:dateUtc="2025-11-19T23:10:00Z">
        <w:r w:rsidRPr="4110A51C">
          <w:rPr>
            <w:rFonts w:ascii="Times New Roman" w:hAnsi="Times New Roman"/>
          </w:rPr>
          <w:t>(c)</w:t>
        </w:r>
        <w:r>
          <w:rPr>
            <w:rFonts w:ascii="Times New Roman" w:hAnsi="Times New Roman"/>
          </w:rPr>
          <w:tab/>
        </w:r>
        <w:r w:rsidRPr="4110A51C">
          <w:rPr>
            <w:rFonts w:ascii="Times New Roman" w:hAnsi="Times New Roman"/>
          </w:rPr>
          <w:t>A DRRSRF between 0 and 1 means that DRRS-awarded capacity can partially overlap with energy and other Ancillary Service awards.</w:t>
        </w:r>
      </w:ins>
    </w:p>
    <w:p w14:paraId="395B79F6" w14:textId="77777777" w:rsidR="006D13B0" w:rsidRPr="004222A1" w:rsidRDefault="006D13B0" w:rsidP="006D13B0">
      <w:pPr>
        <w:pStyle w:val="H2"/>
        <w:ind w:left="907" w:hanging="907"/>
        <w:rPr>
          <w:b w:val="0"/>
        </w:rPr>
      </w:pPr>
      <w:r w:rsidRPr="004222A1">
        <w:t>Qualified Scheduling Entity (QSE)-Committed Interval</w:t>
      </w:r>
    </w:p>
    <w:p w14:paraId="05629E46" w14:textId="24FA890A" w:rsidR="006D13B0" w:rsidRDefault="006D13B0" w:rsidP="006D13B0">
      <w:pPr>
        <w:pStyle w:val="BodyText"/>
      </w:pPr>
      <w:r w:rsidRPr="00927819">
        <w:rPr>
          <w:color w:val="000000"/>
        </w:rPr>
        <w:t xml:space="preserve">A Settlement Interval for which the QSE for a Resource has committed the Resource without a </w:t>
      </w:r>
      <w:r>
        <w:rPr>
          <w:color w:val="000000"/>
        </w:rPr>
        <w:t>Reliability Unit Commitment (</w:t>
      </w:r>
      <w:r w:rsidRPr="00927819">
        <w:rPr>
          <w:color w:val="000000"/>
        </w:rPr>
        <w:t>RUC</w:t>
      </w:r>
      <w:r>
        <w:rPr>
          <w:color w:val="000000"/>
        </w:rPr>
        <w:t>)</w:t>
      </w:r>
      <w:r w:rsidRPr="00927819">
        <w:rPr>
          <w:color w:val="000000"/>
        </w:rPr>
        <w:t xml:space="preserve"> instruction </w:t>
      </w:r>
      <w:ins w:id="31" w:author="ERCOT" w:date="2024-03-18T14:44:00Z">
        <w:r>
          <w:rPr>
            <w:color w:val="000000"/>
          </w:rPr>
          <w:t>o</w:t>
        </w:r>
      </w:ins>
      <w:ins w:id="32" w:author="ERCOT" w:date="2024-03-18T14:45:00Z">
        <w:r>
          <w:rPr>
            <w:color w:val="000000"/>
          </w:rPr>
          <w:t xml:space="preserve">r a deployment for </w:t>
        </w:r>
      </w:ins>
      <w:ins w:id="33" w:author="ERCOT" w:date="2024-03-19T13:23:00Z">
        <w:r w:rsidR="003A0B4A" w:rsidRPr="003A0B4A">
          <w:rPr>
            <w:color w:val="000000"/>
          </w:rPr>
          <w:t xml:space="preserve">Dispatchable Reliability Reserve Service </w:t>
        </w:r>
        <w:r w:rsidR="003A0B4A">
          <w:rPr>
            <w:color w:val="000000"/>
          </w:rPr>
          <w:t>(</w:t>
        </w:r>
      </w:ins>
      <w:ins w:id="34" w:author="ERCOT" w:date="2024-03-18T14:45:00Z">
        <w:r>
          <w:rPr>
            <w:color w:val="000000"/>
          </w:rPr>
          <w:t>DRRS</w:t>
        </w:r>
      </w:ins>
      <w:ins w:id="35" w:author="ERCOT" w:date="2024-03-19T13:23:00Z">
        <w:r w:rsidR="003A0B4A">
          <w:rPr>
            <w:color w:val="000000"/>
          </w:rPr>
          <w:t>)</w:t>
        </w:r>
      </w:ins>
      <w:ins w:id="36" w:author="ERCOT" w:date="2024-03-18T14:45:00Z">
        <w:r>
          <w:rPr>
            <w:color w:val="000000"/>
          </w:rPr>
          <w:t xml:space="preserve"> </w:t>
        </w:r>
      </w:ins>
      <w:r w:rsidRPr="00927819">
        <w:rPr>
          <w:color w:val="000000"/>
        </w:rPr>
        <w:t>to commit it.</w:t>
      </w:r>
      <w:r w:rsidRPr="004B32CF">
        <w:rPr>
          <w:color w:val="000000"/>
        </w:rPr>
        <w:t xml:space="preserve">  For Settlement purposes, a</w:t>
      </w:r>
      <w:r w:rsidRPr="004B32CF">
        <w:t xml:space="preserve"> Resource with a Current Operating Plan (COP) Resource Status of OFFQS will not be considered as QSE-committed for the Settlement Interval unless that interval has been committed due to a Day-Ahead Market (DAM) award for energy.</w:t>
      </w:r>
    </w:p>
    <w:p w14:paraId="1B603113" w14:textId="77777777" w:rsidR="00775D8E" w:rsidRDefault="00775D8E" w:rsidP="006D13B0">
      <w:pPr>
        <w:pStyle w:val="BodyText"/>
      </w:pPr>
      <w:r w:rsidRPr="00775D8E">
        <w:rPr>
          <w:b/>
          <w:bCs/>
        </w:rPr>
        <w:t>Reliability Unit Commitment for Additional Capacity (RUCAC)-Hour</w:t>
      </w:r>
      <w:r>
        <w:t xml:space="preserve"> </w:t>
      </w:r>
    </w:p>
    <w:p w14:paraId="5489901E" w14:textId="75FBED1D" w:rsidR="00775D8E" w:rsidRDefault="00775D8E" w:rsidP="006D13B0">
      <w:pPr>
        <w:pStyle w:val="BodyText"/>
      </w:pPr>
      <w:r>
        <w:t>An Operating Hour for which a Combined Cycle Generation Resource is Qualified Scheduling Entity (QSE)-committed and receives a Reliability Unit Commitment (RUC) instruction from ERCOT to transition to a configuration with additional capacity above the configuration that was QSE-committed</w:t>
      </w:r>
      <w:ins w:id="37" w:author="ERCOT" w:date="2024-05-20T15:57:00Z">
        <w:r w:rsidR="0011378D">
          <w:t xml:space="preserve"> or DRRS</w:t>
        </w:r>
      </w:ins>
      <w:ins w:id="38" w:author="ERCOT" w:date="2025-11-19T17:11:00Z" w16du:dateUtc="2025-11-19T23:11:00Z">
        <w:r w:rsidR="00D66729">
          <w:t>-</w:t>
        </w:r>
      </w:ins>
      <w:ins w:id="39" w:author="ERCOT" w:date="2024-05-20T15:57:00Z">
        <w:r w:rsidR="0011378D">
          <w:t>deployed</w:t>
        </w:r>
      </w:ins>
      <w:r>
        <w:t>.</w:t>
      </w:r>
    </w:p>
    <w:p w14:paraId="311F0066" w14:textId="4316961C" w:rsidR="006115B0" w:rsidRPr="006115B0" w:rsidRDefault="006115B0" w:rsidP="006D13B0">
      <w:pPr>
        <w:pStyle w:val="BodyText"/>
        <w:rPr>
          <w:b/>
          <w:bCs/>
        </w:rPr>
      </w:pPr>
      <w:r w:rsidRPr="006115B0">
        <w:rPr>
          <w:b/>
          <w:bCs/>
        </w:rPr>
        <w:t xml:space="preserve">Reliability Unit Commitment for Additional Capacity (RUCAC)-Interval </w:t>
      </w:r>
    </w:p>
    <w:p w14:paraId="1AB02F3D" w14:textId="51FB5A1A" w:rsidR="006115B0" w:rsidRDefault="006115B0" w:rsidP="006D13B0">
      <w:pPr>
        <w:pStyle w:val="BodyText"/>
        <w:rPr>
          <w:color w:val="000000"/>
        </w:rPr>
      </w:pPr>
      <w:r>
        <w:t xml:space="preserve">A Settlement Interval within the hour for which there is a Reliability Unit Commitment (RUC) instruction from ERCOT for a Combined Cycle Generation Resource to transition to a </w:t>
      </w:r>
      <w:r>
        <w:lastRenderedPageBreak/>
        <w:t>configuration with additional capacity above the configuration that was Qualified Scheduling Entity (QSE)-committed</w:t>
      </w:r>
      <w:ins w:id="40" w:author="ERCOT" w:date="2024-05-20T15:53:00Z">
        <w:r>
          <w:t xml:space="preserve"> or DRRS</w:t>
        </w:r>
      </w:ins>
      <w:ins w:id="41" w:author="ERCOT" w:date="2025-10-24T20:15:00Z">
        <w:r w:rsidR="3243B824">
          <w:t>-</w:t>
        </w:r>
      </w:ins>
      <w:ins w:id="42" w:author="ERCOT" w:date="2024-05-20T15:53:00Z">
        <w:r>
          <w:t>deployed</w:t>
        </w:r>
      </w:ins>
      <w:r>
        <w:t>.</w:t>
      </w:r>
    </w:p>
    <w:p w14:paraId="010A3923" w14:textId="38AA0067" w:rsidR="00D901E1" w:rsidRDefault="3F72B8C8" w:rsidP="00D901E1">
      <w:pPr>
        <w:pStyle w:val="Heading2"/>
        <w:numPr>
          <w:ilvl w:val="1"/>
          <w:numId w:val="0"/>
        </w:numPr>
        <w:spacing w:after="360"/>
      </w:pPr>
      <w:bookmarkStart w:id="43" w:name="_Toc118224650"/>
      <w:bookmarkStart w:id="44" w:name="_Toc118909718"/>
      <w:bookmarkStart w:id="45" w:name="_Toc205190567"/>
      <w:bookmarkEnd w:id="13"/>
      <w:commentRangeStart w:id="46"/>
      <w:r>
        <w:t>2.2</w:t>
      </w:r>
      <w:commentRangeEnd w:id="46"/>
      <w:r w:rsidR="009C0EAE">
        <w:rPr>
          <w:rStyle w:val="CommentReference"/>
          <w:b w:val="0"/>
        </w:rPr>
        <w:commentReference w:id="46"/>
      </w:r>
      <w:r w:rsidR="00D901E1">
        <w:tab/>
      </w:r>
      <w:r>
        <w:t>ACRONYMS AND ABBREVIATIONS</w:t>
      </w:r>
      <w:bookmarkEnd w:id="43"/>
      <w:bookmarkEnd w:id="44"/>
      <w:bookmarkEnd w:id="45"/>
    </w:p>
    <w:p w14:paraId="34D2EA11" w14:textId="77777777" w:rsidR="00D901E1" w:rsidRDefault="00D901E1" w:rsidP="00D901E1">
      <w:pPr>
        <w:tabs>
          <w:tab w:val="left" w:pos="2160"/>
        </w:tabs>
        <w:rPr>
          <w:ins w:id="47" w:author="ERCOT" w:date="2025-11-19T17:12:00Z" w16du:dateUtc="2025-11-19T23:12:00Z"/>
        </w:rPr>
      </w:pPr>
      <w:ins w:id="48" w:author="ERCOT" w:date="2024-01-08T10:56:00Z">
        <w:r>
          <w:rPr>
            <w:b/>
          </w:rPr>
          <w:t>DRRS</w:t>
        </w:r>
        <w:r>
          <w:tab/>
          <w:t>Dispatchable Reliability Reserve Service</w:t>
        </w:r>
      </w:ins>
    </w:p>
    <w:p w14:paraId="360E92C1" w14:textId="77777777" w:rsidR="00D66729" w:rsidRDefault="00D66729" w:rsidP="00D66729">
      <w:pPr>
        <w:tabs>
          <w:tab w:val="left" w:pos="2160"/>
        </w:tabs>
        <w:rPr>
          <w:ins w:id="49" w:author="ERCOT" w:date="2025-11-19T17:12:00Z" w16du:dateUtc="2025-11-19T23:12:00Z"/>
        </w:rPr>
      </w:pPr>
      <w:ins w:id="50" w:author="ERCOT" w:date="2025-11-19T17:12:00Z" w16du:dateUtc="2025-11-19T23:12:00Z">
        <w:r w:rsidRPr="00D66729">
          <w:rPr>
            <w:b/>
            <w:bCs/>
          </w:rPr>
          <w:t>DRRSRF</w:t>
        </w:r>
        <w:r>
          <w:tab/>
          <w:t>Dispatchable Reliability Reserve Service Release Factor</w:t>
        </w:r>
      </w:ins>
    </w:p>
    <w:p w14:paraId="732DE5BA" w14:textId="77777777" w:rsidR="003F4C40" w:rsidRDefault="003F4C40" w:rsidP="003F4C40">
      <w:pPr>
        <w:pStyle w:val="H3"/>
      </w:pPr>
      <w:bookmarkStart w:id="51" w:name="_Toc204048508"/>
      <w:bookmarkStart w:id="52" w:name="_Toc400526095"/>
      <w:bookmarkStart w:id="53" w:name="_Toc405534413"/>
      <w:bookmarkStart w:id="54" w:name="_Toc406570426"/>
      <w:bookmarkStart w:id="55" w:name="_Toc410910578"/>
      <w:bookmarkStart w:id="56" w:name="_Toc411841006"/>
      <w:bookmarkStart w:id="57" w:name="_Toc422146968"/>
      <w:bookmarkStart w:id="58" w:name="_Toc433020564"/>
      <w:bookmarkStart w:id="59" w:name="_Toc437262005"/>
      <w:bookmarkStart w:id="60" w:name="_Toc478375177"/>
      <w:bookmarkStart w:id="61" w:name="_Toc91055053"/>
      <w:bookmarkStart w:id="62" w:name="_Toc135988922"/>
      <w:commentRangeStart w:id="63"/>
      <w:r>
        <w:t>3.2.3</w:t>
      </w:r>
      <w:commentRangeEnd w:id="63"/>
      <w:r w:rsidR="009C0EAE">
        <w:rPr>
          <w:rStyle w:val="CommentReference"/>
          <w:b w:val="0"/>
          <w:bCs w:val="0"/>
          <w:i w:val="0"/>
        </w:rPr>
        <w:commentReference w:id="63"/>
      </w:r>
      <w:r>
        <w:tab/>
        <w:t>Short-Term System Adequacy Reports</w:t>
      </w:r>
      <w:bookmarkEnd w:id="51"/>
      <w:bookmarkEnd w:id="52"/>
      <w:bookmarkEnd w:id="53"/>
      <w:bookmarkEnd w:id="54"/>
      <w:bookmarkEnd w:id="55"/>
      <w:bookmarkEnd w:id="56"/>
      <w:bookmarkEnd w:id="57"/>
      <w:bookmarkEnd w:id="58"/>
      <w:bookmarkEnd w:id="59"/>
      <w:bookmarkEnd w:id="60"/>
      <w:bookmarkEnd w:id="61"/>
      <w:bookmarkEnd w:id="62"/>
    </w:p>
    <w:p w14:paraId="42D316C4" w14:textId="77777777" w:rsidR="003F4C40" w:rsidRPr="003F4C40" w:rsidRDefault="003F4C40" w:rsidP="003F4C40">
      <w:pPr>
        <w:pStyle w:val="BodyTextNumbered"/>
        <w:rPr>
          <w:color w:val="000000"/>
          <w:szCs w:val="24"/>
        </w:rPr>
      </w:pPr>
      <w:r w:rsidRPr="003F4C40">
        <w:rPr>
          <w:rStyle w:val="DeltaViewInsertion"/>
          <w:color w:val="000000"/>
          <w:szCs w:val="24"/>
          <w:u w:val="none"/>
        </w:rPr>
        <w:t>(1)</w:t>
      </w:r>
      <w:r w:rsidRPr="003F4C40">
        <w:rPr>
          <w:rStyle w:val="DeltaViewInsertion"/>
          <w:color w:val="000000"/>
          <w:szCs w:val="24"/>
          <w:u w:val="none"/>
        </w:rPr>
        <w:tab/>
        <w:t xml:space="preserve">ERCOT shall generate and post short-term adequacy reports on the </w:t>
      </w:r>
      <w:r w:rsidRPr="003F4C40">
        <w:t>ERCOT website</w:t>
      </w:r>
      <w:r w:rsidRPr="003F4C40">
        <w:rPr>
          <w:rStyle w:val="DeltaViewInsertion"/>
          <w:color w:val="000000"/>
          <w:szCs w:val="24"/>
          <w:u w:val="none"/>
        </w:rPr>
        <w:t xml:space="preserve">.  ERCOT shall update </w:t>
      </w:r>
      <w:r w:rsidRPr="003F4C40">
        <w:rPr>
          <w:rStyle w:val="DeltaViewMoveDestination"/>
          <w:color w:val="000000"/>
          <w:szCs w:val="24"/>
          <w:u w:val="none"/>
        </w:rPr>
        <w:t xml:space="preserve">these reports </w:t>
      </w:r>
      <w:r w:rsidRPr="003F4C40">
        <w:rPr>
          <w:rStyle w:val="DeltaViewInsertion"/>
          <w:color w:val="000000"/>
          <w:szCs w:val="24"/>
          <w:u w:val="none"/>
        </w:rPr>
        <w:t xml:space="preserve">hourly following updates to the Seven-Day Load Forecast, except </w:t>
      </w:r>
      <w:proofErr w:type="gramStart"/>
      <w:r w:rsidRPr="003F4C40">
        <w:rPr>
          <w:rStyle w:val="DeltaViewInsertion"/>
          <w:color w:val="000000"/>
          <w:szCs w:val="24"/>
          <w:u w:val="none"/>
        </w:rPr>
        <w:t>where</w:t>
      </w:r>
      <w:proofErr w:type="gramEnd"/>
      <w:r w:rsidRPr="003F4C40">
        <w:rPr>
          <w:rStyle w:val="DeltaViewInsertion"/>
          <w:color w:val="000000"/>
          <w:szCs w:val="24"/>
          <w:u w:val="none"/>
        </w:rPr>
        <w:t xml:space="preserve"> noted otherwise.  The short-term adequacy reports will provide:</w:t>
      </w:r>
    </w:p>
    <w:p w14:paraId="371D4355" w14:textId="77777777" w:rsidR="003F4C40" w:rsidRDefault="003F4C40" w:rsidP="005505D7">
      <w:pPr>
        <w:pStyle w:val="List"/>
        <w:ind w:left="1440"/>
        <w:rPr>
          <w:rStyle w:val="DeltaViewInsertion"/>
          <w:color w:val="000000"/>
          <w:szCs w:val="24"/>
        </w:rPr>
      </w:pPr>
      <w:r w:rsidRPr="003F4C40">
        <w:rPr>
          <w:rStyle w:val="DeltaViewInsertion"/>
          <w:color w:val="000000"/>
          <w:szCs w:val="24"/>
          <w:u w:val="none"/>
        </w:rPr>
        <w:t>(a)</w:t>
      </w:r>
      <w:r w:rsidRPr="003F4C40">
        <w:rPr>
          <w:rStyle w:val="DeltaViewInsertion"/>
          <w:color w:val="000000"/>
          <w:szCs w:val="24"/>
          <w:u w:val="none"/>
        </w:rPr>
        <w:tab/>
        <w:t>For Generation Resources, the available On-Line Resource capacity for each hour, aggregated by Forecast Zone, using the COP for the first seven days</w:t>
      </w:r>
      <w:r w:rsidRPr="003F4C40">
        <w:t xml:space="preserve"> and considering</w:t>
      </w:r>
      <w:r>
        <w:t xml:space="preserve"> Resources with a COP Resource Status listed in par</w:t>
      </w:r>
      <w:r w:rsidRPr="008D2861">
        <w:t>agraph (5)(b)(i) of Section 3.9.1, Current Operating Plan (COP) Criteria</w:t>
      </w:r>
      <w:r>
        <w:rPr>
          <w:rStyle w:val="DeltaViewInsertion"/>
          <w:color w:val="000000"/>
          <w:szCs w:val="24"/>
        </w:rPr>
        <w:t>;</w:t>
      </w:r>
    </w:p>
    <w:p w14:paraId="78ACDD75" w14:textId="77777777" w:rsidR="003F4C40" w:rsidRPr="005A2391" w:rsidRDefault="003F4C40" w:rsidP="005505D7">
      <w:pPr>
        <w:pStyle w:val="List"/>
        <w:ind w:left="1440"/>
        <w:rPr>
          <w:rStyle w:val="DeltaViewInsertion"/>
          <w:szCs w:val="24"/>
        </w:rPr>
      </w:pPr>
      <w:r w:rsidRPr="00875C46">
        <w:t>(b)</w:t>
      </w:r>
      <w:r w:rsidRPr="00875C46">
        <w:tab/>
      </w:r>
      <w:r w:rsidRPr="003F4C40">
        <w:rPr>
          <w:rStyle w:val="DeltaViewInsertion"/>
          <w:color w:val="auto"/>
          <w:szCs w:val="24"/>
          <w:u w:val="none"/>
        </w:rPr>
        <w:t xml:space="preserve">The total system-wide capacity of Resource Outages as reflected in the Outage Scheduler that are accepted or approved.  The Resource Outage capacity amount shall be based </w:t>
      </w:r>
      <w:proofErr w:type="gramStart"/>
      <w:r w:rsidRPr="003F4C40">
        <w:rPr>
          <w:rStyle w:val="DeltaViewInsertion"/>
          <w:color w:val="auto"/>
          <w:szCs w:val="24"/>
          <w:u w:val="none"/>
        </w:rPr>
        <w:t>from</w:t>
      </w:r>
      <w:proofErr w:type="gramEnd"/>
      <w:r w:rsidRPr="003F4C40">
        <w:rPr>
          <w:rStyle w:val="DeltaViewInsertion"/>
          <w:color w:val="auto"/>
          <w:szCs w:val="24"/>
          <w:u w:val="none"/>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Forecast Zone basis in three categories:</w:t>
      </w:r>
    </w:p>
    <w:p w14:paraId="1AB8B995" w14:textId="77777777" w:rsidR="003F4C40" w:rsidRDefault="003F4C40" w:rsidP="003F4C40">
      <w:pPr>
        <w:pStyle w:val="List"/>
        <w:ind w:left="2160"/>
      </w:pPr>
      <w:r>
        <w:t>(i)</w:t>
      </w:r>
      <w:r>
        <w:tab/>
        <w:t xml:space="preserve">IRRs with an Outage Scheduler nature of work other than “New Equipment Energization”; </w:t>
      </w:r>
    </w:p>
    <w:p w14:paraId="3BB44825" w14:textId="77777777" w:rsidR="003F4C40" w:rsidRDefault="003F4C40" w:rsidP="003F4C40">
      <w:pPr>
        <w:pStyle w:val="List"/>
        <w:ind w:left="2160"/>
      </w:pPr>
      <w:r>
        <w:t>(ii)</w:t>
      </w:r>
      <w:r>
        <w:tab/>
        <w:t>Other Resources with an Outage Scheduler nature of work other than “New Equipment Energization”; and</w:t>
      </w:r>
    </w:p>
    <w:p w14:paraId="0E408411" w14:textId="77777777" w:rsidR="003F4C40" w:rsidRDefault="003F4C40" w:rsidP="003F4C40">
      <w:pPr>
        <w:pStyle w:val="List"/>
        <w:ind w:left="2160"/>
        <w:rPr>
          <w:rStyle w:val="DeltaViewInsertion"/>
          <w:color w:val="000000"/>
          <w:szCs w:val="24"/>
        </w:rPr>
      </w:pPr>
      <w:r>
        <w:t>(iii)</w:t>
      </w:r>
      <w:r>
        <w:tab/>
        <w:t>Resources with an Outage Scheduler nature of work “New Equipment Energization”;</w:t>
      </w:r>
    </w:p>
    <w:p w14:paraId="5C1744BC" w14:textId="7224083F" w:rsidR="003F4C40" w:rsidRDefault="00A81584" w:rsidP="005505D7">
      <w:pPr>
        <w:pStyle w:val="List"/>
        <w:ind w:left="1440"/>
        <w:rPr>
          <w:color w:val="000000"/>
          <w:szCs w:val="24"/>
        </w:rPr>
      </w:pPr>
      <w:r w:rsidRPr="003F4C40">
        <w:rPr>
          <w:rStyle w:val="DeltaViewInsertion"/>
          <w:color w:val="000000"/>
          <w:szCs w:val="24"/>
          <w:u w:val="none"/>
        </w:rPr>
        <w:t>(</w:t>
      </w:r>
      <w:r w:rsidR="003F4C40" w:rsidRPr="003F4C40">
        <w:rPr>
          <w:rStyle w:val="DeltaViewInsertion"/>
          <w:color w:val="000000"/>
          <w:szCs w:val="24"/>
          <w:u w:val="none"/>
        </w:rPr>
        <w:t>c)</w:t>
      </w:r>
      <w:r w:rsidR="003F4C40" w:rsidRPr="003F4C40">
        <w:rPr>
          <w:rStyle w:val="DeltaViewInsertion"/>
          <w:color w:val="000000"/>
          <w:szCs w:val="24"/>
          <w:u w:val="none"/>
        </w:rPr>
        <w:tab/>
        <w:t>For Load Resources, the available capacity for each hour aggregated by Forecast Zone, using the COP</w:t>
      </w:r>
      <w:r w:rsidR="003F4C40">
        <w:t xml:space="preserve"> for </w:t>
      </w:r>
      <w:r w:rsidR="003F4C40" w:rsidRPr="005505D7">
        <w:rPr>
          <w:rStyle w:val="DeltaViewInsertion"/>
          <w:color w:val="auto"/>
          <w:szCs w:val="24"/>
          <w:u w:val="none"/>
        </w:rPr>
        <w:t>the</w:t>
      </w:r>
      <w:r w:rsidR="003F4C40">
        <w:t xml:space="preserve"> first seven days and considering Resources with a COP Resource Status of ONRGL, ONCLR, or ONRL</w:t>
      </w:r>
      <w:r w:rsidR="003F4C40">
        <w:rPr>
          <w:rStyle w:val="DeltaViewInsertion"/>
          <w:color w:val="000000"/>
          <w:szCs w:val="24"/>
        </w:rPr>
        <w:t>;</w:t>
      </w:r>
    </w:p>
    <w:p w14:paraId="03B4C1DC" w14:textId="77777777" w:rsidR="003F4C40" w:rsidRPr="003F4C40" w:rsidRDefault="003F4C40" w:rsidP="005505D7">
      <w:pPr>
        <w:pStyle w:val="List"/>
        <w:ind w:left="1440"/>
        <w:rPr>
          <w:color w:val="000000"/>
          <w:szCs w:val="24"/>
        </w:rPr>
      </w:pPr>
      <w:r w:rsidRPr="003F4C40">
        <w:rPr>
          <w:rStyle w:val="DeltaViewInsertion"/>
          <w:color w:val="000000"/>
          <w:szCs w:val="24"/>
          <w:u w:val="none"/>
        </w:rPr>
        <w:t>(d)</w:t>
      </w:r>
      <w:r w:rsidRPr="003F4C40">
        <w:rPr>
          <w:rStyle w:val="DeltaViewInsertion"/>
          <w:color w:val="000000"/>
          <w:szCs w:val="24"/>
          <w:u w:val="none"/>
        </w:rPr>
        <w:tab/>
        <w:t>Forecast Demand for each hour described in Section 3.2.2, Demand Forecasts;</w:t>
      </w:r>
    </w:p>
    <w:p w14:paraId="487DB511" w14:textId="77777777" w:rsidR="003F4C40" w:rsidRDefault="003F4C40" w:rsidP="005505D7">
      <w:pPr>
        <w:pStyle w:val="List"/>
        <w:ind w:left="1440"/>
        <w:rPr>
          <w:rStyle w:val="DeltaViewInsertion"/>
          <w:color w:val="000000"/>
        </w:rPr>
      </w:pPr>
      <w:r>
        <w:rPr>
          <w:color w:val="000000"/>
        </w:rPr>
        <w:t>(e)</w:t>
      </w:r>
      <w:r>
        <w:rPr>
          <w:color w:val="000000"/>
        </w:rPr>
        <w:tab/>
      </w:r>
      <w:r w:rsidRPr="001A1B6F">
        <w:rPr>
          <w:color w:val="000000"/>
        </w:rPr>
        <w:t>For Generation Resources, the available O</w:t>
      </w:r>
      <w:r>
        <w:rPr>
          <w:color w:val="000000"/>
        </w:rPr>
        <w:t>ff</w:t>
      </w:r>
      <w:r w:rsidRPr="001A1B6F">
        <w:rPr>
          <w:color w:val="000000"/>
        </w:rPr>
        <w:t xml:space="preserve">-Line Resource </w:t>
      </w:r>
      <w:proofErr w:type="gramStart"/>
      <w:r w:rsidRPr="001A1B6F">
        <w:rPr>
          <w:color w:val="000000"/>
        </w:rPr>
        <w:t>capacity</w:t>
      </w:r>
      <w:r>
        <w:rPr>
          <w:color w:val="000000"/>
        </w:rPr>
        <w:t xml:space="preserve"> that</w:t>
      </w:r>
      <w:proofErr w:type="gramEnd"/>
      <w:r>
        <w:rPr>
          <w:color w:val="000000"/>
        </w:rPr>
        <w:t xml:space="preserve"> can be started</w:t>
      </w:r>
      <w:r w:rsidRPr="001A1B6F">
        <w:rPr>
          <w:color w:val="000000"/>
        </w:rPr>
        <w:t xml:space="preserve"> for each hour, </w:t>
      </w:r>
      <w:r>
        <w:rPr>
          <w:color w:val="000000"/>
        </w:rPr>
        <w:t xml:space="preserve">aggregated by Forecast Zone, </w:t>
      </w:r>
      <w:r w:rsidRPr="001A1B6F">
        <w:rPr>
          <w:color w:val="000000"/>
        </w:rPr>
        <w:t>using the COP for the first seven days</w:t>
      </w:r>
      <w:r>
        <w:rPr>
          <w:color w:val="000000"/>
        </w:rPr>
        <w:t xml:space="preserve"> and considering</w:t>
      </w:r>
      <w:r>
        <w:t xml:space="preserve"> Resources with a COP Resource Status of OFF or OFFNS and temporal constraints</w:t>
      </w:r>
      <w:r>
        <w:rPr>
          <w:color w:val="000000"/>
        </w:rPr>
        <w:t>; and</w:t>
      </w:r>
    </w:p>
    <w:p w14:paraId="19982418" w14:textId="77777777" w:rsidR="003F4C40" w:rsidRDefault="003F4C40" w:rsidP="005505D7">
      <w:pPr>
        <w:pStyle w:val="List"/>
        <w:ind w:left="1440"/>
        <w:rPr>
          <w:iCs/>
        </w:rPr>
      </w:pPr>
      <w:r w:rsidRPr="00B82FA9">
        <w:lastRenderedPageBreak/>
        <w:t>(</w:t>
      </w:r>
      <w:r>
        <w:rPr>
          <w:iCs/>
        </w:rPr>
        <w:t>f</w:t>
      </w:r>
      <w:r w:rsidRPr="00B82FA9">
        <w:rPr>
          <w:iCs/>
        </w:rPr>
        <w:t>)</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w:t>
      </w:r>
      <w:r>
        <w:rPr>
          <w:iCs/>
        </w:rPr>
        <w:t xml:space="preserve">aggregated by Forecast Zone, </w:t>
      </w:r>
      <w:r w:rsidRPr="00B82FA9">
        <w:rPr>
          <w:iCs/>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7CAD7B2A" w14:textId="77777777" w:rsidR="003F4C40" w:rsidRPr="0085778F" w:rsidRDefault="003F4C40" w:rsidP="005505D7">
      <w:pPr>
        <w:pStyle w:val="List"/>
        <w:ind w:left="1440"/>
        <w:rPr>
          <w:iCs/>
        </w:rPr>
      </w:pPr>
      <w:r>
        <w:rPr>
          <w:iCs/>
        </w:rPr>
        <w:t>(g</w:t>
      </w:r>
      <w:r w:rsidRPr="0085778F">
        <w:rPr>
          <w:iCs/>
        </w:rPr>
        <w:t>)</w:t>
      </w:r>
      <w:r w:rsidRPr="0085778F">
        <w:rPr>
          <w:iCs/>
        </w:rPr>
        <w:tab/>
        <w:t xml:space="preserve">The available capacity for each hour for the next seven days.  For day one, and for day two following the </w:t>
      </w:r>
      <w:r w:rsidRPr="00916418">
        <w:rPr>
          <w:iCs/>
        </w:rPr>
        <w:t>execution of the Day-Ahead Reliability Unit Commitment (DRUC) on day one, the available capacity will be the sum of the</w:t>
      </w:r>
      <w:r w:rsidRPr="00B10404">
        <w:rPr>
          <w:iCs/>
        </w:rPr>
        <w:t xml:space="preserve"> values calculated in paragraphs (a) and (</w:t>
      </w:r>
      <w:r>
        <w:rPr>
          <w:iCs/>
        </w:rPr>
        <w:t>e</w:t>
      </w:r>
      <w:r w:rsidRPr="00916418">
        <w:rPr>
          <w:iCs/>
        </w:rPr>
        <w:t>) above, except that for IRRs the forecasted output will be used instead of COP values, and Direct Current Tie (DC Tie)</w:t>
      </w:r>
      <w:r>
        <w:rPr>
          <w:iCs/>
        </w:rPr>
        <w:t xml:space="preserve"> e</w:t>
      </w:r>
      <w:r w:rsidRPr="00916418">
        <w:rPr>
          <w:iCs/>
        </w:rPr>
        <w:t>xports will be subtracted.  For the remaining hours of the seven days, the available capacit</w:t>
      </w:r>
      <w:r w:rsidRPr="00B10404">
        <w:rPr>
          <w:iCs/>
        </w:rPr>
        <w:t>y will be calculated as the sum of the Seasonal HSLs for non-IRR Generation Resources including seasonal Private Use Network capacity and the forecasted output for IRRs minus the total capacity of accepted or approved Resource Outages.</w:t>
      </w:r>
    </w:p>
    <w:p w14:paraId="037CB887" w14:textId="77777777" w:rsidR="00130210" w:rsidRPr="00130210" w:rsidRDefault="003F4C40" w:rsidP="00130210">
      <w:pPr>
        <w:pStyle w:val="List"/>
        <w:ind w:left="1440"/>
        <w:rPr>
          <w:rFonts w:eastAsia="Times New Roman"/>
          <w:iCs/>
        </w:rPr>
      </w:pPr>
      <w:r>
        <w:rPr>
          <w:iCs/>
        </w:rPr>
        <w:t>(h</w:t>
      </w:r>
      <w:r w:rsidRPr="0085778F">
        <w:rPr>
          <w:iCs/>
        </w:rPr>
        <w:t>)</w:t>
      </w:r>
      <w:r w:rsidRPr="0085778F">
        <w:rPr>
          <w:iCs/>
        </w:rPr>
        <w:tab/>
        <w:t>The available capacity for reserves for each hour, which will be the available capacity calculated in paragraph (</w:t>
      </w:r>
      <w:r>
        <w:rPr>
          <w:iCs/>
        </w:rPr>
        <w:t>g</w:t>
      </w:r>
      <w:r w:rsidRPr="0085778F">
        <w:rPr>
          <w:iCs/>
        </w:rPr>
        <w:t>) above minus the forecasted Demand</w:t>
      </w:r>
      <w:r w:rsidRPr="00217E81">
        <w:rPr>
          <w:iCs/>
        </w:rPr>
        <w:t xml:space="preserve"> for that hour</w:t>
      </w:r>
      <w:r w:rsidR="00130210" w:rsidRPr="00130210">
        <w:rPr>
          <w:rFonts w:eastAsia="Times New Roman"/>
          <w:iCs/>
        </w:rPr>
        <w:t>; and</w:t>
      </w:r>
    </w:p>
    <w:p w14:paraId="62BFD6ED" w14:textId="77777777" w:rsidR="00130210" w:rsidRPr="00130210" w:rsidRDefault="00130210" w:rsidP="00130210">
      <w:pPr>
        <w:spacing w:after="240"/>
        <w:ind w:left="1440" w:hanging="720"/>
        <w:rPr>
          <w:rFonts w:eastAsia="Times New Roman"/>
          <w:color w:val="000000"/>
        </w:rPr>
      </w:pPr>
      <w:r w:rsidRPr="00130210">
        <w:rPr>
          <w:rFonts w:eastAsia="Times New Roman"/>
          <w:color w:val="000000"/>
        </w:rPr>
        <w:t>(i)</w:t>
      </w:r>
      <w:r w:rsidRPr="00130210">
        <w:rPr>
          <w:rFonts w:eastAsia="Times New Roman"/>
          <w:color w:val="000000"/>
        </w:rPr>
        <w:tab/>
        <w:t xml:space="preserve">For each DC Tie, the sum of any ERCOT-approved DC Tie Schedules for each 15-minute interval for the first seven days.  The sum shall be displayed as an absolute value and classified as a net import or net export.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02412" w14:paraId="039E1F71" w14:textId="77777777" w:rsidTr="4CD90589">
        <w:tc>
          <w:tcPr>
            <w:tcW w:w="9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4CE6EC" w14:textId="5C8B8462" w:rsidR="003F4C40" w:rsidRDefault="003F4C40" w:rsidP="00FE06EF">
            <w:pPr>
              <w:spacing w:before="120" w:after="240"/>
              <w:rPr>
                <w:b/>
                <w:i/>
              </w:rPr>
            </w:pPr>
            <w:r>
              <w:rPr>
                <w:b/>
                <w:i/>
              </w:rPr>
              <w:t>[NPRR1007 and NPRR1029</w:t>
            </w:r>
            <w:r w:rsidRPr="004B0726">
              <w:rPr>
                <w:b/>
                <w:i/>
              </w:rPr>
              <w:t xml:space="preserve">: </w:t>
            </w:r>
            <w:r>
              <w:rPr>
                <w:b/>
                <w:i/>
              </w:rPr>
              <w:t xml:space="preserve"> Replace applicable portions of Section 3.2.3 above with the following upon system implementation for NPRR1029; or upon system implementation of the Real-Time Co-Optimization (RTC) project for NPRR1007:</w:t>
            </w:r>
            <w:r w:rsidRPr="004B0726">
              <w:rPr>
                <w:b/>
                <w:i/>
              </w:rPr>
              <w:t>]</w:t>
            </w:r>
          </w:p>
          <w:p w14:paraId="7D43B54F" w14:textId="77777777" w:rsidR="003F4C40" w:rsidRPr="005274A2" w:rsidRDefault="003F4C40" w:rsidP="00FE06EF">
            <w:pPr>
              <w:keepNext/>
              <w:tabs>
                <w:tab w:val="left" w:pos="1080"/>
              </w:tabs>
              <w:spacing w:before="240" w:after="240"/>
              <w:ind w:left="1080" w:hanging="1080"/>
              <w:outlineLvl w:val="2"/>
              <w:rPr>
                <w:b/>
                <w:bCs/>
                <w:i/>
              </w:rPr>
            </w:pPr>
            <w:bookmarkStart w:id="64" w:name="_Toc10017703"/>
            <w:bookmarkStart w:id="65" w:name="_Toc33773534"/>
            <w:bookmarkStart w:id="66" w:name="_Toc38964926"/>
            <w:bookmarkStart w:id="67" w:name="_Toc44313206"/>
            <w:bookmarkStart w:id="68" w:name="_Toc46954735"/>
            <w:bookmarkStart w:id="69" w:name="_Toc49589372"/>
            <w:bookmarkStart w:id="70" w:name="_Toc56671717"/>
            <w:bookmarkStart w:id="71" w:name="_Toc60037258"/>
            <w:bookmarkStart w:id="72" w:name="_Toc65141345"/>
            <w:bookmarkStart w:id="73" w:name="_Toc68163678"/>
            <w:bookmarkStart w:id="74" w:name="_Toc75942402"/>
            <w:bookmarkStart w:id="75" w:name="_Toc94099748"/>
            <w:bookmarkStart w:id="76" w:name="_Toc94100202"/>
            <w:bookmarkStart w:id="77" w:name="_Toc109631721"/>
            <w:bookmarkStart w:id="78" w:name="_Toc110057597"/>
            <w:bookmarkStart w:id="79" w:name="_Toc111272599"/>
            <w:bookmarkStart w:id="80" w:name="_Toc112226051"/>
            <w:bookmarkStart w:id="81" w:name="_Toc121253203"/>
            <w:bookmarkStart w:id="82" w:name="_Toc125014602"/>
            <w:bookmarkStart w:id="83" w:name="_Toc135988923"/>
            <w:r w:rsidRPr="005274A2">
              <w:rPr>
                <w:b/>
                <w:bCs/>
                <w:i/>
              </w:rPr>
              <w:t>3.2.3</w:t>
            </w:r>
            <w:r w:rsidRPr="005274A2">
              <w:rPr>
                <w:b/>
                <w:bCs/>
                <w:i/>
              </w:rPr>
              <w:tab/>
              <w:t>Short-Term System Adequacy Reports</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298FA624" w14:textId="77777777" w:rsidR="003F4C40" w:rsidRPr="005274A2" w:rsidRDefault="003F4C40" w:rsidP="00FE06EF">
            <w:pPr>
              <w:spacing w:after="240"/>
              <w:ind w:left="720" w:hanging="720"/>
              <w:rPr>
                <w:iCs/>
                <w:color w:val="000000"/>
              </w:rPr>
            </w:pPr>
            <w:r w:rsidRPr="005274A2">
              <w:rPr>
                <w:iCs/>
                <w:color w:val="000000"/>
              </w:rPr>
              <w:t>(1)</w:t>
            </w:r>
            <w:r w:rsidRPr="005274A2">
              <w:rPr>
                <w:iCs/>
                <w:color w:val="000000"/>
              </w:rPr>
              <w:tab/>
              <w:t xml:space="preserve">ERCOT shall generate and post short-term adequacy reports on the </w:t>
            </w:r>
            <w:r>
              <w:t>ERCOT website</w:t>
            </w:r>
            <w:r w:rsidRPr="005274A2">
              <w:rPr>
                <w:iCs/>
                <w:color w:val="000000"/>
              </w:rPr>
              <w:t xml:space="preserve">.  ERCOT shall update these reports hourly following updates to the Seven-Day Load Forecast, except </w:t>
            </w:r>
            <w:proofErr w:type="gramStart"/>
            <w:r w:rsidRPr="005274A2">
              <w:rPr>
                <w:iCs/>
                <w:color w:val="000000"/>
              </w:rPr>
              <w:t>where</w:t>
            </w:r>
            <w:proofErr w:type="gramEnd"/>
            <w:r w:rsidRPr="005274A2">
              <w:rPr>
                <w:iCs/>
                <w:color w:val="000000"/>
              </w:rPr>
              <w:t xml:space="preserve"> noted otherwise.  The short-term adequacy reports will provide:</w:t>
            </w:r>
          </w:p>
          <w:p w14:paraId="06E57219" w14:textId="77777777" w:rsidR="003F4C40" w:rsidRPr="005274A2" w:rsidRDefault="003F4C40" w:rsidP="00FE06EF">
            <w:pPr>
              <w:spacing w:after="240"/>
              <w:ind w:left="1440" w:hanging="720"/>
              <w:rPr>
                <w:color w:val="000000"/>
              </w:rPr>
            </w:pPr>
            <w:r w:rsidRPr="005274A2">
              <w:rPr>
                <w:color w:val="000000"/>
              </w:rPr>
              <w:t>(a)</w:t>
            </w:r>
            <w:r w:rsidRPr="005274A2">
              <w:rPr>
                <w:color w:val="000000"/>
              </w:rPr>
              <w:tab/>
              <w:t xml:space="preserve">For Generation Resources, the available On-Line Resource capacity for each hour, aggregated by </w:t>
            </w:r>
            <w:r>
              <w:rPr>
                <w:color w:val="000000"/>
              </w:rPr>
              <w:t>Forecast</w:t>
            </w:r>
            <w:r w:rsidRPr="005274A2">
              <w:rPr>
                <w:color w:val="000000"/>
              </w:rPr>
              <w:t xml:space="preserve"> Zone, using the COP for the first seven days</w:t>
            </w:r>
            <w:r w:rsidRPr="005274A2">
              <w:t xml:space="preserve"> and considering Resources with a COP Resource Status listed in paragraph (5)(b)(i) of Section 3.9.1, Current Operating Plan (COP) Criteria</w:t>
            </w:r>
            <w:r w:rsidRPr="005274A2">
              <w:rPr>
                <w:color w:val="000000"/>
              </w:rPr>
              <w:t>;</w:t>
            </w:r>
          </w:p>
          <w:p w14:paraId="2B56D358" w14:textId="77777777" w:rsidR="003F4C40" w:rsidRPr="005274A2" w:rsidRDefault="003F4C40" w:rsidP="00FE06EF">
            <w:pPr>
              <w:spacing w:after="240"/>
              <w:ind w:left="1440" w:hanging="720"/>
            </w:pPr>
            <w:r w:rsidRPr="005274A2">
              <w:t>(b)</w:t>
            </w:r>
            <w:r w:rsidRPr="005274A2">
              <w:tab/>
              <w:t xml:space="preserve">The total system-wide capacity of Resource Outages as reflected in the Outage Scheduler that are accepted or approved.  The Resource Outage capacity amount shall be based </w:t>
            </w:r>
            <w:proofErr w:type="gramStart"/>
            <w:r w:rsidRPr="005274A2">
              <w:t>from</w:t>
            </w:r>
            <w:proofErr w:type="gramEnd"/>
            <w:r w:rsidRPr="005274A2">
              <w:t xml:space="preserve"> each Resource’s current Seasonal High Sustained Limit (HSL) and posted each hour for the top of each Operating Hour for the next 168 hours.  This posted information will exclude specific Resource </w:t>
            </w:r>
            <w:r w:rsidRPr="005274A2">
              <w:lastRenderedPageBreak/>
              <w:t xml:space="preserve">information and Outages related to Mothballed or Decommissioned Generation Resources, and will be aggregated on a </w:t>
            </w:r>
            <w:r>
              <w:t>Forecast</w:t>
            </w:r>
            <w:r w:rsidRPr="005274A2">
              <w:t xml:space="preserve"> Zone basis in three categories:</w:t>
            </w:r>
          </w:p>
          <w:p w14:paraId="3CF69B87" w14:textId="77777777" w:rsidR="003F4C40" w:rsidRPr="005274A2" w:rsidRDefault="003F4C40" w:rsidP="00FE06EF">
            <w:pPr>
              <w:spacing w:after="240"/>
              <w:ind w:left="2160" w:hanging="720"/>
            </w:pPr>
            <w:r w:rsidRPr="005274A2">
              <w:t>(i)</w:t>
            </w:r>
            <w:r w:rsidRPr="005274A2">
              <w:tab/>
              <w:t xml:space="preserve">IRRs </w:t>
            </w:r>
            <w:r w:rsidRPr="00950C1F">
              <w:t xml:space="preserve">and </w:t>
            </w:r>
            <w:r>
              <w:t xml:space="preserve">the </w:t>
            </w:r>
            <w:r w:rsidRPr="00950C1F">
              <w:t xml:space="preserve">intermittent renewable generation component of </w:t>
            </w:r>
            <w:r>
              <w:t xml:space="preserve">each </w:t>
            </w:r>
            <w:r w:rsidRPr="00950C1F">
              <w:t>DC-</w:t>
            </w:r>
            <w:r w:rsidRPr="00950C1F">
              <w:rPr>
                <w:color w:val="000000"/>
              </w:rPr>
              <w:t>Coupled Resource</w:t>
            </w:r>
            <w:r w:rsidRPr="005274A2">
              <w:t xml:space="preserve"> with an Outage Scheduler nature of work other than “New Equipment Energization”; </w:t>
            </w:r>
          </w:p>
          <w:p w14:paraId="5BB96B99" w14:textId="77777777" w:rsidR="003F4C40" w:rsidRPr="005274A2" w:rsidRDefault="003F4C40" w:rsidP="00FE06EF">
            <w:pPr>
              <w:spacing w:after="240"/>
              <w:ind w:left="2160" w:hanging="720"/>
            </w:pPr>
            <w:r w:rsidRPr="005274A2">
              <w:t>(ii)</w:t>
            </w:r>
            <w:r w:rsidRPr="005274A2">
              <w:tab/>
              <w:t>Other Resources with an Outage Scheduler nature of work other than “New Equipment Energization”; and</w:t>
            </w:r>
          </w:p>
          <w:p w14:paraId="7361B973" w14:textId="77777777" w:rsidR="003F4C40" w:rsidRPr="005274A2" w:rsidRDefault="003F4C40" w:rsidP="00FE06EF">
            <w:pPr>
              <w:spacing w:after="240"/>
              <w:ind w:left="2160" w:hanging="720"/>
              <w:rPr>
                <w:color w:val="000000"/>
              </w:rPr>
            </w:pPr>
            <w:r w:rsidRPr="005274A2">
              <w:t>(iii)</w:t>
            </w:r>
            <w:r w:rsidRPr="005274A2">
              <w:tab/>
              <w:t>Resources with an Outage Scheduler nature of work “New Equipment Energization”;</w:t>
            </w:r>
          </w:p>
          <w:p w14:paraId="07146E10" w14:textId="77777777" w:rsidR="003F4C40" w:rsidRPr="005274A2" w:rsidRDefault="003F4C40" w:rsidP="00FE06EF">
            <w:pPr>
              <w:spacing w:after="240"/>
              <w:ind w:left="1440" w:hanging="720"/>
              <w:rPr>
                <w:color w:val="000000"/>
              </w:rPr>
            </w:pPr>
            <w:r w:rsidRPr="005274A2">
              <w:rPr>
                <w:color w:val="000000"/>
              </w:rPr>
              <w:t>(c)</w:t>
            </w:r>
            <w:r w:rsidRPr="005274A2">
              <w:rPr>
                <w:color w:val="000000"/>
              </w:rPr>
              <w:tab/>
              <w:t xml:space="preserve">For Load Resources, the available capacity for each hour aggregated by </w:t>
            </w:r>
            <w:r>
              <w:rPr>
                <w:color w:val="000000"/>
              </w:rPr>
              <w:t>Forecast</w:t>
            </w:r>
            <w:r w:rsidRPr="005274A2">
              <w:rPr>
                <w:color w:val="000000"/>
              </w:rPr>
              <w:t xml:space="preserve"> Zone, using the COP</w:t>
            </w:r>
            <w:r w:rsidRPr="005274A2">
              <w:t xml:space="preserve"> for the first seven days and considering Resources with a COP Resource Status of ONL</w:t>
            </w:r>
            <w:r w:rsidRPr="005274A2">
              <w:rPr>
                <w:color w:val="000000"/>
              </w:rPr>
              <w:t>;</w:t>
            </w:r>
          </w:p>
          <w:p w14:paraId="35CF03E6" w14:textId="342383D3" w:rsidR="003F4C40" w:rsidRDefault="003F4C40" w:rsidP="00FE06EF">
            <w:pPr>
              <w:spacing w:after="240"/>
              <w:ind w:left="1440" w:hanging="720"/>
              <w:rPr>
                <w:color w:val="000000"/>
              </w:rPr>
            </w:pPr>
            <w:r>
              <w:rPr>
                <w:color w:val="000000"/>
              </w:rPr>
              <w:t>(d)</w:t>
            </w:r>
            <w:r>
              <w:rPr>
                <w:color w:val="000000"/>
              </w:rPr>
              <w:tab/>
              <w:t>T</w:t>
            </w:r>
            <w:r w:rsidRPr="00E20476">
              <w:rPr>
                <w:color w:val="000000"/>
              </w:rPr>
              <w:t xml:space="preserve">he total capability of Resources </w:t>
            </w:r>
            <w:proofErr w:type="gramStart"/>
            <w:r>
              <w:rPr>
                <w:color w:val="000000"/>
              </w:rPr>
              <w:t>available</w:t>
            </w:r>
            <w:proofErr w:type="gramEnd"/>
            <w:r>
              <w:rPr>
                <w:color w:val="000000"/>
              </w:rPr>
              <w:t xml:space="preserve"> </w:t>
            </w:r>
            <w:r w:rsidRPr="00E20476">
              <w:rPr>
                <w:color w:val="000000"/>
              </w:rPr>
              <w:t>to provide the following Ancillary Service combinations, using COP</w:t>
            </w:r>
            <w:r>
              <w:rPr>
                <w:color w:val="000000"/>
              </w:rPr>
              <w:t>s submitted by QSEs</w:t>
            </w:r>
            <w:r w:rsidRPr="00E20476">
              <w:rPr>
                <w:color w:val="000000"/>
              </w:rPr>
              <w:t xml:space="preserve"> for the first seven days and </w:t>
            </w:r>
            <w:r>
              <w:rPr>
                <w:color w:val="000000"/>
              </w:rPr>
              <w:t>capped by the COP limits for individual Resources</w:t>
            </w:r>
            <w:r w:rsidR="00B42FA8">
              <w:rPr>
                <w:color w:val="000000"/>
              </w:rPr>
              <w:t xml:space="preserve">.  </w:t>
            </w:r>
            <w:r>
              <w:rPr>
                <w:color w:val="000000"/>
              </w:rPr>
              <w:t>A Resource’s capability shall only be included in the sums below if the Resource Status allows the Resource to provide at least one of the Ancillary Services within the sum:</w:t>
            </w:r>
          </w:p>
          <w:p w14:paraId="61D56F36" w14:textId="77777777" w:rsidR="003F4C40" w:rsidRPr="003E7C8A" w:rsidRDefault="003F4C40" w:rsidP="00FE06EF">
            <w:pPr>
              <w:spacing w:after="240"/>
              <w:ind w:left="2160" w:hanging="720"/>
              <w:rPr>
                <w:color w:val="000000"/>
              </w:rPr>
            </w:pPr>
            <w:r w:rsidRPr="00E20476">
              <w:rPr>
                <w:color w:val="000000"/>
              </w:rPr>
              <w:t>(</w:t>
            </w:r>
            <w:r>
              <w:rPr>
                <w:color w:val="000000"/>
              </w:rPr>
              <w:t>i</w:t>
            </w:r>
            <w:r w:rsidRPr="00E20476">
              <w:rPr>
                <w:color w:val="000000"/>
              </w:rPr>
              <w:t>)</w:t>
            </w:r>
            <w:r w:rsidRPr="00E20476">
              <w:rPr>
                <w:color w:val="000000"/>
              </w:rPr>
              <w:tab/>
            </w:r>
            <w:r w:rsidRPr="003E7C8A">
              <w:rPr>
                <w:color w:val="000000"/>
              </w:rPr>
              <w:t xml:space="preserve">Capacity </w:t>
            </w:r>
            <w:r>
              <w:rPr>
                <w:color w:val="000000"/>
              </w:rPr>
              <w:t>to provide</w:t>
            </w:r>
            <w:r w:rsidRPr="003E7C8A">
              <w:rPr>
                <w:color w:val="000000"/>
              </w:rPr>
              <w:t xml:space="preserve"> Reg-Up,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54185098" w14:textId="77777777" w:rsidR="003F4C40" w:rsidRPr="003E7C8A" w:rsidRDefault="003F4C40" w:rsidP="00FE06EF">
            <w:pPr>
              <w:spacing w:after="240"/>
              <w:ind w:left="2160" w:hanging="720"/>
              <w:rPr>
                <w:color w:val="000000"/>
              </w:rPr>
            </w:pPr>
            <w:r w:rsidRPr="003E7C8A">
              <w:rPr>
                <w:color w:val="000000"/>
              </w:rPr>
              <w:t>(</w:t>
            </w:r>
            <w:r>
              <w:rPr>
                <w:color w:val="000000"/>
              </w:rPr>
              <w:t>ii</w:t>
            </w:r>
            <w:r w:rsidRPr="003E7C8A">
              <w:rPr>
                <w:color w:val="000000"/>
              </w:rPr>
              <w:t>)</w:t>
            </w:r>
            <w:r w:rsidRPr="003E7C8A">
              <w:rPr>
                <w:color w:val="000000"/>
              </w:rPr>
              <w:tab/>
              <w:t xml:space="preserve">Capacity </w:t>
            </w:r>
            <w:r>
              <w:rPr>
                <w:color w:val="000000"/>
              </w:rPr>
              <w:t>to provide</w:t>
            </w:r>
            <w:r w:rsidRPr="003E7C8A">
              <w:rPr>
                <w:color w:val="000000"/>
              </w:rPr>
              <w:t xml:space="preserve"> RRS,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43D8B93A" w14:textId="77777777" w:rsidR="003F4C40" w:rsidRPr="003E7C8A" w:rsidRDefault="003F4C40" w:rsidP="00FE06EF">
            <w:pPr>
              <w:spacing w:after="240"/>
              <w:ind w:left="2160" w:hanging="720"/>
              <w:rPr>
                <w:color w:val="000000"/>
              </w:rPr>
            </w:pPr>
            <w:r w:rsidRPr="003E7C8A">
              <w:rPr>
                <w:color w:val="000000"/>
              </w:rPr>
              <w:t>(</w:t>
            </w:r>
            <w:r>
              <w:rPr>
                <w:color w:val="000000"/>
              </w:rPr>
              <w:t>iii</w:t>
            </w:r>
            <w:r w:rsidRPr="003E7C8A">
              <w:rPr>
                <w:color w:val="000000"/>
              </w:rPr>
              <w:t>)</w:t>
            </w:r>
            <w:r w:rsidRPr="003E7C8A">
              <w:rPr>
                <w:color w:val="000000"/>
              </w:rPr>
              <w:tab/>
              <w:t xml:space="preserve">Capacity </w:t>
            </w:r>
            <w:r>
              <w:rPr>
                <w:color w:val="000000"/>
              </w:rPr>
              <w:t>to provide</w:t>
            </w:r>
            <w:r w:rsidRPr="003E7C8A">
              <w:rPr>
                <w:color w:val="000000"/>
              </w:rPr>
              <w:t xml:space="preserve"> ECRS, </w:t>
            </w:r>
            <w:r>
              <w:rPr>
                <w:color w:val="000000"/>
              </w:rPr>
              <w:t>irrespective of</w:t>
            </w:r>
            <w:r w:rsidRPr="003E7C8A">
              <w:rPr>
                <w:color w:val="000000"/>
              </w:rPr>
              <w:t xml:space="preserve"> 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6C46B006" w14:textId="1E8C99F8" w:rsidR="003F4C40" w:rsidRDefault="003F4C40" w:rsidP="00FE06EF">
            <w:pPr>
              <w:spacing w:after="240"/>
              <w:ind w:left="2160" w:hanging="720"/>
              <w:rPr>
                <w:ins w:id="84" w:author="ERCOT" w:date="2024-01-08T13:04:00Z"/>
                <w:color w:val="000000"/>
              </w:rPr>
            </w:pPr>
            <w:r w:rsidRPr="003E7C8A">
              <w:rPr>
                <w:color w:val="000000"/>
              </w:rPr>
              <w:t>(</w:t>
            </w:r>
            <w:r>
              <w:rPr>
                <w:color w:val="000000"/>
              </w:rPr>
              <w:t>iv</w:t>
            </w:r>
            <w:r w:rsidRPr="003E7C8A">
              <w:rPr>
                <w:color w:val="000000"/>
              </w:rPr>
              <w:t>)</w:t>
            </w:r>
            <w:r w:rsidRPr="003E7C8A">
              <w:rPr>
                <w:color w:val="000000"/>
              </w:rPr>
              <w:tab/>
              <w:t xml:space="preserve">Capacity </w:t>
            </w:r>
            <w:r>
              <w:rPr>
                <w:color w:val="000000"/>
              </w:rPr>
              <w:t>to provide</w:t>
            </w:r>
            <w:r w:rsidRPr="003E7C8A">
              <w:rPr>
                <w:color w:val="000000"/>
              </w:rPr>
              <w:t xml:space="preserve"> Non-Spin,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any other A</w:t>
            </w:r>
            <w:r>
              <w:rPr>
                <w:color w:val="000000"/>
              </w:rPr>
              <w:t xml:space="preserve">ncillary </w:t>
            </w:r>
            <w:r w:rsidRPr="003E7C8A">
              <w:rPr>
                <w:color w:val="000000"/>
              </w:rPr>
              <w:t>S</w:t>
            </w:r>
            <w:r>
              <w:rPr>
                <w:color w:val="000000"/>
              </w:rPr>
              <w:t>ervice</w:t>
            </w:r>
            <w:r w:rsidRPr="003E7C8A">
              <w:rPr>
                <w:color w:val="000000"/>
              </w:rPr>
              <w:t>;</w:t>
            </w:r>
          </w:p>
          <w:p w14:paraId="6EDBBABB" w14:textId="0484F7DE" w:rsidR="003F4C40" w:rsidRPr="003E7C8A" w:rsidRDefault="003F4C40" w:rsidP="00FE06EF">
            <w:pPr>
              <w:spacing w:after="240"/>
              <w:ind w:left="2160" w:hanging="720"/>
              <w:rPr>
                <w:color w:val="000000"/>
              </w:rPr>
            </w:pPr>
            <w:r w:rsidRPr="003E7C8A">
              <w:rPr>
                <w:color w:val="000000"/>
              </w:rPr>
              <w:t>(</w:t>
            </w:r>
            <w:r>
              <w:rPr>
                <w:color w:val="000000"/>
              </w:rPr>
              <w:t>v</w:t>
            </w:r>
            <w:r w:rsidRPr="003E7C8A">
              <w:rPr>
                <w:color w:val="000000"/>
              </w:rPr>
              <w:t>)</w:t>
            </w:r>
            <w:r w:rsidRPr="003E7C8A">
              <w:rPr>
                <w:color w:val="000000"/>
              </w:rPr>
              <w:tab/>
              <w:t xml:space="preserve">Capacity </w:t>
            </w:r>
            <w:r>
              <w:rPr>
                <w:color w:val="000000"/>
              </w:rPr>
              <w:t>to provide</w:t>
            </w:r>
            <w:r w:rsidRPr="003E7C8A">
              <w:rPr>
                <w:color w:val="000000"/>
              </w:rPr>
              <w:t xml:space="preserve"> Reg-Up</w:t>
            </w:r>
            <w:r>
              <w:rPr>
                <w:color w:val="000000"/>
              </w:rPr>
              <w:t>,</w:t>
            </w:r>
            <w:r w:rsidRPr="003E7C8A">
              <w:rPr>
                <w:color w:val="000000"/>
              </w:rPr>
              <w:t xml:space="preserve"> RRS</w:t>
            </w:r>
            <w:r>
              <w:rPr>
                <w:color w:val="000000"/>
              </w:rPr>
              <w:t>,</w:t>
            </w:r>
            <w:r w:rsidRPr="003E7C8A">
              <w:rPr>
                <w:color w:val="000000"/>
              </w:rPr>
              <w:t xml:space="preserve"> or both, </w:t>
            </w:r>
            <w:r>
              <w:rPr>
                <w:color w:val="000000"/>
              </w:rPr>
              <w:t xml:space="preserve">irrespective of </w:t>
            </w:r>
            <w:r w:rsidRPr="003E7C8A">
              <w:rPr>
                <w:color w:val="000000"/>
              </w:rPr>
              <w:t xml:space="preserve">whether it </w:t>
            </w:r>
            <w:proofErr w:type="gramStart"/>
            <w:r w:rsidRPr="003E7C8A">
              <w:rPr>
                <w:color w:val="000000"/>
              </w:rPr>
              <w:t>is capable of providing</w:t>
            </w:r>
            <w:proofErr w:type="gramEnd"/>
            <w:r w:rsidRPr="003E7C8A">
              <w:rPr>
                <w:color w:val="000000"/>
              </w:rPr>
              <w:t xml:space="preserve"> ECRS</w:t>
            </w:r>
            <w:ins w:id="85" w:author="ERCOT" w:date="2025-08-22T16:42:00Z" w16du:dateUtc="2025-08-22T21:42:00Z">
              <w:r w:rsidR="005A4A87">
                <w:rPr>
                  <w:color w:val="000000"/>
                </w:rPr>
                <w:t>,</w:t>
              </w:r>
            </w:ins>
            <w:r w:rsidR="00B42FA8">
              <w:rPr>
                <w:color w:val="000000"/>
              </w:rPr>
              <w:t xml:space="preserve"> </w:t>
            </w:r>
            <w:del w:id="86" w:author="ERCOT" w:date="2025-08-22T16:42:00Z" w16du:dateUtc="2025-08-22T21:42:00Z">
              <w:r w:rsidRPr="003E7C8A" w:rsidDel="005A4A87">
                <w:rPr>
                  <w:color w:val="000000"/>
                </w:rPr>
                <w:delText xml:space="preserve">or </w:delText>
              </w:r>
            </w:del>
            <w:r w:rsidRPr="003E7C8A">
              <w:rPr>
                <w:color w:val="000000"/>
              </w:rPr>
              <w:t>Non-Spin</w:t>
            </w:r>
            <w:ins w:id="87" w:author="ERCOT" w:date="2025-08-22T16:42:00Z" w16du:dateUtc="2025-08-22T21:42:00Z">
              <w:r w:rsidR="005A4A87">
                <w:rPr>
                  <w:color w:val="000000"/>
                </w:rPr>
                <w:t>, or DRRS</w:t>
              </w:r>
            </w:ins>
            <w:r w:rsidRPr="003E7C8A">
              <w:rPr>
                <w:color w:val="000000"/>
              </w:rPr>
              <w:t>;</w:t>
            </w:r>
          </w:p>
          <w:p w14:paraId="7E978F24" w14:textId="72BC6F49" w:rsidR="003F4C40" w:rsidRPr="003E7C8A" w:rsidRDefault="003F4C40" w:rsidP="00FE06EF">
            <w:pPr>
              <w:spacing w:after="240"/>
              <w:ind w:left="2160" w:hanging="720"/>
              <w:rPr>
                <w:color w:val="000000"/>
              </w:rPr>
            </w:pPr>
            <w:r w:rsidRPr="4CD90589">
              <w:rPr>
                <w:color w:val="000000" w:themeColor="text1"/>
              </w:rPr>
              <w:t>(v</w:t>
            </w:r>
            <w:r w:rsidRPr="4CD90589" w:rsidDel="00CD21D8">
              <w:rPr>
                <w:color w:val="000000" w:themeColor="text1"/>
              </w:rPr>
              <w:t>i</w:t>
            </w:r>
            <w:r w:rsidRPr="4CD90589">
              <w:rPr>
                <w:color w:val="000000" w:themeColor="text1"/>
              </w:rPr>
              <w:t>)</w:t>
            </w:r>
            <w:r>
              <w:tab/>
            </w:r>
            <w:r w:rsidRPr="4CD90589">
              <w:rPr>
                <w:color w:val="000000" w:themeColor="text1"/>
              </w:rPr>
              <w:t>Capacity to provide Reg-Up, RRS, ECRS, or any combination</w:t>
            </w:r>
            <w:ins w:id="88" w:author="ERCOT" w:date="2025-10-24T20:16:00Z">
              <w:r w:rsidR="0E449462" w:rsidRPr="4CD90589">
                <w:rPr>
                  <w:color w:val="000000" w:themeColor="text1"/>
                </w:rPr>
                <w:t xml:space="preserve"> thereof</w:t>
              </w:r>
            </w:ins>
            <w:r w:rsidRPr="4CD90589">
              <w:rPr>
                <w:color w:val="000000" w:themeColor="text1"/>
              </w:rPr>
              <w:t xml:space="preserve">, irrespective of whether it </w:t>
            </w:r>
            <w:proofErr w:type="gramStart"/>
            <w:r w:rsidRPr="4CD90589">
              <w:rPr>
                <w:color w:val="000000" w:themeColor="text1"/>
              </w:rPr>
              <w:t>is capable of providing</w:t>
            </w:r>
            <w:proofErr w:type="gramEnd"/>
            <w:r w:rsidRPr="4CD90589">
              <w:rPr>
                <w:color w:val="000000" w:themeColor="text1"/>
              </w:rPr>
              <w:t xml:space="preserve"> Non-Spin</w:t>
            </w:r>
            <w:ins w:id="89" w:author="ERCOT" w:date="2025-08-22T16:42:00Z" w16du:dateUtc="2025-08-22T21:42:00Z">
              <w:r w:rsidR="005A4A87" w:rsidRPr="4CD90589">
                <w:rPr>
                  <w:color w:val="000000" w:themeColor="text1"/>
                </w:rPr>
                <w:t xml:space="preserve"> or DRRS</w:t>
              </w:r>
            </w:ins>
            <w:r w:rsidRPr="4CD90589">
              <w:rPr>
                <w:color w:val="000000" w:themeColor="text1"/>
              </w:rPr>
              <w:t>;</w:t>
            </w:r>
          </w:p>
          <w:p w14:paraId="175B57FC" w14:textId="3F3AA8B6" w:rsidR="003F4C40" w:rsidRDefault="003F4C40" w:rsidP="00FE06EF">
            <w:pPr>
              <w:spacing w:after="240"/>
              <w:ind w:left="2160" w:hanging="720"/>
              <w:rPr>
                <w:color w:val="000000"/>
              </w:rPr>
            </w:pPr>
            <w:r w:rsidRPr="4CD90589">
              <w:rPr>
                <w:color w:val="000000" w:themeColor="text1"/>
              </w:rPr>
              <w:t>(vii)</w:t>
            </w:r>
            <w:r>
              <w:tab/>
            </w:r>
            <w:r w:rsidRPr="4CD90589">
              <w:rPr>
                <w:color w:val="000000" w:themeColor="text1"/>
              </w:rPr>
              <w:t>Capacity to provide Reg-Up, RRS, ECRS, Non-Spin, or any combination</w:t>
            </w:r>
            <w:ins w:id="90" w:author="ERCOT" w:date="2025-10-24T20:16:00Z">
              <w:r w:rsidR="2CDBB6DB" w:rsidRPr="4CD90589">
                <w:rPr>
                  <w:color w:val="000000" w:themeColor="text1"/>
                </w:rPr>
                <w:t xml:space="preserve"> thereof</w:t>
              </w:r>
            </w:ins>
            <w:ins w:id="91" w:author="ERCOT" w:date="2025-08-22T16:42:00Z" w16du:dateUtc="2025-08-22T21:42:00Z">
              <w:r w:rsidR="005A4A87" w:rsidRPr="4CD90589">
                <w:rPr>
                  <w:color w:val="000000" w:themeColor="text1"/>
                </w:rPr>
                <w:t xml:space="preserve">, irrespective of whether it </w:t>
              </w:r>
              <w:proofErr w:type="gramStart"/>
              <w:r w:rsidR="005A4A87" w:rsidRPr="4CD90589">
                <w:rPr>
                  <w:color w:val="000000" w:themeColor="text1"/>
                </w:rPr>
                <w:t>is capable of providing</w:t>
              </w:r>
              <w:proofErr w:type="gramEnd"/>
              <w:r w:rsidR="005A4A87" w:rsidRPr="4CD90589">
                <w:rPr>
                  <w:color w:val="000000" w:themeColor="text1"/>
                </w:rPr>
                <w:t xml:space="preserve"> DRRS</w:t>
              </w:r>
            </w:ins>
            <w:r w:rsidRPr="4CD90589">
              <w:rPr>
                <w:color w:val="000000" w:themeColor="text1"/>
              </w:rPr>
              <w:t>;</w:t>
            </w:r>
            <w:del w:id="92" w:author="ERCOT" w:date="2025-08-22T16:38:00Z" w16du:dateUtc="2025-08-22T21:38:00Z">
              <w:r w:rsidRPr="4CD90589" w:rsidDel="00665D88">
                <w:rPr>
                  <w:color w:val="000000" w:themeColor="text1"/>
                </w:rPr>
                <w:delText xml:space="preserve"> and</w:delText>
              </w:r>
            </w:del>
          </w:p>
          <w:p w14:paraId="125B6964" w14:textId="096414A7" w:rsidR="005A4A87" w:rsidRDefault="003F4C40" w:rsidP="00FE06EF">
            <w:pPr>
              <w:spacing w:after="240"/>
              <w:ind w:left="2160" w:hanging="720"/>
              <w:rPr>
                <w:ins w:id="93" w:author="ERCOT" w:date="2025-08-22T16:43:00Z" w16du:dateUtc="2025-08-22T21:43:00Z"/>
                <w:color w:val="000000"/>
              </w:rPr>
            </w:pPr>
            <w:r w:rsidRPr="4CD90589">
              <w:rPr>
                <w:color w:val="000000" w:themeColor="text1"/>
              </w:rPr>
              <w:lastRenderedPageBreak/>
              <w:t>(</w:t>
            </w:r>
            <w:r w:rsidR="00CD21D8" w:rsidRPr="4CD90589">
              <w:rPr>
                <w:color w:val="000000" w:themeColor="text1"/>
              </w:rPr>
              <w:t>viii</w:t>
            </w:r>
            <w:r w:rsidRPr="4CD90589">
              <w:rPr>
                <w:color w:val="000000" w:themeColor="text1"/>
              </w:rPr>
              <w:t>)</w:t>
            </w:r>
            <w:r>
              <w:tab/>
            </w:r>
            <w:ins w:id="94" w:author="ERCOT" w:date="2025-08-22T16:43:00Z" w16du:dateUtc="2025-08-22T21:43:00Z">
              <w:r w:rsidR="005A4A87" w:rsidRPr="4CD90589">
                <w:rPr>
                  <w:color w:val="000000" w:themeColor="text1"/>
                </w:rPr>
                <w:t>Capacity to provide Reg-Up, RRS, ECRS, Non-Spin, DRRS, or any combination</w:t>
              </w:r>
            </w:ins>
            <w:ins w:id="95" w:author="ERCOT" w:date="2025-10-24T20:16:00Z">
              <w:r w:rsidR="2E5B4B27" w:rsidRPr="4CD90589">
                <w:rPr>
                  <w:color w:val="000000" w:themeColor="text1"/>
                </w:rPr>
                <w:t xml:space="preserve"> thereof</w:t>
              </w:r>
            </w:ins>
            <w:ins w:id="96" w:author="ERCOT" w:date="2025-08-22T16:43:00Z" w16du:dateUtc="2025-08-22T21:43:00Z">
              <w:r w:rsidR="005A4A87" w:rsidRPr="4CD90589">
                <w:rPr>
                  <w:color w:val="000000" w:themeColor="text1"/>
                </w:rPr>
                <w:t>; and</w:t>
              </w:r>
            </w:ins>
          </w:p>
          <w:p w14:paraId="264B146C" w14:textId="37D46DA1" w:rsidR="003F4C40" w:rsidRDefault="005A4A87" w:rsidP="00FE06EF">
            <w:pPr>
              <w:spacing w:after="240"/>
              <w:ind w:left="2160" w:hanging="720"/>
              <w:rPr>
                <w:ins w:id="97" w:author="ERCOT" w:date="2025-08-12T11:06:00Z" w16du:dateUtc="2025-08-12T16:06:00Z"/>
                <w:color w:val="000000"/>
              </w:rPr>
            </w:pPr>
            <w:ins w:id="98" w:author="ERCOT" w:date="2025-08-22T16:43:00Z" w16du:dateUtc="2025-08-22T21:43:00Z">
              <w:r>
                <w:rPr>
                  <w:color w:val="000000"/>
                </w:rPr>
                <w:t xml:space="preserve">(ix)     </w:t>
              </w:r>
            </w:ins>
            <w:r w:rsidR="003F4C40">
              <w:rPr>
                <w:color w:val="000000"/>
              </w:rPr>
              <w:t>Capacity to provide</w:t>
            </w:r>
            <w:r w:rsidR="003F4C40" w:rsidRPr="003E7C8A">
              <w:rPr>
                <w:color w:val="000000"/>
              </w:rPr>
              <w:t xml:space="preserve"> </w:t>
            </w:r>
            <w:r w:rsidR="003F4C40">
              <w:rPr>
                <w:color w:val="000000"/>
              </w:rPr>
              <w:t>Reg-Down;</w:t>
            </w:r>
          </w:p>
          <w:p w14:paraId="295B3DB7" w14:textId="0FB34D8D" w:rsidR="003F4C40" w:rsidRPr="005274A2" w:rsidRDefault="003F4C40" w:rsidP="00FE06EF">
            <w:pPr>
              <w:spacing w:after="240"/>
              <w:ind w:left="1440" w:hanging="720"/>
              <w:rPr>
                <w:color w:val="000000"/>
              </w:rPr>
            </w:pPr>
            <w:r w:rsidRPr="005274A2">
              <w:rPr>
                <w:color w:val="000000"/>
              </w:rPr>
              <w:t>(</w:t>
            </w:r>
            <w:ins w:id="99" w:author="ERCOT" w:date="2024-01-29T15:59:00Z">
              <w:r w:rsidR="00503FF0">
                <w:rPr>
                  <w:color w:val="000000"/>
                </w:rPr>
                <w:t>f</w:t>
              </w:r>
            </w:ins>
            <w:del w:id="100" w:author="ERCOT" w:date="2024-01-29T15:59:00Z">
              <w:r w:rsidDel="00503FF0">
                <w:rPr>
                  <w:color w:val="000000"/>
                </w:rPr>
                <w:delText>e</w:delText>
              </w:r>
            </w:del>
            <w:r w:rsidRPr="005274A2">
              <w:rPr>
                <w:color w:val="000000"/>
              </w:rPr>
              <w:t>)</w:t>
            </w:r>
            <w:r w:rsidRPr="005274A2">
              <w:rPr>
                <w:color w:val="000000"/>
              </w:rPr>
              <w:tab/>
              <w:t>Forecast Demand for each hour described in Section 3.2.2, Demand Forecasts;</w:t>
            </w:r>
          </w:p>
          <w:p w14:paraId="2C5B5E16" w14:textId="0B2F31AB" w:rsidR="003F4C40" w:rsidRPr="005274A2" w:rsidRDefault="003F4C40" w:rsidP="00FE06EF">
            <w:pPr>
              <w:spacing w:after="240"/>
              <w:ind w:left="1440" w:hanging="720"/>
              <w:rPr>
                <w:color w:val="000000"/>
              </w:rPr>
            </w:pPr>
            <w:r w:rsidRPr="005274A2">
              <w:rPr>
                <w:color w:val="000000"/>
              </w:rPr>
              <w:t>(</w:t>
            </w:r>
            <w:ins w:id="101" w:author="ERCOT" w:date="2024-01-29T15:59:00Z">
              <w:r w:rsidR="00503FF0">
                <w:rPr>
                  <w:color w:val="000000"/>
                </w:rPr>
                <w:t>g</w:t>
              </w:r>
            </w:ins>
            <w:del w:id="102" w:author="ERCOT" w:date="2024-01-29T15:59:00Z">
              <w:r w:rsidDel="00503FF0">
                <w:rPr>
                  <w:color w:val="000000"/>
                </w:rPr>
                <w:delText>f</w:delText>
              </w:r>
            </w:del>
            <w:r w:rsidRPr="005274A2">
              <w:rPr>
                <w:color w:val="000000"/>
              </w:rPr>
              <w:t>)</w:t>
            </w:r>
            <w:r w:rsidRPr="005274A2">
              <w:rPr>
                <w:color w:val="000000"/>
              </w:rPr>
              <w:tab/>
              <w:t xml:space="preserve">For Generation Resources, the available Off-Line Resource capacity that can be started for each hour, aggregated by </w:t>
            </w:r>
            <w:r>
              <w:rPr>
                <w:color w:val="000000"/>
              </w:rPr>
              <w:t>Forecast</w:t>
            </w:r>
            <w:r w:rsidRPr="005274A2">
              <w:rPr>
                <w:color w:val="000000"/>
              </w:rPr>
              <w:t xml:space="preserve"> Zone, using the COP for the first seven days and considering</w:t>
            </w:r>
            <w:r w:rsidRPr="005274A2">
              <w:t xml:space="preserve"> Resources with a COP Resource Status of OFF and temporal constraints</w:t>
            </w:r>
            <w:r w:rsidRPr="005274A2">
              <w:rPr>
                <w:color w:val="000000"/>
              </w:rPr>
              <w:t>;</w:t>
            </w:r>
            <w:del w:id="103" w:author="ERCOT" w:date="2024-01-29T16:01:00Z">
              <w:r w:rsidRPr="005274A2" w:rsidDel="00A40AF2">
                <w:rPr>
                  <w:color w:val="000000"/>
                </w:rPr>
                <w:delText xml:space="preserve"> and</w:delText>
              </w:r>
            </w:del>
          </w:p>
          <w:p w14:paraId="48354C35" w14:textId="27B24AFA" w:rsidR="003F4C40" w:rsidRPr="00432FE4" w:rsidRDefault="003F4C40" w:rsidP="00FE06EF">
            <w:pPr>
              <w:spacing w:after="240"/>
              <w:ind w:left="1440" w:hanging="720"/>
              <w:rPr>
                <w:color w:val="000000"/>
              </w:rPr>
            </w:pPr>
            <w:bookmarkStart w:id="104" w:name="_Toc33773535"/>
            <w:bookmarkStart w:id="105" w:name="_Toc38964927"/>
            <w:bookmarkStart w:id="106" w:name="_Toc44313207"/>
            <w:r w:rsidRPr="00432FE4">
              <w:rPr>
                <w:color w:val="000000"/>
              </w:rPr>
              <w:t>(</w:t>
            </w:r>
            <w:ins w:id="107" w:author="ERCOT" w:date="2024-01-29T16:00:00Z">
              <w:r w:rsidR="0043042E">
                <w:rPr>
                  <w:color w:val="000000"/>
                </w:rPr>
                <w:t>h</w:t>
              </w:r>
            </w:ins>
            <w:del w:id="108" w:author="ERCOT" w:date="2024-01-29T16:00:00Z">
              <w:r w:rsidDel="0043042E">
                <w:rPr>
                  <w:color w:val="000000"/>
                </w:rPr>
                <w:delText>g</w:delText>
              </w:r>
            </w:del>
            <w:r w:rsidRPr="00432FE4">
              <w:rPr>
                <w:color w:val="000000"/>
              </w:rPr>
              <w:t>)</w:t>
            </w:r>
            <w:r w:rsidRPr="00432FE4">
              <w:rPr>
                <w:color w:val="000000"/>
              </w:rPr>
              <w:tab/>
              <w:t xml:space="preserve">Following each Hourly Reliability Unit Commitment (HRUC), the available On-Line capacity from </w:t>
            </w:r>
            <w:r w:rsidRPr="005274A2">
              <w:rPr>
                <w:color w:val="000000"/>
              </w:rPr>
              <w:t>Generation</w:t>
            </w:r>
            <w:r w:rsidRPr="00432FE4">
              <w:rPr>
                <w:color w:val="000000"/>
              </w:rPr>
              <w:t xml:space="preserve"> Resources, </w:t>
            </w:r>
            <w:r w:rsidRPr="005274A2">
              <w:rPr>
                <w:color w:val="000000"/>
              </w:rPr>
              <w:t xml:space="preserve">aggregated by </w:t>
            </w:r>
            <w:r>
              <w:rPr>
                <w:color w:val="000000"/>
              </w:rPr>
              <w:t>Forecast</w:t>
            </w:r>
            <w:r w:rsidRPr="005274A2">
              <w:rPr>
                <w:color w:val="000000"/>
              </w:rPr>
              <w:t xml:space="preserve"> Zone, </w:t>
            </w:r>
            <w:r w:rsidRPr="00432FE4">
              <w:rPr>
                <w:color w:val="000000"/>
              </w:rPr>
              <w:t>based on Real-Time telemetry, for which the COP Resource Status is OFF, OUT, or EMR for all hours within the HRUC Study Period.  The available On-Line capacity will consider those Resources with a Real-Time Resource Status listed in paragraph (5)(b)(i) of Section 3.9.1 excluding SHUTDOWN</w:t>
            </w:r>
            <w:ins w:id="109" w:author="ERCOT" w:date="2024-01-29T16:01:00Z">
              <w:r w:rsidR="00A40AF2">
                <w:rPr>
                  <w:color w:val="000000"/>
                </w:rPr>
                <w:t>;</w:t>
              </w:r>
            </w:ins>
            <w:del w:id="110" w:author="ERCOT" w:date="2024-01-29T16:01:00Z">
              <w:r w:rsidRPr="00432FE4" w:rsidDel="00A40AF2">
                <w:rPr>
                  <w:color w:val="000000"/>
                </w:rPr>
                <w:delText>.</w:delText>
              </w:r>
            </w:del>
            <w:bookmarkEnd w:id="104"/>
            <w:bookmarkEnd w:id="105"/>
            <w:bookmarkEnd w:id="106"/>
            <w:r w:rsidRPr="00432FE4">
              <w:rPr>
                <w:color w:val="000000"/>
              </w:rPr>
              <w:t xml:space="preserve"> </w:t>
            </w:r>
          </w:p>
          <w:p w14:paraId="3FB95B68" w14:textId="42000876" w:rsidR="003F4C40" w:rsidRPr="00432FE4" w:rsidRDefault="003F4C40" w:rsidP="00FE06EF">
            <w:pPr>
              <w:spacing w:after="240"/>
              <w:ind w:left="1440" w:hanging="720"/>
              <w:rPr>
                <w:color w:val="000000"/>
              </w:rPr>
            </w:pPr>
            <w:bookmarkStart w:id="111" w:name="_Toc33773536"/>
            <w:bookmarkStart w:id="112" w:name="_Toc38964928"/>
            <w:bookmarkStart w:id="113" w:name="_Toc44313208"/>
            <w:r w:rsidRPr="00432FE4">
              <w:rPr>
                <w:color w:val="000000"/>
              </w:rPr>
              <w:t>(</w:t>
            </w:r>
            <w:ins w:id="114" w:author="ERCOT" w:date="2024-01-29T16:00:00Z">
              <w:r w:rsidR="0043042E">
                <w:rPr>
                  <w:color w:val="000000"/>
                </w:rPr>
                <w:t>i</w:t>
              </w:r>
            </w:ins>
            <w:del w:id="115" w:author="ERCOT" w:date="2024-01-29T16:00:00Z">
              <w:r w:rsidDel="0043042E">
                <w:rPr>
                  <w:color w:val="000000"/>
                </w:rPr>
                <w:delText>h</w:delText>
              </w:r>
            </w:del>
            <w:r w:rsidRPr="00432FE4">
              <w:rPr>
                <w:color w:val="000000"/>
              </w:rPr>
              <w:t>)</w:t>
            </w:r>
            <w:r w:rsidRPr="00432FE4">
              <w:rPr>
                <w:color w:val="000000"/>
              </w:rPr>
              <w:tab/>
              <w:t>For each Direct Current Tie (DC Tie), the sum of any ERCOT-approved DC Tie Schedules for each 15-minute interval for the first seven days.  The sum shall be displayed as an absolute value and classified as a net import or net export</w:t>
            </w:r>
            <w:ins w:id="116" w:author="ERCOT" w:date="2024-01-29T16:01:00Z">
              <w:r w:rsidR="00A40AF2">
                <w:rPr>
                  <w:color w:val="000000"/>
                </w:rPr>
                <w:t>;</w:t>
              </w:r>
            </w:ins>
            <w:del w:id="117" w:author="ERCOT" w:date="2024-01-29T16:01:00Z">
              <w:r w:rsidRPr="00432FE4" w:rsidDel="00A40AF2">
                <w:rPr>
                  <w:color w:val="000000"/>
                </w:rPr>
                <w:delText>.</w:delText>
              </w:r>
            </w:del>
            <w:bookmarkEnd w:id="111"/>
            <w:bookmarkEnd w:id="112"/>
            <w:bookmarkEnd w:id="113"/>
            <w:r w:rsidRPr="00432FE4">
              <w:rPr>
                <w:color w:val="000000"/>
              </w:rPr>
              <w:t xml:space="preserve"> </w:t>
            </w:r>
          </w:p>
          <w:p w14:paraId="44F46991" w14:textId="273CDFED" w:rsidR="003F4C40" w:rsidRPr="00432FE4" w:rsidRDefault="003F4C40" w:rsidP="00FE06EF">
            <w:pPr>
              <w:spacing w:after="240"/>
              <w:ind w:left="1440" w:hanging="720"/>
              <w:rPr>
                <w:color w:val="000000"/>
              </w:rPr>
            </w:pPr>
            <w:bookmarkStart w:id="118" w:name="_Toc33773537"/>
            <w:bookmarkStart w:id="119" w:name="_Toc38964929"/>
            <w:bookmarkStart w:id="120" w:name="_Toc44313209"/>
            <w:r w:rsidRPr="00432FE4">
              <w:rPr>
                <w:color w:val="000000"/>
              </w:rPr>
              <w:t>(</w:t>
            </w:r>
            <w:ins w:id="121" w:author="ERCOT" w:date="2024-01-29T16:00:00Z">
              <w:r w:rsidR="0043042E">
                <w:rPr>
                  <w:color w:val="000000"/>
                </w:rPr>
                <w:t>j</w:t>
              </w:r>
            </w:ins>
            <w:del w:id="122" w:author="ERCOT" w:date="2024-01-29T16:00:00Z">
              <w:r w:rsidDel="0043042E">
                <w:rPr>
                  <w:color w:val="000000"/>
                </w:rPr>
                <w:delText>i</w:delText>
              </w:r>
            </w:del>
            <w:r w:rsidRPr="00432FE4">
              <w:rPr>
                <w:color w:val="000000"/>
              </w:rPr>
              <w:t>)</w:t>
            </w:r>
            <w:r w:rsidRPr="00432FE4">
              <w:rPr>
                <w:color w:val="000000"/>
              </w:rPr>
              <w:tab/>
              <w:t>The available capacity for each hour for the next seven days.  For day one, and for day two following the execution of the Day-Ahead Reliability Unit Commitment (DRUC) on day one, the available capacity will be the sum of the values calculated in paragraphs (a) and (</w:t>
            </w:r>
            <w:r>
              <w:rPr>
                <w:color w:val="000000"/>
              </w:rPr>
              <w:t>f</w:t>
            </w:r>
            <w:r w:rsidRPr="00432FE4">
              <w:rPr>
                <w:color w:val="000000"/>
              </w:rPr>
              <w:t xml:space="preserve">) above, except that for IRRs the forecasted output will be used instead of COP values, and DC Tie </w:t>
            </w:r>
            <w:r>
              <w:rPr>
                <w:color w:val="000000"/>
              </w:rPr>
              <w:t>e</w:t>
            </w:r>
            <w:r w:rsidRPr="00432FE4">
              <w:rPr>
                <w:color w:val="000000"/>
              </w:rPr>
              <w:t>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w:t>
            </w:r>
            <w:ins w:id="123" w:author="ERCOT" w:date="2024-01-29T16:01:00Z">
              <w:r w:rsidR="00A40AF2">
                <w:rPr>
                  <w:color w:val="000000"/>
                </w:rPr>
                <w:t>; and</w:t>
              </w:r>
            </w:ins>
            <w:del w:id="124" w:author="ERCOT" w:date="2024-01-29T16:01:00Z">
              <w:r w:rsidRPr="00432FE4" w:rsidDel="00A40AF2">
                <w:rPr>
                  <w:color w:val="000000"/>
                </w:rPr>
                <w:delText>.</w:delText>
              </w:r>
            </w:del>
            <w:bookmarkEnd w:id="118"/>
            <w:bookmarkEnd w:id="119"/>
            <w:bookmarkEnd w:id="120"/>
          </w:p>
          <w:p w14:paraId="6F82AFC6" w14:textId="0CD375FB" w:rsidR="003F4C40" w:rsidRPr="00D11299" w:rsidRDefault="003F4C40" w:rsidP="00FE06EF">
            <w:pPr>
              <w:spacing w:after="240"/>
              <w:ind w:left="1440" w:hanging="720"/>
              <w:rPr>
                <w:b/>
                <w:bCs/>
                <w:i/>
                <w:iCs/>
              </w:rPr>
            </w:pPr>
            <w:bookmarkStart w:id="125" w:name="_Toc33773538"/>
            <w:bookmarkStart w:id="126" w:name="_Toc38964930"/>
            <w:bookmarkStart w:id="127" w:name="_Toc44313210"/>
            <w:r w:rsidRPr="4CD90589">
              <w:rPr>
                <w:color w:val="000000" w:themeColor="text1"/>
              </w:rPr>
              <w:t>(</w:t>
            </w:r>
            <w:ins w:id="128" w:author="ERCOT" w:date="2025-10-24T20:16:00Z">
              <w:r w:rsidR="5BED3324" w:rsidRPr="4CD90589">
                <w:rPr>
                  <w:color w:val="000000" w:themeColor="text1"/>
                </w:rPr>
                <w:t>k</w:t>
              </w:r>
            </w:ins>
            <w:del w:id="129" w:author="ERCOT" w:date="2024-01-29T16:00:00Z">
              <w:r w:rsidRPr="4CD90589" w:rsidDel="00A40626">
                <w:rPr>
                  <w:color w:val="000000" w:themeColor="text1"/>
                </w:rPr>
                <w:delText>j</w:delText>
              </w:r>
            </w:del>
            <w:r w:rsidRPr="4CD90589">
              <w:rPr>
                <w:color w:val="000000" w:themeColor="text1"/>
              </w:rPr>
              <w:t>)</w:t>
            </w:r>
            <w:r>
              <w:tab/>
            </w:r>
            <w:r w:rsidRPr="4CD90589">
              <w:rPr>
                <w:color w:val="000000" w:themeColor="text1"/>
              </w:rPr>
              <w:t>The available capacity for reserves for each hour, which will be the available capacity calculated in paragraph (</w:t>
            </w:r>
            <w:ins w:id="130" w:author="ERCOT" w:date="2024-01-29T16:01:00Z">
              <w:r w:rsidR="00A40AF2" w:rsidRPr="4CD90589">
                <w:rPr>
                  <w:color w:val="000000" w:themeColor="text1"/>
                </w:rPr>
                <w:t>j</w:t>
              </w:r>
            </w:ins>
            <w:del w:id="131" w:author="ERCOT" w:date="2024-01-29T16:01:00Z">
              <w:r w:rsidRPr="4CD90589" w:rsidDel="00A40AF2">
                <w:rPr>
                  <w:color w:val="000000" w:themeColor="text1"/>
                </w:rPr>
                <w:delText>i</w:delText>
              </w:r>
            </w:del>
            <w:r w:rsidRPr="4CD90589">
              <w:rPr>
                <w:color w:val="000000" w:themeColor="text1"/>
              </w:rPr>
              <w:t>) above minus the forecasted Demand for that hour.</w:t>
            </w:r>
            <w:bookmarkEnd w:id="125"/>
            <w:bookmarkEnd w:id="126"/>
            <w:bookmarkEnd w:id="127"/>
            <w:r w:rsidRPr="0065776D">
              <w:t xml:space="preserve">  </w:t>
            </w:r>
          </w:p>
        </w:tc>
      </w:tr>
    </w:tbl>
    <w:p w14:paraId="429F675D" w14:textId="77777777" w:rsidR="00FD6D57" w:rsidRPr="00FD6D57" w:rsidRDefault="00FD6D57" w:rsidP="00FD6D57">
      <w:pPr>
        <w:keepNext/>
        <w:tabs>
          <w:tab w:val="left" w:pos="1080"/>
        </w:tabs>
        <w:spacing w:before="240" w:after="240"/>
        <w:ind w:left="1080" w:hanging="1080"/>
        <w:outlineLvl w:val="2"/>
        <w:rPr>
          <w:rFonts w:eastAsia="Times New Roman"/>
          <w:b/>
          <w:bCs/>
          <w:i/>
          <w:szCs w:val="20"/>
        </w:rPr>
      </w:pPr>
      <w:bookmarkStart w:id="132" w:name="_Toc199405301"/>
      <w:bookmarkStart w:id="133" w:name="_Toc400526142"/>
      <w:bookmarkStart w:id="134" w:name="_Toc405534460"/>
      <w:bookmarkStart w:id="135" w:name="_Toc406570473"/>
      <w:bookmarkStart w:id="136" w:name="_Toc410910625"/>
      <w:bookmarkStart w:id="137" w:name="_Toc411841053"/>
      <w:bookmarkStart w:id="138" w:name="_Toc422147015"/>
      <w:bookmarkStart w:id="139" w:name="_Toc433020611"/>
      <w:bookmarkStart w:id="140" w:name="_Toc437262052"/>
      <w:bookmarkStart w:id="141" w:name="_Toc478375227"/>
      <w:bookmarkStart w:id="142" w:name="_Toc135988977"/>
      <w:bookmarkStart w:id="143" w:name="_Toc135989105"/>
      <w:commentRangeStart w:id="144"/>
      <w:r w:rsidRPr="00FD6D57">
        <w:rPr>
          <w:rFonts w:eastAsia="Times New Roman"/>
          <w:b/>
          <w:bCs/>
          <w:i/>
          <w:szCs w:val="20"/>
        </w:rPr>
        <w:lastRenderedPageBreak/>
        <w:t>3.9.1</w:t>
      </w:r>
      <w:commentRangeEnd w:id="144"/>
      <w:r w:rsidR="009C0EAE">
        <w:rPr>
          <w:rStyle w:val="CommentReference"/>
        </w:rPr>
        <w:commentReference w:id="144"/>
      </w:r>
      <w:r w:rsidRPr="00FD6D57">
        <w:rPr>
          <w:rFonts w:eastAsia="Times New Roman"/>
          <w:b/>
          <w:bCs/>
          <w:i/>
          <w:szCs w:val="20"/>
        </w:rPr>
        <w:tab/>
        <w:t>Current Operating Plan (COP) Criteria</w:t>
      </w:r>
      <w:bookmarkEnd w:id="132"/>
    </w:p>
    <w:p w14:paraId="784D276F" w14:textId="77777777" w:rsidR="00FD6D57" w:rsidRPr="00FD6D57" w:rsidRDefault="00FD6D57" w:rsidP="00FD6D57">
      <w:pPr>
        <w:spacing w:after="240"/>
        <w:ind w:left="720" w:hanging="720"/>
        <w:rPr>
          <w:rFonts w:eastAsia="Times New Roman"/>
          <w:iCs/>
          <w:szCs w:val="20"/>
        </w:rPr>
      </w:pPr>
      <w:r w:rsidRPr="00FD6D57">
        <w:rPr>
          <w:rFonts w:eastAsia="Times New Roman"/>
          <w:iCs/>
          <w:szCs w:val="20"/>
        </w:rPr>
        <w:t>(1)</w:t>
      </w:r>
      <w:r w:rsidRPr="00FD6D57">
        <w:rPr>
          <w:rFonts w:eastAsia="Times New Roman"/>
          <w:iCs/>
          <w:szCs w:val="20"/>
        </w:rPr>
        <w:tab/>
        <w:t>Each QSE that represents a Resource must submit a COP to ERCOT that reflects expected operating conditions for each Resource for each hour in the next seven Operating Days.</w:t>
      </w:r>
    </w:p>
    <w:p w14:paraId="42EEC68F" w14:textId="77777777" w:rsidR="00FD6D57" w:rsidRPr="00FD6D57" w:rsidRDefault="00FD6D57" w:rsidP="00FD6D57">
      <w:pPr>
        <w:spacing w:after="240"/>
        <w:ind w:left="720" w:hanging="720"/>
        <w:rPr>
          <w:rFonts w:eastAsia="Times New Roman"/>
          <w:iCs/>
          <w:szCs w:val="20"/>
        </w:rPr>
      </w:pPr>
      <w:r w:rsidRPr="00FD6D57">
        <w:rPr>
          <w:rFonts w:eastAsia="Times New Roman"/>
          <w:iCs/>
          <w:szCs w:val="20"/>
        </w:rPr>
        <w:t>(2)</w:t>
      </w:r>
      <w:r w:rsidRPr="00FD6D57">
        <w:rPr>
          <w:rFonts w:eastAsia="Times New Roman"/>
          <w:iCs/>
          <w:szCs w:val="20"/>
        </w:rPr>
        <w:tab/>
        <w:t xml:space="preserve">Each QSE that represents a Resource shall update its COP reflecting changes in availability of any Resource as soon as reasonably practicable, but in no event later than </w:t>
      </w:r>
      <w:r w:rsidRPr="00FD6D57">
        <w:rPr>
          <w:rFonts w:eastAsia="Times New Roman"/>
          <w:iCs/>
          <w:szCs w:val="20"/>
        </w:rPr>
        <w:lastRenderedPageBreak/>
        <w:t xml:space="preserve">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FD6D57">
        <w:rPr>
          <w:rFonts w:eastAsia="Times New Roman"/>
          <w:iCs/>
          <w:color w:val="000000"/>
        </w:rPr>
        <w:t>The time for updating the COP begins once the undue threat to safety, undue risk of bodily harm, or undue damage to equipment no longer exists.</w:t>
      </w:r>
    </w:p>
    <w:p w14:paraId="5D4431E4" w14:textId="77777777" w:rsidR="00FD6D57" w:rsidRPr="00FD6D57" w:rsidRDefault="00FD6D57" w:rsidP="00FD6D57">
      <w:pPr>
        <w:spacing w:after="240"/>
        <w:ind w:left="720" w:hanging="720"/>
        <w:rPr>
          <w:rFonts w:eastAsia="Times New Roman"/>
          <w:iCs/>
          <w:szCs w:val="20"/>
        </w:rPr>
      </w:pPr>
      <w:r w:rsidRPr="00FD6D57">
        <w:rPr>
          <w:rFonts w:eastAsia="Times New Roman"/>
          <w:iCs/>
          <w:szCs w:val="20"/>
        </w:rPr>
        <w:t>(3)</w:t>
      </w:r>
      <w:r w:rsidRPr="00FD6D57">
        <w:rPr>
          <w:rFonts w:eastAsia="Times New Roman"/>
          <w:iCs/>
          <w:szCs w:val="20"/>
        </w:rPr>
        <w:tab/>
        <w:t xml:space="preserve">The Resource capacity in </w:t>
      </w:r>
      <w:proofErr w:type="gramStart"/>
      <w:r w:rsidRPr="00FD6D57">
        <w:rPr>
          <w:rFonts w:eastAsia="Times New Roman"/>
          <w:iCs/>
          <w:szCs w:val="20"/>
        </w:rPr>
        <w:t>a QSE’s</w:t>
      </w:r>
      <w:proofErr w:type="gramEnd"/>
      <w:r w:rsidRPr="00FD6D57">
        <w:rPr>
          <w:rFonts w:eastAsia="Times New Roman"/>
          <w:iCs/>
          <w:szCs w:val="20"/>
        </w:rPr>
        <w:t xml:space="preserve"> COP must be sufficient to supply the Ancillary Service Supply Responsibility of that QSE.  Additionally, for a COP provided for an ESR, the QSE shall ensure that the Hour Beginning Planned State of Charge (HBSOC) for any two consecutive hours shall be feasible based on the ESR’s maximum rate of charge or discharge.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902412" w:rsidRPr="00FD6D57" w14:paraId="1485CE01"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1C3ADEC8"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[NPRR1007, NPRR1014, NPRR1029, and NPRR1204:  Replace applicable portions of paragraph (3) above with the following upon system implementation of the Real-Time Co-Optimization (RTC) project for NPRR1007 and NPRR1204; or upon system implementation for NPRR1014 or NPRR1029:]</w:t>
            </w:r>
          </w:p>
          <w:p w14:paraId="1981682A" w14:textId="77777777" w:rsidR="00FD6D57" w:rsidRPr="00FD6D57" w:rsidRDefault="00FD6D57" w:rsidP="00FD6D57">
            <w:pPr>
              <w:spacing w:after="240"/>
              <w:ind w:left="720" w:hanging="720"/>
              <w:rPr>
                <w:rFonts w:eastAsia="Times New Roman"/>
                <w:iCs/>
                <w:szCs w:val="20"/>
              </w:rPr>
            </w:pPr>
            <w:r w:rsidRPr="00FD6D57">
              <w:rPr>
                <w:rFonts w:eastAsia="Times New Roman"/>
                <w:iCs/>
                <w:szCs w:val="20"/>
              </w:rPr>
              <w:t>(3)</w:t>
            </w:r>
            <w:r w:rsidRPr="00FD6D57">
              <w:rPr>
                <w:rFonts w:eastAsia="Times New Roman"/>
                <w:iCs/>
                <w:szCs w:val="20"/>
              </w:rPr>
              <w:tab/>
              <w:t xml:space="preserve">Each QSE that represents a Resource shall update its COP to reflect the ability of the Resource to provide each Ancillary Service by product and sub-type.  </w:t>
            </w:r>
            <w:r w:rsidRPr="00FD6D57">
              <w:rPr>
                <w:rFonts w:eastAsia="Times New Roman"/>
                <w:szCs w:val="20"/>
              </w:rPr>
              <w:t>Additionally, for a COP provided for an ESR, the QSE shall ensure that the Hour Beginning Planned State of Charge (HBSOC) for any two consecutive hours shall be feasible based on the ESR’s maximum rate of charge or discharge.</w:t>
            </w:r>
          </w:p>
        </w:tc>
      </w:tr>
    </w:tbl>
    <w:p w14:paraId="6C3CBF6C" w14:textId="77777777" w:rsidR="00FD6D57" w:rsidRPr="00FD6D57" w:rsidRDefault="00FD6D57" w:rsidP="00FD6D57">
      <w:pPr>
        <w:spacing w:before="240" w:after="240"/>
        <w:ind w:left="720" w:hanging="720"/>
        <w:rPr>
          <w:rFonts w:eastAsia="Times New Roman"/>
          <w:iCs/>
          <w:szCs w:val="20"/>
        </w:rPr>
      </w:pPr>
      <w:r w:rsidRPr="00FD6D57">
        <w:rPr>
          <w:rFonts w:eastAsia="Times New Roman"/>
          <w:iCs/>
          <w:szCs w:val="20"/>
        </w:rPr>
        <w:t>(4)</w:t>
      </w:r>
      <w:r w:rsidRPr="00FD6D57">
        <w:rPr>
          <w:rFonts w:eastAsia="Times New Roman"/>
          <w:iCs/>
          <w:szCs w:val="20"/>
        </w:rPr>
        <w:tab/>
      </w:r>
      <w:r w:rsidRPr="00FD6D57">
        <w:rPr>
          <w:rFonts w:eastAsia="Times New Roman"/>
          <w:szCs w:val="20"/>
        </w:rPr>
        <w:t xml:space="preserve">Load Resource COP values may be adjusted to reflect Distribution Losses in accordance with Section 8.1.1.2, </w:t>
      </w:r>
      <w:r w:rsidRPr="00FD6D57">
        <w:rPr>
          <w:rFonts w:eastAsia="Times New Roman"/>
          <w:iCs/>
          <w:szCs w:val="20"/>
        </w:rPr>
        <w:t>General Capacity Testing Requirements.</w:t>
      </w:r>
    </w:p>
    <w:p w14:paraId="718881E0" w14:textId="77777777" w:rsidR="00FD6D57" w:rsidRPr="00FD6D57" w:rsidRDefault="00FD6D57" w:rsidP="00FD6D57">
      <w:pPr>
        <w:spacing w:after="240"/>
        <w:ind w:left="720" w:hanging="720"/>
        <w:rPr>
          <w:rFonts w:eastAsia="Times New Roman"/>
          <w:iCs/>
          <w:szCs w:val="20"/>
        </w:rPr>
      </w:pPr>
      <w:r w:rsidRPr="00FD6D57">
        <w:rPr>
          <w:rFonts w:eastAsia="Times New Roman"/>
          <w:iCs/>
          <w:szCs w:val="20"/>
        </w:rPr>
        <w:t>(5)</w:t>
      </w:r>
      <w:r w:rsidRPr="00FD6D57">
        <w:rPr>
          <w:rFonts w:eastAsia="Times New Roman"/>
          <w:iCs/>
          <w:szCs w:val="20"/>
        </w:rPr>
        <w:tab/>
        <w:t>A COP must include the following for each Resource represented by the QSE:</w:t>
      </w:r>
    </w:p>
    <w:p w14:paraId="1CEB6118" w14:textId="77777777" w:rsidR="00FD6D57" w:rsidRPr="00FD6D57" w:rsidRDefault="00FD6D57" w:rsidP="00FD6D57">
      <w:pPr>
        <w:spacing w:after="240"/>
        <w:ind w:left="1440" w:hanging="720"/>
        <w:rPr>
          <w:rFonts w:eastAsia="Times New Roman"/>
          <w:szCs w:val="20"/>
        </w:rPr>
      </w:pPr>
      <w:r w:rsidRPr="00FD6D57">
        <w:rPr>
          <w:rFonts w:eastAsia="Times New Roman"/>
          <w:szCs w:val="20"/>
        </w:rPr>
        <w:t>(a)</w:t>
      </w:r>
      <w:r w:rsidRPr="00FD6D57">
        <w:rPr>
          <w:rFonts w:eastAsia="Times New Roman"/>
          <w:szCs w:val="20"/>
        </w:rPr>
        <w:tab/>
        <w:t>The name of the Resource;</w:t>
      </w:r>
    </w:p>
    <w:p w14:paraId="0CF88CCB" w14:textId="77777777" w:rsidR="00FD6D57" w:rsidRPr="00FD6D57" w:rsidRDefault="00FD6D57" w:rsidP="00FD6D57">
      <w:pPr>
        <w:spacing w:after="240"/>
        <w:ind w:left="1440" w:hanging="720"/>
        <w:rPr>
          <w:rFonts w:eastAsia="Times New Roman"/>
          <w:szCs w:val="20"/>
        </w:rPr>
      </w:pPr>
      <w:r w:rsidRPr="00FD6D57">
        <w:rPr>
          <w:rFonts w:eastAsia="Times New Roman"/>
          <w:szCs w:val="20"/>
        </w:rPr>
        <w:t>(b)</w:t>
      </w:r>
      <w:r w:rsidRPr="00FD6D57">
        <w:rPr>
          <w:rFonts w:eastAsia="Times New Roman"/>
          <w:szCs w:val="20"/>
        </w:rPr>
        <w:tab/>
        <w:t>The expected Resource Status:</w:t>
      </w:r>
    </w:p>
    <w:p w14:paraId="363E0EA1" w14:textId="77777777" w:rsidR="00FD6D57" w:rsidRPr="00FD6D57" w:rsidRDefault="00FD6D57" w:rsidP="00FD6D57">
      <w:pPr>
        <w:spacing w:after="240"/>
        <w:ind w:left="2160" w:hanging="720"/>
        <w:rPr>
          <w:rFonts w:eastAsia="Times New Roman"/>
          <w:szCs w:val="20"/>
        </w:rPr>
      </w:pPr>
      <w:r w:rsidRPr="00FD6D57">
        <w:rPr>
          <w:rFonts w:eastAsia="Times New Roman"/>
          <w:szCs w:val="20"/>
        </w:rPr>
        <w:t>(i)</w:t>
      </w:r>
      <w:r w:rsidRPr="00FD6D57">
        <w:rPr>
          <w:rFonts w:eastAsia="Times New Roman"/>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05C409E3" w14:textId="77777777" w:rsidR="00FD6D57" w:rsidRPr="00FD6D57" w:rsidRDefault="00FD6D57" w:rsidP="00FD6D57">
      <w:pPr>
        <w:spacing w:after="240"/>
        <w:ind w:left="2880" w:hanging="720"/>
        <w:rPr>
          <w:rFonts w:eastAsia="Times New Roman"/>
          <w:szCs w:val="20"/>
        </w:rPr>
      </w:pPr>
      <w:r w:rsidRPr="00FD6D57">
        <w:rPr>
          <w:rFonts w:eastAsia="Times New Roman"/>
          <w:szCs w:val="20"/>
        </w:rPr>
        <w:t>(A)</w:t>
      </w:r>
      <w:r w:rsidRPr="00FD6D57">
        <w:rPr>
          <w:rFonts w:eastAsia="Times New Roman"/>
          <w:szCs w:val="20"/>
        </w:rPr>
        <w:tab/>
        <w:t>ONRUC – On-Line and the hour is a RUC-Committed Hour;</w:t>
      </w:r>
    </w:p>
    <w:p w14:paraId="4CBC034F" w14:textId="77777777" w:rsidR="00FD6D57" w:rsidRPr="00FD6D57" w:rsidRDefault="00FD6D57" w:rsidP="00FD6D57">
      <w:pPr>
        <w:spacing w:after="240"/>
        <w:ind w:left="2880" w:hanging="720"/>
        <w:rPr>
          <w:rFonts w:eastAsia="Times New Roman"/>
          <w:szCs w:val="20"/>
        </w:rPr>
      </w:pPr>
      <w:r w:rsidRPr="00FD6D57">
        <w:rPr>
          <w:rFonts w:eastAsia="Times New Roman"/>
          <w:szCs w:val="20"/>
        </w:rPr>
        <w:t>(B)</w:t>
      </w:r>
      <w:r w:rsidRPr="00FD6D57">
        <w:rPr>
          <w:rFonts w:eastAsia="Times New Roman"/>
          <w:szCs w:val="20"/>
        </w:rPr>
        <w:tab/>
        <w:t>ONREG – On-Line Resource with Energy Offer Curve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02412" w:rsidRPr="00FD6D57" w14:paraId="695C3BCD"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63D7D03A" w14:textId="77777777" w:rsidR="00FD6D57" w:rsidRPr="00FD6D57" w:rsidRDefault="00FD6D57" w:rsidP="00FD6D57">
            <w:pPr>
              <w:spacing w:before="120" w:after="240"/>
              <w:rPr>
                <w:rFonts w:eastAsia="Times New Roman"/>
                <w:iCs/>
                <w:szCs w:val="20"/>
              </w:rPr>
            </w:pPr>
            <w:r w:rsidRPr="00FD6D57">
              <w:rPr>
                <w:rFonts w:eastAsia="Times New Roman"/>
                <w:b/>
                <w:i/>
                <w:szCs w:val="20"/>
              </w:rPr>
              <w:lastRenderedPageBreak/>
              <w:t>[NPRR1007, NPRR1014, and NPRR1029:  Delete item (B) above upon system implementation of the Real-Time Co-Optimization (RTC) project for NPRR1007; or upon system implementation for NPRR1014 or NPRR1029; and renumber accordingly.]</w:t>
            </w:r>
          </w:p>
        </w:tc>
      </w:tr>
    </w:tbl>
    <w:p w14:paraId="126F158C"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t>(C)</w:t>
      </w:r>
      <w:r w:rsidRPr="00FD6D57">
        <w:rPr>
          <w:rFonts w:eastAsia="Times New Roman"/>
          <w:szCs w:val="20"/>
        </w:rPr>
        <w:tab/>
        <w:t>ON – On-Line Resource with Energy Offer Curve;</w:t>
      </w:r>
    </w:p>
    <w:p w14:paraId="4A9A48D1" w14:textId="77777777" w:rsidR="00FD6D57" w:rsidRPr="00FD6D57" w:rsidRDefault="00FD6D57" w:rsidP="00FD6D57">
      <w:pPr>
        <w:spacing w:after="240"/>
        <w:ind w:left="2880" w:hanging="720"/>
        <w:rPr>
          <w:rFonts w:eastAsia="Times New Roman"/>
          <w:szCs w:val="20"/>
        </w:rPr>
      </w:pPr>
      <w:r w:rsidRPr="00FD6D57">
        <w:rPr>
          <w:rFonts w:eastAsia="Times New Roman"/>
          <w:szCs w:val="20"/>
        </w:rPr>
        <w:t>(D)</w:t>
      </w:r>
      <w:r w:rsidRPr="00FD6D57">
        <w:rPr>
          <w:rFonts w:eastAsia="Times New Roman"/>
          <w:szCs w:val="20"/>
        </w:rPr>
        <w:tab/>
        <w:t>ONDSR – On-Line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02412" w:rsidRPr="00FD6D57" w14:paraId="3ACB58E9" w14:textId="77777777" w:rsidTr="00CF6727">
        <w:tc>
          <w:tcPr>
            <w:tcW w:w="9350" w:type="dxa"/>
            <w:tcBorders>
              <w:top w:val="single" w:sz="4" w:space="0" w:color="auto"/>
              <w:left w:val="single" w:sz="4" w:space="0" w:color="auto"/>
              <w:bottom w:val="single" w:sz="4" w:space="0" w:color="auto"/>
              <w:right w:val="single" w:sz="4" w:space="0" w:color="auto"/>
            </w:tcBorders>
            <w:shd w:val="clear" w:color="auto" w:fill="D9D9D9"/>
          </w:tcPr>
          <w:p w14:paraId="1BE8532B"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[NPRR1000:  Delete item (D) above upon system implementation and renumber accordingly.]</w:t>
            </w:r>
          </w:p>
        </w:tc>
      </w:tr>
    </w:tbl>
    <w:p w14:paraId="261EB6A4"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t>(E)</w:t>
      </w:r>
      <w:r w:rsidRPr="00FD6D57">
        <w:rPr>
          <w:rFonts w:eastAsia="Times New Roman"/>
          <w:szCs w:val="20"/>
        </w:rPr>
        <w:tab/>
        <w:t>ONOS – On-Line Resource with Output Schedule;</w:t>
      </w:r>
    </w:p>
    <w:p w14:paraId="03517CCF" w14:textId="77777777" w:rsidR="00FD6D57" w:rsidRPr="00FD6D57" w:rsidRDefault="00FD6D57" w:rsidP="00FD6D57">
      <w:pPr>
        <w:spacing w:after="240"/>
        <w:ind w:left="2880" w:hanging="720"/>
        <w:rPr>
          <w:rFonts w:eastAsia="Times New Roman"/>
          <w:szCs w:val="20"/>
        </w:rPr>
      </w:pPr>
      <w:r w:rsidRPr="00FD6D57">
        <w:rPr>
          <w:rFonts w:eastAsia="Times New Roman"/>
          <w:szCs w:val="20"/>
        </w:rPr>
        <w:t>(F)</w:t>
      </w:r>
      <w:r w:rsidRPr="00FD6D57">
        <w:rPr>
          <w:rFonts w:eastAsia="Times New Roman"/>
          <w:szCs w:val="20"/>
        </w:rPr>
        <w:tab/>
        <w:t>ONOSREG – On-Line Resource with Output Schedule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02412" w:rsidRPr="00FD6D57" w14:paraId="40FB5A35"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682DD2C2" w14:textId="77777777" w:rsidR="00FD6D57" w:rsidRPr="00FD6D57" w:rsidRDefault="00FD6D57" w:rsidP="00FD6D57">
            <w:pPr>
              <w:spacing w:before="120" w:after="240"/>
              <w:rPr>
                <w:rFonts w:eastAsia="Times New Roman"/>
                <w:iCs/>
                <w:szCs w:val="20"/>
              </w:rPr>
            </w:pPr>
            <w:r w:rsidRPr="00FD6D57">
              <w:rPr>
                <w:rFonts w:eastAsia="Times New Roman"/>
                <w:b/>
                <w:i/>
                <w:szCs w:val="20"/>
              </w:rPr>
              <w:t>[NPRR1007, NPRR1014, and NPRR1029:  Delete item (F) above upon system implementation of the Real-Time Co-Optimization (RTC) project for NPRR1007; or upon system implementation for NPRR1014 or NPRR1029; and renumber accordingly.]</w:t>
            </w:r>
          </w:p>
        </w:tc>
      </w:tr>
    </w:tbl>
    <w:p w14:paraId="05C08C28"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t>(G)</w:t>
      </w:r>
      <w:r w:rsidRPr="00FD6D57">
        <w:rPr>
          <w:rFonts w:eastAsia="Times New Roman"/>
          <w:szCs w:val="20"/>
        </w:rPr>
        <w:tab/>
        <w:t>ONDSRREG – On-Line DSR providing Regulation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02412" w:rsidRPr="00FD6D57" w14:paraId="5882A0BD" w14:textId="77777777" w:rsidTr="00CF6727">
        <w:tc>
          <w:tcPr>
            <w:tcW w:w="9350" w:type="dxa"/>
            <w:tcBorders>
              <w:top w:val="single" w:sz="4" w:space="0" w:color="auto"/>
              <w:left w:val="single" w:sz="4" w:space="0" w:color="auto"/>
              <w:bottom w:val="single" w:sz="4" w:space="0" w:color="auto"/>
              <w:right w:val="single" w:sz="4" w:space="0" w:color="auto"/>
            </w:tcBorders>
            <w:shd w:val="clear" w:color="auto" w:fill="D9D9D9"/>
          </w:tcPr>
          <w:p w14:paraId="46CD9965"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[NPRR1000, NPRR1007, NPRR1014, and NPRR1029:  Delete item (G) above upon system implementation for NPRR1000, NPRR1014, or NPRR1029; or upon system implementation of the Real-Time Co-Optimization (RTC) project for NPRR1007; and renumber accordingly.]</w:t>
            </w:r>
          </w:p>
        </w:tc>
      </w:tr>
    </w:tbl>
    <w:p w14:paraId="265D65D4"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t>(H)</w:t>
      </w:r>
      <w:r w:rsidRPr="00FD6D57">
        <w:rPr>
          <w:rFonts w:eastAsia="Times New Roman"/>
          <w:szCs w:val="20"/>
        </w:rPr>
        <w:tab/>
        <w:t>FRRSUP – Available for Dispatch of Fast Responding Regulation Service (FRRS).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02412" w:rsidRPr="00FD6D57" w14:paraId="0307EC6C"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68183075" w14:textId="77777777" w:rsidR="00FD6D57" w:rsidRPr="00FD6D57" w:rsidRDefault="00FD6D57" w:rsidP="00FD6D57">
            <w:pPr>
              <w:spacing w:before="120" w:after="240"/>
              <w:rPr>
                <w:rFonts w:eastAsia="Times New Roman"/>
                <w:iCs/>
                <w:szCs w:val="20"/>
              </w:rPr>
            </w:pPr>
            <w:r w:rsidRPr="00FD6D57">
              <w:rPr>
                <w:rFonts w:eastAsia="Times New Roman"/>
                <w:b/>
                <w:i/>
                <w:szCs w:val="20"/>
              </w:rPr>
              <w:t>[NPRR1007, NPRR1014, and NPRR1029:  Delete item (H) above upon system implementation of the Real-Time Co-Optimization (RTC) project for NPRR1007; or upon system implementation for NPRR1014 and NPRR1029; and renumber accordingly.]</w:t>
            </w:r>
          </w:p>
        </w:tc>
      </w:tr>
    </w:tbl>
    <w:p w14:paraId="62059EA2"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t>(I)</w:t>
      </w:r>
      <w:r w:rsidRPr="00FD6D57">
        <w:rPr>
          <w:rFonts w:eastAsia="Times New Roman"/>
          <w:szCs w:val="20"/>
        </w:rPr>
        <w:tab/>
        <w:t>ONTEST – On-Line blocked from Security-Constrained Economic Dispatch (SCED) for operations testing (while ONTEST, a Generation Resource may be shown on Outage in the Outage Scheduler);</w:t>
      </w:r>
    </w:p>
    <w:p w14:paraId="0CA39DED" w14:textId="77777777" w:rsidR="00FD6D57" w:rsidRPr="00FD6D57" w:rsidRDefault="00FD6D57" w:rsidP="00FD6D57">
      <w:pPr>
        <w:spacing w:after="240"/>
        <w:ind w:left="2880" w:hanging="720"/>
        <w:rPr>
          <w:rFonts w:eastAsia="Times New Roman"/>
          <w:szCs w:val="20"/>
        </w:rPr>
      </w:pPr>
      <w:r w:rsidRPr="00FD6D57">
        <w:rPr>
          <w:rFonts w:eastAsia="Times New Roman"/>
          <w:szCs w:val="20"/>
        </w:rPr>
        <w:lastRenderedPageBreak/>
        <w:t>(J)</w:t>
      </w:r>
      <w:r w:rsidRPr="00FD6D57">
        <w:rPr>
          <w:rFonts w:eastAsia="Times New Roman"/>
          <w:szCs w:val="20"/>
        </w:rPr>
        <w:tab/>
        <w:t>ONEMR – On-Line EMR (available for commitment or dispatch only for ERCOT-declared Emergency Conditions; the QSE may appropriately set LSL and High Sustained Limit (HSL) to reflect operating limits);</w:t>
      </w:r>
    </w:p>
    <w:p w14:paraId="7BEE34E2" w14:textId="77777777" w:rsidR="00FD6D57" w:rsidRPr="00FD6D57" w:rsidRDefault="00FD6D57" w:rsidP="00FD6D57">
      <w:pPr>
        <w:spacing w:after="240"/>
        <w:ind w:left="2880" w:hanging="720"/>
        <w:rPr>
          <w:rFonts w:eastAsia="Times New Roman"/>
          <w:szCs w:val="20"/>
        </w:rPr>
      </w:pPr>
      <w:r w:rsidRPr="00FD6D57">
        <w:rPr>
          <w:rFonts w:eastAsia="Times New Roman"/>
          <w:szCs w:val="20"/>
        </w:rPr>
        <w:t>(K)</w:t>
      </w:r>
      <w:r w:rsidRPr="00FD6D57">
        <w:rPr>
          <w:rFonts w:eastAsia="Times New Roman"/>
          <w:szCs w:val="20"/>
        </w:rPr>
        <w:tab/>
        <w:t>ONRR – On-Line as a synchronous condenser providing Responsive Reserve (RRS)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02412" w:rsidRPr="00FD6D57" w14:paraId="6356407F" w14:textId="77777777" w:rsidTr="00CF6727">
        <w:tc>
          <w:tcPr>
            <w:tcW w:w="9350" w:type="dxa"/>
            <w:tcBorders>
              <w:top w:val="single" w:sz="4" w:space="0" w:color="auto"/>
              <w:left w:val="single" w:sz="4" w:space="0" w:color="auto"/>
              <w:bottom w:val="single" w:sz="4" w:space="0" w:color="auto"/>
              <w:right w:val="single" w:sz="4" w:space="0" w:color="auto"/>
            </w:tcBorders>
            <w:shd w:val="clear" w:color="auto" w:fill="D9D9D9"/>
          </w:tcPr>
          <w:p w14:paraId="7C6FAD3F"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[NPRR1007, NPRR1014, and NPRR1029:  Delete item (K) above upon system implementation of the Real-Time Co-Optimization (RTC) project for NPRR1007; or upon system implementation for NPRR1014 or NPRR1029; and renumber accordingly.]</w:t>
            </w:r>
          </w:p>
        </w:tc>
      </w:tr>
    </w:tbl>
    <w:p w14:paraId="7EF536A7"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t>(L)</w:t>
      </w:r>
      <w:r w:rsidRPr="00FD6D57">
        <w:rPr>
          <w:rFonts w:eastAsia="Times New Roman"/>
          <w:szCs w:val="20"/>
        </w:rPr>
        <w:tab/>
        <w:t>ONECRS – On-Line as a synchronous condenser providing ERCOT Contingency Response Service (ECRS) but unavailable for Dispatch by SCED and available for commitment by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02412" w:rsidRPr="00FD6D57" w14:paraId="1DD1F623"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203EA1CD" w14:textId="77777777" w:rsidR="00FD6D57" w:rsidRPr="00FD6D57" w:rsidRDefault="00FD6D57" w:rsidP="00FD6D57">
            <w:pPr>
              <w:spacing w:before="120" w:after="240"/>
              <w:rPr>
                <w:rFonts w:eastAsia="Times New Roman"/>
                <w:iCs/>
                <w:szCs w:val="20"/>
              </w:rPr>
            </w:pPr>
            <w:r w:rsidRPr="00FD6D57">
              <w:rPr>
                <w:rFonts w:eastAsia="Times New Roman"/>
                <w:b/>
                <w:i/>
                <w:szCs w:val="20"/>
              </w:rPr>
              <w:t>[NPRR1007, NPRR1014, and NPRR1029:  Delete item (L) above upon system implementation of the Real-Time Co-Optimization (RTC) project for NPRR1007; or upon system implementation for NPRR1014 or NPRR1029; and renumber accordingly.]</w:t>
            </w:r>
          </w:p>
        </w:tc>
      </w:tr>
    </w:tbl>
    <w:p w14:paraId="1ADC6D31"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t>(M)</w:t>
      </w:r>
      <w:r w:rsidRPr="00FD6D57">
        <w:rPr>
          <w:rFonts w:eastAsia="Times New Roman"/>
          <w:szCs w:val="20"/>
        </w:rPr>
        <w:tab/>
        <w:t xml:space="preserve">ONOPTOUT – On-Line and the hour is a RUC Buy-Back Hour; </w:t>
      </w:r>
    </w:p>
    <w:p w14:paraId="1555A76D" w14:textId="77777777" w:rsidR="00FD6D57" w:rsidRPr="00FD6D57" w:rsidRDefault="00FD6D57" w:rsidP="00FD6D57">
      <w:pPr>
        <w:spacing w:after="240"/>
        <w:ind w:left="2880" w:hanging="720"/>
        <w:rPr>
          <w:rFonts w:eastAsia="Times New Roman"/>
          <w:szCs w:val="20"/>
        </w:rPr>
      </w:pPr>
      <w:r w:rsidRPr="00FD6D57">
        <w:rPr>
          <w:rFonts w:eastAsia="Times New Roman"/>
          <w:szCs w:val="20"/>
        </w:rPr>
        <w:t>(N)</w:t>
      </w:r>
      <w:r w:rsidRPr="00FD6D57">
        <w:rPr>
          <w:rFonts w:eastAsia="Times New Roman"/>
          <w:szCs w:val="20"/>
        </w:rP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02412" w:rsidRPr="00FD6D57" w14:paraId="6E3B1180"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1204C409"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[NPRR1007, NPRR1014, and NPRR1029:  Replace paragraph (N) above with the following upon system implementation of the Real-Time Co-Optimization (RTC) project for NPRR1007; or upon system implementation for NPRR1014 or NPRR1029:]</w:t>
            </w:r>
          </w:p>
          <w:p w14:paraId="5BE15307" w14:textId="77777777" w:rsidR="00FD6D57" w:rsidRPr="00FD6D57" w:rsidRDefault="00FD6D57" w:rsidP="00FD6D57">
            <w:pPr>
              <w:spacing w:after="240"/>
              <w:ind w:left="2880" w:hanging="720"/>
              <w:rPr>
                <w:rFonts w:eastAsia="Times New Roman"/>
                <w:szCs w:val="20"/>
              </w:rPr>
            </w:pPr>
            <w:r w:rsidRPr="00FD6D57">
              <w:rPr>
                <w:rFonts w:eastAsia="Times New Roman"/>
                <w:szCs w:val="20"/>
              </w:rPr>
              <w:t>(N)</w:t>
            </w:r>
            <w:r w:rsidRPr="00FD6D57">
              <w:rPr>
                <w:rFonts w:eastAsia="Times New Roman"/>
                <w:szCs w:val="20"/>
              </w:rPr>
              <w:tab/>
              <w:t>SHUTDOWN – The Resource is On-Line and in a shutdown sequence, and is not eligible for an Ancillary Service award.  This Resource Status is only to be used for Real-Time telemetry purposes;</w:t>
            </w:r>
          </w:p>
        </w:tc>
      </w:tr>
    </w:tbl>
    <w:p w14:paraId="6B1B5328"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t>(O)</w:t>
      </w:r>
      <w:r w:rsidRPr="00FD6D57">
        <w:rPr>
          <w:rFonts w:eastAsia="Times New Roman"/>
          <w:szCs w:val="20"/>
        </w:rPr>
        <w:tab/>
        <w:t>STARTUP – The Resource is On-Line and in a start-up sequence and has no Ancillary Service Obligations.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02412" w:rsidRPr="00FD6D57" w14:paraId="490438C3"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125228E2" w14:textId="77777777" w:rsidR="00FD6D57" w:rsidRPr="00FD6D57" w:rsidRDefault="00FD6D57" w:rsidP="00FD6D57">
            <w:pPr>
              <w:spacing w:before="120" w:after="240"/>
              <w:rPr>
                <w:rFonts w:eastAsia="Times New Roman"/>
                <w:b/>
                <w:i/>
                <w:szCs w:val="20"/>
              </w:rPr>
            </w:pPr>
            <w:r w:rsidRPr="00FD6D57">
              <w:rPr>
                <w:rFonts w:eastAsia="Times New Roman"/>
                <w:b/>
                <w:i/>
                <w:szCs w:val="20"/>
              </w:rPr>
              <w:lastRenderedPageBreak/>
              <w:t>[NPRR1007, NPRR1014, and NPRR1029:  Replace paragraph (O) above with the following upon system implementation of the Real-Time Co-Optimization (RTC) project for NPRR1007; or upon system implementation for NPRR1014 or NPRR1029:]</w:t>
            </w:r>
          </w:p>
          <w:p w14:paraId="74F7299C" w14:textId="77777777" w:rsidR="00FD6D57" w:rsidRPr="00FD6D57" w:rsidRDefault="00FD6D57" w:rsidP="00FD6D57">
            <w:pPr>
              <w:spacing w:after="240"/>
              <w:ind w:left="2880" w:hanging="720"/>
              <w:rPr>
                <w:rFonts w:eastAsia="Times New Roman"/>
                <w:szCs w:val="20"/>
              </w:rPr>
            </w:pPr>
            <w:r w:rsidRPr="00FD6D57">
              <w:rPr>
                <w:rFonts w:eastAsia="Times New Roman"/>
                <w:szCs w:val="20"/>
              </w:rPr>
              <w:t>(O)</w:t>
            </w:r>
            <w:r w:rsidRPr="00FD6D57">
              <w:rPr>
                <w:rFonts w:eastAsia="Times New Roman"/>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tc>
      </w:tr>
    </w:tbl>
    <w:p w14:paraId="42026AAE"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t>(P)</w:t>
      </w:r>
      <w:r w:rsidRPr="00FD6D57">
        <w:rPr>
          <w:rFonts w:eastAsia="Times New Roman"/>
          <w:szCs w:val="20"/>
        </w:rPr>
        <w:tab/>
        <w:t xml:space="preserve">OFFQS – Off-Line but available for SCED deployment.  Only qualified Quick Start Generation Resources (QSGRs) may utilize this status;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02412" w:rsidRPr="00FD6D57" w14:paraId="18FB4114"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71C366E1"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[NPRR1007, NPRR1014, and NPRR1029:  Replace paragraph (P) above with the following upon system implementation of the Real-Time Co-Optimization (RTC) project for NPRR1007; or upon system implementation for NPRR1014 or NPRR1029:]</w:t>
            </w:r>
          </w:p>
          <w:p w14:paraId="704EC57D" w14:textId="2AF0B655" w:rsidR="00FD6D57" w:rsidRPr="00FD6D57" w:rsidRDefault="00FD6D57" w:rsidP="00FD6D57">
            <w:pPr>
              <w:spacing w:after="240"/>
              <w:ind w:left="2880" w:hanging="720"/>
              <w:rPr>
                <w:rFonts w:eastAsia="Times New Roman"/>
                <w:szCs w:val="20"/>
              </w:rPr>
            </w:pPr>
            <w:r w:rsidRPr="00282040">
              <w:t>(</w:t>
            </w:r>
            <w:r>
              <w:t>P</w:t>
            </w:r>
            <w:r w:rsidRPr="00282040">
              <w:t>)</w:t>
            </w:r>
            <w:r w:rsidRPr="00282040">
              <w:tab/>
              <w:t>OFFQS – Off-Line but available for SCED deployment</w:t>
            </w:r>
            <w:r>
              <w:t xml:space="preserve"> and to provide ECRS</w:t>
            </w:r>
            <w:ins w:id="145" w:author="ERCOT" w:date="2025-09-15T13:51:00Z" w16du:dateUtc="2025-09-15T18:51:00Z">
              <w:r>
                <w:t>,</w:t>
              </w:r>
            </w:ins>
            <w:r>
              <w:t xml:space="preserve"> </w:t>
            </w:r>
            <w:del w:id="146" w:author="ERCOT" w:date="2025-09-15T13:51:00Z" w16du:dateUtc="2025-09-15T18:51:00Z">
              <w:r>
                <w:delText xml:space="preserve">and </w:delText>
              </w:r>
            </w:del>
            <w:r>
              <w:t>Non-Spin</w:t>
            </w:r>
            <w:ins w:id="147" w:author="ERCOT" w:date="2025-09-18T17:11:00Z" w16du:dateUtc="2025-09-18T22:11:00Z">
              <w:r>
                <w:t>,</w:t>
              </w:r>
            </w:ins>
            <w:ins w:id="148" w:author="ERCOT" w:date="2025-09-15T13:51:00Z" w16du:dateUtc="2025-09-15T18:51:00Z">
              <w:r>
                <w:t xml:space="preserve"> and DRRS</w:t>
              </w:r>
            </w:ins>
            <w:r>
              <w:t>, if qualified and capable</w:t>
            </w:r>
            <w:r w:rsidRPr="00282040">
              <w:t>.  Only qualified Quick Start Generation Resources (QSGRs) may utilize this status;</w:t>
            </w:r>
          </w:p>
        </w:tc>
      </w:tr>
    </w:tbl>
    <w:p w14:paraId="79FC48B2"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t>(Q)</w:t>
      </w:r>
      <w:r w:rsidRPr="00FD6D57">
        <w:rPr>
          <w:rFonts w:eastAsia="Times New Roman"/>
          <w:szCs w:val="20"/>
        </w:rPr>
        <w:tab/>
        <w:t>ONFFRRRS – Available for Dispatch of RRS when providing Fast Frequency Response (FFR) from Generation Resources.  This Resource Status is only to be used for Real-Time telemetry purposes.  A Resource with this Resource Status may also be providing Ancillary Services other than FFR;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02412" w:rsidRPr="00FD6D57" w14:paraId="1AB58D55"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5E7DC9DA" w14:textId="77777777" w:rsidR="00FD6D57" w:rsidRPr="00FD6D57" w:rsidRDefault="00FD6D57" w:rsidP="00FD6D57">
            <w:pPr>
              <w:spacing w:before="120" w:after="240"/>
              <w:rPr>
                <w:rFonts w:eastAsia="Times New Roman"/>
                <w:iCs/>
                <w:szCs w:val="20"/>
              </w:rPr>
            </w:pPr>
            <w:r w:rsidRPr="00FD6D57">
              <w:rPr>
                <w:rFonts w:eastAsia="Times New Roman"/>
                <w:b/>
                <w:i/>
                <w:szCs w:val="20"/>
              </w:rPr>
              <w:t>[NPRR1007, NPRR1014, and NPRR1029:  Delete item (Q) above upon system implementation of the Real-Time Co-Optimization (RTC) project for NPRR1007; or upon system implementation for NPRR1014 or NPRR1029; and renumber accordingly.]</w:t>
            </w:r>
          </w:p>
        </w:tc>
      </w:tr>
    </w:tbl>
    <w:p w14:paraId="41FBC740" w14:textId="77777777" w:rsidR="00FD6D57" w:rsidRPr="00FD6D57" w:rsidRDefault="00FD6D57" w:rsidP="00FD6D57">
      <w:pPr>
        <w:ind w:left="2880" w:hanging="720"/>
        <w:rPr>
          <w:rFonts w:eastAsia="Times New Roma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02412" w:rsidRPr="00FD6D57" w14:paraId="3A58A348"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7317C620"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[NPRR1007, NPRR1014, and NPRR1029:  Insert  item (K) below upon system implementation of the Real-Time Co-Optimization (RTC) project for NPRR1007; or upon system implementation for NPRR1014 or NPRR1029:]</w:t>
            </w:r>
          </w:p>
          <w:p w14:paraId="7218BEB2" w14:textId="77777777" w:rsidR="00FD6D57" w:rsidRPr="00FD6D57" w:rsidRDefault="00FD6D57" w:rsidP="00FD6D57">
            <w:pPr>
              <w:spacing w:after="240"/>
              <w:ind w:left="2880" w:hanging="720"/>
              <w:rPr>
                <w:rFonts w:eastAsia="Times New Roman"/>
                <w:szCs w:val="20"/>
              </w:rPr>
            </w:pPr>
            <w:r w:rsidRPr="00FD6D57">
              <w:rPr>
                <w:rFonts w:eastAsia="Times New Roman"/>
                <w:szCs w:val="20"/>
              </w:rPr>
              <w:t>(K)</w:t>
            </w:r>
            <w:r w:rsidRPr="00FD6D57">
              <w:rPr>
                <w:rFonts w:eastAsia="Times New Roman"/>
                <w:szCs w:val="20"/>
              </w:rPr>
              <w:tab/>
              <w:t xml:space="preserve">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w:t>
            </w:r>
            <w:r w:rsidRPr="00FD6D57">
              <w:rPr>
                <w:rFonts w:eastAsia="Times New Roman"/>
                <w:szCs w:val="20"/>
              </w:rPr>
              <w:lastRenderedPageBreak/>
              <w:t>real power of the Resource available at the time of the SCED execution; and</w:t>
            </w:r>
          </w:p>
        </w:tc>
      </w:tr>
    </w:tbl>
    <w:p w14:paraId="757CDB4B"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lastRenderedPageBreak/>
        <w:t>(R)</w:t>
      </w:r>
      <w:r w:rsidRPr="00FD6D57">
        <w:rPr>
          <w:rFonts w:eastAsia="Times New Roman"/>
          <w:szCs w:val="20"/>
        </w:rPr>
        <w:tab/>
        <w:t>ONHOLD – Resource is On-Line but temporarily unavailable for Dispatch by SCED or for participating in Ancillary Services.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02412" w:rsidRPr="00FD6D57" w14:paraId="2E18BB22"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51F5B9CA"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[NPRR1007, NPRR1014, NPRR1029, and NPRR1188:  Replace item (R) above with the following upon system implementation of the Real-Time Co-Optimization (RTC) project for NPRR1007; or upon system implementation for NPRR1014, NPRR1029, or NPRR1188:]</w:t>
            </w:r>
          </w:p>
          <w:p w14:paraId="5AE569CD" w14:textId="77777777" w:rsidR="00FD6D57" w:rsidRPr="00FD6D57" w:rsidRDefault="00FD6D57" w:rsidP="00FD6D57">
            <w:pPr>
              <w:spacing w:after="240"/>
              <w:ind w:left="2880" w:hanging="720"/>
              <w:rPr>
                <w:rFonts w:eastAsia="Times New Roman"/>
                <w:szCs w:val="20"/>
              </w:rPr>
            </w:pPr>
            <w:r w:rsidRPr="00FD6D57">
              <w:rPr>
                <w:rFonts w:eastAsia="Times New Roman"/>
                <w:szCs w:val="20"/>
              </w:rPr>
              <w:t>(R)</w:t>
            </w:r>
            <w:r w:rsidRPr="00FD6D57">
              <w:rPr>
                <w:rFonts w:eastAsia="Times New Roman"/>
                <w:szCs w:val="20"/>
              </w:rPr>
              <w:tab/>
              <w:t>ONHOLD – Resource is On-Line but temporarily unavailable for Dispatch by SCED or Ancillary Service awards due to a valid and verifiable operational reason.  This Resource Status is only to be used for Real-Time telemetry purposes.  For SCED, Resource Base Points will be set equal to the telemetered net real power of the Resource available at the time of the SCED execution.</w:t>
            </w:r>
          </w:p>
        </w:tc>
      </w:tr>
    </w:tbl>
    <w:p w14:paraId="05CFE325" w14:textId="77777777" w:rsidR="00FD6D57" w:rsidRPr="00FD6D57" w:rsidRDefault="00FD6D57" w:rsidP="00FD6D57">
      <w:pPr>
        <w:spacing w:before="240" w:after="240"/>
        <w:ind w:left="2160" w:hanging="720"/>
        <w:rPr>
          <w:rFonts w:eastAsia="Times New Roman"/>
          <w:szCs w:val="20"/>
        </w:rPr>
      </w:pPr>
      <w:r w:rsidRPr="00FD6D57">
        <w:rPr>
          <w:rFonts w:eastAsia="Times New Roman"/>
          <w:szCs w:val="20"/>
        </w:rPr>
        <w:t>(ii)</w:t>
      </w:r>
      <w:r w:rsidRPr="00FD6D57">
        <w:rPr>
          <w:rFonts w:eastAsia="Times New Roman"/>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1349A31D" w14:textId="77777777" w:rsidR="00FD6D57" w:rsidRPr="00FD6D57" w:rsidRDefault="00FD6D57" w:rsidP="00FD6D57">
      <w:pPr>
        <w:spacing w:after="240"/>
        <w:ind w:left="2880" w:hanging="720"/>
        <w:rPr>
          <w:rFonts w:eastAsia="Times New Roman"/>
          <w:szCs w:val="20"/>
        </w:rPr>
      </w:pPr>
      <w:r w:rsidRPr="00FD6D57">
        <w:rPr>
          <w:rFonts w:eastAsia="Times New Roman"/>
          <w:szCs w:val="20"/>
        </w:rPr>
        <w:t>(A)</w:t>
      </w:r>
      <w:r w:rsidRPr="00FD6D57">
        <w:rPr>
          <w:rFonts w:eastAsia="Times New Roman"/>
          <w:szCs w:val="20"/>
        </w:rPr>
        <w:tab/>
        <w:t>OUT – Off-Line and unavailable, or not connected to the ERCOT System and operating in a Private Microgrid Island (PMI);</w:t>
      </w:r>
    </w:p>
    <w:p w14:paraId="0B034A82" w14:textId="77777777" w:rsidR="00FD6D57" w:rsidRPr="00FD6D57" w:rsidRDefault="00FD6D57" w:rsidP="00FD6D57">
      <w:pPr>
        <w:spacing w:after="240"/>
        <w:ind w:left="2880" w:hanging="720"/>
        <w:rPr>
          <w:rFonts w:eastAsia="Times New Roman"/>
          <w:szCs w:val="20"/>
        </w:rPr>
      </w:pPr>
      <w:r w:rsidRPr="00FD6D57">
        <w:rPr>
          <w:rFonts w:eastAsia="Times New Roman"/>
          <w:szCs w:val="20"/>
        </w:rPr>
        <w:t>(B)</w:t>
      </w:r>
      <w:r w:rsidRPr="00FD6D57">
        <w:rPr>
          <w:rFonts w:eastAsia="Times New Roman"/>
          <w:szCs w:val="20"/>
        </w:rPr>
        <w:tab/>
        <w:t>OFFNS – Off-Line but reserved for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02412" w:rsidRPr="00FD6D57" w14:paraId="059BBE4D"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184E0ED5" w14:textId="77777777" w:rsidR="00FD6D57" w:rsidRPr="00FD6D57" w:rsidRDefault="00FD6D57" w:rsidP="00FD6D57">
            <w:pPr>
              <w:spacing w:before="120" w:after="240"/>
              <w:rPr>
                <w:rFonts w:eastAsia="Times New Roman"/>
                <w:iCs/>
                <w:szCs w:val="20"/>
              </w:rPr>
            </w:pPr>
            <w:r w:rsidRPr="00FD6D57">
              <w:rPr>
                <w:rFonts w:eastAsia="Times New Roman"/>
                <w:b/>
                <w:i/>
                <w:szCs w:val="20"/>
              </w:rPr>
              <w:t>[NPRR1007, NPRR1014, and NPRR1029:  Delete item (B) above upon system implementation of the Real-Time Co-Optimization (RTC) project for NPRR1007; or upon system implementation for NPRR1014 or NPRR1029; and renumber accordingly.]</w:t>
            </w:r>
          </w:p>
        </w:tc>
      </w:tr>
    </w:tbl>
    <w:p w14:paraId="42E036EF"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t>(C)</w:t>
      </w:r>
      <w:r w:rsidRPr="00FD6D57">
        <w:rPr>
          <w:rFonts w:eastAsia="Times New Roman"/>
          <w:szCs w:val="20"/>
        </w:rPr>
        <w:tab/>
        <w:t>OFF – Off-Line but available for commitment in the Day-Ahead Market (DAM) and 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02412" w:rsidRPr="00FD6D57" w14:paraId="2E4112FC"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2EA85A0C"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[NPRR1007, NPRR1014, and NPRR1029:  Replace item (C) above with the following upon system implementation of the Real-Time Co-Optimization (RTC) project for NPRR1007; or upon system implementation for NPRR1014 or NPRR1029:]</w:t>
            </w:r>
          </w:p>
          <w:p w14:paraId="00E16D34" w14:textId="77777777" w:rsidR="00FD6D57" w:rsidRDefault="00FD6D57" w:rsidP="00FD6D57">
            <w:pPr>
              <w:spacing w:after="240"/>
              <w:ind w:left="2880" w:hanging="720"/>
              <w:rPr>
                <w:ins w:id="149" w:author="ERCOT" w:date="2025-09-18T17:12:00Z" w16du:dateUtc="2025-09-18T22:12:00Z"/>
              </w:rPr>
            </w:pPr>
            <w:r w:rsidRPr="00282040">
              <w:lastRenderedPageBreak/>
              <w:t>(</w:t>
            </w:r>
            <w:r>
              <w:t>B</w:t>
            </w:r>
            <w:r w:rsidRPr="00282040">
              <w:t>)</w:t>
            </w:r>
            <w:r w:rsidRPr="00282040">
              <w:tab/>
              <w:t>OFF – Off-Line but available for commitment in the Day-Ahead Market (DAM)</w:t>
            </w:r>
            <w:r>
              <w:t>,</w:t>
            </w:r>
            <w:r w:rsidRPr="00282040">
              <w:t xml:space="preserve"> RUC</w:t>
            </w:r>
            <w:r>
              <w:t>, and providing Non-Spin</w:t>
            </w:r>
            <w:ins w:id="150" w:author="ERCOT" w:date="2025-09-15T13:52:00Z" w16du:dateUtc="2025-09-15T18:52:00Z">
              <w:r>
                <w:t xml:space="preserve"> or DRRS</w:t>
              </w:r>
            </w:ins>
            <w:r>
              <w:t>, if qualified and capable;</w:t>
            </w:r>
          </w:p>
          <w:p w14:paraId="0B93556E" w14:textId="632712B8" w:rsidR="00FD6D57" w:rsidRPr="00FD6D57" w:rsidRDefault="00FD6D57" w:rsidP="00FD6D57">
            <w:pPr>
              <w:spacing w:after="240"/>
              <w:ind w:left="2880" w:hanging="720"/>
              <w:rPr>
                <w:rFonts w:eastAsia="Times New Roman"/>
                <w:szCs w:val="20"/>
              </w:rPr>
            </w:pPr>
            <w:ins w:id="151" w:author="ERCOT" w:date="2025-09-18T17:12:00Z" w16du:dateUtc="2025-09-18T22:12:00Z">
              <w:r>
                <w:t>(C)</w:t>
              </w:r>
              <w:r w:rsidRPr="00282040">
                <w:tab/>
              </w:r>
              <w:r>
                <w:t>DRRS – Off-Line and available for DRRS</w:t>
              </w:r>
              <w:r w:rsidDel="007F3B2E">
                <w:t xml:space="preserve"> </w:t>
              </w:r>
              <w:r>
                <w:t>deployment;</w:t>
              </w:r>
            </w:ins>
          </w:p>
        </w:tc>
      </w:tr>
    </w:tbl>
    <w:p w14:paraId="118225F7"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lastRenderedPageBreak/>
        <w:t>(D)</w:t>
      </w:r>
      <w:r w:rsidRPr="00FD6D57">
        <w:rPr>
          <w:rFonts w:eastAsia="Times New Roman"/>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48F73518" w14:textId="77777777" w:rsidR="00FD6D57" w:rsidRPr="00FD6D57" w:rsidRDefault="00FD6D57" w:rsidP="00FD6D57">
      <w:pPr>
        <w:spacing w:after="240"/>
        <w:ind w:left="2880" w:hanging="720"/>
        <w:rPr>
          <w:rFonts w:eastAsia="Times New Roman"/>
          <w:szCs w:val="20"/>
        </w:rPr>
      </w:pPr>
      <w:r w:rsidRPr="00FD6D57">
        <w:rPr>
          <w:rFonts w:eastAsia="Times New Roman"/>
          <w:szCs w:val="20"/>
        </w:rPr>
        <w:t>(E)</w:t>
      </w:r>
      <w:r w:rsidRPr="00FD6D57">
        <w:rPr>
          <w:rFonts w:eastAsia="Times New Roman"/>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4EBCB4AE" w14:textId="77777777" w:rsidR="00FD6D57" w:rsidRPr="00FD6D57" w:rsidRDefault="00FD6D57" w:rsidP="00FD6D57">
      <w:pPr>
        <w:spacing w:after="240"/>
        <w:ind w:left="2160" w:hanging="720"/>
        <w:rPr>
          <w:rFonts w:eastAsia="Times New Roman"/>
          <w:szCs w:val="20"/>
        </w:rPr>
      </w:pPr>
      <w:r w:rsidRPr="00FD6D57">
        <w:rPr>
          <w:rFonts w:eastAsia="Times New Roman"/>
          <w:szCs w:val="20"/>
        </w:rPr>
        <w:t>(iii)</w:t>
      </w:r>
      <w:r w:rsidRPr="00FD6D57">
        <w:rPr>
          <w:rFonts w:eastAsia="Times New Roman"/>
          <w:szCs w:val="20"/>
        </w:rPr>
        <w:tab/>
        <w:t>Select one of the following for Load Resources.  Unless otherwise provided below, these Resource Statuses are to be used for COP and/or Real-Time telemetry purposes.</w:t>
      </w:r>
    </w:p>
    <w:p w14:paraId="386C64AF" w14:textId="77777777" w:rsidR="00FD6D57" w:rsidRPr="00FD6D57" w:rsidRDefault="00FD6D57" w:rsidP="00FD6D57">
      <w:pPr>
        <w:spacing w:after="240"/>
        <w:ind w:left="2880" w:hanging="720"/>
        <w:rPr>
          <w:rFonts w:eastAsia="Times New Roman"/>
          <w:szCs w:val="20"/>
        </w:rPr>
      </w:pPr>
      <w:r w:rsidRPr="00FD6D57">
        <w:rPr>
          <w:rFonts w:eastAsia="Times New Roman"/>
          <w:szCs w:val="20"/>
        </w:rPr>
        <w:t>(A)</w:t>
      </w:r>
      <w:r w:rsidRPr="00FD6D57">
        <w:rPr>
          <w:rFonts w:eastAsia="Times New Roman"/>
          <w:szCs w:val="20"/>
        </w:rPr>
        <w:tab/>
        <w:t xml:space="preserve">ONRGL – Available for Dispatch of Regulation Service by Load Frequency Control (LFC) and, for any remaining Dispatchable capacity, by SCED with a Real-Time Market (RTM) Energy Bid;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02412" w:rsidRPr="00FD6D57" w14:paraId="596E0DFA" w14:textId="77777777" w:rsidTr="00CF6727">
        <w:tc>
          <w:tcPr>
            <w:tcW w:w="9350" w:type="dxa"/>
            <w:tcBorders>
              <w:top w:val="single" w:sz="4" w:space="0" w:color="auto"/>
              <w:left w:val="single" w:sz="4" w:space="0" w:color="auto"/>
              <w:bottom w:val="single" w:sz="4" w:space="0" w:color="auto"/>
              <w:right w:val="single" w:sz="4" w:space="0" w:color="auto"/>
            </w:tcBorders>
            <w:shd w:val="clear" w:color="auto" w:fill="D9D9D9"/>
          </w:tcPr>
          <w:p w14:paraId="315F4F83" w14:textId="77777777" w:rsidR="00FD6D57" w:rsidRPr="00FD6D57" w:rsidRDefault="00FD6D57" w:rsidP="00FD6D57">
            <w:pPr>
              <w:spacing w:before="120" w:after="240"/>
              <w:rPr>
                <w:rFonts w:eastAsia="Times New Roman"/>
                <w:b/>
                <w:i/>
                <w:szCs w:val="20"/>
              </w:rPr>
            </w:pPr>
            <w:r w:rsidRPr="00FD6D57">
              <w:rPr>
                <w:rFonts w:eastAsia="Times New Roman"/>
                <w:b/>
                <w:i/>
                <w:szCs w:val="20"/>
              </w:rPr>
              <w:t>[NPRR1188:  Replace item (A) above with the following upon system implementation:]</w:t>
            </w:r>
          </w:p>
          <w:p w14:paraId="307A2870" w14:textId="77777777" w:rsidR="00FD6D57" w:rsidRPr="00FD6D57" w:rsidRDefault="00FD6D57" w:rsidP="00FD6D57">
            <w:pPr>
              <w:spacing w:after="240"/>
              <w:ind w:left="2880" w:hanging="720"/>
              <w:rPr>
                <w:rFonts w:eastAsia="Times New Roman"/>
                <w:szCs w:val="20"/>
              </w:rPr>
            </w:pPr>
            <w:r w:rsidRPr="00FD6D57">
              <w:rPr>
                <w:rFonts w:eastAsia="Times New Roman"/>
                <w:szCs w:val="20"/>
              </w:rPr>
              <w:t>(A)</w:t>
            </w:r>
            <w:r w:rsidRPr="00FD6D57">
              <w:rPr>
                <w:rFonts w:eastAsia="Times New Roman"/>
                <w:szCs w:val="20"/>
              </w:rPr>
              <w:tab/>
              <w:t>ONRGL – Available for Dispatch of Regulation Service by Load Frequency Control (LFC) and, for any remaining Dispatchable capacity, by SCED with an Energy Bid Curve;</w:t>
            </w:r>
          </w:p>
        </w:tc>
      </w:tr>
    </w:tbl>
    <w:p w14:paraId="6E1B1FFC"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t>(B)</w:t>
      </w:r>
      <w:r w:rsidRPr="00FD6D57">
        <w:rPr>
          <w:rFonts w:eastAsia="Times New Roman"/>
          <w:szCs w:val="20"/>
        </w:rPr>
        <w:tab/>
        <w:t>FRRSUP – Available for Dispatch of FRRS by LFC and not Dispatchable by SCED.  This Resource Status is only to be used for Real-Time telemetry purposes;</w:t>
      </w:r>
    </w:p>
    <w:p w14:paraId="21A70388" w14:textId="77777777" w:rsidR="00FD6D57" w:rsidRPr="00FD6D57" w:rsidRDefault="00FD6D57" w:rsidP="00FD6D57">
      <w:pPr>
        <w:spacing w:after="240"/>
        <w:ind w:left="2880" w:hanging="720"/>
        <w:rPr>
          <w:rFonts w:eastAsia="Times New Roman"/>
          <w:szCs w:val="20"/>
        </w:rPr>
      </w:pPr>
      <w:r w:rsidRPr="00FD6D57">
        <w:rPr>
          <w:rFonts w:eastAsia="Times New Roman"/>
          <w:szCs w:val="20"/>
        </w:rPr>
        <w:t>(C)</w:t>
      </w:r>
      <w:r w:rsidRPr="00FD6D57">
        <w:rPr>
          <w:rFonts w:eastAsia="Times New Roman"/>
          <w:szCs w:val="20"/>
        </w:rPr>
        <w:tab/>
        <w:t xml:space="preserve">FRRSDN – Available for Dispatch of FRRS by LFC and not Dispatchable by SCED.  This Resource Status is only to be used for Real-Time telemetry purposes;  </w:t>
      </w:r>
    </w:p>
    <w:p w14:paraId="1F3F2AFC" w14:textId="77777777" w:rsidR="00FD6D57" w:rsidRPr="00FD6D57" w:rsidRDefault="00FD6D57" w:rsidP="00FD6D57">
      <w:pPr>
        <w:spacing w:after="240"/>
        <w:ind w:left="2880" w:hanging="720"/>
        <w:rPr>
          <w:rFonts w:eastAsia="Times New Roman"/>
          <w:szCs w:val="20"/>
        </w:rPr>
      </w:pPr>
      <w:r w:rsidRPr="00FD6D57">
        <w:rPr>
          <w:rFonts w:eastAsia="Times New Roman"/>
          <w:szCs w:val="20"/>
        </w:rPr>
        <w:t>(D)</w:t>
      </w:r>
      <w:r w:rsidRPr="00FD6D57">
        <w:rPr>
          <w:rFonts w:eastAsia="Times New Roman"/>
          <w:szCs w:val="20"/>
        </w:rPr>
        <w:tab/>
        <w:t>ONCLR – Available for Dispatch as a Controllable Load Resource (CLR) by SCED with an RTM Energy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02412" w:rsidRPr="00FD6D57" w14:paraId="6863E494" w14:textId="77777777" w:rsidTr="00CF6727">
        <w:tc>
          <w:tcPr>
            <w:tcW w:w="9350" w:type="dxa"/>
            <w:tcBorders>
              <w:top w:val="single" w:sz="4" w:space="0" w:color="auto"/>
              <w:left w:val="single" w:sz="4" w:space="0" w:color="auto"/>
              <w:bottom w:val="single" w:sz="4" w:space="0" w:color="auto"/>
              <w:right w:val="single" w:sz="4" w:space="0" w:color="auto"/>
            </w:tcBorders>
            <w:shd w:val="clear" w:color="auto" w:fill="D9D9D9"/>
          </w:tcPr>
          <w:p w14:paraId="5560D053" w14:textId="77777777" w:rsidR="00FD6D57" w:rsidRPr="00FD6D57" w:rsidRDefault="00FD6D57" w:rsidP="00FD6D57">
            <w:pPr>
              <w:spacing w:before="120" w:after="240"/>
              <w:rPr>
                <w:rFonts w:eastAsia="Times New Roman"/>
                <w:b/>
                <w:i/>
                <w:szCs w:val="20"/>
              </w:rPr>
            </w:pPr>
            <w:r w:rsidRPr="00FD6D57">
              <w:rPr>
                <w:rFonts w:eastAsia="Times New Roman"/>
                <w:b/>
                <w:i/>
                <w:szCs w:val="20"/>
              </w:rPr>
              <w:lastRenderedPageBreak/>
              <w:t>[NPRR1188:  Replace item (D) above with the following upon system implementation:]</w:t>
            </w:r>
          </w:p>
          <w:p w14:paraId="7E24E4A1" w14:textId="77777777" w:rsidR="00FD6D57" w:rsidRPr="00FD6D57" w:rsidRDefault="00FD6D57" w:rsidP="00FD6D57">
            <w:pPr>
              <w:spacing w:after="240"/>
              <w:ind w:left="2880" w:hanging="720"/>
              <w:rPr>
                <w:rFonts w:eastAsia="Times New Roman"/>
                <w:szCs w:val="20"/>
              </w:rPr>
            </w:pPr>
            <w:r w:rsidRPr="00FD6D57">
              <w:rPr>
                <w:rFonts w:eastAsia="Times New Roman"/>
                <w:szCs w:val="20"/>
              </w:rPr>
              <w:t>(D)</w:t>
            </w:r>
            <w:r w:rsidRPr="00FD6D57">
              <w:rPr>
                <w:rFonts w:eastAsia="Times New Roman"/>
                <w:szCs w:val="20"/>
              </w:rPr>
              <w:tab/>
              <w:t>ONCLR – Available for Dispatch as a Controllable Load Resource (CLR) by SCED with an Energy Bid Curve;</w:t>
            </w:r>
          </w:p>
        </w:tc>
      </w:tr>
    </w:tbl>
    <w:p w14:paraId="5B44F7C7"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t>(E)</w:t>
      </w:r>
      <w:r w:rsidRPr="00FD6D57">
        <w:rPr>
          <w:rFonts w:eastAsia="Times New Roman"/>
          <w:szCs w:val="20"/>
        </w:rPr>
        <w:tab/>
        <w:t>ONRL – Available for Dispatch of RRS or Non-Spin, excluding CLRs.  A Load Resource, excluding CLR, may not provide ECRS with this Resource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02412" w:rsidRPr="00FD6D57" w14:paraId="2C16EF77"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7FE26A5A" w14:textId="77777777" w:rsidR="00FD6D57" w:rsidRPr="00FD6D57" w:rsidRDefault="00FD6D57" w:rsidP="00FD6D57">
            <w:pPr>
              <w:spacing w:before="120" w:after="240"/>
              <w:rPr>
                <w:rFonts w:eastAsia="Times New Roman"/>
                <w:iCs/>
                <w:szCs w:val="20"/>
              </w:rPr>
            </w:pPr>
            <w:r w:rsidRPr="00FD6D57">
              <w:rPr>
                <w:rFonts w:eastAsia="Times New Roman"/>
                <w:b/>
                <w:i/>
                <w:szCs w:val="20"/>
              </w:rPr>
              <w:t>[NPRR1007, NPRR1014, and NPRR1029:  Delete items (A)-(E) above upon system implementation of the Real-Time Co-Optimization (RTC) project for NPRR1007; or upon system implementation for NPRR1014 or NPRR1029; and renumber accordingly.]</w:t>
            </w:r>
          </w:p>
        </w:tc>
      </w:tr>
    </w:tbl>
    <w:p w14:paraId="06ED69F2" w14:textId="77777777" w:rsidR="00FD6D57" w:rsidRPr="00FD6D57" w:rsidRDefault="00FD6D57" w:rsidP="00FD6D57">
      <w:pPr>
        <w:ind w:left="2880" w:hanging="720"/>
        <w:rPr>
          <w:rFonts w:eastAsia="Times New Roma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02412" w:rsidRPr="00FD6D57" w14:paraId="7C81D893" w14:textId="77777777" w:rsidTr="00CF6727">
        <w:tc>
          <w:tcPr>
            <w:tcW w:w="9350" w:type="dxa"/>
            <w:tcBorders>
              <w:top w:val="single" w:sz="4" w:space="0" w:color="auto"/>
              <w:left w:val="single" w:sz="4" w:space="0" w:color="auto"/>
              <w:bottom w:val="single" w:sz="4" w:space="0" w:color="auto"/>
              <w:right w:val="single" w:sz="4" w:space="0" w:color="auto"/>
            </w:tcBorders>
            <w:shd w:val="clear" w:color="auto" w:fill="D9D9D9"/>
          </w:tcPr>
          <w:p w14:paraId="5D0627DA" w14:textId="77777777" w:rsidR="00FD6D57" w:rsidRPr="00FD6D57" w:rsidRDefault="00FD6D57" w:rsidP="00FD6D57">
            <w:pPr>
              <w:spacing w:before="120" w:after="240"/>
              <w:rPr>
                <w:rFonts w:eastAsia="Times New Roman"/>
                <w:b/>
                <w:i/>
                <w:szCs w:val="20"/>
              </w:rPr>
            </w:pPr>
            <w:r w:rsidRPr="00FD6D57">
              <w:rPr>
                <w:rFonts w:eastAsia="Times New Roman"/>
                <w:b/>
                <w:i/>
                <w:szCs w:val="20"/>
              </w:rPr>
              <w:t>[NPRR1188:  Insert items (F) and (G) below upon system implementation and renumber accordingly:]</w:t>
            </w:r>
          </w:p>
          <w:p w14:paraId="5033C636" w14:textId="77777777" w:rsidR="00FD6D57" w:rsidRPr="00FD6D57" w:rsidRDefault="00FD6D57" w:rsidP="00FD6D57">
            <w:pPr>
              <w:spacing w:after="240"/>
              <w:ind w:left="2880" w:hanging="720"/>
              <w:rPr>
                <w:rFonts w:eastAsia="Times New Roman"/>
                <w:szCs w:val="20"/>
              </w:rPr>
            </w:pPr>
            <w:r w:rsidRPr="00FD6D57">
              <w:rPr>
                <w:rFonts w:eastAsia="Times New Roman"/>
                <w:szCs w:val="20"/>
              </w:rPr>
              <w:t>(F)</w:t>
            </w:r>
            <w:r w:rsidRPr="00FD6D57">
              <w:rPr>
                <w:rFonts w:eastAsia="Times New Roman"/>
                <w:szCs w:val="20"/>
              </w:rPr>
              <w:tab/>
              <w:t>ONTEST – On-Line blocked from SCED for operations testing;</w:t>
            </w:r>
          </w:p>
          <w:p w14:paraId="6D47F4A9" w14:textId="77777777" w:rsidR="00FD6D57" w:rsidRPr="00FD6D57" w:rsidRDefault="00FD6D57" w:rsidP="00FD6D57">
            <w:pPr>
              <w:spacing w:after="240"/>
              <w:ind w:left="2880" w:hanging="720"/>
              <w:rPr>
                <w:rFonts w:eastAsia="Times New Roman"/>
                <w:szCs w:val="20"/>
              </w:rPr>
            </w:pPr>
            <w:r w:rsidRPr="00FD6D57">
              <w:rPr>
                <w:rFonts w:eastAsia="Times New Roman"/>
                <w:szCs w:val="20"/>
              </w:rPr>
              <w:t>(G)</w:t>
            </w:r>
            <w:r w:rsidRPr="00FD6D57">
              <w:rPr>
                <w:rFonts w:eastAsia="Times New Roman"/>
                <w:szCs w:val="20"/>
              </w:rPr>
              <w:tab/>
              <w:t>ONHOLD – CLR is On-Line but temporarily unavailable for Dispatch by SCED or providing Ancillary Service due to a valid and verifiable operational reason.  This Resource Status is only to be used for Real-Time telemetry purposes.  For SCED, Resource Base Points will be set equal to the telemetered net real power of the Resource available at the time of the SCED execution.</w:t>
            </w:r>
          </w:p>
        </w:tc>
      </w:tr>
    </w:tbl>
    <w:p w14:paraId="1C5E6FDF"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t>(F)</w:t>
      </w:r>
      <w:r w:rsidRPr="00FD6D57">
        <w:rPr>
          <w:rFonts w:eastAsia="Times New Roman"/>
          <w:szCs w:val="20"/>
        </w:rPr>
        <w:tab/>
        <w:t>ONECL – Available for Dispatch of ECRS or available for Dispatch of ECRS and RRS simultaneously, excluding CLRs;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02412" w:rsidRPr="00FD6D57" w14:paraId="26212F68"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6DF68A36" w14:textId="77777777" w:rsidR="00FD6D57" w:rsidRPr="00FD6D57" w:rsidRDefault="00FD6D57" w:rsidP="00FD6D57">
            <w:pPr>
              <w:spacing w:before="120" w:after="240"/>
              <w:rPr>
                <w:rFonts w:eastAsia="Times New Roman"/>
                <w:iCs/>
                <w:szCs w:val="20"/>
              </w:rPr>
            </w:pPr>
            <w:r w:rsidRPr="00FD6D57">
              <w:rPr>
                <w:rFonts w:eastAsia="Times New Roman"/>
                <w:b/>
                <w:i/>
                <w:szCs w:val="20"/>
              </w:rPr>
              <w:t>[NPRR1007, NPRR1014, and NPRR1029:  Delete item (F) above upon system implementation of the Real-Time Co-Optimization (RTC) project for NPRR1007; or upon system implementation for NPRR1014 or NPRR1029; and renumber accordingly.]</w:t>
            </w:r>
          </w:p>
        </w:tc>
      </w:tr>
    </w:tbl>
    <w:p w14:paraId="622470EF"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t>(G)</w:t>
      </w:r>
      <w:r w:rsidRPr="00FD6D57">
        <w:rPr>
          <w:rFonts w:eastAsia="Times New Roman"/>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02412" w:rsidRPr="00FD6D57" w14:paraId="59A310DA" w14:textId="77777777" w:rsidTr="00CF6727">
        <w:tc>
          <w:tcPr>
            <w:tcW w:w="9350" w:type="dxa"/>
            <w:tcBorders>
              <w:top w:val="single" w:sz="4" w:space="0" w:color="auto"/>
              <w:left w:val="single" w:sz="4" w:space="0" w:color="auto"/>
              <w:bottom w:val="single" w:sz="4" w:space="0" w:color="auto"/>
              <w:right w:val="single" w:sz="4" w:space="0" w:color="auto"/>
            </w:tcBorders>
            <w:shd w:val="clear" w:color="auto" w:fill="D9D9D9"/>
          </w:tcPr>
          <w:p w14:paraId="2B0D7DF5" w14:textId="77777777" w:rsidR="00FD6D57" w:rsidRPr="00FD6D57" w:rsidRDefault="00FD6D57" w:rsidP="00FD6D57">
            <w:pPr>
              <w:spacing w:before="120" w:after="240"/>
              <w:rPr>
                <w:rFonts w:eastAsia="Times New Roman"/>
                <w:b/>
                <w:i/>
                <w:szCs w:val="20"/>
              </w:rPr>
            </w:pPr>
            <w:r w:rsidRPr="00FD6D57">
              <w:rPr>
                <w:rFonts w:eastAsia="Times New Roman"/>
                <w:b/>
                <w:i/>
                <w:szCs w:val="20"/>
              </w:rPr>
              <w:t>[NPRR1188:  Replace item (G) above with the following upon system implementation:]</w:t>
            </w:r>
          </w:p>
          <w:p w14:paraId="3FA5E084" w14:textId="77777777" w:rsidR="00FD6D57" w:rsidRPr="00FD6D57" w:rsidRDefault="00FD6D57" w:rsidP="00FD6D57">
            <w:pPr>
              <w:spacing w:after="240"/>
              <w:ind w:left="2880" w:hanging="720"/>
              <w:rPr>
                <w:rFonts w:eastAsia="Times New Roman"/>
                <w:szCs w:val="20"/>
              </w:rPr>
            </w:pPr>
            <w:r w:rsidRPr="00FD6D57">
              <w:rPr>
                <w:rFonts w:eastAsia="Times New Roman"/>
                <w:szCs w:val="20"/>
              </w:rPr>
              <w:t>(I)</w:t>
            </w:r>
            <w:r w:rsidRPr="00FD6D57">
              <w:rPr>
                <w:rFonts w:eastAsia="Times New Roman"/>
                <w:szCs w:val="20"/>
              </w:rPr>
              <w:tab/>
              <w:t>OUTL – Not available.  For a CLR that is not an Aggregate Load Resource (ALR), this status can only be used when the Resource is Off-Line and unavailable with its energy consumption at zero;</w:t>
            </w:r>
          </w:p>
        </w:tc>
      </w:tr>
    </w:tbl>
    <w:p w14:paraId="5FCA606C" w14:textId="77777777" w:rsidR="00FD6D57" w:rsidRPr="00FD6D57" w:rsidRDefault="00FD6D57" w:rsidP="00FD6D57">
      <w:pPr>
        <w:spacing w:before="240" w:after="240"/>
        <w:ind w:left="2880" w:hanging="720"/>
        <w:rPr>
          <w:rFonts w:eastAsia="Times New Roman"/>
          <w:szCs w:val="20"/>
        </w:rPr>
      </w:pPr>
      <w:r w:rsidRPr="00FD6D57">
        <w:rPr>
          <w:rFonts w:eastAsia="Times New Roman"/>
          <w:szCs w:val="20"/>
        </w:rPr>
        <w:lastRenderedPageBreak/>
        <w:t>(H)</w:t>
      </w:r>
      <w:r w:rsidRPr="00FD6D57">
        <w:rPr>
          <w:rFonts w:eastAsia="Times New Roman"/>
          <w:szCs w:val="20"/>
        </w:rPr>
        <w:tab/>
        <w:t>ONFFRRRSL – Available for Dispatch of RRS when providing FFR, excluding CLRs.  This Resource Status is only to be used for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02412" w:rsidRPr="00FD6D57" w14:paraId="04FED553"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71E1F848" w14:textId="77777777" w:rsidR="00FD6D57" w:rsidRPr="00FD6D57" w:rsidRDefault="00FD6D57" w:rsidP="00FD6D57">
            <w:pPr>
              <w:spacing w:before="120" w:after="240"/>
              <w:rPr>
                <w:rFonts w:eastAsia="Times New Roman"/>
                <w:iCs/>
                <w:szCs w:val="20"/>
              </w:rPr>
            </w:pPr>
            <w:r w:rsidRPr="00FD6D57">
              <w:rPr>
                <w:rFonts w:eastAsia="Times New Roman"/>
                <w:b/>
                <w:i/>
                <w:szCs w:val="20"/>
              </w:rPr>
              <w:t>[NPRR1007, NPRR1014, and NPRR1029:  Delete item (H) above upon system implementation of the Real-Time Co-Optimization (RTC) project for NPRR1007; or upon system implementation for NPRR1014 or NPRR1029.]</w:t>
            </w:r>
          </w:p>
        </w:tc>
      </w:tr>
    </w:tbl>
    <w:p w14:paraId="3F4A8BAC" w14:textId="77777777" w:rsidR="00FD6D57" w:rsidRPr="00FD6D57" w:rsidRDefault="00FD6D57" w:rsidP="00FD6D57">
      <w:pPr>
        <w:ind w:left="1440" w:hanging="720"/>
        <w:rPr>
          <w:rFonts w:eastAsia="Times New Roma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02412" w:rsidRPr="00FD6D57" w14:paraId="5CF80DCE"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29DD1A01"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[NPRR1007, NPRR1014, NPRR1029:  Insert item (B) below upon system implementation of the Real-Time Co-Optimization (RTC) project for NPRR1007; or upon system implementation for NPRR1014 or NPRR1029:]</w:t>
            </w:r>
          </w:p>
          <w:p w14:paraId="223B6E02" w14:textId="77777777" w:rsidR="00FD6D57" w:rsidRPr="00FD6D57" w:rsidRDefault="00FD6D57" w:rsidP="00FD6D57">
            <w:pPr>
              <w:spacing w:after="240"/>
              <w:ind w:left="2880" w:hanging="720"/>
              <w:rPr>
                <w:rFonts w:eastAsia="Times New Roman"/>
                <w:szCs w:val="20"/>
              </w:rPr>
            </w:pPr>
            <w:r w:rsidRPr="00FD6D57">
              <w:rPr>
                <w:rFonts w:eastAsia="Times New Roman"/>
                <w:szCs w:val="20"/>
              </w:rPr>
              <w:t>(B)</w:t>
            </w:r>
            <w:r w:rsidRPr="00FD6D57">
              <w:rPr>
                <w:rFonts w:eastAsia="Times New Roman"/>
                <w:szCs w:val="20"/>
              </w:rPr>
              <w:tab/>
              <w:t>ONL – On-Line and available for Dispatch by SCED or providing Ancillary Services.</w:t>
            </w:r>
          </w:p>
        </w:tc>
      </w:tr>
    </w:tbl>
    <w:p w14:paraId="333671D3" w14:textId="77777777" w:rsidR="00FD6D57" w:rsidRPr="00FD6D57" w:rsidRDefault="00FD6D57" w:rsidP="00FD6D57">
      <w:pPr>
        <w:ind w:left="1440" w:hanging="720"/>
        <w:rPr>
          <w:rFonts w:eastAsia="Times New Roma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02412" w:rsidRPr="00FD6D57" w14:paraId="7419272C" w14:textId="77777777" w:rsidTr="00CF6727">
        <w:tc>
          <w:tcPr>
            <w:tcW w:w="9350" w:type="dxa"/>
            <w:tcBorders>
              <w:top w:val="single" w:sz="4" w:space="0" w:color="auto"/>
              <w:left w:val="single" w:sz="4" w:space="0" w:color="auto"/>
              <w:bottom w:val="single" w:sz="4" w:space="0" w:color="auto"/>
              <w:right w:val="single" w:sz="4" w:space="0" w:color="auto"/>
            </w:tcBorders>
            <w:shd w:val="clear" w:color="auto" w:fill="D9D9D9"/>
          </w:tcPr>
          <w:p w14:paraId="4AB98B43"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[NPRR1014 or NPRR1029:  Insert applicable portions of paragraph (iv) below upon system implementation:]</w:t>
            </w:r>
          </w:p>
          <w:p w14:paraId="4B205A7D" w14:textId="77777777" w:rsidR="00FD6D57" w:rsidRPr="00FD6D57" w:rsidRDefault="00FD6D57" w:rsidP="00FD6D57">
            <w:pPr>
              <w:spacing w:after="240"/>
              <w:ind w:left="2160" w:hanging="720"/>
              <w:rPr>
                <w:rFonts w:eastAsia="Times New Roman"/>
                <w:szCs w:val="20"/>
              </w:rPr>
            </w:pPr>
            <w:r w:rsidRPr="00FD6D57">
              <w:rPr>
                <w:rFonts w:eastAsia="Times New Roman"/>
                <w:szCs w:val="20"/>
              </w:rPr>
              <w:t>(iv)</w:t>
            </w:r>
            <w:r w:rsidRPr="00FD6D57">
              <w:rPr>
                <w:rFonts w:eastAsia="Times New Roman"/>
                <w:szCs w:val="20"/>
              </w:rPr>
              <w:tab/>
              <w:t>Select one of the following for Energy Storage Resources (ESRs).  Unless otherwise provided below, these Resource Statuses are to be used for COP and Real-Time telemetry purposes:</w:t>
            </w:r>
          </w:p>
          <w:p w14:paraId="333C3C63" w14:textId="77777777" w:rsidR="00FD6D57" w:rsidRPr="00FD6D57" w:rsidRDefault="00FD6D57" w:rsidP="00FD6D57">
            <w:pPr>
              <w:spacing w:after="240"/>
              <w:ind w:left="2880" w:hanging="720"/>
              <w:rPr>
                <w:rFonts w:eastAsia="Times New Roman"/>
                <w:szCs w:val="20"/>
              </w:rPr>
            </w:pPr>
            <w:r w:rsidRPr="00FD6D57">
              <w:rPr>
                <w:rFonts w:eastAsia="Times New Roman"/>
                <w:szCs w:val="20"/>
              </w:rPr>
              <w:t>(A)</w:t>
            </w:r>
            <w:r w:rsidRPr="00FD6D57">
              <w:rPr>
                <w:rFonts w:eastAsia="Times New Roman"/>
                <w:szCs w:val="20"/>
              </w:rPr>
              <w:tab/>
              <w:t>ON – On-Line Resource with Energy Bid/Offer Curve;</w:t>
            </w:r>
          </w:p>
          <w:p w14:paraId="28E566AD" w14:textId="77777777" w:rsidR="00FD6D57" w:rsidRPr="00FD6D57" w:rsidRDefault="00FD6D57" w:rsidP="00FD6D57">
            <w:pPr>
              <w:spacing w:after="240"/>
              <w:ind w:left="2880" w:hanging="720"/>
              <w:rPr>
                <w:rFonts w:eastAsia="Times New Roman"/>
                <w:szCs w:val="20"/>
              </w:rPr>
            </w:pPr>
            <w:r w:rsidRPr="00FD6D57">
              <w:rPr>
                <w:rFonts w:eastAsia="Times New Roman"/>
                <w:szCs w:val="20"/>
              </w:rPr>
              <w:t>(B)</w:t>
            </w:r>
            <w:r w:rsidRPr="00FD6D57">
              <w:rPr>
                <w:rFonts w:eastAsia="Times New Roman"/>
                <w:szCs w:val="20"/>
              </w:rPr>
              <w:tab/>
              <w:t>ONOS – On-Line Resource with Output Schedule;</w:t>
            </w:r>
          </w:p>
          <w:p w14:paraId="03A0C3FB" w14:textId="77777777" w:rsidR="00FD6D57" w:rsidRPr="00FD6D57" w:rsidRDefault="00FD6D57" w:rsidP="00FD6D57">
            <w:pPr>
              <w:spacing w:after="240"/>
              <w:ind w:left="2880" w:hanging="720"/>
              <w:rPr>
                <w:rFonts w:eastAsia="Times New Roman"/>
                <w:szCs w:val="20"/>
              </w:rPr>
            </w:pPr>
            <w:r w:rsidRPr="00FD6D57">
              <w:rPr>
                <w:rFonts w:eastAsia="Times New Roman"/>
                <w:szCs w:val="20"/>
              </w:rPr>
              <w:t>(C)</w:t>
            </w:r>
            <w:r w:rsidRPr="00FD6D57">
              <w:rPr>
                <w:rFonts w:eastAsia="Times New Roman"/>
                <w:szCs w:val="20"/>
              </w:rPr>
              <w:tab/>
              <w:t>ONTEST – On-Line blocked from SCED for operations testing (while ONTEST, an ESR may be shown on Outage in the Outage Scheduler);</w:t>
            </w:r>
          </w:p>
          <w:p w14:paraId="498B3273" w14:textId="77777777" w:rsidR="00FD6D57" w:rsidRPr="00FD6D57" w:rsidRDefault="00FD6D57" w:rsidP="00FD6D57">
            <w:pPr>
              <w:spacing w:after="240"/>
              <w:ind w:left="2880" w:hanging="720"/>
              <w:rPr>
                <w:rFonts w:eastAsia="Times New Roman"/>
                <w:szCs w:val="20"/>
              </w:rPr>
            </w:pPr>
            <w:r w:rsidRPr="00FD6D57">
              <w:rPr>
                <w:rFonts w:eastAsia="Times New Roman"/>
                <w:szCs w:val="20"/>
              </w:rPr>
              <w:t>(D)</w:t>
            </w:r>
            <w:r w:rsidRPr="00FD6D57">
              <w:rPr>
                <w:rFonts w:eastAsia="Times New Roman"/>
                <w:szCs w:val="20"/>
              </w:rPr>
              <w:tab/>
              <w:t>ONEMR – On-Line EMR (available for commitment or dispatch only for ERCOT-declared Emergency Conditions; the QSE may appropriately set LSL and High Sustained Limit (HSL) to reflect operating limits);</w:t>
            </w:r>
          </w:p>
          <w:p w14:paraId="7C1B3D71" w14:textId="77777777" w:rsidR="00FD6D57" w:rsidRPr="00FD6D57" w:rsidRDefault="00FD6D57" w:rsidP="00FD6D57">
            <w:pPr>
              <w:spacing w:after="240"/>
              <w:ind w:left="2880" w:hanging="720"/>
              <w:rPr>
                <w:rFonts w:eastAsia="Times New Roman"/>
                <w:szCs w:val="20"/>
              </w:rPr>
            </w:pPr>
            <w:r w:rsidRPr="00FD6D57">
              <w:rPr>
                <w:rFonts w:eastAsia="Times New Roman"/>
                <w:szCs w:val="20"/>
              </w:rPr>
              <w:t>(E)</w:t>
            </w:r>
            <w:r w:rsidRPr="00FD6D57">
              <w:rPr>
                <w:rFonts w:eastAsia="Times New Roman"/>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3C1105D2" w14:textId="77777777" w:rsidR="00FD6D57" w:rsidRPr="00FD6D57" w:rsidRDefault="00FD6D57" w:rsidP="00FD6D57">
            <w:pPr>
              <w:spacing w:after="240"/>
              <w:ind w:left="2880" w:hanging="720"/>
              <w:rPr>
                <w:rFonts w:eastAsia="Times New Roman"/>
                <w:szCs w:val="20"/>
              </w:rPr>
            </w:pPr>
            <w:r w:rsidRPr="00FD6D57">
              <w:rPr>
                <w:rFonts w:eastAsia="Times New Roman"/>
                <w:szCs w:val="20"/>
              </w:rPr>
              <w:t>(F)</w:t>
            </w:r>
            <w:r w:rsidRPr="00FD6D57">
              <w:rPr>
                <w:rFonts w:eastAsia="Times New Roman"/>
                <w:szCs w:val="20"/>
              </w:rPr>
              <w:tab/>
              <w:t>OUT – Off-Line and unavailable, or not connected to the ERCOT System and operating in a Private Microgrid Island (PMI);</w:t>
            </w:r>
          </w:p>
        </w:tc>
      </w:tr>
    </w:tbl>
    <w:p w14:paraId="0400B3AE" w14:textId="77777777" w:rsidR="00FD6D57" w:rsidRPr="00FD6D57" w:rsidRDefault="00FD6D57" w:rsidP="00FD6D57">
      <w:pPr>
        <w:spacing w:before="240" w:after="240"/>
        <w:ind w:left="1440" w:hanging="720"/>
        <w:rPr>
          <w:rFonts w:eastAsia="Times New Roman"/>
          <w:szCs w:val="20"/>
        </w:rPr>
      </w:pPr>
      <w:r w:rsidRPr="00FD6D57">
        <w:rPr>
          <w:rFonts w:eastAsia="Times New Roman"/>
          <w:szCs w:val="20"/>
        </w:rPr>
        <w:lastRenderedPageBreak/>
        <w:t>(c)</w:t>
      </w:r>
      <w:r w:rsidRPr="00FD6D57">
        <w:rPr>
          <w:rFonts w:eastAsia="Times New Roman"/>
          <w:szCs w:val="20"/>
        </w:rPr>
        <w:tab/>
      </w:r>
      <w:proofErr w:type="gramStart"/>
      <w:r w:rsidRPr="00FD6D57">
        <w:rPr>
          <w:rFonts w:eastAsia="Times New Roman"/>
          <w:szCs w:val="20"/>
        </w:rPr>
        <w:t>The HSL</w:t>
      </w:r>
      <w:proofErr w:type="gramEnd"/>
      <w:r w:rsidRPr="00FD6D57">
        <w:rPr>
          <w:rFonts w:eastAsia="Times New Roman"/>
          <w:szCs w:val="20"/>
        </w:rPr>
        <w:t>;</w:t>
      </w:r>
    </w:p>
    <w:p w14:paraId="29F9D4E2" w14:textId="77777777" w:rsidR="00FD6D57" w:rsidRPr="00FD6D57" w:rsidRDefault="00FD6D57" w:rsidP="00FD6D57">
      <w:pPr>
        <w:spacing w:after="240"/>
        <w:ind w:left="2160" w:hanging="720"/>
        <w:rPr>
          <w:rFonts w:eastAsia="Times New Roman"/>
          <w:szCs w:val="20"/>
        </w:rPr>
      </w:pPr>
      <w:r w:rsidRPr="00FD6D57">
        <w:rPr>
          <w:rFonts w:eastAsia="Times New Roman"/>
          <w:szCs w:val="20"/>
        </w:rPr>
        <w:t>(i)</w:t>
      </w:r>
      <w:r w:rsidRPr="00FD6D57">
        <w:rPr>
          <w:rFonts w:eastAsia="Times New Roman"/>
          <w:szCs w:val="20"/>
        </w:rPr>
        <w:tab/>
        <w:t xml:space="preserve">For Load Resources other than CLRs, </w:t>
      </w:r>
      <w:proofErr w:type="gramStart"/>
      <w:r w:rsidRPr="00FD6D57">
        <w:rPr>
          <w:rFonts w:eastAsia="Times New Roman"/>
          <w:szCs w:val="20"/>
        </w:rPr>
        <w:t>the HSL</w:t>
      </w:r>
      <w:proofErr w:type="gramEnd"/>
      <w:r w:rsidRPr="00FD6D57">
        <w:rPr>
          <w:rFonts w:eastAsia="Times New Roman"/>
          <w:szCs w:val="20"/>
        </w:rPr>
        <w:t xml:space="preserve"> should equal the expected power consumption;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02412" w:rsidRPr="00FD6D57" w14:paraId="556DD394"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70689E31"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[NPRR1014 and NPRR1029:  Insert applicable portions of paragraph (ii) below upon system implementation:]</w:t>
            </w:r>
          </w:p>
          <w:p w14:paraId="7889B190" w14:textId="77777777" w:rsidR="00FD6D57" w:rsidRPr="00FD6D57" w:rsidRDefault="00FD6D57" w:rsidP="00FD6D57">
            <w:pPr>
              <w:spacing w:after="240"/>
              <w:ind w:left="2160" w:hanging="720"/>
              <w:rPr>
                <w:rFonts w:eastAsia="Times New Roman"/>
                <w:szCs w:val="20"/>
              </w:rPr>
            </w:pPr>
            <w:r w:rsidRPr="00FD6D57">
              <w:rPr>
                <w:rFonts w:eastAsia="Times New Roman"/>
                <w:szCs w:val="20"/>
              </w:rPr>
              <w:t>(ii)</w:t>
            </w:r>
            <w:r w:rsidRPr="00FD6D57">
              <w:rPr>
                <w:rFonts w:eastAsia="Times New Roman"/>
                <w:szCs w:val="20"/>
              </w:rPr>
              <w:tab/>
              <w:t>For ESRs, the HSL may be negative;</w:t>
            </w:r>
          </w:p>
        </w:tc>
      </w:tr>
    </w:tbl>
    <w:p w14:paraId="715AAEC0" w14:textId="77777777" w:rsidR="00FD6D57" w:rsidRPr="00FD6D57" w:rsidRDefault="00FD6D57" w:rsidP="00FD6D57">
      <w:pPr>
        <w:spacing w:before="240" w:after="240"/>
        <w:ind w:left="1440" w:hanging="720"/>
        <w:rPr>
          <w:rFonts w:eastAsia="Times New Roman"/>
          <w:szCs w:val="20"/>
        </w:rPr>
      </w:pPr>
      <w:r w:rsidRPr="00FD6D57">
        <w:rPr>
          <w:rFonts w:eastAsia="Times New Roman"/>
          <w:szCs w:val="20"/>
        </w:rPr>
        <w:t>(d)</w:t>
      </w:r>
      <w:r w:rsidRPr="00FD6D57">
        <w:rPr>
          <w:rFonts w:eastAsia="Times New Roman"/>
          <w:szCs w:val="20"/>
        </w:rPr>
        <w:tab/>
        <w:t>The LSL;</w:t>
      </w:r>
    </w:p>
    <w:p w14:paraId="3EEF01B9" w14:textId="77777777" w:rsidR="00FD6D57" w:rsidRPr="00FD6D57" w:rsidRDefault="00FD6D57" w:rsidP="00FD6D57">
      <w:pPr>
        <w:spacing w:after="240"/>
        <w:ind w:left="2160" w:hanging="720"/>
        <w:rPr>
          <w:rFonts w:eastAsia="Times New Roman"/>
          <w:szCs w:val="20"/>
        </w:rPr>
      </w:pPr>
      <w:r w:rsidRPr="00FD6D57">
        <w:rPr>
          <w:rFonts w:eastAsia="Times New Roman"/>
          <w:szCs w:val="20"/>
        </w:rPr>
        <w:t>(i)</w:t>
      </w:r>
      <w:r w:rsidRPr="00FD6D57">
        <w:rPr>
          <w:rFonts w:eastAsia="Times New Roman"/>
          <w:szCs w:val="20"/>
        </w:rPr>
        <w:tab/>
        <w:t>For Load Resources other than CLRs, the LSL should equal the expected Low Power Consumption (LPC);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02412" w:rsidRPr="00FD6D57" w14:paraId="5DBEE721"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7221E75A"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[NPRR1014 and NPRR1029:  Insert applicable portions of paragraph (ii) below upon system implementation:]</w:t>
            </w:r>
          </w:p>
          <w:p w14:paraId="19B55D09" w14:textId="77777777" w:rsidR="00FD6D57" w:rsidRPr="00FD6D57" w:rsidRDefault="00FD6D57" w:rsidP="00FD6D57">
            <w:pPr>
              <w:spacing w:after="240"/>
              <w:ind w:left="2160" w:hanging="720"/>
              <w:rPr>
                <w:rFonts w:eastAsia="Times New Roman"/>
                <w:szCs w:val="20"/>
              </w:rPr>
            </w:pPr>
            <w:r w:rsidRPr="00FD6D57">
              <w:rPr>
                <w:rFonts w:eastAsia="Times New Roman"/>
                <w:szCs w:val="20"/>
              </w:rPr>
              <w:t>(ii)</w:t>
            </w:r>
            <w:r w:rsidRPr="00FD6D57">
              <w:rPr>
                <w:rFonts w:eastAsia="Times New Roman"/>
                <w:szCs w:val="20"/>
              </w:rPr>
              <w:tab/>
              <w:t>For ESRs, the LSL may be positive;</w:t>
            </w:r>
          </w:p>
        </w:tc>
      </w:tr>
    </w:tbl>
    <w:p w14:paraId="7FB5B40D" w14:textId="77777777" w:rsidR="00FD6D57" w:rsidRPr="00FD6D57" w:rsidRDefault="00FD6D57" w:rsidP="00FD6D57">
      <w:pPr>
        <w:spacing w:before="240" w:after="240"/>
        <w:ind w:left="1440" w:hanging="720"/>
        <w:rPr>
          <w:rFonts w:eastAsia="Times New Roman"/>
          <w:szCs w:val="20"/>
        </w:rPr>
      </w:pPr>
      <w:r w:rsidRPr="00FD6D57">
        <w:rPr>
          <w:rFonts w:eastAsia="Times New Roman"/>
          <w:szCs w:val="20"/>
        </w:rPr>
        <w:t>(e)</w:t>
      </w:r>
      <w:r w:rsidRPr="00FD6D57">
        <w:rPr>
          <w:rFonts w:eastAsia="Times New Roman"/>
          <w:szCs w:val="20"/>
        </w:rPr>
        <w:tab/>
        <w:t>The High Emergency Limit (HEL);</w:t>
      </w:r>
    </w:p>
    <w:p w14:paraId="78C95978" w14:textId="77777777" w:rsidR="00FD6D57" w:rsidRPr="00FD6D57" w:rsidRDefault="00FD6D57" w:rsidP="00FD6D57">
      <w:pPr>
        <w:spacing w:after="240"/>
        <w:ind w:left="1440" w:hanging="720"/>
        <w:rPr>
          <w:rFonts w:eastAsia="Times New Roman"/>
          <w:szCs w:val="20"/>
        </w:rPr>
      </w:pPr>
      <w:r w:rsidRPr="00FD6D57">
        <w:rPr>
          <w:rFonts w:eastAsia="Times New Roman"/>
          <w:szCs w:val="20"/>
        </w:rPr>
        <w:t>(f)</w:t>
      </w:r>
      <w:r w:rsidRPr="00FD6D57">
        <w:rPr>
          <w:rFonts w:eastAsia="Times New Roman"/>
          <w:szCs w:val="20"/>
        </w:rPr>
        <w:tab/>
        <w:t>The Low Emergency Limit (LEL); and</w:t>
      </w:r>
    </w:p>
    <w:p w14:paraId="5F7A4F72" w14:textId="77777777" w:rsidR="00FD6D57" w:rsidRPr="00FD6D57" w:rsidRDefault="00FD6D57" w:rsidP="00FD6D57">
      <w:pPr>
        <w:spacing w:after="240"/>
        <w:ind w:left="1440" w:hanging="720"/>
        <w:rPr>
          <w:rFonts w:eastAsia="Times New Roman"/>
          <w:szCs w:val="20"/>
        </w:rPr>
      </w:pPr>
      <w:r w:rsidRPr="00FD6D57">
        <w:rPr>
          <w:rFonts w:eastAsia="Times New Roman"/>
          <w:szCs w:val="20"/>
        </w:rPr>
        <w:t>(g)</w:t>
      </w:r>
      <w:r w:rsidRPr="00FD6D57">
        <w:rPr>
          <w:rFonts w:eastAsia="Times New Roman"/>
          <w:szCs w:val="20"/>
        </w:rPr>
        <w:tab/>
        <w:t>Ancillary Service Resource Responsibility capacity in MW for: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02412" w:rsidRPr="00FD6D57" w14:paraId="1DBCF5D4"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7246B62E"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[NPRR1007, NPRR1014, and NPRR1029:  Replace applicable portions of item (g) above with the following upon system implementation of the Real-Time Co-Optimization (RTC) project for NPRR1007; or upon system implementation for NPRR1014 or NPRR1029:]</w:t>
            </w:r>
          </w:p>
          <w:p w14:paraId="1DC806E3" w14:textId="77777777" w:rsidR="00FD6D57" w:rsidRPr="00FD6D57" w:rsidRDefault="00FD6D57" w:rsidP="00FD6D57">
            <w:pPr>
              <w:spacing w:after="240"/>
              <w:ind w:left="1440" w:hanging="720"/>
              <w:rPr>
                <w:rFonts w:eastAsia="Times New Roman"/>
                <w:szCs w:val="20"/>
              </w:rPr>
            </w:pPr>
            <w:r w:rsidRPr="00FD6D57">
              <w:rPr>
                <w:rFonts w:eastAsia="Times New Roman"/>
                <w:szCs w:val="20"/>
              </w:rPr>
              <w:t>(g)</w:t>
            </w:r>
            <w:r w:rsidRPr="00FD6D57">
              <w:rPr>
                <w:rFonts w:eastAsia="Times New Roman"/>
                <w:szCs w:val="20"/>
              </w:rPr>
              <w:tab/>
              <w:t>Ancillary Service capability in MW for each product and sub-type.</w:t>
            </w:r>
          </w:p>
        </w:tc>
      </w:tr>
    </w:tbl>
    <w:p w14:paraId="752F84CD" w14:textId="77777777" w:rsidR="00FD6D57" w:rsidRPr="00FD6D57" w:rsidRDefault="00FD6D57" w:rsidP="00FD6D57">
      <w:pPr>
        <w:spacing w:before="240" w:after="240"/>
        <w:ind w:left="2160" w:hanging="720"/>
        <w:rPr>
          <w:rFonts w:eastAsia="Times New Roman"/>
          <w:szCs w:val="20"/>
        </w:rPr>
      </w:pPr>
      <w:r w:rsidRPr="00FD6D57">
        <w:rPr>
          <w:rFonts w:eastAsia="Times New Roman"/>
          <w:szCs w:val="20"/>
        </w:rPr>
        <w:t>(i)</w:t>
      </w:r>
      <w:r w:rsidRPr="00FD6D57">
        <w:rPr>
          <w:rFonts w:eastAsia="Times New Roman"/>
          <w:szCs w:val="20"/>
        </w:rPr>
        <w:tab/>
        <w:t>Regulation Up Service (Reg-Up);</w:t>
      </w:r>
    </w:p>
    <w:p w14:paraId="3B06B4EB" w14:textId="77777777" w:rsidR="00FD6D57" w:rsidRPr="00FD6D57" w:rsidRDefault="00FD6D57" w:rsidP="00FD6D57">
      <w:pPr>
        <w:spacing w:after="240"/>
        <w:ind w:left="2160" w:hanging="720"/>
        <w:rPr>
          <w:rFonts w:eastAsia="Times New Roman"/>
          <w:szCs w:val="20"/>
        </w:rPr>
      </w:pPr>
      <w:r w:rsidRPr="00FD6D57">
        <w:rPr>
          <w:rFonts w:eastAsia="Times New Roman"/>
          <w:szCs w:val="20"/>
        </w:rPr>
        <w:t>(ii)</w:t>
      </w:r>
      <w:r w:rsidRPr="00FD6D57">
        <w:rPr>
          <w:rFonts w:eastAsia="Times New Roman"/>
          <w:szCs w:val="20"/>
        </w:rPr>
        <w:tab/>
        <w:t>Regulation Down Service (Reg-Down);</w:t>
      </w:r>
    </w:p>
    <w:p w14:paraId="0B576C5F" w14:textId="77777777" w:rsidR="00FD6D57" w:rsidRPr="00FD6D57" w:rsidRDefault="00FD6D57" w:rsidP="00FD6D57">
      <w:pPr>
        <w:spacing w:after="240"/>
        <w:ind w:left="2160" w:hanging="720"/>
        <w:rPr>
          <w:rFonts w:eastAsia="Times New Roman"/>
          <w:szCs w:val="20"/>
        </w:rPr>
      </w:pPr>
      <w:r w:rsidRPr="00FD6D57">
        <w:rPr>
          <w:rFonts w:eastAsia="Times New Roman"/>
          <w:szCs w:val="20"/>
        </w:rPr>
        <w:t>(iii)</w:t>
      </w:r>
      <w:r w:rsidRPr="00FD6D57">
        <w:rPr>
          <w:rFonts w:eastAsia="Times New Roman"/>
          <w:szCs w:val="20"/>
        </w:rPr>
        <w:tab/>
        <w:t>RRS;</w:t>
      </w:r>
    </w:p>
    <w:p w14:paraId="33E5398D" w14:textId="77777777" w:rsidR="00FD6D57" w:rsidRPr="00FD6D57" w:rsidRDefault="00FD6D57" w:rsidP="00FD6D57">
      <w:pPr>
        <w:spacing w:after="240"/>
        <w:ind w:left="2160" w:hanging="720"/>
        <w:rPr>
          <w:rFonts w:eastAsia="Times New Roman"/>
          <w:szCs w:val="20"/>
        </w:rPr>
      </w:pPr>
      <w:r w:rsidRPr="00FD6D57">
        <w:rPr>
          <w:rFonts w:eastAsia="Times New Roman"/>
          <w:szCs w:val="20"/>
        </w:rPr>
        <w:t>(iv)</w:t>
      </w:r>
      <w:r w:rsidRPr="00FD6D57">
        <w:rPr>
          <w:rFonts w:eastAsia="Times New Roman"/>
          <w:szCs w:val="20"/>
        </w:rPr>
        <w:tab/>
        <w:t>ECRS; and</w:t>
      </w:r>
    </w:p>
    <w:p w14:paraId="7BDDA32C" w14:textId="77777777" w:rsidR="00FD6D57" w:rsidRPr="00FD6D57" w:rsidRDefault="00FD6D57" w:rsidP="00FD6D57">
      <w:pPr>
        <w:spacing w:after="240"/>
        <w:ind w:left="2160" w:hanging="720"/>
        <w:rPr>
          <w:rFonts w:eastAsia="Times New Roman"/>
          <w:szCs w:val="20"/>
        </w:rPr>
      </w:pPr>
      <w:r w:rsidRPr="00FD6D57">
        <w:rPr>
          <w:rFonts w:eastAsia="Times New Roman"/>
          <w:szCs w:val="20"/>
        </w:rPr>
        <w:t>(v)</w:t>
      </w:r>
      <w:r w:rsidRPr="00FD6D57">
        <w:rPr>
          <w:rFonts w:eastAsia="Times New Roman"/>
          <w:szCs w:val="20"/>
        </w:rPr>
        <w:tab/>
        <w:t xml:space="preserve">Non-Spin. </w:t>
      </w:r>
    </w:p>
    <w:tbl>
      <w:tblPr>
        <w:tblW w:w="933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02412" w:rsidRPr="00FD6D57" w14:paraId="56807464"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00C9BDBC" w14:textId="77777777" w:rsidR="00FD6D57" w:rsidRPr="00FD6D57" w:rsidRDefault="00FD6D57" w:rsidP="00FD6D57">
            <w:pPr>
              <w:spacing w:before="120" w:after="240"/>
              <w:rPr>
                <w:rFonts w:eastAsia="Times New Roman"/>
                <w:szCs w:val="20"/>
              </w:rPr>
            </w:pPr>
            <w:r w:rsidRPr="00FD6D57">
              <w:rPr>
                <w:rFonts w:eastAsia="Times New Roman"/>
                <w:b/>
                <w:i/>
                <w:szCs w:val="20"/>
              </w:rPr>
              <w:lastRenderedPageBreak/>
              <w:t>[NPRR1007, NPRR1014, and NPRR1029:  Delete items (i)-(v) above upon system implementation of the Real-Time Co-Optimization (RTC) project for NPRR1007; or upon system implementation for NPRR1014 or NPRR1029.]</w:t>
            </w:r>
          </w:p>
        </w:tc>
      </w:tr>
    </w:tbl>
    <w:p w14:paraId="18FE08C8" w14:textId="77777777" w:rsidR="00FD6D57" w:rsidRPr="00FD6D57" w:rsidRDefault="00FD6D57" w:rsidP="00FD6D57">
      <w:pPr>
        <w:spacing w:before="240" w:after="240"/>
        <w:ind w:left="1440" w:hanging="720"/>
        <w:rPr>
          <w:rFonts w:eastAsia="Times New Roman"/>
          <w:szCs w:val="20"/>
        </w:rPr>
      </w:pPr>
      <w:r w:rsidRPr="00FD6D57">
        <w:rPr>
          <w:rFonts w:eastAsia="Times New Roman"/>
          <w:szCs w:val="20"/>
        </w:rPr>
        <w:t>(h)</w:t>
      </w:r>
      <w:r w:rsidRPr="00FD6D57">
        <w:rPr>
          <w:rFonts w:eastAsia="Times New Roman"/>
          <w:szCs w:val="20"/>
        </w:rPr>
        <w:tab/>
        <w:t>For ESRs:</w:t>
      </w:r>
    </w:p>
    <w:p w14:paraId="64A3A789" w14:textId="77777777" w:rsidR="00FD6D57" w:rsidRPr="00FD6D57" w:rsidRDefault="00FD6D57" w:rsidP="00FD6D57">
      <w:pPr>
        <w:spacing w:after="240"/>
        <w:ind w:left="2160" w:hanging="720"/>
        <w:rPr>
          <w:rFonts w:eastAsia="Times New Roman"/>
          <w:szCs w:val="20"/>
        </w:rPr>
      </w:pPr>
      <w:r w:rsidRPr="00FD6D57">
        <w:rPr>
          <w:rFonts w:eastAsia="Times New Roman"/>
          <w:szCs w:val="20"/>
        </w:rPr>
        <w:t>(i)</w:t>
      </w:r>
      <w:r w:rsidRPr="00FD6D57">
        <w:rPr>
          <w:rFonts w:eastAsia="Times New Roman"/>
          <w:szCs w:val="20"/>
        </w:rPr>
        <w:tab/>
        <w:t>Minimum State of Charge (</w:t>
      </w:r>
      <w:proofErr w:type="spellStart"/>
      <w:r w:rsidRPr="00FD6D57">
        <w:rPr>
          <w:rFonts w:eastAsia="Times New Roman"/>
          <w:szCs w:val="20"/>
        </w:rPr>
        <w:t>MinSOC</w:t>
      </w:r>
      <w:proofErr w:type="spellEnd"/>
      <w:r w:rsidRPr="00FD6D57">
        <w:rPr>
          <w:rFonts w:eastAsia="Times New Roman"/>
          <w:szCs w:val="20"/>
        </w:rPr>
        <w:t>);</w:t>
      </w:r>
    </w:p>
    <w:p w14:paraId="755F2C86" w14:textId="77777777" w:rsidR="00FD6D57" w:rsidRPr="00FD6D57" w:rsidRDefault="00FD6D57" w:rsidP="00FD6D57">
      <w:pPr>
        <w:spacing w:after="240"/>
        <w:ind w:left="2160" w:hanging="720"/>
        <w:rPr>
          <w:rFonts w:eastAsia="Times New Roman"/>
          <w:szCs w:val="20"/>
        </w:rPr>
      </w:pPr>
      <w:r w:rsidRPr="00FD6D57">
        <w:rPr>
          <w:rFonts w:eastAsia="Times New Roman"/>
          <w:szCs w:val="20"/>
        </w:rPr>
        <w:t>(ii)</w:t>
      </w:r>
      <w:r w:rsidRPr="00FD6D57">
        <w:rPr>
          <w:rFonts w:eastAsia="Times New Roman"/>
          <w:szCs w:val="20"/>
        </w:rPr>
        <w:tab/>
        <w:t>Maximum State of Charge (</w:t>
      </w:r>
      <w:proofErr w:type="spellStart"/>
      <w:r w:rsidRPr="00FD6D57">
        <w:rPr>
          <w:rFonts w:eastAsia="Times New Roman"/>
          <w:szCs w:val="20"/>
        </w:rPr>
        <w:t>MaxSOC</w:t>
      </w:r>
      <w:proofErr w:type="spellEnd"/>
      <w:r w:rsidRPr="00FD6D57">
        <w:rPr>
          <w:rFonts w:eastAsia="Times New Roman"/>
          <w:szCs w:val="20"/>
        </w:rPr>
        <w:t>); and</w:t>
      </w:r>
    </w:p>
    <w:p w14:paraId="5F3C1740" w14:textId="77777777" w:rsidR="00FD6D57" w:rsidRPr="00FD6D57" w:rsidRDefault="00FD6D57" w:rsidP="00FD6D57">
      <w:pPr>
        <w:spacing w:after="240"/>
        <w:ind w:left="2160" w:hanging="720"/>
        <w:rPr>
          <w:rFonts w:eastAsia="Times New Roman"/>
          <w:szCs w:val="20"/>
        </w:rPr>
      </w:pPr>
      <w:r w:rsidRPr="00FD6D57">
        <w:rPr>
          <w:rFonts w:eastAsia="Times New Roman"/>
          <w:szCs w:val="20"/>
        </w:rPr>
        <w:t>(iii)</w:t>
      </w:r>
      <w:r w:rsidRPr="00FD6D57">
        <w:rPr>
          <w:rFonts w:eastAsia="Times New Roman"/>
          <w:szCs w:val="20"/>
        </w:rPr>
        <w:tab/>
        <w:t>HBSOC.</w:t>
      </w:r>
    </w:p>
    <w:p w14:paraId="1F54D4C8" w14:textId="77777777" w:rsidR="00FD6D57" w:rsidRPr="00FD6D57" w:rsidRDefault="00FD6D57" w:rsidP="00FD6D57">
      <w:pPr>
        <w:spacing w:after="240"/>
        <w:ind w:left="720" w:hanging="720"/>
        <w:rPr>
          <w:rFonts w:eastAsia="Times New Roman"/>
          <w:iCs/>
          <w:szCs w:val="20"/>
        </w:rPr>
      </w:pPr>
      <w:r w:rsidRPr="00FD6D57">
        <w:rPr>
          <w:rFonts w:eastAsia="Times New Roman"/>
          <w:iCs/>
          <w:szCs w:val="20"/>
        </w:rPr>
        <w:t>(6)</w:t>
      </w:r>
      <w:r w:rsidRPr="00FD6D57">
        <w:rPr>
          <w:rFonts w:eastAsia="Times New Roman"/>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1473D107" w14:textId="77777777" w:rsidR="00FD6D57" w:rsidRPr="00FD6D57" w:rsidRDefault="00FD6D57" w:rsidP="00FD6D57">
      <w:pPr>
        <w:spacing w:after="240"/>
        <w:ind w:left="1440" w:hanging="720"/>
        <w:rPr>
          <w:rFonts w:eastAsia="Times New Roman"/>
          <w:szCs w:val="20"/>
        </w:rPr>
      </w:pPr>
      <w:r w:rsidRPr="00FD6D57">
        <w:rPr>
          <w:rFonts w:eastAsia="Times New Roman"/>
          <w:szCs w:val="20"/>
        </w:rPr>
        <w:t>(a)</w:t>
      </w:r>
      <w:r w:rsidRPr="00FD6D57">
        <w:rPr>
          <w:rFonts w:eastAsia="Times New Roman"/>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3A26C140" w14:textId="77777777" w:rsidR="00FD6D57" w:rsidRPr="00FD6D57" w:rsidRDefault="00FD6D57" w:rsidP="00FD6D57">
      <w:pPr>
        <w:spacing w:after="240"/>
        <w:ind w:left="1440" w:hanging="720"/>
        <w:rPr>
          <w:rFonts w:eastAsia="Times New Roman"/>
          <w:szCs w:val="20"/>
        </w:rPr>
      </w:pPr>
      <w:r w:rsidRPr="00FD6D57">
        <w:rPr>
          <w:rFonts w:eastAsia="Times New Roman"/>
          <w:szCs w:val="20"/>
        </w:rPr>
        <w:t>(b)</w:t>
      </w:r>
      <w:r w:rsidRPr="00FD6D57">
        <w:rPr>
          <w:rFonts w:eastAsia="Times New Roman"/>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7BD08791" w14:textId="77777777" w:rsidR="00FD6D57" w:rsidRPr="00FD6D57" w:rsidRDefault="00FD6D57" w:rsidP="00FD6D57">
      <w:pPr>
        <w:spacing w:after="240"/>
        <w:ind w:left="1440" w:hanging="720"/>
        <w:rPr>
          <w:rFonts w:eastAsia="Times New Roman"/>
          <w:szCs w:val="20"/>
        </w:rPr>
      </w:pPr>
      <w:r w:rsidRPr="00FD6D57">
        <w:rPr>
          <w:rFonts w:eastAsia="Times New Roman"/>
          <w:szCs w:val="20"/>
        </w:rPr>
        <w:t>(c)</w:t>
      </w:r>
      <w:r w:rsidRPr="00FD6D57">
        <w:rPr>
          <w:rFonts w:eastAsia="Times New Roman"/>
          <w:szCs w:val="20"/>
        </w:rPr>
        <w:tab/>
        <w:t>ERCOT systems shall allow only one Combined Cycle Generation Resource in a Combined Cycle Train to offer Off-Line Non-Spin in the DAM or Supplemental Ancillary Services Market (SASM).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02412" w:rsidRPr="00FD6D57" w14:paraId="424A9848"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09EDC548" w14:textId="77777777" w:rsidR="00FD6D57" w:rsidRPr="00FD6D57" w:rsidRDefault="00FD6D57" w:rsidP="00FD6D57">
            <w:pPr>
              <w:spacing w:before="120" w:after="240"/>
              <w:rPr>
                <w:rFonts w:eastAsia="Times New Roman"/>
                <w:b/>
                <w:i/>
                <w:szCs w:val="20"/>
              </w:rPr>
            </w:pPr>
            <w:r w:rsidRPr="00FD6D57">
              <w:rPr>
                <w:rFonts w:eastAsia="Times New Roman"/>
                <w:b/>
                <w:i/>
                <w:szCs w:val="20"/>
              </w:rPr>
              <w:lastRenderedPageBreak/>
              <w:t>[NPRR1007, NPRR1014, and NPRR1029:  Replace paragraph (c) above with the following upon system implementation of the Real-Time Co-Optimization (RTC) project for NPRR1007; or upon system implementation for NPRR1014 or NPRR1029:]</w:t>
            </w:r>
          </w:p>
          <w:p w14:paraId="01B61B86" w14:textId="77777777" w:rsidR="00FD6D57" w:rsidRPr="00FD6D57" w:rsidRDefault="00FD6D57" w:rsidP="00FD6D57">
            <w:pPr>
              <w:spacing w:after="240"/>
              <w:ind w:left="1440" w:hanging="720"/>
              <w:rPr>
                <w:rFonts w:eastAsia="Times New Roman"/>
                <w:szCs w:val="20"/>
              </w:rPr>
            </w:pPr>
            <w:r w:rsidRPr="00FD6D57">
              <w:rPr>
                <w:rFonts w:eastAsia="Times New Roman"/>
                <w:szCs w:val="20"/>
              </w:rPr>
              <w:t>(c)</w:t>
            </w:r>
            <w:r w:rsidRPr="00FD6D57">
              <w:rPr>
                <w:rFonts w:eastAsia="Times New Roman"/>
                <w:szCs w:val="20"/>
              </w:rPr>
              <w:tab/>
              <w:t xml:space="preserve">ERCOT </w:t>
            </w:r>
            <w:proofErr w:type="gramStart"/>
            <w:r w:rsidRPr="00FD6D57">
              <w:rPr>
                <w:rFonts w:eastAsia="Times New Roman"/>
                <w:szCs w:val="20"/>
              </w:rPr>
              <w:t>systems shall</w:t>
            </w:r>
            <w:proofErr w:type="gramEnd"/>
            <w:r w:rsidRPr="00FD6D57">
              <w:rPr>
                <w:rFonts w:eastAsia="Times New Roman"/>
                <w:szCs w:val="20"/>
              </w:rPr>
              <w:t xml:space="preserve"> allow only one Combined Cycle Generation Resource in a Combined Cycle Train to offer Off-Line Non-Spin in the DAM or SCED.</w:t>
            </w:r>
          </w:p>
        </w:tc>
      </w:tr>
    </w:tbl>
    <w:p w14:paraId="42C0C944" w14:textId="77777777" w:rsidR="00FD6D57" w:rsidRPr="00FD6D57" w:rsidRDefault="00FD6D57" w:rsidP="00FD6D57">
      <w:pPr>
        <w:spacing w:before="240" w:after="240"/>
        <w:ind w:left="2160" w:hanging="720"/>
        <w:rPr>
          <w:rFonts w:eastAsia="Times New Roman"/>
          <w:szCs w:val="20"/>
        </w:rPr>
      </w:pPr>
      <w:proofErr w:type="gramStart"/>
      <w:r w:rsidRPr="00FD6D57">
        <w:rPr>
          <w:rFonts w:eastAsia="Times New Roman"/>
          <w:szCs w:val="20"/>
        </w:rPr>
        <w:t>(i)</w:t>
      </w:r>
      <w:r w:rsidRPr="00FD6D57">
        <w:rPr>
          <w:rFonts w:eastAsia="Times New Roman"/>
          <w:szCs w:val="20"/>
        </w:rPr>
        <w:tab/>
        <w:t>If</w:t>
      </w:r>
      <w:proofErr w:type="gramEnd"/>
      <w:r w:rsidRPr="00FD6D57">
        <w:rPr>
          <w:rFonts w:eastAsia="Times New Roman"/>
          <w:szCs w:val="20"/>
        </w:rPr>
        <w:t xml:space="preserve">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78F60EA4" w14:textId="77777777" w:rsidR="00FD6D57" w:rsidRPr="00FD6D57" w:rsidRDefault="00FD6D57" w:rsidP="00FD6D57">
      <w:pPr>
        <w:spacing w:after="240"/>
        <w:ind w:left="2160" w:hanging="720"/>
        <w:rPr>
          <w:rFonts w:eastAsia="Times New Roman"/>
          <w:szCs w:val="20"/>
        </w:rPr>
      </w:pPr>
      <w:r w:rsidRPr="00FD6D57">
        <w:rPr>
          <w:rFonts w:eastAsia="Times New Roman"/>
          <w:szCs w:val="20"/>
        </w:rPr>
        <w:t>(ii)</w:t>
      </w:r>
      <w:r w:rsidRPr="00FD6D57">
        <w:rPr>
          <w:rFonts w:eastAsia="Times New Roman"/>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129C9AB9" w14:textId="77777777" w:rsidR="00FD6D57" w:rsidRPr="00FD6D57" w:rsidRDefault="00FD6D57" w:rsidP="00FD6D57">
      <w:pPr>
        <w:spacing w:after="240"/>
        <w:ind w:left="1440" w:hanging="720"/>
        <w:rPr>
          <w:rFonts w:eastAsia="Times New Roman"/>
          <w:iCs/>
          <w:szCs w:val="20"/>
        </w:rPr>
      </w:pPr>
      <w:r w:rsidRPr="00FD6D57">
        <w:rPr>
          <w:rFonts w:eastAsia="Times New Roman"/>
          <w:iCs/>
          <w:szCs w:val="20"/>
        </w:rPr>
        <w:t>(d)</w:t>
      </w:r>
      <w:r w:rsidRPr="00FD6D57">
        <w:rPr>
          <w:rFonts w:eastAsia="Times New Roman"/>
          <w:iCs/>
          <w:szCs w:val="20"/>
        </w:rPr>
        <w:tab/>
      </w:r>
      <w:proofErr w:type="gramStart"/>
      <w:r w:rsidRPr="00FD6D57">
        <w:rPr>
          <w:rFonts w:eastAsia="Times New Roman"/>
          <w:iCs/>
          <w:szCs w:val="20"/>
        </w:rPr>
        <w:t>The DAM</w:t>
      </w:r>
      <w:proofErr w:type="gramEnd"/>
      <w:r w:rsidRPr="00FD6D57">
        <w:rPr>
          <w:rFonts w:eastAsia="Times New Roman"/>
          <w:iCs/>
          <w:szCs w:val="20"/>
        </w:rPr>
        <w:t xml:space="preserve">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1CE8697A" w14:textId="77777777" w:rsidR="00FD6D57" w:rsidRPr="00FD6D57" w:rsidRDefault="00FD6D57" w:rsidP="00FD6D57">
      <w:pPr>
        <w:spacing w:after="240"/>
        <w:ind w:left="720" w:hanging="720"/>
        <w:rPr>
          <w:rFonts w:eastAsia="Times New Roman"/>
          <w:iCs/>
          <w:szCs w:val="20"/>
        </w:rPr>
      </w:pPr>
      <w:r w:rsidRPr="00FD6D57">
        <w:rPr>
          <w:rFonts w:eastAsia="Times New Roman"/>
          <w:iCs/>
          <w:szCs w:val="20"/>
        </w:rPr>
        <w:t>(7)</w:t>
      </w:r>
      <w:r w:rsidRPr="00FD6D57">
        <w:rPr>
          <w:rFonts w:eastAsia="Times New Roman"/>
          <w:iCs/>
          <w:szCs w:val="20"/>
        </w:rPr>
        <w:tab/>
        <w:t>ERCOT may accept COPs only from QSEs.</w:t>
      </w:r>
    </w:p>
    <w:p w14:paraId="1B231EA0" w14:textId="77777777" w:rsidR="00FD6D57" w:rsidRPr="00FD6D57" w:rsidRDefault="00FD6D57" w:rsidP="00FD6D57">
      <w:pPr>
        <w:spacing w:after="240"/>
        <w:ind w:left="720" w:hanging="720"/>
        <w:rPr>
          <w:rFonts w:eastAsia="Times New Roman"/>
          <w:iCs/>
          <w:szCs w:val="20"/>
        </w:rPr>
      </w:pPr>
      <w:r w:rsidRPr="00FD6D57">
        <w:rPr>
          <w:rFonts w:eastAsia="Times New Roman"/>
          <w:iCs/>
          <w:szCs w:val="20"/>
        </w:rPr>
        <w:t>(8)</w:t>
      </w:r>
      <w:r w:rsidRPr="00FD6D57">
        <w:rPr>
          <w:rFonts w:eastAsia="Times New Roman"/>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FD6D57">
        <w:rPr>
          <w:rFonts w:eastAsia="Times New Roman"/>
          <w:iCs/>
          <w:szCs w:val="20"/>
        </w:rPr>
        <w:t>PhotoVoltaic</w:t>
      </w:r>
      <w:proofErr w:type="spellEnd"/>
      <w:r w:rsidRPr="00FD6D57">
        <w:rPr>
          <w:rFonts w:eastAsia="Times New Roman"/>
          <w:iCs/>
          <w:szCs w:val="20"/>
        </w:rPr>
        <w:t xml:space="preserve"> Generation Resources (PVGRs) with the most recently updated Short-Term </w:t>
      </w:r>
      <w:proofErr w:type="spellStart"/>
      <w:r w:rsidRPr="00FD6D57">
        <w:rPr>
          <w:rFonts w:eastAsia="Times New Roman"/>
          <w:iCs/>
          <w:szCs w:val="20"/>
        </w:rPr>
        <w:t>PhotoVoltaic</w:t>
      </w:r>
      <w:proofErr w:type="spellEnd"/>
      <w:r w:rsidRPr="00FD6D57">
        <w:rPr>
          <w:rFonts w:eastAsia="Times New Roman"/>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02412" w:rsidRPr="00FD6D57" w14:paraId="07FB29B5" w14:textId="77777777" w:rsidTr="00CF6727">
        <w:tc>
          <w:tcPr>
            <w:tcW w:w="9350" w:type="dxa"/>
            <w:tcBorders>
              <w:top w:val="single" w:sz="4" w:space="0" w:color="auto"/>
              <w:left w:val="single" w:sz="4" w:space="0" w:color="auto"/>
              <w:bottom w:val="single" w:sz="4" w:space="0" w:color="auto"/>
              <w:right w:val="single" w:sz="4" w:space="0" w:color="auto"/>
            </w:tcBorders>
            <w:shd w:val="clear" w:color="auto" w:fill="D9D9D9"/>
          </w:tcPr>
          <w:p w14:paraId="2D5AA788"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[NPRR1029:  Replace paragraph (8) above with the following upon system implementation:]</w:t>
            </w:r>
          </w:p>
          <w:p w14:paraId="09D9EA38" w14:textId="77777777" w:rsidR="00FD6D57" w:rsidRPr="00FD6D57" w:rsidRDefault="00FD6D57" w:rsidP="00FD6D57">
            <w:pPr>
              <w:spacing w:after="240"/>
              <w:ind w:left="720" w:hanging="720"/>
              <w:rPr>
                <w:rFonts w:eastAsia="Times New Roman"/>
                <w:iCs/>
                <w:szCs w:val="20"/>
              </w:rPr>
            </w:pPr>
            <w:r w:rsidRPr="00FD6D57">
              <w:rPr>
                <w:rFonts w:eastAsia="Times New Roman"/>
                <w:iCs/>
                <w:szCs w:val="20"/>
              </w:rPr>
              <w:t>(8)</w:t>
            </w:r>
            <w:r w:rsidRPr="00FD6D57">
              <w:rPr>
                <w:rFonts w:eastAsia="Times New Roman"/>
                <w:iCs/>
                <w:szCs w:val="20"/>
              </w:rPr>
              <w:tab/>
              <w:t xml:space="preserve">For the first 168 hours of the COP, ERCOT will update the HSL values for Wind-powered Generation Resources (WGRs) with the most recently updated Short-Term </w:t>
            </w:r>
            <w:r w:rsidRPr="00FD6D57">
              <w:rPr>
                <w:rFonts w:eastAsia="Times New Roman"/>
                <w:iCs/>
                <w:szCs w:val="20"/>
              </w:rPr>
              <w:lastRenderedPageBreak/>
              <w:t xml:space="preserve">Wind Power Forecast (STWPF), and the HSL values for </w:t>
            </w:r>
            <w:proofErr w:type="spellStart"/>
            <w:r w:rsidRPr="00FD6D57">
              <w:rPr>
                <w:rFonts w:eastAsia="Times New Roman"/>
                <w:iCs/>
                <w:szCs w:val="20"/>
              </w:rPr>
              <w:t>PhotoVoltaic</w:t>
            </w:r>
            <w:proofErr w:type="spellEnd"/>
            <w:r w:rsidRPr="00FD6D57">
              <w:rPr>
                <w:rFonts w:eastAsia="Times New Roman"/>
                <w:iCs/>
                <w:szCs w:val="20"/>
              </w:rPr>
              <w:t xml:space="preserve"> Generation Resources (PVGRs) with the most recently updated Short-Term </w:t>
            </w:r>
            <w:proofErr w:type="spellStart"/>
            <w:r w:rsidRPr="00FD6D57">
              <w:rPr>
                <w:rFonts w:eastAsia="Times New Roman"/>
                <w:iCs/>
                <w:szCs w:val="20"/>
              </w:rPr>
              <w:t>PhotoVoltaic</w:t>
            </w:r>
            <w:proofErr w:type="spellEnd"/>
            <w:r w:rsidRPr="00FD6D57">
              <w:rPr>
                <w:rFonts w:eastAsia="Times New Roman"/>
                <w:iCs/>
                <w:szCs w:val="20"/>
              </w:rPr>
              <w:t xml:space="preserve"> Power Forecast (STPPF).  </w:t>
            </w:r>
            <w:r w:rsidRPr="00FD6D57">
              <w:rPr>
                <w:rFonts w:eastAsia="Times New Roman"/>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FD6D57">
              <w:rPr>
                <w:rFonts w:eastAsia="Times New Roman"/>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FD6D57">
              <w:rPr>
                <w:rFonts w:eastAsia="Times New Roman"/>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497BC38B" w14:textId="77777777" w:rsidR="00FD6D57" w:rsidRPr="00FD6D57" w:rsidRDefault="00FD6D57" w:rsidP="00FD6D57">
      <w:pPr>
        <w:spacing w:before="240" w:after="240"/>
        <w:ind w:left="720" w:hanging="720"/>
        <w:rPr>
          <w:rFonts w:eastAsia="Times New Roman"/>
          <w:iCs/>
          <w:szCs w:val="20"/>
        </w:rPr>
      </w:pPr>
      <w:r w:rsidRPr="00FD6D57">
        <w:rPr>
          <w:rFonts w:eastAsia="Times New Roman"/>
          <w:iCs/>
          <w:szCs w:val="20"/>
        </w:rPr>
        <w:lastRenderedPageBreak/>
        <w:t>(9)</w:t>
      </w:r>
      <w:r w:rsidRPr="00FD6D57">
        <w:rPr>
          <w:rFonts w:eastAsia="Times New Roman"/>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FD6D57">
        <w:rPr>
          <w:rFonts w:eastAsia="Times New Roman"/>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FD6D57">
        <w:rPr>
          <w:rFonts w:eastAsia="Times New Roman"/>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2C098D94" w14:textId="77777777" w:rsidR="00FD6D57" w:rsidRPr="00FD6D57" w:rsidRDefault="00FD6D57" w:rsidP="00FD6D57">
      <w:pPr>
        <w:spacing w:after="240"/>
        <w:ind w:left="720" w:hanging="720"/>
        <w:rPr>
          <w:rFonts w:eastAsia="Times New Roman"/>
          <w:iCs/>
          <w:szCs w:val="20"/>
        </w:rPr>
      </w:pPr>
      <w:r w:rsidRPr="00FD6D57">
        <w:rPr>
          <w:rFonts w:eastAsia="Times New Roman"/>
          <w:iCs/>
          <w:szCs w:val="20"/>
        </w:rPr>
        <w:t>(10)</w:t>
      </w:r>
      <w:r w:rsidRPr="00FD6D57">
        <w:rPr>
          <w:rFonts w:eastAsia="Times New Roman"/>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058937B1" w14:textId="77777777" w:rsidR="00FD6D57" w:rsidRPr="00FD6D57" w:rsidRDefault="00FD6D57" w:rsidP="00FD6D57">
      <w:pPr>
        <w:spacing w:after="240"/>
        <w:ind w:left="720" w:hanging="720"/>
        <w:rPr>
          <w:rFonts w:eastAsia="Times New Roman"/>
          <w:iCs/>
          <w:szCs w:val="20"/>
        </w:rPr>
      </w:pPr>
      <w:r w:rsidRPr="00FD6D57">
        <w:rPr>
          <w:rFonts w:eastAsia="Times New Roman"/>
          <w:iCs/>
          <w:szCs w:val="20"/>
        </w:rPr>
        <w:t>(11)</w:t>
      </w:r>
      <w:r w:rsidRPr="00FD6D57">
        <w:rPr>
          <w:rFonts w:eastAsia="Times New Roman"/>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7C2A3B5E" w14:textId="77777777" w:rsidR="00FD6D57" w:rsidRPr="00FD6D57" w:rsidRDefault="00FD6D57" w:rsidP="00FD6D57">
      <w:pPr>
        <w:spacing w:after="240"/>
        <w:ind w:left="720" w:hanging="720"/>
        <w:rPr>
          <w:rFonts w:eastAsia="Times New Roman"/>
          <w:iCs/>
          <w:szCs w:val="20"/>
        </w:rPr>
      </w:pPr>
      <w:r w:rsidRPr="00FD6D57">
        <w:rPr>
          <w:rFonts w:eastAsia="Times New Roman"/>
          <w:iCs/>
          <w:szCs w:val="20"/>
        </w:rPr>
        <w:t>(12)</w:t>
      </w:r>
      <w:r w:rsidRPr="00FD6D57">
        <w:rPr>
          <w:rFonts w:eastAsia="Times New Roman"/>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FD6D57">
        <w:rPr>
          <w:rFonts w:eastAsia="Times New Roman"/>
          <w:szCs w:val="20"/>
        </w:rPr>
        <w:t xml:space="preserve"> that </w:t>
      </w:r>
      <w:r w:rsidRPr="00FD6D57">
        <w:rPr>
          <w:rFonts w:eastAsia="Times New Roman"/>
          <w:iCs/>
          <w:szCs w:val="20"/>
        </w:rPr>
        <w:t xml:space="preserve">has been contracted by ERCOT under Section 3.14.1 or under </w:t>
      </w:r>
      <w:r w:rsidRPr="00FD6D57">
        <w:rPr>
          <w:rFonts w:eastAsia="Times New Roman"/>
          <w:iCs/>
          <w:szCs w:val="20"/>
        </w:rPr>
        <w:lastRenderedPageBreak/>
        <w:t xml:space="preserve">paragraph (4) of Section 6.5.1.1, the QSE shall change its Resource Status to </w:t>
      </w:r>
      <w:r w:rsidRPr="00FD6D57">
        <w:rPr>
          <w:rFonts w:eastAsia="Times New Roman"/>
          <w:szCs w:val="20"/>
        </w:rPr>
        <w:t xml:space="preserve">ONRUC.  Otherwise, the QSE shall change its Resource Status to </w:t>
      </w:r>
      <w:r w:rsidRPr="00FD6D57">
        <w:rPr>
          <w:rFonts w:eastAsia="Times New Roman"/>
          <w:iCs/>
          <w:szCs w:val="20"/>
        </w:rPr>
        <w:t>ONEMR.</w:t>
      </w:r>
    </w:p>
    <w:p w14:paraId="7B347C95" w14:textId="77777777" w:rsidR="00FD6D57" w:rsidRPr="00FD6D57" w:rsidRDefault="00FD6D57" w:rsidP="00FD6D57">
      <w:pPr>
        <w:spacing w:after="240"/>
        <w:ind w:left="720" w:hanging="720"/>
        <w:rPr>
          <w:rFonts w:eastAsia="Times New Roman"/>
          <w:iCs/>
          <w:szCs w:val="20"/>
        </w:rPr>
      </w:pPr>
      <w:r w:rsidRPr="00FD6D57">
        <w:rPr>
          <w:rFonts w:eastAsia="Times New Roman"/>
          <w:iCs/>
          <w:szCs w:val="20"/>
        </w:rPr>
        <w:t xml:space="preserve">(13)     A QSE representing a Resource may use the Resource Status code of ONEMR for a        Resource that is: </w:t>
      </w:r>
    </w:p>
    <w:p w14:paraId="279C4EA6" w14:textId="77777777" w:rsidR="00FD6D57" w:rsidRPr="00FD6D57" w:rsidRDefault="00FD6D57" w:rsidP="00FD6D57">
      <w:pPr>
        <w:spacing w:after="240"/>
        <w:ind w:left="1440" w:hanging="720"/>
        <w:rPr>
          <w:rFonts w:eastAsia="Times New Roman"/>
          <w:iCs/>
          <w:szCs w:val="20"/>
        </w:rPr>
      </w:pPr>
      <w:r w:rsidRPr="00FD6D57">
        <w:rPr>
          <w:rFonts w:eastAsia="Times New Roman"/>
          <w:iCs/>
          <w:szCs w:val="20"/>
        </w:rPr>
        <w:t>(a)</w:t>
      </w:r>
      <w:r w:rsidRPr="00FD6D57">
        <w:rPr>
          <w:rFonts w:eastAsia="Times New Roman"/>
          <w:iCs/>
          <w:szCs w:val="20"/>
        </w:rPr>
        <w:tab/>
        <w:t>On-Line, but for equipment problems it must be held at its current output level until repair and/or replacement of equipment can be accomplished; or</w:t>
      </w:r>
    </w:p>
    <w:p w14:paraId="32820D26" w14:textId="77777777" w:rsidR="00FD6D57" w:rsidRPr="00FD6D57" w:rsidRDefault="00FD6D57" w:rsidP="00FD6D57">
      <w:pPr>
        <w:spacing w:after="240"/>
        <w:ind w:left="1440" w:hanging="720"/>
        <w:rPr>
          <w:rFonts w:eastAsia="Times New Roman"/>
          <w:iCs/>
          <w:szCs w:val="20"/>
        </w:rPr>
      </w:pPr>
      <w:r w:rsidRPr="00FD6D57">
        <w:rPr>
          <w:rFonts w:eastAsia="Times New Roman"/>
          <w:iCs/>
          <w:szCs w:val="20"/>
        </w:rPr>
        <w:t>(b)</w:t>
      </w:r>
      <w:r w:rsidRPr="00FD6D57">
        <w:rPr>
          <w:rFonts w:eastAsia="Times New Roman"/>
          <w:iCs/>
          <w:szCs w:val="20"/>
        </w:rPr>
        <w:tab/>
        <w:t xml:space="preserve">A hydro unit. </w:t>
      </w:r>
    </w:p>
    <w:p w14:paraId="423F3249" w14:textId="77777777" w:rsidR="00FD6D57" w:rsidRPr="00FD6D57" w:rsidRDefault="00FD6D57" w:rsidP="00FD6D57">
      <w:pPr>
        <w:spacing w:after="240"/>
        <w:ind w:left="720" w:hanging="720"/>
        <w:rPr>
          <w:rFonts w:eastAsia="Times New Roman"/>
          <w:iCs/>
          <w:szCs w:val="20"/>
        </w:rPr>
      </w:pPr>
      <w:r w:rsidRPr="00FD6D57">
        <w:rPr>
          <w:rFonts w:eastAsia="Times New Roman"/>
          <w:iCs/>
          <w:szCs w:val="20"/>
        </w:rPr>
        <w:t>(14)</w:t>
      </w:r>
      <w:r w:rsidRPr="00FD6D57">
        <w:rPr>
          <w:rFonts w:eastAsia="Times New Roman"/>
          <w:iCs/>
          <w:szCs w:val="20"/>
        </w:rPr>
        <w:tab/>
        <w:t>A QSE operating a Resource with a Resource Status code of ONEMR may set the HSL and LSL of the unit to be equal to ensure that SCED does not send Base Points that would move the unit.</w:t>
      </w:r>
    </w:p>
    <w:p w14:paraId="0D78FF4D" w14:textId="77777777" w:rsidR="00FD6D57" w:rsidRPr="00FD6D57" w:rsidRDefault="00FD6D57" w:rsidP="00FD6D57">
      <w:pPr>
        <w:spacing w:after="240"/>
        <w:ind w:left="720" w:hanging="720"/>
        <w:rPr>
          <w:rFonts w:eastAsia="Times New Roman"/>
          <w:iCs/>
          <w:szCs w:val="20"/>
        </w:rPr>
      </w:pPr>
      <w:r w:rsidRPr="00FD6D57">
        <w:rPr>
          <w:rFonts w:eastAsia="Times New Roman"/>
          <w:iCs/>
          <w:szCs w:val="20"/>
        </w:rPr>
        <w:t>(15)</w:t>
      </w:r>
      <w:r w:rsidRPr="00FD6D57">
        <w:rPr>
          <w:rFonts w:eastAsia="Times New Roman"/>
          <w:iCs/>
          <w:szCs w:val="20"/>
        </w:rPr>
        <w:tab/>
        <w:t>A QSE representing a Resource may use the Resource Status code of EMRSWGR only for an SWGR.</w:t>
      </w:r>
    </w:p>
    <w:p w14:paraId="75E6EC36" w14:textId="77777777" w:rsidR="00FD6D57" w:rsidRPr="00FD6D57" w:rsidRDefault="00FD6D57" w:rsidP="00FD6D57">
      <w:pPr>
        <w:spacing w:after="240"/>
        <w:ind w:left="720" w:hanging="720"/>
        <w:rPr>
          <w:rFonts w:eastAsia="Times New Roman"/>
          <w:iCs/>
          <w:szCs w:val="20"/>
        </w:rPr>
      </w:pPr>
      <w:r w:rsidRPr="00FD6D57">
        <w:rPr>
          <w:rFonts w:eastAsia="Times New Roman"/>
          <w:iCs/>
          <w:szCs w:val="20"/>
        </w:rPr>
        <w:t>(16)</w:t>
      </w:r>
      <w:r w:rsidRPr="00FD6D57">
        <w:rPr>
          <w:rFonts w:eastAsia="Times New Roman"/>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02412" w:rsidRPr="00FD6D57" w14:paraId="6BA2858D" w14:textId="77777777" w:rsidTr="00CF6727">
        <w:tc>
          <w:tcPr>
            <w:tcW w:w="9350" w:type="dxa"/>
            <w:tcBorders>
              <w:top w:val="single" w:sz="4" w:space="0" w:color="auto"/>
              <w:left w:val="single" w:sz="4" w:space="0" w:color="auto"/>
              <w:bottom w:val="single" w:sz="4" w:space="0" w:color="auto"/>
              <w:right w:val="single" w:sz="4" w:space="0" w:color="auto"/>
            </w:tcBorders>
            <w:shd w:val="clear" w:color="auto" w:fill="D9D9D9"/>
          </w:tcPr>
          <w:p w14:paraId="3700B925" w14:textId="77777777" w:rsidR="00FD6D57" w:rsidRPr="00FD6D57" w:rsidRDefault="00FD6D57" w:rsidP="00FD6D57">
            <w:pPr>
              <w:spacing w:before="120" w:after="240"/>
              <w:rPr>
                <w:rFonts w:eastAsia="Times New Roman"/>
                <w:b/>
                <w:i/>
                <w:szCs w:val="20"/>
              </w:rPr>
            </w:pPr>
            <w:r w:rsidRPr="00FD6D57">
              <w:rPr>
                <w:rFonts w:eastAsia="Times New Roman"/>
                <w:b/>
                <w:i/>
                <w:szCs w:val="20"/>
              </w:rPr>
              <w:t>[NPRR1029:  Insert paragraph (17) below upon system implementation and renumber accordingly:]</w:t>
            </w:r>
          </w:p>
          <w:p w14:paraId="31CB9F14" w14:textId="77777777" w:rsidR="00FD6D57" w:rsidRPr="00FD6D57" w:rsidRDefault="00FD6D57" w:rsidP="00FD6D57">
            <w:pPr>
              <w:autoSpaceDE w:val="0"/>
              <w:autoSpaceDN w:val="0"/>
              <w:spacing w:after="240"/>
              <w:ind w:left="720" w:hanging="720"/>
              <w:rPr>
                <w:rFonts w:eastAsia="Times New Roman"/>
                <w:szCs w:val="20"/>
              </w:rPr>
            </w:pPr>
            <w:r w:rsidRPr="00FD6D57">
              <w:rPr>
                <w:rFonts w:eastAsia="Times New Roman"/>
                <w:szCs w:val="20"/>
              </w:rPr>
              <w:t>(17)</w:t>
            </w:r>
            <w:r w:rsidRPr="00FD6D57">
              <w:rPr>
                <w:rFonts w:eastAsia="Times New Roman"/>
                <w:szCs w:val="20"/>
              </w:rPr>
              <w:tab/>
              <w:t xml:space="preserve">A QSE representing a DC-Coupled Resource shall not submit an HSL </w:t>
            </w:r>
            <w:r w:rsidRPr="00FD6D57">
              <w:rPr>
                <w:rFonts w:eastAsia="Times New Roman"/>
                <w:color w:val="000000"/>
                <w:szCs w:val="20"/>
              </w:rPr>
              <w:t>that exceeds the inverter rating or the sum of the nameplate ratings of the generation component(s) of the Resource.</w:t>
            </w:r>
          </w:p>
        </w:tc>
      </w:tr>
    </w:tbl>
    <w:p w14:paraId="54EA5068" w14:textId="77777777" w:rsidR="00FD6D57" w:rsidRPr="00FD6D57" w:rsidRDefault="00FD6D57" w:rsidP="00FD6D57">
      <w:pPr>
        <w:spacing w:before="240" w:after="240"/>
        <w:ind w:left="720" w:hanging="720"/>
        <w:rPr>
          <w:rFonts w:eastAsia="Times New Roman"/>
          <w:szCs w:val="20"/>
        </w:rPr>
      </w:pPr>
      <w:r w:rsidRPr="00FD6D57">
        <w:rPr>
          <w:rFonts w:eastAsia="Times New Roman"/>
          <w:iCs/>
          <w:szCs w:val="20"/>
        </w:rPr>
        <w:t>(17)</w:t>
      </w:r>
      <w:r w:rsidRPr="00FD6D57">
        <w:rPr>
          <w:rFonts w:eastAsia="Times New Roman"/>
          <w:iCs/>
          <w:szCs w:val="20"/>
        </w:rPr>
        <w:tab/>
      </w:r>
      <w:r w:rsidRPr="00FD6D57">
        <w:rPr>
          <w:rFonts w:eastAsia="Times New Roman"/>
          <w:szCs w:val="20"/>
        </w:rPr>
        <w:t>A QSE representing an ESR shall ensure that COP values for a given hour follow the following rules:</w:t>
      </w:r>
    </w:p>
    <w:p w14:paraId="3C1B8C0F" w14:textId="77777777" w:rsidR="00FD6D57" w:rsidRPr="00FD6D57" w:rsidRDefault="00FD6D57" w:rsidP="00FD6D57">
      <w:pPr>
        <w:spacing w:after="240"/>
        <w:ind w:left="1440" w:hanging="720"/>
        <w:rPr>
          <w:rFonts w:eastAsia="Times New Roman"/>
          <w:szCs w:val="20"/>
        </w:rPr>
      </w:pPr>
      <w:r w:rsidRPr="00FD6D57">
        <w:rPr>
          <w:rFonts w:eastAsia="Times New Roman"/>
          <w:szCs w:val="20"/>
        </w:rPr>
        <w:t>(a)</w:t>
      </w:r>
      <w:r w:rsidRPr="00FD6D57">
        <w:rPr>
          <w:rFonts w:eastAsia="Times New Roman"/>
          <w:szCs w:val="20"/>
        </w:rPr>
        <w:tab/>
      </w:r>
      <w:proofErr w:type="spellStart"/>
      <w:r w:rsidRPr="00FD6D57">
        <w:rPr>
          <w:rFonts w:eastAsia="Times New Roman"/>
          <w:szCs w:val="20"/>
        </w:rPr>
        <w:t>MinSOC</w:t>
      </w:r>
      <w:proofErr w:type="spellEnd"/>
      <w:r w:rsidRPr="00FD6D57">
        <w:rPr>
          <w:rFonts w:eastAsia="Times New Roman"/>
          <w:szCs w:val="20"/>
        </w:rPr>
        <w:t xml:space="preserve"> is greater than or equal to the nameplate minimum MWh operating SOC limit;</w:t>
      </w:r>
    </w:p>
    <w:p w14:paraId="07D8F2F8" w14:textId="77777777" w:rsidR="00FD6D57" w:rsidRPr="00FD6D57" w:rsidRDefault="00FD6D57" w:rsidP="00FD6D57">
      <w:pPr>
        <w:spacing w:after="240"/>
        <w:ind w:left="1440" w:hanging="720"/>
        <w:rPr>
          <w:rFonts w:eastAsia="Times New Roman"/>
          <w:szCs w:val="20"/>
        </w:rPr>
      </w:pPr>
      <w:r w:rsidRPr="00FD6D57">
        <w:rPr>
          <w:rFonts w:eastAsia="Times New Roman"/>
          <w:szCs w:val="20"/>
        </w:rPr>
        <w:t>(b)</w:t>
      </w:r>
      <w:r w:rsidRPr="00FD6D57">
        <w:rPr>
          <w:rFonts w:eastAsia="Times New Roman"/>
          <w:szCs w:val="20"/>
        </w:rPr>
        <w:tab/>
      </w:r>
      <w:proofErr w:type="spellStart"/>
      <w:r w:rsidRPr="00FD6D57">
        <w:rPr>
          <w:rFonts w:eastAsia="Times New Roman"/>
          <w:szCs w:val="20"/>
        </w:rPr>
        <w:t>MaxSOC</w:t>
      </w:r>
      <w:proofErr w:type="spellEnd"/>
      <w:r w:rsidRPr="00FD6D57">
        <w:rPr>
          <w:rFonts w:eastAsia="Times New Roman"/>
          <w:szCs w:val="20"/>
        </w:rPr>
        <w:t xml:space="preserve"> is less than or equal to the nameplate maximum MWh operating SOC limit; and</w:t>
      </w:r>
    </w:p>
    <w:p w14:paraId="28EDCD91" w14:textId="77777777" w:rsidR="00FD6D57" w:rsidRPr="00FD6D57" w:rsidRDefault="00FD6D57" w:rsidP="00FD6D57">
      <w:pPr>
        <w:spacing w:after="240"/>
        <w:ind w:left="1440" w:hanging="720"/>
        <w:rPr>
          <w:rFonts w:eastAsia="Times New Roman"/>
          <w:szCs w:val="20"/>
        </w:rPr>
      </w:pPr>
      <w:r w:rsidRPr="00FD6D57">
        <w:rPr>
          <w:rFonts w:eastAsia="Times New Roman"/>
          <w:szCs w:val="20"/>
        </w:rPr>
        <w:t>(c)</w:t>
      </w:r>
      <w:r w:rsidRPr="00FD6D57">
        <w:rPr>
          <w:rFonts w:eastAsia="Times New Roman"/>
          <w:szCs w:val="20"/>
        </w:rPr>
        <w:tab/>
        <w:t xml:space="preserve">HBSOC is a value between the corresponding COP values of </w:t>
      </w:r>
      <w:proofErr w:type="spellStart"/>
      <w:r w:rsidRPr="00FD6D57">
        <w:rPr>
          <w:rFonts w:eastAsia="Times New Roman"/>
          <w:szCs w:val="20"/>
        </w:rPr>
        <w:t>MinSOC</w:t>
      </w:r>
      <w:proofErr w:type="spellEnd"/>
      <w:r w:rsidRPr="00FD6D57">
        <w:rPr>
          <w:rFonts w:eastAsia="Times New Roman"/>
          <w:szCs w:val="20"/>
        </w:rPr>
        <w:t xml:space="preserve"> and </w:t>
      </w:r>
      <w:proofErr w:type="spellStart"/>
      <w:r w:rsidRPr="00FD6D57">
        <w:rPr>
          <w:rFonts w:eastAsia="Times New Roman"/>
          <w:szCs w:val="20"/>
        </w:rPr>
        <w:t>MaxSOC</w:t>
      </w:r>
      <w:proofErr w:type="spellEnd"/>
      <w:r w:rsidRPr="00FD6D57">
        <w:rPr>
          <w:rFonts w:eastAsia="Times New Roman"/>
          <w:szCs w:val="20"/>
        </w:rPr>
        <w:t>.</w:t>
      </w:r>
    </w:p>
    <w:p w14:paraId="42976F92" w14:textId="77777777" w:rsidR="00E04C63" w:rsidRDefault="00E04C63" w:rsidP="00E04C63">
      <w:pPr>
        <w:keepNext/>
        <w:tabs>
          <w:tab w:val="left" w:pos="1080"/>
        </w:tabs>
        <w:spacing w:before="240" w:after="240"/>
        <w:ind w:left="1080" w:hanging="1080"/>
        <w:outlineLvl w:val="2"/>
        <w:rPr>
          <w:ins w:id="152" w:author="ERCOT" w:date="2025-11-19T17:18:00Z" w16du:dateUtc="2025-11-19T23:18:00Z"/>
          <w:b/>
          <w:bCs/>
          <w:i/>
          <w:iCs/>
        </w:rPr>
      </w:pPr>
      <w:bookmarkStart w:id="153" w:name="_Toc199405437"/>
      <w:bookmarkStart w:id="154" w:name="_Toc114235812"/>
      <w:bookmarkStart w:id="155" w:name="_Toc144692000"/>
      <w:bookmarkStart w:id="156" w:name="_Toc204048612"/>
      <w:bookmarkStart w:id="157" w:name="_Toc400526230"/>
      <w:bookmarkStart w:id="158" w:name="_Toc405534548"/>
      <w:bookmarkStart w:id="159" w:name="_Toc406570561"/>
      <w:bookmarkStart w:id="160" w:name="_Toc410910713"/>
      <w:bookmarkStart w:id="161" w:name="_Toc411841142"/>
      <w:bookmarkStart w:id="162" w:name="_Toc422147104"/>
      <w:bookmarkStart w:id="163" w:name="_Toc433020700"/>
      <w:bookmarkStart w:id="164" w:name="_Toc437262141"/>
      <w:bookmarkStart w:id="165" w:name="_Toc478375319"/>
      <w:bookmarkStart w:id="166" w:name="_Toc135989111"/>
      <w:bookmarkStart w:id="167" w:name="_Toc92873942"/>
      <w:bookmarkStart w:id="168" w:name="_Toc93910998"/>
      <w:bookmarkEnd w:id="133"/>
      <w:bookmarkEnd w:id="134"/>
      <w:bookmarkEnd w:id="135"/>
      <w:bookmarkEnd w:id="136"/>
      <w:bookmarkEnd w:id="137"/>
      <w:bookmarkEnd w:id="138"/>
      <w:bookmarkEnd w:id="139"/>
      <w:bookmarkEnd w:id="140"/>
      <w:bookmarkEnd w:id="141"/>
      <w:bookmarkEnd w:id="142"/>
      <w:bookmarkEnd w:id="143"/>
      <w:commentRangeStart w:id="169"/>
      <w:ins w:id="170" w:author="ERCOT" w:date="2025-11-19T17:18:00Z" w16du:dateUtc="2025-11-19T23:18:00Z">
        <w:r w:rsidRPr="7CB0842E">
          <w:rPr>
            <w:b/>
            <w:bCs/>
            <w:i/>
            <w:iCs/>
          </w:rPr>
          <w:t>3.17.5</w:t>
        </w:r>
      </w:ins>
      <w:commentRangeEnd w:id="169"/>
      <w:r w:rsidR="009C0EAE">
        <w:rPr>
          <w:rStyle w:val="CommentReference"/>
        </w:rPr>
        <w:commentReference w:id="169"/>
      </w:r>
      <w:ins w:id="171" w:author="ERCOT" w:date="2025-11-19T17:18:00Z" w16du:dateUtc="2025-11-19T23:18:00Z">
        <w:r>
          <w:tab/>
        </w:r>
        <w:r w:rsidRPr="7CB0842E">
          <w:rPr>
            <w:b/>
            <w:bCs/>
            <w:i/>
            <w:iCs/>
          </w:rPr>
          <w:t>Dispatchable Reliability Reserve Service</w:t>
        </w:r>
      </w:ins>
    </w:p>
    <w:p w14:paraId="46A01ED0" w14:textId="77777777" w:rsidR="00E04C63" w:rsidRDefault="00E04C63" w:rsidP="00E04C63">
      <w:pPr>
        <w:spacing w:after="240"/>
        <w:ind w:left="720" w:hanging="720"/>
        <w:rPr>
          <w:ins w:id="172" w:author="ERCOT" w:date="2025-11-19T17:18:00Z" w16du:dateUtc="2025-11-19T23:18:00Z"/>
        </w:rPr>
      </w:pPr>
      <w:ins w:id="173" w:author="ERCOT" w:date="2025-11-19T17:18:00Z" w16du:dateUtc="2025-11-19T23:18:00Z">
        <w:r>
          <w:t>(1)</w:t>
        </w:r>
        <w:r>
          <w:tab/>
          <w:t xml:space="preserve">Dispatchable Reliability Reserve Service (DRRS) is a market mechanism designed to manage uncertainty on the ERCOT System while mitigating the need for Reliability Unit Commitment (RUC) instructions.  It may also be used to support Resource adequacy </w:t>
        </w:r>
        <w:r>
          <w:lastRenderedPageBreak/>
          <w:t>through the DRRS Release Factor (DRRSRF) which allows DRRS-awarded capacity to overlap with energy and other Ancillary Service awards.  DRRS is provided using capacity from:</w:t>
        </w:r>
      </w:ins>
    </w:p>
    <w:p w14:paraId="07CAE530" w14:textId="77777777" w:rsidR="00E04C63" w:rsidRDefault="00E04C63" w:rsidP="00E04C63">
      <w:pPr>
        <w:spacing w:after="240"/>
        <w:ind w:left="1440" w:hanging="720"/>
        <w:rPr>
          <w:ins w:id="174" w:author="ERCOT" w:date="2025-11-19T17:18:00Z" w16du:dateUtc="2025-11-19T23:18:00Z"/>
        </w:rPr>
      </w:pPr>
      <w:ins w:id="175" w:author="ERCOT" w:date="2025-11-19T17:18:00Z" w16du:dateUtc="2025-11-19T23:18:00Z">
        <w:r>
          <w:t>(a)</w:t>
        </w:r>
        <w:r>
          <w:tab/>
          <w:t>Off-Line Generation Resources that can demonstrate a two-hour ramping capability to a specified output level and operate at a specified output level for at least four consecutive hours;</w:t>
        </w:r>
      </w:ins>
    </w:p>
    <w:p w14:paraId="0DC70AD4" w14:textId="77777777" w:rsidR="00E04C63" w:rsidRDefault="00E04C63" w:rsidP="00E04C63">
      <w:pPr>
        <w:spacing w:after="240"/>
        <w:ind w:left="1440" w:hanging="720"/>
        <w:rPr>
          <w:ins w:id="176" w:author="ERCOT" w:date="2025-11-19T17:18:00Z" w16du:dateUtc="2025-11-19T23:18:00Z"/>
        </w:rPr>
      </w:pPr>
      <w:ins w:id="177" w:author="ERCOT" w:date="2025-11-19T17:18:00Z" w16du:dateUtc="2025-11-19T23:18:00Z">
        <w:r>
          <w:t>(b)</w:t>
        </w:r>
        <w:r>
          <w:tab/>
          <w:t>On-Line Generation Resources that can demonstrate a two-hour ramping capability to a specified output level and operate at a specified output level for at least four consecutive hours; and</w:t>
        </w:r>
      </w:ins>
    </w:p>
    <w:p w14:paraId="56A4ABAB" w14:textId="77777777" w:rsidR="00B85924" w:rsidRDefault="00B85924" w:rsidP="00B85924">
      <w:pPr>
        <w:spacing w:after="240"/>
        <w:ind w:left="1440" w:hanging="720"/>
      </w:pPr>
      <w:ins w:id="178" w:author="ERCOT" w:date="2025-11-19T17:18:00Z" w16du:dateUtc="2025-11-19T23:18:00Z">
        <w:r>
          <w:t>(c)</w:t>
        </w:r>
        <w:r>
          <w:tab/>
          <w:t>The injection capability (i.e., 0 MW to High Sustained Limit (HSL)) of an Energy Storage Resource (ESR) that can demonstrate a two-hour ramping capability to a specified output level and operate at a specified output level for at least four consecutive hours.</w:t>
        </w:r>
      </w:ins>
      <w:r>
        <w:t xml:space="preserve"> </w:t>
      </w:r>
    </w:p>
    <w:p w14:paraId="46F1D620" w14:textId="26459653" w:rsidR="00E04C63" w:rsidRDefault="00E04C63" w:rsidP="00E04C63">
      <w:pPr>
        <w:spacing w:before="240" w:after="240"/>
        <w:ind w:left="720" w:hanging="720"/>
        <w:rPr>
          <w:ins w:id="179" w:author="ERCOT" w:date="2025-11-19T17:18:00Z" w16du:dateUtc="2025-11-19T23:18:00Z"/>
        </w:rPr>
      </w:pPr>
      <w:ins w:id="180" w:author="ERCOT" w:date="2025-11-19T17:18:00Z" w16du:dateUtc="2025-11-19T23:18:00Z">
        <w:r>
          <w:t>(3)</w:t>
        </w:r>
        <w:r>
          <w:tab/>
          <w:t xml:space="preserve">DRRS-awarded capacity can overlap with energy and other Ancillary Service awards when the DRRSRF parameter is set to a value greater than 0.    </w:t>
        </w:r>
      </w:ins>
    </w:p>
    <w:p w14:paraId="46B0687C" w14:textId="77777777" w:rsidR="00E04C63" w:rsidRDefault="00E04C63" w:rsidP="00E04C63">
      <w:pPr>
        <w:spacing w:after="240"/>
        <w:ind w:left="1440" w:hanging="720"/>
        <w:rPr>
          <w:ins w:id="181" w:author="ERCOT" w:date="2025-11-19T17:18:00Z" w16du:dateUtc="2025-11-19T23:18:00Z"/>
        </w:rPr>
      </w:pPr>
      <w:ins w:id="182" w:author="ERCOT" w:date="2025-11-19T17:18:00Z" w16du:dateUtc="2025-11-19T23:18:00Z">
        <w:r>
          <w:t>(a)</w:t>
        </w:r>
        <w:r>
          <w:tab/>
          <w:t>The default parameter value for the DRRSRF is 0 unless and until the Public Utility Commission of Texas (PUCT) approves an adjustment to the DRRSRF.</w:t>
        </w:r>
      </w:ins>
    </w:p>
    <w:p w14:paraId="78A5353C" w14:textId="77777777" w:rsidR="00E04C63" w:rsidRDefault="00E04C63" w:rsidP="00E04C63">
      <w:pPr>
        <w:spacing w:after="240"/>
        <w:ind w:left="1440" w:hanging="720"/>
        <w:rPr>
          <w:ins w:id="183" w:author="ERCOT" w:date="2025-11-19T17:18:00Z" w16du:dateUtc="2025-11-19T23:18:00Z"/>
        </w:rPr>
      </w:pPr>
      <w:ins w:id="184" w:author="ERCOT" w:date="2025-11-19T17:18:00Z" w16du:dateUtc="2025-11-19T23:18:00Z">
        <w:r>
          <w:t>(b)</w:t>
        </w:r>
        <w:r>
          <w:tab/>
          <w:t>Following such PUCT approval, ERCOT shall provide a Market Notice prior to implementation of the updated parameter values for the DRRSRF.</w:t>
        </w:r>
      </w:ins>
    </w:p>
    <w:p w14:paraId="592872AE" w14:textId="77777777" w:rsidR="00CB628E" w:rsidRPr="00CB628E" w:rsidRDefault="00CB628E" w:rsidP="00CB628E">
      <w:pPr>
        <w:keepNext/>
        <w:tabs>
          <w:tab w:val="left" w:pos="900"/>
        </w:tabs>
        <w:spacing w:before="480" w:after="240"/>
        <w:ind w:left="900" w:hanging="900"/>
        <w:outlineLvl w:val="1"/>
        <w:rPr>
          <w:rFonts w:eastAsia="Times New Roman"/>
          <w:b/>
          <w:szCs w:val="20"/>
        </w:rPr>
      </w:pPr>
      <w:commentRangeStart w:id="185"/>
      <w:r w:rsidRPr="00CB628E">
        <w:rPr>
          <w:rFonts w:eastAsia="Times New Roman"/>
          <w:b/>
          <w:szCs w:val="20"/>
        </w:rPr>
        <w:t>3.18</w:t>
      </w:r>
      <w:commentRangeEnd w:id="185"/>
      <w:r w:rsidR="00BA4F4E">
        <w:rPr>
          <w:rStyle w:val="CommentReference"/>
        </w:rPr>
        <w:commentReference w:id="185"/>
      </w:r>
      <w:r w:rsidRPr="00CB628E">
        <w:rPr>
          <w:rFonts w:eastAsia="Times New Roman"/>
          <w:b/>
          <w:szCs w:val="20"/>
        </w:rPr>
        <w:tab/>
        <w:t>Resource Limits in Providing Ancillary Service</w:t>
      </w:r>
      <w:bookmarkEnd w:id="153"/>
      <w:r w:rsidRPr="00CB628E">
        <w:rPr>
          <w:rFonts w:eastAsia="Times New Roman"/>
          <w:b/>
          <w:szCs w:val="20"/>
        </w:rPr>
        <w:t xml:space="preserve"> </w:t>
      </w:r>
    </w:p>
    <w:p w14:paraId="7FC4589F" w14:textId="77777777" w:rsidR="00CB628E" w:rsidRPr="00CB628E" w:rsidRDefault="00CB628E" w:rsidP="00CB628E">
      <w:pPr>
        <w:spacing w:after="240"/>
        <w:ind w:left="720" w:hanging="720"/>
        <w:rPr>
          <w:rFonts w:eastAsia="Times New Roman"/>
          <w:iCs/>
          <w:szCs w:val="20"/>
        </w:rPr>
      </w:pPr>
      <w:r w:rsidRPr="00CB628E">
        <w:rPr>
          <w:rFonts w:eastAsia="Times New Roman"/>
          <w:iCs/>
          <w:szCs w:val="20"/>
        </w:rPr>
        <w:t>(1)</w:t>
      </w:r>
      <w:r w:rsidRPr="00CB628E">
        <w:rPr>
          <w:rFonts w:eastAsia="Times New Roman"/>
          <w:iCs/>
          <w:szCs w:val="20"/>
        </w:rPr>
        <w:tab/>
        <w:t>For both Generation Resources and Load Resources the High Sustained Limit (HSL) must be greater than or equal to the Low Sustained Limit (LSL) and the sum of the Resource-specific designation of capacity to provide Responsive Reserve (RRS), ERCOT Contingency Reserve Service</w:t>
      </w:r>
      <w:r w:rsidRPr="00CB628E">
        <w:rPr>
          <w:rFonts w:eastAsia="Times New Roman"/>
          <w:szCs w:val="20"/>
        </w:rPr>
        <w:t xml:space="preserve"> (ECRS), </w:t>
      </w:r>
      <w:r w:rsidRPr="00CB628E">
        <w:rPr>
          <w:rFonts w:eastAsia="Times New Roman"/>
          <w:iCs/>
          <w:szCs w:val="20"/>
        </w:rPr>
        <w:t>Regulation Up Service (Reg-Up), Regulation Down Service (Reg-Down),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02412" w:rsidRPr="00CB628E" w14:paraId="5A018AFB" w14:textId="77777777" w:rsidTr="00CF6727">
        <w:tc>
          <w:tcPr>
            <w:tcW w:w="9350" w:type="dxa"/>
            <w:tcBorders>
              <w:top w:val="single" w:sz="4" w:space="0" w:color="auto"/>
              <w:left w:val="single" w:sz="4" w:space="0" w:color="auto"/>
              <w:bottom w:val="single" w:sz="4" w:space="0" w:color="auto"/>
              <w:right w:val="single" w:sz="4" w:space="0" w:color="auto"/>
            </w:tcBorders>
            <w:shd w:val="clear" w:color="auto" w:fill="D9D9D9"/>
          </w:tcPr>
          <w:p w14:paraId="2A88BCAE" w14:textId="77777777" w:rsidR="00CB628E" w:rsidRPr="00CB628E" w:rsidRDefault="00CB628E" w:rsidP="00CB628E">
            <w:pPr>
              <w:spacing w:before="120" w:after="240"/>
              <w:rPr>
                <w:rFonts w:eastAsia="Times New Roman"/>
                <w:b/>
                <w:i/>
                <w:szCs w:val="20"/>
              </w:rPr>
            </w:pPr>
            <w:r w:rsidRPr="00CB628E">
              <w:rPr>
                <w:rFonts w:eastAsia="Times New Roman"/>
                <w:b/>
                <w:i/>
                <w:szCs w:val="20"/>
              </w:rPr>
              <w:t xml:space="preserve">[NPRR1007 and NPRR1246:  Replace paragraph (1) above with the following </w:t>
            </w:r>
            <w:proofErr w:type="gramStart"/>
            <w:r w:rsidRPr="00CB628E">
              <w:rPr>
                <w:rFonts w:eastAsia="Times New Roman"/>
                <w:b/>
                <w:i/>
                <w:szCs w:val="20"/>
              </w:rPr>
              <w:t>upon system</w:t>
            </w:r>
            <w:proofErr w:type="gramEnd"/>
            <w:r w:rsidRPr="00CB628E">
              <w:rPr>
                <w:rFonts w:eastAsia="Times New Roman"/>
                <w:b/>
                <w:i/>
                <w:szCs w:val="20"/>
              </w:rPr>
              <w:t xml:space="preserve"> implementation of the Real-Time Co-Optimization (RTC) project:]</w:t>
            </w:r>
          </w:p>
          <w:p w14:paraId="5ABB2EDC" w14:textId="77777777" w:rsidR="00CB628E" w:rsidRPr="00CB628E" w:rsidRDefault="00CB628E" w:rsidP="00CB628E">
            <w:pPr>
              <w:spacing w:after="240"/>
              <w:ind w:left="720" w:hanging="720"/>
              <w:rPr>
                <w:rFonts w:eastAsia="Times New Roman"/>
                <w:iCs/>
                <w:szCs w:val="20"/>
              </w:rPr>
            </w:pPr>
            <w:r w:rsidRPr="00CB628E">
              <w:rPr>
                <w:rFonts w:eastAsia="Times New Roman"/>
                <w:iCs/>
                <w:szCs w:val="20"/>
              </w:rPr>
              <w:t>(1)</w:t>
            </w:r>
            <w:r w:rsidRPr="00CB628E">
              <w:rPr>
                <w:rFonts w:eastAsia="Times New Roman"/>
                <w:iCs/>
                <w:szCs w:val="20"/>
              </w:rPr>
              <w:tab/>
              <w:t xml:space="preserve">For Generation Resources, Energy Storage Resources (ESRs), and Load Resources the High Sustained Limit (HSL) must be greater than or equal to the Low Sustained Limit (LSL) and the sum of the Resource-specific awards for Responsive Reserve (RRS), </w:t>
            </w:r>
            <w:r w:rsidRPr="00CB628E">
              <w:rPr>
                <w:rFonts w:eastAsia="Times New Roman"/>
                <w:szCs w:val="20"/>
              </w:rPr>
              <w:t>ERCOT Contingency Reserve Service</w:t>
            </w:r>
            <w:r w:rsidRPr="00CB628E">
              <w:rPr>
                <w:rFonts w:eastAsia="Times New Roman"/>
                <w:iCs/>
                <w:szCs w:val="20"/>
              </w:rPr>
              <w:t xml:space="preserve"> (ECRS), Regulation Up Service (Reg-Up), Regulation Down Service (Reg-Down), and Non-Spinning Reserve (Non-Spin).</w:t>
            </w:r>
          </w:p>
        </w:tc>
      </w:tr>
    </w:tbl>
    <w:p w14:paraId="083DAFF4" w14:textId="77777777" w:rsidR="00CB628E" w:rsidRPr="00CB628E" w:rsidRDefault="00CB628E" w:rsidP="00CB628E">
      <w:pPr>
        <w:spacing w:before="240" w:after="240"/>
        <w:ind w:left="720" w:hanging="720"/>
        <w:rPr>
          <w:rFonts w:eastAsia="Times New Roman"/>
          <w:iCs/>
          <w:szCs w:val="20"/>
        </w:rPr>
      </w:pPr>
      <w:r w:rsidRPr="00CB628E">
        <w:rPr>
          <w:rFonts w:eastAsia="Times New Roman"/>
          <w:iCs/>
          <w:szCs w:val="20"/>
        </w:rPr>
        <w:t>(2)</w:t>
      </w:r>
      <w:r w:rsidRPr="00CB628E">
        <w:rPr>
          <w:rFonts w:eastAsia="Times New Roman"/>
          <w:iCs/>
          <w:szCs w:val="20"/>
        </w:rPr>
        <w:tab/>
        <w:t>For Non-Spin, the amount of Non-Spin provided must be less than or equal to the HSL for Off-Line 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02412" w:rsidRPr="00CB628E" w14:paraId="7817C6C3"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4193E547" w14:textId="77777777" w:rsidR="00CB628E" w:rsidRPr="00CB628E" w:rsidRDefault="00CB628E" w:rsidP="00CB628E">
            <w:pPr>
              <w:spacing w:before="120" w:after="240"/>
              <w:rPr>
                <w:rFonts w:eastAsia="Times New Roman"/>
                <w:b/>
                <w:i/>
                <w:szCs w:val="20"/>
              </w:rPr>
            </w:pPr>
            <w:r w:rsidRPr="00CB628E">
              <w:rPr>
                <w:rFonts w:eastAsia="Times New Roman"/>
                <w:b/>
                <w:i/>
                <w:szCs w:val="20"/>
              </w:rPr>
              <w:lastRenderedPageBreak/>
              <w:t>[NPRR1007:  Replace paragraph (2) above with the following upon system implementation of the Real-Time Co-Optimization (RTC) project:]</w:t>
            </w:r>
          </w:p>
          <w:p w14:paraId="61CFB320" w14:textId="77777777" w:rsidR="00CB628E" w:rsidRPr="00CB628E" w:rsidRDefault="00CB628E" w:rsidP="00CB628E">
            <w:pPr>
              <w:spacing w:after="240"/>
              <w:ind w:left="720" w:hanging="720"/>
              <w:rPr>
                <w:rFonts w:eastAsia="Times New Roman"/>
                <w:iCs/>
                <w:szCs w:val="20"/>
              </w:rPr>
            </w:pPr>
            <w:r w:rsidRPr="00CB628E">
              <w:rPr>
                <w:rFonts w:eastAsia="Times New Roman"/>
                <w:iCs/>
                <w:szCs w:val="20"/>
              </w:rPr>
              <w:t>(2)</w:t>
            </w:r>
            <w:r w:rsidRPr="00CB628E">
              <w:rPr>
                <w:rFonts w:eastAsia="Times New Roman"/>
                <w:iCs/>
                <w:szCs w:val="20"/>
              </w:rPr>
              <w:tab/>
              <w:t>For Non-Spin, the amount of Non-Spin awarded must be less than or equal to the HSL for Off-Line Generation Resources.</w:t>
            </w:r>
          </w:p>
        </w:tc>
      </w:tr>
    </w:tbl>
    <w:p w14:paraId="521A2738" w14:textId="77777777" w:rsidR="005F2A22" w:rsidRDefault="005F2A22" w:rsidP="005F2A22">
      <w:pPr>
        <w:spacing w:before="240" w:after="240"/>
        <w:ind w:left="720" w:hanging="720"/>
        <w:rPr>
          <w:ins w:id="186" w:author="ERCOT" w:date="2025-11-19T17:26:00Z" w16du:dateUtc="2025-11-19T23:26:00Z"/>
        </w:rPr>
      </w:pPr>
      <w:ins w:id="187" w:author="ERCOT" w:date="2025-11-19T17:26:00Z" w16du:dateUtc="2025-11-19T23:26:00Z">
        <w:r>
          <w:t>(3)</w:t>
        </w:r>
        <w:r>
          <w:tab/>
          <w:t>For any DRRS-eligible On-Line Generation Resource or Energy Storage Resource (ESR), the Resource’s HSL must be greater than or equal to the sum of  the Resource-specific awards to that Resource for RRS, ECRS, Reg-Up, Reg-Down, Non-Spin, and (1 - DRRSRF)*DRRS.</w:t>
        </w:r>
      </w:ins>
    </w:p>
    <w:p w14:paraId="2543D648" w14:textId="77777777" w:rsidR="00B85924" w:rsidRDefault="005F2A22" w:rsidP="005F2A22">
      <w:pPr>
        <w:spacing w:after="240"/>
        <w:ind w:left="720" w:hanging="720"/>
        <w:rPr>
          <w:rStyle w:val="ui-provider"/>
        </w:rPr>
      </w:pPr>
      <w:ins w:id="188" w:author="ERCOT" w:date="2025-11-19T17:26:00Z" w16du:dateUtc="2025-11-19T23:26:00Z">
        <w:r>
          <w:t>(4)       For any Off-Line Generation Resource, the sum of awards to that Resource for ECRS, Non-Spin, and (1 - DRRSRF) * DRRS must</w:t>
        </w:r>
        <w:r w:rsidRPr="17EAEC62">
          <w:rPr>
            <w:rStyle w:val="ui-provider"/>
          </w:rPr>
          <w:t xml:space="preserve"> be less than or equal to the Resource’s HSL.</w:t>
        </w:r>
      </w:ins>
    </w:p>
    <w:p w14:paraId="45F48D18" w14:textId="486A544A" w:rsidR="00456F62" w:rsidRDefault="00B85924" w:rsidP="005F2A22">
      <w:pPr>
        <w:spacing w:after="240"/>
        <w:ind w:left="720" w:hanging="720"/>
      </w:pPr>
      <w:ins w:id="189" w:author="ERCOT" w:date="2025-11-19T17:25:00Z" w16du:dateUtc="2025-11-19T23:25:00Z">
        <w:r>
          <w:t>(5)</w:t>
        </w:r>
        <w:r>
          <w:tab/>
          <w:t xml:space="preserve">For any DRRS-eligible ESR, the ESR must have sufficient State of Charge </w:t>
        </w:r>
      </w:ins>
      <w:ins w:id="190" w:author="ERCOT" w:date="2025-11-19T17:27:00Z" w16du:dateUtc="2025-11-19T23:27:00Z">
        <w:r>
          <w:t xml:space="preserve">(SOC) </w:t>
        </w:r>
      </w:ins>
      <w:ins w:id="191" w:author="ERCOT" w:date="2025-11-19T17:25:00Z" w16du:dateUtc="2025-11-19T23:25:00Z">
        <w:r>
          <w:t xml:space="preserve">to sustain its DRRS award for four consecutive hours.  In addition, the </w:t>
        </w:r>
      </w:ins>
      <w:ins w:id="192" w:author="ERCOT" w:date="2025-11-19T17:27:00Z" w16du:dateUtc="2025-11-19T23:27:00Z">
        <w:r>
          <w:t>SOC</w:t>
        </w:r>
      </w:ins>
      <w:ins w:id="193" w:author="ERCOT" w:date="2025-11-19T17:25:00Z" w16du:dateUtc="2025-11-19T23:25:00Z">
        <w:r>
          <w:t xml:space="preserve"> reserved for (1 - DRRSRF) * DRRS portion of the DRRS award cannot be used for energy or any other type of Ancillary Service.</w:t>
        </w:r>
      </w:ins>
      <w:ins w:id="194" w:author="ERCOT" w:date="2025-11-19T17:26:00Z" w16du:dateUtc="2025-11-19T23:26:00Z">
        <w:r w:rsidR="005F2A22" w:rsidRPr="17EAEC62">
          <w:rPr>
            <w:rStyle w:val="ui-provider"/>
          </w:rPr>
          <w:t xml:space="preserve"> </w:t>
        </w:r>
      </w:ins>
      <w:r w:rsidR="00456F62" w:rsidRPr="17EAEC62">
        <w:rPr>
          <w:rStyle w:val="ui-provider"/>
        </w:rPr>
        <w:t xml:space="preserve"> </w:t>
      </w:r>
    </w:p>
    <w:p w14:paraId="43311582" w14:textId="5CE8E916" w:rsidR="00CB628E" w:rsidRPr="00CB628E" w:rsidRDefault="00CB628E" w:rsidP="00456F62">
      <w:pPr>
        <w:spacing w:before="240" w:after="240"/>
        <w:ind w:left="720" w:hanging="720"/>
        <w:rPr>
          <w:rFonts w:eastAsia="Times New Roman"/>
          <w:iCs/>
          <w:szCs w:val="20"/>
        </w:rPr>
      </w:pPr>
      <w:r w:rsidRPr="00CB628E">
        <w:rPr>
          <w:rFonts w:eastAsia="Times New Roman"/>
          <w:iCs/>
          <w:szCs w:val="20"/>
        </w:rPr>
        <w:t>(</w:t>
      </w:r>
      <w:ins w:id="195" w:author="ERCOT" w:date="2025-11-20T18:21:00Z" w16du:dateUtc="2025-11-21T00:21:00Z">
        <w:r w:rsidR="00B85924">
          <w:rPr>
            <w:rFonts w:eastAsia="Times New Roman"/>
            <w:iCs/>
            <w:szCs w:val="20"/>
          </w:rPr>
          <w:t>6</w:t>
        </w:r>
      </w:ins>
      <w:del w:id="196" w:author="ERCOT" w:date="2025-09-18T17:34:00Z" w16du:dateUtc="2025-09-18T22:34:00Z">
        <w:r w:rsidRPr="00CB628E" w:rsidDel="00456F62">
          <w:rPr>
            <w:rFonts w:eastAsia="Times New Roman"/>
            <w:iCs/>
            <w:szCs w:val="20"/>
          </w:rPr>
          <w:delText>3</w:delText>
        </w:r>
      </w:del>
      <w:r w:rsidRPr="00CB628E">
        <w:rPr>
          <w:rFonts w:eastAsia="Times New Roman"/>
          <w:iCs/>
          <w:szCs w:val="20"/>
        </w:rPr>
        <w:t>)</w:t>
      </w:r>
      <w:r w:rsidRPr="00CB628E">
        <w:rPr>
          <w:rFonts w:eastAsia="Times New Roman"/>
          <w:iCs/>
          <w:szCs w:val="20"/>
        </w:rPr>
        <w:tab/>
        <w:t>For RRS:</w:t>
      </w:r>
    </w:p>
    <w:p w14:paraId="4D130101" w14:textId="77777777" w:rsidR="00CB628E" w:rsidRPr="00CB628E" w:rsidRDefault="00CB628E" w:rsidP="00CB628E">
      <w:pPr>
        <w:spacing w:after="240"/>
        <w:ind w:left="1440" w:hanging="720"/>
        <w:rPr>
          <w:rFonts w:eastAsia="Times New Roman"/>
          <w:szCs w:val="20"/>
        </w:rPr>
      </w:pPr>
      <w:r w:rsidRPr="00CB628E">
        <w:rPr>
          <w:rFonts w:eastAsia="Times New Roman"/>
          <w:szCs w:val="20"/>
        </w:rPr>
        <w:t>(a)</w:t>
      </w:r>
      <w:r w:rsidRPr="00CB628E">
        <w:rPr>
          <w:rFonts w:eastAsia="Times New Roman"/>
          <w:szCs w:val="20"/>
        </w:rPr>
        <w:tab/>
        <w:t>The full amount of RRS using Primary Frequency Response awarded to or self-arranged from an On-Line Resource is dependent upon the verified droop characteristics of the Resource.  ERCOT shall calculate and update, using the methodology described in Nodal Operating Guide</w:t>
      </w:r>
      <w:r w:rsidRPr="00CB628E">
        <w:rPr>
          <w:rFonts w:eastAsia="Times New Roman"/>
          <w:color w:val="000000"/>
          <w:szCs w:val="20"/>
        </w:rPr>
        <w:t xml:space="preserve"> Section 8, Attachment N, Procedure for Calculating RRS MW Limits for Individual Resources to Provide RRS Using Primary Frequency Response</w:t>
      </w:r>
      <w:r w:rsidRPr="00CB628E">
        <w:rPr>
          <w:rFonts w:eastAsia="Times New Roman"/>
          <w:szCs w:val="20"/>
        </w:rPr>
        <w:t>, a maximum MW amount of RRS</w:t>
      </w:r>
      <w:r w:rsidRPr="00CB628E">
        <w:rPr>
          <w:rFonts w:eastAsia="Times New Roman"/>
          <w:color w:val="000000"/>
          <w:szCs w:val="20"/>
        </w:rPr>
        <w:t xml:space="preserve"> using Primary Frequency Response</w:t>
      </w:r>
      <w:r w:rsidRPr="00CB628E">
        <w:rPr>
          <w:rFonts w:eastAsia="Times New Roman"/>
          <w:szCs w:val="20"/>
        </w:rPr>
        <w:t xml:space="preserve"> for each Resource subject to verified droop performance.  The default value for any newly qualified Resource not yet evaluated per Nodal Operating Guide </w:t>
      </w:r>
      <w:r w:rsidRPr="00CB628E">
        <w:rPr>
          <w:rFonts w:eastAsia="Times New Roman"/>
          <w:color w:val="000000"/>
          <w:szCs w:val="20"/>
        </w:rPr>
        <w:t>Section 8, Attachment N</w:t>
      </w:r>
      <w:r w:rsidRPr="00CB628E">
        <w:rPr>
          <w:rFonts w:eastAsia="Times New Roman"/>
          <w:szCs w:val="20"/>
        </w:rPr>
        <w:t xml:space="preserve"> shall be 20% of its HSL.  A Private Use Network with a registered Resource may use the gross HSL for qualification and </w:t>
      </w:r>
      <w:proofErr w:type="gramStart"/>
      <w:r w:rsidRPr="00CB628E">
        <w:rPr>
          <w:rFonts w:eastAsia="Times New Roman"/>
          <w:szCs w:val="20"/>
        </w:rPr>
        <w:t>establishing</w:t>
      </w:r>
      <w:proofErr w:type="gramEnd"/>
      <w:r w:rsidRPr="00CB628E">
        <w:rPr>
          <w:rFonts w:eastAsia="Times New Roman"/>
          <w:szCs w:val="20"/>
        </w:rPr>
        <w:t xml:space="preserve"> a limit on the amount of RRS capacity that the Resource within the Private Use Network can provide;  </w:t>
      </w:r>
    </w:p>
    <w:p w14:paraId="6D1A68F7" w14:textId="77777777" w:rsidR="00CB628E" w:rsidRPr="00CB628E" w:rsidRDefault="00CB628E" w:rsidP="00CB628E">
      <w:pPr>
        <w:spacing w:after="240"/>
        <w:ind w:left="1440" w:hanging="720"/>
        <w:rPr>
          <w:rFonts w:eastAsia="Times New Roman"/>
          <w:szCs w:val="20"/>
        </w:rPr>
      </w:pPr>
      <w:r w:rsidRPr="00CB628E">
        <w:rPr>
          <w:rFonts w:eastAsia="Times New Roman"/>
          <w:szCs w:val="20"/>
        </w:rPr>
        <w:t>(b)</w:t>
      </w:r>
      <w:r w:rsidRPr="00CB628E">
        <w:rPr>
          <w:rFonts w:eastAsia="Times New Roman"/>
          <w:szCs w:val="20"/>
        </w:rPr>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2939B143" w14:textId="77777777" w:rsidR="00CB628E" w:rsidRPr="00CB628E" w:rsidRDefault="00CB628E" w:rsidP="00CB628E">
      <w:pPr>
        <w:spacing w:after="240"/>
        <w:ind w:left="1440" w:hanging="720"/>
        <w:rPr>
          <w:rFonts w:eastAsia="Times New Roman"/>
          <w:szCs w:val="20"/>
        </w:rPr>
      </w:pPr>
      <w:r w:rsidRPr="00CB628E">
        <w:rPr>
          <w:rFonts w:eastAsia="Times New Roman"/>
          <w:szCs w:val="20"/>
        </w:rPr>
        <w:t>(c)</w:t>
      </w:r>
      <w:r w:rsidRPr="00CB628E">
        <w:rPr>
          <w:rFonts w:eastAsia="Times New Roman"/>
          <w:szCs w:val="20"/>
        </w:rPr>
        <w:tab/>
        <w:t>The initiation setting of the automatic under-frequency relay setting for Load Resources providing RRS shall not be lower than 59.70 Hz; and</w:t>
      </w:r>
    </w:p>
    <w:p w14:paraId="25520F9D" w14:textId="77777777" w:rsidR="00CB628E" w:rsidRPr="00CB628E" w:rsidRDefault="00CB628E" w:rsidP="00CB628E">
      <w:pPr>
        <w:spacing w:after="240"/>
        <w:ind w:left="1440" w:hanging="720"/>
        <w:rPr>
          <w:rFonts w:eastAsia="Times New Roman"/>
          <w:szCs w:val="20"/>
        </w:rPr>
      </w:pPr>
      <w:r w:rsidRPr="00CB628E">
        <w:rPr>
          <w:rFonts w:eastAsia="Times New Roman"/>
          <w:szCs w:val="20"/>
        </w:rPr>
        <w:lastRenderedPageBreak/>
        <w:t>(d)</w:t>
      </w:r>
      <w:r w:rsidRPr="00CB628E">
        <w:rPr>
          <w:rFonts w:eastAsia="Times New Roman"/>
          <w:szCs w:val="20"/>
        </w:rPr>
        <w:tab/>
        <w:t xml:space="preserve">The amount of RRS provided </w:t>
      </w:r>
      <w:proofErr w:type="gramStart"/>
      <w:r w:rsidRPr="00CB628E">
        <w:rPr>
          <w:rFonts w:eastAsia="Times New Roman"/>
          <w:szCs w:val="20"/>
        </w:rPr>
        <w:t>from</w:t>
      </w:r>
      <w:proofErr w:type="gramEnd"/>
      <w:r w:rsidRPr="00CB628E">
        <w:rPr>
          <w:rFonts w:eastAsia="Times New Roman"/>
          <w:szCs w:val="20"/>
        </w:rPr>
        <w:t xml:space="preserve"> a Resource capable of providing Fast Frequency Response (FFR)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CB628E">
        <w:rPr>
          <w:rFonts w:eastAsia="Calibri"/>
          <w:szCs w:val="20"/>
        </w:rPr>
        <w:t xml:space="preserve">  Once recalled, a Resource providing RRS as FFR must restore its full RRS Ancillary Service Resource Responsibility within 15 minutes after cessation of deployment or as otherwise directed by ERCOT.</w:t>
      </w:r>
      <w:r w:rsidRPr="00CB628E">
        <w:rPr>
          <w:rFonts w:eastAsia="Times New Roman"/>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902412" w:rsidRPr="00CB628E" w14:paraId="606CCAA1" w14:textId="77777777" w:rsidTr="00CF6727">
        <w:tc>
          <w:tcPr>
            <w:tcW w:w="9332" w:type="dxa"/>
            <w:tcBorders>
              <w:top w:val="single" w:sz="4" w:space="0" w:color="auto"/>
              <w:left w:val="single" w:sz="4" w:space="0" w:color="auto"/>
              <w:bottom w:val="single" w:sz="4" w:space="0" w:color="auto"/>
              <w:right w:val="single" w:sz="4" w:space="0" w:color="auto"/>
            </w:tcBorders>
            <w:shd w:val="clear" w:color="auto" w:fill="D9D9D9"/>
          </w:tcPr>
          <w:p w14:paraId="582DBD52" w14:textId="0D8AFCCC" w:rsidR="00CB628E" w:rsidRPr="00CB628E" w:rsidRDefault="00CB628E" w:rsidP="00CB628E">
            <w:pPr>
              <w:spacing w:before="120" w:after="240"/>
              <w:rPr>
                <w:rFonts w:eastAsia="Times New Roman"/>
                <w:b/>
                <w:i/>
                <w:szCs w:val="20"/>
              </w:rPr>
            </w:pPr>
            <w:r w:rsidRPr="00CB628E">
              <w:rPr>
                <w:rFonts w:eastAsia="Times New Roman"/>
                <w:b/>
                <w:i/>
                <w:szCs w:val="20"/>
              </w:rPr>
              <w:t>[NPRR1007 and NPRR1246:  Replace paragraph (</w:t>
            </w:r>
            <w:ins w:id="197" w:author="ERCOT" w:date="2025-11-20T18:21:00Z" w16du:dateUtc="2025-11-21T00:21:00Z">
              <w:r w:rsidR="00B85924">
                <w:rPr>
                  <w:rFonts w:eastAsia="Times New Roman"/>
                  <w:b/>
                  <w:i/>
                  <w:szCs w:val="20"/>
                </w:rPr>
                <w:t>7</w:t>
              </w:r>
            </w:ins>
            <w:del w:id="198" w:author="ERCOT" w:date="2025-09-18T17:34:00Z" w16du:dateUtc="2025-09-18T22:34:00Z">
              <w:r w:rsidRPr="00CB628E" w:rsidDel="00456F62">
                <w:rPr>
                  <w:rFonts w:eastAsia="Times New Roman"/>
                  <w:b/>
                  <w:i/>
                  <w:szCs w:val="20"/>
                </w:rPr>
                <w:delText>3</w:delText>
              </w:r>
            </w:del>
            <w:r w:rsidRPr="00CB628E">
              <w:rPr>
                <w:rFonts w:eastAsia="Times New Roman"/>
                <w:b/>
                <w:i/>
                <w:szCs w:val="20"/>
              </w:rPr>
              <w:t>) above with the following upon system implementation of the Real-Time Co-Optimization (RTC) project:]</w:t>
            </w:r>
          </w:p>
          <w:p w14:paraId="6DC4D0F9" w14:textId="0106B242" w:rsidR="00CB628E" w:rsidRPr="00CB628E" w:rsidRDefault="00CB628E" w:rsidP="00CB628E">
            <w:pPr>
              <w:spacing w:after="240"/>
              <w:ind w:left="720" w:hanging="720"/>
              <w:rPr>
                <w:rFonts w:eastAsia="Times New Roman"/>
                <w:iCs/>
                <w:szCs w:val="20"/>
              </w:rPr>
            </w:pPr>
            <w:r w:rsidRPr="00CB628E">
              <w:rPr>
                <w:rFonts w:eastAsia="Times New Roman"/>
                <w:iCs/>
                <w:szCs w:val="20"/>
              </w:rPr>
              <w:t>(</w:t>
            </w:r>
            <w:ins w:id="199" w:author="ERCOT" w:date="2025-11-20T18:21:00Z" w16du:dateUtc="2025-11-21T00:21:00Z">
              <w:r w:rsidR="00B85924">
                <w:rPr>
                  <w:rFonts w:eastAsia="Times New Roman"/>
                  <w:iCs/>
                  <w:szCs w:val="20"/>
                </w:rPr>
                <w:t>7</w:t>
              </w:r>
            </w:ins>
            <w:del w:id="200" w:author="ERCOT" w:date="2025-09-18T17:34:00Z" w16du:dateUtc="2025-09-18T22:34:00Z">
              <w:r w:rsidRPr="00CB628E" w:rsidDel="00456F62">
                <w:rPr>
                  <w:rFonts w:eastAsia="Times New Roman"/>
                  <w:iCs/>
                  <w:szCs w:val="20"/>
                </w:rPr>
                <w:delText>3</w:delText>
              </w:r>
            </w:del>
            <w:r w:rsidRPr="00CB628E">
              <w:rPr>
                <w:rFonts w:eastAsia="Times New Roman"/>
                <w:iCs/>
                <w:szCs w:val="20"/>
              </w:rPr>
              <w:t>)</w:t>
            </w:r>
            <w:r w:rsidRPr="00CB628E">
              <w:rPr>
                <w:rFonts w:eastAsia="Times New Roman"/>
                <w:iCs/>
                <w:szCs w:val="20"/>
              </w:rPr>
              <w:tab/>
              <w:t>For RRS:</w:t>
            </w:r>
          </w:p>
          <w:p w14:paraId="3291C6A9" w14:textId="77777777" w:rsidR="00CB628E" w:rsidRPr="00CB628E" w:rsidRDefault="00CB628E" w:rsidP="00CB628E">
            <w:pPr>
              <w:spacing w:after="240"/>
              <w:ind w:left="1440" w:hanging="720"/>
              <w:rPr>
                <w:rFonts w:eastAsia="Times New Roman"/>
                <w:szCs w:val="20"/>
              </w:rPr>
            </w:pPr>
            <w:r w:rsidRPr="00CB628E">
              <w:rPr>
                <w:rFonts w:eastAsia="Times New Roman"/>
                <w:szCs w:val="20"/>
              </w:rPr>
              <w:t>(a)</w:t>
            </w:r>
            <w:r w:rsidRPr="00CB628E">
              <w:rPr>
                <w:rFonts w:eastAsia="Times New Roman"/>
                <w:szCs w:val="20"/>
              </w:rPr>
              <w:tab/>
              <w:t>The full amount of RRS u</w:t>
            </w:r>
            <w:r w:rsidRPr="00CB628E">
              <w:rPr>
                <w:rFonts w:eastAsia="Times New Roman"/>
                <w:color w:val="000000"/>
                <w:szCs w:val="20"/>
              </w:rPr>
              <w:t>sing Primary Frequency Response</w:t>
            </w:r>
            <w:r w:rsidRPr="00CB628E">
              <w:rPr>
                <w:rFonts w:eastAsia="Times New Roman"/>
                <w:szCs w:val="20"/>
              </w:rPr>
              <w:t xml:space="preserve"> that can be provided by an On-Line Resource is dependent upon the verified droop characteristics of the Resource.  ERCOT shall calculate and update, using the methodology described in Nodal Operating Guide</w:t>
            </w:r>
            <w:r w:rsidRPr="00CB628E">
              <w:rPr>
                <w:rFonts w:eastAsia="Times New Roman"/>
                <w:color w:val="000000"/>
                <w:szCs w:val="20"/>
              </w:rPr>
              <w:t xml:space="preserve"> Section 8, Attachment N, Procedure for Calculating RRS MW Limits for Individual Resources to Provide RRS Using Primary Frequency Response</w:t>
            </w:r>
            <w:r w:rsidRPr="00CB628E">
              <w:rPr>
                <w:rFonts w:eastAsia="Times New Roman"/>
                <w:szCs w:val="20"/>
              </w:rPr>
              <w:t>, a maximum MW amount of RRS u</w:t>
            </w:r>
            <w:r w:rsidRPr="00CB628E">
              <w:rPr>
                <w:rFonts w:eastAsia="Times New Roman"/>
                <w:color w:val="000000"/>
                <w:szCs w:val="20"/>
              </w:rPr>
              <w:t>sing Primary Frequency Response</w:t>
            </w:r>
            <w:r w:rsidRPr="00CB628E">
              <w:rPr>
                <w:rFonts w:eastAsia="Times New Roman"/>
                <w:szCs w:val="20"/>
              </w:rPr>
              <w:t xml:space="preserve"> for each Resource subject to verified droop performance.  The default value for any newly qualified Resource not yet evaluated per Nodal Operating Guide </w:t>
            </w:r>
            <w:r w:rsidRPr="00CB628E">
              <w:rPr>
                <w:rFonts w:eastAsia="Times New Roman"/>
                <w:color w:val="000000"/>
                <w:szCs w:val="20"/>
              </w:rPr>
              <w:t>Section 8, Attachment N</w:t>
            </w:r>
            <w:r w:rsidRPr="00CB628E">
              <w:rPr>
                <w:rFonts w:eastAsia="Times New Roman"/>
                <w:szCs w:val="20"/>
              </w:rPr>
              <w:t xml:space="preserve"> shall be 20% of its HSL.  A Private Use Network with a registered Resource may use the gross HSL for qualification and </w:t>
            </w:r>
            <w:proofErr w:type="gramStart"/>
            <w:r w:rsidRPr="00CB628E">
              <w:rPr>
                <w:rFonts w:eastAsia="Times New Roman"/>
                <w:szCs w:val="20"/>
              </w:rPr>
              <w:t>establishing</w:t>
            </w:r>
            <w:proofErr w:type="gramEnd"/>
            <w:r w:rsidRPr="00CB628E">
              <w:rPr>
                <w:rFonts w:eastAsia="Times New Roman"/>
                <w:szCs w:val="20"/>
              </w:rPr>
              <w:t xml:space="preserve"> a limit on the amount of RRS capacity that the Resource within the Private Use Network can provide;  </w:t>
            </w:r>
          </w:p>
          <w:p w14:paraId="1D7F11F2" w14:textId="77777777" w:rsidR="00CB628E" w:rsidRPr="00CB628E" w:rsidRDefault="00CB628E" w:rsidP="00CB628E">
            <w:pPr>
              <w:spacing w:after="240"/>
              <w:ind w:left="1440" w:hanging="720"/>
              <w:rPr>
                <w:rFonts w:eastAsia="Times New Roman"/>
                <w:szCs w:val="20"/>
              </w:rPr>
            </w:pPr>
            <w:r w:rsidRPr="00CB628E">
              <w:rPr>
                <w:rFonts w:eastAsia="Times New Roman"/>
                <w:szCs w:val="20"/>
              </w:rPr>
              <w:t>(b)</w:t>
            </w:r>
            <w:r w:rsidRPr="00CB628E">
              <w:rPr>
                <w:rFonts w:eastAsia="Times New Roman"/>
                <w:szCs w:val="20"/>
              </w:rPr>
              <w:tab/>
              <w:t xml:space="preserve">Generation Resources operating in the synchronous condenser fast-response mode may be awarded RRS up to the Generation Resource’s proven 20-second response capability (which may be 100% of the HSL).  The initiation setting of the automatic under-frequency relay setting shall not be lower than 59.80 Hz; </w:t>
            </w:r>
          </w:p>
          <w:p w14:paraId="2EE02E82" w14:textId="77777777" w:rsidR="00CB628E" w:rsidRPr="00CB628E" w:rsidRDefault="00CB628E" w:rsidP="00CB628E">
            <w:pPr>
              <w:spacing w:after="240"/>
              <w:ind w:left="1440" w:hanging="720"/>
              <w:rPr>
                <w:rFonts w:eastAsia="Times New Roman"/>
                <w:szCs w:val="20"/>
              </w:rPr>
            </w:pPr>
            <w:r w:rsidRPr="00CB628E">
              <w:rPr>
                <w:rFonts w:eastAsia="Times New Roman"/>
                <w:szCs w:val="20"/>
              </w:rPr>
              <w:t>(c)</w:t>
            </w:r>
            <w:r w:rsidRPr="00CB628E">
              <w:rPr>
                <w:rFonts w:eastAsia="Times New Roman"/>
                <w:szCs w:val="20"/>
              </w:rPr>
              <w:tab/>
              <w:t>The initiation setting of the automatic under-frequency relay setting for Load Resources providing RRS shall not be lower than 59.70 Hz; and</w:t>
            </w:r>
          </w:p>
          <w:p w14:paraId="6964F08A" w14:textId="77777777" w:rsidR="00CB628E" w:rsidRPr="00CB628E" w:rsidRDefault="00CB628E" w:rsidP="00CB628E">
            <w:pPr>
              <w:spacing w:after="240"/>
              <w:ind w:left="1440" w:hanging="720"/>
              <w:rPr>
                <w:rFonts w:eastAsia="Times New Roman"/>
                <w:szCs w:val="20"/>
              </w:rPr>
            </w:pPr>
            <w:r w:rsidRPr="00CB628E">
              <w:rPr>
                <w:rFonts w:eastAsia="Times New Roman"/>
                <w:szCs w:val="20"/>
              </w:rPr>
              <w:t>(d)</w:t>
            </w:r>
            <w:r w:rsidRPr="00CB628E">
              <w:rPr>
                <w:rFonts w:eastAsia="Times New Roman"/>
                <w:szCs w:val="20"/>
              </w:rPr>
              <w:tab/>
              <w:t>The amount of RRS awarded to a Resource capable of providing Fast Frequency Response (FFR) must be less than or equal to its 15-minute rated capacity.  The initiation setting of the automatic self-deployment of the Resource providing RRS as FFR must be no lower than 59.85 Hz.</w:t>
            </w:r>
          </w:p>
        </w:tc>
      </w:tr>
    </w:tbl>
    <w:p w14:paraId="48A65CED" w14:textId="43F9E70A" w:rsidR="00CB628E" w:rsidRPr="00CB628E" w:rsidRDefault="00CB628E" w:rsidP="00CB628E">
      <w:pPr>
        <w:spacing w:before="240" w:after="240"/>
        <w:ind w:left="720" w:hanging="720"/>
        <w:rPr>
          <w:rFonts w:eastAsia="Times New Roman"/>
          <w:iCs/>
          <w:szCs w:val="20"/>
        </w:rPr>
      </w:pPr>
      <w:r w:rsidRPr="00CB628E">
        <w:rPr>
          <w:rFonts w:eastAsia="Times New Roman"/>
          <w:iCs/>
          <w:szCs w:val="20"/>
        </w:rPr>
        <w:t>(</w:t>
      </w:r>
      <w:ins w:id="201" w:author="ERCOT" w:date="2025-11-20T18:21:00Z" w16du:dateUtc="2025-11-21T00:21:00Z">
        <w:r w:rsidR="00B85924">
          <w:rPr>
            <w:rFonts w:eastAsia="Times New Roman"/>
            <w:iCs/>
            <w:szCs w:val="20"/>
          </w:rPr>
          <w:t>8</w:t>
        </w:r>
      </w:ins>
      <w:del w:id="202" w:author="ERCOT" w:date="2025-09-18T17:34:00Z" w16du:dateUtc="2025-09-18T22:34:00Z">
        <w:r w:rsidRPr="00CB628E" w:rsidDel="00456F62">
          <w:rPr>
            <w:rFonts w:eastAsia="Times New Roman"/>
            <w:iCs/>
            <w:szCs w:val="20"/>
          </w:rPr>
          <w:delText>4</w:delText>
        </w:r>
      </w:del>
      <w:r w:rsidRPr="00CB628E">
        <w:rPr>
          <w:rFonts w:eastAsia="Times New Roman"/>
          <w:iCs/>
          <w:szCs w:val="20"/>
        </w:rPr>
        <w:t>)</w:t>
      </w:r>
      <w:r w:rsidRPr="00CB628E">
        <w:rPr>
          <w:rFonts w:eastAsia="Times New Roman"/>
          <w:iCs/>
          <w:szCs w:val="20"/>
        </w:rPr>
        <w:tab/>
        <w:t>For ECRS:</w:t>
      </w:r>
    </w:p>
    <w:p w14:paraId="3147D327" w14:textId="77777777" w:rsidR="00CB628E" w:rsidRPr="00CB628E" w:rsidRDefault="00CB628E" w:rsidP="00CB628E">
      <w:pPr>
        <w:spacing w:after="240"/>
        <w:ind w:left="1440" w:hanging="720"/>
        <w:rPr>
          <w:rFonts w:eastAsia="Times New Roman"/>
          <w:szCs w:val="20"/>
        </w:rPr>
      </w:pPr>
      <w:r w:rsidRPr="00CB628E">
        <w:rPr>
          <w:rFonts w:eastAsia="Times New Roman"/>
          <w:szCs w:val="20"/>
        </w:rPr>
        <w:lastRenderedPageBreak/>
        <w:t>(a)</w:t>
      </w:r>
      <w:r w:rsidRPr="00CB628E">
        <w:rPr>
          <w:rFonts w:eastAsia="Times New Roman"/>
          <w:szCs w:val="20"/>
        </w:rPr>
        <w:tab/>
        <w:t>The full amount of ECRS provided from an On-Line Generation Resource must be less than or equal to ten times the Emergency Ramp Rate;</w:t>
      </w:r>
    </w:p>
    <w:p w14:paraId="2B7C5DF4" w14:textId="77777777" w:rsidR="00CB628E" w:rsidRPr="00CB628E" w:rsidRDefault="00CB628E" w:rsidP="00CB628E">
      <w:pPr>
        <w:spacing w:after="240"/>
        <w:ind w:left="1440" w:hanging="720"/>
        <w:rPr>
          <w:rFonts w:eastAsia="Times New Roman"/>
          <w:szCs w:val="20"/>
        </w:rPr>
      </w:pPr>
      <w:r w:rsidRPr="00CB628E">
        <w:rPr>
          <w:rFonts w:eastAsia="Times New Roman"/>
          <w:szCs w:val="20"/>
        </w:rPr>
        <w:t>(b)</w:t>
      </w:r>
      <w:r w:rsidRPr="00CB628E">
        <w:rPr>
          <w:rFonts w:eastAsia="Times New Roman"/>
          <w:szCs w:val="20"/>
        </w:rPr>
        <w:tab/>
        <w:t xml:space="preserve">The full amount of ECRS provided by a Quick Start Generation Resource (QSGR) must be less than or equal to its proven ten-minute capability as demonstrated pursuant to paragraph (16) of Section 8.1.1.2, General Capacity Testing Requirements; </w:t>
      </w:r>
    </w:p>
    <w:p w14:paraId="5D2D2ADD" w14:textId="77777777" w:rsidR="00CB628E" w:rsidRPr="00CB628E" w:rsidRDefault="00CB628E" w:rsidP="00CB628E">
      <w:pPr>
        <w:spacing w:after="240"/>
        <w:ind w:left="1440" w:hanging="720"/>
        <w:rPr>
          <w:rFonts w:eastAsia="Times New Roman"/>
          <w:szCs w:val="20"/>
        </w:rPr>
      </w:pPr>
      <w:r w:rsidRPr="00CB628E">
        <w:rPr>
          <w:rFonts w:eastAsia="Times New Roman"/>
          <w:szCs w:val="20"/>
        </w:rPr>
        <w:t>(c)</w:t>
      </w:r>
      <w:r w:rsidRPr="00CB628E">
        <w:rPr>
          <w:rFonts w:eastAsia="Times New Roman"/>
          <w:szCs w:val="20"/>
        </w:rPr>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28D2363B" w14:textId="77777777" w:rsidR="00CB628E" w:rsidRPr="00CB628E" w:rsidRDefault="00CB628E" w:rsidP="00CB628E">
      <w:pPr>
        <w:spacing w:after="240"/>
        <w:ind w:left="1440" w:hanging="720"/>
        <w:rPr>
          <w:rFonts w:eastAsia="Times New Roman"/>
          <w:szCs w:val="20"/>
        </w:rPr>
      </w:pPr>
      <w:r w:rsidRPr="00CB628E">
        <w:rPr>
          <w:rFonts w:eastAsia="Times New Roman"/>
          <w:szCs w:val="20"/>
        </w:rPr>
        <w:t>(d)</w:t>
      </w:r>
      <w:r w:rsidRPr="00CB628E">
        <w:rPr>
          <w:rFonts w:eastAsia="Times New Roman"/>
          <w:szCs w:val="20"/>
        </w:rPr>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902412" w:rsidRPr="00CB628E" w14:paraId="03EFB21C" w14:textId="77777777" w:rsidTr="00CF6727">
        <w:tc>
          <w:tcPr>
            <w:tcW w:w="9350" w:type="dxa"/>
            <w:tcBorders>
              <w:top w:val="single" w:sz="4" w:space="0" w:color="auto"/>
              <w:left w:val="single" w:sz="4" w:space="0" w:color="auto"/>
              <w:bottom w:val="single" w:sz="4" w:space="0" w:color="auto"/>
              <w:right w:val="single" w:sz="4" w:space="0" w:color="auto"/>
            </w:tcBorders>
            <w:shd w:val="clear" w:color="auto" w:fill="D9D9D9"/>
          </w:tcPr>
          <w:p w14:paraId="23773606" w14:textId="2517CBD5" w:rsidR="00CB628E" w:rsidRPr="00CB628E" w:rsidRDefault="00CB628E" w:rsidP="00CB628E">
            <w:pPr>
              <w:spacing w:before="120" w:after="240"/>
              <w:rPr>
                <w:rFonts w:eastAsia="Times New Roman"/>
                <w:b/>
                <w:i/>
                <w:szCs w:val="20"/>
              </w:rPr>
            </w:pPr>
            <w:r w:rsidRPr="00CB628E">
              <w:rPr>
                <w:rFonts w:eastAsia="Times New Roman"/>
                <w:b/>
                <w:i/>
                <w:szCs w:val="20"/>
              </w:rPr>
              <w:t>[NPRR1007 and NPRR1246:  Replace applicable portions of paragraph (</w:t>
            </w:r>
            <w:ins w:id="203" w:author="ERCOT" w:date="2025-11-20T18:21:00Z" w16du:dateUtc="2025-11-21T00:21:00Z">
              <w:r w:rsidR="00B85924">
                <w:rPr>
                  <w:rFonts w:eastAsia="Times New Roman"/>
                  <w:b/>
                  <w:i/>
                  <w:szCs w:val="20"/>
                </w:rPr>
                <w:t>8</w:t>
              </w:r>
            </w:ins>
            <w:del w:id="204" w:author="ERCOT" w:date="2025-09-18T17:34:00Z" w16du:dateUtc="2025-09-18T22:34:00Z">
              <w:r w:rsidRPr="00CB628E" w:rsidDel="00456F62">
                <w:rPr>
                  <w:rFonts w:eastAsia="Times New Roman"/>
                  <w:b/>
                  <w:i/>
                  <w:szCs w:val="20"/>
                </w:rPr>
                <w:delText>4</w:delText>
              </w:r>
            </w:del>
            <w:r w:rsidRPr="00CB628E">
              <w:rPr>
                <w:rFonts w:eastAsia="Times New Roman"/>
                <w:b/>
                <w:i/>
                <w:szCs w:val="20"/>
              </w:rPr>
              <w:t>) above with the following upon system implementation of the Real-Time Co-Optimization (RTC) project:]</w:t>
            </w:r>
          </w:p>
          <w:p w14:paraId="2F604DB0" w14:textId="7346B28F" w:rsidR="00CB628E" w:rsidRPr="00CB628E" w:rsidRDefault="00CB628E" w:rsidP="00CB628E">
            <w:pPr>
              <w:spacing w:after="240"/>
              <w:ind w:left="720" w:hanging="720"/>
              <w:rPr>
                <w:rFonts w:eastAsia="Times New Roman"/>
                <w:iCs/>
                <w:szCs w:val="20"/>
              </w:rPr>
            </w:pPr>
            <w:r w:rsidRPr="00CB628E">
              <w:rPr>
                <w:rFonts w:eastAsia="Times New Roman"/>
                <w:iCs/>
                <w:szCs w:val="20"/>
              </w:rPr>
              <w:t>(</w:t>
            </w:r>
            <w:ins w:id="205" w:author="ERCOT" w:date="2025-11-20T18:21:00Z" w16du:dateUtc="2025-11-21T00:21:00Z">
              <w:r w:rsidR="00B85924">
                <w:rPr>
                  <w:rFonts w:eastAsia="Times New Roman"/>
                  <w:iCs/>
                  <w:szCs w:val="20"/>
                </w:rPr>
                <w:t>8</w:t>
              </w:r>
            </w:ins>
            <w:del w:id="206" w:author="ERCOT" w:date="2025-09-18T17:34:00Z" w16du:dateUtc="2025-09-18T22:34:00Z">
              <w:r w:rsidRPr="00CB628E" w:rsidDel="00456F62">
                <w:rPr>
                  <w:rFonts w:eastAsia="Times New Roman"/>
                  <w:iCs/>
                  <w:szCs w:val="20"/>
                </w:rPr>
                <w:delText>4</w:delText>
              </w:r>
            </w:del>
            <w:r w:rsidRPr="00CB628E">
              <w:rPr>
                <w:rFonts w:eastAsia="Times New Roman"/>
                <w:iCs/>
                <w:szCs w:val="20"/>
              </w:rPr>
              <w:t>)</w:t>
            </w:r>
            <w:r w:rsidRPr="00CB628E">
              <w:rPr>
                <w:rFonts w:eastAsia="Times New Roman"/>
                <w:iCs/>
                <w:szCs w:val="20"/>
              </w:rPr>
              <w:tab/>
              <w:t>For ECRS:</w:t>
            </w:r>
          </w:p>
          <w:p w14:paraId="1C9113AF" w14:textId="77777777" w:rsidR="00CB628E" w:rsidRPr="00CB628E" w:rsidRDefault="00CB628E" w:rsidP="00CB628E">
            <w:pPr>
              <w:spacing w:after="240"/>
              <w:ind w:left="1440" w:hanging="720"/>
              <w:rPr>
                <w:rFonts w:eastAsia="Times New Roman"/>
                <w:szCs w:val="20"/>
              </w:rPr>
            </w:pPr>
            <w:r w:rsidRPr="00CB628E">
              <w:rPr>
                <w:rFonts w:eastAsia="Times New Roman"/>
                <w:szCs w:val="20"/>
              </w:rPr>
              <w:t>(a)</w:t>
            </w:r>
            <w:r w:rsidRPr="00CB628E">
              <w:rPr>
                <w:rFonts w:eastAsia="Times New Roman"/>
                <w:szCs w:val="20"/>
              </w:rPr>
              <w:tab/>
              <w:t>The full amount of ECRS that can be awarded to an On-Line Generation Resource or ESR must be less than or equal to ten times the Emergency Ramp Rate;</w:t>
            </w:r>
          </w:p>
          <w:p w14:paraId="04ACE3A4" w14:textId="77777777" w:rsidR="00CB628E" w:rsidRPr="00CB628E" w:rsidRDefault="00CB628E" w:rsidP="00CB628E">
            <w:pPr>
              <w:spacing w:after="240"/>
              <w:ind w:left="1440" w:hanging="720"/>
              <w:rPr>
                <w:rFonts w:eastAsia="Times New Roman"/>
                <w:szCs w:val="20"/>
              </w:rPr>
            </w:pPr>
            <w:r w:rsidRPr="00CB628E">
              <w:rPr>
                <w:rFonts w:eastAsia="Times New Roman"/>
                <w:szCs w:val="20"/>
              </w:rPr>
              <w:t>(b)</w:t>
            </w:r>
            <w:r w:rsidRPr="00CB628E">
              <w:rPr>
                <w:rFonts w:eastAsia="Times New Roman"/>
                <w:szCs w:val="20"/>
              </w:rPr>
              <w:tab/>
              <w:t xml:space="preserve">The full amount of ECRS that can be awarded to a Quick Start Generation Resource (QSGR) must be less than or equal to its proven ten-minute capability as demonstrated pursuant to paragraph (16) of Section 8.1.1.2, General Capacity Testing Requirements; </w:t>
            </w:r>
          </w:p>
          <w:p w14:paraId="77A5AD7E" w14:textId="77777777" w:rsidR="00CB628E" w:rsidRPr="00CB628E" w:rsidRDefault="00CB628E" w:rsidP="00CB628E">
            <w:pPr>
              <w:spacing w:after="240"/>
              <w:ind w:left="1440" w:hanging="720"/>
              <w:rPr>
                <w:rFonts w:eastAsia="Times New Roman"/>
                <w:szCs w:val="20"/>
              </w:rPr>
            </w:pPr>
            <w:r w:rsidRPr="00CB628E">
              <w:rPr>
                <w:rFonts w:eastAsia="Times New Roman"/>
                <w:szCs w:val="20"/>
              </w:rPr>
              <w:t>(c)</w:t>
            </w:r>
            <w:r w:rsidRPr="00CB628E">
              <w:rPr>
                <w:rFonts w:eastAsia="Times New Roman"/>
                <w:szCs w:val="20"/>
              </w:rPr>
              <w:tab/>
              <w:t xml:space="preserve">Generation Resources operating in the synchronous condenser fast-response mode may be awarded ECRS up to the Generation Resource’s proven 20-second response capability (which may be 100% of the HSL).  The initiation setting of the automatic under-frequency relay setting shall not be lower than 59.80 Hz; and </w:t>
            </w:r>
          </w:p>
          <w:p w14:paraId="29FDAD57" w14:textId="77777777" w:rsidR="00CB628E" w:rsidRPr="00CB628E" w:rsidRDefault="00CB628E" w:rsidP="00CB628E">
            <w:pPr>
              <w:spacing w:after="240"/>
              <w:ind w:left="1440" w:hanging="720"/>
              <w:rPr>
                <w:rFonts w:eastAsia="Calibri"/>
                <w:szCs w:val="20"/>
              </w:rPr>
            </w:pPr>
            <w:r w:rsidRPr="00CB628E">
              <w:rPr>
                <w:rFonts w:eastAsia="Times New Roman"/>
                <w:szCs w:val="20"/>
              </w:rPr>
              <w:t>(d)</w:t>
            </w:r>
            <w:r w:rsidRPr="00CB628E">
              <w:rPr>
                <w:rFonts w:eastAsia="Times New Roman"/>
                <w:szCs w:val="20"/>
              </w:rPr>
              <w:tab/>
              <w:t>For any Load Resources controlled by under-frequency relay and awarded ECRS, the initiation setting of the automatic under-frequency relay setting shall not be lower than 59.70 Hz.  To provide ECRS, Load Resources are not required to be controlled by under-frequency relays.</w:t>
            </w:r>
          </w:p>
        </w:tc>
      </w:tr>
    </w:tbl>
    <w:p w14:paraId="6102FF33" w14:textId="534C6507" w:rsidR="009A49A7" w:rsidRDefault="009A49A7" w:rsidP="009A49A7">
      <w:pPr>
        <w:pStyle w:val="H4"/>
        <w:spacing w:before="480"/>
      </w:pPr>
      <w:bookmarkStart w:id="207" w:name="_Toc90197101"/>
      <w:bookmarkStart w:id="208" w:name="_Toc92873943"/>
      <w:bookmarkStart w:id="209" w:name="_Toc142108919"/>
      <w:bookmarkStart w:id="210" w:name="_Toc142113764"/>
      <w:bookmarkStart w:id="211" w:name="_Toc402345587"/>
      <w:bookmarkStart w:id="212" w:name="_Toc405383870"/>
      <w:bookmarkStart w:id="213" w:name="_Toc405536972"/>
      <w:bookmarkStart w:id="214" w:name="_Toc440871759"/>
      <w:bookmarkStart w:id="215" w:name="_Toc135990633"/>
      <w:bookmarkStart w:id="216" w:name="OLE_LINK1"/>
      <w:bookmarkStart w:id="217" w:name="OLE_LINK2"/>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commentRangeStart w:id="218"/>
      <w:r>
        <w:lastRenderedPageBreak/>
        <w:t>4.4.7.1</w:t>
      </w:r>
      <w:commentRangeEnd w:id="218"/>
      <w:r w:rsidR="00BA4F4E">
        <w:rPr>
          <w:rStyle w:val="CommentReference"/>
          <w:b w:val="0"/>
          <w:bCs w:val="0"/>
          <w:snapToGrid/>
        </w:rPr>
        <w:commentReference w:id="218"/>
      </w:r>
      <w:r>
        <w:tab/>
        <w:t>Self-Arranged Ancillary Service Quantities</w:t>
      </w:r>
      <w:bookmarkEnd w:id="207"/>
      <w:bookmarkEnd w:id="208"/>
      <w:bookmarkEnd w:id="209"/>
      <w:bookmarkEnd w:id="210"/>
      <w:bookmarkEnd w:id="211"/>
      <w:bookmarkEnd w:id="212"/>
      <w:bookmarkEnd w:id="213"/>
      <w:bookmarkEnd w:id="214"/>
      <w:bookmarkEnd w:id="215"/>
    </w:p>
    <w:p w14:paraId="4B0522CA" w14:textId="77777777" w:rsidR="009A49A7" w:rsidRDefault="009A49A7" w:rsidP="009A49A7">
      <w:pPr>
        <w:spacing w:after="240"/>
        <w:ind w:left="720" w:hanging="720"/>
        <w:rPr>
          <w:iCs/>
          <w:szCs w:val="20"/>
        </w:rPr>
      </w:pPr>
      <w:r w:rsidRPr="006E11D1">
        <w:rPr>
          <w:iCs/>
          <w:szCs w:val="20"/>
        </w:rPr>
        <w:t>(1)</w:t>
      </w:r>
      <w:r w:rsidRPr="006E11D1">
        <w:rPr>
          <w:iCs/>
          <w:szCs w:val="20"/>
        </w:rPr>
        <w:tab/>
        <w:t xml:space="preserve">For each Ancillary Service, a QSE may self-arrange all or a portion of the Ancillary Service Obligation allocated to it by ERCOT.  </w:t>
      </w:r>
      <w:r>
        <w:rPr>
          <w:iCs/>
          <w:szCs w:val="20"/>
        </w:rPr>
        <w:t xml:space="preserve">QSEs may not self-arrange Regulation Service amounts that include Fast Responding Regulation Up Service (FRRS-Up) or Fast Responding Regulation Down Service (FRRS-Down) quantities.  </w:t>
      </w:r>
      <w:r w:rsidRPr="006E11D1">
        <w:rPr>
          <w:iCs/>
          <w:szCs w:val="20"/>
        </w:rPr>
        <w:t xml:space="preserve">In addition, a QSE may self-arrange up to </w:t>
      </w:r>
      <w:r>
        <w:rPr>
          <w:iCs/>
          <w:szCs w:val="20"/>
        </w:rPr>
        <w:t>100</w:t>
      </w:r>
      <w:r w:rsidRPr="0003648D">
        <w:rPr>
          <w:iCs/>
          <w:szCs w:val="20"/>
        </w:rPr>
        <w:t xml:space="preserve"> MW of </w:t>
      </w:r>
      <w:r>
        <w:t>ERCOT Contingency Reserve Service</w:t>
      </w:r>
      <w:r w:rsidRPr="0003648D">
        <w:rPr>
          <w:iCs/>
          <w:szCs w:val="20"/>
        </w:rPr>
        <w:t xml:space="preserve"> </w:t>
      </w:r>
      <w:r>
        <w:rPr>
          <w:iCs/>
          <w:szCs w:val="20"/>
        </w:rPr>
        <w:t xml:space="preserve">(ECRS), </w:t>
      </w:r>
      <w:r w:rsidRPr="006E11D1">
        <w:rPr>
          <w:iCs/>
          <w:szCs w:val="20"/>
        </w:rPr>
        <w:t xml:space="preserve">100 MW of Responsive Reserve (RRS), 25 MW of Regulation Up Service (Reg-Up), 25 MW of Regulation Down Service (Reg-Down), and </w:t>
      </w:r>
      <w:r>
        <w:rPr>
          <w:iCs/>
          <w:szCs w:val="20"/>
        </w:rPr>
        <w:t>5</w:t>
      </w:r>
      <w:r w:rsidRPr="006E11D1">
        <w:rPr>
          <w:iCs/>
          <w:szCs w:val="20"/>
        </w:rPr>
        <w:t xml:space="preserve">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Pr="006E11D1">
        <w:rPr>
          <w:iCs/>
          <w:szCs w:val="20"/>
        </w:rPr>
        <w:t>in excess of</w:t>
      </w:r>
      <w:proofErr w:type="gramEnd"/>
      <w:r w:rsidRPr="006E11D1">
        <w:rPr>
          <w:iCs/>
          <w:szCs w:val="20"/>
        </w:rPr>
        <w:t xml:space="preserve"> a QSE’s Ancillary Service Obligation will </w:t>
      </w:r>
      <w:proofErr w:type="gramStart"/>
      <w:r w:rsidRPr="006E11D1">
        <w:rPr>
          <w:iCs/>
          <w:szCs w:val="20"/>
        </w:rPr>
        <w:t>be considered to be</w:t>
      </w:r>
      <w:proofErr w:type="gramEnd"/>
      <w:r w:rsidRPr="006E11D1">
        <w:rPr>
          <w:iCs/>
          <w:szCs w:val="20"/>
        </w:rPr>
        <w:t xml:space="preserve"> offered in the DAM or Supplemental Ancillary Service</w:t>
      </w:r>
      <w:r>
        <w:rPr>
          <w:iCs/>
          <w:szCs w:val="20"/>
        </w:rPr>
        <w:t>s</w:t>
      </w:r>
      <w:r w:rsidRPr="006E11D1">
        <w:rPr>
          <w:iCs/>
          <w:szCs w:val="20"/>
        </w:rPr>
        <w:t xml:space="preserve">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rsidRPr="004B32CF" w14:paraId="767C4649" w14:textId="77777777" w:rsidTr="00FE06EF">
        <w:trPr>
          <w:trHeight w:val="386"/>
        </w:trPr>
        <w:tc>
          <w:tcPr>
            <w:tcW w:w="9350" w:type="dxa"/>
            <w:shd w:val="pct12" w:color="auto" w:fill="auto"/>
          </w:tcPr>
          <w:p w14:paraId="1F14825E" w14:textId="3515A83E" w:rsidR="009A49A7" w:rsidRPr="004B32CF" w:rsidRDefault="009A49A7" w:rsidP="00FE06EF">
            <w:pPr>
              <w:spacing w:before="120" w:after="240"/>
              <w:rPr>
                <w:b/>
                <w:i/>
                <w:iCs/>
              </w:rPr>
            </w:pPr>
            <w:r>
              <w:rPr>
                <w:b/>
                <w:i/>
                <w:iCs/>
              </w:rPr>
              <w:t>[NPRR1091:  Replace paragraph (1</w:t>
            </w:r>
            <w:r w:rsidRPr="004B32CF">
              <w:rPr>
                <w:b/>
                <w:i/>
                <w:iCs/>
              </w:rPr>
              <w:t>) above with the following upon system implementation:]</w:t>
            </w:r>
          </w:p>
          <w:p w14:paraId="70DA0199" w14:textId="061FB314" w:rsidR="009A49A7" w:rsidRPr="00A93350" w:rsidRDefault="009A49A7" w:rsidP="00FE06EF">
            <w:pPr>
              <w:spacing w:after="240"/>
              <w:ind w:left="720" w:hanging="720"/>
              <w:rPr>
                <w:iCs/>
                <w:szCs w:val="20"/>
              </w:rPr>
            </w:pPr>
            <w:r w:rsidRPr="00A96E57">
              <w:rPr>
                <w:iCs/>
                <w:szCs w:val="20"/>
              </w:rPr>
              <w:t>(1)</w:t>
            </w:r>
            <w:r w:rsidRPr="00A96E57">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w:t>
            </w:r>
            <w:r w:rsidR="00AB0190">
              <w:rPr>
                <w:iCs/>
                <w:szCs w:val="20"/>
              </w:rPr>
              <w:t xml:space="preserve">and </w:t>
            </w:r>
            <w:r w:rsidRPr="00A96E57">
              <w:rPr>
                <w:iCs/>
                <w:szCs w:val="20"/>
              </w:rPr>
              <w:t>300 MW of Non-Spinning Reserve (Non-Spin</w:t>
            </w:r>
            <w:r w:rsidR="007C6B65">
              <w:rPr>
                <w:iCs/>
                <w:szCs w:val="20"/>
              </w:rPr>
              <w:t>)</w:t>
            </w:r>
            <w:r w:rsidR="00C158A5">
              <w:rPr>
                <w:iCs/>
                <w:szCs w:val="20"/>
              </w:rPr>
              <w:t xml:space="preserve"> </w:t>
            </w:r>
            <w:r w:rsidRPr="00A96E57">
              <w:rPr>
                <w:iCs/>
                <w:szCs w:val="20"/>
              </w:rPr>
              <w:t xml:space="preserve">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w:t>
            </w:r>
            <w:proofErr w:type="gramStart"/>
            <w:r w:rsidRPr="00A96E57">
              <w:rPr>
                <w:iCs/>
                <w:szCs w:val="20"/>
              </w:rPr>
              <w:t>in excess of</w:t>
            </w:r>
            <w:proofErr w:type="gramEnd"/>
            <w:r w:rsidRPr="00A96E57">
              <w:rPr>
                <w:iCs/>
                <w:szCs w:val="20"/>
              </w:rPr>
              <w:t xml:space="preserve"> a QSE’s Ancillary Service Obligation will </w:t>
            </w:r>
            <w:proofErr w:type="gramStart"/>
            <w:r w:rsidRPr="00A96E57">
              <w:rPr>
                <w:iCs/>
                <w:szCs w:val="20"/>
              </w:rPr>
              <w:t>be considered to be</w:t>
            </w:r>
            <w:proofErr w:type="gramEnd"/>
            <w:r w:rsidRPr="00A96E57">
              <w:rPr>
                <w:iCs/>
                <w:szCs w:val="20"/>
              </w:rPr>
              <w:t xml:space="preserve"> offered in the DAM or Supplemental Ancillary Service</w:t>
            </w:r>
            <w:r>
              <w:rPr>
                <w:iCs/>
                <w:szCs w:val="20"/>
              </w:rPr>
              <w:t>s</w:t>
            </w:r>
            <w:r w:rsidRPr="00A96E57">
              <w:rPr>
                <w:iCs/>
                <w:szCs w:val="20"/>
              </w:rPr>
              <w:t xml:space="preserve"> Market (SASM), as applicable, for $0/MWh.</w:t>
            </w:r>
          </w:p>
        </w:tc>
      </w:tr>
    </w:tbl>
    <w:p w14:paraId="18A15A87" w14:textId="77777777" w:rsidR="009A49A7" w:rsidRPr="006E11D1" w:rsidRDefault="009A49A7" w:rsidP="009A49A7">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A49A7" w:rsidRPr="004B32CF" w14:paraId="57647BC0" w14:textId="77777777" w:rsidTr="00FE06EF">
        <w:trPr>
          <w:trHeight w:val="386"/>
        </w:trPr>
        <w:tc>
          <w:tcPr>
            <w:tcW w:w="9350" w:type="dxa"/>
            <w:shd w:val="pct12" w:color="auto" w:fill="auto"/>
          </w:tcPr>
          <w:p w14:paraId="011AB833" w14:textId="77777777" w:rsidR="009A49A7" w:rsidRPr="004B32CF" w:rsidRDefault="009A49A7" w:rsidP="00FE06EF">
            <w:pPr>
              <w:spacing w:before="120" w:after="240"/>
              <w:rPr>
                <w:b/>
                <w:i/>
                <w:iCs/>
              </w:rPr>
            </w:pPr>
            <w:r>
              <w:rPr>
                <w:b/>
                <w:i/>
                <w:iCs/>
              </w:rPr>
              <w:t>[NPRR1008:  Replace paragraph (1</w:t>
            </w:r>
            <w:r w:rsidRPr="004B32CF">
              <w:rPr>
                <w:b/>
                <w:i/>
                <w:iCs/>
              </w:rPr>
              <w:t>) above with the following upon system implementation</w:t>
            </w:r>
            <w:r>
              <w:rPr>
                <w:b/>
                <w:i/>
                <w:iCs/>
              </w:rPr>
              <w:t xml:space="preserve"> or upon system implementation of the Real-Time Co-Optimization (RTC) project</w:t>
            </w:r>
            <w:r w:rsidRPr="004B32CF">
              <w:rPr>
                <w:b/>
                <w:i/>
                <w:iCs/>
              </w:rPr>
              <w:t>:]</w:t>
            </w:r>
          </w:p>
          <w:p w14:paraId="7919371E" w14:textId="77777777" w:rsidR="009A49A7" w:rsidRPr="00A93350" w:rsidRDefault="009A49A7" w:rsidP="00FE06EF">
            <w:pPr>
              <w:spacing w:after="240"/>
              <w:ind w:left="720" w:hanging="720"/>
              <w:rPr>
                <w:iCs/>
                <w:szCs w:val="20"/>
              </w:rPr>
            </w:pPr>
            <w:r w:rsidRPr="0003648D">
              <w:rPr>
                <w:iCs/>
                <w:szCs w:val="20"/>
              </w:rPr>
              <w:t>(1)</w:t>
            </w:r>
            <w:r w:rsidRPr="0003648D">
              <w:rPr>
                <w:iCs/>
                <w:szCs w:val="20"/>
              </w:rPr>
              <w:tab/>
              <w:t xml:space="preserve">For each Ancillary Service, a QSE may self-arrange all or a portion of the </w:t>
            </w:r>
            <w:r>
              <w:rPr>
                <w:iCs/>
                <w:szCs w:val="20"/>
              </w:rPr>
              <w:t xml:space="preserve">advisory </w:t>
            </w:r>
            <w:r w:rsidRPr="0003648D">
              <w:rPr>
                <w:iCs/>
                <w:szCs w:val="20"/>
              </w:rPr>
              <w:t>Ancillary Service Obligation allocated to it by ERCOT</w:t>
            </w:r>
            <w:r>
              <w:rPr>
                <w:iCs/>
                <w:szCs w:val="20"/>
              </w:rPr>
              <w:t>, subject to the QSE’s share of system-wide limits as established by Section 3.16, Standards for Determining Ancillary Service Quantities</w:t>
            </w:r>
            <w:r w:rsidRPr="0003648D">
              <w:rPr>
                <w:iCs/>
                <w:szCs w:val="20"/>
              </w:rPr>
              <w:t xml:space="preserve">.  If a QSE elects to self-arrange Ancillary Service </w:t>
            </w:r>
            <w:r w:rsidRPr="0003648D">
              <w:rPr>
                <w:iCs/>
                <w:szCs w:val="20"/>
              </w:rPr>
              <w:lastRenderedPageBreak/>
              <w:t xml:space="preserve">capacity, then ERCOT shall not pay the QSE for the Self-Arranged Ancillary Service Quantities for the portion that meets its </w:t>
            </w:r>
            <w:r>
              <w:rPr>
                <w:iCs/>
                <w:szCs w:val="20"/>
              </w:rPr>
              <w:t xml:space="preserve">final </w:t>
            </w:r>
            <w:r w:rsidRPr="0003648D">
              <w:rPr>
                <w:iCs/>
                <w:szCs w:val="20"/>
              </w:rPr>
              <w:t>Ancillary Service Obligation</w:t>
            </w:r>
            <w:r>
              <w:rPr>
                <w:iCs/>
                <w:szCs w:val="20"/>
              </w:rPr>
              <w:t xml:space="preserve">; ERCOT shall pay the QSE the respective Day-Ahead Ancillary Service price for any Self-Arranged Ancillary Service Quantities that exceed </w:t>
            </w:r>
            <w:proofErr w:type="gramStart"/>
            <w:r>
              <w:rPr>
                <w:iCs/>
                <w:szCs w:val="20"/>
              </w:rPr>
              <w:t>a QSE’s</w:t>
            </w:r>
            <w:proofErr w:type="gramEnd"/>
            <w:r>
              <w:rPr>
                <w:iCs/>
                <w:szCs w:val="20"/>
              </w:rPr>
              <w:t xml:space="preserve"> final Ancillary Service Obligation</w:t>
            </w:r>
            <w:r w:rsidRPr="0003648D">
              <w:rPr>
                <w:iCs/>
                <w:szCs w:val="20"/>
              </w:rPr>
              <w:t>.</w:t>
            </w:r>
          </w:p>
        </w:tc>
      </w:tr>
    </w:tbl>
    <w:p w14:paraId="44EC51E3" w14:textId="77777777" w:rsidR="009A49A7" w:rsidRPr="006E11D1" w:rsidRDefault="009A49A7" w:rsidP="009A49A7">
      <w:pPr>
        <w:spacing w:before="240" w:after="240"/>
        <w:ind w:left="720" w:hanging="720"/>
        <w:rPr>
          <w:iCs/>
          <w:szCs w:val="20"/>
        </w:rPr>
      </w:pPr>
      <w:r w:rsidRPr="006E11D1">
        <w:rPr>
          <w:iCs/>
          <w:szCs w:val="20"/>
        </w:rPr>
        <w:lastRenderedPageBreak/>
        <w:t>(2)</w:t>
      </w:r>
      <w:r w:rsidRPr="006E11D1">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rsidRPr="004B32CF" w14:paraId="37C38579" w14:textId="77777777" w:rsidTr="00FE06EF">
        <w:trPr>
          <w:trHeight w:val="386"/>
        </w:trPr>
        <w:tc>
          <w:tcPr>
            <w:tcW w:w="9350" w:type="dxa"/>
            <w:shd w:val="pct12" w:color="auto" w:fill="auto"/>
          </w:tcPr>
          <w:p w14:paraId="390E42D6" w14:textId="77777777" w:rsidR="009A49A7" w:rsidRPr="004B32CF" w:rsidRDefault="009A49A7" w:rsidP="00FE06EF">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7326EF9E" w14:textId="77777777" w:rsidR="009A49A7" w:rsidRPr="00A93350" w:rsidRDefault="009A49A7" w:rsidP="00FE06EF">
            <w:pPr>
              <w:spacing w:before="240" w:after="240"/>
              <w:ind w:left="720" w:hanging="720"/>
              <w:rPr>
                <w:iCs/>
                <w:szCs w:val="20"/>
              </w:rPr>
            </w:pPr>
            <w:r w:rsidRPr="006E11D1">
              <w:rPr>
                <w:iCs/>
                <w:szCs w:val="20"/>
              </w:rPr>
              <w:t>(2)</w:t>
            </w:r>
            <w:r w:rsidRPr="006E11D1">
              <w:rPr>
                <w:iCs/>
                <w:szCs w:val="20"/>
              </w:rPr>
              <w:tab/>
              <w:t xml:space="preserve">The QSE must indicate before 1000 in the Day-Ahead the Self-Arranged Ancillary Service Quantities, by service, so ERCOT can determine how much Ancillary Service capacity, by service, </w:t>
            </w:r>
            <w:r>
              <w:rPr>
                <w:iCs/>
                <w:szCs w:val="20"/>
              </w:rPr>
              <w:t xml:space="preserve">remains to be </w:t>
            </w:r>
            <w:r w:rsidRPr="006E11D1">
              <w:rPr>
                <w:iCs/>
                <w:szCs w:val="20"/>
              </w:rPr>
              <w:t xml:space="preserve">obtained </w:t>
            </w:r>
            <w:r>
              <w:rPr>
                <w:iCs/>
                <w:szCs w:val="20"/>
              </w:rPr>
              <w:t xml:space="preserve">based on </w:t>
            </w:r>
            <w:r w:rsidRPr="006E11D1">
              <w:rPr>
                <w:iCs/>
                <w:szCs w:val="20"/>
              </w:rPr>
              <w:t>DAM</w:t>
            </w:r>
            <w:r>
              <w:rPr>
                <w:iCs/>
                <w:szCs w:val="20"/>
              </w:rPr>
              <w:t xml:space="preserve"> offers and associated Ancillary Service Demand Curves (ASDCs).</w:t>
            </w:r>
          </w:p>
        </w:tc>
      </w:tr>
    </w:tbl>
    <w:p w14:paraId="62E43D36" w14:textId="77777777" w:rsidR="009A49A7" w:rsidRPr="006E11D1" w:rsidRDefault="009A49A7" w:rsidP="009A49A7">
      <w:pPr>
        <w:spacing w:before="240" w:after="240"/>
        <w:ind w:left="720" w:hanging="720"/>
        <w:rPr>
          <w:iCs/>
          <w:szCs w:val="20"/>
        </w:rPr>
      </w:pPr>
      <w:r w:rsidRPr="006E11D1">
        <w:rPr>
          <w:iCs/>
          <w:szCs w:val="20"/>
        </w:rPr>
        <w:t>(3)</w:t>
      </w:r>
      <w:r w:rsidRPr="006E11D1">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rsidRPr="004B32CF" w14:paraId="4EC4F169" w14:textId="77777777" w:rsidTr="00FE06EF">
        <w:trPr>
          <w:trHeight w:val="386"/>
        </w:trPr>
        <w:tc>
          <w:tcPr>
            <w:tcW w:w="9350" w:type="dxa"/>
            <w:shd w:val="pct12" w:color="auto" w:fill="auto"/>
          </w:tcPr>
          <w:p w14:paraId="690D1AAE" w14:textId="77777777" w:rsidR="009A49A7" w:rsidRPr="004B32CF" w:rsidRDefault="009A49A7" w:rsidP="00FE06EF">
            <w:pPr>
              <w:spacing w:before="120" w:after="240"/>
              <w:rPr>
                <w:b/>
                <w:i/>
                <w:iCs/>
              </w:rPr>
            </w:pPr>
            <w:r>
              <w:rPr>
                <w:b/>
                <w:i/>
                <w:iCs/>
              </w:rPr>
              <w:t>[NPRR1008:  Replace paragraph (3</w:t>
            </w:r>
            <w:r w:rsidRPr="004B32CF">
              <w:rPr>
                <w:b/>
                <w:i/>
                <w:iCs/>
              </w:rPr>
              <w:t>) above with the following upon system implementation</w:t>
            </w:r>
            <w:r>
              <w:rPr>
                <w:b/>
                <w:i/>
                <w:iCs/>
              </w:rPr>
              <w:t xml:space="preserve"> of the Real-Time Co-Optimization (RTC) project</w:t>
            </w:r>
            <w:r w:rsidRPr="004B32CF">
              <w:rPr>
                <w:b/>
                <w:i/>
                <w:iCs/>
              </w:rPr>
              <w:t>:]</w:t>
            </w:r>
          </w:p>
          <w:p w14:paraId="36C56BCA" w14:textId="77777777" w:rsidR="009A49A7" w:rsidRPr="00A93350" w:rsidRDefault="009A49A7" w:rsidP="00FE06EF">
            <w:pPr>
              <w:spacing w:after="240"/>
              <w:ind w:left="720" w:hanging="720"/>
              <w:rPr>
                <w:iCs/>
                <w:szCs w:val="20"/>
              </w:rPr>
            </w:pPr>
            <w:r w:rsidRPr="006E11D1">
              <w:rPr>
                <w:iCs/>
                <w:szCs w:val="20"/>
              </w:rPr>
              <w:t>(3)</w:t>
            </w:r>
            <w:r w:rsidRPr="006E11D1">
              <w:rPr>
                <w:iCs/>
                <w:szCs w:val="20"/>
              </w:rPr>
              <w:tab/>
              <w:t>At or after 1000 in the Day-Ahead, a QSE may not change its Self-Arranged Ancillary Service Quantities</w:t>
            </w:r>
            <w:r>
              <w:rPr>
                <w:iCs/>
                <w:szCs w:val="20"/>
              </w:rPr>
              <w:t>.</w:t>
            </w:r>
          </w:p>
        </w:tc>
      </w:tr>
    </w:tbl>
    <w:p w14:paraId="746E187E" w14:textId="77777777" w:rsidR="009A49A7" w:rsidRPr="006E11D1" w:rsidRDefault="009A49A7" w:rsidP="009A49A7">
      <w:pPr>
        <w:spacing w:before="240" w:after="240"/>
        <w:ind w:left="720" w:hanging="720"/>
        <w:rPr>
          <w:iCs/>
          <w:szCs w:val="20"/>
        </w:rPr>
      </w:pPr>
      <w:r w:rsidRPr="006E11D1">
        <w:rPr>
          <w:iCs/>
          <w:szCs w:val="20"/>
        </w:rPr>
        <w:t>(4)</w:t>
      </w:r>
      <w:r w:rsidRPr="006E11D1">
        <w:rPr>
          <w:iCs/>
          <w:szCs w:val="20"/>
        </w:rPr>
        <w:tab/>
        <w:t xml:space="preserve">Before 1430 </w:t>
      </w:r>
      <w:r w:rsidRPr="0060662B">
        <w:rPr>
          <w:iCs/>
          <w:szCs w:val="20"/>
        </w:rPr>
        <w:t>in the Day-Ahead, all</w:t>
      </w:r>
      <w:r w:rsidRPr="006E11D1">
        <w:rPr>
          <w:iCs/>
          <w:szCs w:val="20"/>
        </w:rPr>
        <w:t xml:space="preserve"> Self-Arranged Ancillary Service Quantities must be represented by physical capacity, either by Generation Resources or Load Resources, or backed by Ancillary Service Trades.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A5874" w:rsidRPr="007A5874" w14:paraId="3399C96F" w14:textId="77777777" w:rsidTr="00B66893">
        <w:trPr>
          <w:trHeight w:val="386"/>
        </w:trPr>
        <w:tc>
          <w:tcPr>
            <w:tcW w:w="9350" w:type="dxa"/>
            <w:shd w:val="pct12" w:color="auto" w:fill="auto"/>
          </w:tcPr>
          <w:p w14:paraId="3E13B12E" w14:textId="77777777" w:rsidR="007A5874" w:rsidRPr="007A5874" w:rsidRDefault="007A5874" w:rsidP="007A5874">
            <w:pPr>
              <w:spacing w:before="120" w:after="240"/>
              <w:rPr>
                <w:rFonts w:eastAsia="Times New Roman"/>
                <w:b/>
                <w:i/>
                <w:iCs/>
              </w:rPr>
            </w:pPr>
            <w:r w:rsidRPr="007A5874">
              <w:rPr>
                <w:rFonts w:eastAsia="Times New Roman"/>
                <w:b/>
                <w:i/>
                <w:iCs/>
              </w:rPr>
              <w:t>[NPRR1008:  Replace paragraph (4) above with the following upon system implementation of the Real-Time Co-Optimization (RTC) project:]</w:t>
            </w:r>
          </w:p>
          <w:p w14:paraId="1480FDEA" w14:textId="77777777" w:rsidR="007A5874" w:rsidRPr="007A5874" w:rsidRDefault="007A5874" w:rsidP="007A5874">
            <w:pPr>
              <w:spacing w:before="240" w:after="240"/>
              <w:ind w:left="720" w:hanging="720"/>
              <w:rPr>
                <w:rFonts w:eastAsia="Times New Roman"/>
                <w:iCs/>
                <w:szCs w:val="20"/>
              </w:rPr>
            </w:pPr>
            <w:r w:rsidRPr="007A5874">
              <w:rPr>
                <w:rFonts w:eastAsia="Times New Roman"/>
                <w:iCs/>
                <w:szCs w:val="20"/>
              </w:rPr>
              <w:t>(4)</w:t>
            </w:r>
            <w:r w:rsidRPr="007A5874">
              <w:rPr>
                <w:rFonts w:eastAsia="Times New Roman"/>
                <w:iCs/>
                <w:szCs w:val="20"/>
              </w:rPr>
              <w:tab/>
              <w:t>Before 1430 in the Day-Ahead, all Self-Arranged Ancillary Service Quantities must be represented by physical capacity, either by Generation Resources, ESRs, or Load Resources, or backed by Ancillary Service Trades.</w:t>
            </w:r>
          </w:p>
        </w:tc>
      </w:tr>
    </w:tbl>
    <w:p w14:paraId="3EAE8153" w14:textId="027C1651" w:rsidR="009A49A7" w:rsidRPr="006E11D1" w:rsidRDefault="009A49A7" w:rsidP="007A5874">
      <w:pPr>
        <w:spacing w:before="240" w:after="240"/>
        <w:ind w:left="720" w:hanging="720"/>
        <w:rPr>
          <w:iCs/>
          <w:szCs w:val="20"/>
        </w:rPr>
      </w:pPr>
      <w:r w:rsidRPr="006E11D1">
        <w:rPr>
          <w:iCs/>
          <w:szCs w:val="20"/>
        </w:rPr>
        <w:t>(5)</w:t>
      </w:r>
      <w:r w:rsidRPr="006E11D1">
        <w:rPr>
          <w:iCs/>
          <w:szCs w:val="20"/>
        </w:rPr>
        <w:tab/>
        <w:t xml:space="preserve">The QSE may self-arrange Reg-Up, Reg-Down, </w:t>
      </w:r>
      <w:r>
        <w:rPr>
          <w:iCs/>
          <w:szCs w:val="20"/>
        </w:rPr>
        <w:t>ECRS</w:t>
      </w:r>
      <w:r w:rsidRPr="0003648D">
        <w:rPr>
          <w:iCs/>
          <w:szCs w:val="20"/>
        </w:rPr>
        <w:t xml:space="preserve">, </w:t>
      </w:r>
      <w:r w:rsidRPr="006E11D1">
        <w:rPr>
          <w:iCs/>
          <w:szCs w:val="20"/>
        </w:rPr>
        <w:t xml:space="preserve">RRS, </w:t>
      </w:r>
      <w:del w:id="219" w:author="ERCOT" w:date="2024-01-12T14:28:00Z">
        <w:r w:rsidRPr="006E11D1" w:rsidDel="007C6B65">
          <w:rPr>
            <w:iCs/>
            <w:szCs w:val="20"/>
          </w:rPr>
          <w:delText>and</w:delText>
        </w:r>
      </w:del>
      <w:r w:rsidRPr="006E11D1">
        <w:rPr>
          <w:iCs/>
          <w:szCs w:val="20"/>
        </w:rPr>
        <w:t xml:space="preserve"> Non-Spin</w:t>
      </w:r>
      <w:ins w:id="220" w:author="ERCOT" w:date="2024-01-12T14:29:00Z">
        <w:r w:rsidR="007C6B65">
          <w:rPr>
            <w:iCs/>
            <w:szCs w:val="20"/>
          </w:rPr>
          <w:t>, and DRRS</w:t>
        </w:r>
      </w:ins>
      <w:r w:rsidRPr="006E11D1">
        <w:rPr>
          <w:iCs/>
          <w:szCs w:val="20"/>
        </w:rPr>
        <w:t>.</w:t>
      </w:r>
    </w:p>
    <w:p w14:paraId="47A42831" w14:textId="77777777" w:rsidR="009A49A7" w:rsidRPr="006E11D1" w:rsidRDefault="009A49A7" w:rsidP="009A49A7">
      <w:pPr>
        <w:spacing w:after="240"/>
        <w:ind w:left="720" w:hanging="720"/>
        <w:rPr>
          <w:szCs w:val="20"/>
        </w:rPr>
      </w:pPr>
      <w:r w:rsidRPr="006E11D1">
        <w:rPr>
          <w:szCs w:val="20"/>
        </w:rPr>
        <w:lastRenderedPageBreak/>
        <w:t>(6)</w:t>
      </w:r>
      <w:r w:rsidRPr="006E11D1">
        <w:rPr>
          <w:szCs w:val="20"/>
        </w:rPr>
        <w:tab/>
        <w:t xml:space="preserve">The QSE may self-arrange Ancillary Services from one or more Resources it represents and/or through an Ancillary Service Trade. </w:t>
      </w:r>
    </w:p>
    <w:p w14:paraId="7FA6ADDF" w14:textId="75F4A768" w:rsidR="009A49A7" w:rsidRPr="006E11D1" w:rsidRDefault="009A49A7" w:rsidP="009A49A7">
      <w:pPr>
        <w:spacing w:after="240"/>
        <w:ind w:left="720" w:hanging="720"/>
        <w:rPr>
          <w:szCs w:val="20"/>
        </w:rPr>
      </w:pPr>
      <w:r w:rsidRPr="006E11D1">
        <w:rPr>
          <w:szCs w:val="20"/>
        </w:rPr>
        <w:t>(7)</w:t>
      </w:r>
      <w:r w:rsidRPr="006E11D1">
        <w:rPr>
          <w:szCs w:val="20"/>
        </w:rPr>
        <w:tab/>
        <w:t xml:space="preserve">The additional Self-Arranged Ancillary Service Quantity specified by the QSE in response to a SASM notice by ERCOT to obtain additional Ancillary Services in the Adjustment Period cannot be more than </w:t>
      </w:r>
      <w:r>
        <w:rPr>
          <w:szCs w:val="20"/>
        </w:rPr>
        <w:t>100</w:t>
      </w:r>
      <w:r w:rsidRPr="0003648D">
        <w:rPr>
          <w:szCs w:val="20"/>
        </w:rPr>
        <w:t xml:space="preserve"> MW of </w:t>
      </w:r>
      <w:r>
        <w:rPr>
          <w:szCs w:val="20"/>
        </w:rPr>
        <w:t>ECRS</w:t>
      </w:r>
      <w:r w:rsidRPr="0003648D">
        <w:rPr>
          <w:szCs w:val="20"/>
        </w:rPr>
        <w:t xml:space="preserve">, </w:t>
      </w:r>
      <w:r w:rsidRPr="006E11D1">
        <w:rPr>
          <w:szCs w:val="20"/>
        </w:rPr>
        <w:t xml:space="preserve">100 MW of RRS, 25 MW of Reg-Up, 25 MW of Reg-Down, and </w:t>
      </w:r>
      <w:r>
        <w:rPr>
          <w:szCs w:val="20"/>
        </w:rPr>
        <w:t>5</w:t>
      </w:r>
      <w:r w:rsidRPr="006E11D1">
        <w:rPr>
          <w:szCs w:val="20"/>
        </w:rPr>
        <w:t>0 MW of Non-Spin greater than the additional Ancillary Service amount allocated by ERCOT to that QSE, as stated in the SASM notice, and cannot be changed once committed to ERCOT.</w:t>
      </w:r>
    </w:p>
    <w:p w14:paraId="38694E8E" w14:textId="77777777" w:rsidR="009A49A7" w:rsidRPr="006E11D1" w:rsidRDefault="009A49A7" w:rsidP="009A49A7">
      <w:pPr>
        <w:spacing w:after="240"/>
        <w:ind w:left="720" w:hanging="720"/>
        <w:rPr>
          <w:szCs w:val="20"/>
        </w:rPr>
      </w:pPr>
      <w:proofErr w:type="gramStart"/>
      <w:r w:rsidRPr="006E11D1">
        <w:rPr>
          <w:szCs w:val="20"/>
        </w:rPr>
        <w:t>(8)</w:t>
      </w:r>
      <w:r w:rsidRPr="006E11D1">
        <w:rPr>
          <w:szCs w:val="20"/>
        </w:rPr>
        <w:tab/>
        <w:t>If</w:t>
      </w:r>
      <w:proofErr w:type="gramEnd"/>
      <w:r w:rsidRPr="006E11D1">
        <w:rPr>
          <w:szCs w:val="20"/>
        </w:rPr>
        <w:t xml:space="preserve"> </w:t>
      </w:r>
      <w:proofErr w:type="gramStart"/>
      <w:r w:rsidRPr="006E11D1">
        <w:rPr>
          <w:szCs w:val="20"/>
        </w:rPr>
        <w:t>a QSE</w:t>
      </w:r>
      <w:proofErr w:type="gramEnd"/>
      <w:r w:rsidRPr="006E11D1">
        <w:rPr>
          <w:szCs w:val="20"/>
        </w:rPr>
        <w:t xml:space="preserve"> does not self-arrange </w:t>
      </w:r>
      <w:proofErr w:type="gramStart"/>
      <w:r w:rsidRPr="006E11D1">
        <w:rPr>
          <w:szCs w:val="20"/>
        </w:rPr>
        <w:t>all of</w:t>
      </w:r>
      <w:proofErr w:type="gramEnd"/>
      <w:r w:rsidRPr="006E11D1">
        <w:rPr>
          <w:szCs w:val="20"/>
        </w:rPr>
        <w:t xml:space="preserve">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rsidRPr="004B32CF" w14:paraId="470B6861" w14:textId="77777777" w:rsidTr="00FE06EF">
        <w:trPr>
          <w:trHeight w:val="386"/>
        </w:trPr>
        <w:tc>
          <w:tcPr>
            <w:tcW w:w="9350" w:type="dxa"/>
            <w:shd w:val="pct12" w:color="auto" w:fill="auto"/>
          </w:tcPr>
          <w:p w14:paraId="3AF771E2" w14:textId="77777777" w:rsidR="009A49A7" w:rsidRPr="004B32CF" w:rsidRDefault="009A49A7" w:rsidP="00FE06EF">
            <w:pPr>
              <w:spacing w:before="120" w:after="240"/>
              <w:rPr>
                <w:b/>
                <w:i/>
                <w:iCs/>
              </w:rPr>
            </w:pPr>
            <w:r>
              <w:rPr>
                <w:b/>
                <w:i/>
                <w:iCs/>
              </w:rPr>
              <w:t>[NPRR1008:  Replace paragraphs (7</w:t>
            </w:r>
            <w:r w:rsidRPr="004B32CF">
              <w:rPr>
                <w:b/>
                <w:i/>
                <w:iCs/>
              </w:rPr>
              <w:t>)</w:t>
            </w:r>
            <w:r>
              <w:rPr>
                <w:b/>
                <w:i/>
                <w:iCs/>
              </w:rPr>
              <w:t xml:space="preserve"> and (8)</w:t>
            </w:r>
            <w:r w:rsidRPr="004B32CF">
              <w:rPr>
                <w:b/>
                <w:i/>
                <w:iCs/>
              </w:rPr>
              <w:t xml:space="preserve"> above with the following upon system implementation</w:t>
            </w:r>
            <w:r>
              <w:rPr>
                <w:b/>
                <w:i/>
                <w:iCs/>
              </w:rPr>
              <w:t xml:space="preserve"> of the Real-Time Co-Optimization (RTC) project and renumber accordingly</w:t>
            </w:r>
            <w:r w:rsidRPr="004B32CF">
              <w:rPr>
                <w:b/>
                <w:i/>
                <w:iCs/>
              </w:rPr>
              <w:t>:]</w:t>
            </w:r>
          </w:p>
          <w:p w14:paraId="41D8ABD7" w14:textId="77777777" w:rsidR="009A49A7" w:rsidRPr="00C07C81" w:rsidRDefault="009A49A7" w:rsidP="00FE06EF">
            <w:pPr>
              <w:spacing w:before="240" w:after="240"/>
              <w:ind w:left="720" w:hanging="720"/>
              <w:rPr>
                <w:szCs w:val="20"/>
              </w:rPr>
            </w:pPr>
            <w:r>
              <w:rPr>
                <w:szCs w:val="20"/>
              </w:rPr>
              <w:t>(7)</w:t>
            </w:r>
            <w:r>
              <w:rPr>
                <w:szCs w:val="20"/>
              </w:rPr>
              <w:tab/>
            </w:r>
            <w:proofErr w:type="gramStart"/>
            <w:r>
              <w:rPr>
                <w:szCs w:val="20"/>
              </w:rPr>
              <w:t>A QSE</w:t>
            </w:r>
            <w:proofErr w:type="gramEnd"/>
            <w:r>
              <w:rPr>
                <w:szCs w:val="20"/>
              </w:rPr>
              <w:t xml:space="preserve"> shall not submit Ancillary Services trades that result in </w:t>
            </w:r>
            <w:proofErr w:type="gramStart"/>
            <w:r>
              <w:rPr>
                <w:szCs w:val="20"/>
              </w:rPr>
              <w:t>the QSE’s</w:t>
            </w:r>
            <w:proofErr w:type="gramEnd"/>
            <w:r>
              <w:rPr>
                <w:szCs w:val="20"/>
              </w:rPr>
              <w:t xml:space="preserve"> purchased quantities of Ancillary Services exceeding the QSE’s Self-Arranged Ancillary Service Quantities. </w:t>
            </w:r>
          </w:p>
          <w:p w14:paraId="30452E8C" w14:textId="77777777" w:rsidR="009A49A7" w:rsidRDefault="009A49A7" w:rsidP="00FE06EF">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691789B9" w14:textId="77777777" w:rsidR="009A49A7" w:rsidRPr="00B11AAC" w:rsidRDefault="009A49A7" w:rsidP="00FE06EF">
            <w:pPr>
              <w:spacing w:before="240" w:after="240"/>
              <w:ind w:left="1440" w:hanging="720"/>
              <w:rPr>
                <w:szCs w:val="20"/>
              </w:rPr>
            </w:pPr>
            <w:r>
              <w:rPr>
                <w:szCs w:val="20"/>
              </w:rPr>
              <w:t>(b)</w:t>
            </w:r>
            <w:r>
              <w:rPr>
                <w:szCs w:val="20"/>
              </w:rPr>
              <w:tab/>
              <w:t>If the QSE has such an overage as of the end of the Adjustment Period, that QSE will be charged for any quantity that exceeds their Self-Arranged Ancillary Service Quantities</w:t>
            </w:r>
            <w:r w:rsidDel="00E22BA7">
              <w:rPr>
                <w:szCs w:val="20"/>
              </w:rPr>
              <w:t xml:space="preserve"> </w:t>
            </w:r>
            <w:r>
              <w:rPr>
                <w:szCs w:val="20"/>
              </w:rPr>
              <w:t>per Section 6.7.5.1, Real-Time Ancillary Service Imbalance Payment or Charge.</w:t>
            </w:r>
          </w:p>
        </w:tc>
      </w:tr>
    </w:tbl>
    <w:p w14:paraId="1BB039D7" w14:textId="77777777" w:rsidR="009A49A7" w:rsidRPr="006E11D1" w:rsidRDefault="009A49A7" w:rsidP="009A49A7">
      <w:pPr>
        <w:spacing w:before="240" w:after="240"/>
        <w:ind w:left="720" w:hanging="720"/>
        <w:rPr>
          <w:szCs w:val="20"/>
        </w:rPr>
      </w:pPr>
      <w:r w:rsidRPr="006E11D1">
        <w:rPr>
          <w:szCs w:val="20"/>
        </w:rPr>
        <w:t>(9)</w:t>
      </w:r>
      <w:r w:rsidRPr="006E11D1">
        <w:rPr>
          <w:szCs w:val="20"/>
        </w:rPr>
        <w:tab/>
        <w:t>For self-arranged RRS, the QSE shall indicate the quantity of the service that is provided from:</w:t>
      </w:r>
    </w:p>
    <w:p w14:paraId="52A7B676" w14:textId="77777777" w:rsidR="009A49A7" w:rsidRPr="006E11D1" w:rsidRDefault="009A49A7" w:rsidP="009A49A7">
      <w:pPr>
        <w:pStyle w:val="List"/>
        <w:ind w:left="1440"/>
      </w:pPr>
      <w:r>
        <w:t>(a)</w:t>
      </w:r>
      <w:r w:rsidRPr="006E11D1">
        <w:tab/>
        <w:t>Resources</w:t>
      </w:r>
      <w:r w:rsidRPr="00492394">
        <w:t xml:space="preserve"> </w:t>
      </w:r>
      <w:r>
        <w:t>providing Primary Frequency Response</w:t>
      </w:r>
      <w:r w:rsidRPr="006E11D1">
        <w:t>;</w:t>
      </w:r>
    </w:p>
    <w:p w14:paraId="070FA00B" w14:textId="77777777" w:rsidR="009A49A7" w:rsidRPr="006E11D1" w:rsidRDefault="009A49A7" w:rsidP="009A49A7">
      <w:pPr>
        <w:pStyle w:val="List"/>
        <w:ind w:left="1440"/>
      </w:pPr>
      <w:r w:rsidRPr="006E11D1">
        <w:t>(b)</w:t>
      </w:r>
      <w:r w:rsidRPr="006E11D1">
        <w:tab/>
      </w:r>
      <w:r w:rsidRPr="00842433">
        <w:t>Load Resources controlled by high-set under-frequency relays</w:t>
      </w:r>
      <w:r w:rsidRPr="006E11D1">
        <w:t>; and</w:t>
      </w:r>
    </w:p>
    <w:p w14:paraId="7D7B6AEF" w14:textId="77777777" w:rsidR="009A49A7" w:rsidRDefault="009A49A7" w:rsidP="009A49A7">
      <w:pPr>
        <w:pStyle w:val="List2"/>
      </w:pPr>
      <w:r w:rsidRPr="006E11D1">
        <w:t>(c)</w:t>
      </w:r>
      <w:r w:rsidRPr="006E11D1">
        <w:tab/>
      </w:r>
      <w:r w:rsidRPr="00157AF8">
        <w:t>Fast Frequency Response (FFR) Resources</w:t>
      </w:r>
      <w:r w:rsidRPr="006E11D1">
        <w:t>.</w:t>
      </w:r>
      <w:bookmarkEnd w:id="216"/>
      <w:bookmarkEnd w:id="217"/>
    </w:p>
    <w:p w14:paraId="02C241B9" w14:textId="77777777" w:rsidR="009A49A7" w:rsidRDefault="009A49A7" w:rsidP="009A49A7">
      <w:pPr>
        <w:spacing w:after="240"/>
        <w:ind w:left="720" w:hanging="720"/>
        <w:rPr>
          <w:szCs w:val="20"/>
        </w:rPr>
      </w:pPr>
      <w:r>
        <w:rPr>
          <w:szCs w:val="20"/>
        </w:rPr>
        <w:t>(10</w:t>
      </w:r>
      <w:r w:rsidRPr="0003648D">
        <w:rPr>
          <w:szCs w:val="20"/>
        </w:rPr>
        <w:t>)</w:t>
      </w:r>
      <w:r w:rsidRPr="0003648D">
        <w:rPr>
          <w:szCs w:val="20"/>
        </w:rPr>
        <w:tab/>
        <w:t xml:space="preserve">For self-arranged </w:t>
      </w:r>
      <w:r>
        <w:rPr>
          <w:szCs w:val="20"/>
        </w:rPr>
        <w:t>ECRS</w:t>
      </w:r>
      <w:r w:rsidRPr="0003648D">
        <w:rPr>
          <w:szCs w:val="20"/>
        </w:rPr>
        <w:t xml:space="preserve">, the QSE shall indicate the quantity of the service that is provided </w:t>
      </w:r>
      <w:proofErr w:type="gramStart"/>
      <w:r w:rsidRPr="0003648D">
        <w:rPr>
          <w:szCs w:val="20"/>
        </w:rPr>
        <w:t>from</w:t>
      </w:r>
      <w:proofErr w:type="gramEnd"/>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rsidRPr="00BE69DE" w14:paraId="399CC482" w14:textId="77777777">
        <w:trPr>
          <w:trHeight w:val="386"/>
        </w:trPr>
        <w:tc>
          <w:tcPr>
            <w:tcW w:w="9350" w:type="dxa"/>
            <w:shd w:val="pct12" w:color="auto" w:fill="auto"/>
          </w:tcPr>
          <w:p w14:paraId="75613B7F" w14:textId="77777777" w:rsidR="002524EB" w:rsidRPr="004B32CF" w:rsidRDefault="002524EB" w:rsidP="00CF6727">
            <w:pPr>
              <w:spacing w:before="120" w:after="240"/>
              <w:rPr>
                <w:b/>
                <w:i/>
                <w:iCs/>
              </w:rPr>
            </w:pPr>
            <w:r>
              <w:rPr>
                <w:b/>
                <w:i/>
                <w:iCs/>
              </w:rPr>
              <w:lastRenderedPageBreak/>
              <w:t>[NPRR1213:  Replace paragraph (10</w:t>
            </w:r>
            <w:r w:rsidRPr="004B32CF">
              <w:rPr>
                <w:b/>
                <w:i/>
                <w:iCs/>
              </w:rPr>
              <w:t>) above with the following upon system implementation</w:t>
            </w:r>
            <w:r>
              <w:rPr>
                <w:b/>
                <w:i/>
                <w:iCs/>
              </w:rPr>
              <w:t>, and upon system implementation of NPRR1171</w:t>
            </w:r>
            <w:r w:rsidRPr="004B32CF">
              <w:rPr>
                <w:b/>
                <w:i/>
                <w:iCs/>
              </w:rPr>
              <w:t>:]</w:t>
            </w:r>
          </w:p>
          <w:p w14:paraId="2E347252" w14:textId="77777777" w:rsidR="002524EB" w:rsidRDefault="002524EB" w:rsidP="00CF6727">
            <w:pPr>
              <w:spacing w:after="240"/>
              <w:ind w:left="720" w:hanging="720"/>
              <w:rPr>
                <w:szCs w:val="20"/>
              </w:rPr>
            </w:pPr>
            <w:bookmarkStart w:id="221" w:name="_Hlk158043402"/>
            <w:r w:rsidRPr="00511F9B">
              <w:rPr>
                <w:szCs w:val="20"/>
              </w:rPr>
              <w:t>(10)</w:t>
            </w:r>
            <w:r w:rsidRPr="00511F9B">
              <w:rPr>
                <w:szCs w:val="20"/>
              </w:rPr>
              <w:tab/>
              <w:t xml:space="preserve">For self-arranged ECRS and Non-Spin, the QSE shall indicate the quantity of the service that is provided from Resources that are manually dispatched, </w:t>
            </w:r>
            <w:r>
              <w:rPr>
                <w:szCs w:val="20"/>
              </w:rPr>
              <w:t>Distribution Generation Resources (</w:t>
            </w:r>
            <w:r w:rsidRPr="00511F9B">
              <w:rPr>
                <w:szCs w:val="20"/>
              </w:rPr>
              <w:t>DGR</w:t>
            </w:r>
            <w:r>
              <w:rPr>
                <w:szCs w:val="20"/>
              </w:rPr>
              <w:t>s) and Distribution Energy Storage Resources (</w:t>
            </w:r>
            <w:r w:rsidRPr="00511F9B">
              <w:rPr>
                <w:szCs w:val="20"/>
              </w:rPr>
              <w:t>DESR</w:t>
            </w:r>
            <w:r>
              <w:rPr>
                <w:szCs w:val="20"/>
              </w:rPr>
              <w:t>s)</w:t>
            </w:r>
            <w:r w:rsidRPr="00511F9B">
              <w:rPr>
                <w:szCs w:val="20"/>
              </w:rPr>
              <w:t xml:space="preserve"> on circuits subject to </w:t>
            </w:r>
            <w:r>
              <w:rPr>
                <w:szCs w:val="20"/>
              </w:rPr>
              <w:t>L</w:t>
            </w:r>
            <w:r w:rsidRPr="00511F9B">
              <w:rPr>
                <w:szCs w:val="20"/>
              </w:rPr>
              <w:t xml:space="preserve">oad shed, and Resources that are SCED-dispatchable not on circuits subject to </w:t>
            </w:r>
            <w:r>
              <w:rPr>
                <w:szCs w:val="20"/>
              </w:rPr>
              <w:t>L</w:t>
            </w:r>
            <w:r w:rsidRPr="00511F9B">
              <w:rPr>
                <w:szCs w:val="20"/>
              </w:rPr>
              <w:t>oad shed.</w:t>
            </w:r>
          </w:p>
          <w:p w14:paraId="2D127EF2" w14:textId="77777777" w:rsidR="002524EB" w:rsidRPr="00BE69DE" w:rsidRDefault="002524EB" w:rsidP="00CF6727">
            <w:pPr>
              <w:spacing w:after="240"/>
              <w:ind w:left="720" w:hanging="720"/>
              <w:rPr>
                <w:szCs w:val="20"/>
              </w:rPr>
            </w:pPr>
            <w:r w:rsidRPr="002221F2">
              <w:rPr>
                <w:szCs w:val="20"/>
              </w:rPr>
              <w:t xml:space="preserve">(11)     For self-arranged Non-Spin, the QSE shall indicate </w:t>
            </w:r>
            <w:r>
              <w:rPr>
                <w:szCs w:val="20"/>
              </w:rPr>
              <w:t xml:space="preserve">the </w:t>
            </w:r>
            <w:r w:rsidRPr="002221F2">
              <w:rPr>
                <w:szCs w:val="20"/>
              </w:rPr>
              <w:t>quantit</w:t>
            </w:r>
            <w:r>
              <w:rPr>
                <w:szCs w:val="20"/>
              </w:rPr>
              <w:t>y</w:t>
            </w:r>
            <w:r w:rsidRPr="002221F2">
              <w:rPr>
                <w:szCs w:val="20"/>
              </w:rPr>
              <w:t xml:space="preserve"> of the service that </w:t>
            </w:r>
            <w:r>
              <w:rPr>
                <w:szCs w:val="20"/>
              </w:rPr>
              <w:t>is</w:t>
            </w:r>
            <w:r w:rsidRPr="002221F2">
              <w:rPr>
                <w:szCs w:val="20"/>
              </w:rPr>
              <w:t xml:space="preserve"> provided from Resources that are manually dispatched, DGRs and DESRs on circuits subject to Load shed, and Resources that are SCED-dispatchable and not on circuits subject to Load shed.</w:t>
            </w:r>
            <w:bookmarkEnd w:id="221"/>
          </w:p>
        </w:tc>
      </w:tr>
    </w:tbl>
    <w:p w14:paraId="2C5BC865" w14:textId="77777777" w:rsidR="00260A0B" w:rsidRPr="00260A0B" w:rsidRDefault="00260A0B" w:rsidP="00260A0B">
      <w:pPr>
        <w:keepNext/>
        <w:widowControl w:val="0"/>
        <w:tabs>
          <w:tab w:val="left" w:pos="1260"/>
        </w:tabs>
        <w:spacing w:before="480" w:after="240"/>
        <w:ind w:left="1267" w:hanging="1267"/>
        <w:outlineLvl w:val="3"/>
        <w:rPr>
          <w:rFonts w:eastAsia="Times New Roman"/>
          <w:b/>
          <w:bCs/>
          <w:snapToGrid w:val="0"/>
        </w:rPr>
      </w:pPr>
      <w:commentRangeStart w:id="222"/>
      <w:r w:rsidRPr="00260A0B">
        <w:rPr>
          <w:rFonts w:eastAsia="Times New Roman"/>
          <w:b/>
          <w:bCs/>
          <w:snapToGrid w:val="0"/>
        </w:rPr>
        <w:t>4.4.7.2</w:t>
      </w:r>
      <w:commentRangeEnd w:id="222"/>
      <w:r w:rsidR="009C0EAE">
        <w:rPr>
          <w:rStyle w:val="CommentReference"/>
        </w:rPr>
        <w:commentReference w:id="222"/>
      </w:r>
      <w:r w:rsidRPr="00260A0B">
        <w:rPr>
          <w:rFonts w:eastAsia="Times New Roman"/>
          <w:b/>
          <w:bCs/>
          <w:snapToGrid w:val="0"/>
        </w:rPr>
        <w:tab/>
        <w:t>Ancillary Service Offers</w:t>
      </w:r>
    </w:p>
    <w:p w14:paraId="58239253" w14:textId="77777777" w:rsidR="00260A0B" w:rsidRPr="00260A0B" w:rsidRDefault="00260A0B" w:rsidP="00260A0B">
      <w:pPr>
        <w:spacing w:before="240" w:after="240"/>
        <w:ind w:left="720" w:hanging="720"/>
        <w:rPr>
          <w:rFonts w:eastAsia="Times New Roman"/>
          <w:iCs/>
        </w:rPr>
      </w:pPr>
      <w:r w:rsidRPr="00260A0B">
        <w:rPr>
          <w:rFonts w:eastAsia="Times New Roman"/>
          <w:iCs/>
        </w:rPr>
        <w:t>(1)</w:t>
      </w:r>
      <w:r w:rsidRPr="00260A0B">
        <w:rPr>
          <w:rFonts w:eastAsia="Times New Roman"/>
          <w:iCs/>
        </w:rPr>
        <w:tab/>
        <w:t xml:space="preserve">By 1000 in the Day-Ahead, a QSE may submit Generation Resource-specific Ancillary Service Offers to ERCOT for the DAM and may offer the same Generation Resource capacity for any or </w:t>
      </w:r>
      <w:proofErr w:type="gramStart"/>
      <w:r w:rsidRPr="00260A0B">
        <w:rPr>
          <w:rFonts w:eastAsia="Times New Roman"/>
          <w:iCs/>
        </w:rPr>
        <w:t>all of</w:t>
      </w:r>
      <w:proofErr w:type="gramEnd"/>
      <w:r w:rsidRPr="00260A0B">
        <w:rPr>
          <w:rFonts w:eastAsia="Times New Roman"/>
          <w:iCs/>
        </w:rPr>
        <w:t xml:space="preserve"> the Ancillary Service products simultaneously with any Energy Offer Curves from that Generation Resource in the DAM.  A QSE may also submit Ancillary Service Offers in a SASM.  Offers of more than one Ancillary Service product from one Generation Resource may be inclusive or exclusive of each other and of any Energy Offer Curves,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rsidRPr="00260A0B" w14:paraId="614B7F22" w14:textId="77777777" w:rsidTr="00CF6727">
        <w:trPr>
          <w:trHeight w:val="386"/>
        </w:trPr>
        <w:tc>
          <w:tcPr>
            <w:tcW w:w="9350" w:type="dxa"/>
            <w:shd w:val="pct12" w:color="auto" w:fill="auto"/>
          </w:tcPr>
          <w:p w14:paraId="67B15201" w14:textId="77777777" w:rsidR="00260A0B" w:rsidRPr="00260A0B" w:rsidRDefault="00260A0B" w:rsidP="00260A0B">
            <w:pPr>
              <w:spacing w:before="120" w:after="240"/>
              <w:rPr>
                <w:rFonts w:eastAsia="Times New Roman"/>
                <w:b/>
                <w:i/>
                <w:iCs/>
              </w:rPr>
            </w:pPr>
            <w:r w:rsidRPr="00260A0B">
              <w:rPr>
                <w:rFonts w:eastAsia="Times New Roman"/>
                <w:b/>
                <w:i/>
                <w:iCs/>
              </w:rPr>
              <w:t>[NPRR1008, NPRR1014, and NPRR1188:  Replace applicable portions of paragraph (1) above with the following upon system implementation of the Real-Time Co-Optimization (RTC) project for NPRR1008; or upon system implementation for NPRR1014 or NPRR1188:]</w:t>
            </w:r>
          </w:p>
          <w:p w14:paraId="18A3DC6A" w14:textId="77777777" w:rsidR="00260A0B" w:rsidRPr="00260A0B" w:rsidRDefault="00260A0B" w:rsidP="00260A0B">
            <w:pPr>
              <w:spacing w:before="240" w:after="240"/>
              <w:ind w:left="720" w:hanging="720"/>
              <w:rPr>
                <w:rFonts w:eastAsia="Times New Roman"/>
                <w:iCs/>
              </w:rPr>
            </w:pPr>
            <w:r w:rsidRPr="00260A0B">
              <w:rPr>
                <w:rFonts w:eastAsia="Times New Roman"/>
                <w:iCs/>
              </w:rPr>
              <w:t>(1)</w:t>
            </w:r>
            <w:r w:rsidRPr="00260A0B">
              <w:rPr>
                <w:rFonts w:eastAsia="Times New Roman"/>
                <w:iCs/>
              </w:rPr>
              <w:tab/>
              <w:t>By 1000 in the Day-Ahead, a QSE may submit Resource-Specific Ancillary Service Offers from Generation Resources, Controllable Load Resources (CLRs), and ESRs to ERCOT for the DAM and may offer the same Generation Resource, CLR, or ESR capacity for any or all of the Ancillary Service products simultaneously with any Energy Offer Curves from that Generation Resource, Energy Bid Curves from that CLR, or Energy Bid/Offer Curves from that ESR</w:t>
            </w:r>
            <w:r w:rsidRPr="00260A0B">
              <w:rPr>
                <w:rFonts w:eastAsia="Times New Roman"/>
              </w:rPr>
              <w:t xml:space="preserve"> </w:t>
            </w:r>
            <w:r w:rsidRPr="00260A0B">
              <w:rPr>
                <w:rFonts w:eastAsia="Times New Roman"/>
                <w:iCs/>
              </w:rPr>
              <w:t xml:space="preserve">in the DAM.  Offers of more than one Ancillary Service product from one Generation Resource may be inclusive or exclusive of each other and of any Energy Offer Curves, as specified according to a procedure developed by ERCOT.  Offers of more than one Ancillary Service product from one CLR may be inclusive or exclusive </w:t>
            </w:r>
            <w:proofErr w:type="gramStart"/>
            <w:r w:rsidRPr="00260A0B">
              <w:rPr>
                <w:rFonts w:eastAsia="Times New Roman"/>
                <w:iCs/>
              </w:rPr>
              <w:t>of</w:t>
            </w:r>
            <w:proofErr w:type="gramEnd"/>
            <w:r w:rsidRPr="00260A0B">
              <w:rPr>
                <w:rFonts w:eastAsia="Times New Roman"/>
                <w:iCs/>
              </w:rPr>
              <w:t xml:space="preserve"> each other but considered inclusive of any Energy Bid Curve, as specified according to a procedure developed by ERCOT.  Offers of more than one Ancillary Service product from one ESR may be inclusive or exclusive of each other, as specified according to a procedure developed by ERCOT.</w:t>
            </w:r>
          </w:p>
        </w:tc>
      </w:tr>
    </w:tbl>
    <w:p w14:paraId="28593723" w14:textId="77777777" w:rsidR="00260A0B" w:rsidRPr="00260A0B" w:rsidRDefault="00260A0B" w:rsidP="00260A0B">
      <w:pPr>
        <w:spacing w:before="240" w:after="240"/>
        <w:ind w:left="720" w:hanging="720"/>
        <w:rPr>
          <w:rFonts w:eastAsia="Times New Roman"/>
          <w:iCs/>
        </w:rPr>
      </w:pPr>
      <w:r w:rsidRPr="00260A0B">
        <w:rPr>
          <w:rFonts w:eastAsia="Times New Roman"/>
          <w:iCs/>
        </w:rPr>
        <w:lastRenderedPageBreak/>
        <w:t>(2)</w:t>
      </w:r>
      <w:r w:rsidRPr="00260A0B">
        <w:rPr>
          <w:rFonts w:eastAsia="Times New Roman"/>
          <w:iCs/>
        </w:rPr>
        <w:tab/>
        <w:t xml:space="preserve">By </w:t>
      </w:r>
      <w:proofErr w:type="gramStart"/>
      <w:r w:rsidRPr="00260A0B">
        <w:rPr>
          <w:rFonts w:eastAsia="Times New Roman"/>
          <w:iCs/>
        </w:rPr>
        <w:t>1000 in the</w:t>
      </w:r>
      <w:proofErr w:type="gramEnd"/>
      <w:r w:rsidRPr="00260A0B">
        <w:rPr>
          <w:rFonts w:eastAsia="Times New Roman"/>
          <w:iCs/>
        </w:rPr>
        <w:t xml:space="preserve"> Day-Ahead, a QSE may submit Load Resource-specific Ancillary Service Offers for Regulation Service, Non-Spin, RRS, and ECRS to ERCOT and may offer the same Load Resource capacity for any or </w:t>
      </w:r>
      <w:proofErr w:type="gramStart"/>
      <w:r w:rsidRPr="00260A0B">
        <w:rPr>
          <w:rFonts w:eastAsia="Times New Roman"/>
          <w:iCs/>
        </w:rPr>
        <w:t>all of</w:t>
      </w:r>
      <w:proofErr w:type="gramEnd"/>
      <w:r w:rsidRPr="00260A0B">
        <w:rPr>
          <w:rFonts w:eastAsia="Times New Roman"/>
          <w:iCs/>
        </w:rPr>
        <w:t xml:space="preserve"> those Ancillary Service products simultaneously.  Offers of more than one Ancillary Service product from one Load Resource may be inclusive or exclusive of each other,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rsidRPr="00260A0B" w14:paraId="51E5D969" w14:textId="77777777" w:rsidTr="00CF6727">
        <w:trPr>
          <w:trHeight w:val="386"/>
        </w:trPr>
        <w:tc>
          <w:tcPr>
            <w:tcW w:w="9350" w:type="dxa"/>
            <w:shd w:val="pct12" w:color="auto" w:fill="auto"/>
          </w:tcPr>
          <w:p w14:paraId="01A4EFE4" w14:textId="77777777" w:rsidR="00260A0B" w:rsidRPr="00260A0B" w:rsidRDefault="00260A0B" w:rsidP="00260A0B">
            <w:pPr>
              <w:spacing w:before="120" w:after="240"/>
              <w:rPr>
                <w:rFonts w:eastAsia="Times New Roman"/>
                <w:b/>
                <w:i/>
                <w:iCs/>
              </w:rPr>
            </w:pPr>
            <w:r w:rsidRPr="00260A0B">
              <w:rPr>
                <w:rFonts w:eastAsia="Times New Roman"/>
                <w:b/>
                <w:i/>
                <w:iCs/>
              </w:rPr>
              <w:t>[NPRR1008 and NPRR1014:  Replace applicable portions of paragraph (2) above with the following upon system implementation for NPRR1014; or upon system implementation of the Real-Time Co-Optimization (RTC) project for NPRR1008:]</w:t>
            </w:r>
          </w:p>
          <w:p w14:paraId="2F93BDD1" w14:textId="77777777" w:rsidR="00260A0B" w:rsidRPr="00260A0B" w:rsidRDefault="00260A0B" w:rsidP="00260A0B">
            <w:pPr>
              <w:spacing w:before="240" w:after="240"/>
              <w:ind w:left="720" w:hanging="720"/>
              <w:rPr>
                <w:rFonts w:eastAsia="Times New Roman"/>
                <w:iCs/>
              </w:rPr>
            </w:pPr>
            <w:r w:rsidRPr="00260A0B">
              <w:rPr>
                <w:rFonts w:eastAsia="Times New Roman"/>
                <w:iCs/>
              </w:rPr>
              <w:t>(2)</w:t>
            </w:r>
            <w:r w:rsidRPr="00260A0B">
              <w:rPr>
                <w:rFonts w:eastAsia="Times New Roman"/>
                <w:iCs/>
              </w:rPr>
              <w:tab/>
              <w:t xml:space="preserve">By 1000 in the Day-Ahead, a QSE may submit Load Resource-Specific Ancillary Service Offers for Regulation Service, Non-Spin, RRS, and ECRS to ERCOT and may offer the same Load Resource capacity for any or </w:t>
            </w:r>
            <w:proofErr w:type="gramStart"/>
            <w:r w:rsidRPr="00260A0B">
              <w:rPr>
                <w:rFonts w:eastAsia="Times New Roman"/>
                <w:iCs/>
              </w:rPr>
              <w:t>all of</w:t>
            </w:r>
            <w:proofErr w:type="gramEnd"/>
            <w:r w:rsidRPr="00260A0B">
              <w:rPr>
                <w:rFonts w:eastAsia="Times New Roman"/>
                <w:iCs/>
              </w:rPr>
              <w:t xml:space="preserve"> those Ancillary Service products simultaneously.  Offers of more than one Ancillary Service product from one Load Resource may be inclusive or exclusive of each other, as specified according to a procedure developed by ERCOT.</w:t>
            </w:r>
          </w:p>
        </w:tc>
      </w:tr>
    </w:tbl>
    <w:p w14:paraId="79D2785B" w14:textId="77777777" w:rsidR="00260A0B" w:rsidRPr="00260A0B" w:rsidRDefault="00260A0B" w:rsidP="00260A0B">
      <w:pPr>
        <w:spacing w:before="240" w:after="240"/>
        <w:ind w:left="720" w:hanging="720"/>
        <w:rPr>
          <w:rFonts w:eastAsia="Times New Roman"/>
          <w:iCs/>
        </w:rPr>
      </w:pPr>
      <w:r w:rsidRPr="00260A0B">
        <w:rPr>
          <w:rFonts w:eastAsia="Times New Roman"/>
          <w:iCs/>
        </w:rPr>
        <w:t>(3)</w:t>
      </w:r>
      <w:r w:rsidRPr="00260A0B">
        <w:rPr>
          <w:rFonts w:eastAsia="Times New Roman"/>
          <w:iCs/>
        </w:rPr>
        <w:tab/>
        <w:t xml:space="preserve">By 1000 in the Day-Ahead, a QSE may submit Resource-specific Ancillary Service Offers to ERCOT for FFR Resources, and may offer the same capacity for any or </w:t>
      </w:r>
      <w:proofErr w:type="gramStart"/>
      <w:r w:rsidRPr="00260A0B">
        <w:rPr>
          <w:rFonts w:eastAsia="Times New Roman"/>
          <w:iCs/>
        </w:rPr>
        <w:t>all of</w:t>
      </w:r>
      <w:proofErr w:type="gramEnd"/>
      <w:r w:rsidRPr="00260A0B">
        <w:rPr>
          <w:rFonts w:eastAsia="Times New Roman"/>
          <w:iCs/>
        </w:rPr>
        <w:t xml:space="preserve"> the Ancillary Service products simultaneously with any Energy Offer Curves from that Resource in the DAM.  A QSE may also submit Ancillary Service Offers in a SASM.  Offers of more than one Ancillary Service product may be inclusive or exclusive of each other and of any Energy Offer Curves, as specified according to a procedure developed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902412" w:rsidRPr="00260A0B" w14:paraId="6E2AA982" w14:textId="77777777" w:rsidTr="00CF6727">
        <w:trPr>
          <w:trHeight w:val="386"/>
        </w:trPr>
        <w:tc>
          <w:tcPr>
            <w:tcW w:w="9360" w:type="dxa"/>
            <w:shd w:val="pct12" w:color="auto" w:fill="auto"/>
          </w:tcPr>
          <w:p w14:paraId="1A603019" w14:textId="77777777" w:rsidR="00260A0B" w:rsidRPr="00260A0B" w:rsidRDefault="00260A0B" w:rsidP="00260A0B">
            <w:pPr>
              <w:spacing w:before="120" w:after="240"/>
              <w:rPr>
                <w:rFonts w:eastAsia="Times New Roman"/>
                <w:b/>
                <w:i/>
                <w:iCs/>
              </w:rPr>
            </w:pPr>
            <w:r w:rsidRPr="00260A0B">
              <w:rPr>
                <w:rFonts w:eastAsia="Times New Roman"/>
                <w:b/>
                <w:i/>
                <w:iCs/>
              </w:rPr>
              <w:t>[NPRR1008 and NPRR1014:  Replace applicable portions of paragraph (3) above with the following upon system implementation of the Real-Time Co-Optimization (RTC) project for NPRR1008; or upon system implementation for NPRR1014:]</w:t>
            </w:r>
          </w:p>
          <w:p w14:paraId="7721FE6E" w14:textId="77777777" w:rsidR="00260A0B" w:rsidRPr="00260A0B" w:rsidRDefault="00260A0B" w:rsidP="00260A0B">
            <w:pPr>
              <w:spacing w:after="240"/>
              <w:ind w:left="696" w:hanging="696"/>
              <w:rPr>
                <w:rFonts w:eastAsia="Times New Roman"/>
                <w:iCs/>
              </w:rPr>
            </w:pPr>
            <w:r w:rsidRPr="00260A0B">
              <w:rPr>
                <w:rFonts w:eastAsia="Times New Roman"/>
                <w:iCs/>
              </w:rPr>
              <w:t>(3)</w:t>
            </w:r>
            <w:r w:rsidRPr="00260A0B">
              <w:rPr>
                <w:rFonts w:eastAsia="Times New Roman"/>
                <w:iCs/>
              </w:rPr>
              <w:tab/>
              <w:t xml:space="preserve">By </w:t>
            </w:r>
            <w:proofErr w:type="gramStart"/>
            <w:r w:rsidRPr="00260A0B">
              <w:rPr>
                <w:rFonts w:eastAsia="Times New Roman"/>
                <w:iCs/>
              </w:rPr>
              <w:t>1000 in the</w:t>
            </w:r>
            <w:proofErr w:type="gramEnd"/>
            <w:r w:rsidRPr="00260A0B">
              <w:rPr>
                <w:rFonts w:eastAsia="Times New Roman"/>
                <w:iCs/>
              </w:rPr>
              <w:t xml:space="preserve"> Day-Ahead, a QSE may submit Resource-Specific Ancillary Service Offers to ERCOT for FFR Resources, and may offer the same capacity for any or </w:t>
            </w:r>
            <w:proofErr w:type="gramStart"/>
            <w:r w:rsidRPr="00260A0B">
              <w:rPr>
                <w:rFonts w:eastAsia="Times New Roman"/>
                <w:iCs/>
              </w:rPr>
              <w:t>all of</w:t>
            </w:r>
            <w:proofErr w:type="gramEnd"/>
            <w:r w:rsidRPr="00260A0B">
              <w:rPr>
                <w:rFonts w:eastAsia="Times New Roman"/>
                <w:iCs/>
              </w:rPr>
              <w:t xml:space="preserve"> the Ancillary Service products simultaneously with any Energy Offer Curves from that Resource in the DAM.  Offers of more than one Ancillary Service product may be inclusive or exclusive of each other and of any Energy Offer Curves, as specified according to a procedure developed by ERCOT.</w:t>
            </w:r>
          </w:p>
        </w:tc>
      </w:tr>
    </w:tbl>
    <w:p w14:paraId="75B5E1A0" w14:textId="77777777" w:rsidR="00260A0B" w:rsidRPr="00260A0B" w:rsidRDefault="00260A0B" w:rsidP="00260A0B">
      <w:pPr>
        <w:rPr>
          <w:rFonts w:eastAsia="Times New Roman"/>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rsidRPr="00260A0B" w14:paraId="7FC8DAC0" w14:textId="77777777" w:rsidTr="00CF6727">
        <w:trPr>
          <w:trHeight w:val="386"/>
        </w:trPr>
        <w:tc>
          <w:tcPr>
            <w:tcW w:w="9350" w:type="dxa"/>
            <w:shd w:val="pct12" w:color="auto" w:fill="auto"/>
          </w:tcPr>
          <w:p w14:paraId="5D9DABA3" w14:textId="77777777" w:rsidR="00260A0B" w:rsidRPr="00260A0B" w:rsidRDefault="00260A0B" w:rsidP="00260A0B">
            <w:pPr>
              <w:spacing w:before="120" w:after="240"/>
              <w:rPr>
                <w:rFonts w:eastAsia="Times New Roman"/>
                <w:b/>
                <w:i/>
                <w:iCs/>
              </w:rPr>
            </w:pPr>
            <w:r w:rsidRPr="00260A0B">
              <w:rPr>
                <w:rFonts w:eastAsia="Times New Roman"/>
                <w:b/>
                <w:i/>
                <w:iCs/>
              </w:rPr>
              <w:t>[NPRR1008, NPRR1014, and NPRR1245:  Insert applicable portions of paragraph (4) below upon system implementation of the Real-Time Co-Optimization (RTC) project for NPRR1008 and NPRR1245; or upon system implementation for NPRR1014; and renumber accordingly:]</w:t>
            </w:r>
          </w:p>
          <w:p w14:paraId="04CE7771" w14:textId="77777777" w:rsidR="00260A0B" w:rsidRPr="00260A0B" w:rsidRDefault="00260A0B" w:rsidP="00260A0B">
            <w:pPr>
              <w:spacing w:before="240" w:after="240"/>
              <w:ind w:left="696" w:hanging="696"/>
              <w:rPr>
                <w:rFonts w:eastAsia="Times New Roman"/>
                <w:iCs/>
              </w:rPr>
            </w:pPr>
            <w:r w:rsidRPr="00260A0B">
              <w:rPr>
                <w:rFonts w:eastAsia="Times New Roman"/>
                <w:iCs/>
              </w:rPr>
              <w:lastRenderedPageBreak/>
              <w:t>(4)</w:t>
            </w:r>
            <w:r w:rsidRPr="00260A0B">
              <w:rPr>
                <w:rFonts w:eastAsia="Times New Roman"/>
                <w:iCs/>
              </w:rPr>
              <w:tab/>
              <w:t xml:space="preserve">By </w:t>
            </w:r>
            <w:proofErr w:type="gramStart"/>
            <w:r w:rsidRPr="00260A0B">
              <w:rPr>
                <w:rFonts w:eastAsia="Times New Roman"/>
                <w:iCs/>
              </w:rPr>
              <w:t>1000 in the</w:t>
            </w:r>
            <w:proofErr w:type="gramEnd"/>
            <w:r w:rsidRPr="00260A0B">
              <w:rPr>
                <w:rFonts w:eastAsia="Times New Roman"/>
                <w:iCs/>
              </w:rPr>
              <w:t xml:space="preserv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or Non-Spin will be treated as if it was an offer for ECRS or Non-Spin from an On-Line Generation Resource.</w:t>
            </w:r>
          </w:p>
        </w:tc>
      </w:tr>
    </w:tbl>
    <w:p w14:paraId="577CFA80" w14:textId="77777777" w:rsidR="00260A0B" w:rsidRPr="00260A0B" w:rsidRDefault="00260A0B" w:rsidP="00260A0B">
      <w:pPr>
        <w:spacing w:before="240" w:after="240"/>
        <w:ind w:left="720" w:hanging="720"/>
        <w:rPr>
          <w:rFonts w:eastAsia="Times New Roman"/>
          <w:iCs/>
        </w:rPr>
      </w:pPr>
      <w:r w:rsidRPr="00260A0B">
        <w:rPr>
          <w:rFonts w:eastAsia="Times New Roman"/>
          <w:iCs/>
        </w:rPr>
        <w:lastRenderedPageBreak/>
        <w:t>(4)</w:t>
      </w:r>
      <w:r w:rsidRPr="00260A0B">
        <w:rPr>
          <w:rFonts w:eastAsia="Times New Roman"/>
          <w:iCs/>
        </w:rPr>
        <w:tab/>
        <w:t xml:space="preserve">Ancillary Service Offers remain active for the </w:t>
      </w:r>
      <w:proofErr w:type="gramStart"/>
      <w:r w:rsidRPr="00260A0B">
        <w:rPr>
          <w:rFonts w:eastAsia="Times New Roman"/>
          <w:iCs/>
        </w:rPr>
        <w:t>offered period</w:t>
      </w:r>
      <w:proofErr w:type="gramEnd"/>
      <w:r w:rsidRPr="00260A0B">
        <w:rPr>
          <w:rFonts w:eastAsia="Times New Roman"/>
          <w:iCs/>
        </w:rPr>
        <w:t xml:space="preserve"> until:  </w:t>
      </w:r>
    </w:p>
    <w:p w14:paraId="70A2D8FD" w14:textId="77777777" w:rsidR="00260A0B" w:rsidRPr="00260A0B" w:rsidRDefault="00260A0B" w:rsidP="00260A0B">
      <w:pPr>
        <w:spacing w:after="240"/>
        <w:ind w:left="1440" w:hanging="720"/>
        <w:rPr>
          <w:rFonts w:eastAsia="Times New Roman"/>
        </w:rPr>
      </w:pPr>
      <w:r w:rsidRPr="00260A0B">
        <w:rPr>
          <w:rFonts w:eastAsia="Times New Roman"/>
        </w:rPr>
        <w:t>(a)</w:t>
      </w:r>
      <w:r w:rsidRPr="00260A0B">
        <w:rPr>
          <w:rFonts w:eastAsia="Times New Roman"/>
        </w:rPr>
        <w:tab/>
        <w:t xml:space="preserve">Selected by ERCOT; </w:t>
      </w:r>
    </w:p>
    <w:p w14:paraId="326B4F9B" w14:textId="77777777" w:rsidR="00260A0B" w:rsidRPr="00260A0B" w:rsidRDefault="00260A0B" w:rsidP="00260A0B">
      <w:pPr>
        <w:spacing w:after="240"/>
        <w:ind w:left="1440" w:hanging="720"/>
        <w:rPr>
          <w:rFonts w:eastAsia="Times New Roman"/>
        </w:rPr>
      </w:pPr>
      <w:r w:rsidRPr="00260A0B">
        <w:rPr>
          <w:rFonts w:eastAsia="Times New Roman"/>
        </w:rPr>
        <w:t>(b)</w:t>
      </w:r>
      <w:r w:rsidRPr="00260A0B">
        <w:rPr>
          <w:rFonts w:eastAsia="Times New Roman"/>
        </w:rPr>
        <w:tab/>
        <w:t>Automatically inactivated by the software at the offer expiration time specified by the QSE when the offer is submitted; or</w:t>
      </w:r>
    </w:p>
    <w:p w14:paraId="59D9C426" w14:textId="77777777" w:rsidR="00260A0B" w:rsidRPr="00260A0B" w:rsidRDefault="00260A0B" w:rsidP="00260A0B">
      <w:pPr>
        <w:spacing w:after="240"/>
        <w:ind w:left="1440" w:hanging="720"/>
        <w:rPr>
          <w:rFonts w:eastAsia="Times New Roman"/>
        </w:rPr>
      </w:pPr>
      <w:r w:rsidRPr="00260A0B">
        <w:rPr>
          <w:rFonts w:eastAsia="Times New Roman"/>
        </w:rPr>
        <w:t>(c)</w:t>
      </w:r>
      <w:r w:rsidRPr="00260A0B">
        <w:rPr>
          <w:rFonts w:eastAsia="Times New Roman"/>
        </w:rPr>
        <w:tab/>
        <w:t>Withdrawn by the QSE, but a withdrawal is not effective if the deadline for submitting offers has already passed.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rsidRPr="00260A0B" w14:paraId="676654C7" w14:textId="77777777" w:rsidTr="00CF6727">
        <w:trPr>
          <w:trHeight w:val="386"/>
        </w:trPr>
        <w:tc>
          <w:tcPr>
            <w:tcW w:w="9350" w:type="dxa"/>
            <w:shd w:val="pct12" w:color="auto" w:fill="auto"/>
          </w:tcPr>
          <w:p w14:paraId="1246D3A7" w14:textId="77777777" w:rsidR="00260A0B" w:rsidRPr="00260A0B" w:rsidRDefault="00260A0B" w:rsidP="00260A0B">
            <w:pPr>
              <w:spacing w:before="120" w:after="240"/>
              <w:rPr>
                <w:rFonts w:eastAsia="Times New Roman"/>
                <w:b/>
                <w:i/>
                <w:iCs/>
              </w:rPr>
            </w:pPr>
            <w:r w:rsidRPr="00260A0B">
              <w:rPr>
                <w:rFonts w:eastAsia="Times New Roman"/>
                <w:b/>
                <w:i/>
                <w:iCs/>
              </w:rPr>
              <w:t>[NPRR1008 and NPRR1014:  Replace applicable portions of paragraph (4) above with the following upon system implementation of the Real-Time Co-Optimization (RTC) project for NPRR1008; or upon system implementation for NPRR1014:]</w:t>
            </w:r>
          </w:p>
          <w:p w14:paraId="42326C15" w14:textId="77777777" w:rsidR="00260A0B" w:rsidRPr="00260A0B" w:rsidRDefault="00260A0B" w:rsidP="00260A0B">
            <w:pPr>
              <w:spacing w:before="240" w:after="240"/>
              <w:rPr>
                <w:rFonts w:eastAsia="Times New Roman"/>
                <w:iCs/>
              </w:rPr>
            </w:pPr>
            <w:r w:rsidRPr="00260A0B">
              <w:rPr>
                <w:rFonts w:eastAsia="Times New Roman"/>
                <w:iCs/>
              </w:rPr>
              <w:t>(4)</w:t>
            </w:r>
            <w:r w:rsidRPr="00260A0B">
              <w:rPr>
                <w:rFonts w:eastAsia="Times New Roman"/>
                <w:iCs/>
              </w:rPr>
              <w:tab/>
              <w:t xml:space="preserve">Ancillary Service Offers remain active for the offered period unless the offer is:  </w:t>
            </w:r>
          </w:p>
          <w:p w14:paraId="2369473C" w14:textId="77777777" w:rsidR="00260A0B" w:rsidRPr="00260A0B" w:rsidRDefault="00260A0B" w:rsidP="00260A0B">
            <w:pPr>
              <w:spacing w:after="240"/>
              <w:ind w:left="1440" w:hanging="720"/>
              <w:rPr>
                <w:rFonts w:eastAsia="Times New Roman"/>
              </w:rPr>
            </w:pPr>
            <w:r w:rsidRPr="00260A0B">
              <w:rPr>
                <w:rFonts w:eastAsia="Times New Roman"/>
              </w:rPr>
              <w:t>(a)</w:t>
            </w:r>
            <w:r w:rsidRPr="00260A0B">
              <w:rPr>
                <w:rFonts w:eastAsia="Times New Roman"/>
              </w:rPr>
              <w:tab/>
              <w:t xml:space="preserve">Effective after DAM and is higher than the Real-Time System-Wide Offer Cap (RTSWCAP); </w:t>
            </w:r>
          </w:p>
          <w:p w14:paraId="18DE87F7" w14:textId="77777777" w:rsidR="00260A0B" w:rsidRPr="00260A0B" w:rsidRDefault="00260A0B" w:rsidP="00260A0B">
            <w:pPr>
              <w:spacing w:after="240"/>
              <w:ind w:left="1440" w:hanging="720"/>
              <w:rPr>
                <w:rFonts w:eastAsia="Times New Roman"/>
              </w:rPr>
            </w:pPr>
            <w:r w:rsidRPr="00260A0B">
              <w:rPr>
                <w:rFonts w:eastAsia="Times New Roman"/>
              </w:rPr>
              <w:t>(b)</w:t>
            </w:r>
            <w:r w:rsidRPr="00260A0B">
              <w:rPr>
                <w:rFonts w:eastAsia="Times New Roman"/>
              </w:rPr>
              <w:tab/>
              <w:t>Automatically inactivated by the software at the offer expiration time specified by the QSE when the offer is submitted; or</w:t>
            </w:r>
          </w:p>
          <w:p w14:paraId="2C12C6EE" w14:textId="77777777" w:rsidR="00260A0B" w:rsidRPr="00260A0B" w:rsidRDefault="00260A0B" w:rsidP="00260A0B">
            <w:pPr>
              <w:spacing w:after="240"/>
              <w:ind w:left="1440" w:hanging="720"/>
              <w:rPr>
                <w:rFonts w:eastAsia="Times New Roman"/>
              </w:rPr>
            </w:pPr>
            <w:r w:rsidRPr="00260A0B">
              <w:rPr>
                <w:rFonts w:eastAsia="Times New Roman"/>
              </w:rPr>
              <w:t>(c)</w:t>
            </w:r>
            <w:r w:rsidRPr="00260A0B">
              <w:rPr>
                <w:rFonts w:eastAsia="Times New Roman"/>
              </w:rPr>
              <w:tab/>
              <w:t>Withdrawn by the QSE, but a withdrawal is not effective if the deadline for submitting offers has already passed.</w:t>
            </w:r>
          </w:p>
        </w:tc>
      </w:tr>
    </w:tbl>
    <w:p w14:paraId="5BCF3899" w14:textId="77777777" w:rsidR="00260A0B" w:rsidRPr="00260A0B" w:rsidRDefault="00260A0B" w:rsidP="00260A0B">
      <w:pPr>
        <w:spacing w:before="240" w:after="240"/>
        <w:ind w:left="720" w:hanging="720"/>
        <w:rPr>
          <w:rFonts w:eastAsia="Times New Roman"/>
          <w:iCs/>
        </w:rPr>
      </w:pPr>
      <w:r w:rsidRPr="00260A0B">
        <w:rPr>
          <w:rFonts w:eastAsia="Times New Roman"/>
          <w:iCs/>
        </w:rPr>
        <w:t>(5)</w:t>
      </w:r>
      <w:r w:rsidRPr="00260A0B">
        <w:rPr>
          <w:rFonts w:eastAsia="Times New Roman"/>
          <w:iCs/>
        </w:rPr>
        <w:tab/>
        <w:t>A Load Resource that is not a Controllable Load Resource may specify whether its Ancillary Service Offer for RRS or Non-Spin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rsidRPr="00260A0B" w14:paraId="3789232D" w14:textId="77777777" w:rsidTr="00CF6727">
        <w:trPr>
          <w:trHeight w:val="386"/>
        </w:trPr>
        <w:tc>
          <w:tcPr>
            <w:tcW w:w="9350" w:type="dxa"/>
            <w:shd w:val="pct12" w:color="auto" w:fill="auto"/>
          </w:tcPr>
          <w:p w14:paraId="37BB2B69" w14:textId="77777777" w:rsidR="00260A0B" w:rsidRPr="00260A0B" w:rsidRDefault="00260A0B" w:rsidP="00260A0B">
            <w:pPr>
              <w:spacing w:before="120" w:after="240"/>
              <w:rPr>
                <w:rFonts w:eastAsia="Times New Roman"/>
                <w:b/>
                <w:i/>
                <w:iCs/>
              </w:rPr>
            </w:pPr>
            <w:r w:rsidRPr="00260A0B">
              <w:rPr>
                <w:rFonts w:eastAsia="Times New Roman"/>
                <w:b/>
                <w:i/>
                <w:iCs/>
              </w:rPr>
              <w:t>[NPRR1008 and NPRR1014:  Replace applicable portions of paragraph (5) above with the following upon system implementation of the Real-Time Co-Optimization (RTC) project for NPRR1008; or upon system implementation for NPRR1014:]</w:t>
            </w:r>
          </w:p>
          <w:p w14:paraId="227D2F37" w14:textId="77777777" w:rsidR="00260A0B" w:rsidRPr="00260A0B" w:rsidRDefault="00260A0B" w:rsidP="00260A0B">
            <w:pPr>
              <w:spacing w:before="240" w:after="240"/>
              <w:ind w:left="720" w:hanging="720"/>
              <w:rPr>
                <w:rFonts w:eastAsia="Times New Roman"/>
                <w:iCs/>
              </w:rPr>
            </w:pPr>
            <w:r w:rsidRPr="00260A0B">
              <w:rPr>
                <w:rFonts w:eastAsia="Times New Roman"/>
                <w:iCs/>
              </w:rPr>
              <w:lastRenderedPageBreak/>
              <w:t>(5)</w:t>
            </w:r>
            <w:r w:rsidRPr="00260A0B">
              <w:rPr>
                <w:rFonts w:eastAsia="Times New Roman"/>
                <w:iCs/>
              </w:rPr>
              <w:tab/>
              <w:t>A Load Resource that is not a Controllable Load Resource may specify whether its Resource-Specific Ancillary Service Offer for RRS or Non-Spin may only be procured by ERCOT as a block.</w:t>
            </w:r>
          </w:p>
        </w:tc>
      </w:tr>
    </w:tbl>
    <w:p w14:paraId="23175927" w14:textId="77777777" w:rsidR="00260A0B" w:rsidRPr="00260A0B" w:rsidRDefault="00260A0B" w:rsidP="00260A0B">
      <w:pPr>
        <w:spacing w:before="240" w:after="240"/>
        <w:ind w:left="720" w:hanging="720"/>
        <w:rPr>
          <w:rFonts w:eastAsia="Times New Roman"/>
          <w:iCs/>
        </w:rPr>
      </w:pPr>
      <w:r w:rsidRPr="00260A0B">
        <w:rPr>
          <w:rFonts w:eastAsia="Times New Roman"/>
          <w:iCs/>
        </w:rPr>
        <w:lastRenderedPageBreak/>
        <w:t>(6)</w:t>
      </w:r>
      <w:r w:rsidRPr="00260A0B">
        <w:rPr>
          <w:rFonts w:eastAsia="Times New Roman"/>
          <w:iCs/>
        </w:rPr>
        <w:tab/>
        <w:t>A Load Resource that is not a Controllable Load Resource may specify whether its Ancillary Service Offer for ECRS may only be procured by ERCOT as a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rsidRPr="00260A0B" w14:paraId="76B4F281" w14:textId="77777777" w:rsidTr="00CF6727">
        <w:trPr>
          <w:trHeight w:val="386"/>
        </w:trPr>
        <w:tc>
          <w:tcPr>
            <w:tcW w:w="9350" w:type="dxa"/>
            <w:shd w:val="pct12" w:color="auto" w:fill="auto"/>
          </w:tcPr>
          <w:p w14:paraId="51C404E9" w14:textId="77777777" w:rsidR="00260A0B" w:rsidRPr="00260A0B" w:rsidRDefault="00260A0B" w:rsidP="00260A0B">
            <w:pPr>
              <w:spacing w:before="120" w:after="240"/>
              <w:rPr>
                <w:rFonts w:eastAsia="Times New Roman"/>
                <w:b/>
                <w:i/>
                <w:iCs/>
              </w:rPr>
            </w:pPr>
            <w:r w:rsidRPr="00260A0B">
              <w:rPr>
                <w:rFonts w:eastAsia="Times New Roman"/>
                <w:b/>
                <w:i/>
                <w:iCs/>
              </w:rPr>
              <w:t>[NPRR1014:  Replace paragraph (6) above with the following upon system implementation:]</w:t>
            </w:r>
          </w:p>
          <w:p w14:paraId="67FD2D04" w14:textId="77777777" w:rsidR="00260A0B" w:rsidRPr="00260A0B" w:rsidRDefault="00260A0B" w:rsidP="00260A0B">
            <w:pPr>
              <w:spacing w:after="240"/>
              <w:ind w:left="696" w:hanging="696"/>
              <w:rPr>
                <w:rFonts w:eastAsia="Times New Roman"/>
                <w:iCs/>
              </w:rPr>
            </w:pPr>
            <w:r w:rsidRPr="00260A0B">
              <w:rPr>
                <w:rFonts w:eastAsia="Times New Roman"/>
                <w:iCs/>
              </w:rPr>
              <w:t>(6)</w:t>
            </w:r>
            <w:r w:rsidRPr="00260A0B">
              <w:rPr>
                <w:rFonts w:eastAsia="Times New Roman"/>
                <w:iCs/>
              </w:rPr>
              <w:tab/>
              <w:t>A Load Resource that is not a Controllable Load Resource may specify whether its Resource-Specific Ancillary Service Offer for ECRS may only be procured by ERCOT as a block.</w:t>
            </w:r>
          </w:p>
        </w:tc>
      </w:tr>
    </w:tbl>
    <w:p w14:paraId="16C828F7" w14:textId="6B2C70B3" w:rsidR="00260A0B" w:rsidRPr="00260A0B" w:rsidRDefault="00260A0B" w:rsidP="00260A0B">
      <w:pPr>
        <w:spacing w:before="240" w:after="240"/>
        <w:ind w:left="720" w:hanging="720"/>
        <w:rPr>
          <w:rFonts w:eastAsia="Times New Roman"/>
          <w:iCs/>
        </w:rPr>
      </w:pPr>
      <w:r w:rsidRPr="00260A0B">
        <w:rPr>
          <w:rFonts w:eastAsia="Times New Roman"/>
          <w:iCs/>
        </w:rPr>
        <w:t>(7)</w:t>
      </w:r>
      <w:r w:rsidRPr="00260A0B">
        <w:rPr>
          <w:rFonts w:eastAsia="Times New Roman"/>
          <w:iCs/>
        </w:rPr>
        <w:tab/>
        <w:t xml:space="preserve">A QSE that submits an On-Line Ancillary Service Offer without also submitting a Three-Part Supply Offer for the DAM for any given hour will be considered by the DAM to be self-committed for that hour, as long as an </w:t>
      </w:r>
      <w:ins w:id="223" w:author="ERCOT" w:date="2025-09-18T17:45:00Z" w16du:dateUtc="2025-09-18T22:45:00Z">
        <w:r>
          <w:t xml:space="preserve">Off-Line </w:t>
        </w:r>
      </w:ins>
      <w:r w:rsidRPr="00260A0B">
        <w:rPr>
          <w:rFonts w:eastAsia="Times New Roman"/>
          <w:iCs/>
        </w:rPr>
        <w:t>Ancillary Service Offer</w:t>
      </w:r>
      <w:del w:id="224" w:author="ERCOT" w:date="2025-09-18T17:45:00Z" w16du:dateUtc="2025-09-18T22:45:00Z">
        <w:r w:rsidRPr="00260A0B" w:rsidDel="00F9104A">
          <w:rPr>
            <w:rFonts w:eastAsia="Times New Roman"/>
            <w:iCs/>
          </w:rPr>
          <w:delText xml:space="preserve"> for Off-Line Non-Spin</w:delText>
        </w:r>
      </w:del>
      <w:r w:rsidRPr="00260A0B">
        <w:rPr>
          <w:rFonts w:eastAsia="Times New Roman"/>
          <w:iCs/>
        </w:rPr>
        <w:t xml:space="preserve"> was not also submitted for that hour.  When the DAM considers a self-committed offer for clearing, the Resource constraints identified in paragraph (</w:t>
      </w:r>
      <w:proofErr w:type="gramStart"/>
      <w:r w:rsidRPr="00260A0B">
        <w:rPr>
          <w:rFonts w:eastAsia="Times New Roman"/>
          <w:iCs/>
        </w:rPr>
        <w:t>4)(c</w:t>
      </w:r>
      <w:proofErr w:type="gramEnd"/>
      <w:r w:rsidRPr="00260A0B">
        <w:rPr>
          <w:rFonts w:eastAsia="Times New Roman"/>
          <w:iCs/>
        </w:rPr>
        <w:t xml:space="preserve">)(ii) of Section 4.5.1, DAM Clearing Process, other than HSL, are ignored.  </w:t>
      </w:r>
      <w:r w:rsidRPr="00260A0B">
        <w:rPr>
          <w:rFonts w:eastAsia="Times New Roman"/>
        </w:rPr>
        <w:t xml:space="preserve">A Combined Cycle Generation Resource will be considered by the DAM to be self-committed based on an On-Line Ancillary Service Offer submittal if: </w:t>
      </w:r>
    </w:p>
    <w:p w14:paraId="17D84700" w14:textId="77777777" w:rsidR="00260A0B" w:rsidRPr="00260A0B" w:rsidRDefault="00260A0B" w:rsidP="00260A0B">
      <w:pPr>
        <w:spacing w:after="240"/>
        <w:ind w:left="1440" w:hanging="720"/>
        <w:rPr>
          <w:rFonts w:eastAsia="Times New Roman"/>
        </w:rPr>
      </w:pPr>
      <w:r w:rsidRPr="00260A0B">
        <w:rPr>
          <w:rFonts w:eastAsia="Times New Roman"/>
        </w:rPr>
        <w:t>(a)</w:t>
      </w:r>
      <w:r w:rsidRPr="00260A0B">
        <w:rPr>
          <w:rFonts w:eastAsia="Times New Roman"/>
        </w:rPr>
        <w:tab/>
        <w:t>Its QSE submits an On-Line Ancillary Service Offer without also submitting a Three-Part Supply Offer for the DAM for any Combined Cycle Generation Resource within the Combined Cycle Train for that hour;</w:t>
      </w:r>
    </w:p>
    <w:p w14:paraId="5F289879" w14:textId="5D7EB39C" w:rsidR="00260A0B" w:rsidRPr="00260A0B" w:rsidRDefault="00260A0B" w:rsidP="00260A0B">
      <w:pPr>
        <w:spacing w:after="240"/>
        <w:ind w:left="1440" w:hanging="720"/>
        <w:rPr>
          <w:rFonts w:eastAsia="Times New Roman"/>
        </w:rPr>
      </w:pPr>
      <w:r w:rsidRPr="00260A0B">
        <w:rPr>
          <w:rFonts w:eastAsia="Times New Roman"/>
        </w:rPr>
        <w:t>(b)</w:t>
      </w:r>
      <w:r w:rsidRPr="00260A0B">
        <w:rPr>
          <w:rFonts w:eastAsia="Times New Roman"/>
        </w:rPr>
        <w:tab/>
        <w:t xml:space="preserve">No </w:t>
      </w:r>
      <w:ins w:id="225" w:author="ERCOT" w:date="2025-09-18T17:45:00Z" w16du:dateUtc="2025-09-18T22:45:00Z">
        <w:r w:rsidR="00F9104A">
          <w:t xml:space="preserve">Off-Line </w:t>
        </w:r>
      </w:ins>
      <w:r w:rsidRPr="00260A0B">
        <w:rPr>
          <w:rFonts w:eastAsia="Times New Roman"/>
        </w:rPr>
        <w:t>Ancillary Service Offer</w:t>
      </w:r>
      <w:del w:id="226" w:author="ERCOT" w:date="2025-09-18T17:45:00Z" w16du:dateUtc="2025-09-18T22:45:00Z">
        <w:r w:rsidRPr="00260A0B" w:rsidDel="00F9104A">
          <w:rPr>
            <w:rFonts w:eastAsia="Times New Roman"/>
          </w:rPr>
          <w:delText xml:space="preserve"> for Off-Line Non-Spin</w:delText>
        </w:r>
      </w:del>
      <w:r w:rsidRPr="00260A0B">
        <w:rPr>
          <w:rFonts w:eastAsia="Times New Roman"/>
        </w:rPr>
        <w:t xml:space="preserve"> for any Combined Cycle Generation Resource within the Combined Cycle Train is submitted for that hour; and</w:t>
      </w:r>
    </w:p>
    <w:p w14:paraId="336E531E" w14:textId="77777777" w:rsidR="00260A0B" w:rsidRPr="00260A0B" w:rsidRDefault="00260A0B" w:rsidP="00260A0B">
      <w:pPr>
        <w:spacing w:after="240"/>
        <w:ind w:left="1440" w:hanging="720"/>
        <w:rPr>
          <w:rFonts w:eastAsia="Times New Roman"/>
        </w:rPr>
      </w:pPr>
      <w:r w:rsidRPr="00260A0B">
        <w:rPr>
          <w:rFonts w:eastAsia="Times New Roman"/>
        </w:rPr>
        <w:t>(c)</w:t>
      </w:r>
      <w:r w:rsidRPr="00260A0B">
        <w:rPr>
          <w:rFonts w:eastAsia="Times New Roman"/>
        </w:rPr>
        <w:tab/>
        <w:t xml:space="preserve">No On-Line Ancillary Service Offer for any other Combined Cycle Generation Resource within the Combined Cycled Train is submitted for that hour.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rsidRPr="00260A0B" w14:paraId="358EBB00" w14:textId="77777777" w:rsidTr="00CF6727">
        <w:trPr>
          <w:trHeight w:val="386"/>
        </w:trPr>
        <w:tc>
          <w:tcPr>
            <w:tcW w:w="9350" w:type="dxa"/>
            <w:shd w:val="pct12" w:color="auto" w:fill="auto"/>
          </w:tcPr>
          <w:p w14:paraId="2A7774BA" w14:textId="77777777" w:rsidR="00260A0B" w:rsidRPr="00260A0B" w:rsidRDefault="00260A0B" w:rsidP="00260A0B">
            <w:pPr>
              <w:spacing w:before="120" w:after="240"/>
              <w:rPr>
                <w:rFonts w:eastAsia="Times New Roman"/>
                <w:b/>
                <w:i/>
                <w:iCs/>
              </w:rPr>
            </w:pPr>
            <w:r w:rsidRPr="00260A0B">
              <w:rPr>
                <w:rFonts w:eastAsia="Times New Roman"/>
                <w:b/>
                <w:i/>
                <w:iCs/>
              </w:rPr>
              <w:t>[NPRR1008 and NPRR1014:  Replace applicable portions of paragraph (7) above with the following upon system implementation of the Real-Time Co-Optimization (RTC) project for NPRR1008; or upon system implementation for NPRR1014:]</w:t>
            </w:r>
          </w:p>
          <w:p w14:paraId="43C5BA58" w14:textId="7E47DD16" w:rsidR="00260A0B" w:rsidRPr="00260A0B" w:rsidRDefault="00260A0B" w:rsidP="00260A0B">
            <w:pPr>
              <w:spacing w:before="240" w:after="240"/>
              <w:ind w:left="720" w:hanging="720"/>
              <w:rPr>
                <w:rFonts w:eastAsia="Times New Roman"/>
                <w:iCs/>
              </w:rPr>
            </w:pPr>
            <w:r w:rsidRPr="00260A0B">
              <w:rPr>
                <w:rFonts w:eastAsia="Times New Roman"/>
                <w:iCs/>
              </w:rPr>
              <w:t xml:space="preserve">(7) </w:t>
            </w:r>
            <w:r w:rsidRPr="00260A0B">
              <w:rPr>
                <w:rFonts w:eastAsia="Times New Roman"/>
                <w:iCs/>
              </w:rPr>
              <w:tab/>
              <w:t>A QSE that submits an On-Line Resource-Specific Ancillary Service Offer without also submitting a Three-Part Supply Offer for the DAM for any given hour will be considered by the DAM to be self-committed for that hour, as long as a</w:t>
            </w:r>
            <w:ins w:id="227" w:author="ERCOT" w:date="2025-09-18T17:46:00Z" w16du:dateUtc="2025-09-18T22:46:00Z">
              <w:r w:rsidR="00F9104A">
                <w:rPr>
                  <w:rFonts w:eastAsia="Times New Roman"/>
                  <w:iCs/>
                </w:rPr>
                <w:t>n Off-Line</w:t>
              </w:r>
            </w:ins>
            <w:r w:rsidRPr="00260A0B">
              <w:rPr>
                <w:rFonts w:eastAsia="Times New Roman"/>
                <w:iCs/>
              </w:rPr>
              <w:t xml:space="preserve"> Resource-Specific Ancillary Service Offer</w:t>
            </w:r>
            <w:del w:id="228" w:author="ERCOT" w:date="2025-09-18T17:47:00Z" w16du:dateUtc="2025-09-18T22:47:00Z">
              <w:r w:rsidRPr="00260A0B" w:rsidDel="00F9104A">
                <w:rPr>
                  <w:rFonts w:eastAsia="Times New Roman"/>
                  <w:iCs/>
                </w:rPr>
                <w:delText xml:space="preserve"> for Off-Line Non-Spin</w:delText>
              </w:r>
            </w:del>
            <w:r w:rsidRPr="00260A0B">
              <w:rPr>
                <w:rFonts w:eastAsia="Times New Roman"/>
                <w:iCs/>
              </w:rPr>
              <w:t xml:space="preserve"> was not also submitted for that hour.  A QSE that submits an On-Line ESR-specific Ancillary </w:t>
            </w:r>
            <w:r w:rsidRPr="00260A0B">
              <w:rPr>
                <w:rFonts w:eastAsia="Times New Roman"/>
                <w:iCs/>
              </w:rPr>
              <w:lastRenderedPageBreak/>
              <w:t xml:space="preserve">Service Offer or Energy Bid/Offer Curve for the DAM will </w:t>
            </w:r>
            <w:proofErr w:type="gramStart"/>
            <w:r w:rsidRPr="00260A0B">
              <w:rPr>
                <w:rFonts w:eastAsia="Times New Roman"/>
                <w:iCs/>
              </w:rPr>
              <w:t>be considered to be</w:t>
            </w:r>
            <w:proofErr w:type="gramEnd"/>
            <w:r w:rsidRPr="00260A0B">
              <w:rPr>
                <w:rFonts w:eastAsia="Times New Roman"/>
                <w:iCs/>
              </w:rPr>
              <w:t xml:space="preserve"> On-Line.  A QSE may not submit an Off-Line Ancillary Service Offer for an ESR.  When the DAM considers a self-committed offer for clearing, the Resource constraints identified in paragraph (4)(c)(ii) of Section 4.5.1, DAM Clearing Process, other than HSL, are ignored; however, for an ESR, the DAM will consider LSL and HSL.  </w:t>
            </w:r>
            <w:r w:rsidRPr="00260A0B">
              <w:rPr>
                <w:rFonts w:eastAsia="Times New Roman"/>
              </w:rPr>
              <w:t xml:space="preserve">A Combined Cycle Generation Resource will be considered by the DAM to be self-committed based on an On-Line </w:t>
            </w:r>
            <w:r w:rsidRPr="00260A0B">
              <w:rPr>
                <w:rFonts w:eastAsia="Times New Roman"/>
                <w:iCs/>
              </w:rPr>
              <w:t xml:space="preserve">Resource-Specific </w:t>
            </w:r>
            <w:r w:rsidRPr="00260A0B">
              <w:rPr>
                <w:rFonts w:eastAsia="Times New Roman"/>
              </w:rPr>
              <w:t xml:space="preserve">Ancillary Service Offer submittal if: </w:t>
            </w:r>
          </w:p>
          <w:p w14:paraId="138A9358" w14:textId="77777777" w:rsidR="00260A0B" w:rsidRPr="00260A0B" w:rsidRDefault="00260A0B" w:rsidP="00260A0B">
            <w:pPr>
              <w:spacing w:after="240"/>
              <w:ind w:left="1440" w:hanging="720"/>
              <w:rPr>
                <w:rFonts w:eastAsia="Times New Roman"/>
              </w:rPr>
            </w:pPr>
            <w:r w:rsidRPr="00260A0B">
              <w:rPr>
                <w:rFonts w:eastAsia="Times New Roman"/>
              </w:rPr>
              <w:t>(a)</w:t>
            </w:r>
            <w:r w:rsidRPr="00260A0B">
              <w:rPr>
                <w:rFonts w:eastAsia="Times New Roman"/>
              </w:rPr>
              <w:tab/>
              <w:t xml:space="preserve">Its QSE submits an On-Line </w:t>
            </w:r>
            <w:r w:rsidRPr="00260A0B">
              <w:rPr>
                <w:rFonts w:eastAsia="Times New Roman"/>
                <w:iCs/>
              </w:rPr>
              <w:t xml:space="preserve">Resource-Specific </w:t>
            </w:r>
            <w:r w:rsidRPr="00260A0B">
              <w:rPr>
                <w:rFonts w:eastAsia="Times New Roman"/>
              </w:rPr>
              <w:t>Ancillary Service Offer without also submitting a Three-Part Supply Offer for the DAM for any Combined Cycle Generation Resource within the Combined Cycle Train for that hour;</w:t>
            </w:r>
          </w:p>
          <w:p w14:paraId="4643547C" w14:textId="29C445F3" w:rsidR="00260A0B" w:rsidRPr="00260A0B" w:rsidRDefault="00260A0B" w:rsidP="00260A0B">
            <w:pPr>
              <w:spacing w:after="240"/>
              <w:ind w:left="1440" w:hanging="720"/>
              <w:rPr>
                <w:rFonts w:eastAsia="Times New Roman"/>
              </w:rPr>
            </w:pPr>
            <w:r w:rsidRPr="00260A0B">
              <w:rPr>
                <w:rFonts w:eastAsia="Times New Roman"/>
              </w:rPr>
              <w:t>(b)</w:t>
            </w:r>
            <w:r w:rsidRPr="00260A0B">
              <w:rPr>
                <w:rFonts w:eastAsia="Times New Roman"/>
              </w:rPr>
              <w:tab/>
              <w:t xml:space="preserve">No </w:t>
            </w:r>
            <w:ins w:id="229" w:author="ERCOT" w:date="2025-09-18T17:47:00Z" w16du:dateUtc="2025-09-18T22:47:00Z">
              <w:r w:rsidR="00F9104A">
                <w:rPr>
                  <w:rFonts w:eastAsia="Times New Roman"/>
                </w:rPr>
                <w:t xml:space="preserve">Off-Line </w:t>
              </w:r>
            </w:ins>
            <w:r w:rsidRPr="00260A0B">
              <w:rPr>
                <w:rFonts w:eastAsia="Times New Roman"/>
                <w:iCs/>
              </w:rPr>
              <w:t xml:space="preserve">Resource-Specific </w:t>
            </w:r>
            <w:r w:rsidRPr="00260A0B">
              <w:rPr>
                <w:rFonts w:eastAsia="Times New Roman"/>
              </w:rPr>
              <w:t>Ancillary Service Offer</w:t>
            </w:r>
            <w:del w:id="230" w:author="ERCOT" w:date="2025-09-18T17:47:00Z" w16du:dateUtc="2025-09-18T22:47:00Z">
              <w:r w:rsidRPr="00260A0B" w:rsidDel="00F9104A">
                <w:rPr>
                  <w:rFonts w:eastAsia="Times New Roman"/>
                </w:rPr>
                <w:delText xml:space="preserve"> for Off-Line Non-Spin</w:delText>
              </w:r>
            </w:del>
            <w:r w:rsidRPr="00260A0B">
              <w:rPr>
                <w:rFonts w:eastAsia="Times New Roman"/>
              </w:rPr>
              <w:t xml:space="preserve"> for any Combined Cycle Generation Resource within the Combined Cycle Train is submitted for that hour; and</w:t>
            </w:r>
          </w:p>
          <w:p w14:paraId="200CF7C2" w14:textId="77777777" w:rsidR="00260A0B" w:rsidRPr="00260A0B" w:rsidRDefault="00260A0B" w:rsidP="00260A0B">
            <w:pPr>
              <w:spacing w:after="240"/>
              <w:ind w:left="1440" w:hanging="720"/>
              <w:rPr>
                <w:rFonts w:eastAsia="Times New Roman"/>
              </w:rPr>
            </w:pPr>
            <w:r w:rsidRPr="00260A0B">
              <w:rPr>
                <w:rFonts w:eastAsia="Times New Roman"/>
              </w:rPr>
              <w:t>(c)</w:t>
            </w:r>
            <w:r w:rsidRPr="00260A0B">
              <w:rPr>
                <w:rFonts w:eastAsia="Times New Roman"/>
              </w:rPr>
              <w:tab/>
              <w:t xml:space="preserve">No On-Line </w:t>
            </w:r>
            <w:r w:rsidRPr="00260A0B">
              <w:rPr>
                <w:rFonts w:eastAsia="Times New Roman"/>
                <w:iCs/>
              </w:rPr>
              <w:t xml:space="preserve">Resource-Specific </w:t>
            </w:r>
            <w:r w:rsidRPr="00260A0B">
              <w:rPr>
                <w:rFonts w:eastAsia="Times New Roman"/>
              </w:rPr>
              <w:t xml:space="preserve">Ancillary Service Offer for any other Combined Cycle Generation Resource within the Combined Cycled Train is submitted for that hour. </w:t>
            </w:r>
          </w:p>
          <w:p w14:paraId="2C8997BB" w14:textId="45E927D0" w:rsidR="00260A0B" w:rsidRPr="00260A0B" w:rsidRDefault="00260A0B" w:rsidP="00260A0B">
            <w:pPr>
              <w:spacing w:after="240"/>
              <w:ind w:left="720" w:hanging="720"/>
              <w:rPr>
                <w:rFonts w:eastAsia="Times New Roman"/>
                <w:iCs/>
              </w:rPr>
            </w:pPr>
            <w:r w:rsidRPr="00260A0B">
              <w:rPr>
                <w:rFonts w:eastAsia="Times New Roman"/>
                <w:iCs/>
              </w:rPr>
              <w:t>(8)</w:t>
            </w:r>
            <w:r w:rsidRPr="00260A0B">
              <w:rPr>
                <w:rFonts w:eastAsia="Times New Roman"/>
                <w:iCs/>
              </w:rPr>
              <w:tab/>
              <w:t>ERCOT will attempt to procure the quantity from its Ancillary Service Plan from Resource-Specific Ancillary Service Offers as well as Ancillary Service Only Offers against respective ASDCs.</w:t>
            </w:r>
          </w:p>
        </w:tc>
      </w:tr>
    </w:tbl>
    <w:p w14:paraId="30880541" w14:textId="77777777" w:rsidR="001111A2" w:rsidRPr="001111A2" w:rsidRDefault="001111A2" w:rsidP="001111A2">
      <w:pPr>
        <w:keepNext/>
        <w:widowControl w:val="0"/>
        <w:tabs>
          <w:tab w:val="left" w:pos="1260"/>
        </w:tabs>
        <w:spacing w:before="480" w:after="240"/>
        <w:ind w:left="1267" w:hanging="1267"/>
        <w:outlineLvl w:val="3"/>
        <w:rPr>
          <w:rFonts w:eastAsia="Times New Roman"/>
          <w:b/>
          <w:bCs/>
          <w:snapToGrid w:val="0"/>
        </w:rPr>
      </w:pPr>
      <w:bookmarkStart w:id="231" w:name="_Toc135990640"/>
      <w:bookmarkStart w:id="232" w:name="_Hlk135897772"/>
      <w:commentRangeStart w:id="233"/>
      <w:r w:rsidRPr="001111A2">
        <w:rPr>
          <w:rFonts w:eastAsia="Times New Roman"/>
          <w:b/>
          <w:bCs/>
          <w:snapToGrid w:val="0"/>
        </w:rPr>
        <w:lastRenderedPageBreak/>
        <w:t>4.4.7.3</w:t>
      </w:r>
      <w:commentRangeEnd w:id="233"/>
      <w:r w:rsidR="009C0EAE">
        <w:rPr>
          <w:rStyle w:val="CommentReference"/>
        </w:rPr>
        <w:commentReference w:id="233"/>
      </w:r>
      <w:r w:rsidRPr="001111A2">
        <w:rPr>
          <w:rFonts w:eastAsia="Times New Roman"/>
          <w:b/>
          <w:bCs/>
          <w:snapToGrid w:val="0"/>
        </w:rPr>
        <w:tab/>
        <w:t>Ancillary Service Trades</w:t>
      </w:r>
    </w:p>
    <w:p w14:paraId="6D3E515F" w14:textId="77777777" w:rsidR="001111A2" w:rsidRPr="001111A2" w:rsidRDefault="001111A2" w:rsidP="005D6A04">
      <w:pPr>
        <w:spacing w:after="240"/>
        <w:ind w:left="720" w:hanging="720"/>
        <w:rPr>
          <w:rFonts w:eastAsia="Times New Roman"/>
          <w:iCs/>
        </w:rPr>
      </w:pPr>
      <w:r w:rsidRPr="001111A2">
        <w:rPr>
          <w:rFonts w:eastAsia="Times New Roman"/>
          <w:iCs/>
        </w:rPr>
        <w:t>(1)</w:t>
      </w:r>
      <w:r w:rsidRPr="001111A2">
        <w:rPr>
          <w:rFonts w:eastAsia="Times New Roman"/>
          <w:iCs/>
        </w:rP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rsidRPr="001111A2" w14:paraId="49D12728" w14:textId="77777777" w:rsidTr="00CF6727">
        <w:trPr>
          <w:trHeight w:val="386"/>
        </w:trPr>
        <w:tc>
          <w:tcPr>
            <w:tcW w:w="9350" w:type="dxa"/>
            <w:shd w:val="pct12" w:color="auto" w:fill="auto"/>
          </w:tcPr>
          <w:p w14:paraId="0AC4A3A6" w14:textId="77777777" w:rsidR="001111A2" w:rsidRPr="001111A2" w:rsidRDefault="001111A2" w:rsidP="001111A2">
            <w:pPr>
              <w:spacing w:before="120" w:after="240"/>
              <w:rPr>
                <w:rFonts w:eastAsia="Times New Roman"/>
                <w:b/>
                <w:i/>
                <w:iCs/>
              </w:rPr>
            </w:pPr>
            <w:r w:rsidRPr="001111A2">
              <w:rPr>
                <w:rFonts w:eastAsia="Times New Roman"/>
                <w:b/>
                <w:i/>
                <w:iCs/>
              </w:rPr>
              <w:t>[NPRR1008:  Replace paragraph (1) above with the following upon system implementation of the Real-Time Co-Optimization (RTC) project:]</w:t>
            </w:r>
          </w:p>
          <w:p w14:paraId="34C6CDC7" w14:textId="77777777" w:rsidR="001111A2" w:rsidRPr="001111A2" w:rsidRDefault="001111A2" w:rsidP="005D6A04">
            <w:pPr>
              <w:spacing w:after="240"/>
              <w:ind w:left="720" w:hanging="720"/>
              <w:rPr>
                <w:rFonts w:eastAsia="Times New Roman"/>
                <w:iCs/>
              </w:rPr>
            </w:pPr>
            <w:r w:rsidRPr="001111A2">
              <w:rPr>
                <w:rFonts w:eastAsia="Times New Roman"/>
                <w:iCs/>
              </w:rPr>
              <w:t>(1)</w:t>
            </w:r>
            <w:r w:rsidRPr="001111A2">
              <w:rPr>
                <w:rFonts w:eastAsia="Times New Roman"/>
                <w:iCs/>
              </w:rPr>
              <w:tab/>
            </w:r>
            <w:proofErr w:type="gramStart"/>
            <w:r w:rsidRPr="001111A2">
              <w:rPr>
                <w:rFonts w:eastAsia="Times New Roman"/>
                <w:iCs/>
              </w:rPr>
              <w:t>An Ancillary</w:t>
            </w:r>
            <w:proofErr w:type="gramEnd"/>
            <w:r w:rsidRPr="001111A2">
              <w:rPr>
                <w:rFonts w:eastAsia="Times New Roman"/>
                <w:iCs/>
              </w:rPr>
              <w:t xml:space="preserve"> Service Trade is the information for a QSE-to-QSE transaction that transfers an obligation to provide Ancillary Service capacity or purchase Ancillary Services in the Real-Time Market (RTM) between a buyer and a seller.</w:t>
            </w:r>
          </w:p>
        </w:tc>
      </w:tr>
    </w:tbl>
    <w:p w14:paraId="77D7F787" w14:textId="77777777" w:rsidR="001111A2" w:rsidRPr="001111A2" w:rsidRDefault="001111A2" w:rsidP="005D6A04">
      <w:pPr>
        <w:spacing w:before="240" w:after="240"/>
        <w:ind w:left="720" w:hanging="720"/>
        <w:rPr>
          <w:rFonts w:eastAsia="Times New Roman"/>
          <w:iCs/>
        </w:rPr>
      </w:pPr>
      <w:r w:rsidRPr="001111A2">
        <w:rPr>
          <w:rFonts w:eastAsia="Times New Roman"/>
          <w:iCs/>
        </w:rPr>
        <w:t>(2)</w:t>
      </w:r>
      <w:r w:rsidRPr="001111A2">
        <w:rPr>
          <w:rFonts w:eastAsia="Times New Roman"/>
          <w:iCs/>
        </w:rP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rsidRPr="001111A2" w14:paraId="223B046C" w14:textId="77777777" w:rsidTr="00CF6727">
        <w:trPr>
          <w:trHeight w:val="386"/>
        </w:trPr>
        <w:tc>
          <w:tcPr>
            <w:tcW w:w="9350" w:type="dxa"/>
            <w:shd w:val="pct12" w:color="auto" w:fill="auto"/>
          </w:tcPr>
          <w:p w14:paraId="333FF99E" w14:textId="77777777" w:rsidR="001111A2" w:rsidRPr="001111A2" w:rsidRDefault="001111A2" w:rsidP="001111A2">
            <w:pPr>
              <w:spacing w:before="120" w:after="240"/>
              <w:rPr>
                <w:rFonts w:eastAsia="Times New Roman"/>
                <w:b/>
                <w:i/>
                <w:iCs/>
              </w:rPr>
            </w:pPr>
            <w:r w:rsidRPr="001111A2">
              <w:rPr>
                <w:rFonts w:eastAsia="Times New Roman"/>
                <w:b/>
                <w:i/>
                <w:iCs/>
              </w:rPr>
              <w:lastRenderedPageBreak/>
              <w:t>[NPRR1008:  Replace paragraph (2) above with the following upon system implementation of the Real-Time Co-Optimization (RTC) project:]</w:t>
            </w:r>
          </w:p>
          <w:p w14:paraId="3857FABD" w14:textId="77777777" w:rsidR="001111A2" w:rsidRPr="001111A2" w:rsidRDefault="001111A2" w:rsidP="005D6A04">
            <w:pPr>
              <w:spacing w:after="240"/>
              <w:ind w:left="720" w:hanging="720"/>
              <w:rPr>
                <w:rFonts w:eastAsia="Times New Roman"/>
                <w:iCs/>
              </w:rPr>
            </w:pPr>
            <w:r w:rsidRPr="001111A2">
              <w:rPr>
                <w:rFonts w:eastAsia="Times New Roman"/>
                <w:iCs/>
              </w:rPr>
              <w:t>(2)</w:t>
            </w:r>
            <w:r w:rsidRPr="001111A2">
              <w:rPr>
                <w:rFonts w:eastAsia="Times New Roman"/>
                <w:iCs/>
              </w:rP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4D255BF4" w14:textId="77777777" w:rsidR="001111A2" w:rsidRPr="001111A2" w:rsidRDefault="001111A2" w:rsidP="005D6A04">
      <w:pPr>
        <w:spacing w:before="240" w:after="240"/>
        <w:ind w:left="720" w:hanging="720"/>
        <w:rPr>
          <w:rFonts w:eastAsia="Times New Roman"/>
          <w:iCs/>
        </w:rPr>
      </w:pPr>
      <w:r w:rsidRPr="001111A2">
        <w:rPr>
          <w:rFonts w:eastAsia="Times New Roman"/>
          <w:iCs/>
        </w:rPr>
        <w:t>(3)</w:t>
      </w:r>
      <w:r w:rsidRPr="001111A2">
        <w:rPr>
          <w:rFonts w:eastAsia="Times New Roman"/>
          <w:iCs/>
        </w:rP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2D458CBD" w14:textId="77777777" w:rsidR="001111A2" w:rsidRPr="001111A2" w:rsidRDefault="001111A2" w:rsidP="005D6A04">
      <w:pPr>
        <w:spacing w:after="240"/>
        <w:ind w:left="720" w:hanging="720"/>
        <w:rPr>
          <w:rFonts w:eastAsia="Times New Roman"/>
          <w:iCs/>
        </w:rPr>
      </w:pPr>
      <w:r w:rsidRPr="001111A2">
        <w:rPr>
          <w:rFonts w:eastAsia="Times New Roman"/>
          <w:iCs/>
        </w:rPr>
        <w:t>(4)</w:t>
      </w:r>
      <w:r w:rsidRPr="001111A2">
        <w:rPr>
          <w:rFonts w:eastAsia="Times New Roman"/>
          <w:iCs/>
        </w:rPr>
        <w:tab/>
        <w:t xml:space="preserve">A QSE with an Ancillary Service Supply Responsibility for ECRS, originally designated to be provided by a Generation Resource, may transfer its responsibility via Ancillary Service Trade(s) to another QSE only if that QSE designates the ECRS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rsidRPr="001111A2" w14:paraId="336E371D" w14:textId="77777777" w:rsidTr="00CF6727">
        <w:trPr>
          <w:trHeight w:val="386"/>
        </w:trPr>
        <w:tc>
          <w:tcPr>
            <w:tcW w:w="9350" w:type="dxa"/>
            <w:shd w:val="pct12" w:color="auto" w:fill="auto"/>
          </w:tcPr>
          <w:p w14:paraId="6034F41E" w14:textId="77777777" w:rsidR="001111A2" w:rsidRPr="001111A2" w:rsidRDefault="001111A2" w:rsidP="001111A2">
            <w:pPr>
              <w:spacing w:before="120" w:after="240"/>
              <w:rPr>
                <w:rFonts w:eastAsia="Times New Roman"/>
                <w:b/>
                <w:i/>
                <w:iCs/>
              </w:rPr>
            </w:pPr>
            <w:r w:rsidRPr="001111A2">
              <w:rPr>
                <w:rFonts w:eastAsia="Times New Roman"/>
                <w:b/>
                <w:i/>
                <w:iCs/>
              </w:rPr>
              <w:t>[NPRR1008 and NPRR1246:  Replace paragraph (4) above with the following upon system implementation of the Real-Time Co-Optimization (RTC) project:]</w:t>
            </w:r>
          </w:p>
          <w:p w14:paraId="6A860B59" w14:textId="77777777" w:rsidR="001111A2" w:rsidRPr="001111A2" w:rsidRDefault="001111A2" w:rsidP="005D6A04">
            <w:pPr>
              <w:spacing w:after="240"/>
              <w:ind w:left="720" w:hanging="720"/>
              <w:rPr>
                <w:rFonts w:eastAsia="Times New Roman"/>
                <w:iCs/>
              </w:rPr>
            </w:pPr>
            <w:r w:rsidRPr="001111A2">
              <w:rPr>
                <w:rFonts w:eastAsia="Times New Roman"/>
                <w:iCs/>
              </w:rPr>
              <w:t>(4)</w:t>
            </w:r>
            <w:r w:rsidRPr="001111A2">
              <w:rPr>
                <w:rFonts w:eastAsia="Times New Roman"/>
                <w:iCs/>
              </w:rPr>
              <w:tab/>
              <w:t>A QSE with an Ancillary Service Position for ECRS, originally designated to be provided by a SCED-dispatchable Resource, may transfer that portion of its Ancillary Service Position via Ancillary Service Trade(s) to another QSE only if that QSE designates the ECRS will be provided by a SCED-dispatchable Resource.</w:t>
            </w:r>
          </w:p>
        </w:tc>
      </w:tr>
    </w:tbl>
    <w:p w14:paraId="26452EF3" w14:textId="77777777" w:rsidR="001111A2" w:rsidRPr="001111A2" w:rsidRDefault="001111A2" w:rsidP="001111A2">
      <w:pPr>
        <w:rPr>
          <w:rFonts w:eastAsia="Times New Roman"/>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rsidRPr="001111A2" w14:paraId="3B0BBCF4" w14:textId="77777777" w:rsidTr="00CF6727">
        <w:trPr>
          <w:trHeight w:val="386"/>
        </w:trPr>
        <w:tc>
          <w:tcPr>
            <w:tcW w:w="9350" w:type="dxa"/>
            <w:shd w:val="pct12" w:color="auto" w:fill="auto"/>
          </w:tcPr>
          <w:p w14:paraId="4726EAD5" w14:textId="77777777" w:rsidR="001111A2" w:rsidRPr="001111A2" w:rsidRDefault="001111A2" w:rsidP="001111A2">
            <w:pPr>
              <w:spacing w:before="120" w:after="240"/>
              <w:rPr>
                <w:rFonts w:eastAsia="Times New Roman"/>
              </w:rPr>
            </w:pPr>
            <w:r w:rsidRPr="001111A2">
              <w:rPr>
                <w:rFonts w:eastAsia="Times New Roman"/>
                <w:b/>
                <w:i/>
                <w:iCs/>
              </w:rPr>
              <w:t>[NPRR1213:  Delete paragraph (4) above upon system implementation, and upon system implementation of NPRR1171, and renumber accordingly.]</w:t>
            </w:r>
          </w:p>
        </w:tc>
      </w:tr>
    </w:tbl>
    <w:p w14:paraId="4C5CB2BC" w14:textId="77777777" w:rsidR="001111A2" w:rsidRPr="001111A2" w:rsidRDefault="001111A2" w:rsidP="005D6A04">
      <w:pPr>
        <w:spacing w:before="240" w:after="240"/>
        <w:ind w:left="720" w:hanging="720"/>
        <w:rPr>
          <w:rFonts w:eastAsia="Times New Roman"/>
          <w:iCs/>
        </w:rPr>
      </w:pPr>
      <w:r w:rsidRPr="001111A2">
        <w:rPr>
          <w:rFonts w:eastAsia="Times New Roman"/>
          <w:iCs/>
        </w:rPr>
        <w:t>(5)</w:t>
      </w:r>
      <w:r w:rsidRPr="001111A2">
        <w:rPr>
          <w:rFonts w:eastAsia="Times New Roman"/>
          <w:iCs/>
        </w:rPr>
        <w:tab/>
        <w:t xml:space="preserve">A QSE with an Ancillary Service Supply Responsibility for ECRS, originally designated to be provided by a Load Resource providing ECRS triggered with or without under-frequency relays set at 59.70 Hz, may transfer its responsibility via Ancillary Service Trade(s) to another QSE only if that QSE designates the ECRS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rsidRPr="001111A2" w14:paraId="490639DD" w14:textId="77777777" w:rsidTr="00CF6727">
        <w:trPr>
          <w:trHeight w:val="386"/>
        </w:trPr>
        <w:tc>
          <w:tcPr>
            <w:tcW w:w="9350" w:type="dxa"/>
            <w:shd w:val="pct12" w:color="auto" w:fill="auto"/>
          </w:tcPr>
          <w:p w14:paraId="1B41A4D3" w14:textId="77777777" w:rsidR="001111A2" w:rsidRPr="001111A2" w:rsidRDefault="001111A2" w:rsidP="001111A2">
            <w:pPr>
              <w:spacing w:before="120" w:after="240"/>
              <w:rPr>
                <w:rFonts w:eastAsia="Times New Roman"/>
                <w:b/>
                <w:i/>
                <w:iCs/>
              </w:rPr>
            </w:pPr>
            <w:r w:rsidRPr="001111A2">
              <w:rPr>
                <w:rFonts w:eastAsia="Times New Roman"/>
                <w:b/>
                <w:i/>
                <w:iCs/>
              </w:rPr>
              <w:t>[NPRR1008:  Replace paragraph (5) above with the following upon system implementation of the Real-Time Co-Optimization (RTC) project:]</w:t>
            </w:r>
          </w:p>
          <w:p w14:paraId="405CF3EA" w14:textId="77777777" w:rsidR="001111A2" w:rsidRPr="001111A2" w:rsidRDefault="001111A2" w:rsidP="005D6A04">
            <w:pPr>
              <w:spacing w:after="240"/>
              <w:ind w:left="720" w:hanging="720"/>
              <w:rPr>
                <w:rFonts w:eastAsia="Times New Roman"/>
                <w:iCs/>
              </w:rPr>
            </w:pPr>
            <w:r w:rsidRPr="001111A2">
              <w:rPr>
                <w:rFonts w:eastAsia="Times New Roman"/>
                <w:iCs/>
              </w:rPr>
              <w:lastRenderedPageBreak/>
              <w:t>(5)</w:t>
            </w:r>
            <w:r w:rsidRPr="001111A2">
              <w:rPr>
                <w:rFonts w:eastAsia="Times New Roman"/>
                <w:iCs/>
              </w:rPr>
              <w:tab/>
              <w:t>A QSE with an Ancillary Service Position for ECRS, originally designated to be provided by a Load Resource providing ECRS triggered with or without under-frequency relays set at 59.70 Hz, may transfer that portion of its Ancillary Service Position via Ancillary Service Trade(s) to another QSE only if that QSE designates the ECRS will be provided by either:</w:t>
            </w:r>
          </w:p>
        </w:tc>
      </w:tr>
    </w:tbl>
    <w:p w14:paraId="0EE6B5AB" w14:textId="77777777" w:rsidR="001111A2" w:rsidRPr="001111A2" w:rsidRDefault="001111A2" w:rsidP="001111A2">
      <w:pPr>
        <w:spacing w:before="240" w:after="240"/>
        <w:ind w:left="1440" w:hanging="720"/>
        <w:rPr>
          <w:rFonts w:eastAsia="Times New Roman"/>
        </w:rPr>
      </w:pPr>
      <w:r w:rsidRPr="001111A2">
        <w:rPr>
          <w:rFonts w:eastAsia="Times New Roman"/>
        </w:rPr>
        <w:lastRenderedPageBreak/>
        <w:t>(a)</w:t>
      </w:r>
      <w:r w:rsidRPr="001111A2">
        <w:rPr>
          <w:rFonts w:eastAsia="Times New Roman"/>
        </w:rPr>
        <w:tab/>
        <w:t xml:space="preserve">A Generation Resource; 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rsidRPr="001111A2" w14:paraId="014B5458" w14:textId="77777777" w:rsidTr="00CF6727">
        <w:trPr>
          <w:trHeight w:val="386"/>
        </w:trPr>
        <w:tc>
          <w:tcPr>
            <w:tcW w:w="9350" w:type="dxa"/>
            <w:shd w:val="pct12" w:color="auto" w:fill="auto"/>
          </w:tcPr>
          <w:p w14:paraId="43D4278E" w14:textId="77777777" w:rsidR="001111A2" w:rsidRPr="001111A2" w:rsidRDefault="001111A2" w:rsidP="001111A2">
            <w:pPr>
              <w:spacing w:before="120" w:after="240"/>
              <w:rPr>
                <w:rFonts w:eastAsia="Times New Roman"/>
                <w:b/>
                <w:i/>
                <w:iCs/>
              </w:rPr>
            </w:pPr>
            <w:r w:rsidRPr="001111A2">
              <w:rPr>
                <w:rFonts w:eastAsia="Times New Roman"/>
                <w:b/>
                <w:i/>
                <w:iCs/>
              </w:rPr>
              <w:t>[NPRR1246:  Insert item (b) below upon system implementation of the Real-Time Co-Optimization (RTC) project and renumber accordingly:]</w:t>
            </w:r>
          </w:p>
          <w:p w14:paraId="3CFE4289" w14:textId="77777777" w:rsidR="001111A2" w:rsidRPr="001111A2" w:rsidRDefault="001111A2" w:rsidP="001111A2">
            <w:pPr>
              <w:spacing w:before="240" w:after="240"/>
              <w:ind w:left="1440" w:hanging="720"/>
              <w:rPr>
                <w:rFonts w:eastAsia="Times New Roman"/>
              </w:rPr>
            </w:pPr>
            <w:r w:rsidRPr="001111A2">
              <w:rPr>
                <w:rFonts w:eastAsia="Times New Roman"/>
              </w:rPr>
              <w:t>(b)</w:t>
            </w:r>
            <w:r w:rsidRPr="001111A2">
              <w:rPr>
                <w:rFonts w:eastAsia="Times New Roman"/>
              </w:rPr>
              <w:tab/>
              <w:t>An ESR; or</w:t>
            </w:r>
          </w:p>
        </w:tc>
      </w:tr>
    </w:tbl>
    <w:p w14:paraId="41EF6DE3" w14:textId="77777777" w:rsidR="001111A2" w:rsidRPr="001111A2" w:rsidRDefault="001111A2" w:rsidP="001111A2">
      <w:pPr>
        <w:spacing w:before="240" w:after="240"/>
        <w:ind w:left="1440" w:hanging="720"/>
        <w:rPr>
          <w:rFonts w:eastAsia="Times New Roman"/>
        </w:rPr>
      </w:pPr>
      <w:r w:rsidRPr="001111A2">
        <w:rPr>
          <w:rFonts w:eastAsia="Times New Roman"/>
        </w:rPr>
        <w:t>(b)</w:t>
      </w:r>
      <w:r w:rsidRPr="001111A2">
        <w:rPr>
          <w:rFonts w:eastAsia="Times New Roman"/>
        </w:rPr>
        <w:tab/>
        <w:t xml:space="preserve">A Load Resource providing ECRS triggered with or without under-frequency relays set at 59.70 Hz.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rsidRPr="001111A2" w14:paraId="4DE18D71" w14:textId="77777777" w:rsidTr="00CF6727">
        <w:trPr>
          <w:trHeight w:val="386"/>
        </w:trPr>
        <w:tc>
          <w:tcPr>
            <w:tcW w:w="9350" w:type="dxa"/>
            <w:shd w:val="pct12" w:color="auto" w:fill="auto"/>
          </w:tcPr>
          <w:p w14:paraId="195786F8" w14:textId="77777777" w:rsidR="001111A2" w:rsidRPr="001111A2" w:rsidRDefault="001111A2" w:rsidP="001111A2">
            <w:pPr>
              <w:spacing w:before="120" w:after="240"/>
              <w:rPr>
                <w:rFonts w:eastAsia="Times New Roman"/>
              </w:rPr>
            </w:pPr>
            <w:r w:rsidRPr="001111A2">
              <w:rPr>
                <w:rFonts w:eastAsia="Times New Roman"/>
                <w:b/>
                <w:i/>
                <w:iCs/>
              </w:rPr>
              <w:t>[NPRR1213:  Delete paragraph (5) above upon system implementation, and upon system implementation of NPRR1171, and renumber accordingly.]</w:t>
            </w:r>
          </w:p>
        </w:tc>
      </w:tr>
    </w:tbl>
    <w:p w14:paraId="60FC0E7A" w14:textId="77777777" w:rsidR="001111A2" w:rsidRPr="001111A2" w:rsidRDefault="001111A2" w:rsidP="005D6A04">
      <w:pPr>
        <w:spacing w:before="240" w:after="240"/>
        <w:ind w:left="720" w:hanging="720"/>
        <w:rPr>
          <w:rFonts w:eastAsia="Times New Roman"/>
          <w:iCs/>
        </w:rPr>
      </w:pPr>
      <w:r w:rsidRPr="001111A2">
        <w:rPr>
          <w:rFonts w:eastAsia="Times New Roman"/>
          <w:iCs/>
        </w:rPr>
        <w:t>(6)</w:t>
      </w:r>
      <w:r w:rsidRPr="001111A2">
        <w:rPr>
          <w:rFonts w:eastAsia="Times New Roman"/>
          <w:iCs/>
        </w:rPr>
        <w:tab/>
        <w:t>The table below shows the ECRS trades that are allowed for each type of original responsibility:</w:t>
      </w:r>
    </w:p>
    <w:tbl>
      <w:tblPr>
        <w:tblW w:w="9049"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3235"/>
        <w:gridCol w:w="3103"/>
      </w:tblGrid>
      <w:tr w:rsidR="001111A2" w:rsidRPr="001111A2" w14:paraId="0594071F" w14:textId="77777777" w:rsidTr="00CF6727">
        <w:trPr>
          <w:trHeight w:val="343"/>
        </w:trPr>
        <w:tc>
          <w:tcPr>
            <w:tcW w:w="2711" w:type="dxa"/>
            <w:vAlign w:val="center"/>
          </w:tcPr>
          <w:p w14:paraId="40C443C6" w14:textId="77777777" w:rsidR="001111A2" w:rsidRPr="001111A2" w:rsidRDefault="001111A2" w:rsidP="001111A2">
            <w:pPr>
              <w:spacing w:after="240"/>
              <w:jc w:val="center"/>
              <w:rPr>
                <w:rFonts w:eastAsia="Times New Roman"/>
                <w:iCs/>
              </w:rPr>
            </w:pPr>
          </w:p>
        </w:tc>
        <w:tc>
          <w:tcPr>
            <w:tcW w:w="6338" w:type="dxa"/>
            <w:gridSpan w:val="2"/>
            <w:vAlign w:val="center"/>
          </w:tcPr>
          <w:p w14:paraId="4468DA85" w14:textId="77777777" w:rsidR="001111A2" w:rsidRPr="001111A2" w:rsidRDefault="001111A2" w:rsidP="001111A2">
            <w:pPr>
              <w:spacing w:after="240"/>
              <w:jc w:val="center"/>
              <w:rPr>
                <w:rFonts w:eastAsia="Times New Roman"/>
                <w:b/>
                <w:iCs/>
              </w:rPr>
            </w:pPr>
            <w:r w:rsidRPr="001111A2">
              <w:rPr>
                <w:rFonts w:eastAsia="Times New Roman"/>
                <w:b/>
                <w:iCs/>
              </w:rPr>
              <w:t>Allowable ECRS Ancillary Service Trades</w:t>
            </w:r>
          </w:p>
        </w:tc>
      </w:tr>
      <w:tr w:rsidR="001111A2" w:rsidRPr="001111A2" w14:paraId="4B7B2C31" w14:textId="77777777" w:rsidTr="00CF6727">
        <w:trPr>
          <w:trHeight w:val="527"/>
        </w:trPr>
        <w:tc>
          <w:tcPr>
            <w:tcW w:w="2711" w:type="dxa"/>
            <w:vAlign w:val="center"/>
          </w:tcPr>
          <w:p w14:paraId="1AE1EBD5" w14:textId="77777777" w:rsidR="001111A2" w:rsidRPr="001111A2" w:rsidRDefault="001111A2" w:rsidP="001111A2">
            <w:pPr>
              <w:spacing w:after="240"/>
              <w:jc w:val="center"/>
              <w:rPr>
                <w:rFonts w:eastAsia="Times New Roman"/>
                <w:b/>
                <w:iCs/>
              </w:rPr>
            </w:pPr>
            <w:r w:rsidRPr="001111A2">
              <w:rPr>
                <w:rFonts w:eastAsia="Times New Roman"/>
                <w:b/>
                <w:iCs/>
              </w:rPr>
              <w:t>Original Responsibility</w:t>
            </w:r>
          </w:p>
        </w:tc>
        <w:tc>
          <w:tcPr>
            <w:tcW w:w="3235" w:type="dxa"/>
            <w:vAlign w:val="center"/>
          </w:tcPr>
          <w:p w14:paraId="68210D5D" w14:textId="77777777" w:rsidR="001111A2" w:rsidRPr="001111A2" w:rsidRDefault="001111A2" w:rsidP="001111A2">
            <w:pPr>
              <w:spacing w:after="240"/>
              <w:jc w:val="center"/>
              <w:rPr>
                <w:rFonts w:eastAsia="Times New Roman"/>
                <w:b/>
                <w:iCs/>
              </w:rPr>
            </w:pPr>
            <w:r w:rsidRPr="001111A2">
              <w:rPr>
                <w:rFonts w:eastAsia="Times New Roman"/>
                <w:b/>
                <w:iCs/>
              </w:rPr>
              <w:t>SCED-dispatchable ECRS</w:t>
            </w:r>
          </w:p>
        </w:tc>
        <w:tc>
          <w:tcPr>
            <w:tcW w:w="3103" w:type="dxa"/>
            <w:vAlign w:val="center"/>
          </w:tcPr>
          <w:p w14:paraId="570A9175" w14:textId="77777777" w:rsidR="001111A2" w:rsidRPr="001111A2" w:rsidRDefault="001111A2" w:rsidP="001111A2">
            <w:pPr>
              <w:spacing w:after="240"/>
              <w:jc w:val="center"/>
              <w:rPr>
                <w:rFonts w:eastAsia="Times New Roman"/>
                <w:b/>
                <w:iCs/>
              </w:rPr>
            </w:pPr>
            <w:r w:rsidRPr="001111A2">
              <w:rPr>
                <w:rFonts w:eastAsia="Times New Roman"/>
                <w:b/>
                <w:iCs/>
              </w:rPr>
              <w:t>Manually dispatched ECRS</w:t>
            </w:r>
          </w:p>
        </w:tc>
      </w:tr>
      <w:tr w:rsidR="001111A2" w:rsidRPr="001111A2" w14:paraId="11DC22AF" w14:textId="77777777" w:rsidTr="00CF6727">
        <w:trPr>
          <w:trHeight w:val="343"/>
        </w:trPr>
        <w:tc>
          <w:tcPr>
            <w:tcW w:w="2711" w:type="dxa"/>
            <w:vAlign w:val="center"/>
          </w:tcPr>
          <w:p w14:paraId="4F5B22D9" w14:textId="77777777" w:rsidR="001111A2" w:rsidRPr="001111A2" w:rsidRDefault="001111A2" w:rsidP="001111A2">
            <w:pPr>
              <w:spacing w:after="240"/>
              <w:jc w:val="center"/>
              <w:rPr>
                <w:rFonts w:eastAsia="Times New Roman"/>
                <w:iCs/>
              </w:rPr>
            </w:pPr>
            <w:r w:rsidRPr="001111A2">
              <w:rPr>
                <w:rFonts w:eastAsia="Times New Roman"/>
                <w:iCs/>
              </w:rPr>
              <w:t>SCED-dispatchable ECRS</w:t>
            </w:r>
          </w:p>
        </w:tc>
        <w:tc>
          <w:tcPr>
            <w:tcW w:w="3235" w:type="dxa"/>
            <w:vAlign w:val="center"/>
          </w:tcPr>
          <w:p w14:paraId="7654D0DF"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3103" w:type="dxa"/>
            <w:vAlign w:val="center"/>
          </w:tcPr>
          <w:p w14:paraId="2EDDE663" w14:textId="77777777" w:rsidR="001111A2" w:rsidRPr="001111A2" w:rsidRDefault="001111A2" w:rsidP="001111A2">
            <w:pPr>
              <w:spacing w:after="240"/>
              <w:jc w:val="center"/>
              <w:rPr>
                <w:rFonts w:eastAsia="Times New Roman"/>
                <w:iCs/>
              </w:rPr>
            </w:pPr>
            <w:r w:rsidRPr="001111A2">
              <w:rPr>
                <w:rFonts w:eastAsia="Times New Roman"/>
                <w:iCs/>
              </w:rPr>
              <w:t>No</w:t>
            </w:r>
          </w:p>
        </w:tc>
      </w:tr>
      <w:tr w:rsidR="001111A2" w:rsidRPr="001111A2" w14:paraId="63501A4D" w14:textId="77777777" w:rsidTr="00CF6727">
        <w:trPr>
          <w:trHeight w:val="527"/>
        </w:trPr>
        <w:tc>
          <w:tcPr>
            <w:tcW w:w="2711" w:type="dxa"/>
            <w:vAlign w:val="center"/>
          </w:tcPr>
          <w:p w14:paraId="452B4853" w14:textId="77777777" w:rsidR="001111A2" w:rsidRPr="001111A2" w:rsidRDefault="001111A2" w:rsidP="001111A2">
            <w:pPr>
              <w:spacing w:after="240"/>
              <w:jc w:val="center"/>
              <w:rPr>
                <w:rFonts w:eastAsia="Times New Roman"/>
                <w:iCs/>
              </w:rPr>
            </w:pPr>
            <w:r w:rsidRPr="001111A2">
              <w:rPr>
                <w:rFonts w:eastAsia="Times New Roman"/>
                <w:iCs/>
              </w:rPr>
              <w:t>Manually dispatched ECRS</w:t>
            </w:r>
          </w:p>
        </w:tc>
        <w:tc>
          <w:tcPr>
            <w:tcW w:w="3235" w:type="dxa"/>
            <w:vAlign w:val="center"/>
          </w:tcPr>
          <w:p w14:paraId="28826D33"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3103" w:type="dxa"/>
            <w:vAlign w:val="center"/>
          </w:tcPr>
          <w:p w14:paraId="2EA3F739" w14:textId="77777777" w:rsidR="001111A2" w:rsidRPr="001111A2" w:rsidRDefault="001111A2" w:rsidP="001111A2">
            <w:pPr>
              <w:spacing w:after="240"/>
              <w:jc w:val="center"/>
              <w:rPr>
                <w:rFonts w:eastAsia="Times New Roman"/>
                <w:iCs/>
              </w:rPr>
            </w:pPr>
            <w:r w:rsidRPr="001111A2">
              <w:rPr>
                <w:rFonts w:eastAsia="Times New Roman"/>
                <w:iCs/>
              </w:rPr>
              <w:t>Yes</w:t>
            </w:r>
          </w:p>
        </w:tc>
      </w:tr>
    </w:tbl>
    <w:p w14:paraId="130DD896" w14:textId="77777777" w:rsidR="001111A2" w:rsidRPr="001111A2" w:rsidRDefault="001111A2" w:rsidP="001111A2">
      <w:pPr>
        <w:rPr>
          <w:rFonts w:eastAsia="Times New Roman"/>
        </w:rPr>
      </w:pPr>
    </w:p>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902412" w:rsidRPr="001111A2" w14:paraId="227CA56A" w14:textId="77777777" w:rsidTr="00CF6727">
        <w:trPr>
          <w:trHeight w:val="386"/>
        </w:trPr>
        <w:tc>
          <w:tcPr>
            <w:tcW w:w="9591" w:type="dxa"/>
            <w:shd w:val="pct12" w:color="auto" w:fill="auto"/>
          </w:tcPr>
          <w:p w14:paraId="153AB974" w14:textId="77777777" w:rsidR="001111A2" w:rsidRPr="001111A2" w:rsidRDefault="001111A2" w:rsidP="001111A2">
            <w:pPr>
              <w:spacing w:before="120" w:after="240"/>
              <w:rPr>
                <w:rFonts w:eastAsia="Times New Roman"/>
                <w:b/>
                <w:i/>
                <w:iCs/>
              </w:rPr>
            </w:pPr>
            <w:r w:rsidRPr="001111A2">
              <w:rPr>
                <w:rFonts w:eastAsia="Times New Roman"/>
                <w:b/>
                <w:i/>
                <w:iCs/>
              </w:rPr>
              <w:t>[NPRR1213:  Replace paragraph (6) above with the following upon system implementation, and upon system implementation of NPRR1171:]</w:t>
            </w:r>
          </w:p>
          <w:p w14:paraId="08E94B25" w14:textId="77777777" w:rsidR="001111A2" w:rsidRPr="001111A2" w:rsidRDefault="001111A2" w:rsidP="001111A2">
            <w:pPr>
              <w:spacing w:after="240"/>
              <w:ind w:left="720" w:hanging="720"/>
              <w:rPr>
                <w:rFonts w:eastAsia="Times New Roman"/>
                <w:iCs/>
              </w:rPr>
            </w:pPr>
            <w:r w:rsidRPr="001111A2">
              <w:rPr>
                <w:rFonts w:eastAsia="Times New Roman"/>
                <w:iCs/>
              </w:rPr>
              <w:t>(4)</w:t>
            </w:r>
            <w:r w:rsidRPr="001111A2">
              <w:rPr>
                <w:rFonts w:eastAsia="Times New Roman"/>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1111A2" w:rsidRPr="001111A2" w14:paraId="4051E5A0" w14:textId="77777777" w:rsidTr="00CF6727">
              <w:trPr>
                <w:trHeight w:hRule="exact" w:val="20"/>
              </w:trPr>
              <w:tc>
                <w:tcPr>
                  <w:tcW w:w="1982" w:type="dxa"/>
                  <w:tcBorders>
                    <w:top w:val="nil"/>
                    <w:left w:val="nil"/>
                    <w:bottom w:val="nil"/>
                    <w:right w:val="nil"/>
                  </w:tcBorders>
                  <w:vAlign w:val="center"/>
                </w:tcPr>
                <w:p w14:paraId="78F48029" w14:textId="77777777" w:rsidR="001111A2" w:rsidRPr="001111A2" w:rsidRDefault="001111A2" w:rsidP="001111A2">
                  <w:pPr>
                    <w:rPr>
                      <w:rFonts w:eastAsia="Times New Roman"/>
                      <w:sz w:val="2"/>
                    </w:rPr>
                  </w:pPr>
                </w:p>
              </w:tc>
              <w:tc>
                <w:tcPr>
                  <w:tcW w:w="2158" w:type="dxa"/>
                  <w:tcBorders>
                    <w:top w:val="nil"/>
                    <w:left w:val="nil"/>
                    <w:bottom w:val="nil"/>
                    <w:right w:val="nil"/>
                  </w:tcBorders>
                  <w:vAlign w:val="center"/>
                </w:tcPr>
                <w:p w14:paraId="56E5AE29" w14:textId="77777777" w:rsidR="001111A2" w:rsidRPr="001111A2" w:rsidRDefault="001111A2" w:rsidP="001111A2">
                  <w:pPr>
                    <w:rPr>
                      <w:rFonts w:eastAsia="Times New Roman"/>
                      <w:sz w:val="2"/>
                    </w:rPr>
                  </w:pPr>
                </w:p>
              </w:tc>
              <w:tc>
                <w:tcPr>
                  <w:tcW w:w="2250" w:type="dxa"/>
                  <w:tcBorders>
                    <w:top w:val="nil"/>
                    <w:left w:val="nil"/>
                    <w:bottom w:val="nil"/>
                    <w:right w:val="nil"/>
                  </w:tcBorders>
                </w:tcPr>
                <w:p w14:paraId="4457521B" w14:textId="77777777" w:rsidR="001111A2" w:rsidRPr="001111A2" w:rsidRDefault="001111A2" w:rsidP="001111A2">
                  <w:pPr>
                    <w:rPr>
                      <w:rFonts w:eastAsia="Times New Roman"/>
                      <w:sz w:val="2"/>
                    </w:rPr>
                  </w:pPr>
                </w:p>
              </w:tc>
              <w:tc>
                <w:tcPr>
                  <w:tcW w:w="2250" w:type="dxa"/>
                  <w:tcBorders>
                    <w:top w:val="nil"/>
                    <w:left w:val="nil"/>
                    <w:bottom w:val="nil"/>
                    <w:right w:val="nil"/>
                  </w:tcBorders>
                  <w:vAlign w:val="center"/>
                </w:tcPr>
                <w:p w14:paraId="64F5AF45" w14:textId="77777777" w:rsidR="001111A2" w:rsidRPr="001111A2" w:rsidRDefault="001111A2" w:rsidP="001111A2">
                  <w:pPr>
                    <w:rPr>
                      <w:rFonts w:eastAsia="Times New Roman"/>
                      <w:sz w:val="2"/>
                    </w:rPr>
                  </w:pPr>
                </w:p>
              </w:tc>
            </w:tr>
            <w:tr w:rsidR="001111A2" w:rsidRPr="001111A2" w14:paraId="1D304A61" w14:textId="77777777" w:rsidTr="00CF6727">
              <w:trPr>
                <w:trHeight w:val="343"/>
              </w:trPr>
              <w:tc>
                <w:tcPr>
                  <w:tcW w:w="1982" w:type="dxa"/>
                  <w:vAlign w:val="center"/>
                </w:tcPr>
                <w:p w14:paraId="20E2F2C2" w14:textId="77777777" w:rsidR="001111A2" w:rsidRPr="001111A2" w:rsidRDefault="001111A2" w:rsidP="001111A2">
                  <w:pPr>
                    <w:spacing w:after="240"/>
                    <w:jc w:val="center"/>
                    <w:rPr>
                      <w:rFonts w:eastAsia="Times New Roman"/>
                      <w:iCs/>
                    </w:rPr>
                  </w:pPr>
                </w:p>
              </w:tc>
              <w:tc>
                <w:tcPr>
                  <w:tcW w:w="6658" w:type="dxa"/>
                  <w:gridSpan w:val="3"/>
                </w:tcPr>
                <w:p w14:paraId="3D87C8D4" w14:textId="77777777" w:rsidR="001111A2" w:rsidRPr="001111A2" w:rsidRDefault="001111A2" w:rsidP="001111A2">
                  <w:pPr>
                    <w:spacing w:after="240"/>
                    <w:jc w:val="center"/>
                    <w:rPr>
                      <w:rFonts w:eastAsia="Times New Roman"/>
                      <w:b/>
                      <w:iCs/>
                    </w:rPr>
                  </w:pPr>
                  <w:r w:rsidRPr="001111A2">
                    <w:rPr>
                      <w:rFonts w:eastAsia="Times New Roman"/>
                      <w:b/>
                      <w:iCs/>
                    </w:rPr>
                    <w:t>Allowable ECRS Ancillary Service Trades</w:t>
                  </w:r>
                </w:p>
              </w:tc>
            </w:tr>
            <w:tr w:rsidR="001111A2" w:rsidRPr="001111A2" w14:paraId="65B6AA5A" w14:textId="77777777" w:rsidTr="00CF6727">
              <w:trPr>
                <w:trHeight w:val="527"/>
              </w:trPr>
              <w:tc>
                <w:tcPr>
                  <w:tcW w:w="1982" w:type="dxa"/>
                  <w:vAlign w:val="center"/>
                </w:tcPr>
                <w:p w14:paraId="60A22B27" w14:textId="77777777" w:rsidR="001111A2" w:rsidRPr="001111A2" w:rsidRDefault="001111A2" w:rsidP="001111A2">
                  <w:pPr>
                    <w:spacing w:after="240"/>
                    <w:jc w:val="center"/>
                    <w:rPr>
                      <w:rFonts w:eastAsia="Times New Roman"/>
                      <w:b/>
                      <w:iCs/>
                    </w:rPr>
                  </w:pPr>
                  <w:r w:rsidRPr="001111A2">
                    <w:rPr>
                      <w:rFonts w:eastAsia="Times New Roman"/>
                      <w:b/>
                      <w:iCs/>
                    </w:rPr>
                    <w:lastRenderedPageBreak/>
                    <w:t>Original Responsibility</w:t>
                  </w:r>
                </w:p>
              </w:tc>
              <w:tc>
                <w:tcPr>
                  <w:tcW w:w="2158" w:type="dxa"/>
                  <w:vAlign w:val="center"/>
                </w:tcPr>
                <w:p w14:paraId="485E4EAF" w14:textId="77777777" w:rsidR="001111A2" w:rsidRPr="001111A2" w:rsidRDefault="001111A2" w:rsidP="001111A2">
                  <w:pPr>
                    <w:spacing w:after="240"/>
                    <w:jc w:val="center"/>
                    <w:rPr>
                      <w:rFonts w:eastAsia="Times New Roman"/>
                      <w:b/>
                      <w:iCs/>
                    </w:rPr>
                  </w:pPr>
                  <w:r w:rsidRPr="001111A2">
                    <w:rPr>
                      <w:rFonts w:eastAsia="Times New Roman"/>
                      <w:b/>
                      <w:iCs/>
                    </w:rPr>
                    <w:t xml:space="preserve">SCED-dispatchable ECRS </w:t>
                  </w:r>
                  <w:r w:rsidRPr="001111A2">
                    <w:rPr>
                      <w:rFonts w:eastAsia="Times New Roman"/>
                      <w:b/>
                      <w:bCs/>
                      <w:iCs/>
                    </w:rPr>
                    <w:t>not from DGRs and DESRs on a Load shed circuit</w:t>
                  </w:r>
                </w:p>
              </w:tc>
              <w:tc>
                <w:tcPr>
                  <w:tcW w:w="2250" w:type="dxa"/>
                  <w:vAlign w:val="center"/>
                </w:tcPr>
                <w:p w14:paraId="64FD6F68" w14:textId="77777777" w:rsidR="001111A2" w:rsidRPr="001111A2" w:rsidRDefault="001111A2" w:rsidP="001111A2">
                  <w:pPr>
                    <w:spacing w:after="240"/>
                    <w:jc w:val="center"/>
                    <w:rPr>
                      <w:rFonts w:eastAsia="Times New Roman"/>
                      <w:b/>
                      <w:iCs/>
                    </w:rPr>
                  </w:pPr>
                  <w:r w:rsidRPr="001111A2">
                    <w:rPr>
                      <w:rFonts w:eastAsia="Times New Roman"/>
                      <w:b/>
                      <w:iCs/>
                    </w:rPr>
                    <w:t>SCED-dispatchable ECRS</w:t>
                  </w:r>
                  <w:r w:rsidRPr="001111A2">
                    <w:rPr>
                      <w:rFonts w:eastAsia="Times New Roman"/>
                      <w:b/>
                      <w:bCs/>
                      <w:iCs/>
                    </w:rPr>
                    <w:t xml:space="preserve"> from DGRs and DESRs </w:t>
                  </w:r>
                  <w:r w:rsidRPr="001111A2">
                    <w:rPr>
                      <w:rFonts w:eastAsia="Times New Roman"/>
                      <w:b/>
                      <w:iCs/>
                    </w:rPr>
                    <w:t>on a Load shed circuit</w:t>
                  </w:r>
                </w:p>
              </w:tc>
              <w:tc>
                <w:tcPr>
                  <w:tcW w:w="2250" w:type="dxa"/>
                  <w:vAlign w:val="center"/>
                </w:tcPr>
                <w:p w14:paraId="69A7CED5" w14:textId="77777777" w:rsidR="001111A2" w:rsidRPr="001111A2" w:rsidRDefault="001111A2" w:rsidP="001111A2">
                  <w:pPr>
                    <w:spacing w:after="240"/>
                    <w:jc w:val="center"/>
                    <w:rPr>
                      <w:rFonts w:eastAsia="Times New Roman"/>
                      <w:b/>
                      <w:iCs/>
                    </w:rPr>
                  </w:pPr>
                  <w:r w:rsidRPr="001111A2">
                    <w:rPr>
                      <w:rFonts w:eastAsia="Times New Roman"/>
                      <w:b/>
                      <w:iCs/>
                    </w:rPr>
                    <w:t>Manually dispatched ECRS</w:t>
                  </w:r>
                </w:p>
              </w:tc>
            </w:tr>
            <w:tr w:rsidR="001111A2" w:rsidRPr="001111A2" w14:paraId="7A2D52B0" w14:textId="77777777" w:rsidTr="00CF6727">
              <w:trPr>
                <w:trHeight w:val="343"/>
              </w:trPr>
              <w:tc>
                <w:tcPr>
                  <w:tcW w:w="1982" w:type="dxa"/>
                  <w:vAlign w:val="center"/>
                </w:tcPr>
                <w:p w14:paraId="2BB22AE5" w14:textId="77777777" w:rsidR="001111A2" w:rsidRPr="001111A2" w:rsidRDefault="001111A2" w:rsidP="001111A2">
                  <w:pPr>
                    <w:spacing w:after="240"/>
                    <w:jc w:val="center"/>
                    <w:rPr>
                      <w:rFonts w:eastAsia="Times New Roman"/>
                      <w:iCs/>
                    </w:rPr>
                  </w:pPr>
                  <w:r w:rsidRPr="001111A2">
                    <w:rPr>
                      <w:rFonts w:eastAsia="Times New Roman"/>
                      <w:iCs/>
                    </w:rPr>
                    <w:t>SCED-dispatchable ECRS not from DGRs and DESRs</w:t>
                  </w:r>
                  <w:r w:rsidRPr="001111A2">
                    <w:rPr>
                      <w:rFonts w:eastAsia="Times New Roman"/>
                      <w:b/>
                      <w:bCs/>
                      <w:iCs/>
                    </w:rPr>
                    <w:t xml:space="preserve"> </w:t>
                  </w:r>
                  <w:r w:rsidRPr="001111A2">
                    <w:rPr>
                      <w:rFonts w:eastAsia="Times New Roman"/>
                      <w:iCs/>
                    </w:rPr>
                    <w:t>on a Load shed circuit</w:t>
                  </w:r>
                </w:p>
              </w:tc>
              <w:tc>
                <w:tcPr>
                  <w:tcW w:w="2158" w:type="dxa"/>
                  <w:vAlign w:val="center"/>
                </w:tcPr>
                <w:p w14:paraId="6D2451C1"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2250" w:type="dxa"/>
                  <w:vAlign w:val="center"/>
                </w:tcPr>
                <w:p w14:paraId="25614CA8" w14:textId="77777777" w:rsidR="001111A2" w:rsidRPr="001111A2" w:rsidRDefault="001111A2" w:rsidP="001111A2">
                  <w:pPr>
                    <w:spacing w:after="240"/>
                    <w:jc w:val="center"/>
                    <w:rPr>
                      <w:rFonts w:eastAsia="Times New Roman"/>
                      <w:iCs/>
                    </w:rPr>
                  </w:pPr>
                  <w:r w:rsidRPr="001111A2">
                    <w:rPr>
                      <w:rFonts w:eastAsia="Times New Roman"/>
                      <w:iCs/>
                    </w:rPr>
                    <w:t>No</w:t>
                  </w:r>
                </w:p>
              </w:tc>
              <w:tc>
                <w:tcPr>
                  <w:tcW w:w="2250" w:type="dxa"/>
                  <w:vAlign w:val="center"/>
                </w:tcPr>
                <w:p w14:paraId="20C6801B" w14:textId="77777777" w:rsidR="001111A2" w:rsidRPr="001111A2" w:rsidRDefault="001111A2" w:rsidP="001111A2">
                  <w:pPr>
                    <w:spacing w:after="240"/>
                    <w:jc w:val="center"/>
                    <w:rPr>
                      <w:rFonts w:eastAsia="Times New Roman"/>
                      <w:iCs/>
                    </w:rPr>
                  </w:pPr>
                  <w:r w:rsidRPr="001111A2">
                    <w:rPr>
                      <w:rFonts w:eastAsia="Times New Roman"/>
                      <w:iCs/>
                    </w:rPr>
                    <w:t>No</w:t>
                  </w:r>
                </w:p>
              </w:tc>
            </w:tr>
            <w:tr w:rsidR="001111A2" w:rsidRPr="001111A2" w14:paraId="031928A3" w14:textId="77777777" w:rsidTr="00CF6727">
              <w:trPr>
                <w:trHeight w:val="527"/>
              </w:trPr>
              <w:tc>
                <w:tcPr>
                  <w:tcW w:w="1982" w:type="dxa"/>
                  <w:vAlign w:val="center"/>
                </w:tcPr>
                <w:p w14:paraId="37CA23B2" w14:textId="77777777" w:rsidR="001111A2" w:rsidRPr="001111A2" w:rsidRDefault="001111A2" w:rsidP="001111A2">
                  <w:pPr>
                    <w:spacing w:after="240"/>
                    <w:jc w:val="center"/>
                    <w:rPr>
                      <w:rFonts w:eastAsia="Times New Roman"/>
                      <w:iCs/>
                    </w:rPr>
                  </w:pPr>
                  <w:r w:rsidRPr="001111A2">
                    <w:rPr>
                      <w:rFonts w:eastAsia="Times New Roman"/>
                      <w:iCs/>
                    </w:rPr>
                    <w:t>SCED-dispatchable ECRS from DGRs and DESRs</w:t>
                  </w:r>
                  <w:r w:rsidRPr="001111A2">
                    <w:rPr>
                      <w:rFonts w:eastAsia="Times New Roman"/>
                      <w:b/>
                      <w:bCs/>
                      <w:iCs/>
                    </w:rPr>
                    <w:t xml:space="preserve"> </w:t>
                  </w:r>
                  <w:r w:rsidRPr="001111A2">
                    <w:rPr>
                      <w:rFonts w:eastAsia="Times New Roman"/>
                      <w:iCs/>
                    </w:rPr>
                    <w:t>on a Load shed circuit</w:t>
                  </w:r>
                </w:p>
              </w:tc>
              <w:tc>
                <w:tcPr>
                  <w:tcW w:w="2158" w:type="dxa"/>
                  <w:vAlign w:val="center"/>
                </w:tcPr>
                <w:p w14:paraId="60C843F2"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2250" w:type="dxa"/>
                  <w:vAlign w:val="center"/>
                </w:tcPr>
                <w:p w14:paraId="7DE38469"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2250" w:type="dxa"/>
                  <w:vAlign w:val="center"/>
                </w:tcPr>
                <w:p w14:paraId="1C5BA6C2" w14:textId="77777777" w:rsidR="001111A2" w:rsidRPr="001111A2" w:rsidRDefault="001111A2" w:rsidP="001111A2">
                  <w:pPr>
                    <w:spacing w:after="240"/>
                    <w:jc w:val="center"/>
                    <w:rPr>
                      <w:rFonts w:eastAsia="Times New Roman"/>
                      <w:iCs/>
                    </w:rPr>
                  </w:pPr>
                  <w:r w:rsidRPr="001111A2">
                    <w:rPr>
                      <w:rFonts w:eastAsia="Times New Roman"/>
                      <w:iCs/>
                    </w:rPr>
                    <w:t>No</w:t>
                  </w:r>
                </w:p>
              </w:tc>
            </w:tr>
            <w:tr w:rsidR="001111A2" w:rsidRPr="001111A2" w14:paraId="76C3BCA7" w14:textId="77777777" w:rsidTr="00CF6727">
              <w:trPr>
                <w:trHeight w:val="527"/>
              </w:trPr>
              <w:tc>
                <w:tcPr>
                  <w:tcW w:w="1982" w:type="dxa"/>
                  <w:vAlign w:val="center"/>
                </w:tcPr>
                <w:p w14:paraId="7738A59E" w14:textId="77777777" w:rsidR="001111A2" w:rsidRPr="001111A2" w:rsidRDefault="001111A2" w:rsidP="001111A2">
                  <w:pPr>
                    <w:spacing w:after="240"/>
                    <w:jc w:val="center"/>
                    <w:rPr>
                      <w:rFonts w:eastAsia="Times New Roman"/>
                      <w:iCs/>
                    </w:rPr>
                  </w:pPr>
                  <w:r w:rsidRPr="001111A2">
                    <w:rPr>
                      <w:rFonts w:eastAsia="Times New Roman"/>
                      <w:iCs/>
                    </w:rPr>
                    <w:t>Manually dispatched ECRS</w:t>
                  </w:r>
                </w:p>
              </w:tc>
              <w:tc>
                <w:tcPr>
                  <w:tcW w:w="2158" w:type="dxa"/>
                  <w:vAlign w:val="center"/>
                </w:tcPr>
                <w:p w14:paraId="53368547"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2250" w:type="dxa"/>
                </w:tcPr>
                <w:p w14:paraId="6DA3CE54" w14:textId="77777777" w:rsidR="001111A2" w:rsidRPr="001111A2" w:rsidRDefault="001111A2" w:rsidP="001111A2">
                  <w:pPr>
                    <w:spacing w:before="120" w:after="240"/>
                    <w:jc w:val="center"/>
                    <w:rPr>
                      <w:rFonts w:eastAsia="Times New Roman"/>
                      <w:iCs/>
                    </w:rPr>
                  </w:pPr>
                  <w:r w:rsidRPr="001111A2">
                    <w:rPr>
                      <w:rFonts w:eastAsia="Times New Roman"/>
                      <w:iCs/>
                    </w:rPr>
                    <w:t>No</w:t>
                  </w:r>
                </w:p>
              </w:tc>
              <w:tc>
                <w:tcPr>
                  <w:tcW w:w="2250" w:type="dxa"/>
                  <w:vAlign w:val="center"/>
                </w:tcPr>
                <w:p w14:paraId="402F6F0B" w14:textId="77777777" w:rsidR="001111A2" w:rsidRPr="001111A2" w:rsidRDefault="001111A2" w:rsidP="001111A2">
                  <w:pPr>
                    <w:spacing w:after="240"/>
                    <w:jc w:val="center"/>
                    <w:rPr>
                      <w:rFonts w:eastAsia="Times New Roman"/>
                      <w:iCs/>
                    </w:rPr>
                  </w:pPr>
                  <w:r w:rsidRPr="001111A2">
                    <w:rPr>
                      <w:rFonts w:eastAsia="Times New Roman"/>
                      <w:iCs/>
                    </w:rPr>
                    <w:t>Yes</w:t>
                  </w:r>
                </w:p>
              </w:tc>
            </w:tr>
          </w:tbl>
          <w:p w14:paraId="4E2953B2" w14:textId="77777777" w:rsidR="001111A2" w:rsidRPr="001111A2" w:rsidRDefault="001111A2" w:rsidP="001111A2">
            <w:pPr>
              <w:spacing w:after="240"/>
              <w:ind w:left="720" w:hanging="720"/>
              <w:rPr>
                <w:rFonts w:eastAsia="Times New Roman"/>
              </w:rPr>
            </w:pPr>
          </w:p>
        </w:tc>
      </w:tr>
    </w:tbl>
    <w:p w14:paraId="22E28D81" w14:textId="77777777" w:rsidR="001111A2" w:rsidRPr="001111A2" w:rsidRDefault="001111A2" w:rsidP="005D6A04">
      <w:pPr>
        <w:spacing w:before="240" w:after="240"/>
        <w:ind w:left="720" w:hanging="720"/>
        <w:rPr>
          <w:rFonts w:eastAsia="Times New Roman"/>
          <w:iCs/>
        </w:rPr>
      </w:pPr>
      <w:r w:rsidRPr="001111A2">
        <w:rPr>
          <w:rFonts w:eastAsia="Times New Roman"/>
          <w:iCs/>
        </w:rPr>
        <w:lastRenderedPageBreak/>
        <w:t>(7)</w:t>
      </w:r>
      <w:r w:rsidRPr="001111A2">
        <w:rPr>
          <w:rFonts w:eastAsia="Times New Roman"/>
          <w:iCs/>
        </w:rPr>
        <w:tab/>
        <w:t>The table below shows the RRS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1111A2" w:rsidRPr="001111A2" w14:paraId="2EB2002A" w14:textId="77777777" w:rsidTr="00CF6727">
        <w:trPr>
          <w:trHeight w:val="343"/>
        </w:trPr>
        <w:tc>
          <w:tcPr>
            <w:tcW w:w="2219" w:type="dxa"/>
            <w:vAlign w:val="center"/>
          </w:tcPr>
          <w:p w14:paraId="685B57F7" w14:textId="77777777" w:rsidR="001111A2" w:rsidRPr="001111A2" w:rsidRDefault="001111A2" w:rsidP="001111A2">
            <w:pPr>
              <w:spacing w:after="240"/>
              <w:jc w:val="center"/>
              <w:rPr>
                <w:rFonts w:eastAsia="Times New Roman"/>
                <w:iCs/>
              </w:rPr>
            </w:pPr>
          </w:p>
        </w:tc>
        <w:tc>
          <w:tcPr>
            <w:tcW w:w="6411" w:type="dxa"/>
            <w:gridSpan w:val="3"/>
            <w:vAlign w:val="center"/>
          </w:tcPr>
          <w:p w14:paraId="134A9139" w14:textId="77777777" w:rsidR="001111A2" w:rsidRPr="001111A2" w:rsidRDefault="001111A2" w:rsidP="001111A2">
            <w:pPr>
              <w:spacing w:after="240"/>
              <w:jc w:val="center"/>
              <w:rPr>
                <w:rFonts w:eastAsia="Times New Roman"/>
                <w:b/>
                <w:iCs/>
              </w:rPr>
            </w:pPr>
            <w:r w:rsidRPr="001111A2">
              <w:rPr>
                <w:rFonts w:eastAsia="Times New Roman"/>
                <w:b/>
                <w:iCs/>
              </w:rPr>
              <w:t>Allowable RRS Ancillary Service Trades</w:t>
            </w:r>
          </w:p>
        </w:tc>
      </w:tr>
      <w:tr w:rsidR="001111A2" w:rsidRPr="001111A2" w14:paraId="27DACB36" w14:textId="77777777" w:rsidTr="00CF6727">
        <w:trPr>
          <w:trHeight w:val="527"/>
        </w:trPr>
        <w:tc>
          <w:tcPr>
            <w:tcW w:w="2219" w:type="dxa"/>
            <w:vAlign w:val="center"/>
          </w:tcPr>
          <w:p w14:paraId="7DBD1788" w14:textId="77777777" w:rsidR="001111A2" w:rsidRPr="001111A2" w:rsidRDefault="001111A2" w:rsidP="001111A2">
            <w:pPr>
              <w:spacing w:after="240"/>
              <w:jc w:val="center"/>
              <w:rPr>
                <w:rFonts w:eastAsia="Times New Roman"/>
                <w:b/>
                <w:iCs/>
              </w:rPr>
            </w:pPr>
            <w:r w:rsidRPr="001111A2">
              <w:rPr>
                <w:rFonts w:eastAsia="Times New Roman"/>
                <w:b/>
                <w:iCs/>
              </w:rPr>
              <w:t>Original Responsibility</w:t>
            </w:r>
          </w:p>
        </w:tc>
        <w:tc>
          <w:tcPr>
            <w:tcW w:w="2158" w:type="dxa"/>
            <w:vAlign w:val="center"/>
          </w:tcPr>
          <w:p w14:paraId="5A3CB929" w14:textId="77777777" w:rsidR="001111A2" w:rsidRPr="001111A2" w:rsidRDefault="001111A2" w:rsidP="001111A2">
            <w:pPr>
              <w:spacing w:after="240"/>
              <w:jc w:val="center"/>
              <w:rPr>
                <w:rFonts w:eastAsia="Times New Roman"/>
                <w:b/>
                <w:iCs/>
              </w:rPr>
            </w:pPr>
            <w:proofErr w:type="gramStart"/>
            <w:r w:rsidRPr="001111A2">
              <w:rPr>
                <w:rFonts w:eastAsia="Times New Roman"/>
                <w:b/>
                <w:iCs/>
              </w:rPr>
              <w:t>Resource</w:t>
            </w:r>
            <w:proofErr w:type="gramEnd"/>
            <w:r w:rsidRPr="001111A2">
              <w:rPr>
                <w:rFonts w:eastAsia="Times New Roman"/>
                <w:b/>
                <w:iCs/>
              </w:rPr>
              <w:t xml:space="preserve"> providing Primary Frequency Response</w:t>
            </w:r>
          </w:p>
        </w:tc>
        <w:tc>
          <w:tcPr>
            <w:tcW w:w="2036" w:type="dxa"/>
            <w:vAlign w:val="center"/>
          </w:tcPr>
          <w:p w14:paraId="6698445E" w14:textId="77777777" w:rsidR="001111A2" w:rsidRPr="001111A2" w:rsidRDefault="001111A2" w:rsidP="001111A2">
            <w:pPr>
              <w:spacing w:after="240"/>
              <w:jc w:val="center"/>
              <w:rPr>
                <w:rFonts w:eastAsia="Times New Roman"/>
                <w:b/>
                <w:iCs/>
              </w:rPr>
            </w:pPr>
            <w:r w:rsidRPr="001111A2">
              <w:rPr>
                <w:rFonts w:eastAsia="Times New Roman"/>
                <w:b/>
                <w:iCs/>
              </w:rPr>
              <w:t>Resource providing FFR triggered at 59.85 Hz</w:t>
            </w:r>
          </w:p>
        </w:tc>
        <w:tc>
          <w:tcPr>
            <w:tcW w:w="2217" w:type="dxa"/>
            <w:vAlign w:val="center"/>
          </w:tcPr>
          <w:p w14:paraId="7A83A841" w14:textId="77777777" w:rsidR="001111A2" w:rsidRPr="001111A2" w:rsidRDefault="001111A2" w:rsidP="001111A2">
            <w:pPr>
              <w:spacing w:after="240"/>
              <w:jc w:val="center"/>
              <w:rPr>
                <w:rFonts w:eastAsia="Times New Roman"/>
                <w:b/>
                <w:iCs/>
              </w:rPr>
            </w:pPr>
            <w:r w:rsidRPr="001111A2">
              <w:rPr>
                <w:rFonts w:eastAsia="Times New Roman"/>
                <w:b/>
                <w:iCs/>
              </w:rPr>
              <w:t>Load Resource triggered at 59.7 Hz</w:t>
            </w:r>
          </w:p>
        </w:tc>
      </w:tr>
      <w:tr w:rsidR="001111A2" w:rsidRPr="001111A2" w14:paraId="549C3C20" w14:textId="77777777" w:rsidTr="00CF6727">
        <w:trPr>
          <w:trHeight w:val="343"/>
        </w:trPr>
        <w:tc>
          <w:tcPr>
            <w:tcW w:w="2219" w:type="dxa"/>
            <w:vAlign w:val="center"/>
          </w:tcPr>
          <w:p w14:paraId="0FB2AB5D" w14:textId="77777777" w:rsidR="001111A2" w:rsidRPr="001111A2" w:rsidRDefault="001111A2" w:rsidP="001111A2">
            <w:pPr>
              <w:spacing w:after="240"/>
              <w:jc w:val="center"/>
              <w:rPr>
                <w:rFonts w:eastAsia="Times New Roman"/>
                <w:iCs/>
              </w:rPr>
            </w:pPr>
            <w:proofErr w:type="gramStart"/>
            <w:r w:rsidRPr="001111A2">
              <w:rPr>
                <w:rFonts w:eastAsia="Times New Roman"/>
                <w:iCs/>
              </w:rPr>
              <w:t>Resource</w:t>
            </w:r>
            <w:proofErr w:type="gramEnd"/>
            <w:r w:rsidRPr="001111A2">
              <w:rPr>
                <w:rFonts w:eastAsia="Times New Roman"/>
                <w:iCs/>
              </w:rPr>
              <w:t xml:space="preserve"> providing Primary Frequency Response</w:t>
            </w:r>
          </w:p>
        </w:tc>
        <w:tc>
          <w:tcPr>
            <w:tcW w:w="2158" w:type="dxa"/>
            <w:vAlign w:val="center"/>
          </w:tcPr>
          <w:p w14:paraId="5464D2F8"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2036" w:type="dxa"/>
            <w:vAlign w:val="center"/>
          </w:tcPr>
          <w:p w14:paraId="3AFE592C" w14:textId="77777777" w:rsidR="001111A2" w:rsidRPr="001111A2" w:rsidRDefault="001111A2" w:rsidP="001111A2">
            <w:pPr>
              <w:spacing w:after="240"/>
              <w:jc w:val="center"/>
              <w:rPr>
                <w:rFonts w:eastAsia="Times New Roman"/>
                <w:iCs/>
              </w:rPr>
            </w:pPr>
            <w:r w:rsidRPr="001111A2">
              <w:rPr>
                <w:rFonts w:eastAsia="Times New Roman"/>
                <w:iCs/>
              </w:rPr>
              <w:t>No</w:t>
            </w:r>
          </w:p>
        </w:tc>
        <w:tc>
          <w:tcPr>
            <w:tcW w:w="2217" w:type="dxa"/>
            <w:vAlign w:val="center"/>
          </w:tcPr>
          <w:p w14:paraId="4AAFC819" w14:textId="77777777" w:rsidR="001111A2" w:rsidRPr="001111A2" w:rsidRDefault="001111A2" w:rsidP="001111A2">
            <w:pPr>
              <w:spacing w:after="240"/>
              <w:jc w:val="center"/>
              <w:rPr>
                <w:rFonts w:eastAsia="Times New Roman"/>
                <w:iCs/>
              </w:rPr>
            </w:pPr>
            <w:r w:rsidRPr="001111A2">
              <w:rPr>
                <w:rFonts w:eastAsia="Times New Roman"/>
                <w:iCs/>
              </w:rPr>
              <w:t>No</w:t>
            </w:r>
          </w:p>
        </w:tc>
      </w:tr>
      <w:tr w:rsidR="001111A2" w:rsidRPr="001111A2" w14:paraId="6488A57A" w14:textId="77777777" w:rsidTr="00CF6727">
        <w:trPr>
          <w:trHeight w:val="366"/>
        </w:trPr>
        <w:tc>
          <w:tcPr>
            <w:tcW w:w="2219" w:type="dxa"/>
            <w:vAlign w:val="center"/>
          </w:tcPr>
          <w:p w14:paraId="08BB77B0" w14:textId="77777777" w:rsidR="001111A2" w:rsidRPr="001111A2" w:rsidRDefault="001111A2" w:rsidP="001111A2">
            <w:pPr>
              <w:spacing w:after="240"/>
              <w:jc w:val="center"/>
              <w:rPr>
                <w:rFonts w:eastAsia="Times New Roman"/>
                <w:iCs/>
              </w:rPr>
            </w:pPr>
            <w:r w:rsidRPr="001111A2">
              <w:rPr>
                <w:rFonts w:eastAsia="Times New Roman"/>
                <w:iCs/>
              </w:rPr>
              <w:t>Resource providing FFR triggered at 59.85 Hz</w:t>
            </w:r>
          </w:p>
        </w:tc>
        <w:tc>
          <w:tcPr>
            <w:tcW w:w="2158" w:type="dxa"/>
            <w:vAlign w:val="center"/>
          </w:tcPr>
          <w:p w14:paraId="1AEB492C"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2036" w:type="dxa"/>
            <w:vAlign w:val="center"/>
          </w:tcPr>
          <w:p w14:paraId="4F62D33B"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2217" w:type="dxa"/>
            <w:vAlign w:val="center"/>
          </w:tcPr>
          <w:p w14:paraId="1D4E6BC2" w14:textId="77777777" w:rsidR="001111A2" w:rsidRPr="001111A2" w:rsidRDefault="001111A2" w:rsidP="001111A2">
            <w:pPr>
              <w:spacing w:after="240"/>
              <w:jc w:val="center"/>
              <w:rPr>
                <w:rFonts w:eastAsia="Times New Roman"/>
                <w:iCs/>
              </w:rPr>
            </w:pPr>
            <w:r w:rsidRPr="001111A2">
              <w:rPr>
                <w:rFonts w:eastAsia="Times New Roman"/>
                <w:iCs/>
              </w:rPr>
              <w:t>Yes</w:t>
            </w:r>
          </w:p>
        </w:tc>
      </w:tr>
      <w:tr w:rsidR="001111A2" w:rsidRPr="001111A2" w14:paraId="55A3BABE" w14:textId="77777777" w:rsidTr="00CF6727">
        <w:trPr>
          <w:trHeight w:val="527"/>
        </w:trPr>
        <w:tc>
          <w:tcPr>
            <w:tcW w:w="2219" w:type="dxa"/>
            <w:vAlign w:val="center"/>
          </w:tcPr>
          <w:p w14:paraId="69411568" w14:textId="77777777" w:rsidR="001111A2" w:rsidRPr="001111A2" w:rsidRDefault="001111A2" w:rsidP="001111A2">
            <w:pPr>
              <w:spacing w:after="240"/>
              <w:jc w:val="center"/>
              <w:rPr>
                <w:rFonts w:eastAsia="Times New Roman"/>
                <w:iCs/>
              </w:rPr>
            </w:pPr>
            <w:r w:rsidRPr="001111A2">
              <w:rPr>
                <w:rFonts w:eastAsia="Times New Roman"/>
                <w:iCs/>
              </w:rPr>
              <w:t>Load Resource triggered at 59.7 Hz</w:t>
            </w:r>
          </w:p>
        </w:tc>
        <w:tc>
          <w:tcPr>
            <w:tcW w:w="2158" w:type="dxa"/>
            <w:vAlign w:val="center"/>
          </w:tcPr>
          <w:p w14:paraId="00DF19B1"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2036" w:type="dxa"/>
            <w:vAlign w:val="center"/>
          </w:tcPr>
          <w:p w14:paraId="09E945CA" w14:textId="77777777" w:rsidR="001111A2" w:rsidRPr="001111A2" w:rsidRDefault="001111A2" w:rsidP="001111A2">
            <w:pPr>
              <w:spacing w:after="240"/>
              <w:jc w:val="center"/>
              <w:rPr>
                <w:rFonts w:eastAsia="Times New Roman"/>
                <w:iCs/>
              </w:rPr>
            </w:pPr>
            <w:r w:rsidRPr="001111A2">
              <w:rPr>
                <w:rFonts w:eastAsia="Times New Roman"/>
                <w:iCs/>
              </w:rPr>
              <w:t>No</w:t>
            </w:r>
          </w:p>
        </w:tc>
        <w:tc>
          <w:tcPr>
            <w:tcW w:w="2217" w:type="dxa"/>
            <w:vAlign w:val="center"/>
          </w:tcPr>
          <w:p w14:paraId="5527097C" w14:textId="77777777" w:rsidR="001111A2" w:rsidRPr="001111A2" w:rsidRDefault="001111A2" w:rsidP="001111A2">
            <w:pPr>
              <w:spacing w:after="240"/>
              <w:jc w:val="center"/>
              <w:rPr>
                <w:rFonts w:eastAsia="Times New Roman"/>
                <w:iCs/>
              </w:rPr>
            </w:pPr>
            <w:r w:rsidRPr="001111A2">
              <w:rPr>
                <w:rFonts w:eastAsia="Times New Roman"/>
                <w:iCs/>
              </w:rPr>
              <w:t>Yes</w:t>
            </w:r>
          </w:p>
        </w:tc>
      </w:tr>
    </w:tbl>
    <w:p w14:paraId="053FE158" w14:textId="77777777" w:rsidR="001111A2" w:rsidRPr="001111A2" w:rsidRDefault="001111A2" w:rsidP="001111A2">
      <w:pPr>
        <w:spacing w:before="240" w:after="240"/>
        <w:ind w:left="720" w:hanging="720"/>
        <w:rPr>
          <w:rFonts w:eastAsia="Times New Roman"/>
        </w:rPr>
      </w:pPr>
      <w:r w:rsidRPr="001111A2">
        <w:rPr>
          <w:rFonts w:eastAsia="Times New Roman"/>
        </w:rPr>
        <w:lastRenderedPageBreak/>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1111A2" w:rsidRPr="001111A2" w14:paraId="3E5DA289" w14:textId="77777777" w:rsidTr="00CF6727">
        <w:trPr>
          <w:trHeight w:val="863"/>
        </w:trPr>
        <w:tc>
          <w:tcPr>
            <w:tcW w:w="2250" w:type="dxa"/>
            <w:vAlign w:val="center"/>
          </w:tcPr>
          <w:p w14:paraId="7EB4AA08" w14:textId="77777777" w:rsidR="001111A2" w:rsidRPr="001111A2" w:rsidRDefault="001111A2" w:rsidP="001111A2">
            <w:pPr>
              <w:spacing w:after="240"/>
              <w:jc w:val="center"/>
              <w:rPr>
                <w:rFonts w:eastAsia="Times New Roman"/>
                <w:b/>
                <w:iCs/>
              </w:rPr>
            </w:pPr>
          </w:p>
        </w:tc>
        <w:tc>
          <w:tcPr>
            <w:tcW w:w="6390" w:type="dxa"/>
            <w:gridSpan w:val="2"/>
            <w:vAlign w:val="center"/>
          </w:tcPr>
          <w:p w14:paraId="73EBF688" w14:textId="77777777" w:rsidR="001111A2" w:rsidRPr="001111A2" w:rsidRDefault="001111A2" w:rsidP="001111A2">
            <w:pPr>
              <w:spacing w:after="240"/>
              <w:jc w:val="center"/>
              <w:rPr>
                <w:rFonts w:eastAsia="Times New Roman"/>
                <w:b/>
                <w:iCs/>
              </w:rPr>
            </w:pPr>
            <w:r w:rsidRPr="001111A2">
              <w:rPr>
                <w:rFonts w:eastAsia="Times New Roman"/>
                <w:b/>
                <w:bCs/>
                <w:iCs/>
              </w:rPr>
              <w:t>Allowable Non-Spin Ancillary Service Trades</w:t>
            </w:r>
          </w:p>
        </w:tc>
      </w:tr>
      <w:tr w:rsidR="001111A2" w:rsidRPr="001111A2" w14:paraId="1BFB6618" w14:textId="77777777" w:rsidTr="00CF6727">
        <w:trPr>
          <w:trHeight w:val="863"/>
        </w:trPr>
        <w:tc>
          <w:tcPr>
            <w:tcW w:w="2250" w:type="dxa"/>
            <w:vAlign w:val="center"/>
          </w:tcPr>
          <w:p w14:paraId="29314799" w14:textId="77777777" w:rsidR="001111A2" w:rsidRPr="001111A2" w:rsidRDefault="001111A2" w:rsidP="001111A2">
            <w:pPr>
              <w:spacing w:after="240"/>
              <w:jc w:val="center"/>
              <w:rPr>
                <w:rFonts w:eastAsia="Times New Roman"/>
                <w:b/>
                <w:iCs/>
              </w:rPr>
            </w:pPr>
            <w:r w:rsidRPr="001111A2">
              <w:rPr>
                <w:rFonts w:eastAsia="Times New Roman"/>
                <w:b/>
                <w:iCs/>
              </w:rPr>
              <w:t>Original Responsibility</w:t>
            </w:r>
          </w:p>
        </w:tc>
        <w:tc>
          <w:tcPr>
            <w:tcW w:w="3150" w:type="dxa"/>
            <w:vAlign w:val="center"/>
          </w:tcPr>
          <w:p w14:paraId="62948CA6" w14:textId="77777777" w:rsidR="001111A2" w:rsidRPr="001111A2" w:rsidRDefault="001111A2" w:rsidP="001111A2">
            <w:pPr>
              <w:spacing w:after="240"/>
              <w:jc w:val="center"/>
              <w:rPr>
                <w:rFonts w:eastAsia="Times New Roman"/>
                <w:b/>
                <w:iCs/>
              </w:rPr>
            </w:pPr>
            <w:r w:rsidRPr="001111A2">
              <w:rPr>
                <w:rFonts w:eastAsia="Times New Roman"/>
                <w:b/>
                <w:iCs/>
              </w:rPr>
              <w:t>Generation Resource or Controllable Load Resource</w:t>
            </w:r>
          </w:p>
        </w:tc>
        <w:tc>
          <w:tcPr>
            <w:tcW w:w="3240" w:type="dxa"/>
            <w:vAlign w:val="center"/>
          </w:tcPr>
          <w:p w14:paraId="77E4B4DC" w14:textId="77777777" w:rsidR="001111A2" w:rsidRPr="001111A2" w:rsidRDefault="001111A2" w:rsidP="001111A2">
            <w:pPr>
              <w:spacing w:after="240"/>
              <w:jc w:val="center"/>
              <w:rPr>
                <w:rFonts w:eastAsia="Times New Roman"/>
                <w:b/>
                <w:iCs/>
              </w:rPr>
            </w:pPr>
            <w:r w:rsidRPr="001111A2">
              <w:rPr>
                <w:rFonts w:eastAsia="Times New Roman"/>
                <w:b/>
                <w:iCs/>
              </w:rPr>
              <w:t>Load Resource other than a Controllable Load Resource</w:t>
            </w:r>
          </w:p>
        </w:tc>
      </w:tr>
      <w:tr w:rsidR="001111A2" w:rsidRPr="001111A2" w14:paraId="202B48E7" w14:textId="77777777" w:rsidTr="00CF6727">
        <w:trPr>
          <w:trHeight w:val="343"/>
        </w:trPr>
        <w:tc>
          <w:tcPr>
            <w:tcW w:w="2250" w:type="dxa"/>
            <w:vAlign w:val="center"/>
          </w:tcPr>
          <w:p w14:paraId="16885819" w14:textId="77777777" w:rsidR="001111A2" w:rsidRPr="001111A2" w:rsidRDefault="001111A2" w:rsidP="001111A2">
            <w:pPr>
              <w:spacing w:after="240"/>
              <w:jc w:val="center"/>
              <w:rPr>
                <w:rFonts w:eastAsia="Times New Roman"/>
                <w:bCs/>
                <w:iCs/>
              </w:rPr>
            </w:pPr>
            <w:r w:rsidRPr="001111A2">
              <w:rPr>
                <w:rFonts w:eastAsia="Times New Roman"/>
                <w:bCs/>
                <w:iCs/>
              </w:rPr>
              <w:t>Generation Resource or Controllable Load Resource</w:t>
            </w:r>
          </w:p>
        </w:tc>
        <w:tc>
          <w:tcPr>
            <w:tcW w:w="3150" w:type="dxa"/>
            <w:vAlign w:val="center"/>
          </w:tcPr>
          <w:p w14:paraId="07A88576"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3240" w:type="dxa"/>
            <w:vAlign w:val="center"/>
          </w:tcPr>
          <w:p w14:paraId="6714B331" w14:textId="77777777" w:rsidR="001111A2" w:rsidRPr="001111A2" w:rsidRDefault="001111A2" w:rsidP="001111A2">
            <w:pPr>
              <w:spacing w:after="240"/>
              <w:jc w:val="center"/>
              <w:rPr>
                <w:rFonts w:eastAsia="Times New Roman"/>
                <w:iCs/>
              </w:rPr>
            </w:pPr>
            <w:r w:rsidRPr="001111A2">
              <w:rPr>
                <w:rFonts w:eastAsia="Times New Roman"/>
                <w:iCs/>
              </w:rPr>
              <w:t>No</w:t>
            </w:r>
          </w:p>
        </w:tc>
      </w:tr>
      <w:tr w:rsidR="001111A2" w:rsidRPr="001111A2" w14:paraId="2C3E17BD" w14:textId="77777777" w:rsidTr="00CF6727">
        <w:trPr>
          <w:trHeight w:val="343"/>
        </w:trPr>
        <w:tc>
          <w:tcPr>
            <w:tcW w:w="2250" w:type="dxa"/>
            <w:vAlign w:val="center"/>
          </w:tcPr>
          <w:p w14:paraId="37988130" w14:textId="77777777" w:rsidR="001111A2" w:rsidRPr="001111A2" w:rsidRDefault="001111A2" w:rsidP="001111A2">
            <w:pPr>
              <w:spacing w:after="240"/>
              <w:jc w:val="center"/>
              <w:rPr>
                <w:rFonts w:eastAsia="Times New Roman"/>
                <w:bCs/>
                <w:iCs/>
              </w:rPr>
            </w:pPr>
            <w:r w:rsidRPr="001111A2">
              <w:rPr>
                <w:rFonts w:eastAsia="Times New Roman"/>
                <w:bCs/>
                <w:iCs/>
              </w:rPr>
              <w:t>Load Resource other than a Controllable Load Resource</w:t>
            </w:r>
          </w:p>
        </w:tc>
        <w:tc>
          <w:tcPr>
            <w:tcW w:w="3150" w:type="dxa"/>
            <w:vAlign w:val="center"/>
          </w:tcPr>
          <w:p w14:paraId="70A0DBE9"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3240" w:type="dxa"/>
            <w:vAlign w:val="center"/>
          </w:tcPr>
          <w:p w14:paraId="662172CD" w14:textId="77777777" w:rsidR="001111A2" w:rsidRPr="001111A2" w:rsidRDefault="001111A2" w:rsidP="001111A2">
            <w:pPr>
              <w:spacing w:after="240"/>
              <w:jc w:val="center"/>
              <w:rPr>
                <w:rFonts w:eastAsia="Times New Roman"/>
                <w:iCs/>
              </w:rPr>
            </w:pPr>
            <w:r w:rsidRPr="001111A2">
              <w:rPr>
                <w:rFonts w:eastAsia="Times New Roman"/>
                <w:iCs/>
              </w:rPr>
              <w:t>Yes</w:t>
            </w:r>
          </w:p>
        </w:tc>
      </w:tr>
    </w:tbl>
    <w:p w14:paraId="65216B66" w14:textId="77777777" w:rsidR="001111A2" w:rsidRPr="001111A2" w:rsidRDefault="001111A2" w:rsidP="001111A2">
      <w:pPr>
        <w:rPr>
          <w:rFonts w:eastAsia="Times New Roman"/>
        </w:rPr>
      </w:pPr>
    </w:p>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902412" w:rsidRPr="001111A2" w14:paraId="207F446E" w14:textId="77777777" w:rsidTr="00CF6727">
        <w:trPr>
          <w:trHeight w:val="386"/>
        </w:trPr>
        <w:tc>
          <w:tcPr>
            <w:tcW w:w="9591" w:type="dxa"/>
            <w:shd w:val="pct12" w:color="auto" w:fill="auto"/>
          </w:tcPr>
          <w:p w14:paraId="4E221BAB" w14:textId="77777777" w:rsidR="001111A2" w:rsidRPr="001111A2" w:rsidRDefault="001111A2" w:rsidP="001111A2">
            <w:pPr>
              <w:spacing w:before="120" w:after="240"/>
              <w:rPr>
                <w:rFonts w:eastAsia="Times New Roman"/>
                <w:b/>
                <w:i/>
                <w:iCs/>
              </w:rPr>
            </w:pPr>
            <w:r w:rsidRPr="001111A2">
              <w:rPr>
                <w:rFonts w:eastAsia="Times New Roman"/>
                <w:b/>
                <w:i/>
                <w:iCs/>
              </w:rPr>
              <w:t>[NPRR1213:  Replace paragraph (8) above with the following upon system implementation, and upon system implementation of NPRR1171:]</w:t>
            </w:r>
          </w:p>
          <w:p w14:paraId="0D8C5361" w14:textId="77777777" w:rsidR="001111A2" w:rsidRPr="001111A2" w:rsidRDefault="001111A2" w:rsidP="001111A2">
            <w:pPr>
              <w:spacing w:before="240" w:after="240"/>
              <w:ind w:left="720" w:hanging="720"/>
              <w:rPr>
                <w:rFonts w:eastAsia="Times New Roman"/>
              </w:rPr>
            </w:pPr>
            <w:r w:rsidRPr="001111A2">
              <w:rPr>
                <w:rFonts w:eastAsia="Times New Roman"/>
              </w:rPr>
              <w:t>(6)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1111A2" w:rsidRPr="001111A2" w14:paraId="4A8A7CBE" w14:textId="77777777" w:rsidTr="00CF6727">
              <w:trPr>
                <w:trHeight w:hRule="exact" w:val="20"/>
              </w:trPr>
              <w:tc>
                <w:tcPr>
                  <w:tcW w:w="1981" w:type="dxa"/>
                  <w:tcBorders>
                    <w:top w:val="nil"/>
                    <w:left w:val="nil"/>
                    <w:bottom w:val="nil"/>
                    <w:right w:val="nil"/>
                  </w:tcBorders>
                  <w:vAlign w:val="center"/>
                </w:tcPr>
                <w:p w14:paraId="5B676510" w14:textId="77777777" w:rsidR="001111A2" w:rsidRPr="001111A2" w:rsidRDefault="001111A2" w:rsidP="001111A2">
                  <w:pPr>
                    <w:rPr>
                      <w:rFonts w:eastAsia="Times New Roman"/>
                      <w:sz w:val="2"/>
                    </w:rPr>
                  </w:pPr>
                </w:p>
              </w:tc>
              <w:tc>
                <w:tcPr>
                  <w:tcW w:w="2388" w:type="dxa"/>
                  <w:tcBorders>
                    <w:top w:val="nil"/>
                    <w:left w:val="nil"/>
                    <w:bottom w:val="nil"/>
                    <w:right w:val="nil"/>
                  </w:tcBorders>
                  <w:vAlign w:val="center"/>
                </w:tcPr>
                <w:p w14:paraId="289CF2D4" w14:textId="77777777" w:rsidR="001111A2" w:rsidRPr="001111A2" w:rsidRDefault="001111A2" w:rsidP="001111A2">
                  <w:pPr>
                    <w:rPr>
                      <w:rFonts w:eastAsia="Times New Roman"/>
                      <w:sz w:val="2"/>
                    </w:rPr>
                  </w:pPr>
                </w:p>
              </w:tc>
              <w:tc>
                <w:tcPr>
                  <w:tcW w:w="1839" w:type="dxa"/>
                  <w:tcBorders>
                    <w:top w:val="nil"/>
                    <w:left w:val="nil"/>
                    <w:bottom w:val="nil"/>
                    <w:right w:val="nil"/>
                  </w:tcBorders>
                </w:tcPr>
                <w:p w14:paraId="281C6497" w14:textId="77777777" w:rsidR="001111A2" w:rsidRPr="001111A2" w:rsidRDefault="001111A2" w:rsidP="001111A2">
                  <w:pPr>
                    <w:rPr>
                      <w:rFonts w:eastAsia="Times New Roman"/>
                      <w:sz w:val="2"/>
                    </w:rPr>
                  </w:pPr>
                </w:p>
              </w:tc>
              <w:tc>
                <w:tcPr>
                  <w:tcW w:w="2437" w:type="dxa"/>
                  <w:tcBorders>
                    <w:top w:val="nil"/>
                    <w:left w:val="nil"/>
                    <w:bottom w:val="nil"/>
                    <w:right w:val="nil"/>
                  </w:tcBorders>
                  <w:vAlign w:val="center"/>
                </w:tcPr>
                <w:p w14:paraId="644BC9D2" w14:textId="77777777" w:rsidR="001111A2" w:rsidRPr="001111A2" w:rsidRDefault="001111A2" w:rsidP="001111A2">
                  <w:pPr>
                    <w:rPr>
                      <w:rFonts w:eastAsia="Times New Roman"/>
                      <w:sz w:val="2"/>
                    </w:rPr>
                  </w:pPr>
                </w:p>
              </w:tc>
            </w:tr>
            <w:tr w:rsidR="001111A2" w:rsidRPr="001111A2" w14:paraId="32CAFD09" w14:textId="77777777" w:rsidTr="00CF6727">
              <w:trPr>
                <w:trHeight w:val="863"/>
              </w:trPr>
              <w:tc>
                <w:tcPr>
                  <w:tcW w:w="1981" w:type="dxa"/>
                  <w:vAlign w:val="center"/>
                </w:tcPr>
                <w:p w14:paraId="3DE05DBD" w14:textId="77777777" w:rsidR="001111A2" w:rsidRPr="001111A2" w:rsidRDefault="001111A2" w:rsidP="001111A2">
                  <w:pPr>
                    <w:spacing w:after="240"/>
                    <w:jc w:val="center"/>
                    <w:rPr>
                      <w:rFonts w:eastAsia="Times New Roman"/>
                      <w:b/>
                      <w:iCs/>
                    </w:rPr>
                  </w:pPr>
                </w:p>
              </w:tc>
              <w:tc>
                <w:tcPr>
                  <w:tcW w:w="6664" w:type="dxa"/>
                  <w:gridSpan w:val="3"/>
                </w:tcPr>
                <w:p w14:paraId="6378F7E5" w14:textId="77777777" w:rsidR="001111A2" w:rsidRPr="001111A2" w:rsidRDefault="001111A2" w:rsidP="001111A2">
                  <w:pPr>
                    <w:spacing w:after="240"/>
                    <w:jc w:val="center"/>
                    <w:rPr>
                      <w:rFonts w:eastAsia="Times New Roman"/>
                      <w:b/>
                      <w:iCs/>
                    </w:rPr>
                  </w:pPr>
                  <w:r w:rsidRPr="001111A2">
                    <w:rPr>
                      <w:rFonts w:eastAsia="Times New Roman"/>
                      <w:b/>
                      <w:bCs/>
                      <w:iCs/>
                    </w:rPr>
                    <w:t>Allowable Non-Spin Ancillary Service Trades</w:t>
                  </w:r>
                </w:p>
              </w:tc>
            </w:tr>
            <w:tr w:rsidR="001111A2" w:rsidRPr="001111A2" w14:paraId="183306B1" w14:textId="77777777" w:rsidTr="00CF6727">
              <w:trPr>
                <w:trHeight w:val="863"/>
              </w:trPr>
              <w:tc>
                <w:tcPr>
                  <w:tcW w:w="1981" w:type="dxa"/>
                  <w:vAlign w:val="center"/>
                </w:tcPr>
                <w:p w14:paraId="305A0AE0" w14:textId="77777777" w:rsidR="001111A2" w:rsidRPr="001111A2" w:rsidRDefault="001111A2" w:rsidP="001111A2">
                  <w:pPr>
                    <w:spacing w:after="240"/>
                    <w:jc w:val="center"/>
                    <w:rPr>
                      <w:rFonts w:eastAsia="Times New Roman"/>
                      <w:b/>
                      <w:iCs/>
                    </w:rPr>
                  </w:pPr>
                  <w:r w:rsidRPr="001111A2">
                    <w:rPr>
                      <w:rFonts w:eastAsia="Times New Roman"/>
                      <w:b/>
                      <w:iCs/>
                    </w:rPr>
                    <w:t>Original Responsibility</w:t>
                  </w:r>
                </w:p>
              </w:tc>
              <w:tc>
                <w:tcPr>
                  <w:tcW w:w="2388" w:type="dxa"/>
                  <w:vAlign w:val="center"/>
                </w:tcPr>
                <w:p w14:paraId="09600D98" w14:textId="77777777" w:rsidR="001111A2" w:rsidRPr="001111A2" w:rsidRDefault="001111A2" w:rsidP="001111A2">
                  <w:pPr>
                    <w:spacing w:after="240"/>
                    <w:jc w:val="center"/>
                    <w:rPr>
                      <w:rFonts w:eastAsia="Times New Roman"/>
                      <w:b/>
                      <w:iCs/>
                    </w:rPr>
                  </w:pPr>
                  <w:r w:rsidRPr="001111A2">
                    <w:rPr>
                      <w:rFonts w:eastAsia="Times New Roman"/>
                      <w:b/>
                      <w:iCs/>
                    </w:rPr>
                    <w:t xml:space="preserve">Generation Resource not DGRs </w:t>
                  </w:r>
                  <w:r w:rsidRPr="001111A2">
                    <w:rPr>
                      <w:rFonts w:eastAsia="Times New Roman"/>
                      <w:b/>
                      <w:bCs/>
                      <w:iCs/>
                    </w:rPr>
                    <w:t xml:space="preserve">and </w:t>
                  </w:r>
                  <w:r w:rsidRPr="001111A2">
                    <w:rPr>
                      <w:rFonts w:eastAsia="Times New Roman"/>
                      <w:b/>
                      <w:iCs/>
                    </w:rPr>
                    <w:t>DESRs on a Load shed circuit or Controllable Load Resource</w:t>
                  </w:r>
                </w:p>
              </w:tc>
              <w:tc>
                <w:tcPr>
                  <w:tcW w:w="1839" w:type="dxa"/>
                  <w:vAlign w:val="center"/>
                </w:tcPr>
                <w:p w14:paraId="44F62801" w14:textId="77777777" w:rsidR="001111A2" w:rsidRPr="001111A2" w:rsidRDefault="001111A2" w:rsidP="001111A2">
                  <w:pPr>
                    <w:spacing w:after="240"/>
                    <w:jc w:val="center"/>
                    <w:rPr>
                      <w:rFonts w:eastAsia="Times New Roman"/>
                      <w:b/>
                      <w:iCs/>
                    </w:rPr>
                  </w:pPr>
                  <w:r w:rsidRPr="001111A2">
                    <w:rPr>
                      <w:rFonts w:eastAsia="Times New Roman"/>
                      <w:b/>
                      <w:iCs/>
                    </w:rPr>
                    <w:t>DGRs and DESRs on a  Load shed circuit</w:t>
                  </w:r>
                </w:p>
              </w:tc>
              <w:tc>
                <w:tcPr>
                  <w:tcW w:w="2437" w:type="dxa"/>
                  <w:vAlign w:val="center"/>
                </w:tcPr>
                <w:p w14:paraId="32699983" w14:textId="77777777" w:rsidR="001111A2" w:rsidRPr="001111A2" w:rsidRDefault="001111A2" w:rsidP="001111A2">
                  <w:pPr>
                    <w:spacing w:after="240"/>
                    <w:jc w:val="center"/>
                    <w:rPr>
                      <w:rFonts w:eastAsia="Times New Roman"/>
                      <w:b/>
                      <w:iCs/>
                    </w:rPr>
                  </w:pPr>
                  <w:r w:rsidRPr="001111A2">
                    <w:rPr>
                      <w:rFonts w:eastAsia="Times New Roman"/>
                      <w:b/>
                      <w:iCs/>
                    </w:rPr>
                    <w:t>Load Resource other than a Controllable Load Resource</w:t>
                  </w:r>
                </w:p>
              </w:tc>
            </w:tr>
            <w:tr w:rsidR="001111A2" w:rsidRPr="001111A2" w14:paraId="07D242C5" w14:textId="77777777" w:rsidTr="00CF6727">
              <w:trPr>
                <w:trHeight w:val="343"/>
              </w:trPr>
              <w:tc>
                <w:tcPr>
                  <w:tcW w:w="1981" w:type="dxa"/>
                  <w:vAlign w:val="center"/>
                </w:tcPr>
                <w:p w14:paraId="78946E71" w14:textId="77777777" w:rsidR="001111A2" w:rsidRPr="001111A2" w:rsidRDefault="001111A2" w:rsidP="001111A2">
                  <w:pPr>
                    <w:spacing w:after="240"/>
                    <w:jc w:val="center"/>
                    <w:rPr>
                      <w:rFonts w:eastAsia="Times New Roman"/>
                      <w:bCs/>
                      <w:iCs/>
                    </w:rPr>
                  </w:pPr>
                  <w:r w:rsidRPr="001111A2">
                    <w:rPr>
                      <w:rFonts w:eastAsia="Times New Roman"/>
                      <w:bCs/>
                      <w:iCs/>
                    </w:rPr>
                    <w:t>Generation Resource not on circuits subject to Load shed or Controllable Load Resource</w:t>
                  </w:r>
                </w:p>
              </w:tc>
              <w:tc>
                <w:tcPr>
                  <w:tcW w:w="2388" w:type="dxa"/>
                  <w:vAlign w:val="center"/>
                </w:tcPr>
                <w:p w14:paraId="715DE374"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1839" w:type="dxa"/>
                  <w:vAlign w:val="center"/>
                </w:tcPr>
                <w:p w14:paraId="39EBC377" w14:textId="77777777" w:rsidR="001111A2" w:rsidRPr="001111A2" w:rsidRDefault="001111A2" w:rsidP="001111A2">
                  <w:pPr>
                    <w:spacing w:after="240"/>
                    <w:jc w:val="center"/>
                    <w:rPr>
                      <w:rFonts w:eastAsia="Times New Roman"/>
                      <w:iCs/>
                    </w:rPr>
                  </w:pPr>
                  <w:r w:rsidRPr="001111A2">
                    <w:rPr>
                      <w:rFonts w:eastAsia="Times New Roman"/>
                      <w:iCs/>
                    </w:rPr>
                    <w:t>No</w:t>
                  </w:r>
                </w:p>
              </w:tc>
              <w:tc>
                <w:tcPr>
                  <w:tcW w:w="2437" w:type="dxa"/>
                  <w:vAlign w:val="center"/>
                </w:tcPr>
                <w:p w14:paraId="24B67C7B" w14:textId="77777777" w:rsidR="001111A2" w:rsidRPr="001111A2" w:rsidRDefault="001111A2" w:rsidP="001111A2">
                  <w:pPr>
                    <w:spacing w:after="240"/>
                    <w:jc w:val="center"/>
                    <w:rPr>
                      <w:rFonts w:eastAsia="Times New Roman"/>
                      <w:iCs/>
                    </w:rPr>
                  </w:pPr>
                  <w:r w:rsidRPr="001111A2">
                    <w:rPr>
                      <w:rFonts w:eastAsia="Times New Roman"/>
                      <w:iCs/>
                    </w:rPr>
                    <w:t>No</w:t>
                  </w:r>
                </w:p>
              </w:tc>
            </w:tr>
            <w:tr w:rsidR="001111A2" w:rsidRPr="001111A2" w14:paraId="038EAC3D" w14:textId="77777777" w:rsidTr="00CF6727">
              <w:trPr>
                <w:trHeight w:val="343"/>
              </w:trPr>
              <w:tc>
                <w:tcPr>
                  <w:tcW w:w="1981" w:type="dxa"/>
                  <w:vAlign w:val="center"/>
                </w:tcPr>
                <w:p w14:paraId="28582901" w14:textId="77777777" w:rsidR="001111A2" w:rsidRPr="001111A2" w:rsidRDefault="001111A2" w:rsidP="001111A2">
                  <w:pPr>
                    <w:spacing w:after="240"/>
                    <w:jc w:val="center"/>
                    <w:rPr>
                      <w:rFonts w:eastAsia="Times New Roman"/>
                      <w:bCs/>
                      <w:iCs/>
                    </w:rPr>
                  </w:pPr>
                  <w:r w:rsidRPr="001111A2">
                    <w:rPr>
                      <w:rFonts w:eastAsia="Times New Roman"/>
                      <w:bCs/>
                      <w:iCs/>
                    </w:rPr>
                    <w:t>DGRs and DESRs on a Load shed circuit</w:t>
                  </w:r>
                </w:p>
              </w:tc>
              <w:tc>
                <w:tcPr>
                  <w:tcW w:w="2388" w:type="dxa"/>
                  <w:vAlign w:val="center"/>
                </w:tcPr>
                <w:p w14:paraId="5929CFFF"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1839" w:type="dxa"/>
                  <w:vAlign w:val="center"/>
                </w:tcPr>
                <w:p w14:paraId="341D522A"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2437" w:type="dxa"/>
                  <w:vAlign w:val="center"/>
                </w:tcPr>
                <w:p w14:paraId="63E5D7A4" w14:textId="77777777" w:rsidR="001111A2" w:rsidRPr="001111A2" w:rsidRDefault="001111A2" w:rsidP="001111A2">
                  <w:pPr>
                    <w:spacing w:after="240"/>
                    <w:jc w:val="center"/>
                    <w:rPr>
                      <w:rFonts w:eastAsia="Times New Roman"/>
                      <w:iCs/>
                    </w:rPr>
                  </w:pPr>
                  <w:r w:rsidRPr="001111A2">
                    <w:rPr>
                      <w:rFonts w:eastAsia="Times New Roman"/>
                      <w:iCs/>
                    </w:rPr>
                    <w:t>No</w:t>
                  </w:r>
                </w:p>
              </w:tc>
            </w:tr>
            <w:tr w:rsidR="001111A2" w:rsidRPr="001111A2" w14:paraId="6729C157" w14:textId="77777777" w:rsidTr="00CF6727">
              <w:trPr>
                <w:trHeight w:val="343"/>
              </w:trPr>
              <w:tc>
                <w:tcPr>
                  <w:tcW w:w="1981" w:type="dxa"/>
                  <w:vAlign w:val="center"/>
                </w:tcPr>
                <w:p w14:paraId="137244BA" w14:textId="77777777" w:rsidR="001111A2" w:rsidRPr="001111A2" w:rsidRDefault="001111A2" w:rsidP="001111A2">
                  <w:pPr>
                    <w:spacing w:after="240"/>
                    <w:jc w:val="center"/>
                    <w:rPr>
                      <w:rFonts w:eastAsia="Times New Roman"/>
                      <w:bCs/>
                      <w:iCs/>
                    </w:rPr>
                  </w:pPr>
                  <w:r w:rsidRPr="001111A2">
                    <w:rPr>
                      <w:rFonts w:eastAsia="Times New Roman"/>
                      <w:bCs/>
                      <w:iCs/>
                    </w:rPr>
                    <w:lastRenderedPageBreak/>
                    <w:t>Load Resource other than a Controllable Load Resource</w:t>
                  </w:r>
                </w:p>
              </w:tc>
              <w:tc>
                <w:tcPr>
                  <w:tcW w:w="2388" w:type="dxa"/>
                  <w:vAlign w:val="center"/>
                </w:tcPr>
                <w:p w14:paraId="21C35FA0"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1839" w:type="dxa"/>
                  <w:vAlign w:val="center"/>
                </w:tcPr>
                <w:p w14:paraId="5F383E9C" w14:textId="77777777" w:rsidR="001111A2" w:rsidRPr="001111A2" w:rsidRDefault="001111A2" w:rsidP="001111A2">
                  <w:pPr>
                    <w:spacing w:after="240"/>
                    <w:jc w:val="center"/>
                    <w:rPr>
                      <w:rFonts w:eastAsia="Times New Roman"/>
                      <w:iCs/>
                    </w:rPr>
                  </w:pPr>
                  <w:r w:rsidRPr="001111A2">
                    <w:rPr>
                      <w:rFonts w:eastAsia="Times New Roman"/>
                      <w:iCs/>
                    </w:rPr>
                    <w:t>No</w:t>
                  </w:r>
                </w:p>
              </w:tc>
              <w:tc>
                <w:tcPr>
                  <w:tcW w:w="2437" w:type="dxa"/>
                  <w:vAlign w:val="center"/>
                </w:tcPr>
                <w:p w14:paraId="0BC6DD70" w14:textId="77777777" w:rsidR="001111A2" w:rsidRPr="001111A2" w:rsidRDefault="001111A2" w:rsidP="001111A2">
                  <w:pPr>
                    <w:spacing w:after="240"/>
                    <w:jc w:val="center"/>
                    <w:rPr>
                      <w:rFonts w:eastAsia="Times New Roman"/>
                      <w:iCs/>
                    </w:rPr>
                  </w:pPr>
                  <w:r w:rsidRPr="001111A2">
                    <w:rPr>
                      <w:rFonts w:eastAsia="Times New Roman"/>
                      <w:iCs/>
                    </w:rPr>
                    <w:t>Yes</w:t>
                  </w:r>
                </w:p>
              </w:tc>
            </w:tr>
          </w:tbl>
          <w:p w14:paraId="47EB1486" w14:textId="77777777" w:rsidR="001111A2" w:rsidRPr="001111A2" w:rsidRDefault="001111A2" w:rsidP="001111A2">
            <w:pPr>
              <w:spacing w:after="240"/>
              <w:ind w:left="720" w:hanging="720"/>
              <w:rPr>
                <w:rFonts w:eastAsia="Times New Roman"/>
              </w:rPr>
            </w:pPr>
          </w:p>
        </w:tc>
      </w:tr>
    </w:tbl>
    <w:p w14:paraId="4D70EB14" w14:textId="77777777" w:rsidR="001111A2" w:rsidRPr="001111A2" w:rsidRDefault="001111A2" w:rsidP="001111A2">
      <w:pPr>
        <w:spacing w:before="240" w:after="240"/>
        <w:ind w:left="720" w:hanging="720"/>
        <w:rPr>
          <w:rFonts w:eastAsia="Times New Roman"/>
          <w:bCs/>
        </w:rPr>
      </w:pPr>
      <w:r w:rsidRPr="001111A2">
        <w:rPr>
          <w:rFonts w:eastAsia="Times New Roman"/>
          <w:bCs/>
        </w:rPr>
        <w:lastRenderedPageBreak/>
        <w:t>(9)</w:t>
      </w:r>
      <w:r w:rsidRPr="001111A2">
        <w:rPr>
          <w:rFonts w:eastAsia="Times New Roman"/>
          <w:bCs/>
        </w:rPr>
        <w:tab/>
      </w:r>
      <w:r w:rsidRPr="001111A2">
        <w:rPr>
          <w:rFonts w:eastAsia="Times New Roman"/>
        </w:rPr>
        <w:t>A QSE with an Ancillary Service Supply Responsibility for Regulation Service</w:t>
      </w:r>
      <w:r w:rsidRPr="001111A2">
        <w:rPr>
          <w:rFonts w:eastAsia="Times New Roman"/>
          <w:bCs/>
        </w:rPr>
        <w:t xml:space="preserve"> </w:t>
      </w:r>
      <w:r w:rsidRPr="001111A2">
        <w:rPr>
          <w:rFonts w:eastAsia="Times New Roman"/>
        </w:rPr>
        <w:t xml:space="preserve">may transfer that portion of its Ancillary Service Supply Responsibility via Ancillary Service Trade(s) to another </w:t>
      </w:r>
      <w:proofErr w:type="gramStart"/>
      <w:r w:rsidRPr="001111A2">
        <w:rPr>
          <w:rFonts w:eastAsia="Times New Roman"/>
        </w:rPr>
        <w:t>QSE only</w:t>
      </w:r>
      <w:proofErr w:type="gramEnd"/>
      <w:r w:rsidRPr="001111A2">
        <w:rPr>
          <w:rFonts w:eastAsia="Times New Roman"/>
        </w:rPr>
        <w:t xml:space="preserve"> if that QSE provides the transferred portion with Regulation Service that is not Fast Responding Regulation Service (FRRS).  </w:t>
      </w:r>
      <w:r w:rsidRPr="001111A2">
        <w:rPr>
          <w:rFonts w:eastAsia="Times New Roman"/>
          <w:bCs/>
        </w:rPr>
        <w:t>The table below shows the Regulation Service trades that are allowed for each type of original responsibility.  The same limitations apply separately to both Reg-Up and Reg-Down: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1111A2" w:rsidRPr="001111A2" w14:paraId="10C9218C" w14:textId="77777777" w:rsidTr="00CF6727">
        <w:trPr>
          <w:trHeight w:val="343"/>
        </w:trPr>
        <w:tc>
          <w:tcPr>
            <w:tcW w:w="2170" w:type="dxa"/>
            <w:vAlign w:val="center"/>
          </w:tcPr>
          <w:p w14:paraId="7FF7442A" w14:textId="77777777" w:rsidR="001111A2" w:rsidRPr="001111A2" w:rsidRDefault="001111A2" w:rsidP="001111A2">
            <w:pPr>
              <w:spacing w:after="240"/>
              <w:jc w:val="center"/>
              <w:rPr>
                <w:rFonts w:eastAsia="Times New Roman"/>
                <w:iCs/>
              </w:rPr>
            </w:pPr>
          </w:p>
        </w:tc>
        <w:tc>
          <w:tcPr>
            <w:tcW w:w="5655" w:type="dxa"/>
            <w:gridSpan w:val="2"/>
          </w:tcPr>
          <w:p w14:paraId="4BFF00A9" w14:textId="77777777" w:rsidR="001111A2" w:rsidRPr="001111A2" w:rsidRDefault="001111A2" w:rsidP="001111A2">
            <w:pPr>
              <w:spacing w:after="240"/>
              <w:jc w:val="center"/>
              <w:rPr>
                <w:rFonts w:eastAsia="Times New Roman"/>
                <w:b/>
                <w:bCs/>
                <w:iCs/>
              </w:rPr>
            </w:pPr>
            <w:r w:rsidRPr="001111A2">
              <w:rPr>
                <w:rFonts w:eastAsia="Times New Roman"/>
                <w:b/>
                <w:bCs/>
                <w:iCs/>
              </w:rPr>
              <w:t xml:space="preserve">Allowable </w:t>
            </w:r>
            <w:proofErr w:type="gramStart"/>
            <w:r w:rsidRPr="001111A2">
              <w:rPr>
                <w:rFonts w:eastAsia="Times New Roman"/>
                <w:b/>
                <w:bCs/>
                <w:iCs/>
              </w:rPr>
              <w:t>Regulation</w:t>
            </w:r>
            <w:proofErr w:type="gramEnd"/>
            <w:r w:rsidRPr="001111A2">
              <w:rPr>
                <w:rFonts w:eastAsia="Times New Roman"/>
                <w:b/>
                <w:bCs/>
                <w:iCs/>
              </w:rPr>
              <w:t xml:space="preserve"> Ancillary Service Trades</w:t>
            </w:r>
          </w:p>
        </w:tc>
      </w:tr>
      <w:tr w:rsidR="001111A2" w:rsidRPr="001111A2" w14:paraId="2142231F" w14:textId="77777777" w:rsidTr="00CF6727">
        <w:trPr>
          <w:trHeight w:val="527"/>
        </w:trPr>
        <w:tc>
          <w:tcPr>
            <w:tcW w:w="2170" w:type="dxa"/>
            <w:vAlign w:val="center"/>
          </w:tcPr>
          <w:p w14:paraId="0F18BCA6" w14:textId="77777777" w:rsidR="001111A2" w:rsidRPr="001111A2" w:rsidRDefault="001111A2" w:rsidP="001111A2">
            <w:pPr>
              <w:spacing w:after="240"/>
              <w:jc w:val="center"/>
              <w:rPr>
                <w:rFonts w:eastAsia="Times New Roman"/>
                <w:b/>
                <w:iCs/>
              </w:rPr>
            </w:pPr>
            <w:r w:rsidRPr="001111A2">
              <w:rPr>
                <w:rFonts w:eastAsia="Times New Roman"/>
                <w:b/>
                <w:iCs/>
              </w:rPr>
              <w:t>Original Responsibility</w:t>
            </w:r>
          </w:p>
        </w:tc>
        <w:tc>
          <w:tcPr>
            <w:tcW w:w="2865" w:type="dxa"/>
            <w:vAlign w:val="center"/>
          </w:tcPr>
          <w:p w14:paraId="4309D60A" w14:textId="77777777" w:rsidR="001111A2" w:rsidRPr="001111A2" w:rsidRDefault="001111A2" w:rsidP="001111A2">
            <w:pPr>
              <w:spacing w:after="240"/>
              <w:jc w:val="center"/>
              <w:rPr>
                <w:rFonts w:eastAsia="Times New Roman"/>
                <w:b/>
                <w:iCs/>
              </w:rPr>
            </w:pPr>
            <w:r w:rsidRPr="001111A2">
              <w:rPr>
                <w:rFonts w:eastAsia="Times New Roman"/>
                <w:b/>
                <w:iCs/>
              </w:rPr>
              <w:t>Regulation Service that is not FRRS</w:t>
            </w:r>
          </w:p>
        </w:tc>
        <w:tc>
          <w:tcPr>
            <w:tcW w:w="2790" w:type="dxa"/>
            <w:vAlign w:val="center"/>
          </w:tcPr>
          <w:p w14:paraId="6B651E23" w14:textId="77777777" w:rsidR="001111A2" w:rsidRPr="001111A2" w:rsidRDefault="001111A2" w:rsidP="001111A2">
            <w:pPr>
              <w:spacing w:after="240"/>
              <w:jc w:val="center"/>
              <w:rPr>
                <w:rFonts w:eastAsia="Times New Roman"/>
                <w:b/>
                <w:iCs/>
              </w:rPr>
            </w:pPr>
            <w:r w:rsidRPr="001111A2">
              <w:rPr>
                <w:rFonts w:eastAsia="Times New Roman"/>
                <w:b/>
                <w:iCs/>
              </w:rPr>
              <w:t>FRRS</w:t>
            </w:r>
          </w:p>
        </w:tc>
      </w:tr>
      <w:tr w:rsidR="001111A2" w:rsidRPr="001111A2" w14:paraId="63472A66" w14:textId="77777777" w:rsidTr="00CF6727">
        <w:trPr>
          <w:trHeight w:val="343"/>
        </w:trPr>
        <w:tc>
          <w:tcPr>
            <w:tcW w:w="2170" w:type="dxa"/>
            <w:vAlign w:val="center"/>
          </w:tcPr>
          <w:p w14:paraId="014A203A" w14:textId="77777777" w:rsidR="001111A2" w:rsidRPr="001111A2" w:rsidRDefault="001111A2" w:rsidP="001111A2">
            <w:pPr>
              <w:spacing w:after="240"/>
              <w:jc w:val="center"/>
              <w:rPr>
                <w:rFonts w:eastAsia="Times New Roman"/>
                <w:iCs/>
              </w:rPr>
            </w:pPr>
            <w:r w:rsidRPr="001111A2">
              <w:rPr>
                <w:rFonts w:eastAsia="Times New Roman"/>
                <w:iCs/>
              </w:rPr>
              <w:t>Regulation Service that is not FRRS</w:t>
            </w:r>
          </w:p>
        </w:tc>
        <w:tc>
          <w:tcPr>
            <w:tcW w:w="2865" w:type="dxa"/>
            <w:vAlign w:val="center"/>
          </w:tcPr>
          <w:p w14:paraId="13C2FAE2"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2790" w:type="dxa"/>
            <w:vAlign w:val="center"/>
          </w:tcPr>
          <w:p w14:paraId="3A1F7137" w14:textId="77777777" w:rsidR="001111A2" w:rsidRPr="001111A2" w:rsidRDefault="001111A2" w:rsidP="001111A2">
            <w:pPr>
              <w:spacing w:after="240"/>
              <w:jc w:val="center"/>
              <w:rPr>
                <w:rFonts w:eastAsia="Times New Roman"/>
                <w:iCs/>
              </w:rPr>
            </w:pPr>
            <w:r w:rsidRPr="001111A2">
              <w:rPr>
                <w:rFonts w:eastAsia="Times New Roman"/>
                <w:iCs/>
              </w:rPr>
              <w:t>No</w:t>
            </w:r>
          </w:p>
        </w:tc>
      </w:tr>
      <w:tr w:rsidR="001111A2" w:rsidRPr="001111A2" w14:paraId="2CA26109" w14:textId="77777777" w:rsidTr="00CF6727">
        <w:trPr>
          <w:trHeight w:val="366"/>
        </w:trPr>
        <w:tc>
          <w:tcPr>
            <w:tcW w:w="2170" w:type="dxa"/>
            <w:vAlign w:val="center"/>
          </w:tcPr>
          <w:p w14:paraId="3C32844A" w14:textId="77777777" w:rsidR="001111A2" w:rsidRPr="001111A2" w:rsidRDefault="001111A2" w:rsidP="001111A2">
            <w:pPr>
              <w:spacing w:after="240"/>
              <w:jc w:val="center"/>
              <w:rPr>
                <w:rFonts w:eastAsia="Times New Roman"/>
                <w:iCs/>
              </w:rPr>
            </w:pPr>
            <w:r w:rsidRPr="001111A2">
              <w:rPr>
                <w:rFonts w:eastAsia="Times New Roman"/>
                <w:iCs/>
              </w:rPr>
              <w:t>FRRS</w:t>
            </w:r>
          </w:p>
        </w:tc>
        <w:tc>
          <w:tcPr>
            <w:tcW w:w="2865" w:type="dxa"/>
            <w:vAlign w:val="center"/>
          </w:tcPr>
          <w:p w14:paraId="7909E0AC" w14:textId="77777777" w:rsidR="001111A2" w:rsidRPr="001111A2" w:rsidRDefault="001111A2" w:rsidP="001111A2">
            <w:pPr>
              <w:spacing w:after="240"/>
              <w:jc w:val="center"/>
              <w:rPr>
                <w:rFonts w:eastAsia="Times New Roman"/>
                <w:iCs/>
              </w:rPr>
            </w:pPr>
            <w:r w:rsidRPr="001111A2">
              <w:rPr>
                <w:rFonts w:eastAsia="Times New Roman"/>
                <w:iCs/>
              </w:rPr>
              <w:t>Yes</w:t>
            </w:r>
          </w:p>
        </w:tc>
        <w:tc>
          <w:tcPr>
            <w:tcW w:w="2790" w:type="dxa"/>
            <w:vAlign w:val="center"/>
          </w:tcPr>
          <w:p w14:paraId="0AFD25DE" w14:textId="77777777" w:rsidR="001111A2" w:rsidRPr="001111A2" w:rsidRDefault="001111A2" w:rsidP="001111A2">
            <w:pPr>
              <w:spacing w:after="240"/>
              <w:jc w:val="center"/>
              <w:rPr>
                <w:rFonts w:eastAsia="Times New Roman"/>
                <w:iCs/>
              </w:rPr>
            </w:pPr>
            <w:r w:rsidRPr="001111A2">
              <w:rPr>
                <w:rFonts w:eastAsia="Times New Roman"/>
                <w:iCs/>
              </w:rPr>
              <w:t>No</w:t>
            </w:r>
          </w:p>
        </w:tc>
      </w:tr>
    </w:tbl>
    <w:p w14:paraId="2D8C0469" w14:textId="66040865" w:rsidR="001111A2" w:rsidRDefault="001111A2" w:rsidP="001111A2">
      <w:pPr>
        <w:pStyle w:val="BodyTextNumbered"/>
        <w:spacing w:before="240"/>
      </w:pPr>
      <w:ins w:id="234" w:author="ERCOT" w:date="2025-09-18T18:21:00Z" w16du:dateUtc="2025-09-18T23:21:00Z">
        <w:r w:rsidRPr="001111A2">
          <w:t>(10)</w:t>
        </w:r>
        <w:r w:rsidRPr="001111A2">
          <w:tab/>
        </w:r>
        <w:r w:rsidRPr="0003648D">
          <w:t xml:space="preserve">A QSE </w:t>
        </w:r>
        <w:r>
          <w:t>can buy or sell a DRRS position</w:t>
        </w:r>
        <w:r w:rsidRPr="0003648D">
          <w:t xml:space="preserve"> via Ancillary Service Trade(s) </w:t>
        </w:r>
      </w:ins>
      <w:ins w:id="235" w:author="ERCOT" w:date="2025-10-24T20:41:00Z">
        <w:r w:rsidR="7E639AEA">
          <w:t xml:space="preserve">from or </w:t>
        </w:r>
      </w:ins>
      <w:ins w:id="236" w:author="ERCOT" w:date="2025-09-18T18:21:00Z" w16du:dateUtc="2025-09-18T23:21:00Z">
        <w:r w:rsidRPr="0003648D">
          <w:t>to another QSE</w:t>
        </w:r>
        <w:r>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111A2" w:rsidRPr="001111A2" w14:paraId="609F4C9C" w14:textId="77777777" w:rsidTr="0071490F">
        <w:trPr>
          <w:trHeight w:val="386"/>
        </w:trPr>
        <w:tc>
          <w:tcPr>
            <w:tcW w:w="9350" w:type="dxa"/>
            <w:shd w:val="clear" w:color="auto" w:fill="D9D9D9" w:themeFill="background1" w:themeFillShade="D9"/>
          </w:tcPr>
          <w:p w14:paraId="0DBE6120" w14:textId="77777777" w:rsidR="001111A2" w:rsidRPr="001111A2" w:rsidRDefault="001111A2" w:rsidP="001111A2">
            <w:pPr>
              <w:spacing w:before="120" w:after="240"/>
              <w:rPr>
                <w:rFonts w:eastAsia="Times New Roman"/>
                <w:b/>
                <w:i/>
                <w:iCs/>
              </w:rPr>
            </w:pPr>
            <w:bookmarkStart w:id="237" w:name="_Toc90197161"/>
            <w:bookmarkStart w:id="238" w:name="_Toc92873949"/>
            <w:bookmarkStart w:id="239" w:name="_Toc142108924"/>
            <w:bookmarkStart w:id="240" w:name="_Toc142113769"/>
            <w:bookmarkStart w:id="241" w:name="_Toc402345593"/>
            <w:bookmarkStart w:id="242" w:name="_Toc405383876"/>
            <w:bookmarkStart w:id="243" w:name="_Toc405536978"/>
            <w:bookmarkStart w:id="244" w:name="_Toc440871765"/>
            <w:bookmarkStart w:id="245" w:name="_Toc135990641"/>
            <w:bookmarkEnd w:id="231"/>
            <w:r w:rsidRPr="001111A2">
              <w:rPr>
                <w:rFonts w:eastAsia="Times New Roman"/>
                <w:b/>
                <w:i/>
                <w:iCs/>
              </w:rPr>
              <w:t>[NPRR1008, NPRR1216, NPRR1245, NPRR1268, and NPRR1269:  Insert applicable portions of Section 4.4.12 below upon system implementation of NPRR1216; or upon system implementation of the Real-Time Co-Optimization (RTC) project for NPRR1008, NPRR1245, NPRR1268, and NPRR1269:]</w:t>
            </w:r>
          </w:p>
          <w:p w14:paraId="5BA0AEE9" w14:textId="77777777" w:rsidR="001111A2" w:rsidRPr="001111A2" w:rsidRDefault="001111A2" w:rsidP="001111A2">
            <w:pPr>
              <w:keepNext/>
              <w:tabs>
                <w:tab w:val="left" w:pos="1080"/>
              </w:tabs>
              <w:spacing w:before="240" w:after="240"/>
              <w:ind w:left="1080" w:hanging="1080"/>
              <w:outlineLvl w:val="2"/>
              <w:rPr>
                <w:rFonts w:eastAsia="Times New Roman"/>
                <w:b/>
                <w:bCs/>
                <w:i/>
              </w:rPr>
            </w:pPr>
            <w:r w:rsidRPr="001111A2">
              <w:rPr>
                <w:rFonts w:eastAsia="Times New Roman"/>
                <w:b/>
                <w:bCs/>
                <w:i/>
              </w:rPr>
              <w:t>4.4.12</w:t>
            </w:r>
            <w:r w:rsidRPr="001111A2">
              <w:rPr>
                <w:rFonts w:eastAsia="Times New Roman"/>
                <w:b/>
                <w:bCs/>
                <w:i/>
              </w:rPr>
              <w:tab/>
              <w:t>Determination of Ancillary Service Demand Curves for the Day-Ahead Market and Real-Time Market</w:t>
            </w:r>
          </w:p>
          <w:p w14:paraId="3E6319E1" w14:textId="4A70AA85" w:rsidR="001111A2" w:rsidRPr="001111A2" w:rsidRDefault="001111A2" w:rsidP="001111A2">
            <w:pPr>
              <w:spacing w:after="240"/>
              <w:ind w:left="720" w:hanging="720"/>
              <w:rPr>
                <w:rFonts w:eastAsia="Times New Roman"/>
                <w:iCs/>
              </w:rPr>
            </w:pPr>
            <w:r w:rsidRPr="001111A2">
              <w:rPr>
                <w:rFonts w:eastAsia="Times New Roman"/>
                <w:iCs/>
              </w:rPr>
              <w:t>(1)</w:t>
            </w:r>
            <w:r w:rsidRPr="001111A2">
              <w:rPr>
                <w:rFonts w:eastAsia="Times New Roman"/>
                <w:iCs/>
              </w:rPr>
              <w:tab/>
              <w:t xml:space="preserve">This Section describes the process for determining ASDCs for Regulation Up Service (Reg-Up), Regulation Down Service (Reg-Down), Responsive Reserve (RRS), ERCOT Contingency Reserve Service (ECRS), </w:t>
            </w:r>
            <w:del w:id="246" w:author="ERCOT" w:date="2025-09-18T18:23:00Z" w16du:dateUtc="2025-09-18T23:23:00Z">
              <w:r w:rsidRPr="001111A2" w:rsidDel="001111A2">
                <w:rPr>
                  <w:rFonts w:eastAsia="Times New Roman"/>
                  <w:iCs/>
                </w:rPr>
                <w:delText xml:space="preserve">and </w:delText>
              </w:r>
            </w:del>
            <w:r w:rsidRPr="001111A2">
              <w:rPr>
                <w:rFonts w:eastAsia="Times New Roman"/>
                <w:iCs/>
              </w:rPr>
              <w:t>Non-Spinning Reserve (Non-Spin)</w:t>
            </w:r>
            <w:ins w:id="247" w:author="ERCOT" w:date="2025-09-18T18:23:00Z" w16du:dateUtc="2025-09-18T23:23:00Z">
              <w:r>
                <w:rPr>
                  <w:rFonts w:eastAsia="Times New Roman"/>
                  <w:iCs/>
                </w:rPr>
                <w:t>,</w:t>
              </w:r>
              <w:r>
                <w:t xml:space="preserve"> and Dispatchable Reliability Reserve Service (DRRS)</w:t>
              </w:r>
            </w:ins>
            <w:r w:rsidRPr="001111A2">
              <w:rPr>
                <w:rFonts w:eastAsia="Times New Roman"/>
                <w:iCs/>
              </w:rPr>
              <w:t xml:space="preserve"> for the Day-Ahead Market (DAM) and Real-Time Market (RTM).  This section does not apply to ASDCs used in the Reliability Unit Commitment (RUC) process.</w:t>
            </w:r>
          </w:p>
          <w:p w14:paraId="7AE4A287" w14:textId="77777777" w:rsidR="001111A2" w:rsidRPr="001111A2" w:rsidRDefault="001111A2" w:rsidP="001111A2">
            <w:pPr>
              <w:spacing w:before="120" w:after="120"/>
              <w:ind w:left="693" w:hanging="693"/>
              <w:rPr>
                <w:rFonts w:eastAsia="Times New Roman"/>
              </w:rPr>
            </w:pPr>
            <w:r w:rsidRPr="001111A2">
              <w:rPr>
                <w:rFonts w:eastAsia="Times New Roman"/>
                <w:iCs/>
              </w:rPr>
              <w:t>(2)</w:t>
            </w:r>
            <w:r w:rsidRPr="001111A2">
              <w:rPr>
                <w:rFonts w:eastAsia="Times New Roman"/>
                <w:iCs/>
              </w:rPr>
              <w:tab/>
            </w:r>
            <w:r w:rsidRPr="001111A2">
              <w:rPr>
                <w:rFonts w:eastAsia="Times New Roman"/>
              </w:rPr>
              <w:t>The Value of Lost Load (VOLL) is determined as described in Section 4.4.11, Day-Ahead and Real-Time System-Wide Offer Caps, and Section 4.4.11.1, Scarcity Pricing Mechanism.</w:t>
            </w:r>
          </w:p>
          <w:p w14:paraId="303C146C" w14:textId="77777777" w:rsidR="001111A2" w:rsidRPr="001111A2" w:rsidDel="007F67CD" w:rsidRDefault="001111A2" w:rsidP="001111A2">
            <w:pPr>
              <w:spacing w:after="240"/>
              <w:ind w:left="720" w:hanging="720"/>
              <w:rPr>
                <w:rFonts w:eastAsia="Times New Roman"/>
                <w:iCs/>
              </w:rPr>
            </w:pPr>
            <w:r w:rsidRPr="001111A2" w:rsidDel="007F67CD">
              <w:rPr>
                <w:rFonts w:eastAsia="Times New Roman"/>
                <w:iCs/>
              </w:rPr>
              <w:lastRenderedPageBreak/>
              <w:t>(</w:t>
            </w:r>
            <w:r w:rsidRPr="001111A2">
              <w:rPr>
                <w:rFonts w:eastAsia="Times New Roman"/>
                <w:iCs/>
              </w:rPr>
              <w:t>3</w:t>
            </w:r>
            <w:r w:rsidRPr="001111A2" w:rsidDel="007F67CD">
              <w:rPr>
                <w:rFonts w:eastAsia="Times New Roman"/>
                <w:iCs/>
              </w:rPr>
              <w:t>)</w:t>
            </w:r>
            <w:r w:rsidRPr="001111A2" w:rsidDel="007F67CD">
              <w:rPr>
                <w:rFonts w:eastAsia="Times New Roman"/>
                <w:iCs/>
              </w:rPr>
              <w:tab/>
              <w:t>The DAM shall use the same ASDCs as the RTM, as an initial condition.  Specific to the DAM, the ASDCs will be adjusted, as needed, to account for negative Self-Arranged Ancillary Service Quantities.</w:t>
            </w:r>
          </w:p>
          <w:p w14:paraId="0BE844FC" w14:textId="77777777" w:rsidR="001111A2" w:rsidRPr="001111A2" w:rsidDel="007F67CD" w:rsidRDefault="001111A2" w:rsidP="001111A2">
            <w:pPr>
              <w:spacing w:after="240"/>
              <w:ind w:left="720" w:hanging="720"/>
              <w:rPr>
                <w:rFonts w:eastAsia="Times New Roman"/>
                <w:iCs/>
              </w:rPr>
            </w:pPr>
            <w:r w:rsidRPr="001111A2" w:rsidDel="007F67CD">
              <w:rPr>
                <w:rFonts w:eastAsia="Times New Roman"/>
                <w:iCs/>
              </w:rPr>
              <w:t>(</w:t>
            </w:r>
            <w:r w:rsidRPr="001111A2">
              <w:rPr>
                <w:rFonts w:eastAsia="Times New Roman"/>
                <w:iCs/>
              </w:rPr>
              <w:t>4</w:t>
            </w:r>
            <w:r w:rsidRPr="001111A2" w:rsidDel="007F67CD">
              <w:rPr>
                <w:rFonts w:eastAsia="Times New Roman"/>
                <w:iCs/>
              </w:rPr>
              <w:t>)</w:t>
            </w:r>
            <w:r w:rsidRPr="001111A2" w:rsidDel="007F67CD">
              <w:rPr>
                <w:rFonts w:eastAsia="Times New Roman"/>
                <w:iCs/>
              </w:rPr>
              <w:tab/>
              <w:t xml:space="preserve">For Reg-Down, the ASDC shall be a constant value equal to VOLL for the full range of the Ancillary Service Plan for Reg-Down. </w:t>
            </w:r>
          </w:p>
          <w:p w14:paraId="68AB318A" w14:textId="77777777" w:rsidR="001111A2" w:rsidRPr="001111A2" w:rsidRDefault="001111A2" w:rsidP="001111A2">
            <w:pPr>
              <w:spacing w:after="240"/>
              <w:ind w:left="720" w:hanging="720"/>
              <w:rPr>
                <w:rFonts w:eastAsia="Times New Roman"/>
                <w:iCs/>
              </w:rPr>
            </w:pPr>
            <w:r w:rsidRPr="001111A2">
              <w:rPr>
                <w:rFonts w:eastAsia="Times New Roman"/>
                <w:iCs/>
              </w:rPr>
              <w:t>(5)</w:t>
            </w:r>
            <w:r w:rsidRPr="001111A2">
              <w:rPr>
                <w:rFonts w:eastAsia="Times New Roman"/>
                <w:iCs/>
              </w:rPr>
              <w:tab/>
              <w:t>To determine the individual ASDCs for Reg-Up, RRS, ECRS, and Non-Spin, an Aggregate ORDC (AORDC) will be created and then disaggregated into individual curves for the different Ancillary Services.</w:t>
            </w:r>
          </w:p>
          <w:p w14:paraId="0A986B9B" w14:textId="77777777" w:rsidR="001111A2" w:rsidRPr="001111A2" w:rsidRDefault="001111A2" w:rsidP="001111A2">
            <w:pPr>
              <w:spacing w:after="240"/>
              <w:ind w:left="720" w:hanging="720"/>
              <w:rPr>
                <w:rFonts w:eastAsia="Times New Roman"/>
                <w:iCs/>
              </w:rPr>
            </w:pPr>
            <w:r w:rsidRPr="001111A2">
              <w:rPr>
                <w:rFonts w:eastAsia="Times New Roman"/>
                <w:iCs/>
              </w:rPr>
              <w:t>(6)</w:t>
            </w:r>
            <w:r w:rsidRPr="001111A2">
              <w:rPr>
                <w:rFonts w:eastAsia="Times New Roman"/>
                <w:iCs/>
              </w:rPr>
              <w:tab/>
              <w:t xml:space="preserve">ERCOT shall develop the AORDC from historical data from the period of June 1, </w:t>
            </w:r>
            <w:proofErr w:type="gramStart"/>
            <w:r w:rsidRPr="001111A2">
              <w:rPr>
                <w:rFonts w:eastAsia="Times New Roman"/>
                <w:iCs/>
              </w:rPr>
              <w:t>2014</w:t>
            </w:r>
            <w:proofErr w:type="gramEnd"/>
            <w:r w:rsidRPr="001111A2">
              <w:rPr>
                <w:rFonts w:eastAsia="Times New Roman"/>
                <w:iCs/>
              </w:rPr>
              <w:t xml:space="preserve"> through August 31, </w:t>
            </w:r>
            <w:proofErr w:type="gramStart"/>
            <w:r w:rsidRPr="001111A2">
              <w:rPr>
                <w:rFonts w:eastAsia="Times New Roman"/>
                <w:iCs/>
              </w:rPr>
              <w:t>2025</w:t>
            </w:r>
            <w:proofErr w:type="gramEnd"/>
            <w:r w:rsidRPr="001111A2">
              <w:rPr>
                <w:rFonts w:eastAsia="Times New Roman"/>
                <w:iCs/>
              </w:rPr>
              <w:t xml:space="preserve"> as follows:</w:t>
            </w:r>
          </w:p>
          <w:p w14:paraId="1464BF13" w14:textId="77777777" w:rsidR="001111A2" w:rsidRPr="001111A2" w:rsidRDefault="001111A2" w:rsidP="001111A2">
            <w:pPr>
              <w:ind w:left="1440" w:hanging="720"/>
              <w:rPr>
                <w:rFonts w:eastAsia="Times New Roman"/>
              </w:rPr>
            </w:pPr>
            <w:r w:rsidRPr="001111A2">
              <w:rPr>
                <w:rFonts w:eastAsia="Times New Roman"/>
              </w:rPr>
              <w:t>(a)</w:t>
            </w:r>
            <w:r w:rsidRPr="001111A2">
              <w:rPr>
                <w:rFonts w:eastAsia="Times New Roman"/>
              </w:rPr>
              <w:tab/>
              <w:t>For all SCED intervals where the sum of RTOLCAP and RTOFFCAP is less than 10,000 MW, use the RTOLCAP and RTOFFCAP values to calculate historical reserve pricing outcomes, which are used in the regression analysis described in paragraph (b) below:</w:t>
            </w:r>
          </w:p>
          <w:p w14:paraId="7803045B" w14:textId="77777777" w:rsidR="001111A2" w:rsidRPr="001111A2" w:rsidRDefault="001111A2" w:rsidP="001111A2">
            <w:pPr>
              <w:ind w:left="720"/>
              <w:jc w:val="both"/>
              <w:rPr>
                <w:rFonts w:eastAsia="Times New Roman"/>
              </w:rPr>
            </w:pPr>
          </w:p>
          <w:p w14:paraId="26CB09B3" w14:textId="77777777" w:rsidR="001111A2" w:rsidRPr="001111A2" w:rsidRDefault="00000000" w:rsidP="001111A2">
            <w:pPr>
              <w:spacing w:after="240"/>
              <w:rPr>
                <w:rFonts w:eastAsia="Times New Roman"/>
              </w:rPr>
            </w:pPr>
            <m:oMathPara>
              <m:oMathParaPr>
                <m:jc m:val="centerGroup"/>
              </m:oMathParaPr>
              <m:oMath>
                <m:d>
                  <m:dPr>
                    <m:ctrlPr>
                      <w:rPr>
                        <w:rFonts w:ascii="Cambria Math" w:eastAsia="Times New Roman" w:hAnsi="Cambria Math"/>
                        <w:b/>
                        <w:bCs/>
                        <w:i/>
                        <w:iCs/>
                      </w:rPr>
                    </m:ctrlPr>
                  </m:dPr>
                  <m:e>
                    <m:r>
                      <m:rPr>
                        <m:sty m:val="bi"/>
                      </m:rPr>
                      <w:rPr>
                        <w:rFonts w:ascii="Cambria Math" w:eastAsia="Times New Roman" w:hAnsi="Cambria Math"/>
                      </w:rPr>
                      <m:t>0.5*</m:t>
                    </m:r>
                    <m:d>
                      <m:dPr>
                        <m:ctrlPr>
                          <w:rPr>
                            <w:rFonts w:ascii="Cambria Math" w:eastAsia="Times New Roman" w:hAnsi="Cambria Math"/>
                            <w:b/>
                            <w:bCs/>
                            <w:i/>
                            <w:iCs/>
                          </w:rPr>
                        </m:ctrlPr>
                      </m:dPr>
                      <m:e>
                        <m:r>
                          <m:rPr>
                            <m:sty m:val="bi"/>
                          </m:rPr>
                          <w:rPr>
                            <w:rFonts w:ascii="Cambria Math" w:eastAsia="Times New Roman" w:hAnsi="Cambria Math"/>
                          </w:rPr>
                          <m:t>1-pnorm</m:t>
                        </m:r>
                        <m:d>
                          <m:dPr>
                            <m:ctrlPr>
                              <w:rPr>
                                <w:rFonts w:ascii="Cambria Math" w:eastAsia="Times New Roman" w:hAnsi="Cambria Math"/>
                                <w:b/>
                                <w:bCs/>
                                <w:i/>
                                <w:iCs/>
                              </w:rPr>
                            </m:ctrlPr>
                          </m:dPr>
                          <m:e>
                            <m:r>
                              <m:rPr>
                                <m:sty m:val="bi"/>
                              </m:rPr>
                              <w:rPr>
                                <w:rFonts w:ascii="Cambria Math" w:eastAsia="Times New Roman" w:hAnsi="Cambria Math"/>
                              </w:rPr>
                              <m:t>RTOLCAP-3000, 0.5*μ, 0.707*σ</m:t>
                            </m:r>
                          </m:e>
                        </m:d>
                      </m:e>
                    </m:d>
                    <m:r>
                      <m:rPr>
                        <m:sty m:val="bi"/>
                      </m:rPr>
                      <w:rPr>
                        <w:rFonts w:ascii="Cambria Math" w:eastAsia="Times New Roman" w:hAnsi="Cambria Math"/>
                      </w:rPr>
                      <m:t>+0.5*</m:t>
                    </m:r>
                    <m:d>
                      <m:dPr>
                        <m:ctrlPr>
                          <w:rPr>
                            <w:rFonts w:ascii="Cambria Math" w:eastAsia="Times New Roman" w:hAnsi="Cambria Math"/>
                            <w:b/>
                            <w:bCs/>
                            <w:i/>
                            <w:iCs/>
                          </w:rPr>
                        </m:ctrlPr>
                      </m:dPr>
                      <m:e>
                        <m:r>
                          <m:rPr>
                            <m:sty m:val="bi"/>
                          </m:rPr>
                          <w:rPr>
                            <w:rFonts w:ascii="Cambria Math" w:eastAsia="Times New Roman" w:hAnsi="Cambria Math"/>
                          </w:rPr>
                          <m:t>1-pnorm</m:t>
                        </m:r>
                        <m:d>
                          <m:dPr>
                            <m:ctrlPr>
                              <w:rPr>
                                <w:rFonts w:ascii="Cambria Math" w:eastAsia="Times New Roman" w:hAnsi="Cambria Math"/>
                                <w:b/>
                                <w:bCs/>
                                <w:i/>
                                <w:iCs/>
                              </w:rPr>
                            </m:ctrlPr>
                          </m:dPr>
                          <m:e>
                            <m:r>
                              <m:rPr>
                                <m:sty m:val="bi"/>
                              </m:rPr>
                              <w:rPr>
                                <w:rFonts w:ascii="Cambria Math" w:eastAsia="Times New Roman" w:hAnsi="Cambria Math"/>
                              </w:rPr>
                              <m:t>RTOLCAP+RTOFFCAP-3000, μ, σ</m:t>
                            </m:r>
                          </m:e>
                        </m:d>
                      </m:e>
                    </m:d>
                  </m:e>
                </m:d>
                <m:r>
                  <m:rPr>
                    <m:sty m:val="bi"/>
                  </m:rPr>
                  <w:rPr>
                    <w:rFonts w:ascii="Cambria Math" w:eastAsia="Times New Roman" w:hAnsi="Cambria Math"/>
                  </w:rPr>
                  <m:t>*</m:t>
                </m:r>
                <m:d>
                  <m:dPr>
                    <m:ctrlPr>
                      <w:rPr>
                        <w:rFonts w:ascii="Cambria Math" w:eastAsia="Times New Roman" w:hAnsi="Cambria Math"/>
                        <w:b/>
                        <w:bCs/>
                        <w:i/>
                        <w:iCs/>
                      </w:rPr>
                    </m:ctrlPr>
                  </m:dPr>
                  <m:e>
                    <m:r>
                      <m:rPr>
                        <m:sty m:val="bi"/>
                      </m:rPr>
                      <w:rPr>
                        <w:rFonts w:ascii="Cambria Math" w:eastAsia="Times New Roman" w:hAnsi="Cambria Math"/>
                      </w:rPr>
                      <m:t>VOLL-min</m:t>
                    </m:r>
                    <m:d>
                      <m:dPr>
                        <m:ctrlPr>
                          <w:rPr>
                            <w:rFonts w:ascii="Cambria Math" w:eastAsia="Times New Roman" w:hAnsi="Cambria Math"/>
                            <w:b/>
                            <w:bCs/>
                            <w:i/>
                            <w:iCs/>
                          </w:rPr>
                        </m:ctrlPr>
                      </m:dPr>
                      <m:e>
                        <m:r>
                          <m:rPr>
                            <m:sty m:val="bi"/>
                          </m:rPr>
                          <w:rPr>
                            <w:rFonts w:ascii="Cambria Math" w:eastAsia="Times New Roman" w:hAnsi="Cambria Math"/>
                          </w:rPr>
                          <m:t>System Lambda, 250</m:t>
                        </m:r>
                      </m:e>
                    </m:d>
                  </m:e>
                </m:d>
              </m:oMath>
            </m:oMathPara>
          </w:p>
          <w:p w14:paraId="563FEE92" w14:textId="77777777" w:rsidR="001111A2" w:rsidRPr="001111A2" w:rsidRDefault="001111A2" w:rsidP="001111A2">
            <w:pPr>
              <w:jc w:val="both"/>
              <w:rPr>
                <w:rFonts w:eastAsia="Times New Roman"/>
              </w:rPr>
            </w:pPr>
            <w:r w:rsidRPr="001111A2" w:rsidDel="007F67CD">
              <w:rPr>
                <w:rFonts w:eastAsia="Times New Roman"/>
              </w:rPr>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1111A2" w:rsidRPr="001111A2" w:rsidDel="007F67CD" w14:paraId="1BF6F294" w14:textId="77777777" w:rsidTr="00CF6727">
              <w:trPr>
                <w:cantSplit/>
                <w:tblHeader/>
              </w:trPr>
              <w:tc>
                <w:tcPr>
                  <w:tcW w:w="1818" w:type="dxa"/>
                </w:tcPr>
                <w:p w14:paraId="6DB02902" w14:textId="77777777" w:rsidR="001111A2" w:rsidRPr="001111A2" w:rsidDel="007F67CD" w:rsidRDefault="001111A2" w:rsidP="001111A2">
                  <w:pPr>
                    <w:spacing w:after="120"/>
                    <w:rPr>
                      <w:rFonts w:eastAsia="Times New Roman"/>
                      <w:b/>
                      <w:iCs/>
                      <w:sz w:val="20"/>
                      <w:szCs w:val="20"/>
                    </w:rPr>
                  </w:pPr>
                  <w:r w:rsidRPr="001111A2" w:rsidDel="007F67CD">
                    <w:rPr>
                      <w:rFonts w:eastAsia="Times New Roman"/>
                      <w:b/>
                      <w:iCs/>
                      <w:sz w:val="20"/>
                      <w:szCs w:val="20"/>
                    </w:rPr>
                    <w:t>Variable</w:t>
                  </w:r>
                </w:p>
              </w:tc>
              <w:tc>
                <w:tcPr>
                  <w:tcW w:w="900" w:type="dxa"/>
                </w:tcPr>
                <w:p w14:paraId="1A2226FE" w14:textId="77777777" w:rsidR="001111A2" w:rsidRPr="001111A2" w:rsidDel="007F67CD" w:rsidRDefault="001111A2" w:rsidP="001111A2">
                  <w:pPr>
                    <w:spacing w:after="120"/>
                    <w:rPr>
                      <w:rFonts w:eastAsia="Times New Roman"/>
                      <w:b/>
                      <w:iCs/>
                      <w:sz w:val="20"/>
                      <w:szCs w:val="20"/>
                    </w:rPr>
                  </w:pPr>
                  <w:r w:rsidRPr="001111A2" w:rsidDel="007F67CD">
                    <w:rPr>
                      <w:rFonts w:eastAsia="Times New Roman"/>
                      <w:b/>
                      <w:iCs/>
                      <w:sz w:val="20"/>
                      <w:szCs w:val="20"/>
                    </w:rPr>
                    <w:t>Unit</w:t>
                  </w:r>
                </w:p>
              </w:tc>
              <w:tc>
                <w:tcPr>
                  <w:tcW w:w="6427" w:type="dxa"/>
                </w:tcPr>
                <w:p w14:paraId="2B3E9C17" w14:textId="77777777" w:rsidR="001111A2" w:rsidRPr="001111A2" w:rsidDel="007F67CD" w:rsidRDefault="001111A2" w:rsidP="001111A2">
                  <w:pPr>
                    <w:spacing w:after="120"/>
                    <w:rPr>
                      <w:rFonts w:eastAsia="Times New Roman"/>
                      <w:b/>
                      <w:iCs/>
                      <w:sz w:val="20"/>
                      <w:szCs w:val="20"/>
                    </w:rPr>
                  </w:pPr>
                  <w:r w:rsidRPr="001111A2" w:rsidDel="007F67CD">
                    <w:rPr>
                      <w:rFonts w:eastAsia="Times New Roman"/>
                      <w:b/>
                      <w:iCs/>
                      <w:sz w:val="20"/>
                      <w:szCs w:val="20"/>
                    </w:rPr>
                    <w:t>Definition</w:t>
                  </w:r>
                </w:p>
              </w:tc>
            </w:tr>
            <w:tr w:rsidR="001111A2" w:rsidRPr="001111A2" w:rsidDel="007F67CD" w14:paraId="30F7B4A9" w14:textId="77777777" w:rsidTr="00CF6727">
              <w:trPr>
                <w:cantSplit/>
              </w:trPr>
              <w:tc>
                <w:tcPr>
                  <w:tcW w:w="1818" w:type="dxa"/>
                </w:tcPr>
                <w:p w14:paraId="6BC4D188" w14:textId="77777777" w:rsidR="001111A2" w:rsidRPr="001111A2" w:rsidDel="007F67CD" w:rsidRDefault="001111A2" w:rsidP="001111A2">
                  <w:pPr>
                    <w:spacing w:after="60"/>
                    <w:rPr>
                      <w:rFonts w:eastAsia="Times New Roman"/>
                      <w:iCs/>
                      <w:sz w:val="20"/>
                      <w:szCs w:val="20"/>
                      <w:lang w:val="pt-BR"/>
                    </w:rPr>
                  </w:pPr>
                  <w:r w:rsidRPr="001111A2" w:rsidDel="007F67CD">
                    <w:rPr>
                      <w:rFonts w:eastAsia="Times New Roman"/>
                      <w:iCs/>
                      <w:sz w:val="20"/>
                      <w:szCs w:val="20"/>
                      <w:lang w:val="pt-BR"/>
                    </w:rPr>
                    <w:t>RTOLCAP</w:t>
                  </w:r>
                </w:p>
              </w:tc>
              <w:tc>
                <w:tcPr>
                  <w:tcW w:w="900" w:type="dxa"/>
                </w:tcPr>
                <w:p w14:paraId="78A75054" w14:textId="77777777" w:rsidR="001111A2" w:rsidRPr="001111A2" w:rsidDel="007F67CD" w:rsidRDefault="001111A2" w:rsidP="001111A2">
                  <w:pPr>
                    <w:spacing w:after="60"/>
                    <w:rPr>
                      <w:rFonts w:eastAsia="Times New Roman"/>
                      <w:iCs/>
                      <w:sz w:val="20"/>
                      <w:szCs w:val="20"/>
                    </w:rPr>
                  </w:pPr>
                  <w:r w:rsidRPr="001111A2" w:rsidDel="007F67CD">
                    <w:rPr>
                      <w:rFonts w:eastAsia="Times New Roman"/>
                      <w:iCs/>
                      <w:sz w:val="20"/>
                      <w:szCs w:val="20"/>
                    </w:rPr>
                    <w:t>MWh</w:t>
                  </w:r>
                </w:p>
              </w:tc>
              <w:tc>
                <w:tcPr>
                  <w:tcW w:w="6427" w:type="dxa"/>
                </w:tcPr>
                <w:p w14:paraId="45C1A585" w14:textId="77777777" w:rsidR="001111A2" w:rsidRPr="001111A2" w:rsidDel="007F67CD" w:rsidRDefault="001111A2" w:rsidP="001111A2">
                  <w:pPr>
                    <w:spacing w:after="60"/>
                    <w:rPr>
                      <w:rFonts w:eastAsia="Times New Roman"/>
                      <w:iCs/>
                      <w:sz w:val="20"/>
                      <w:szCs w:val="20"/>
                    </w:rPr>
                  </w:pPr>
                  <w:r w:rsidRPr="001111A2" w:rsidDel="007F67CD">
                    <w:rPr>
                      <w:rFonts w:eastAsia="Times New Roman"/>
                      <w:i/>
                      <w:iCs/>
                      <w:sz w:val="20"/>
                      <w:szCs w:val="20"/>
                    </w:rPr>
                    <w:t xml:space="preserve">Real-Time On-Line Reserve Capacity – </w:t>
                  </w:r>
                  <w:r w:rsidRPr="001111A2" w:rsidDel="007F67CD">
                    <w:rPr>
                      <w:rFonts w:eastAsia="Times New Roman"/>
                      <w:iCs/>
                      <w:sz w:val="20"/>
                      <w:szCs w:val="20"/>
                    </w:rPr>
                    <w:t xml:space="preserve">The Real-Time reserve capacity of On-Line Resources available for the SCED intervals beginning June 1, </w:t>
                  </w:r>
                  <w:proofErr w:type="gramStart"/>
                  <w:r w:rsidRPr="001111A2" w:rsidDel="007F67CD">
                    <w:rPr>
                      <w:rFonts w:eastAsia="Times New Roman"/>
                      <w:iCs/>
                      <w:sz w:val="20"/>
                      <w:szCs w:val="20"/>
                    </w:rPr>
                    <w:t>2014</w:t>
                  </w:r>
                  <w:proofErr w:type="gramEnd"/>
                  <w:r w:rsidRPr="001111A2" w:rsidDel="007F67CD">
                    <w:rPr>
                      <w:rFonts w:eastAsia="Times New Roman"/>
                      <w:iCs/>
                      <w:sz w:val="20"/>
                      <w:szCs w:val="20"/>
                    </w:rPr>
                    <w:t xml:space="preserve"> through </w:t>
                  </w:r>
                  <w:r w:rsidRPr="001111A2">
                    <w:rPr>
                      <w:rFonts w:eastAsia="Times New Roman"/>
                      <w:iCs/>
                      <w:sz w:val="20"/>
                      <w:szCs w:val="20"/>
                    </w:rPr>
                    <w:t>August</w:t>
                  </w:r>
                  <w:r w:rsidRPr="001111A2" w:rsidDel="007F67CD">
                    <w:rPr>
                      <w:rFonts w:eastAsia="Times New Roman"/>
                      <w:iCs/>
                      <w:sz w:val="20"/>
                      <w:szCs w:val="20"/>
                    </w:rPr>
                    <w:t xml:space="preserve"> 31, 202</w:t>
                  </w:r>
                  <w:r w:rsidRPr="001111A2">
                    <w:rPr>
                      <w:rFonts w:eastAsia="Times New Roman"/>
                      <w:iCs/>
                      <w:sz w:val="20"/>
                      <w:szCs w:val="20"/>
                    </w:rPr>
                    <w:t>5</w:t>
                  </w:r>
                </w:p>
              </w:tc>
            </w:tr>
            <w:tr w:rsidR="001111A2" w:rsidRPr="001111A2" w:rsidDel="007F67CD" w14:paraId="315F1637" w14:textId="77777777" w:rsidTr="00CF6727">
              <w:trPr>
                <w:cantSplit/>
              </w:trPr>
              <w:tc>
                <w:tcPr>
                  <w:tcW w:w="1818" w:type="dxa"/>
                </w:tcPr>
                <w:p w14:paraId="29DA8CF7" w14:textId="77777777" w:rsidR="001111A2" w:rsidRPr="001111A2" w:rsidDel="007F67CD" w:rsidRDefault="001111A2" w:rsidP="001111A2">
                  <w:pPr>
                    <w:spacing w:after="60"/>
                    <w:rPr>
                      <w:rFonts w:eastAsia="Times New Roman"/>
                      <w:iCs/>
                      <w:sz w:val="20"/>
                      <w:szCs w:val="20"/>
                    </w:rPr>
                  </w:pPr>
                  <w:r w:rsidRPr="001111A2" w:rsidDel="007F67CD">
                    <w:rPr>
                      <w:rFonts w:eastAsia="Times New Roman"/>
                      <w:iCs/>
                      <w:sz w:val="20"/>
                      <w:szCs w:val="20"/>
                    </w:rPr>
                    <w:t>RTOFFCAP</w:t>
                  </w:r>
                </w:p>
              </w:tc>
              <w:tc>
                <w:tcPr>
                  <w:tcW w:w="900" w:type="dxa"/>
                </w:tcPr>
                <w:p w14:paraId="405EA3D7" w14:textId="77777777" w:rsidR="001111A2" w:rsidRPr="001111A2" w:rsidDel="007F67CD" w:rsidRDefault="001111A2" w:rsidP="001111A2">
                  <w:pPr>
                    <w:spacing w:after="60"/>
                    <w:rPr>
                      <w:rFonts w:eastAsia="Times New Roman"/>
                      <w:iCs/>
                      <w:sz w:val="20"/>
                      <w:szCs w:val="20"/>
                    </w:rPr>
                  </w:pPr>
                  <w:r w:rsidRPr="001111A2" w:rsidDel="007F67CD">
                    <w:rPr>
                      <w:rFonts w:eastAsia="Times New Roman"/>
                      <w:iCs/>
                      <w:sz w:val="20"/>
                      <w:szCs w:val="20"/>
                    </w:rPr>
                    <w:t>MWh</w:t>
                  </w:r>
                </w:p>
              </w:tc>
              <w:tc>
                <w:tcPr>
                  <w:tcW w:w="6427" w:type="dxa"/>
                </w:tcPr>
                <w:p w14:paraId="09C04D38" w14:textId="77777777" w:rsidR="001111A2" w:rsidRPr="001111A2" w:rsidDel="007F67CD" w:rsidRDefault="001111A2" w:rsidP="001111A2">
                  <w:pPr>
                    <w:spacing w:after="60"/>
                    <w:rPr>
                      <w:rFonts w:eastAsia="Times New Roman"/>
                      <w:i/>
                      <w:iCs/>
                      <w:sz w:val="20"/>
                      <w:szCs w:val="20"/>
                    </w:rPr>
                  </w:pPr>
                  <w:r w:rsidRPr="001111A2" w:rsidDel="007F67CD">
                    <w:rPr>
                      <w:rFonts w:eastAsia="Times New Roman"/>
                      <w:i/>
                      <w:iCs/>
                      <w:sz w:val="20"/>
                      <w:szCs w:val="20"/>
                    </w:rPr>
                    <w:t xml:space="preserve">Real-Time Off-Line Reserve Capacity – </w:t>
                  </w:r>
                  <w:r w:rsidRPr="001111A2" w:rsidDel="007F67CD">
                    <w:rPr>
                      <w:rFonts w:eastAsia="Times New Roman"/>
                      <w:iCs/>
                      <w:sz w:val="20"/>
                      <w:szCs w:val="20"/>
                    </w:rPr>
                    <w:t xml:space="preserve">The Real-Time reserve capacity of Off-Line Resources available for the SCED intervals beginning June 1, </w:t>
                  </w:r>
                  <w:proofErr w:type="gramStart"/>
                  <w:r w:rsidRPr="001111A2" w:rsidDel="007F67CD">
                    <w:rPr>
                      <w:rFonts w:eastAsia="Times New Roman"/>
                      <w:iCs/>
                      <w:sz w:val="20"/>
                      <w:szCs w:val="20"/>
                    </w:rPr>
                    <w:t>2014</w:t>
                  </w:r>
                  <w:proofErr w:type="gramEnd"/>
                  <w:r w:rsidRPr="001111A2" w:rsidDel="007F67CD">
                    <w:rPr>
                      <w:rFonts w:eastAsia="Times New Roman"/>
                      <w:iCs/>
                      <w:sz w:val="20"/>
                      <w:szCs w:val="20"/>
                    </w:rPr>
                    <w:t xml:space="preserve"> through </w:t>
                  </w:r>
                  <w:r w:rsidRPr="001111A2">
                    <w:rPr>
                      <w:rFonts w:eastAsia="Times New Roman"/>
                      <w:iCs/>
                      <w:sz w:val="20"/>
                      <w:szCs w:val="20"/>
                    </w:rPr>
                    <w:t>August</w:t>
                  </w:r>
                  <w:r w:rsidRPr="001111A2" w:rsidDel="007F67CD">
                    <w:rPr>
                      <w:rFonts w:eastAsia="Times New Roman"/>
                      <w:iCs/>
                      <w:sz w:val="20"/>
                      <w:szCs w:val="20"/>
                    </w:rPr>
                    <w:t xml:space="preserve"> 31, 202</w:t>
                  </w:r>
                  <w:r w:rsidRPr="001111A2">
                    <w:rPr>
                      <w:rFonts w:eastAsia="Times New Roman"/>
                      <w:iCs/>
                      <w:sz w:val="20"/>
                      <w:szCs w:val="20"/>
                    </w:rPr>
                    <w:t>5</w:t>
                  </w:r>
                </w:p>
              </w:tc>
            </w:tr>
            <w:tr w:rsidR="001111A2" w:rsidRPr="001111A2" w:rsidDel="007F67CD" w14:paraId="3F321AB6" w14:textId="77777777" w:rsidTr="00CF6727">
              <w:trPr>
                <w:cantSplit/>
              </w:trPr>
              <w:tc>
                <w:tcPr>
                  <w:tcW w:w="1818" w:type="dxa"/>
                  <w:vAlign w:val="center"/>
                </w:tcPr>
                <w:p w14:paraId="27E410A7" w14:textId="77777777" w:rsidR="001111A2" w:rsidRPr="001111A2" w:rsidDel="007F67CD" w:rsidRDefault="001111A2" w:rsidP="001111A2">
                  <w:pPr>
                    <w:spacing w:after="60"/>
                    <w:rPr>
                      <w:rFonts w:eastAsia="Times New Roman"/>
                      <w:i/>
                      <w:iCs/>
                      <w:sz w:val="20"/>
                      <w:szCs w:val="20"/>
                    </w:rPr>
                  </w:pPr>
                  <w:r w:rsidRPr="001111A2">
                    <w:rPr>
                      <w:rFonts w:eastAsia="Times New Roman"/>
                      <w:i/>
                      <w:iCs/>
                      <w:sz w:val="20"/>
                      <w:szCs w:val="20"/>
                    </w:rPr>
                    <w:t>μ</w:t>
                  </w:r>
                </w:p>
              </w:tc>
              <w:tc>
                <w:tcPr>
                  <w:tcW w:w="900" w:type="dxa"/>
                </w:tcPr>
                <w:p w14:paraId="735F93E2" w14:textId="77777777" w:rsidR="001111A2" w:rsidRPr="001111A2" w:rsidDel="007F67CD" w:rsidRDefault="001111A2" w:rsidP="001111A2">
                  <w:pPr>
                    <w:spacing w:after="60"/>
                    <w:rPr>
                      <w:rFonts w:eastAsia="Times New Roman"/>
                      <w:iCs/>
                      <w:sz w:val="20"/>
                      <w:szCs w:val="20"/>
                    </w:rPr>
                  </w:pPr>
                  <w:r w:rsidRPr="001111A2" w:rsidDel="007F67CD">
                    <w:rPr>
                      <w:rFonts w:eastAsia="Times New Roman"/>
                      <w:iCs/>
                      <w:sz w:val="20"/>
                      <w:szCs w:val="20"/>
                    </w:rPr>
                    <w:t>None</w:t>
                  </w:r>
                </w:p>
              </w:tc>
              <w:tc>
                <w:tcPr>
                  <w:tcW w:w="6427" w:type="dxa"/>
                </w:tcPr>
                <w:p w14:paraId="34B92E4D" w14:textId="77777777" w:rsidR="001111A2" w:rsidRPr="001111A2" w:rsidDel="007F67CD" w:rsidRDefault="001111A2" w:rsidP="001111A2">
                  <w:pPr>
                    <w:spacing w:after="60"/>
                    <w:rPr>
                      <w:rFonts w:eastAsia="Times New Roman"/>
                      <w:iCs/>
                      <w:sz w:val="20"/>
                      <w:szCs w:val="20"/>
                    </w:rPr>
                  </w:pPr>
                  <w:r w:rsidRPr="001111A2" w:rsidDel="007F67CD">
                    <w:rPr>
                      <w:rFonts w:eastAsia="Times New Roman"/>
                      <w:iCs/>
                      <w:sz w:val="20"/>
                      <w:szCs w:val="20"/>
                    </w:rPr>
                    <w:t xml:space="preserve">The </w:t>
                  </w:r>
                  <w:r w:rsidRPr="001111A2">
                    <w:rPr>
                      <w:rFonts w:eastAsia="Times New Roman"/>
                      <w:iCs/>
                      <w:sz w:val="20"/>
                      <w:szCs w:val="20"/>
                    </w:rPr>
                    <w:t xml:space="preserve">mean </w:t>
                  </w:r>
                  <w:r w:rsidRPr="001111A2" w:rsidDel="007F67CD">
                    <w:rPr>
                      <w:rFonts w:eastAsia="Times New Roman"/>
                      <w:iCs/>
                      <w:sz w:val="20"/>
                      <w:szCs w:val="20"/>
                    </w:rPr>
                    <w:t xml:space="preserve">value of the </w:t>
                  </w:r>
                  <w:r w:rsidRPr="001111A2">
                    <w:rPr>
                      <w:rFonts w:eastAsia="Times New Roman"/>
                      <w:iCs/>
                      <w:sz w:val="20"/>
                      <w:szCs w:val="20"/>
                    </w:rPr>
                    <w:t>shifted LOLP distribution as published for Summer 2026</w:t>
                  </w:r>
                </w:p>
              </w:tc>
            </w:tr>
            <w:tr w:rsidR="001111A2" w:rsidRPr="001111A2" w:rsidDel="007F67CD" w14:paraId="52283853" w14:textId="77777777" w:rsidTr="00CF6727">
              <w:trPr>
                <w:cantSplit/>
              </w:trPr>
              <w:tc>
                <w:tcPr>
                  <w:tcW w:w="1818" w:type="dxa"/>
                  <w:vAlign w:val="center"/>
                </w:tcPr>
                <w:p w14:paraId="003790B0" w14:textId="77777777" w:rsidR="001111A2" w:rsidRPr="001111A2" w:rsidDel="007F67CD" w:rsidRDefault="001111A2" w:rsidP="001111A2">
                  <w:pPr>
                    <w:spacing w:after="60"/>
                    <w:rPr>
                      <w:rFonts w:eastAsia="Times New Roman"/>
                      <w:i/>
                      <w:iCs/>
                      <w:sz w:val="20"/>
                      <w:szCs w:val="20"/>
                    </w:rPr>
                  </w:pPr>
                  <w:r w:rsidRPr="001111A2">
                    <w:rPr>
                      <w:rFonts w:eastAsia="Times New Roman"/>
                      <w:i/>
                      <w:iCs/>
                      <w:sz w:val="20"/>
                      <w:szCs w:val="20"/>
                    </w:rPr>
                    <w:t>σ</w:t>
                  </w:r>
                </w:p>
              </w:tc>
              <w:tc>
                <w:tcPr>
                  <w:tcW w:w="900" w:type="dxa"/>
                </w:tcPr>
                <w:p w14:paraId="6EB657DF" w14:textId="77777777" w:rsidR="001111A2" w:rsidRPr="001111A2" w:rsidDel="007F67CD" w:rsidRDefault="001111A2" w:rsidP="001111A2">
                  <w:pPr>
                    <w:spacing w:after="60"/>
                    <w:rPr>
                      <w:rFonts w:eastAsia="Times New Roman"/>
                      <w:iCs/>
                      <w:sz w:val="20"/>
                      <w:szCs w:val="20"/>
                    </w:rPr>
                  </w:pPr>
                  <w:r w:rsidRPr="001111A2" w:rsidDel="007F67CD">
                    <w:rPr>
                      <w:rFonts w:eastAsia="Times New Roman"/>
                      <w:iCs/>
                      <w:sz w:val="20"/>
                      <w:szCs w:val="20"/>
                    </w:rPr>
                    <w:t>None</w:t>
                  </w:r>
                </w:p>
              </w:tc>
              <w:tc>
                <w:tcPr>
                  <w:tcW w:w="6427" w:type="dxa"/>
                </w:tcPr>
                <w:p w14:paraId="6455FF18" w14:textId="77777777" w:rsidR="001111A2" w:rsidRPr="001111A2" w:rsidDel="007F67CD" w:rsidRDefault="001111A2" w:rsidP="001111A2">
                  <w:pPr>
                    <w:spacing w:after="60"/>
                    <w:rPr>
                      <w:rFonts w:eastAsia="Times New Roman"/>
                      <w:iCs/>
                      <w:sz w:val="20"/>
                      <w:szCs w:val="20"/>
                    </w:rPr>
                  </w:pPr>
                  <w:r w:rsidRPr="001111A2" w:rsidDel="007F67CD">
                    <w:rPr>
                      <w:rFonts w:eastAsia="Times New Roman"/>
                      <w:iCs/>
                      <w:sz w:val="20"/>
                      <w:szCs w:val="20"/>
                    </w:rPr>
                    <w:t xml:space="preserve">The standard deviation of the </w:t>
                  </w:r>
                  <w:r w:rsidRPr="001111A2">
                    <w:rPr>
                      <w:rFonts w:eastAsia="Times New Roman"/>
                      <w:iCs/>
                      <w:sz w:val="20"/>
                      <w:szCs w:val="20"/>
                    </w:rPr>
                    <w:t>shifted LOLP distribution as published for Summer 2026</w:t>
                  </w:r>
                </w:p>
              </w:tc>
            </w:tr>
          </w:tbl>
          <w:p w14:paraId="6C05A49D" w14:textId="77777777" w:rsidR="001111A2" w:rsidRPr="001111A2" w:rsidRDefault="001111A2" w:rsidP="001111A2">
            <w:pPr>
              <w:spacing w:before="240" w:after="240"/>
              <w:ind w:left="1440" w:hanging="720"/>
              <w:rPr>
                <w:rFonts w:eastAsia="Times New Roman"/>
              </w:rPr>
            </w:pPr>
            <w:r w:rsidRPr="001111A2">
              <w:rPr>
                <w:rFonts w:eastAsia="Times New Roman"/>
              </w:rPr>
              <w:t>(b)</w:t>
            </w:r>
            <w:r w:rsidRPr="001111A2">
              <w:rPr>
                <w:rFonts w:eastAsia="Times New Roman"/>
              </w:rPr>
              <w:tab/>
              <w:t xml:space="preserve">Using the results of paragraph </w:t>
            </w:r>
            <w:r w:rsidRPr="001111A2">
              <w:rPr>
                <w:rFonts w:eastAsia="Times New Roman" w:cs="Arial"/>
              </w:rPr>
              <w:t xml:space="preserve">(a) </w:t>
            </w:r>
            <w:r w:rsidRPr="001111A2">
              <w:rPr>
                <w:rFonts w:eastAsia="Times New Roman"/>
              </w:rPr>
              <w:t>above, use regression methods to fit the following curve to the average reserve pricing outcomes for the various MW reserve levels:</w:t>
            </w:r>
          </w:p>
          <w:p w14:paraId="2F88FA6C" w14:textId="77777777" w:rsidR="001111A2" w:rsidRPr="001111A2" w:rsidRDefault="001111A2" w:rsidP="001111A2">
            <w:pPr>
              <w:spacing w:before="120" w:after="120"/>
              <w:ind w:left="2142" w:hanging="720"/>
              <w:rPr>
                <w:rFonts w:ascii="Cambria Math" w:eastAsia="Times New Roman" w:hAnsi="Cambria Math" w:cs="Cambria Math"/>
                <w:b/>
                <w:bCs/>
                <w:iCs/>
              </w:rPr>
            </w:pPr>
            <w:r w:rsidRPr="001111A2">
              <w:rPr>
                <w:rFonts w:eastAsia="Times New Roman"/>
                <w:b/>
                <w:bCs/>
                <w:iCs/>
              </w:rPr>
              <w:t xml:space="preserve">AORDC = </w:t>
            </w:r>
            <w:bookmarkStart w:id="248" w:name="_Hlk192085418"/>
            <w:r w:rsidRPr="001111A2">
              <w:rPr>
                <w:rFonts w:eastAsia="Times New Roman"/>
                <w:b/>
                <w:bCs/>
                <w:iCs/>
              </w:rPr>
              <w:t>(</w:t>
            </w:r>
            <w:r w:rsidRPr="001111A2">
              <w:rPr>
                <w:rFonts w:ascii="Cambria Math" w:eastAsia="Times New Roman" w:hAnsi="Cambria Math" w:cs="Cambria Math"/>
                <w:b/>
                <w:bCs/>
                <w:iCs/>
              </w:rPr>
              <w:t xml:space="preserve">𝟏 </w:t>
            </w:r>
            <w:r w:rsidRPr="001111A2">
              <w:rPr>
                <w:rFonts w:eastAsia="Times New Roman"/>
                <w:b/>
                <w:bCs/>
                <w:iCs/>
              </w:rPr>
              <w:t>−</w:t>
            </w:r>
            <w:r w:rsidRPr="001111A2">
              <w:rPr>
                <w:rFonts w:ascii="Cambria Math" w:eastAsia="Times New Roman" w:hAnsi="Cambria Math"/>
                <w:b/>
                <w:bCs/>
                <w:i/>
              </w:rPr>
              <w:t xml:space="preserve"> </w:t>
            </w:r>
            <m:oMath>
              <m:r>
                <m:rPr>
                  <m:sty m:val="bi"/>
                </m:rPr>
                <w:rPr>
                  <w:rFonts w:ascii="Cambria Math" w:eastAsia="Times New Roman" w:hAnsi="Cambria Math"/>
                </w:rPr>
                <m:t>pnorm</m:t>
              </m:r>
            </m:oMath>
            <w:r w:rsidRPr="001111A2">
              <w:rPr>
                <w:rFonts w:eastAsia="Times New Roman"/>
                <w:b/>
                <w:bCs/>
                <w:iCs/>
              </w:rPr>
              <w:t>(reserve level</w:t>
            </w:r>
            <w:r w:rsidRPr="001111A2">
              <w:rPr>
                <w:rFonts w:ascii="Cambria Math" w:eastAsia="Times New Roman" w:hAnsi="Cambria Math" w:cs="Cambria Math"/>
                <w:b/>
                <w:bCs/>
                <w:iCs/>
              </w:rPr>
              <w:t xml:space="preserve"> </w:t>
            </w:r>
            <w:r w:rsidRPr="001111A2">
              <w:rPr>
                <w:rFonts w:eastAsia="Times New Roman"/>
                <w:b/>
                <w:bCs/>
                <w:iCs/>
              </w:rPr>
              <w:t>−</w:t>
            </w:r>
            <w:r w:rsidRPr="001111A2">
              <w:rPr>
                <w:rFonts w:ascii="Cambria Math" w:eastAsia="Times New Roman" w:hAnsi="Cambria Math" w:cs="Cambria Math"/>
                <w:b/>
                <w:bCs/>
                <w:iCs/>
              </w:rPr>
              <w:t xml:space="preserve"> </w:t>
            </w:r>
            <w:r w:rsidRPr="001111A2">
              <w:rPr>
                <w:rFonts w:eastAsia="Times New Roman"/>
                <w:b/>
                <w:bCs/>
                <w:iCs/>
              </w:rPr>
              <w:t xml:space="preserve">3000, </w:t>
            </w:r>
            <m:oMath>
              <m:r>
                <m:rPr>
                  <m:sty m:val="bi"/>
                </m:rPr>
                <w:rPr>
                  <w:rFonts w:ascii="Cambria Math" w:eastAsia="Times New Roman" w:hAnsi="Cambria Math"/>
                </w:rPr>
                <m:t>μ</m:t>
              </m:r>
            </m:oMath>
            <w:r w:rsidRPr="001111A2">
              <w:rPr>
                <w:rFonts w:eastAsia="Times New Roman"/>
                <w:i/>
                <w:iCs/>
              </w:rPr>
              <w:t>*</w:t>
            </w:r>
            <w:r w:rsidRPr="001111A2">
              <w:rPr>
                <w:rFonts w:eastAsia="Times New Roman"/>
                <w:b/>
                <w:bCs/>
                <w:iCs/>
              </w:rPr>
              <w:t xml:space="preserve">, </w:t>
            </w:r>
            <m:oMath>
              <m:r>
                <m:rPr>
                  <m:sty m:val="bi"/>
                </m:rPr>
                <w:rPr>
                  <w:rFonts w:ascii="Cambria Math" w:eastAsia="Times New Roman" w:hAnsi="Cambria Math"/>
                </w:rPr>
                <m:t>σ</m:t>
              </m:r>
            </m:oMath>
            <w:r w:rsidRPr="001111A2">
              <w:rPr>
                <w:rFonts w:eastAsia="Times New Roman"/>
                <w:i/>
                <w:iCs/>
              </w:rPr>
              <w:t>*</w:t>
            </w:r>
            <w:r w:rsidRPr="001111A2">
              <w:rPr>
                <w:rFonts w:eastAsia="Times New Roman"/>
                <w:b/>
                <w:bCs/>
                <w:iCs/>
              </w:rPr>
              <w:t xml:space="preserve">)) </w:t>
            </w:r>
            <w:r w:rsidRPr="001111A2">
              <w:rPr>
                <w:rFonts w:ascii="Cambria Math" w:eastAsia="Times New Roman" w:hAnsi="Cambria Math" w:cs="Cambria Math"/>
                <w:b/>
                <w:bCs/>
                <w:iCs/>
              </w:rPr>
              <w:t>∗ 𝑽𝑶𝑳𝑳</w:t>
            </w:r>
            <w:bookmarkEnd w:id="248"/>
          </w:p>
          <w:p w14:paraId="34FBBD8D" w14:textId="77777777" w:rsidR="001111A2" w:rsidRPr="001111A2" w:rsidRDefault="001111A2" w:rsidP="001111A2">
            <w:pPr>
              <w:spacing w:before="120"/>
              <w:rPr>
                <w:rFonts w:eastAsia="Times New Roman"/>
              </w:rPr>
            </w:pPr>
            <w:r w:rsidRPr="001111A2">
              <w:rPr>
                <w:rFonts w:eastAsia="Times New Roman"/>
              </w:rPr>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1111A2" w:rsidRPr="001111A2" w14:paraId="376B56FA" w14:textId="77777777" w:rsidTr="00CF6727">
              <w:trPr>
                <w:cantSplit/>
                <w:tblHeader/>
              </w:trPr>
              <w:tc>
                <w:tcPr>
                  <w:tcW w:w="1818" w:type="dxa"/>
                  <w:tcBorders>
                    <w:top w:val="single" w:sz="4" w:space="0" w:color="auto"/>
                    <w:left w:val="single" w:sz="4" w:space="0" w:color="auto"/>
                    <w:bottom w:val="single" w:sz="4" w:space="0" w:color="auto"/>
                    <w:right w:val="single" w:sz="4" w:space="0" w:color="auto"/>
                  </w:tcBorders>
                  <w:hideMark/>
                </w:tcPr>
                <w:p w14:paraId="38A3AC88" w14:textId="77777777" w:rsidR="001111A2" w:rsidRPr="001111A2" w:rsidRDefault="001111A2" w:rsidP="001111A2">
                  <w:pPr>
                    <w:spacing w:after="60"/>
                    <w:rPr>
                      <w:rFonts w:eastAsia="Times New Roman"/>
                      <w:b/>
                      <w:iCs/>
                      <w:sz w:val="20"/>
                      <w:szCs w:val="20"/>
                    </w:rPr>
                  </w:pPr>
                  <w:r w:rsidRPr="001111A2">
                    <w:rPr>
                      <w:rFonts w:eastAsia="Times New Roman"/>
                      <w:b/>
                      <w:iCs/>
                      <w:sz w:val="20"/>
                      <w:szCs w:val="20"/>
                    </w:rPr>
                    <w:t>Variable</w:t>
                  </w:r>
                </w:p>
              </w:tc>
              <w:tc>
                <w:tcPr>
                  <w:tcW w:w="900" w:type="dxa"/>
                  <w:tcBorders>
                    <w:top w:val="single" w:sz="4" w:space="0" w:color="auto"/>
                    <w:left w:val="single" w:sz="4" w:space="0" w:color="auto"/>
                    <w:bottom w:val="single" w:sz="4" w:space="0" w:color="auto"/>
                    <w:right w:val="single" w:sz="4" w:space="0" w:color="auto"/>
                  </w:tcBorders>
                  <w:hideMark/>
                </w:tcPr>
                <w:p w14:paraId="7A1E9CDE" w14:textId="77777777" w:rsidR="001111A2" w:rsidRPr="001111A2" w:rsidRDefault="001111A2" w:rsidP="001111A2">
                  <w:pPr>
                    <w:spacing w:after="60"/>
                    <w:rPr>
                      <w:rFonts w:eastAsia="Times New Roman"/>
                      <w:b/>
                      <w:iCs/>
                      <w:sz w:val="20"/>
                      <w:szCs w:val="20"/>
                    </w:rPr>
                  </w:pPr>
                  <w:r w:rsidRPr="001111A2">
                    <w:rPr>
                      <w:rFonts w:eastAsia="Times New Roman"/>
                      <w:b/>
                      <w:iCs/>
                      <w:sz w:val="20"/>
                      <w:szCs w:val="20"/>
                    </w:rPr>
                    <w:t>Unit</w:t>
                  </w:r>
                </w:p>
              </w:tc>
              <w:tc>
                <w:tcPr>
                  <w:tcW w:w="6427" w:type="dxa"/>
                  <w:tcBorders>
                    <w:top w:val="single" w:sz="4" w:space="0" w:color="auto"/>
                    <w:left w:val="single" w:sz="4" w:space="0" w:color="auto"/>
                    <w:bottom w:val="single" w:sz="4" w:space="0" w:color="auto"/>
                    <w:right w:val="single" w:sz="4" w:space="0" w:color="auto"/>
                  </w:tcBorders>
                  <w:hideMark/>
                </w:tcPr>
                <w:p w14:paraId="0374EB16" w14:textId="77777777" w:rsidR="001111A2" w:rsidRPr="001111A2" w:rsidRDefault="001111A2" w:rsidP="001111A2">
                  <w:pPr>
                    <w:spacing w:after="60"/>
                    <w:rPr>
                      <w:rFonts w:eastAsia="Times New Roman"/>
                      <w:b/>
                      <w:iCs/>
                      <w:sz w:val="20"/>
                      <w:szCs w:val="20"/>
                    </w:rPr>
                  </w:pPr>
                  <w:r w:rsidRPr="001111A2">
                    <w:rPr>
                      <w:rFonts w:eastAsia="Times New Roman"/>
                      <w:b/>
                      <w:iCs/>
                      <w:sz w:val="20"/>
                      <w:szCs w:val="20"/>
                    </w:rPr>
                    <w:t>Definition</w:t>
                  </w:r>
                </w:p>
              </w:tc>
            </w:tr>
            <w:tr w:rsidR="001111A2" w:rsidRPr="001111A2" w14:paraId="462A95C4" w14:textId="77777777" w:rsidTr="00CF6727">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2BF48033" w14:textId="77777777" w:rsidR="001111A2" w:rsidRPr="001111A2" w:rsidRDefault="001111A2" w:rsidP="001111A2">
                  <w:pPr>
                    <w:spacing w:after="60"/>
                    <w:rPr>
                      <w:rFonts w:eastAsia="Times New Roman"/>
                      <w:i/>
                      <w:iCs/>
                      <w:sz w:val="20"/>
                      <w:szCs w:val="20"/>
                    </w:rPr>
                  </w:pPr>
                  <w:r w:rsidRPr="001111A2">
                    <w:rPr>
                      <w:rFonts w:eastAsia="Times New Roman"/>
                      <w:i/>
                      <w:iCs/>
                      <w:sz w:val="20"/>
                      <w:szCs w:val="20"/>
                    </w:rPr>
                    <w:t>μ*</w:t>
                  </w:r>
                </w:p>
              </w:tc>
              <w:tc>
                <w:tcPr>
                  <w:tcW w:w="900" w:type="dxa"/>
                  <w:tcBorders>
                    <w:top w:val="single" w:sz="4" w:space="0" w:color="auto"/>
                    <w:left w:val="single" w:sz="4" w:space="0" w:color="auto"/>
                    <w:bottom w:val="single" w:sz="4" w:space="0" w:color="auto"/>
                    <w:right w:val="single" w:sz="4" w:space="0" w:color="auto"/>
                  </w:tcBorders>
                  <w:vAlign w:val="center"/>
                  <w:hideMark/>
                </w:tcPr>
                <w:p w14:paraId="5DE6F406" w14:textId="77777777" w:rsidR="001111A2" w:rsidRPr="001111A2" w:rsidRDefault="001111A2" w:rsidP="001111A2">
                  <w:pPr>
                    <w:rPr>
                      <w:rFonts w:eastAsia="Times New Roman"/>
                      <w:iCs/>
                      <w:sz w:val="20"/>
                      <w:szCs w:val="20"/>
                    </w:rPr>
                  </w:pPr>
                  <w:r w:rsidRPr="001111A2">
                    <w:rPr>
                      <w:rFonts w:eastAsia="Times New Roman"/>
                      <w:iCs/>
                      <w:sz w:val="20"/>
                      <w:szCs w:val="20"/>
                    </w:rPr>
                    <w:t>None</w:t>
                  </w:r>
                </w:p>
              </w:tc>
              <w:tc>
                <w:tcPr>
                  <w:tcW w:w="6427" w:type="dxa"/>
                  <w:tcBorders>
                    <w:top w:val="single" w:sz="4" w:space="0" w:color="auto"/>
                    <w:left w:val="single" w:sz="4" w:space="0" w:color="auto"/>
                    <w:bottom w:val="single" w:sz="4" w:space="0" w:color="auto"/>
                    <w:right w:val="single" w:sz="4" w:space="0" w:color="auto"/>
                  </w:tcBorders>
                  <w:hideMark/>
                </w:tcPr>
                <w:p w14:paraId="002C7FAC" w14:textId="77777777" w:rsidR="001111A2" w:rsidRPr="001111A2" w:rsidRDefault="001111A2" w:rsidP="001111A2">
                  <w:pPr>
                    <w:spacing w:after="60"/>
                    <w:rPr>
                      <w:rFonts w:eastAsia="Times New Roman"/>
                      <w:iCs/>
                      <w:sz w:val="20"/>
                      <w:szCs w:val="20"/>
                    </w:rPr>
                  </w:pPr>
                  <w:r w:rsidRPr="001111A2">
                    <w:rPr>
                      <w:rFonts w:eastAsia="Times New Roman"/>
                      <w:iCs/>
                      <w:sz w:val="20"/>
                      <w:szCs w:val="20"/>
                    </w:rPr>
                    <w:t>The mean value used for the calculation of the AORDC as determined using the regression fit method described above.</w:t>
                  </w:r>
                </w:p>
              </w:tc>
            </w:tr>
            <w:tr w:rsidR="001111A2" w:rsidRPr="001111A2" w14:paraId="7084151D" w14:textId="77777777" w:rsidTr="00CF6727">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6AC06774" w14:textId="77777777" w:rsidR="001111A2" w:rsidRPr="001111A2" w:rsidRDefault="001111A2" w:rsidP="001111A2">
                  <w:pPr>
                    <w:spacing w:before="120" w:after="120"/>
                    <w:rPr>
                      <w:rFonts w:eastAsia="Times New Roman"/>
                      <w:i/>
                      <w:iCs/>
                      <w:sz w:val="20"/>
                      <w:szCs w:val="20"/>
                    </w:rPr>
                  </w:pPr>
                  <w:r w:rsidRPr="001111A2">
                    <w:rPr>
                      <w:rFonts w:eastAsia="Times New Roman"/>
                      <w:i/>
                      <w:iCs/>
                      <w:sz w:val="20"/>
                      <w:szCs w:val="20"/>
                    </w:rPr>
                    <w:lastRenderedPageBreak/>
                    <w:t>σ*</w:t>
                  </w:r>
                </w:p>
              </w:tc>
              <w:tc>
                <w:tcPr>
                  <w:tcW w:w="900" w:type="dxa"/>
                  <w:tcBorders>
                    <w:top w:val="single" w:sz="4" w:space="0" w:color="auto"/>
                    <w:left w:val="single" w:sz="4" w:space="0" w:color="auto"/>
                    <w:bottom w:val="single" w:sz="4" w:space="0" w:color="auto"/>
                    <w:right w:val="single" w:sz="4" w:space="0" w:color="auto"/>
                  </w:tcBorders>
                  <w:vAlign w:val="center"/>
                  <w:hideMark/>
                </w:tcPr>
                <w:p w14:paraId="724DC0E7" w14:textId="77777777" w:rsidR="001111A2" w:rsidRPr="001111A2" w:rsidRDefault="001111A2" w:rsidP="001111A2">
                  <w:pPr>
                    <w:rPr>
                      <w:rFonts w:eastAsia="Times New Roman"/>
                      <w:iCs/>
                      <w:sz w:val="20"/>
                      <w:szCs w:val="20"/>
                    </w:rPr>
                  </w:pPr>
                  <w:r w:rsidRPr="001111A2">
                    <w:rPr>
                      <w:rFonts w:eastAsia="Times New Roman"/>
                      <w:iCs/>
                      <w:sz w:val="20"/>
                      <w:szCs w:val="20"/>
                    </w:rPr>
                    <w:t>None</w:t>
                  </w:r>
                </w:p>
              </w:tc>
              <w:tc>
                <w:tcPr>
                  <w:tcW w:w="6427" w:type="dxa"/>
                  <w:tcBorders>
                    <w:top w:val="single" w:sz="4" w:space="0" w:color="auto"/>
                    <w:left w:val="single" w:sz="4" w:space="0" w:color="auto"/>
                    <w:bottom w:val="single" w:sz="4" w:space="0" w:color="auto"/>
                    <w:right w:val="single" w:sz="4" w:space="0" w:color="auto"/>
                  </w:tcBorders>
                  <w:hideMark/>
                </w:tcPr>
                <w:p w14:paraId="2BEE501C" w14:textId="77777777" w:rsidR="001111A2" w:rsidRPr="001111A2" w:rsidRDefault="001111A2" w:rsidP="001111A2">
                  <w:pPr>
                    <w:spacing w:after="60"/>
                    <w:rPr>
                      <w:rFonts w:eastAsia="Times New Roman"/>
                      <w:iCs/>
                      <w:sz w:val="20"/>
                      <w:szCs w:val="20"/>
                    </w:rPr>
                  </w:pPr>
                  <w:r w:rsidRPr="001111A2">
                    <w:rPr>
                      <w:rFonts w:eastAsia="Times New Roman"/>
                      <w:iCs/>
                      <w:sz w:val="20"/>
                      <w:szCs w:val="20"/>
                    </w:rPr>
                    <w:t>The standard deviation used for the calculation of the AORDC as determined using the regression fit method described above.</w:t>
                  </w:r>
                </w:p>
              </w:tc>
            </w:tr>
          </w:tbl>
          <w:p w14:paraId="162AFCAA" w14:textId="77777777" w:rsidR="001111A2" w:rsidRPr="001111A2" w:rsidRDefault="001111A2" w:rsidP="001111A2">
            <w:pPr>
              <w:spacing w:before="240" w:after="240"/>
              <w:ind w:left="1440" w:hanging="720"/>
              <w:rPr>
                <w:rFonts w:eastAsia="Times New Roman"/>
              </w:rPr>
            </w:pPr>
            <w:r w:rsidRPr="001111A2">
              <w:rPr>
                <w:rFonts w:eastAsia="Times New Roman"/>
              </w:rPr>
              <w:t>(c)</w:t>
            </w:r>
            <w:r w:rsidRPr="001111A2">
              <w:rPr>
                <w:rFonts w:eastAsia="Times New Roman"/>
              </w:rPr>
              <w:tab/>
              <w:t>Calculate points on the regression curve in 1 MW increments for any observed reserve level &gt;= 3,000 MW and price &gt;$0.01/MWh.  These points form the AORDC.</w:t>
            </w:r>
          </w:p>
          <w:p w14:paraId="0A2BB471" w14:textId="77777777" w:rsidR="001111A2" w:rsidRPr="001111A2" w:rsidRDefault="001111A2" w:rsidP="001111A2">
            <w:pPr>
              <w:spacing w:before="240" w:after="240"/>
              <w:ind w:left="720" w:hanging="720"/>
              <w:rPr>
                <w:rFonts w:eastAsia="Times New Roman"/>
                <w:iCs/>
              </w:rPr>
            </w:pPr>
            <w:r w:rsidRPr="001111A2">
              <w:rPr>
                <w:rFonts w:eastAsia="Times New Roman"/>
                <w:iCs/>
              </w:rPr>
              <w:t>(7)</w:t>
            </w:r>
            <w:r w:rsidRPr="001111A2">
              <w:rPr>
                <w:rFonts w:eastAsia="Times New Roman"/>
                <w:iCs/>
              </w:rPr>
              <w:tab/>
              <w:t>ERCOT shall disaggregate the AORDC developed pursuant to paragraph (6) above into individual ASDCs for each Ancillary Service product as follows:</w:t>
            </w:r>
          </w:p>
          <w:p w14:paraId="49B60CBF" w14:textId="77777777" w:rsidR="001111A2" w:rsidRPr="001111A2" w:rsidRDefault="001111A2" w:rsidP="001111A2">
            <w:pPr>
              <w:spacing w:before="120" w:after="120"/>
              <w:ind w:left="1413" w:hanging="720"/>
              <w:rPr>
                <w:rFonts w:eastAsia="Times New Roman"/>
                <w:iCs/>
              </w:rPr>
            </w:pPr>
            <w:r w:rsidRPr="001111A2">
              <w:rPr>
                <w:rFonts w:eastAsia="Times New Roman"/>
                <w:iCs/>
              </w:rPr>
              <w:t>(a)</w:t>
            </w:r>
            <w:r w:rsidRPr="001111A2">
              <w:rPr>
                <w:rFonts w:eastAsia="Times New Roman"/>
                <w:iCs/>
              </w:rPr>
              <w:tab/>
              <w:t xml:space="preserve">Using the required percentage of Reg-Up, the maximum percentages of RRS and ECRS, and the minimum quantities of required Non-Spin and ECRS, the quantities of each Ancillary </w:t>
            </w:r>
            <w:r w:rsidRPr="001111A2">
              <w:rPr>
                <w:rFonts w:eastAsia="Times New Roman"/>
              </w:rPr>
              <w:t>Service</w:t>
            </w:r>
            <w:r w:rsidRPr="001111A2">
              <w:rPr>
                <w:rFonts w:eastAsia="Times New Roman"/>
                <w:iCs/>
              </w:rPr>
              <w:t xml:space="preserve"> product procured until the Minimum Contingency Level (MCL) is satisfied are calculated as follows:</w:t>
            </w:r>
          </w:p>
          <w:p w14:paraId="6813CFFB" w14:textId="77777777" w:rsidR="001111A2" w:rsidRPr="001111A2" w:rsidRDefault="001111A2" w:rsidP="001111A2">
            <w:pPr>
              <w:spacing w:before="120" w:after="120"/>
              <w:ind w:left="693"/>
              <w:rPr>
                <w:rFonts w:eastAsia="Times New Roman"/>
                <w:iCs/>
              </w:rPr>
            </w:pPr>
            <w:r w:rsidRPr="001111A2">
              <w:rPr>
                <w:rFonts w:eastAsia="Times New Roman"/>
                <w:iCs/>
              </w:rPr>
              <w:t>If, RUPCT * RUREQ + RRSPCTMAX * RRSREQ + ECRSPCTMAX * ECRSREQ + NSMWMIN &lt; MCL:</w:t>
            </w:r>
          </w:p>
          <w:p w14:paraId="5B1EACCB" w14:textId="77777777" w:rsidR="001111A2" w:rsidRPr="001111A2" w:rsidRDefault="001111A2" w:rsidP="001111A2">
            <w:pPr>
              <w:spacing w:before="120" w:after="120"/>
              <w:ind w:left="783"/>
              <w:rPr>
                <w:rFonts w:eastAsia="Times New Roman"/>
                <w:iCs/>
              </w:rPr>
            </w:pPr>
            <w:r w:rsidRPr="001111A2">
              <w:rPr>
                <w:rFonts w:eastAsia="Times New Roman"/>
                <w:iCs/>
              </w:rPr>
              <w:tab/>
              <w:t>RUMW = RUPCT * RUREQ</w:t>
            </w:r>
          </w:p>
          <w:p w14:paraId="42D7D511" w14:textId="77777777" w:rsidR="001111A2" w:rsidRPr="001111A2" w:rsidRDefault="001111A2" w:rsidP="001111A2">
            <w:pPr>
              <w:spacing w:before="120" w:after="120"/>
              <w:ind w:left="783"/>
              <w:rPr>
                <w:rFonts w:eastAsia="Times New Roman"/>
                <w:iCs/>
              </w:rPr>
            </w:pPr>
            <w:r w:rsidRPr="001111A2">
              <w:rPr>
                <w:rFonts w:eastAsia="Times New Roman"/>
                <w:iCs/>
              </w:rPr>
              <w:tab/>
              <w:t>ECRSMW = ECRSPCTMAX * ECRSREQ</w:t>
            </w:r>
          </w:p>
          <w:p w14:paraId="6D15C789" w14:textId="77777777" w:rsidR="001111A2" w:rsidRPr="001111A2" w:rsidRDefault="001111A2" w:rsidP="001111A2">
            <w:pPr>
              <w:spacing w:before="120" w:after="120"/>
              <w:ind w:left="783"/>
              <w:rPr>
                <w:rFonts w:eastAsia="Times New Roman"/>
                <w:iCs/>
              </w:rPr>
            </w:pPr>
            <w:r w:rsidRPr="001111A2">
              <w:rPr>
                <w:rFonts w:eastAsia="Times New Roman"/>
                <w:iCs/>
              </w:rPr>
              <w:tab/>
              <w:t>RRSMW = RRSPCTMAX * RRSREQ</w:t>
            </w:r>
          </w:p>
          <w:p w14:paraId="7794D537" w14:textId="77777777" w:rsidR="001111A2" w:rsidRPr="001111A2" w:rsidRDefault="001111A2" w:rsidP="001111A2">
            <w:pPr>
              <w:spacing w:before="120" w:after="120"/>
              <w:ind w:left="783"/>
              <w:rPr>
                <w:rFonts w:eastAsia="Times New Roman"/>
                <w:iCs/>
              </w:rPr>
            </w:pPr>
            <w:r w:rsidRPr="001111A2">
              <w:rPr>
                <w:rFonts w:eastAsia="Times New Roman"/>
                <w:iCs/>
              </w:rPr>
              <w:tab/>
              <w:t>NSMW = MCL – RUMW – RRSMW – ECRSMW</w:t>
            </w:r>
          </w:p>
          <w:p w14:paraId="23C4A853" w14:textId="77777777" w:rsidR="001111A2" w:rsidRPr="001111A2" w:rsidRDefault="001111A2" w:rsidP="001111A2">
            <w:pPr>
              <w:spacing w:before="120" w:after="120"/>
              <w:ind w:left="693"/>
              <w:rPr>
                <w:rFonts w:eastAsia="Times New Roman"/>
                <w:iCs/>
              </w:rPr>
            </w:pPr>
            <w:r w:rsidRPr="001111A2">
              <w:rPr>
                <w:rFonts w:eastAsia="Times New Roman"/>
                <w:iCs/>
              </w:rPr>
              <w:t>Else, if RUPCT * RUREQ + RRSPCTMAX * RRSREQ + ECRSMWMIN + NSMWMIN &gt; MCL:</w:t>
            </w:r>
          </w:p>
          <w:p w14:paraId="4A7A500B" w14:textId="77777777" w:rsidR="001111A2" w:rsidRPr="001111A2" w:rsidRDefault="001111A2" w:rsidP="001111A2">
            <w:pPr>
              <w:spacing w:before="120" w:after="120"/>
              <w:ind w:left="1413"/>
              <w:rPr>
                <w:rFonts w:eastAsia="Times New Roman"/>
                <w:iCs/>
              </w:rPr>
            </w:pPr>
            <w:r w:rsidRPr="001111A2">
              <w:rPr>
                <w:rFonts w:eastAsia="Times New Roman"/>
                <w:iCs/>
              </w:rPr>
              <w:t>RUMW = RUPCT * RUREQ</w:t>
            </w:r>
          </w:p>
          <w:p w14:paraId="515D924F" w14:textId="77777777" w:rsidR="001111A2" w:rsidRPr="001111A2" w:rsidRDefault="001111A2" w:rsidP="001111A2">
            <w:pPr>
              <w:spacing w:before="120" w:after="120"/>
              <w:ind w:left="1413"/>
              <w:rPr>
                <w:rFonts w:eastAsia="Times New Roman"/>
                <w:iCs/>
              </w:rPr>
            </w:pPr>
            <w:r w:rsidRPr="001111A2">
              <w:rPr>
                <w:rFonts w:eastAsia="Times New Roman"/>
                <w:iCs/>
              </w:rPr>
              <w:t>ECRSMW = ECRSMWMIN</w:t>
            </w:r>
          </w:p>
          <w:p w14:paraId="0DC2B226" w14:textId="77777777" w:rsidR="001111A2" w:rsidRPr="001111A2" w:rsidRDefault="001111A2" w:rsidP="001111A2">
            <w:pPr>
              <w:spacing w:before="120" w:after="120"/>
              <w:ind w:left="1413"/>
              <w:rPr>
                <w:rFonts w:eastAsia="Times New Roman"/>
                <w:iCs/>
              </w:rPr>
            </w:pPr>
            <w:r w:rsidRPr="001111A2">
              <w:rPr>
                <w:rFonts w:eastAsia="Times New Roman"/>
                <w:iCs/>
              </w:rPr>
              <w:t>RRSMW = RRSPCTMAX * RRSREQ – (RRSPCTMAX * RRSREQ + RUPCT * RUREQ – (MCL – ECRSMWMIN – NSMWMIN)</w:t>
            </w:r>
          </w:p>
          <w:p w14:paraId="0139204B" w14:textId="77777777" w:rsidR="001111A2" w:rsidRPr="001111A2" w:rsidRDefault="001111A2" w:rsidP="001111A2">
            <w:pPr>
              <w:spacing w:before="120" w:after="120"/>
              <w:ind w:left="1413"/>
              <w:rPr>
                <w:rFonts w:eastAsia="Times New Roman"/>
                <w:iCs/>
              </w:rPr>
            </w:pPr>
            <w:r w:rsidRPr="001111A2">
              <w:rPr>
                <w:rFonts w:eastAsia="Times New Roman"/>
                <w:iCs/>
              </w:rPr>
              <w:t>NSMW = NSMWMIN</w:t>
            </w:r>
          </w:p>
          <w:p w14:paraId="0798917A" w14:textId="77777777" w:rsidR="001111A2" w:rsidRPr="001111A2" w:rsidRDefault="001111A2" w:rsidP="001111A2">
            <w:pPr>
              <w:spacing w:before="120" w:after="120"/>
              <w:ind w:left="693"/>
              <w:rPr>
                <w:rFonts w:eastAsia="Times New Roman"/>
                <w:iCs/>
              </w:rPr>
            </w:pPr>
            <w:r w:rsidRPr="001111A2">
              <w:rPr>
                <w:rFonts w:eastAsia="Times New Roman"/>
                <w:iCs/>
              </w:rPr>
              <w:t>Otherwise, if RUPCT * RUREQ + RRSPCTMAX * RRSREQ + ECRSPCTMAX * ECRSREQ + NSMWMIN &gt; MCL:</w:t>
            </w:r>
          </w:p>
          <w:p w14:paraId="03119997" w14:textId="77777777" w:rsidR="001111A2" w:rsidRPr="001111A2" w:rsidRDefault="001111A2" w:rsidP="001111A2">
            <w:pPr>
              <w:spacing w:before="120" w:after="120"/>
              <w:ind w:left="1413"/>
              <w:rPr>
                <w:rFonts w:eastAsia="Times New Roman"/>
                <w:iCs/>
              </w:rPr>
            </w:pPr>
            <w:r w:rsidRPr="001111A2">
              <w:rPr>
                <w:rFonts w:eastAsia="Times New Roman"/>
                <w:iCs/>
              </w:rPr>
              <w:t>RUMW = RUPCT * RUREQ</w:t>
            </w:r>
          </w:p>
          <w:p w14:paraId="553DF189" w14:textId="77777777" w:rsidR="001111A2" w:rsidRPr="001111A2" w:rsidRDefault="001111A2" w:rsidP="001111A2">
            <w:pPr>
              <w:spacing w:before="120" w:after="120"/>
              <w:ind w:left="1413"/>
              <w:rPr>
                <w:rFonts w:eastAsia="Times New Roman"/>
                <w:iCs/>
              </w:rPr>
            </w:pPr>
            <w:r w:rsidRPr="001111A2">
              <w:rPr>
                <w:rFonts w:eastAsia="Times New Roman"/>
                <w:iCs/>
              </w:rPr>
              <w:t xml:space="preserve">RRSMW = RRSPCTMAX * RRSREQ – 0.5(RUPCT*RUREQ + RRSPCTMAX * RRSREQ + ECRSPCTMAX * ECRSREQ – (MCL – NSMWMIN)) </w:t>
            </w:r>
          </w:p>
          <w:p w14:paraId="4467F564" w14:textId="77777777" w:rsidR="001111A2" w:rsidRPr="001111A2" w:rsidRDefault="001111A2" w:rsidP="001111A2">
            <w:pPr>
              <w:spacing w:before="120" w:after="120"/>
              <w:ind w:left="1413"/>
              <w:rPr>
                <w:rFonts w:eastAsia="Times New Roman"/>
                <w:iCs/>
              </w:rPr>
            </w:pPr>
            <w:r w:rsidRPr="001111A2">
              <w:rPr>
                <w:rFonts w:eastAsia="Times New Roman"/>
                <w:iCs/>
              </w:rPr>
              <w:t xml:space="preserve">ECRSMW = ECRSPCTMAX * ECRSREQ – 0.5(RUPCT*RUREQ + RRSPCTMAX * RRSREQ + ECRSPCTMAX * ECRSREQ – (MCL – NSMWMIN)) </w:t>
            </w:r>
          </w:p>
          <w:p w14:paraId="633DE39A" w14:textId="77777777" w:rsidR="001111A2" w:rsidRPr="001111A2" w:rsidRDefault="001111A2" w:rsidP="001111A2">
            <w:pPr>
              <w:spacing w:before="120" w:after="120"/>
              <w:ind w:left="1413"/>
              <w:rPr>
                <w:rFonts w:eastAsia="Times New Roman"/>
                <w:iCs/>
              </w:rPr>
            </w:pPr>
            <w:r w:rsidRPr="001111A2">
              <w:rPr>
                <w:rFonts w:eastAsia="Times New Roman"/>
                <w:iCs/>
              </w:rPr>
              <w:t>NSMW = NSMWMIN</w:t>
            </w:r>
          </w:p>
          <w:p w14:paraId="585188D3" w14:textId="77777777" w:rsidR="001111A2" w:rsidRPr="001111A2" w:rsidRDefault="001111A2" w:rsidP="001111A2">
            <w:pPr>
              <w:spacing w:before="120"/>
              <w:rPr>
                <w:rFonts w:eastAsia="Times New Roman"/>
              </w:rPr>
            </w:pPr>
            <w:r w:rsidRPr="001111A2">
              <w:rPr>
                <w:rFonts w:eastAsia="Times New Roman"/>
              </w:rPr>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896"/>
              <w:gridCol w:w="6362"/>
            </w:tblGrid>
            <w:tr w:rsidR="001111A2" w:rsidRPr="001111A2" w14:paraId="44291E48" w14:textId="77777777" w:rsidTr="00CF6727">
              <w:trPr>
                <w:cantSplit/>
                <w:tblHeader/>
              </w:trPr>
              <w:tc>
                <w:tcPr>
                  <w:tcW w:w="1887" w:type="dxa"/>
                  <w:tcBorders>
                    <w:top w:val="single" w:sz="4" w:space="0" w:color="auto"/>
                    <w:left w:val="single" w:sz="4" w:space="0" w:color="auto"/>
                    <w:bottom w:val="single" w:sz="4" w:space="0" w:color="auto"/>
                    <w:right w:val="single" w:sz="4" w:space="0" w:color="auto"/>
                  </w:tcBorders>
                  <w:hideMark/>
                </w:tcPr>
                <w:p w14:paraId="4AFAE67C" w14:textId="77777777" w:rsidR="001111A2" w:rsidRPr="001111A2" w:rsidRDefault="001111A2" w:rsidP="001111A2">
                  <w:pPr>
                    <w:spacing w:afterLines="60" w:after="144"/>
                    <w:rPr>
                      <w:rFonts w:eastAsia="Times New Roman"/>
                      <w:b/>
                      <w:iCs/>
                      <w:sz w:val="20"/>
                      <w:szCs w:val="20"/>
                    </w:rPr>
                  </w:pPr>
                  <w:r w:rsidRPr="001111A2">
                    <w:rPr>
                      <w:rFonts w:eastAsia="Times New Roman"/>
                      <w:b/>
                      <w:iCs/>
                      <w:sz w:val="20"/>
                      <w:szCs w:val="20"/>
                    </w:rPr>
                    <w:lastRenderedPageBreak/>
                    <w:t>Variable</w:t>
                  </w:r>
                </w:p>
              </w:tc>
              <w:tc>
                <w:tcPr>
                  <w:tcW w:w="896" w:type="dxa"/>
                  <w:tcBorders>
                    <w:top w:val="single" w:sz="4" w:space="0" w:color="auto"/>
                    <w:left w:val="single" w:sz="4" w:space="0" w:color="auto"/>
                    <w:bottom w:val="single" w:sz="4" w:space="0" w:color="auto"/>
                    <w:right w:val="single" w:sz="4" w:space="0" w:color="auto"/>
                  </w:tcBorders>
                  <w:hideMark/>
                </w:tcPr>
                <w:p w14:paraId="1669091A" w14:textId="77777777" w:rsidR="001111A2" w:rsidRPr="001111A2" w:rsidRDefault="001111A2" w:rsidP="001111A2">
                  <w:pPr>
                    <w:spacing w:afterLines="60" w:after="144"/>
                    <w:rPr>
                      <w:rFonts w:eastAsia="Times New Roman"/>
                      <w:b/>
                      <w:iCs/>
                      <w:sz w:val="20"/>
                      <w:szCs w:val="20"/>
                    </w:rPr>
                  </w:pPr>
                  <w:r w:rsidRPr="001111A2">
                    <w:rPr>
                      <w:rFonts w:eastAsia="Times New Roman"/>
                      <w:b/>
                      <w:iCs/>
                      <w:sz w:val="20"/>
                      <w:szCs w:val="20"/>
                    </w:rPr>
                    <w:t>Unit</w:t>
                  </w:r>
                </w:p>
              </w:tc>
              <w:tc>
                <w:tcPr>
                  <w:tcW w:w="6362" w:type="dxa"/>
                  <w:tcBorders>
                    <w:top w:val="single" w:sz="4" w:space="0" w:color="auto"/>
                    <w:left w:val="single" w:sz="4" w:space="0" w:color="auto"/>
                    <w:bottom w:val="single" w:sz="4" w:space="0" w:color="auto"/>
                    <w:right w:val="single" w:sz="4" w:space="0" w:color="auto"/>
                  </w:tcBorders>
                  <w:hideMark/>
                </w:tcPr>
                <w:p w14:paraId="568EED0E" w14:textId="77777777" w:rsidR="001111A2" w:rsidRPr="001111A2" w:rsidRDefault="001111A2" w:rsidP="001111A2">
                  <w:pPr>
                    <w:spacing w:afterLines="60" w:after="144"/>
                    <w:rPr>
                      <w:rFonts w:eastAsia="Times New Roman"/>
                      <w:b/>
                      <w:iCs/>
                      <w:sz w:val="20"/>
                      <w:szCs w:val="20"/>
                    </w:rPr>
                  </w:pPr>
                  <w:r w:rsidRPr="001111A2">
                    <w:rPr>
                      <w:rFonts w:eastAsia="Times New Roman"/>
                      <w:b/>
                      <w:iCs/>
                      <w:sz w:val="20"/>
                      <w:szCs w:val="20"/>
                    </w:rPr>
                    <w:t>Definition</w:t>
                  </w:r>
                </w:p>
              </w:tc>
            </w:tr>
            <w:tr w:rsidR="001111A2" w:rsidRPr="001111A2" w14:paraId="4DB74355" w14:textId="77777777" w:rsidTr="00CF6727">
              <w:trPr>
                <w:cantSplit/>
              </w:trPr>
              <w:tc>
                <w:tcPr>
                  <w:tcW w:w="1887" w:type="dxa"/>
                  <w:tcBorders>
                    <w:top w:val="single" w:sz="4" w:space="0" w:color="auto"/>
                    <w:left w:val="single" w:sz="4" w:space="0" w:color="auto"/>
                    <w:bottom w:val="single" w:sz="4" w:space="0" w:color="auto"/>
                    <w:right w:val="single" w:sz="4" w:space="0" w:color="auto"/>
                  </w:tcBorders>
                  <w:hideMark/>
                </w:tcPr>
                <w:p w14:paraId="787B9515"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MCL</w:t>
                  </w:r>
                </w:p>
              </w:tc>
              <w:tc>
                <w:tcPr>
                  <w:tcW w:w="896" w:type="dxa"/>
                  <w:tcBorders>
                    <w:top w:val="single" w:sz="4" w:space="0" w:color="auto"/>
                    <w:left w:val="single" w:sz="4" w:space="0" w:color="auto"/>
                    <w:bottom w:val="single" w:sz="4" w:space="0" w:color="auto"/>
                    <w:right w:val="single" w:sz="4" w:space="0" w:color="auto"/>
                  </w:tcBorders>
                  <w:hideMark/>
                </w:tcPr>
                <w:p w14:paraId="38133A2B"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54AB610E" w14:textId="77777777" w:rsidR="001111A2" w:rsidRPr="001111A2" w:rsidRDefault="001111A2" w:rsidP="001111A2">
                  <w:pPr>
                    <w:spacing w:afterLines="60" w:after="144"/>
                    <w:rPr>
                      <w:rFonts w:eastAsia="Times New Roman"/>
                      <w:iCs/>
                      <w:sz w:val="20"/>
                      <w:szCs w:val="20"/>
                    </w:rPr>
                  </w:pPr>
                  <w:r w:rsidRPr="001111A2">
                    <w:rPr>
                      <w:rFonts w:eastAsia="Times New Roman"/>
                      <w:i/>
                      <w:sz w:val="20"/>
                      <w:szCs w:val="20"/>
                    </w:rPr>
                    <w:t>Minimum Contingency Level</w:t>
                  </w:r>
                  <w:r w:rsidRPr="001111A2">
                    <w:rPr>
                      <w:rFonts w:eastAsia="Times New Roman"/>
                      <w:iCs/>
                      <w:sz w:val="20"/>
                      <w:szCs w:val="20"/>
                    </w:rPr>
                    <w:t xml:space="preserve"> – the minimum </w:t>
                  </w:r>
                  <w:proofErr w:type="gramStart"/>
                  <w:r w:rsidRPr="001111A2">
                    <w:rPr>
                      <w:rFonts w:eastAsia="Times New Roman"/>
                      <w:iCs/>
                      <w:sz w:val="20"/>
                      <w:szCs w:val="20"/>
                    </w:rPr>
                    <w:t>amount</w:t>
                  </w:r>
                  <w:proofErr w:type="gramEnd"/>
                  <w:r w:rsidRPr="001111A2">
                    <w:rPr>
                      <w:rFonts w:eastAsia="Times New Roman"/>
                      <w:iCs/>
                      <w:sz w:val="20"/>
                      <w:szCs w:val="20"/>
                    </w:rPr>
                    <w:t xml:space="preserve"> of reserves that ERCOT considers necessary to avoid a system-wide failure. This value is set at 3,000 MW.</w:t>
                  </w:r>
                </w:p>
              </w:tc>
            </w:tr>
            <w:tr w:rsidR="001111A2" w:rsidRPr="001111A2" w14:paraId="2804AEC2" w14:textId="77777777" w:rsidTr="00CF6727">
              <w:trPr>
                <w:cantSplit/>
              </w:trPr>
              <w:tc>
                <w:tcPr>
                  <w:tcW w:w="1887" w:type="dxa"/>
                  <w:tcBorders>
                    <w:top w:val="single" w:sz="4" w:space="0" w:color="auto"/>
                    <w:left w:val="single" w:sz="4" w:space="0" w:color="auto"/>
                    <w:bottom w:val="single" w:sz="4" w:space="0" w:color="auto"/>
                    <w:right w:val="single" w:sz="4" w:space="0" w:color="auto"/>
                  </w:tcBorders>
                  <w:hideMark/>
                </w:tcPr>
                <w:p w14:paraId="0A9EE747" w14:textId="77777777" w:rsidR="001111A2" w:rsidRPr="001111A2" w:rsidRDefault="001111A2" w:rsidP="001111A2">
                  <w:pPr>
                    <w:spacing w:afterLines="60" w:after="144"/>
                    <w:rPr>
                      <w:rFonts w:eastAsia="Times New Roman"/>
                      <w:sz w:val="20"/>
                      <w:szCs w:val="20"/>
                    </w:rPr>
                  </w:pPr>
                  <w:r w:rsidRPr="001111A2">
                    <w:rPr>
                      <w:rFonts w:eastAsia="Times New Roman"/>
                      <w:sz w:val="20"/>
                      <w:szCs w:val="20"/>
                    </w:rPr>
                    <w:t>RUREQ</w:t>
                  </w:r>
                </w:p>
              </w:tc>
              <w:tc>
                <w:tcPr>
                  <w:tcW w:w="896" w:type="dxa"/>
                  <w:tcBorders>
                    <w:top w:val="single" w:sz="4" w:space="0" w:color="auto"/>
                    <w:left w:val="single" w:sz="4" w:space="0" w:color="auto"/>
                    <w:bottom w:val="single" w:sz="4" w:space="0" w:color="auto"/>
                    <w:right w:val="single" w:sz="4" w:space="0" w:color="auto"/>
                  </w:tcBorders>
                  <w:hideMark/>
                </w:tcPr>
                <w:p w14:paraId="0D1B48A4"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6ABE77BE"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 xml:space="preserve">Total capacity of Reg-Up in the Ancillary Service Plan </w:t>
                  </w:r>
                </w:p>
              </w:tc>
            </w:tr>
            <w:tr w:rsidR="001111A2" w:rsidRPr="001111A2" w14:paraId="61115E1C" w14:textId="77777777" w:rsidTr="00CF6727">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56B1102F" w14:textId="77777777" w:rsidR="001111A2" w:rsidRPr="001111A2" w:rsidRDefault="001111A2" w:rsidP="001111A2">
                  <w:pPr>
                    <w:spacing w:afterLines="60" w:after="144"/>
                    <w:rPr>
                      <w:rFonts w:eastAsia="Times New Roman"/>
                      <w:sz w:val="20"/>
                      <w:szCs w:val="20"/>
                    </w:rPr>
                  </w:pPr>
                  <w:r w:rsidRPr="001111A2">
                    <w:rPr>
                      <w:rFonts w:eastAsia="Times New Roman"/>
                      <w:sz w:val="20"/>
                      <w:szCs w:val="20"/>
                    </w:rPr>
                    <w:t>RRSREQ</w:t>
                  </w:r>
                </w:p>
              </w:tc>
              <w:tc>
                <w:tcPr>
                  <w:tcW w:w="896" w:type="dxa"/>
                  <w:tcBorders>
                    <w:top w:val="single" w:sz="4" w:space="0" w:color="auto"/>
                    <w:left w:val="single" w:sz="4" w:space="0" w:color="auto"/>
                    <w:bottom w:val="single" w:sz="4" w:space="0" w:color="auto"/>
                    <w:right w:val="single" w:sz="4" w:space="0" w:color="auto"/>
                  </w:tcBorders>
                  <w:hideMark/>
                </w:tcPr>
                <w:p w14:paraId="61C6AE65"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E1D31EF"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Total capacity of RRS in the Ancillary Service Plan</w:t>
                  </w:r>
                </w:p>
              </w:tc>
            </w:tr>
            <w:tr w:rsidR="001111A2" w:rsidRPr="001111A2" w14:paraId="4CBD85A9" w14:textId="77777777" w:rsidTr="00CF6727">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72545287" w14:textId="77777777" w:rsidR="001111A2" w:rsidRPr="001111A2" w:rsidRDefault="001111A2" w:rsidP="001111A2">
                  <w:pPr>
                    <w:spacing w:afterLines="60" w:after="144"/>
                    <w:rPr>
                      <w:rFonts w:eastAsia="Times New Roman"/>
                      <w:sz w:val="20"/>
                      <w:szCs w:val="20"/>
                    </w:rPr>
                  </w:pPr>
                  <w:r w:rsidRPr="001111A2">
                    <w:rPr>
                      <w:rFonts w:eastAsia="Times New Roman"/>
                      <w:sz w:val="20"/>
                      <w:szCs w:val="20"/>
                    </w:rPr>
                    <w:t>ECRSREQ</w:t>
                  </w:r>
                </w:p>
              </w:tc>
              <w:tc>
                <w:tcPr>
                  <w:tcW w:w="896" w:type="dxa"/>
                  <w:tcBorders>
                    <w:top w:val="single" w:sz="4" w:space="0" w:color="auto"/>
                    <w:left w:val="single" w:sz="4" w:space="0" w:color="auto"/>
                    <w:bottom w:val="single" w:sz="4" w:space="0" w:color="auto"/>
                    <w:right w:val="single" w:sz="4" w:space="0" w:color="auto"/>
                  </w:tcBorders>
                  <w:hideMark/>
                </w:tcPr>
                <w:p w14:paraId="27EEF6A3"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5788CC8"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Total capacity of ECRS in the Ancillary Service Plan</w:t>
                  </w:r>
                </w:p>
              </w:tc>
            </w:tr>
            <w:tr w:rsidR="001111A2" w:rsidRPr="001111A2" w14:paraId="735A5D47" w14:textId="77777777" w:rsidTr="00CF6727">
              <w:trPr>
                <w:cantSplit/>
              </w:trPr>
              <w:tc>
                <w:tcPr>
                  <w:tcW w:w="1887" w:type="dxa"/>
                  <w:tcBorders>
                    <w:top w:val="single" w:sz="4" w:space="0" w:color="auto"/>
                    <w:left w:val="single" w:sz="4" w:space="0" w:color="auto"/>
                    <w:bottom w:val="single" w:sz="4" w:space="0" w:color="auto"/>
                    <w:right w:val="single" w:sz="4" w:space="0" w:color="auto"/>
                  </w:tcBorders>
                  <w:hideMark/>
                </w:tcPr>
                <w:p w14:paraId="1DBD764B" w14:textId="77777777" w:rsidR="001111A2" w:rsidRPr="001111A2" w:rsidRDefault="001111A2" w:rsidP="001111A2">
                  <w:pPr>
                    <w:spacing w:afterLines="60" w:after="144"/>
                    <w:rPr>
                      <w:rFonts w:eastAsia="Times New Roman"/>
                      <w:sz w:val="20"/>
                      <w:szCs w:val="20"/>
                    </w:rPr>
                  </w:pPr>
                  <w:r w:rsidRPr="001111A2">
                    <w:rPr>
                      <w:rFonts w:eastAsia="Times New Roman"/>
                      <w:sz w:val="20"/>
                      <w:szCs w:val="20"/>
                    </w:rPr>
                    <w:t>RUPCT</w:t>
                  </w:r>
                </w:p>
              </w:tc>
              <w:tc>
                <w:tcPr>
                  <w:tcW w:w="896" w:type="dxa"/>
                  <w:tcBorders>
                    <w:top w:val="single" w:sz="4" w:space="0" w:color="auto"/>
                    <w:left w:val="single" w:sz="4" w:space="0" w:color="auto"/>
                    <w:bottom w:val="single" w:sz="4" w:space="0" w:color="auto"/>
                    <w:right w:val="single" w:sz="4" w:space="0" w:color="auto"/>
                  </w:tcBorders>
                  <w:hideMark/>
                </w:tcPr>
                <w:p w14:paraId="086FE32E"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476B1D93"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Fixed percentage of Reg-Up included in the MCL</w:t>
                  </w:r>
                </w:p>
              </w:tc>
            </w:tr>
            <w:tr w:rsidR="001111A2" w:rsidRPr="001111A2" w14:paraId="583BBC3D" w14:textId="77777777" w:rsidTr="00CF6727">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6CB95491" w14:textId="77777777" w:rsidR="001111A2" w:rsidRPr="001111A2" w:rsidRDefault="001111A2" w:rsidP="001111A2">
                  <w:pPr>
                    <w:spacing w:afterLines="60" w:after="144"/>
                    <w:rPr>
                      <w:rFonts w:eastAsia="Times New Roman"/>
                      <w:sz w:val="20"/>
                      <w:szCs w:val="20"/>
                    </w:rPr>
                  </w:pPr>
                  <w:r w:rsidRPr="001111A2">
                    <w:rPr>
                      <w:rFonts w:eastAsia="Times New Roman"/>
                      <w:sz w:val="20"/>
                      <w:szCs w:val="20"/>
                    </w:rPr>
                    <w:t>RRSPCTMAX</w:t>
                  </w:r>
                </w:p>
              </w:tc>
              <w:tc>
                <w:tcPr>
                  <w:tcW w:w="896" w:type="dxa"/>
                  <w:tcBorders>
                    <w:top w:val="single" w:sz="4" w:space="0" w:color="auto"/>
                    <w:left w:val="single" w:sz="4" w:space="0" w:color="auto"/>
                    <w:bottom w:val="single" w:sz="4" w:space="0" w:color="auto"/>
                    <w:right w:val="single" w:sz="4" w:space="0" w:color="auto"/>
                  </w:tcBorders>
                  <w:hideMark/>
                </w:tcPr>
                <w:p w14:paraId="1CEE2E8C"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787C6BAD"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Maximum RRS percentage included in the MCL</w:t>
                  </w:r>
                </w:p>
              </w:tc>
            </w:tr>
            <w:tr w:rsidR="001111A2" w:rsidRPr="001111A2" w14:paraId="01CD9D75" w14:textId="77777777" w:rsidTr="00CF6727">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06B15BB0" w14:textId="77777777" w:rsidR="001111A2" w:rsidRPr="001111A2" w:rsidRDefault="001111A2" w:rsidP="001111A2">
                  <w:pPr>
                    <w:spacing w:afterLines="60" w:after="144"/>
                    <w:rPr>
                      <w:rFonts w:eastAsia="Times New Roman"/>
                      <w:sz w:val="20"/>
                      <w:szCs w:val="20"/>
                    </w:rPr>
                  </w:pPr>
                  <w:r w:rsidRPr="001111A2">
                    <w:rPr>
                      <w:rFonts w:eastAsia="Times New Roman"/>
                      <w:sz w:val="20"/>
                      <w:szCs w:val="20"/>
                    </w:rPr>
                    <w:t>ECRSPCTMAX</w:t>
                  </w:r>
                </w:p>
              </w:tc>
              <w:tc>
                <w:tcPr>
                  <w:tcW w:w="896" w:type="dxa"/>
                  <w:tcBorders>
                    <w:top w:val="single" w:sz="4" w:space="0" w:color="auto"/>
                    <w:left w:val="single" w:sz="4" w:space="0" w:color="auto"/>
                    <w:bottom w:val="single" w:sz="4" w:space="0" w:color="auto"/>
                    <w:right w:val="single" w:sz="4" w:space="0" w:color="auto"/>
                  </w:tcBorders>
                  <w:hideMark/>
                </w:tcPr>
                <w:p w14:paraId="5D171526"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59934512"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Maximum ECRS percentage included in the MCL</w:t>
                  </w:r>
                </w:p>
              </w:tc>
            </w:tr>
            <w:tr w:rsidR="001111A2" w:rsidRPr="001111A2" w14:paraId="5237218E" w14:textId="77777777" w:rsidTr="00CF6727">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481E43C8" w14:textId="77777777" w:rsidR="001111A2" w:rsidRPr="001111A2" w:rsidRDefault="001111A2" w:rsidP="001111A2">
                  <w:pPr>
                    <w:spacing w:afterLines="60" w:after="144"/>
                    <w:rPr>
                      <w:rFonts w:eastAsia="Times New Roman"/>
                      <w:sz w:val="20"/>
                      <w:szCs w:val="20"/>
                    </w:rPr>
                  </w:pPr>
                  <w:r w:rsidRPr="001111A2">
                    <w:rPr>
                      <w:rFonts w:eastAsia="Times New Roman"/>
                      <w:sz w:val="20"/>
                      <w:szCs w:val="20"/>
                    </w:rPr>
                    <w:t>ECRSMWMIN</w:t>
                  </w:r>
                </w:p>
              </w:tc>
              <w:tc>
                <w:tcPr>
                  <w:tcW w:w="896" w:type="dxa"/>
                  <w:tcBorders>
                    <w:top w:val="single" w:sz="4" w:space="0" w:color="auto"/>
                    <w:left w:val="single" w:sz="4" w:space="0" w:color="auto"/>
                    <w:bottom w:val="single" w:sz="4" w:space="0" w:color="auto"/>
                    <w:right w:val="single" w:sz="4" w:space="0" w:color="auto"/>
                  </w:tcBorders>
                  <w:hideMark/>
                </w:tcPr>
                <w:p w14:paraId="4C1B24ED"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48647DB3"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Minimum ECRS capacity included in the MCL</w:t>
                  </w:r>
                </w:p>
              </w:tc>
            </w:tr>
            <w:tr w:rsidR="001111A2" w:rsidRPr="001111A2" w14:paraId="6DDCB880" w14:textId="77777777" w:rsidTr="00CF6727">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280F2326" w14:textId="77777777" w:rsidR="001111A2" w:rsidRPr="001111A2" w:rsidRDefault="001111A2" w:rsidP="001111A2">
                  <w:pPr>
                    <w:spacing w:afterLines="60" w:after="144"/>
                    <w:rPr>
                      <w:rFonts w:eastAsia="Times New Roman"/>
                      <w:sz w:val="20"/>
                      <w:szCs w:val="20"/>
                    </w:rPr>
                  </w:pPr>
                  <w:r w:rsidRPr="001111A2">
                    <w:rPr>
                      <w:rFonts w:eastAsia="Times New Roman"/>
                      <w:sz w:val="20"/>
                      <w:szCs w:val="20"/>
                    </w:rPr>
                    <w:t>NSMWMIN</w:t>
                  </w:r>
                </w:p>
              </w:tc>
              <w:tc>
                <w:tcPr>
                  <w:tcW w:w="896" w:type="dxa"/>
                  <w:tcBorders>
                    <w:top w:val="single" w:sz="4" w:space="0" w:color="auto"/>
                    <w:left w:val="single" w:sz="4" w:space="0" w:color="auto"/>
                    <w:bottom w:val="single" w:sz="4" w:space="0" w:color="auto"/>
                    <w:right w:val="single" w:sz="4" w:space="0" w:color="auto"/>
                  </w:tcBorders>
                  <w:hideMark/>
                </w:tcPr>
                <w:p w14:paraId="67C4251F"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6AD0F891"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Minimum Non-Spin capacity included in the MCL</w:t>
                  </w:r>
                </w:p>
              </w:tc>
            </w:tr>
            <w:tr w:rsidR="001111A2" w:rsidRPr="001111A2" w14:paraId="637F9798" w14:textId="77777777" w:rsidTr="00CF6727">
              <w:trPr>
                <w:cantSplit/>
              </w:trPr>
              <w:tc>
                <w:tcPr>
                  <w:tcW w:w="1887" w:type="dxa"/>
                  <w:tcBorders>
                    <w:top w:val="single" w:sz="4" w:space="0" w:color="auto"/>
                    <w:left w:val="single" w:sz="4" w:space="0" w:color="auto"/>
                    <w:bottom w:val="single" w:sz="4" w:space="0" w:color="auto"/>
                    <w:right w:val="single" w:sz="4" w:space="0" w:color="auto"/>
                  </w:tcBorders>
                  <w:hideMark/>
                </w:tcPr>
                <w:p w14:paraId="479F0102"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RUMW</w:t>
                  </w:r>
                </w:p>
              </w:tc>
              <w:tc>
                <w:tcPr>
                  <w:tcW w:w="896" w:type="dxa"/>
                  <w:tcBorders>
                    <w:top w:val="single" w:sz="4" w:space="0" w:color="auto"/>
                    <w:left w:val="single" w:sz="4" w:space="0" w:color="auto"/>
                    <w:bottom w:val="single" w:sz="4" w:space="0" w:color="auto"/>
                    <w:right w:val="single" w:sz="4" w:space="0" w:color="auto"/>
                  </w:tcBorders>
                  <w:hideMark/>
                </w:tcPr>
                <w:p w14:paraId="39F682F8"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410B2462"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Capacity of Reg-Up included in the MCL</w:t>
                  </w:r>
                </w:p>
              </w:tc>
            </w:tr>
            <w:tr w:rsidR="001111A2" w:rsidRPr="001111A2" w14:paraId="2D7AB02C" w14:textId="77777777" w:rsidTr="00CF6727">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30E793D0"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RRSMW</w:t>
                  </w:r>
                </w:p>
              </w:tc>
              <w:tc>
                <w:tcPr>
                  <w:tcW w:w="896" w:type="dxa"/>
                  <w:tcBorders>
                    <w:top w:val="single" w:sz="4" w:space="0" w:color="auto"/>
                    <w:left w:val="single" w:sz="4" w:space="0" w:color="auto"/>
                    <w:bottom w:val="single" w:sz="4" w:space="0" w:color="auto"/>
                    <w:right w:val="single" w:sz="4" w:space="0" w:color="auto"/>
                  </w:tcBorders>
                  <w:hideMark/>
                </w:tcPr>
                <w:p w14:paraId="3F1E5420"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098E26FF"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Capacity of RRS included in the MCL</w:t>
                  </w:r>
                </w:p>
              </w:tc>
            </w:tr>
            <w:tr w:rsidR="001111A2" w:rsidRPr="001111A2" w14:paraId="2D1F1C43" w14:textId="77777777" w:rsidTr="00CF6727">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56C54FEA" w14:textId="77777777" w:rsidR="001111A2" w:rsidRPr="001111A2" w:rsidRDefault="001111A2" w:rsidP="001111A2">
                  <w:pPr>
                    <w:spacing w:afterLines="60" w:after="144"/>
                    <w:rPr>
                      <w:rFonts w:eastAsia="Times New Roman"/>
                      <w:sz w:val="20"/>
                      <w:szCs w:val="20"/>
                    </w:rPr>
                  </w:pPr>
                  <w:r w:rsidRPr="001111A2">
                    <w:rPr>
                      <w:rFonts w:eastAsia="Times New Roman"/>
                      <w:sz w:val="20"/>
                      <w:szCs w:val="20"/>
                    </w:rPr>
                    <w:t>ECRSMW</w:t>
                  </w:r>
                </w:p>
              </w:tc>
              <w:tc>
                <w:tcPr>
                  <w:tcW w:w="896" w:type="dxa"/>
                  <w:tcBorders>
                    <w:top w:val="single" w:sz="4" w:space="0" w:color="auto"/>
                    <w:left w:val="single" w:sz="4" w:space="0" w:color="auto"/>
                    <w:bottom w:val="single" w:sz="4" w:space="0" w:color="auto"/>
                    <w:right w:val="single" w:sz="4" w:space="0" w:color="auto"/>
                  </w:tcBorders>
                  <w:hideMark/>
                </w:tcPr>
                <w:p w14:paraId="6A97AC3B"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57B746AC"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Capacity of ECRS included in the MCL</w:t>
                  </w:r>
                </w:p>
              </w:tc>
            </w:tr>
            <w:tr w:rsidR="001111A2" w:rsidRPr="001111A2" w14:paraId="022EE019" w14:textId="77777777" w:rsidTr="00CF6727">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1D8BFFC6" w14:textId="77777777" w:rsidR="001111A2" w:rsidRPr="001111A2" w:rsidRDefault="001111A2" w:rsidP="001111A2">
                  <w:pPr>
                    <w:spacing w:afterLines="60" w:after="144"/>
                    <w:rPr>
                      <w:rFonts w:eastAsia="Times New Roman"/>
                      <w:sz w:val="20"/>
                      <w:szCs w:val="20"/>
                    </w:rPr>
                  </w:pPr>
                  <w:r w:rsidRPr="001111A2">
                    <w:rPr>
                      <w:rFonts w:eastAsia="Times New Roman"/>
                      <w:sz w:val="20"/>
                      <w:szCs w:val="20"/>
                    </w:rPr>
                    <w:t>NSMW</w:t>
                  </w:r>
                </w:p>
              </w:tc>
              <w:tc>
                <w:tcPr>
                  <w:tcW w:w="896" w:type="dxa"/>
                  <w:tcBorders>
                    <w:top w:val="single" w:sz="4" w:space="0" w:color="auto"/>
                    <w:left w:val="single" w:sz="4" w:space="0" w:color="auto"/>
                    <w:bottom w:val="single" w:sz="4" w:space="0" w:color="auto"/>
                    <w:right w:val="single" w:sz="4" w:space="0" w:color="auto"/>
                  </w:tcBorders>
                  <w:hideMark/>
                </w:tcPr>
                <w:p w14:paraId="1EE002B5"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2D4A0F0" w14:textId="77777777" w:rsidR="001111A2" w:rsidRPr="001111A2" w:rsidRDefault="001111A2" w:rsidP="001111A2">
                  <w:pPr>
                    <w:spacing w:afterLines="60" w:after="144"/>
                    <w:rPr>
                      <w:rFonts w:eastAsia="Times New Roman"/>
                      <w:iCs/>
                      <w:sz w:val="20"/>
                      <w:szCs w:val="20"/>
                    </w:rPr>
                  </w:pPr>
                  <w:r w:rsidRPr="001111A2">
                    <w:rPr>
                      <w:rFonts w:eastAsia="Times New Roman"/>
                      <w:iCs/>
                      <w:sz w:val="20"/>
                      <w:szCs w:val="20"/>
                    </w:rPr>
                    <w:t>Capacity of Non-Spin included in the MCL</w:t>
                  </w:r>
                </w:p>
              </w:tc>
            </w:tr>
          </w:tbl>
          <w:p w14:paraId="5B57C871" w14:textId="77777777" w:rsidR="001111A2" w:rsidRPr="001111A2" w:rsidRDefault="001111A2" w:rsidP="001111A2">
            <w:pPr>
              <w:spacing w:before="120"/>
              <w:rPr>
                <w:rFonts w:eastAsia="Times New Roman"/>
                <w:iCs/>
              </w:rPr>
            </w:pPr>
            <w:r w:rsidRPr="001111A2">
              <w:rPr>
                <w:rFonts w:eastAsia="Times New Roman"/>
                <w:iCs/>
              </w:rPr>
              <w:t>Fixed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1111A2" w:rsidRPr="001111A2" w14:paraId="49BE2810" w14:textId="77777777" w:rsidTr="00CF6727">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51B17B15" w14:textId="77777777" w:rsidR="001111A2" w:rsidRPr="001111A2" w:rsidRDefault="001111A2" w:rsidP="001111A2">
                  <w:pPr>
                    <w:spacing w:after="60"/>
                    <w:rPr>
                      <w:rFonts w:eastAsia="Times New Roman"/>
                      <w:b/>
                      <w:iCs/>
                      <w:sz w:val="20"/>
                      <w:szCs w:val="20"/>
                    </w:rPr>
                  </w:pPr>
                  <w:r w:rsidRPr="001111A2">
                    <w:rPr>
                      <w:rFonts w:eastAsia="Times New Roman"/>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20CBB1EB" w14:textId="77777777" w:rsidR="001111A2" w:rsidRPr="001111A2" w:rsidRDefault="001111A2" w:rsidP="001111A2">
                  <w:pPr>
                    <w:spacing w:after="60"/>
                    <w:rPr>
                      <w:rFonts w:eastAsia="Times New Roman"/>
                      <w:b/>
                      <w:iCs/>
                      <w:sz w:val="20"/>
                      <w:szCs w:val="20"/>
                    </w:rPr>
                  </w:pPr>
                  <w:r w:rsidRPr="001111A2">
                    <w:rPr>
                      <w:rFonts w:eastAsia="Times New Roman"/>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41753D51" w14:textId="77777777" w:rsidR="001111A2" w:rsidRPr="001111A2" w:rsidRDefault="001111A2" w:rsidP="001111A2">
                  <w:pPr>
                    <w:spacing w:after="60"/>
                    <w:rPr>
                      <w:rFonts w:eastAsia="Times New Roman"/>
                      <w:b/>
                      <w:iCs/>
                      <w:sz w:val="20"/>
                      <w:szCs w:val="20"/>
                    </w:rPr>
                  </w:pPr>
                  <w:r w:rsidRPr="001111A2">
                    <w:rPr>
                      <w:rFonts w:eastAsia="Times New Roman"/>
                      <w:b/>
                      <w:iCs/>
                      <w:sz w:val="20"/>
                      <w:szCs w:val="20"/>
                    </w:rPr>
                    <w:t>Current Value</w:t>
                  </w:r>
                </w:p>
              </w:tc>
            </w:tr>
            <w:tr w:rsidR="001111A2" w:rsidRPr="001111A2" w14:paraId="3F8B1912" w14:textId="77777777" w:rsidTr="00CF6727">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1F13CD46"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RUPCT</w:t>
                  </w:r>
                </w:p>
              </w:tc>
              <w:tc>
                <w:tcPr>
                  <w:tcW w:w="1691" w:type="dxa"/>
                  <w:tcBorders>
                    <w:top w:val="single" w:sz="4" w:space="0" w:color="auto"/>
                    <w:left w:val="single" w:sz="4" w:space="0" w:color="auto"/>
                    <w:bottom w:val="single" w:sz="4" w:space="0" w:color="auto"/>
                    <w:right w:val="single" w:sz="4" w:space="0" w:color="auto"/>
                  </w:tcBorders>
                  <w:hideMark/>
                </w:tcPr>
                <w:p w14:paraId="55B6B9A4"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5DFC9FCB"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90</w:t>
                  </w:r>
                </w:p>
              </w:tc>
            </w:tr>
            <w:tr w:rsidR="001111A2" w:rsidRPr="001111A2" w14:paraId="1143C057" w14:textId="77777777" w:rsidTr="00CF6727">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564D97B6"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RRSPCTMAX</w:t>
                  </w:r>
                </w:p>
              </w:tc>
              <w:tc>
                <w:tcPr>
                  <w:tcW w:w="1691" w:type="dxa"/>
                  <w:tcBorders>
                    <w:top w:val="single" w:sz="4" w:space="0" w:color="auto"/>
                    <w:left w:val="single" w:sz="4" w:space="0" w:color="auto"/>
                    <w:bottom w:val="single" w:sz="4" w:space="0" w:color="auto"/>
                    <w:right w:val="single" w:sz="4" w:space="0" w:color="auto"/>
                  </w:tcBorders>
                  <w:hideMark/>
                </w:tcPr>
                <w:p w14:paraId="79C20897"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23D08324"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90</w:t>
                  </w:r>
                </w:p>
              </w:tc>
            </w:tr>
            <w:tr w:rsidR="001111A2" w:rsidRPr="001111A2" w14:paraId="49B81627" w14:textId="77777777" w:rsidTr="00CF6727">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6F368F49"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ECRSPCTMAX</w:t>
                  </w:r>
                </w:p>
              </w:tc>
              <w:tc>
                <w:tcPr>
                  <w:tcW w:w="1691" w:type="dxa"/>
                  <w:tcBorders>
                    <w:top w:val="single" w:sz="4" w:space="0" w:color="auto"/>
                    <w:left w:val="single" w:sz="4" w:space="0" w:color="auto"/>
                    <w:bottom w:val="single" w:sz="4" w:space="0" w:color="auto"/>
                    <w:right w:val="single" w:sz="4" w:space="0" w:color="auto"/>
                  </w:tcBorders>
                  <w:hideMark/>
                </w:tcPr>
                <w:p w14:paraId="1B23E0E1"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4A76C6DE"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30</w:t>
                  </w:r>
                </w:p>
              </w:tc>
            </w:tr>
            <w:tr w:rsidR="001111A2" w:rsidRPr="001111A2" w14:paraId="39C9526D" w14:textId="77777777" w:rsidTr="00CF6727">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3636B866"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ECRSMWMIN</w:t>
                  </w:r>
                </w:p>
              </w:tc>
              <w:tc>
                <w:tcPr>
                  <w:tcW w:w="1691" w:type="dxa"/>
                  <w:tcBorders>
                    <w:top w:val="single" w:sz="4" w:space="0" w:color="auto"/>
                    <w:left w:val="single" w:sz="4" w:space="0" w:color="auto"/>
                    <w:bottom w:val="single" w:sz="4" w:space="0" w:color="auto"/>
                    <w:right w:val="single" w:sz="4" w:space="0" w:color="auto"/>
                  </w:tcBorders>
                  <w:hideMark/>
                </w:tcPr>
                <w:p w14:paraId="6C4CFFE9"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MW</w:t>
                  </w:r>
                </w:p>
              </w:tc>
              <w:tc>
                <w:tcPr>
                  <w:tcW w:w="5854" w:type="dxa"/>
                  <w:tcBorders>
                    <w:top w:val="single" w:sz="4" w:space="0" w:color="auto"/>
                    <w:left w:val="single" w:sz="4" w:space="0" w:color="auto"/>
                    <w:bottom w:val="single" w:sz="4" w:space="0" w:color="auto"/>
                    <w:right w:val="single" w:sz="4" w:space="0" w:color="auto"/>
                  </w:tcBorders>
                  <w:hideMark/>
                </w:tcPr>
                <w:p w14:paraId="61028C32"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40</w:t>
                  </w:r>
                </w:p>
              </w:tc>
            </w:tr>
            <w:tr w:rsidR="001111A2" w:rsidRPr="001111A2" w14:paraId="5D3C9A45" w14:textId="77777777" w:rsidTr="00CF6727">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7B6BE787"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NSMWMIN</w:t>
                  </w:r>
                </w:p>
              </w:tc>
              <w:tc>
                <w:tcPr>
                  <w:tcW w:w="1691" w:type="dxa"/>
                  <w:tcBorders>
                    <w:top w:val="single" w:sz="4" w:space="0" w:color="auto"/>
                    <w:left w:val="single" w:sz="4" w:space="0" w:color="auto"/>
                    <w:bottom w:val="single" w:sz="4" w:space="0" w:color="auto"/>
                    <w:right w:val="single" w:sz="4" w:space="0" w:color="auto"/>
                  </w:tcBorders>
                  <w:hideMark/>
                </w:tcPr>
                <w:p w14:paraId="759E0E44"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MW</w:t>
                  </w:r>
                </w:p>
              </w:tc>
              <w:tc>
                <w:tcPr>
                  <w:tcW w:w="5854" w:type="dxa"/>
                  <w:tcBorders>
                    <w:top w:val="single" w:sz="4" w:space="0" w:color="auto"/>
                    <w:left w:val="single" w:sz="4" w:space="0" w:color="auto"/>
                    <w:bottom w:val="single" w:sz="4" w:space="0" w:color="auto"/>
                    <w:right w:val="single" w:sz="4" w:space="0" w:color="auto"/>
                  </w:tcBorders>
                  <w:hideMark/>
                </w:tcPr>
                <w:p w14:paraId="4B963A04"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10</w:t>
                  </w:r>
                </w:p>
              </w:tc>
            </w:tr>
          </w:tbl>
          <w:p w14:paraId="78F73BB4" w14:textId="77777777" w:rsidR="001111A2" w:rsidRPr="001111A2" w:rsidRDefault="001111A2" w:rsidP="001111A2">
            <w:pPr>
              <w:spacing w:before="120"/>
              <w:rPr>
                <w:rFonts w:eastAsia="Times New Roman"/>
                <w:iCs/>
              </w:rPr>
            </w:pPr>
            <w:r w:rsidRPr="001111A2">
              <w:rPr>
                <w:rFonts w:eastAsia="Times New Roman"/>
                <w:iCs/>
              </w:rPr>
              <w:t xml:space="preserve">Further, the quantities of each Ancillary </w:t>
            </w:r>
            <w:r w:rsidRPr="001111A2">
              <w:rPr>
                <w:rFonts w:eastAsia="Times New Roman"/>
              </w:rPr>
              <w:t>Service</w:t>
            </w:r>
            <w:r w:rsidRPr="001111A2">
              <w:rPr>
                <w:rFonts w:eastAsia="Times New Roman"/>
                <w:iCs/>
              </w:rPr>
              <w:t xml:space="preserve"> product </w:t>
            </w:r>
            <w:proofErr w:type="gramStart"/>
            <w:r w:rsidRPr="001111A2">
              <w:rPr>
                <w:rFonts w:eastAsia="Times New Roman"/>
                <w:iCs/>
              </w:rPr>
              <w:t>procured</w:t>
            </w:r>
            <w:proofErr w:type="gramEnd"/>
            <w:r w:rsidRPr="001111A2">
              <w:rPr>
                <w:rFonts w:eastAsia="Times New Roman"/>
                <w:iCs/>
              </w:rPr>
              <w:t xml:space="preserve"> until </w:t>
            </w:r>
            <w:proofErr w:type="gramStart"/>
            <w:r w:rsidRPr="001111A2">
              <w:rPr>
                <w:rFonts w:eastAsia="Times New Roman"/>
                <w:iCs/>
              </w:rPr>
              <w:t>the MCL</w:t>
            </w:r>
            <w:proofErr w:type="gramEnd"/>
            <w:r w:rsidRPr="001111A2">
              <w:rPr>
                <w:rFonts w:eastAsia="Times New Roman"/>
                <w:iCs/>
              </w:rPr>
              <w:t xml:space="preserve"> is satisfied are priced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1111A2" w:rsidRPr="001111A2" w14:paraId="62600721" w14:textId="77777777" w:rsidTr="00CF6727">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3FBA6526" w14:textId="77777777" w:rsidR="001111A2" w:rsidRPr="001111A2" w:rsidRDefault="001111A2" w:rsidP="001111A2">
                  <w:pPr>
                    <w:spacing w:after="60"/>
                    <w:rPr>
                      <w:rFonts w:eastAsia="Times New Roman"/>
                      <w:b/>
                      <w:iCs/>
                      <w:sz w:val="20"/>
                      <w:szCs w:val="20"/>
                    </w:rPr>
                  </w:pPr>
                  <w:r w:rsidRPr="001111A2">
                    <w:rPr>
                      <w:rFonts w:eastAsia="Times New Roman"/>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6CC726E9" w14:textId="77777777" w:rsidR="001111A2" w:rsidRPr="001111A2" w:rsidRDefault="001111A2" w:rsidP="001111A2">
                  <w:pPr>
                    <w:spacing w:after="60"/>
                    <w:rPr>
                      <w:rFonts w:eastAsia="Times New Roman"/>
                      <w:b/>
                      <w:iCs/>
                      <w:sz w:val="20"/>
                      <w:szCs w:val="20"/>
                    </w:rPr>
                  </w:pPr>
                  <w:r w:rsidRPr="001111A2">
                    <w:rPr>
                      <w:rFonts w:eastAsia="Times New Roman"/>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2F2CBD1E" w14:textId="77777777" w:rsidR="001111A2" w:rsidRPr="001111A2" w:rsidRDefault="001111A2" w:rsidP="001111A2">
                  <w:pPr>
                    <w:spacing w:after="60"/>
                    <w:rPr>
                      <w:rFonts w:eastAsia="Times New Roman"/>
                      <w:b/>
                      <w:iCs/>
                      <w:sz w:val="20"/>
                      <w:szCs w:val="20"/>
                    </w:rPr>
                  </w:pPr>
                  <w:r w:rsidRPr="001111A2">
                    <w:rPr>
                      <w:rFonts w:eastAsia="Times New Roman"/>
                      <w:b/>
                      <w:iCs/>
                      <w:sz w:val="20"/>
                      <w:szCs w:val="20"/>
                    </w:rPr>
                    <w:t>Current Value</w:t>
                  </w:r>
                </w:p>
              </w:tc>
            </w:tr>
            <w:tr w:rsidR="001111A2" w:rsidRPr="001111A2" w14:paraId="3CC55791" w14:textId="77777777" w:rsidTr="00CF6727">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18FE7806"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Reg-Up Max Demand Price</w:t>
                  </w:r>
                </w:p>
              </w:tc>
              <w:tc>
                <w:tcPr>
                  <w:tcW w:w="1691" w:type="dxa"/>
                  <w:tcBorders>
                    <w:top w:val="single" w:sz="4" w:space="0" w:color="auto"/>
                    <w:left w:val="single" w:sz="4" w:space="0" w:color="auto"/>
                    <w:bottom w:val="single" w:sz="4" w:space="0" w:color="auto"/>
                    <w:right w:val="single" w:sz="4" w:space="0" w:color="auto"/>
                  </w:tcBorders>
                  <w:hideMark/>
                </w:tcPr>
                <w:p w14:paraId="754F3B65"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7BA67AE3"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VOLL + 4,052</w:t>
                  </w:r>
                </w:p>
              </w:tc>
            </w:tr>
            <w:tr w:rsidR="001111A2" w:rsidRPr="001111A2" w14:paraId="290B05AD" w14:textId="77777777" w:rsidTr="00CF6727">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79BD2E50"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RRS Max Demand Price</w:t>
                  </w:r>
                </w:p>
              </w:tc>
              <w:tc>
                <w:tcPr>
                  <w:tcW w:w="1691" w:type="dxa"/>
                  <w:tcBorders>
                    <w:top w:val="single" w:sz="4" w:space="0" w:color="auto"/>
                    <w:left w:val="single" w:sz="4" w:space="0" w:color="auto"/>
                    <w:bottom w:val="single" w:sz="4" w:space="0" w:color="auto"/>
                    <w:right w:val="single" w:sz="4" w:space="0" w:color="auto"/>
                  </w:tcBorders>
                  <w:hideMark/>
                </w:tcPr>
                <w:p w14:paraId="69A6AEB1"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3A88B16A"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VOLL + 2,051</w:t>
                  </w:r>
                </w:p>
              </w:tc>
            </w:tr>
            <w:tr w:rsidR="001111A2" w:rsidRPr="001111A2" w14:paraId="7DF08646" w14:textId="77777777" w:rsidTr="00CF6727">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26E59358"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ECRS Max Demand Price</w:t>
                  </w:r>
                </w:p>
              </w:tc>
              <w:tc>
                <w:tcPr>
                  <w:tcW w:w="1691" w:type="dxa"/>
                  <w:tcBorders>
                    <w:top w:val="single" w:sz="4" w:space="0" w:color="auto"/>
                    <w:left w:val="single" w:sz="4" w:space="0" w:color="auto"/>
                    <w:bottom w:val="single" w:sz="4" w:space="0" w:color="auto"/>
                    <w:right w:val="single" w:sz="4" w:space="0" w:color="auto"/>
                  </w:tcBorders>
                  <w:hideMark/>
                </w:tcPr>
                <w:p w14:paraId="5052541C"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01719868"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VOLL + 50</w:t>
                  </w:r>
                </w:p>
              </w:tc>
            </w:tr>
            <w:tr w:rsidR="001111A2" w:rsidRPr="001111A2" w14:paraId="2FA9DE5C" w14:textId="77777777" w:rsidTr="00CF6727">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F5C29FD"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Non-Spin Max Demand Price</w:t>
                  </w:r>
                </w:p>
              </w:tc>
              <w:tc>
                <w:tcPr>
                  <w:tcW w:w="1691" w:type="dxa"/>
                  <w:tcBorders>
                    <w:top w:val="single" w:sz="4" w:space="0" w:color="auto"/>
                    <w:left w:val="single" w:sz="4" w:space="0" w:color="auto"/>
                    <w:bottom w:val="single" w:sz="4" w:space="0" w:color="auto"/>
                    <w:right w:val="single" w:sz="4" w:space="0" w:color="auto"/>
                  </w:tcBorders>
                  <w:hideMark/>
                </w:tcPr>
                <w:p w14:paraId="5DC385FB"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30F7DB6E"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VOLL</w:t>
                  </w:r>
                </w:p>
              </w:tc>
            </w:tr>
          </w:tbl>
          <w:p w14:paraId="22C42945" w14:textId="77777777" w:rsidR="001111A2" w:rsidRPr="001111A2" w:rsidRDefault="001111A2" w:rsidP="001111A2">
            <w:pPr>
              <w:spacing w:before="120" w:after="120"/>
              <w:ind w:left="1413" w:hanging="720"/>
              <w:rPr>
                <w:rFonts w:eastAsia="Times New Roman"/>
              </w:rPr>
            </w:pPr>
            <w:r w:rsidRPr="001111A2">
              <w:rPr>
                <w:rFonts w:eastAsia="Times New Roman"/>
                <w:iCs/>
              </w:rPr>
              <w:t>(b)</w:t>
            </w:r>
            <w:r w:rsidRPr="001111A2">
              <w:rPr>
                <w:rFonts w:eastAsia="Times New Roman"/>
              </w:rPr>
              <w:tab/>
            </w:r>
            <w:r w:rsidRPr="001111A2">
              <w:rPr>
                <w:rFonts w:eastAsia="Times New Roman"/>
                <w:iCs/>
              </w:rPr>
              <w:t>Beyond the MCL, the nonlinear segments of the AORDC are disaggregated as follows:</w:t>
            </w:r>
          </w:p>
          <w:p w14:paraId="5A6FF83C" w14:textId="77777777" w:rsidR="001111A2" w:rsidRPr="001111A2" w:rsidRDefault="001111A2" w:rsidP="001111A2">
            <w:pPr>
              <w:spacing w:before="120" w:after="120"/>
              <w:ind w:left="2133" w:hanging="720"/>
              <w:rPr>
                <w:rFonts w:eastAsia="Times New Roman"/>
              </w:rPr>
            </w:pPr>
            <w:r w:rsidRPr="001111A2">
              <w:rPr>
                <w:rFonts w:eastAsia="Times New Roman"/>
              </w:rPr>
              <w:lastRenderedPageBreak/>
              <w:t>(i)</w:t>
            </w:r>
            <w:r w:rsidRPr="001111A2">
              <w:rPr>
                <w:rFonts w:eastAsia="Times New Roman"/>
              </w:rPr>
              <w:tab/>
              <w:t>First, extract evenly spaced 1 MW AORDC segments extending from the MCL to the minimum Reg-Up price.  These segments form the nonlinear portion of the Reg-Up ASDC;</w:t>
            </w:r>
          </w:p>
          <w:p w14:paraId="1492EA2B" w14:textId="77777777" w:rsidR="001111A2" w:rsidRPr="001111A2" w:rsidRDefault="001111A2" w:rsidP="001111A2">
            <w:pPr>
              <w:spacing w:before="120" w:after="120"/>
              <w:ind w:left="2133" w:hanging="720"/>
              <w:rPr>
                <w:rFonts w:eastAsia="Times New Roman"/>
              </w:rPr>
            </w:pPr>
            <w:r w:rsidRPr="001111A2">
              <w:rPr>
                <w:rFonts w:eastAsia="Times New Roman"/>
              </w:rPr>
              <w:t>(ii)</w:t>
            </w:r>
            <w:r w:rsidRPr="001111A2">
              <w:rPr>
                <w:rFonts w:eastAsia="Times New Roman"/>
              </w:rPr>
              <w:tab/>
              <w:t>Second, extract evenly spaced 1 MW AORDC segments extending from MCL to the minimum RRS price.  These segments form the nonlinear portion of the RRS ASDC;</w:t>
            </w:r>
          </w:p>
          <w:p w14:paraId="632E3B53" w14:textId="77777777" w:rsidR="001111A2" w:rsidRPr="001111A2" w:rsidRDefault="001111A2" w:rsidP="001111A2">
            <w:pPr>
              <w:spacing w:before="120" w:after="120"/>
              <w:ind w:left="2133" w:hanging="720"/>
              <w:rPr>
                <w:rFonts w:eastAsia="Times New Roman"/>
              </w:rPr>
            </w:pPr>
            <w:r w:rsidRPr="001111A2">
              <w:rPr>
                <w:rFonts w:eastAsia="Times New Roman"/>
              </w:rPr>
              <w:t>(iii)</w:t>
            </w:r>
            <w:r w:rsidRPr="001111A2">
              <w:rPr>
                <w:rFonts w:eastAsia="Times New Roman"/>
              </w:rPr>
              <w:tab/>
              <w:t>Third, assign the remaining 1 MW segments of the AORDC to ECRS and Non-Spin alternately, until the requirements for both products have been met; and</w:t>
            </w:r>
          </w:p>
          <w:p w14:paraId="7FA6D8D5" w14:textId="77777777" w:rsidR="001111A2" w:rsidRPr="001111A2" w:rsidRDefault="001111A2" w:rsidP="001111A2">
            <w:pPr>
              <w:spacing w:before="120" w:after="120"/>
              <w:ind w:left="2133" w:hanging="720"/>
              <w:rPr>
                <w:rFonts w:eastAsia="Times New Roman"/>
              </w:rPr>
            </w:pPr>
            <w:r w:rsidRPr="001111A2">
              <w:rPr>
                <w:rFonts w:eastAsia="Times New Roman"/>
              </w:rPr>
              <w:t>(iv)</w:t>
            </w:r>
            <w:r w:rsidRPr="001111A2">
              <w:rPr>
                <w:rFonts w:eastAsia="Times New Roman"/>
              </w:rPr>
              <w:tab/>
              <w:t>Assign any remaining 1 MW segments of the AORDC priced above $0.01/MWh to Non-Spin.</w:t>
            </w:r>
          </w:p>
          <w:p w14:paraId="3ED962FB" w14:textId="77777777" w:rsidR="001111A2" w:rsidRPr="001111A2" w:rsidRDefault="001111A2" w:rsidP="001111A2">
            <w:pPr>
              <w:spacing w:before="120"/>
              <w:rPr>
                <w:rFonts w:eastAsia="Times New Roman"/>
              </w:rPr>
            </w:pPr>
            <w:r w:rsidRPr="001111A2">
              <w:rPr>
                <w:rFonts w:eastAsia="Times New Roman"/>
              </w:rPr>
              <w:t>The minimum prices for Reg-Up and RRS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1111A2" w:rsidRPr="001111A2" w14:paraId="6A4523AA" w14:textId="77777777" w:rsidTr="00CF6727">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34B71DE9" w14:textId="77777777" w:rsidR="001111A2" w:rsidRPr="001111A2" w:rsidRDefault="001111A2" w:rsidP="001111A2">
                  <w:pPr>
                    <w:spacing w:after="60"/>
                    <w:rPr>
                      <w:rFonts w:eastAsia="Times New Roman"/>
                      <w:b/>
                      <w:iCs/>
                      <w:sz w:val="20"/>
                      <w:szCs w:val="20"/>
                    </w:rPr>
                  </w:pPr>
                  <w:r w:rsidRPr="001111A2">
                    <w:rPr>
                      <w:rFonts w:eastAsia="Times New Roman"/>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70034E9B" w14:textId="77777777" w:rsidR="001111A2" w:rsidRPr="001111A2" w:rsidRDefault="001111A2" w:rsidP="001111A2">
                  <w:pPr>
                    <w:spacing w:after="60"/>
                    <w:rPr>
                      <w:rFonts w:eastAsia="Times New Roman"/>
                      <w:b/>
                      <w:iCs/>
                      <w:sz w:val="20"/>
                      <w:szCs w:val="20"/>
                    </w:rPr>
                  </w:pPr>
                  <w:r w:rsidRPr="001111A2">
                    <w:rPr>
                      <w:rFonts w:eastAsia="Times New Roman"/>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49EB7DC7" w14:textId="77777777" w:rsidR="001111A2" w:rsidRPr="001111A2" w:rsidRDefault="001111A2" w:rsidP="001111A2">
                  <w:pPr>
                    <w:spacing w:after="60"/>
                    <w:rPr>
                      <w:rFonts w:eastAsia="Times New Roman"/>
                      <w:b/>
                      <w:iCs/>
                      <w:sz w:val="20"/>
                      <w:szCs w:val="20"/>
                    </w:rPr>
                  </w:pPr>
                  <w:r w:rsidRPr="001111A2">
                    <w:rPr>
                      <w:rFonts w:eastAsia="Times New Roman"/>
                      <w:b/>
                      <w:iCs/>
                      <w:sz w:val="20"/>
                      <w:szCs w:val="20"/>
                    </w:rPr>
                    <w:t>Current Value</w:t>
                  </w:r>
                </w:p>
              </w:tc>
            </w:tr>
            <w:tr w:rsidR="001111A2" w:rsidRPr="001111A2" w14:paraId="196152EA" w14:textId="77777777" w:rsidTr="00CF6727">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797631EE"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Reg-Up Min Price</w:t>
                  </w:r>
                </w:p>
              </w:tc>
              <w:tc>
                <w:tcPr>
                  <w:tcW w:w="1691" w:type="dxa"/>
                  <w:tcBorders>
                    <w:top w:val="single" w:sz="4" w:space="0" w:color="auto"/>
                    <w:left w:val="single" w:sz="4" w:space="0" w:color="auto"/>
                    <w:bottom w:val="single" w:sz="4" w:space="0" w:color="auto"/>
                    <w:right w:val="single" w:sz="4" w:space="0" w:color="auto"/>
                  </w:tcBorders>
                  <w:hideMark/>
                </w:tcPr>
                <w:p w14:paraId="46667D5C"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64E3FCAD"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250</w:t>
                  </w:r>
                </w:p>
              </w:tc>
            </w:tr>
            <w:tr w:rsidR="001111A2" w:rsidRPr="001111A2" w14:paraId="42F0267E" w14:textId="77777777" w:rsidTr="00CF6727">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45B69B39"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RRS Min Price</w:t>
                  </w:r>
                </w:p>
              </w:tc>
              <w:tc>
                <w:tcPr>
                  <w:tcW w:w="1691" w:type="dxa"/>
                  <w:tcBorders>
                    <w:top w:val="single" w:sz="4" w:space="0" w:color="auto"/>
                    <w:left w:val="single" w:sz="4" w:space="0" w:color="auto"/>
                    <w:bottom w:val="single" w:sz="4" w:space="0" w:color="auto"/>
                    <w:right w:val="single" w:sz="4" w:space="0" w:color="auto"/>
                  </w:tcBorders>
                  <w:hideMark/>
                </w:tcPr>
                <w:p w14:paraId="096DA6BD"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4EA249A5" w14:textId="77777777" w:rsidR="001111A2" w:rsidRPr="001111A2" w:rsidRDefault="001111A2" w:rsidP="001111A2">
                  <w:pPr>
                    <w:spacing w:after="60"/>
                    <w:rPr>
                      <w:rFonts w:eastAsia="Times New Roman"/>
                      <w:bCs/>
                      <w:iCs/>
                      <w:sz w:val="20"/>
                      <w:szCs w:val="20"/>
                    </w:rPr>
                  </w:pPr>
                  <w:r w:rsidRPr="001111A2">
                    <w:rPr>
                      <w:rFonts w:eastAsia="Times New Roman"/>
                      <w:bCs/>
                      <w:iCs/>
                      <w:sz w:val="20"/>
                      <w:szCs w:val="20"/>
                    </w:rPr>
                    <w:t>100</w:t>
                  </w:r>
                </w:p>
              </w:tc>
            </w:tr>
          </w:tbl>
          <w:p w14:paraId="12018AAA" w14:textId="498DD02C" w:rsidR="001111A2" w:rsidRPr="001111A2" w:rsidRDefault="001111A2" w:rsidP="001111A2">
            <w:pPr>
              <w:spacing w:before="240" w:after="240"/>
              <w:ind w:left="720" w:hanging="720"/>
              <w:rPr>
                <w:rFonts w:eastAsia="Times New Roman"/>
              </w:rPr>
            </w:pPr>
            <w:r w:rsidRPr="001111A2">
              <w:rPr>
                <w:rFonts w:eastAsia="Times New Roman"/>
              </w:rPr>
              <w:t>(8)</w:t>
            </w:r>
            <w:r>
              <w:tab/>
            </w:r>
            <w:r w:rsidRPr="001111A2">
              <w:rPr>
                <w:rFonts w:eastAsia="Times New Roman"/>
              </w:rPr>
              <w:t>Each ASDC</w:t>
            </w:r>
            <w:ins w:id="249" w:author="ERCOT" w:date="2025-10-24T20:41:00Z">
              <w:r w:rsidR="2DEDBAA0" w:rsidRPr="4CD90589">
                <w:rPr>
                  <w:rFonts w:eastAsia="Times New Roman"/>
                </w:rPr>
                <w:t>,</w:t>
              </w:r>
            </w:ins>
            <w:ins w:id="250" w:author="ERCOT" w:date="2025-09-30T16:33:00Z" w16du:dateUtc="2025-09-30T21:33:00Z">
              <w:r w:rsidR="005A64D7">
                <w:rPr>
                  <w:rFonts w:eastAsia="Times New Roman"/>
                </w:rPr>
                <w:t xml:space="preserve"> </w:t>
              </w:r>
              <w:proofErr w:type="gramStart"/>
              <w:r w:rsidR="005A64D7">
                <w:rPr>
                  <w:rFonts w:eastAsia="Times New Roman"/>
                </w:rPr>
                <w:t>with the exception of</w:t>
              </w:r>
              <w:proofErr w:type="gramEnd"/>
              <w:r w:rsidR="005A64D7">
                <w:rPr>
                  <w:rFonts w:eastAsia="Times New Roman"/>
                </w:rPr>
                <w:t xml:space="preserve"> DRRS</w:t>
              </w:r>
            </w:ins>
            <w:ins w:id="251" w:author="ERCOT" w:date="2025-10-24T20:41:00Z">
              <w:r w:rsidR="15913AE4" w:rsidRPr="4CD90589">
                <w:rPr>
                  <w:rFonts w:eastAsia="Times New Roman"/>
                </w:rPr>
                <w:t>,</w:t>
              </w:r>
            </w:ins>
            <w:r w:rsidRPr="001111A2">
              <w:rPr>
                <w:rFonts w:eastAsia="Times New Roman"/>
              </w:rPr>
              <w:t xml:space="preserve"> will be represented by a linear approximation to the corresponding part of the AORDC.</w:t>
            </w:r>
          </w:p>
          <w:p w14:paraId="043ECA8B" w14:textId="2E8F5C24" w:rsidR="001111A2" w:rsidRDefault="001111A2" w:rsidP="001111A2">
            <w:pPr>
              <w:spacing w:after="240"/>
              <w:ind w:left="720" w:hanging="720"/>
              <w:rPr>
                <w:ins w:id="252" w:author="ERCOT" w:date="2025-09-18T18:33:00Z" w16du:dateUtc="2025-09-18T23:33:00Z"/>
                <w:rFonts w:eastAsia="Times New Roman"/>
                <w:color w:val="000000"/>
              </w:rPr>
            </w:pPr>
            <w:r w:rsidRPr="001111A2">
              <w:rPr>
                <w:rFonts w:eastAsia="Times New Roman"/>
              </w:rPr>
              <w:t>(9)</w:t>
            </w:r>
            <w:r>
              <w:tab/>
            </w:r>
            <w:r w:rsidRPr="4CD90589">
              <w:rPr>
                <w:rFonts w:eastAsia="Times New Roman"/>
                <w:color w:val="000000" w:themeColor="text1"/>
              </w:rPr>
              <w:t>All ASDCs</w:t>
            </w:r>
            <w:ins w:id="253" w:author="ERCOT" w:date="2025-10-24T20:41:00Z">
              <w:r w:rsidR="59DAE843" w:rsidRPr="4CD90589">
                <w:rPr>
                  <w:rFonts w:eastAsia="Times New Roman"/>
                  <w:color w:val="000000" w:themeColor="text1"/>
                </w:rPr>
                <w:t>,</w:t>
              </w:r>
            </w:ins>
            <w:r w:rsidRPr="4CD90589">
              <w:rPr>
                <w:rFonts w:eastAsia="Times New Roman"/>
                <w:color w:val="000000" w:themeColor="text1"/>
              </w:rPr>
              <w:t xml:space="preserve"> </w:t>
            </w:r>
            <w:proofErr w:type="gramStart"/>
            <w:ins w:id="254" w:author="ERCOT" w:date="2025-09-29T15:05:00Z" w16du:dateUtc="2025-09-29T20:05:00Z">
              <w:r w:rsidR="0000363A" w:rsidRPr="4CD90589">
                <w:rPr>
                  <w:rFonts w:eastAsia="Times New Roman"/>
                  <w:color w:val="000000" w:themeColor="text1"/>
                </w:rPr>
                <w:t>with the exception of</w:t>
              </w:r>
              <w:proofErr w:type="gramEnd"/>
              <w:r w:rsidR="0000363A" w:rsidRPr="4CD90589">
                <w:rPr>
                  <w:rFonts w:eastAsia="Times New Roman"/>
                  <w:color w:val="000000" w:themeColor="text1"/>
                </w:rPr>
                <w:t xml:space="preserve"> DRRS</w:t>
              </w:r>
            </w:ins>
            <w:ins w:id="255" w:author="ERCOT" w:date="2025-10-24T20:41:00Z">
              <w:r w:rsidR="15E01C7C" w:rsidRPr="4CD90589">
                <w:rPr>
                  <w:rFonts w:eastAsia="Times New Roman"/>
                  <w:color w:val="000000" w:themeColor="text1"/>
                </w:rPr>
                <w:t>,</w:t>
              </w:r>
            </w:ins>
            <w:ins w:id="256" w:author="ERCOT" w:date="2025-09-29T15:05:00Z" w16du:dateUtc="2025-09-29T20:05:00Z">
              <w:r w:rsidR="0000363A" w:rsidRPr="4CD90589">
                <w:rPr>
                  <w:rFonts w:eastAsia="Times New Roman"/>
                  <w:color w:val="000000" w:themeColor="text1"/>
                </w:rPr>
                <w:t xml:space="preserve"> </w:t>
              </w:r>
            </w:ins>
            <w:r w:rsidRPr="4CD90589">
              <w:rPr>
                <w:rFonts w:eastAsia="Times New Roman"/>
                <w:color w:val="000000" w:themeColor="text1"/>
              </w:rPr>
              <w:t xml:space="preserve">will have a floor price, based on ERCOT’s assessment of the need for a floor price on the ASDC for RUC, such that no </w:t>
            </w:r>
            <w:proofErr w:type="gramStart"/>
            <w:r w:rsidRPr="4CD90589">
              <w:rPr>
                <w:rFonts w:eastAsia="Times New Roman"/>
                <w:color w:val="000000" w:themeColor="text1"/>
              </w:rPr>
              <w:t>values</w:t>
            </w:r>
            <w:proofErr w:type="gramEnd"/>
            <w:r w:rsidRPr="4CD90589">
              <w:rPr>
                <w:rFonts w:eastAsia="Times New Roman"/>
                <w:color w:val="000000" w:themeColor="text1"/>
              </w:rPr>
              <w:t xml:space="preserve"> on the curve for any Ancillary Service </w:t>
            </w:r>
            <w:proofErr w:type="gramStart"/>
            <w:r w:rsidRPr="4CD90589">
              <w:rPr>
                <w:rFonts w:eastAsia="Times New Roman"/>
                <w:color w:val="000000" w:themeColor="text1"/>
              </w:rPr>
              <w:t>fall</w:t>
            </w:r>
            <w:proofErr w:type="gramEnd"/>
            <w:r w:rsidRPr="4CD90589">
              <w:rPr>
                <w:rFonts w:eastAsia="Times New Roman"/>
                <w:color w:val="000000" w:themeColor="text1"/>
              </w:rPr>
              <w:t xml:space="preserve"> below $15 per MW per hour for the portion of the ASDC that corresponds to the Ancillary Service Plan.</w:t>
            </w:r>
          </w:p>
          <w:p w14:paraId="7FB6EFAA" w14:textId="7A734FF1" w:rsidR="001F4471" w:rsidDel="00A80CD5" w:rsidRDefault="001F4471" w:rsidP="001F4471">
            <w:pPr>
              <w:pStyle w:val="List"/>
              <w:ind w:left="693" w:hanging="693"/>
              <w:rPr>
                <w:ins w:id="257" w:author="ERCOT" w:date="2025-09-18T18:33:00Z" w16du:dateUtc="2025-09-18T23:33:00Z"/>
                <w:del w:id="258" w:author="ERCOT" w:date="2024-02-28T09:26:00Z"/>
              </w:rPr>
            </w:pPr>
            <w:ins w:id="259" w:author="ERCOT" w:date="2025-09-18T18:33:00Z" w16du:dateUtc="2025-09-18T23:33:00Z">
              <w:r>
                <w:t>(</w:t>
              </w:r>
            </w:ins>
            <w:ins w:id="260" w:author="ERCOT" w:date="2025-09-18T18:34:00Z" w16du:dateUtc="2025-09-18T23:34:00Z">
              <w:r>
                <w:t>10</w:t>
              </w:r>
            </w:ins>
            <w:ins w:id="261" w:author="ERCOT" w:date="2025-09-18T18:33:00Z" w16du:dateUtc="2025-09-18T23:33:00Z">
              <w:r>
                <w:t>)</w:t>
              </w:r>
              <w:r w:rsidRPr="00736DA8">
                <w:tab/>
              </w:r>
              <w:r>
                <w:t xml:space="preserve">The points on the ASDC for DRRS are described in the table with a linear line connecting each point along the curve: </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1F4471" w14:paraId="457C05CF" w14:textId="77777777" w:rsidTr="00CF6727">
              <w:trPr>
                <w:jc w:val="center"/>
                <w:ins w:id="262" w:author="ERCOT" w:date="2025-09-18T18:33:00Z"/>
              </w:trPr>
              <w:tc>
                <w:tcPr>
                  <w:tcW w:w="3780" w:type="dxa"/>
                </w:tcPr>
                <w:p w14:paraId="28155C19" w14:textId="77777777" w:rsidR="001F4471" w:rsidRDefault="001F4471" w:rsidP="001F4471">
                  <w:pPr>
                    <w:pStyle w:val="TableHead"/>
                    <w:rPr>
                      <w:ins w:id="263" w:author="ERCOT" w:date="2025-09-18T18:33:00Z" w16du:dateUtc="2025-09-18T23:33:00Z"/>
                    </w:rPr>
                  </w:pPr>
                  <w:ins w:id="264" w:author="ERCOT" w:date="2025-09-18T18:33:00Z" w16du:dateUtc="2025-09-18T23:33:00Z">
                    <w:r>
                      <w:t>MW</w:t>
                    </w:r>
                  </w:ins>
                </w:p>
              </w:tc>
              <w:tc>
                <w:tcPr>
                  <w:tcW w:w="2520" w:type="dxa"/>
                </w:tcPr>
                <w:p w14:paraId="567AF0FD" w14:textId="77777777" w:rsidR="001F4471" w:rsidRDefault="001F4471" w:rsidP="001F4471">
                  <w:pPr>
                    <w:pStyle w:val="TableHead"/>
                    <w:rPr>
                      <w:ins w:id="265" w:author="ERCOT" w:date="2025-09-18T18:33:00Z" w16du:dateUtc="2025-09-18T23:33:00Z"/>
                    </w:rPr>
                  </w:pPr>
                  <w:ins w:id="266" w:author="ERCOT" w:date="2025-09-18T18:33:00Z" w16du:dateUtc="2025-09-18T23:33:00Z">
                    <w:r>
                      <w:t>Price (per MW per hour)</w:t>
                    </w:r>
                  </w:ins>
                </w:p>
              </w:tc>
            </w:tr>
            <w:tr w:rsidR="001F4471" w14:paraId="0A1E7F38" w14:textId="77777777" w:rsidTr="00CF6727">
              <w:trPr>
                <w:jc w:val="center"/>
                <w:ins w:id="267" w:author="ERCOT" w:date="2025-09-18T18:33:00Z"/>
              </w:trPr>
              <w:tc>
                <w:tcPr>
                  <w:tcW w:w="3780" w:type="dxa"/>
                </w:tcPr>
                <w:p w14:paraId="41F79F41" w14:textId="77777777" w:rsidR="001F4471" w:rsidRDefault="001F4471" w:rsidP="001F4471">
                  <w:pPr>
                    <w:pStyle w:val="TableBody"/>
                    <w:rPr>
                      <w:ins w:id="268" w:author="ERCOT" w:date="2025-09-18T18:33:00Z" w16du:dateUtc="2025-09-18T23:33:00Z"/>
                    </w:rPr>
                  </w:pPr>
                  <w:ins w:id="269" w:author="ERCOT" w:date="2025-09-18T18:33:00Z" w16du:dateUtc="2025-09-18T23:33:00Z">
                    <w:r>
                      <w:t>0</w:t>
                    </w:r>
                  </w:ins>
                </w:p>
              </w:tc>
              <w:tc>
                <w:tcPr>
                  <w:tcW w:w="2520" w:type="dxa"/>
                </w:tcPr>
                <w:p w14:paraId="53A55E46" w14:textId="77777777" w:rsidR="001F4471" w:rsidRDefault="001F4471" w:rsidP="001F4471">
                  <w:pPr>
                    <w:pStyle w:val="TableBody"/>
                    <w:rPr>
                      <w:ins w:id="270" w:author="ERCOT" w:date="2025-09-18T18:33:00Z" w16du:dateUtc="2025-09-18T23:33:00Z"/>
                    </w:rPr>
                  </w:pPr>
                  <w:ins w:id="271" w:author="ERCOT" w:date="2025-09-18T18:33:00Z" w16du:dateUtc="2025-09-18T23:33:00Z">
                    <w:r>
                      <w:t>$150</w:t>
                    </w:r>
                  </w:ins>
                </w:p>
              </w:tc>
            </w:tr>
            <w:tr w:rsidR="001F4471" w14:paraId="2C42BB39" w14:textId="77777777" w:rsidTr="00CF6727">
              <w:trPr>
                <w:jc w:val="center"/>
                <w:ins w:id="272" w:author="ERCOT" w:date="2025-09-18T18:33:00Z"/>
              </w:trPr>
              <w:tc>
                <w:tcPr>
                  <w:tcW w:w="3780" w:type="dxa"/>
                </w:tcPr>
                <w:p w14:paraId="4F034E60" w14:textId="2E47203C" w:rsidR="001F4471" w:rsidRDefault="001F4471" w:rsidP="001F4471">
                  <w:pPr>
                    <w:pStyle w:val="TableBody"/>
                    <w:rPr>
                      <w:ins w:id="273" w:author="ERCOT" w:date="2025-09-18T18:33:00Z" w16du:dateUtc="2025-09-18T23:33:00Z"/>
                    </w:rPr>
                  </w:pPr>
                  <w:ins w:id="274" w:author="ERCOT" w:date="2025-09-18T18:33:00Z" w16du:dateUtc="2025-09-18T23:33:00Z">
                    <w:r>
                      <w:t xml:space="preserve">Ancillary Service Plan for DRRS multiplied by </w:t>
                    </w:r>
                  </w:ins>
                  <w:ins w:id="275" w:author="ERCOT" w:date="2025-09-30T11:42:00Z" w16du:dateUtc="2025-09-30T16:42:00Z">
                    <w:r w:rsidR="003D37D4">
                      <w:t>(</w:t>
                    </w:r>
                  </w:ins>
                  <w:ins w:id="276" w:author="ERCOT" w:date="2025-09-18T18:33:00Z" w16du:dateUtc="2025-09-18T23:33:00Z">
                    <w:r>
                      <w:t>1 minus the DRRS Release Factor</w:t>
                    </w:r>
                  </w:ins>
                  <w:ins w:id="277" w:author="ERCOT" w:date="2025-09-30T11:42:00Z" w16du:dateUtc="2025-09-30T16:42:00Z">
                    <w:r w:rsidR="003D37D4">
                      <w:t>)</w:t>
                    </w:r>
                  </w:ins>
                </w:p>
              </w:tc>
              <w:tc>
                <w:tcPr>
                  <w:tcW w:w="2520" w:type="dxa"/>
                </w:tcPr>
                <w:p w14:paraId="4CE29A35" w14:textId="77777777" w:rsidR="001F4471" w:rsidRDefault="001F4471" w:rsidP="001F4471">
                  <w:pPr>
                    <w:pStyle w:val="TableBody"/>
                    <w:rPr>
                      <w:ins w:id="278" w:author="ERCOT" w:date="2025-09-18T18:33:00Z" w16du:dateUtc="2025-09-18T23:33:00Z"/>
                    </w:rPr>
                  </w:pPr>
                  <w:ins w:id="279" w:author="ERCOT" w:date="2025-09-18T18:33:00Z" w16du:dateUtc="2025-09-18T23:33:00Z">
                    <w:r>
                      <w:t>$10</w:t>
                    </w:r>
                  </w:ins>
                </w:p>
              </w:tc>
            </w:tr>
            <w:tr w:rsidR="001F4471" w14:paraId="7F89D7FF" w14:textId="77777777" w:rsidTr="00CF6727">
              <w:trPr>
                <w:jc w:val="center"/>
                <w:ins w:id="280" w:author="ERCOT" w:date="2025-09-18T18:33:00Z"/>
              </w:trPr>
              <w:tc>
                <w:tcPr>
                  <w:tcW w:w="3780" w:type="dxa"/>
                </w:tcPr>
                <w:p w14:paraId="171536A0" w14:textId="77777777" w:rsidR="001F4471" w:rsidRDefault="001F4471" w:rsidP="001F4471">
                  <w:pPr>
                    <w:pStyle w:val="TableBody"/>
                    <w:rPr>
                      <w:ins w:id="281" w:author="ERCOT" w:date="2025-09-18T18:33:00Z" w16du:dateUtc="2025-09-18T23:33:00Z"/>
                    </w:rPr>
                  </w:pPr>
                  <w:ins w:id="282" w:author="ERCOT" w:date="2025-09-18T18:33:00Z" w16du:dateUtc="2025-09-18T23:33:00Z">
                    <w:r>
                      <w:t>Ancillary Service Plan for DRRS</w:t>
                    </w:r>
                  </w:ins>
                </w:p>
              </w:tc>
              <w:tc>
                <w:tcPr>
                  <w:tcW w:w="2520" w:type="dxa"/>
                </w:tcPr>
                <w:p w14:paraId="23DD6574" w14:textId="77777777" w:rsidR="001F4471" w:rsidRDefault="001F4471" w:rsidP="001F4471">
                  <w:pPr>
                    <w:pStyle w:val="TableBody"/>
                    <w:rPr>
                      <w:ins w:id="283" w:author="ERCOT" w:date="2025-09-18T18:33:00Z" w16du:dateUtc="2025-09-18T23:33:00Z"/>
                    </w:rPr>
                  </w:pPr>
                  <w:ins w:id="284" w:author="ERCOT" w:date="2025-09-18T18:33:00Z" w16du:dateUtc="2025-09-18T23:33:00Z">
                    <w:r>
                      <w:t>$10</w:t>
                    </w:r>
                  </w:ins>
                </w:p>
              </w:tc>
            </w:tr>
            <w:tr w:rsidR="001F4471" w14:paraId="1071FB79" w14:textId="77777777" w:rsidTr="00CF6727">
              <w:trPr>
                <w:jc w:val="center"/>
                <w:ins w:id="285" w:author="ERCOT" w:date="2025-09-18T18:33:00Z"/>
              </w:trPr>
              <w:tc>
                <w:tcPr>
                  <w:tcW w:w="3780" w:type="dxa"/>
                </w:tcPr>
                <w:p w14:paraId="66304F11" w14:textId="77777777" w:rsidR="001F4471" w:rsidRDefault="001F4471" w:rsidP="001F4471">
                  <w:pPr>
                    <w:pStyle w:val="TableBody"/>
                    <w:rPr>
                      <w:ins w:id="286" w:author="ERCOT" w:date="2025-09-18T18:33:00Z" w16du:dateUtc="2025-09-18T23:33:00Z"/>
                    </w:rPr>
                  </w:pPr>
                  <w:ins w:id="287" w:author="ERCOT" w:date="2025-09-18T18:33:00Z" w16du:dateUtc="2025-09-18T23:33:00Z">
                    <w:r>
                      <w:t>Ancillary Service Plan for DRRS</w:t>
                    </w:r>
                  </w:ins>
                </w:p>
              </w:tc>
              <w:tc>
                <w:tcPr>
                  <w:tcW w:w="2520" w:type="dxa"/>
                </w:tcPr>
                <w:p w14:paraId="66561BB6" w14:textId="77777777" w:rsidR="001F4471" w:rsidRDefault="001F4471" w:rsidP="001F4471">
                  <w:pPr>
                    <w:pStyle w:val="TableBody"/>
                    <w:rPr>
                      <w:ins w:id="288" w:author="ERCOT" w:date="2025-09-18T18:33:00Z" w16du:dateUtc="2025-09-18T23:33:00Z"/>
                    </w:rPr>
                  </w:pPr>
                  <w:ins w:id="289" w:author="ERCOT" w:date="2025-09-18T18:33:00Z" w16du:dateUtc="2025-09-18T23:33:00Z">
                    <w:r>
                      <w:t>$0</w:t>
                    </w:r>
                  </w:ins>
                </w:p>
              </w:tc>
            </w:tr>
          </w:tbl>
          <w:p w14:paraId="60315BE5" w14:textId="3860AE95" w:rsidR="001F4471" w:rsidRPr="001111A2" w:rsidRDefault="001F4471" w:rsidP="001F4471">
            <w:pPr>
              <w:spacing w:before="240" w:after="240"/>
              <w:ind w:left="720" w:hanging="720"/>
              <w:rPr>
                <w:rFonts w:eastAsia="Times New Roman"/>
              </w:rPr>
            </w:pPr>
          </w:p>
        </w:tc>
      </w:tr>
    </w:tbl>
    <w:p w14:paraId="24F78935" w14:textId="77777777" w:rsidR="00432132" w:rsidRPr="00432132" w:rsidRDefault="00432132" w:rsidP="00432132">
      <w:pPr>
        <w:keepNext/>
        <w:tabs>
          <w:tab w:val="left" w:pos="1080"/>
        </w:tabs>
        <w:spacing w:before="480" w:after="240"/>
        <w:ind w:left="1080" w:hanging="1080"/>
        <w:outlineLvl w:val="2"/>
        <w:rPr>
          <w:rFonts w:eastAsia="Times New Roman"/>
          <w:b/>
          <w:bCs/>
          <w:i/>
        </w:rPr>
      </w:pPr>
      <w:bookmarkStart w:id="290" w:name="_Toc90197129"/>
      <w:bookmarkStart w:id="291" w:name="_Toc142108950"/>
      <w:bookmarkStart w:id="292" w:name="_Toc142113795"/>
      <w:bookmarkStart w:id="293" w:name="_Toc402345622"/>
      <w:bookmarkStart w:id="294" w:name="_Toc405383905"/>
      <w:bookmarkStart w:id="295" w:name="_Toc405537008"/>
      <w:bookmarkStart w:id="296" w:name="_Toc440871794"/>
      <w:bookmarkStart w:id="297" w:name="_Toc135990675"/>
      <w:bookmarkStart w:id="298" w:name="_Toc135990687"/>
      <w:bookmarkStart w:id="299" w:name="_Toc135990688"/>
      <w:bookmarkStart w:id="300" w:name="_Toc135990697"/>
      <w:bookmarkStart w:id="301" w:name="_Hlk135899194"/>
      <w:bookmarkEnd w:id="232"/>
      <w:bookmarkEnd w:id="237"/>
      <w:bookmarkEnd w:id="238"/>
      <w:bookmarkEnd w:id="239"/>
      <w:bookmarkEnd w:id="240"/>
      <w:bookmarkEnd w:id="241"/>
      <w:bookmarkEnd w:id="242"/>
      <w:bookmarkEnd w:id="243"/>
      <w:bookmarkEnd w:id="244"/>
      <w:bookmarkEnd w:id="245"/>
      <w:commentRangeStart w:id="302"/>
      <w:r w:rsidRPr="00432132">
        <w:rPr>
          <w:rFonts w:eastAsia="Times New Roman"/>
          <w:b/>
          <w:bCs/>
          <w:i/>
        </w:rPr>
        <w:lastRenderedPageBreak/>
        <w:t>4.5.1</w:t>
      </w:r>
      <w:commentRangeEnd w:id="302"/>
      <w:r w:rsidR="009C0EAE">
        <w:rPr>
          <w:rStyle w:val="CommentReference"/>
        </w:rPr>
        <w:commentReference w:id="302"/>
      </w:r>
      <w:r w:rsidRPr="00432132">
        <w:rPr>
          <w:rFonts w:eastAsia="Times New Roman"/>
          <w:b/>
          <w:bCs/>
          <w:i/>
        </w:rPr>
        <w:tab/>
      </w:r>
      <w:bookmarkStart w:id="303" w:name="_Toc90197130"/>
      <w:bookmarkEnd w:id="290"/>
      <w:r w:rsidRPr="00432132">
        <w:rPr>
          <w:rFonts w:eastAsia="Times New Roman"/>
          <w:b/>
          <w:bCs/>
          <w:i/>
        </w:rPr>
        <w:t>DAM Clearing Process</w:t>
      </w:r>
      <w:bookmarkEnd w:id="291"/>
      <w:bookmarkEnd w:id="292"/>
      <w:bookmarkEnd w:id="293"/>
      <w:bookmarkEnd w:id="294"/>
      <w:bookmarkEnd w:id="295"/>
      <w:bookmarkEnd w:id="296"/>
      <w:bookmarkEnd w:id="297"/>
      <w:bookmarkEnd w:id="303"/>
    </w:p>
    <w:p w14:paraId="47577E7C" w14:textId="77777777" w:rsidR="00432132" w:rsidRPr="00432132" w:rsidRDefault="00432132" w:rsidP="00BC710B">
      <w:pPr>
        <w:pStyle w:val="BodyTextNumbered"/>
        <w:rPr>
          <w:rFonts w:eastAsia="Times New Roman"/>
        </w:rPr>
      </w:pPr>
      <w:r w:rsidRPr="00432132">
        <w:rPr>
          <w:rFonts w:eastAsia="Times New Roman"/>
        </w:rPr>
        <w:t>(1)</w:t>
      </w:r>
      <w:r w:rsidRPr="00432132">
        <w:rPr>
          <w:rFonts w:eastAsia="Times New Roman"/>
        </w:rPr>
        <w:tab/>
        <w:t xml:space="preserve">At 1000 </w:t>
      </w:r>
      <w:proofErr w:type="gramStart"/>
      <w:r w:rsidRPr="00432132">
        <w:rPr>
          <w:rFonts w:eastAsia="Times New Roman"/>
        </w:rPr>
        <w:t>in</w:t>
      </w:r>
      <w:proofErr w:type="gramEnd"/>
      <w:r w:rsidRPr="00432132">
        <w:rPr>
          <w:rFonts w:eastAsia="Times New Roman"/>
        </w:rPr>
        <w:t xml:space="preserve"> the Day-Ahead, ERCOT shall start the Day-Ahead Market (DAM) clearing process.  If the processing of DAM bids and offers after 0900 is significantly delayed or impacted by a failure of ERCOT software or systems that directly impacts the DAM, ERCOT shall post a </w:t>
      </w:r>
      <w:r w:rsidRPr="00432132">
        <w:rPr>
          <w:rFonts w:eastAsia="Times New Roman"/>
          <w:szCs w:val="24"/>
        </w:rPr>
        <w:t>Notice</w:t>
      </w:r>
      <w:r w:rsidRPr="00432132">
        <w:rPr>
          <w:rFonts w:eastAsia="Times New Roman"/>
        </w:rPr>
        <w:t xml:space="preserve"> as soon as practicable on the ERCOT website, in accordance with paragraph (1) of Section 4.1.2, Day-Ahead Process and Timing Deviations, extending the start time of the execution of the DAM clearing process by an amount of </w:t>
      </w:r>
      <w:r w:rsidRPr="00432132">
        <w:rPr>
          <w:rFonts w:eastAsia="Times New Roman"/>
        </w:rPr>
        <w:lastRenderedPageBreak/>
        <w:t>time at least as long as the duration of the processing delay plus ten minutes.  In no event shall the extension exceed more than one hour from when the processing delay is resolved.</w:t>
      </w:r>
    </w:p>
    <w:p w14:paraId="029C38C9" w14:textId="77777777" w:rsidR="00432132" w:rsidRPr="00432132" w:rsidRDefault="00432132" w:rsidP="00BC710B">
      <w:pPr>
        <w:pStyle w:val="BodyTextNumbered"/>
        <w:rPr>
          <w:rFonts w:eastAsia="Times New Roman"/>
        </w:rPr>
      </w:pPr>
      <w:r w:rsidRPr="00432132">
        <w:rPr>
          <w:rFonts w:eastAsia="Times New Roman"/>
        </w:rPr>
        <w:t>(2)</w:t>
      </w:r>
      <w:r w:rsidRPr="00432132">
        <w:rPr>
          <w:rFonts w:eastAsia="Times New Roman"/>
        </w:rPr>
        <w:tab/>
        <w:t>ERCOT shall complete a Day-Ahead Simultaneous Feasibility Test (SFT).  This test uses the Day-Ahead Updated Network Model topology and evaluates all Congestion Revenue Rights (CRRs) for feasibility to determine hourly oversold quantities.</w:t>
      </w:r>
    </w:p>
    <w:p w14:paraId="3E3B336A" w14:textId="77777777" w:rsidR="00432132" w:rsidRPr="00432132" w:rsidRDefault="00432132" w:rsidP="00BC710B">
      <w:pPr>
        <w:pStyle w:val="BodyTextNumbered"/>
        <w:rPr>
          <w:rFonts w:eastAsia="Times New Roman"/>
        </w:rPr>
      </w:pPr>
      <w:r w:rsidRPr="00432132">
        <w:rPr>
          <w:rFonts w:eastAsia="Times New Roman"/>
        </w:rPr>
        <w:t>(3)</w:t>
      </w:r>
      <w:r w:rsidRPr="00432132">
        <w:rPr>
          <w:rFonts w:eastAsia="Times New Roman"/>
        </w:rPr>
        <w:tab/>
        <w:t>The purpose of the DAM is to economically and simultaneously clear offers and bids described in Section 4.4, Inputs into DAM and Other Trades.</w:t>
      </w:r>
    </w:p>
    <w:p w14:paraId="00302C6D" w14:textId="77777777" w:rsidR="00432132" w:rsidRPr="00432132" w:rsidRDefault="00432132" w:rsidP="00BC710B">
      <w:pPr>
        <w:pStyle w:val="BodyTextNumbered"/>
        <w:rPr>
          <w:rFonts w:eastAsia="Times New Roman" w:cs="Arial"/>
        </w:rPr>
      </w:pPr>
      <w:r w:rsidRPr="00432132">
        <w:rPr>
          <w:rFonts w:eastAsia="Times New Roman"/>
        </w:rPr>
        <w:t>(4)</w:t>
      </w:r>
      <w:r w:rsidRPr="00432132">
        <w:rPr>
          <w:rFonts w:eastAsia="Times New Roman"/>
        </w:rPr>
        <w:tab/>
        <w:t xml:space="preserve">The DAM uses a multi-hour mixed integer programming algorithm to maximize bid-based revenues </w:t>
      </w:r>
      <w:r w:rsidRPr="00432132">
        <w:rPr>
          <w:rFonts w:eastAsia="Times New Roman" w:cs="Arial"/>
        </w:rPr>
        <w:t xml:space="preserve">minus the offer-based costs over the Operating Day, subject to security and other constraints, and ERCOT Ancillary Service procurement requirements.  </w:t>
      </w:r>
    </w:p>
    <w:p w14:paraId="5324FD94" w14:textId="77777777" w:rsidR="00432132" w:rsidRPr="00432132" w:rsidRDefault="00432132" w:rsidP="00432132">
      <w:pPr>
        <w:spacing w:after="240"/>
        <w:ind w:left="1440" w:hanging="720"/>
        <w:rPr>
          <w:rFonts w:eastAsia="Times New Roman" w:cs="Arial"/>
        </w:rPr>
      </w:pPr>
      <w:r w:rsidRPr="00432132">
        <w:rPr>
          <w:rFonts w:eastAsia="Times New Roman" w:cs="Arial"/>
        </w:rPr>
        <w:t>(a)</w:t>
      </w:r>
      <w:r w:rsidRPr="00432132">
        <w:rPr>
          <w:rFonts w:eastAsia="Times New Roman" w:cs="Arial"/>
        </w:rPr>
        <w:tab/>
        <w:t xml:space="preserve">The bid-based </w:t>
      </w:r>
      <w:r w:rsidRPr="00432132">
        <w:rPr>
          <w:rFonts w:eastAsia="Times New Roman"/>
        </w:rPr>
        <w:t>revenues</w:t>
      </w:r>
      <w:r w:rsidRPr="00432132">
        <w:rPr>
          <w:rFonts w:eastAsia="Times New Roman" w:cs="Arial"/>
        </w:rPr>
        <w:t xml:space="preserve"> include revenues from DAM Energy Bids and </w:t>
      </w:r>
      <w:r w:rsidRPr="00432132">
        <w:rPr>
          <w:rFonts w:eastAsia="Times New Roman"/>
        </w:rPr>
        <w:t>Point-to-Point</w:t>
      </w:r>
      <w:r w:rsidRPr="00432132">
        <w:rPr>
          <w:rFonts w:eastAsia="Times New Roman" w:cs="Arial"/>
        </w:rPr>
        <w:t xml:space="preserve"> (PTP) Obligation bids. </w:t>
      </w:r>
    </w:p>
    <w:p w14:paraId="4D210882" w14:textId="77777777" w:rsidR="00432132" w:rsidRPr="00432132" w:rsidRDefault="00432132" w:rsidP="00432132">
      <w:pPr>
        <w:spacing w:after="240"/>
        <w:ind w:left="1440" w:hanging="720"/>
        <w:rPr>
          <w:rFonts w:eastAsia="Times New Roman"/>
        </w:rPr>
      </w:pPr>
      <w:r w:rsidRPr="00432132">
        <w:rPr>
          <w:rFonts w:eastAsia="Times New Roman"/>
        </w:rPr>
        <w:t>(b)</w:t>
      </w:r>
      <w:r w:rsidRPr="00432132">
        <w:rPr>
          <w:rFonts w:eastAsia="Times New Roman"/>
        </w:rPr>
        <w:tab/>
        <w:t xml:space="preserve">The offer-based costs include costs from the Startup Offer, Minimum Energy Offer, and Energy Offer Curve of any Resource that submitted a Three-Part Supply Offer, DAM Energy-Only Offers and Ancillary Service Offers.  </w:t>
      </w:r>
    </w:p>
    <w:p w14:paraId="0750411E" w14:textId="77777777" w:rsidR="00432132" w:rsidRPr="00432132" w:rsidRDefault="00432132" w:rsidP="00432132">
      <w:pPr>
        <w:spacing w:after="240"/>
        <w:ind w:left="1440" w:hanging="720"/>
        <w:rPr>
          <w:rFonts w:eastAsia="Times New Roman"/>
        </w:rPr>
      </w:pPr>
      <w:r w:rsidRPr="00432132">
        <w:rPr>
          <w:rFonts w:eastAsia="Times New Roman"/>
        </w:rPr>
        <w:t>(c)</w:t>
      </w:r>
      <w:r w:rsidRPr="00432132">
        <w:rPr>
          <w:rFonts w:eastAsia="Times New Roman"/>
        </w:rPr>
        <w:tab/>
        <w:t xml:space="preserve">Security constraints specified to prevent DAM solutions that would overload the elements of the ERCOT Transmission Grid include the following: </w:t>
      </w:r>
    </w:p>
    <w:p w14:paraId="2CDEBFDE" w14:textId="77777777" w:rsidR="00432132" w:rsidRPr="00432132" w:rsidRDefault="00432132" w:rsidP="00432132">
      <w:pPr>
        <w:spacing w:after="240"/>
        <w:ind w:left="2160" w:hanging="720"/>
        <w:rPr>
          <w:rFonts w:eastAsia="Times New Roman"/>
        </w:rPr>
      </w:pPr>
      <w:r w:rsidRPr="00432132">
        <w:rPr>
          <w:rFonts w:eastAsia="Times New Roman"/>
        </w:rPr>
        <w:t>(i)</w:t>
      </w:r>
      <w:r w:rsidRPr="00432132">
        <w:rPr>
          <w:rFonts w:eastAsia="Times New Roman"/>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78736250" w14:textId="77777777" w:rsidR="00432132" w:rsidRPr="00432132" w:rsidRDefault="00432132" w:rsidP="00432132">
      <w:pPr>
        <w:spacing w:after="240"/>
        <w:ind w:left="2880" w:hanging="720"/>
        <w:rPr>
          <w:rFonts w:eastAsia="Times New Roman"/>
        </w:rPr>
      </w:pPr>
      <w:r w:rsidRPr="00432132">
        <w:rPr>
          <w:rFonts w:eastAsia="Times New Roman"/>
        </w:rPr>
        <w:t>(A)</w:t>
      </w:r>
      <w:r w:rsidRPr="00432132">
        <w:rPr>
          <w:rFonts w:eastAsia="Times New Roman"/>
        </w:rPr>
        <w:tab/>
        <w:t>Thermal constraints – protect Transmission Facilities against thermal overload.</w:t>
      </w:r>
    </w:p>
    <w:p w14:paraId="7D8F9FE1" w14:textId="77777777" w:rsidR="00432132" w:rsidRPr="00432132" w:rsidRDefault="00432132" w:rsidP="00432132">
      <w:pPr>
        <w:spacing w:after="240"/>
        <w:ind w:left="2880" w:hanging="720"/>
        <w:rPr>
          <w:rFonts w:eastAsia="Times New Roman"/>
        </w:rPr>
      </w:pPr>
      <w:r w:rsidRPr="00432132">
        <w:rPr>
          <w:rFonts w:eastAsia="Times New Roman"/>
        </w:rPr>
        <w:t>(B)</w:t>
      </w:r>
      <w:r w:rsidRPr="00432132">
        <w:rPr>
          <w:rFonts w:eastAsia="Times New Roman"/>
        </w:rPr>
        <w:tab/>
        <w:t>Generic constraints – protect the ERCOT Transmission Grid against transient instability, dynamic stability or voltage collapse.</w:t>
      </w:r>
    </w:p>
    <w:p w14:paraId="09F56EA8" w14:textId="77777777" w:rsidR="00432132" w:rsidRPr="00432132" w:rsidRDefault="00432132" w:rsidP="00432132">
      <w:pPr>
        <w:spacing w:after="240"/>
        <w:ind w:left="2880" w:hanging="720"/>
        <w:rPr>
          <w:rFonts w:eastAsia="Times New Roman"/>
        </w:rPr>
      </w:pPr>
      <w:r w:rsidRPr="00432132">
        <w:rPr>
          <w:rFonts w:eastAsia="Times New Roman"/>
        </w:rPr>
        <w:t>(C)</w:t>
      </w:r>
      <w:r w:rsidRPr="00432132">
        <w:rPr>
          <w:rFonts w:eastAsia="Times New Roman"/>
        </w:rPr>
        <w:tab/>
        <w:t xml:space="preserve">Power flow constraints – the energy balance at required Electrical Buses in the ERCOT Transmission Grid must be maintained.  </w:t>
      </w:r>
    </w:p>
    <w:p w14:paraId="27A2D682" w14:textId="77777777" w:rsidR="00432132" w:rsidRPr="00432132" w:rsidRDefault="00432132" w:rsidP="00432132">
      <w:pPr>
        <w:spacing w:after="240"/>
        <w:ind w:left="2160" w:hanging="720"/>
        <w:rPr>
          <w:rFonts w:eastAsia="Times New Roman"/>
        </w:rPr>
      </w:pPr>
      <w:r w:rsidRPr="00432132">
        <w:rPr>
          <w:rFonts w:eastAsia="Times New Roman"/>
        </w:rPr>
        <w:t>(ii)</w:t>
      </w:r>
      <w:r w:rsidRPr="00432132">
        <w:rPr>
          <w:rFonts w:eastAsia="Times New Roman"/>
        </w:rPr>
        <w:tab/>
        <w:t>Resource constraints – the physical and security limits on Resources that submit Three-Part Supply Offers:</w:t>
      </w:r>
    </w:p>
    <w:p w14:paraId="2D0C0AE6" w14:textId="77777777" w:rsidR="00432132" w:rsidRPr="00432132" w:rsidRDefault="00432132" w:rsidP="00432132">
      <w:pPr>
        <w:spacing w:after="240"/>
        <w:ind w:left="2880" w:hanging="720"/>
        <w:rPr>
          <w:rFonts w:eastAsia="Times New Roman"/>
        </w:rPr>
      </w:pPr>
      <w:r w:rsidRPr="00432132">
        <w:rPr>
          <w:rFonts w:eastAsia="Times New Roman"/>
        </w:rPr>
        <w:t>(A)</w:t>
      </w:r>
      <w:r w:rsidRPr="00432132">
        <w:rPr>
          <w:rFonts w:eastAsia="Times New Roman"/>
        </w:rPr>
        <w:tab/>
        <w:t xml:space="preserve">Resource output constraints – the Low Sustained Limit (LSL) and High Sustained Limit (HSL) of each Resource; and </w:t>
      </w:r>
    </w:p>
    <w:p w14:paraId="420AF2F2" w14:textId="77777777" w:rsidR="00432132" w:rsidRPr="00432132" w:rsidRDefault="00432132" w:rsidP="00432132">
      <w:pPr>
        <w:spacing w:after="240"/>
        <w:ind w:left="2880" w:hanging="720"/>
        <w:rPr>
          <w:rFonts w:eastAsia="Times New Roman"/>
        </w:rPr>
      </w:pPr>
      <w:r w:rsidRPr="00432132">
        <w:rPr>
          <w:rFonts w:eastAsia="Times New Roman"/>
        </w:rPr>
        <w:t>(B)</w:t>
      </w:r>
      <w:r w:rsidRPr="00432132">
        <w:rPr>
          <w:rFonts w:eastAsia="Times New Roman"/>
        </w:rPr>
        <w:tab/>
        <w:t>Resource operational constraints – includes minimum run time, minimum down time, and configuration constraints.</w:t>
      </w:r>
    </w:p>
    <w:p w14:paraId="3916FC24" w14:textId="77777777" w:rsidR="00432132" w:rsidRPr="00432132" w:rsidRDefault="00432132" w:rsidP="00432132">
      <w:pPr>
        <w:spacing w:after="240"/>
        <w:ind w:left="2160" w:hanging="720"/>
        <w:rPr>
          <w:rFonts w:eastAsia="Times New Roman"/>
        </w:rPr>
      </w:pPr>
      <w:r w:rsidRPr="00432132">
        <w:rPr>
          <w:rFonts w:eastAsia="Times New Roman"/>
        </w:rPr>
        <w:lastRenderedPageBreak/>
        <w:t>(iii)</w:t>
      </w:r>
      <w:r w:rsidRPr="00432132">
        <w:rPr>
          <w:rFonts w:eastAsia="Times New Roman"/>
        </w:rPr>
        <w:tab/>
        <w:t xml:space="preserve">Other constraints – </w:t>
      </w:r>
    </w:p>
    <w:p w14:paraId="41D3BCD5" w14:textId="70580EFC" w:rsidR="00432132" w:rsidRPr="00432132" w:rsidRDefault="00432132" w:rsidP="00432132">
      <w:pPr>
        <w:spacing w:after="240"/>
        <w:ind w:left="2880" w:hanging="720"/>
        <w:rPr>
          <w:rFonts w:eastAsia="Times New Roman"/>
        </w:rPr>
      </w:pPr>
      <w:r w:rsidRPr="00432132">
        <w:rPr>
          <w:rFonts w:eastAsia="Times New Roman"/>
        </w:rPr>
        <w:t>(A)</w:t>
      </w:r>
      <w:r w:rsidRPr="00432132">
        <w:rPr>
          <w:rFonts w:eastAsia="Times New Roman"/>
        </w:rP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w:t>
      </w:r>
      <w:del w:id="304" w:author="ERCOT" w:date="2025-09-18T18:50:00Z" w16du:dateUtc="2025-09-18T23:50:00Z">
        <w:r w:rsidRPr="00432132" w:rsidDel="004C5401">
          <w:rPr>
            <w:rFonts w:eastAsia="Times New Roman"/>
          </w:rPr>
          <w:delText xml:space="preserve">Non-Spinning Reserve (Non-Spin) </w:delText>
        </w:r>
      </w:del>
      <w:r w:rsidRPr="00432132">
        <w:rPr>
          <w:rFonts w:eastAsia="Times New Roman"/>
        </w:rPr>
        <w:t>Ancillary Service Offers are not awarded in the same Operating Hour.</w:t>
      </w:r>
    </w:p>
    <w:p w14:paraId="7300035A" w14:textId="77777777" w:rsidR="00432132" w:rsidRPr="00432132" w:rsidRDefault="00432132" w:rsidP="00432132">
      <w:pPr>
        <w:spacing w:after="240"/>
        <w:ind w:left="2880" w:hanging="720"/>
        <w:rPr>
          <w:rFonts w:eastAsia="Times New Roman"/>
        </w:rPr>
      </w:pPr>
      <w:r w:rsidRPr="00432132">
        <w:rPr>
          <w:rFonts w:eastAsia="Times New Roman"/>
        </w:rPr>
        <w:t>(B)</w:t>
      </w:r>
      <w:r w:rsidRPr="00432132">
        <w:rPr>
          <w:rFonts w:eastAsia="Times New Roman"/>
        </w:rPr>
        <w:tab/>
        <w:t>The sum of the awarded Ancillary Service capacities for each Resource must be within the Resource limits specified in the Current Operating Plan (COP) and Section 3.18, Resource Limits in Providing Ancillary Service, and the Resource Parameters as described in Section 3.7, Resource Parameters.</w:t>
      </w:r>
    </w:p>
    <w:p w14:paraId="628D9AF0" w14:textId="77777777" w:rsidR="00432132" w:rsidRPr="00432132" w:rsidRDefault="00432132" w:rsidP="00432132">
      <w:pPr>
        <w:spacing w:after="240"/>
        <w:ind w:left="2880" w:hanging="720"/>
        <w:rPr>
          <w:rFonts w:eastAsia="Times New Roman"/>
        </w:rPr>
      </w:pPr>
      <w:r w:rsidRPr="00432132">
        <w:rPr>
          <w:rFonts w:eastAsia="Times New Roman"/>
        </w:rPr>
        <w:t>(C)</w:t>
      </w:r>
      <w:r w:rsidRPr="00432132">
        <w:rPr>
          <w:rFonts w:eastAsia="Times New Roman"/>
        </w:rPr>
        <w:tab/>
        <w:t xml:space="preserve">Block Ancillary Service Offers for a Load Resource – blocks will not be cleared unless the entire quantity block can be awarded.  Because block Ancillary Service Offers cannot set the Market Clearing Price for Capacity (MCPC), a block Ancillary Service Offer may </w:t>
      </w:r>
      <w:proofErr w:type="gramStart"/>
      <w:r w:rsidRPr="00432132">
        <w:rPr>
          <w:rFonts w:eastAsia="Times New Roman"/>
        </w:rPr>
        <w:t>clear</w:t>
      </w:r>
      <w:proofErr w:type="gramEnd"/>
      <w:r w:rsidRPr="00432132">
        <w:rPr>
          <w:rFonts w:eastAsia="Times New Roman"/>
        </w:rPr>
        <w:t xml:space="preserve"> below the Ancillary Service Offer price for that block.</w:t>
      </w:r>
    </w:p>
    <w:p w14:paraId="6D7DE424" w14:textId="77777777" w:rsidR="00432132" w:rsidRPr="00432132" w:rsidRDefault="00432132" w:rsidP="00432132">
      <w:pPr>
        <w:spacing w:after="240"/>
        <w:ind w:left="2880" w:hanging="720"/>
        <w:rPr>
          <w:rFonts w:eastAsia="Times New Roman"/>
        </w:rPr>
      </w:pPr>
      <w:r w:rsidRPr="00432132">
        <w:rPr>
          <w:rFonts w:eastAsia="Times New Roman"/>
        </w:rPr>
        <w:t>(D)</w:t>
      </w:r>
      <w:r w:rsidRPr="00432132">
        <w:rPr>
          <w:rFonts w:eastAsia="Times New Roman"/>
        </w:rPr>
        <w:tab/>
        <w:t xml:space="preserve">Block DAM Energy Bids, DAM Energy-Only Offers, and PTP Obligation bids – blocks will not be cleared unless the entire time and/or quantity block can be awarded.  Because quantity block bids and offers cannot set the Settlement Point Price, a quantity block bid or offer may </w:t>
      </w:r>
      <w:proofErr w:type="gramStart"/>
      <w:r w:rsidRPr="00432132">
        <w:rPr>
          <w:rFonts w:eastAsia="Times New Roman"/>
        </w:rPr>
        <w:t>clear</w:t>
      </w:r>
      <w:proofErr w:type="gramEnd"/>
      <w:r w:rsidRPr="00432132">
        <w:rPr>
          <w:rFonts w:eastAsia="Times New Roman"/>
        </w:rPr>
        <w:t xml:space="preserve"> in a manner inconsistent with the bid or offer price for that block.</w:t>
      </w:r>
    </w:p>
    <w:p w14:paraId="11A63C0E" w14:textId="77777777" w:rsidR="00432132" w:rsidRPr="00432132" w:rsidRDefault="00432132" w:rsidP="00432132">
      <w:pPr>
        <w:spacing w:after="240"/>
        <w:ind w:left="2880" w:hanging="720"/>
        <w:rPr>
          <w:rFonts w:eastAsia="Times New Roman"/>
        </w:rPr>
      </w:pPr>
      <w:r w:rsidRPr="00432132">
        <w:rPr>
          <w:rFonts w:eastAsia="Times New Roman"/>
        </w:rPr>
        <w:t>(E)</w:t>
      </w:r>
      <w:r w:rsidRPr="00432132">
        <w:rPr>
          <w:rFonts w:eastAsia="Times New Roman"/>
        </w:rPr>
        <w:tab/>
        <w:t xml:space="preserve">Combined Cycle Generation Resources – The DAM may commit a Combined Cycle Generation Resource in </w:t>
      </w:r>
      <w:proofErr w:type="gramStart"/>
      <w:r w:rsidRPr="00432132">
        <w:rPr>
          <w:rFonts w:eastAsia="Times New Roman"/>
        </w:rPr>
        <w:t>a time period</w:t>
      </w:r>
      <w:proofErr w:type="gramEnd"/>
      <w:r w:rsidRPr="00432132">
        <w:rPr>
          <w:rFonts w:eastAsia="Times New Roman"/>
        </w:rPr>
        <w:t xml:space="preserve"> that includes the last hour of the Operating Day only if that Combined Cycle Generation Resource can transition to a shutdown condition in the DAM Operating Day.</w:t>
      </w:r>
    </w:p>
    <w:p w14:paraId="315AAC0B" w14:textId="77777777" w:rsidR="00432132" w:rsidRPr="00432132" w:rsidRDefault="00432132" w:rsidP="00432132">
      <w:pPr>
        <w:spacing w:after="240"/>
        <w:ind w:left="1440" w:hanging="720"/>
        <w:rPr>
          <w:rFonts w:eastAsia="Times New Roman"/>
        </w:rPr>
      </w:pPr>
      <w:r w:rsidRPr="00432132">
        <w:rPr>
          <w:rFonts w:eastAsia="Times New Roman"/>
        </w:rPr>
        <w:t>(d)</w:t>
      </w:r>
      <w:r w:rsidRPr="00432132">
        <w:rPr>
          <w:rFonts w:eastAsia="Times New Roman"/>
        </w:rPr>
        <w:tab/>
        <w:t>Ancillary Service needs for each Ancillary Service include the needs specified in the Ancillary Service Plan that are not part of the Self-Arranged Ancillary Service Quantity and that must be met from available DAM Ancillary Service Offers while co-</w:t>
      </w:r>
      <w:proofErr w:type="gramStart"/>
      <w:r w:rsidRPr="00432132">
        <w:rPr>
          <w:rFonts w:eastAsia="Times New Roman"/>
        </w:rPr>
        <w:t>optimizing with</w:t>
      </w:r>
      <w:proofErr w:type="gramEnd"/>
      <w:r w:rsidRPr="00432132">
        <w:rPr>
          <w:rFonts w:eastAsia="Times New Roman"/>
        </w:rPr>
        <w:t xml:space="preserve"> DAM Energy Offers.  ERCOT may not buy more of one Ancillary Service in place of the quantity of a different service.  See Section 4.5.2, Ancillary Service Insufficiency, for what happens if insufficient Ancillary Service Offers are received in the DAM.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32132" w:rsidRPr="00432132" w14:paraId="205DD638" w14:textId="77777777" w:rsidTr="00CF6727">
        <w:trPr>
          <w:trHeight w:val="386"/>
        </w:trPr>
        <w:tc>
          <w:tcPr>
            <w:tcW w:w="9350" w:type="dxa"/>
            <w:shd w:val="pct12" w:color="auto" w:fill="auto"/>
          </w:tcPr>
          <w:p w14:paraId="7E86FC5B" w14:textId="77777777" w:rsidR="00432132" w:rsidRPr="00432132" w:rsidRDefault="00432132" w:rsidP="00432132">
            <w:pPr>
              <w:spacing w:before="120" w:after="240"/>
              <w:rPr>
                <w:rFonts w:eastAsia="Times New Roman"/>
                <w:b/>
                <w:i/>
                <w:iCs/>
              </w:rPr>
            </w:pPr>
            <w:r w:rsidRPr="00432132">
              <w:rPr>
                <w:rFonts w:eastAsia="Times New Roman"/>
                <w:b/>
                <w:i/>
                <w:iCs/>
              </w:rPr>
              <w:lastRenderedPageBreak/>
              <w:t>[NPRR1008, NPRR1014, and NPRR1188:  Replace applicable portions of paragraph (4) above with the following upon system implementation of the Real-Time Co-Optimization (RTC) project for NPRR1008; or upon system implementation for NPRR1014 or NPRR1188:]</w:t>
            </w:r>
          </w:p>
          <w:p w14:paraId="1B8C3183" w14:textId="77777777" w:rsidR="00432132" w:rsidRPr="00432132" w:rsidRDefault="00432132" w:rsidP="00BC710B">
            <w:pPr>
              <w:pStyle w:val="BodyTextNumbered"/>
              <w:rPr>
                <w:rFonts w:eastAsia="Times New Roman" w:cs="Arial"/>
              </w:rPr>
            </w:pPr>
            <w:r w:rsidRPr="00432132">
              <w:rPr>
                <w:rFonts w:eastAsia="Times New Roman"/>
              </w:rPr>
              <w:t>(4)</w:t>
            </w:r>
            <w:r w:rsidRPr="00432132">
              <w:rPr>
                <w:rFonts w:eastAsia="Times New Roman"/>
              </w:rPr>
              <w:tab/>
              <w:t xml:space="preserve">The DAM uses a multi-hour mixed integer programming algorithm </w:t>
            </w:r>
            <w:r w:rsidRPr="00432132">
              <w:rPr>
                <w:rFonts w:eastAsia="Times New Roman" w:cs="Arial"/>
              </w:rPr>
              <w:t xml:space="preserve">to maximize bid-based revenues, including revenues based on Ancillary Service Demand Curves (ASDCs), minus the offer-based costs over the Operating Day, subject to security and other constraints.  </w:t>
            </w:r>
          </w:p>
          <w:p w14:paraId="6C542B34" w14:textId="77777777" w:rsidR="00432132" w:rsidRPr="00432132" w:rsidRDefault="00432132" w:rsidP="00432132">
            <w:pPr>
              <w:spacing w:after="240"/>
              <w:ind w:left="1440" w:hanging="720"/>
              <w:rPr>
                <w:rFonts w:eastAsia="Times New Roman" w:cs="Arial"/>
              </w:rPr>
            </w:pPr>
            <w:r w:rsidRPr="00432132">
              <w:rPr>
                <w:rFonts w:eastAsia="Times New Roman" w:cs="Arial"/>
              </w:rPr>
              <w:t>(a)</w:t>
            </w:r>
            <w:r w:rsidRPr="00432132">
              <w:rPr>
                <w:rFonts w:eastAsia="Times New Roman" w:cs="Arial"/>
              </w:rPr>
              <w:tab/>
              <w:t xml:space="preserve">The bid-based revenues include revenues from ASDCs, DAM Energy Bids, Energy Bid Curves, bid portions of Energy Bid/Offer Curves, and </w:t>
            </w:r>
            <w:r w:rsidRPr="00432132">
              <w:rPr>
                <w:rFonts w:eastAsia="Times New Roman"/>
              </w:rPr>
              <w:t>Point-to-Point</w:t>
            </w:r>
            <w:r w:rsidRPr="00432132">
              <w:rPr>
                <w:rFonts w:eastAsia="Times New Roman" w:cs="Arial"/>
              </w:rPr>
              <w:t xml:space="preserve"> (PTP) </w:t>
            </w:r>
            <w:r w:rsidRPr="00432132">
              <w:rPr>
                <w:rFonts w:eastAsia="Times New Roman"/>
              </w:rPr>
              <w:t>Obligation</w:t>
            </w:r>
            <w:r w:rsidRPr="00432132">
              <w:rPr>
                <w:rFonts w:eastAsia="Times New Roman" w:cs="Arial"/>
              </w:rPr>
              <w:t xml:space="preserve"> bids. </w:t>
            </w:r>
          </w:p>
          <w:p w14:paraId="740A6811" w14:textId="77777777" w:rsidR="00432132" w:rsidRPr="00432132" w:rsidRDefault="00432132" w:rsidP="00432132">
            <w:pPr>
              <w:spacing w:after="240"/>
              <w:ind w:left="1440" w:hanging="720"/>
              <w:rPr>
                <w:rFonts w:eastAsia="Times New Roman"/>
              </w:rPr>
            </w:pPr>
            <w:r w:rsidRPr="00432132">
              <w:rPr>
                <w:rFonts w:eastAsia="Times New Roman"/>
              </w:rPr>
              <w:t>(b)</w:t>
            </w:r>
            <w:r w:rsidRPr="00432132">
              <w:rPr>
                <w:rFonts w:eastAsia="Times New Roman"/>
              </w:rPr>
              <w:tab/>
              <w:t xml:space="preserve">The offer-based costs include costs from the Startup Offer, Minimum Energy Offer, and Energy Offer Curve of any Resource that submitted a Three-Part Supply Offer, DAM Energy-Only Offers, </w:t>
            </w:r>
            <w:r w:rsidRPr="00432132">
              <w:rPr>
                <w:rFonts w:eastAsia="Times New Roman" w:cs="Arial"/>
              </w:rPr>
              <w:t xml:space="preserve">offer portions of Energy Bid/Offer Curves, </w:t>
            </w:r>
            <w:r w:rsidRPr="00432132">
              <w:rPr>
                <w:rFonts w:eastAsia="Times New Roman"/>
              </w:rPr>
              <w:t xml:space="preserve">Ancillary Service Only Offers, and Ancillary Service Offers.  </w:t>
            </w:r>
          </w:p>
          <w:p w14:paraId="4E474FE2" w14:textId="77777777" w:rsidR="00432132" w:rsidRPr="00432132" w:rsidRDefault="00432132" w:rsidP="00432132">
            <w:pPr>
              <w:spacing w:after="240"/>
              <w:ind w:left="1440" w:hanging="720"/>
              <w:rPr>
                <w:rFonts w:eastAsia="Times New Roman"/>
              </w:rPr>
            </w:pPr>
            <w:r w:rsidRPr="00432132">
              <w:rPr>
                <w:rFonts w:eastAsia="Times New Roman"/>
              </w:rPr>
              <w:t>(c)</w:t>
            </w:r>
            <w:r w:rsidRPr="00432132">
              <w:rPr>
                <w:rFonts w:eastAsia="Times New Roman"/>
              </w:rPr>
              <w:tab/>
              <w:t xml:space="preserve">Security constraints specified to prevent DAM solutions that would overload the elements of the ERCOT Transmission Grid include the following: </w:t>
            </w:r>
          </w:p>
          <w:p w14:paraId="20D066BF" w14:textId="77777777" w:rsidR="00432132" w:rsidRPr="00432132" w:rsidRDefault="00432132" w:rsidP="00432132">
            <w:pPr>
              <w:spacing w:after="240"/>
              <w:ind w:left="2160" w:hanging="720"/>
              <w:rPr>
                <w:rFonts w:eastAsia="Times New Roman"/>
              </w:rPr>
            </w:pPr>
            <w:r w:rsidRPr="00432132">
              <w:rPr>
                <w:rFonts w:eastAsia="Times New Roman"/>
              </w:rPr>
              <w:t>(i)</w:t>
            </w:r>
            <w:r w:rsidRPr="00432132">
              <w:rPr>
                <w:rFonts w:eastAsia="Times New Roman"/>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76027876" w14:textId="77777777" w:rsidR="00432132" w:rsidRPr="00432132" w:rsidRDefault="00432132" w:rsidP="00432132">
            <w:pPr>
              <w:spacing w:after="240"/>
              <w:ind w:left="2880" w:hanging="720"/>
              <w:rPr>
                <w:rFonts w:eastAsia="Times New Roman"/>
              </w:rPr>
            </w:pPr>
            <w:r w:rsidRPr="00432132">
              <w:rPr>
                <w:rFonts w:eastAsia="Times New Roman"/>
              </w:rPr>
              <w:t>(A)</w:t>
            </w:r>
            <w:r w:rsidRPr="00432132">
              <w:rPr>
                <w:rFonts w:eastAsia="Times New Roman"/>
              </w:rPr>
              <w:tab/>
              <w:t>Thermal constraints – protect Transmission Facilities against thermal overload.</w:t>
            </w:r>
          </w:p>
          <w:p w14:paraId="57D44738" w14:textId="77777777" w:rsidR="00432132" w:rsidRPr="00432132" w:rsidRDefault="00432132" w:rsidP="00432132">
            <w:pPr>
              <w:spacing w:after="240"/>
              <w:ind w:left="2880" w:hanging="720"/>
              <w:rPr>
                <w:rFonts w:eastAsia="Times New Roman"/>
              </w:rPr>
            </w:pPr>
            <w:r w:rsidRPr="00432132">
              <w:rPr>
                <w:rFonts w:eastAsia="Times New Roman"/>
              </w:rPr>
              <w:t>(B)</w:t>
            </w:r>
            <w:r w:rsidRPr="00432132">
              <w:rPr>
                <w:rFonts w:eastAsia="Times New Roman"/>
              </w:rPr>
              <w:tab/>
              <w:t>Generic constraints – protect the ERCOT Transmission Grid against transient instability, dynamic stability or voltage collapse.</w:t>
            </w:r>
          </w:p>
          <w:p w14:paraId="05BD0F08" w14:textId="77777777" w:rsidR="00432132" w:rsidRPr="00432132" w:rsidRDefault="00432132" w:rsidP="00432132">
            <w:pPr>
              <w:spacing w:after="240"/>
              <w:ind w:left="2880" w:hanging="720"/>
              <w:rPr>
                <w:rFonts w:eastAsia="Times New Roman"/>
              </w:rPr>
            </w:pPr>
            <w:r w:rsidRPr="00432132">
              <w:rPr>
                <w:rFonts w:eastAsia="Times New Roman"/>
              </w:rPr>
              <w:t>(C)</w:t>
            </w:r>
            <w:r w:rsidRPr="00432132">
              <w:rPr>
                <w:rFonts w:eastAsia="Times New Roman"/>
              </w:rPr>
              <w:tab/>
              <w:t xml:space="preserve">Power flow constraints – the energy balance at required Electrical Buses in the ERCOT Transmission Grid must be maintained.  </w:t>
            </w:r>
          </w:p>
          <w:p w14:paraId="40F657A9" w14:textId="77777777" w:rsidR="00432132" w:rsidRPr="00432132" w:rsidRDefault="00432132" w:rsidP="00432132">
            <w:pPr>
              <w:spacing w:after="240"/>
              <w:ind w:left="2160" w:hanging="720"/>
              <w:rPr>
                <w:rFonts w:eastAsia="Times New Roman"/>
              </w:rPr>
            </w:pPr>
            <w:r w:rsidRPr="00432132">
              <w:rPr>
                <w:rFonts w:eastAsia="Times New Roman"/>
              </w:rPr>
              <w:t>(ii)</w:t>
            </w:r>
            <w:r w:rsidRPr="00432132">
              <w:rPr>
                <w:rFonts w:eastAsia="Times New Roman"/>
              </w:rPr>
              <w:tab/>
              <w:t>Resource constraints – the physical and security limits on Resources that submit Three-Part Supply Offers or Energy Bid/Offer Curves:</w:t>
            </w:r>
          </w:p>
          <w:p w14:paraId="458DB93F" w14:textId="77777777" w:rsidR="00432132" w:rsidRPr="00432132" w:rsidRDefault="00432132" w:rsidP="00432132">
            <w:pPr>
              <w:spacing w:after="240"/>
              <w:ind w:left="2880" w:hanging="720"/>
              <w:rPr>
                <w:rFonts w:eastAsia="Times New Roman"/>
              </w:rPr>
            </w:pPr>
            <w:r w:rsidRPr="00432132">
              <w:rPr>
                <w:rFonts w:eastAsia="Times New Roman"/>
              </w:rPr>
              <w:t>(A)</w:t>
            </w:r>
            <w:r w:rsidRPr="00432132">
              <w:rPr>
                <w:rFonts w:eastAsia="Times New Roman"/>
              </w:rPr>
              <w:tab/>
              <w:t xml:space="preserve">Resource output constraints – the Low Sustained Limit (LSL) and High Sustained Limit (HSL) of each Resource; and </w:t>
            </w:r>
          </w:p>
          <w:p w14:paraId="69089155" w14:textId="77777777" w:rsidR="00432132" w:rsidRPr="00432132" w:rsidRDefault="00432132" w:rsidP="00432132">
            <w:pPr>
              <w:spacing w:after="240"/>
              <w:ind w:left="2880" w:hanging="720"/>
              <w:rPr>
                <w:rFonts w:eastAsia="Times New Roman"/>
              </w:rPr>
            </w:pPr>
            <w:r w:rsidRPr="00432132">
              <w:rPr>
                <w:rFonts w:eastAsia="Times New Roman"/>
              </w:rPr>
              <w:t>(B)</w:t>
            </w:r>
            <w:r w:rsidRPr="00432132">
              <w:rPr>
                <w:rFonts w:eastAsia="Times New Roman"/>
              </w:rPr>
              <w:tab/>
              <w:t>Resource operational constraints – includes minimum run time, minimum down time, and configuration constraints.</w:t>
            </w:r>
          </w:p>
          <w:p w14:paraId="08BC55DB" w14:textId="77777777" w:rsidR="00432132" w:rsidRPr="00432132" w:rsidRDefault="00432132" w:rsidP="00432132">
            <w:pPr>
              <w:spacing w:after="240"/>
              <w:ind w:left="2160" w:hanging="720"/>
              <w:rPr>
                <w:rFonts w:eastAsia="Times New Roman"/>
              </w:rPr>
            </w:pPr>
            <w:r w:rsidRPr="00432132">
              <w:rPr>
                <w:rFonts w:eastAsia="Times New Roman"/>
              </w:rPr>
              <w:lastRenderedPageBreak/>
              <w:t>(iii)</w:t>
            </w:r>
            <w:r w:rsidRPr="00432132">
              <w:rPr>
                <w:rFonts w:eastAsia="Times New Roman"/>
              </w:rPr>
              <w:tab/>
              <w:t xml:space="preserve">Other constraints – </w:t>
            </w:r>
          </w:p>
          <w:p w14:paraId="3C365C38" w14:textId="14C7DC95" w:rsidR="00432132" w:rsidRPr="00432132" w:rsidRDefault="00432132" w:rsidP="00432132">
            <w:pPr>
              <w:spacing w:after="240"/>
              <w:ind w:left="2880" w:hanging="720"/>
              <w:rPr>
                <w:rFonts w:eastAsia="Times New Roman"/>
              </w:rPr>
            </w:pPr>
            <w:r w:rsidRPr="00432132">
              <w:rPr>
                <w:rFonts w:eastAsia="Times New Roman"/>
              </w:rPr>
              <w:t>(A)</w:t>
            </w:r>
            <w:r w:rsidRPr="00432132">
              <w:rPr>
                <w:rFonts w:eastAsia="Times New Roman"/>
              </w:rP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w:t>
            </w:r>
            <w:del w:id="305" w:author="ERCOT" w:date="2025-09-18T18:50:00Z" w16du:dateUtc="2025-09-18T23:50:00Z">
              <w:r w:rsidRPr="00432132" w:rsidDel="004C5401">
                <w:rPr>
                  <w:rFonts w:eastAsia="Times New Roman"/>
                </w:rPr>
                <w:delText xml:space="preserve">Non-Spinning Reserve (Non-Spin) </w:delText>
              </w:r>
            </w:del>
            <w:r w:rsidRPr="00432132">
              <w:rPr>
                <w:rFonts w:eastAsia="Times New Roman"/>
              </w:rPr>
              <w:t>Resource-Specific Ancillary Service Offers are not awarded in the same Operating Hour.</w:t>
            </w:r>
          </w:p>
          <w:p w14:paraId="0C7CA9E3" w14:textId="77777777" w:rsidR="00432132" w:rsidRPr="00432132" w:rsidRDefault="00432132" w:rsidP="00432132">
            <w:pPr>
              <w:spacing w:after="240"/>
              <w:ind w:left="2880" w:hanging="720"/>
              <w:rPr>
                <w:rFonts w:eastAsia="Times New Roman"/>
              </w:rPr>
            </w:pPr>
            <w:r w:rsidRPr="00432132">
              <w:rPr>
                <w:rFonts w:eastAsia="Times New Roman"/>
              </w:rPr>
              <w:t>(B)</w:t>
            </w:r>
            <w:r w:rsidRPr="00432132">
              <w:rPr>
                <w:rFonts w:eastAsia="Times New Roman"/>
              </w:rPr>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258E1F44" w14:textId="77777777" w:rsidR="00432132" w:rsidRPr="00432132" w:rsidRDefault="00432132" w:rsidP="00432132">
            <w:pPr>
              <w:spacing w:after="240"/>
              <w:ind w:left="2880" w:hanging="720"/>
              <w:rPr>
                <w:rFonts w:eastAsia="Times New Roman"/>
              </w:rPr>
            </w:pPr>
            <w:r w:rsidRPr="00432132">
              <w:rPr>
                <w:rFonts w:eastAsia="Times New Roman"/>
              </w:rPr>
              <w:t>(C)</w:t>
            </w:r>
            <w:r w:rsidRPr="00432132">
              <w:rPr>
                <w:rFonts w:eastAsia="Times New Roman"/>
              </w:rPr>
              <w:tab/>
              <w:t>Block Resource-Specific Ancillary Service Offers for a Load Resource</w:t>
            </w:r>
            <w:r w:rsidRPr="00432132">
              <w:rPr>
                <w:rFonts w:eastAsia="Times New Roman"/>
                <w:szCs w:val="20"/>
              </w:rPr>
              <w:t xml:space="preserve"> that is not a Controllable Load Resource (CLR)</w:t>
            </w:r>
            <w:r w:rsidRPr="00432132">
              <w:rPr>
                <w:rFonts w:eastAsia="Times New Roman"/>
              </w:rPr>
              <w:t xml:space="preserve"> – blocks will not be cleared unless the entire quantity block can be awarded.  Because block Resource-Specific Ancillary Service Offers cannot set the Market Clearing Price for Capacity (MCPC), a block Ancillary Service Offer may </w:t>
            </w:r>
            <w:proofErr w:type="gramStart"/>
            <w:r w:rsidRPr="00432132">
              <w:rPr>
                <w:rFonts w:eastAsia="Times New Roman"/>
              </w:rPr>
              <w:t>clear</w:t>
            </w:r>
            <w:proofErr w:type="gramEnd"/>
            <w:r w:rsidRPr="00432132">
              <w:rPr>
                <w:rFonts w:eastAsia="Times New Roman"/>
              </w:rPr>
              <w:t xml:space="preserve"> below the Ancillary Service Offer price for that block.</w:t>
            </w:r>
          </w:p>
          <w:p w14:paraId="58523736" w14:textId="77777777" w:rsidR="00432132" w:rsidRPr="00432132" w:rsidRDefault="00432132" w:rsidP="00432132">
            <w:pPr>
              <w:spacing w:after="240"/>
              <w:ind w:left="2880" w:hanging="720"/>
              <w:rPr>
                <w:rFonts w:eastAsia="Times New Roman"/>
              </w:rPr>
            </w:pPr>
            <w:r w:rsidRPr="00432132">
              <w:rPr>
                <w:rFonts w:eastAsia="Times New Roman"/>
              </w:rPr>
              <w:t>(D)</w:t>
            </w:r>
            <w:r w:rsidRPr="00432132">
              <w:rPr>
                <w:rFonts w:eastAsia="Times New Roman"/>
              </w:rPr>
              <w:tab/>
              <w:t xml:space="preserve">Block DAM Energy Bids, DAM Energy-Only Offers, and PTP Obligation bids – blocks will not be cleared unless the entire time and/or quantity block can be awarded.  Because quantity block bids and offers cannot set the Settlement Point Price, a quantity block bid or offer may </w:t>
            </w:r>
            <w:proofErr w:type="gramStart"/>
            <w:r w:rsidRPr="00432132">
              <w:rPr>
                <w:rFonts w:eastAsia="Times New Roman"/>
              </w:rPr>
              <w:t>clear</w:t>
            </w:r>
            <w:proofErr w:type="gramEnd"/>
            <w:r w:rsidRPr="00432132">
              <w:rPr>
                <w:rFonts w:eastAsia="Times New Roman"/>
              </w:rPr>
              <w:t xml:space="preserve"> in a manner inconsistent with the bid or offer price for that block.</w:t>
            </w:r>
          </w:p>
          <w:p w14:paraId="651D05B5" w14:textId="77777777" w:rsidR="00432132" w:rsidRPr="00432132" w:rsidRDefault="00432132" w:rsidP="00432132">
            <w:pPr>
              <w:spacing w:after="240"/>
              <w:ind w:left="2880" w:hanging="720"/>
              <w:rPr>
                <w:rFonts w:eastAsia="Times New Roman"/>
              </w:rPr>
            </w:pPr>
            <w:r w:rsidRPr="00432132">
              <w:rPr>
                <w:rFonts w:eastAsia="Times New Roman"/>
              </w:rPr>
              <w:t>(E)</w:t>
            </w:r>
            <w:r w:rsidRPr="00432132">
              <w:rPr>
                <w:rFonts w:eastAsia="Times New Roman"/>
              </w:rPr>
              <w:tab/>
              <w:t xml:space="preserve">Combined Cycle Generation Resources – The DAM may commit a Combined Cycle Generation Resource in </w:t>
            </w:r>
            <w:proofErr w:type="gramStart"/>
            <w:r w:rsidRPr="00432132">
              <w:rPr>
                <w:rFonts w:eastAsia="Times New Roman"/>
              </w:rPr>
              <w:t>a time period</w:t>
            </w:r>
            <w:proofErr w:type="gramEnd"/>
            <w:r w:rsidRPr="00432132">
              <w:rPr>
                <w:rFonts w:eastAsia="Times New Roman"/>
              </w:rPr>
              <w:t xml:space="preserve"> that includes the last hour of the Operating Day only if that Combined Cycle Generation Resource can transition to a shutdown condition in the DAM Operating Day.</w:t>
            </w:r>
          </w:p>
          <w:p w14:paraId="2570CA98" w14:textId="77777777" w:rsidR="00432132" w:rsidRPr="00432132" w:rsidRDefault="00432132" w:rsidP="00432132">
            <w:pPr>
              <w:spacing w:after="240"/>
              <w:ind w:left="2880" w:hanging="720"/>
              <w:rPr>
                <w:rFonts w:eastAsia="Times New Roman"/>
              </w:rPr>
            </w:pPr>
            <w:r w:rsidRPr="00432132">
              <w:rPr>
                <w:rFonts w:eastAsia="Times New Roman"/>
              </w:rPr>
              <w:t>(F)</w:t>
            </w:r>
            <w:r w:rsidRPr="00432132">
              <w:rPr>
                <w:rFonts w:eastAsia="Times New Roman"/>
              </w:rPr>
              <w:tab/>
              <w:t xml:space="preserve">Energy Storage Resources (ESRs) – The energy cleared for an ESR may be negative, indicating purchase of energy, or positive, indicating sale of energy. </w:t>
            </w:r>
          </w:p>
          <w:p w14:paraId="7318FAE3" w14:textId="77777777" w:rsidR="00432132" w:rsidRPr="00432132" w:rsidRDefault="00432132" w:rsidP="00432132">
            <w:pPr>
              <w:spacing w:after="240"/>
              <w:ind w:left="1440" w:hanging="720"/>
              <w:rPr>
                <w:rFonts w:eastAsia="Times New Roman"/>
              </w:rPr>
            </w:pPr>
            <w:r w:rsidRPr="00432132">
              <w:rPr>
                <w:rFonts w:eastAsia="Times New Roman"/>
              </w:rPr>
              <w:t>(d)</w:t>
            </w:r>
            <w:r w:rsidRPr="00432132">
              <w:rPr>
                <w:rFonts w:eastAsia="Times New Roman"/>
              </w:rPr>
              <w:tab/>
              <w:t xml:space="preserve">Ancillary Service needs will be reflected in ASDCs for each Ancillary Service.  Self-Arranged Ancillary Service Quantities will first be used to meet the </w:t>
            </w:r>
            <w:r w:rsidRPr="00432132">
              <w:rPr>
                <w:rFonts w:eastAsia="Times New Roman"/>
              </w:rPr>
              <w:lastRenderedPageBreak/>
              <w:t xml:space="preserve">ASDCs, and the remaining Ancillary Service needs are met </w:t>
            </w:r>
            <w:proofErr w:type="gramStart"/>
            <w:r w:rsidRPr="00432132">
              <w:rPr>
                <w:rFonts w:eastAsia="Times New Roman"/>
              </w:rPr>
              <w:t>from</w:t>
            </w:r>
            <w:proofErr w:type="gramEnd"/>
            <w:r w:rsidRPr="00432132">
              <w:rPr>
                <w:rFonts w:eastAsia="Times New Roman"/>
              </w:rPr>
              <w:t xml:space="preserve"> Ancillary Service Offers, </w:t>
            </w:r>
            <w:proofErr w:type="gramStart"/>
            <w:r w:rsidRPr="00432132">
              <w:rPr>
                <w:rFonts w:eastAsia="Times New Roman"/>
              </w:rPr>
              <w:t>as long as</w:t>
            </w:r>
            <w:proofErr w:type="gramEnd"/>
            <w:r w:rsidRPr="00432132">
              <w:rPr>
                <w:rFonts w:eastAsia="Times New Roman"/>
              </w:rPr>
              <w:t xml:space="preserve"> the costs do not exceed the ASDC value.  ERCOT may not buy more of one Ancillary Service in place of the quantity of a different service.</w:t>
            </w:r>
          </w:p>
        </w:tc>
      </w:tr>
    </w:tbl>
    <w:p w14:paraId="4AEFF0A5" w14:textId="77777777" w:rsidR="00432132" w:rsidRPr="00432132" w:rsidRDefault="00432132" w:rsidP="00BC710B">
      <w:pPr>
        <w:pStyle w:val="BodyTextNumbered"/>
        <w:spacing w:before="240"/>
        <w:rPr>
          <w:rFonts w:eastAsia="Times New Roman"/>
        </w:rPr>
      </w:pPr>
      <w:r w:rsidRPr="00432132">
        <w:rPr>
          <w:rFonts w:eastAsia="Times New Roman"/>
        </w:rPr>
        <w:lastRenderedPageBreak/>
        <w:t>(5)</w:t>
      </w:r>
      <w:r w:rsidRPr="00432132">
        <w:rPr>
          <w:rFonts w:eastAsia="Times New Roman"/>
        </w:rPr>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32132" w:rsidRPr="00432132" w14:paraId="5CB6A15E" w14:textId="77777777" w:rsidTr="00CF6727">
        <w:trPr>
          <w:trHeight w:val="386"/>
        </w:trPr>
        <w:tc>
          <w:tcPr>
            <w:tcW w:w="9350" w:type="dxa"/>
            <w:shd w:val="pct12" w:color="auto" w:fill="auto"/>
          </w:tcPr>
          <w:p w14:paraId="71EFBCA9" w14:textId="77777777" w:rsidR="00432132" w:rsidRPr="00432132" w:rsidRDefault="00432132" w:rsidP="00432132">
            <w:pPr>
              <w:spacing w:before="120" w:after="240"/>
              <w:rPr>
                <w:rFonts w:eastAsia="Times New Roman"/>
                <w:b/>
                <w:i/>
                <w:iCs/>
              </w:rPr>
            </w:pPr>
            <w:r w:rsidRPr="00432132">
              <w:rPr>
                <w:rFonts w:eastAsia="Times New Roman"/>
                <w:b/>
                <w:i/>
                <w:iCs/>
              </w:rPr>
              <w:t>[NPRR1004:  Replace paragraph (5) above with the following upon system implementation:]</w:t>
            </w:r>
          </w:p>
          <w:p w14:paraId="15258D9E" w14:textId="77777777" w:rsidR="00432132" w:rsidRPr="00432132" w:rsidRDefault="00432132" w:rsidP="00BC710B">
            <w:pPr>
              <w:pStyle w:val="BodyTextNumbered"/>
              <w:spacing w:before="240"/>
              <w:rPr>
                <w:rFonts w:eastAsia="Times New Roman"/>
              </w:rPr>
            </w:pPr>
            <w:r w:rsidRPr="00432132">
              <w:rPr>
                <w:rFonts w:eastAsia="Times New Roman"/>
              </w:rPr>
              <w:t>(5)</w:t>
            </w:r>
            <w:r w:rsidRPr="00432132">
              <w:rPr>
                <w:rFonts w:eastAsia="Times New Roman"/>
              </w:rPr>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65596B1D" w14:textId="77777777" w:rsidR="00432132" w:rsidRPr="00432132" w:rsidRDefault="00432132" w:rsidP="00BC710B">
      <w:pPr>
        <w:pStyle w:val="BodyTextNumbered"/>
        <w:spacing w:before="240"/>
        <w:rPr>
          <w:rFonts w:eastAsia="Times New Roman"/>
        </w:rPr>
      </w:pPr>
      <w:r w:rsidRPr="00432132">
        <w:rPr>
          <w:rFonts w:eastAsia="Times New Roman"/>
        </w:rPr>
        <w:t>(6)</w:t>
      </w:r>
      <w:r w:rsidRPr="00432132">
        <w:rPr>
          <w:rFonts w:eastAsia="Times New Roman"/>
        </w:rPr>
        <w:tab/>
        <w:t xml:space="preserve">ERCOT shall allocate offers, bids, and source and sink of CRRs at a Hub using the distribution factors specified in the definition of that Hub in Section 3.5.2, Hub Definitions. </w:t>
      </w:r>
    </w:p>
    <w:p w14:paraId="326F1AD1" w14:textId="77777777" w:rsidR="00432132" w:rsidRPr="00432132" w:rsidRDefault="00432132" w:rsidP="00BC710B">
      <w:pPr>
        <w:pStyle w:val="BodyTextNumbered"/>
        <w:rPr>
          <w:rFonts w:eastAsia="Times New Roman"/>
        </w:rPr>
      </w:pPr>
      <w:r w:rsidRPr="00432132">
        <w:rPr>
          <w:rFonts w:eastAsia="Times New Roman"/>
        </w:rPr>
        <w:t>(7)</w:t>
      </w:r>
      <w:r w:rsidRPr="00432132">
        <w:rPr>
          <w:rFonts w:eastAsia="Times New Roman"/>
        </w:rP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6B649140" w14:textId="77777777" w:rsidR="00432132" w:rsidRPr="00432132" w:rsidRDefault="00432132" w:rsidP="00BC710B">
      <w:pPr>
        <w:pStyle w:val="BodyTextNumbered"/>
        <w:rPr>
          <w:rFonts w:eastAsia="Times New Roman"/>
        </w:rPr>
      </w:pPr>
      <w:r w:rsidRPr="00432132">
        <w:rPr>
          <w:rFonts w:eastAsia="Times New Roman"/>
        </w:rPr>
        <w:t>(8)</w:t>
      </w:r>
      <w:r w:rsidRPr="00432132">
        <w:rPr>
          <w:rFonts w:eastAsia="Times New Roman"/>
        </w:rPr>
        <w:tab/>
        <w:t xml:space="preserve">The DAM Settlement is based on hourly MW awards and on Day-Ahead hourly Settlement Point Prices.  All PTP Options settled in the DAM are settled based on the Day-Ahead Settlement Point Prices (DASPPs).  ERCOT shall assign a Locational </w:t>
      </w:r>
      <w:r w:rsidRPr="00432132">
        <w:rPr>
          <w:rFonts w:eastAsia="Times New Roman"/>
        </w:rPr>
        <w:lastRenderedPageBreak/>
        <w:t>Marginal Price (LMP) to de-energized Electrical Buses for use in the calculation of the DASPPs by using heuristic rules applied in the following order:</w:t>
      </w:r>
    </w:p>
    <w:p w14:paraId="0C252F7A" w14:textId="77777777" w:rsidR="00432132" w:rsidRPr="00432132" w:rsidRDefault="00432132" w:rsidP="00432132">
      <w:pPr>
        <w:spacing w:after="240"/>
        <w:ind w:left="1440" w:hanging="720"/>
        <w:rPr>
          <w:rFonts w:eastAsia="Times New Roman"/>
        </w:rPr>
      </w:pPr>
      <w:r w:rsidRPr="00432132">
        <w:rPr>
          <w:rFonts w:eastAsia="Times New Roman"/>
        </w:rPr>
        <w:t>(a)</w:t>
      </w:r>
      <w:r w:rsidRPr="00432132">
        <w:rPr>
          <w:rFonts w:eastAsia="Times New Roman"/>
        </w:rPr>
        <w:tab/>
        <w:t>Use an appropriate LMP predetermined by ERCOT as applicable to a specific Electrical Bus; or if not so specified</w:t>
      </w:r>
    </w:p>
    <w:p w14:paraId="099B0C1A" w14:textId="77777777" w:rsidR="00432132" w:rsidRPr="00432132" w:rsidRDefault="00432132" w:rsidP="00432132">
      <w:pPr>
        <w:spacing w:after="240"/>
        <w:ind w:left="1440" w:hanging="720"/>
        <w:rPr>
          <w:rFonts w:eastAsia="Times New Roman"/>
        </w:rPr>
      </w:pPr>
      <w:r w:rsidRPr="00432132">
        <w:rPr>
          <w:rFonts w:eastAsia="Times New Roman"/>
        </w:rPr>
        <w:t>(b)</w:t>
      </w:r>
      <w:r w:rsidRPr="00432132">
        <w:rPr>
          <w:rFonts w:eastAsia="Times New Roman"/>
        </w:rPr>
        <w:tab/>
        <w:t>Use the following rules in order:</w:t>
      </w:r>
    </w:p>
    <w:p w14:paraId="1C2BFE71" w14:textId="77777777" w:rsidR="00432132" w:rsidRPr="00432132" w:rsidRDefault="00432132" w:rsidP="00432132">
      <w:pPr>
        <w:spacing w:after="240"/>
        <w:ind w:left="2160" w:hanging="720"/>
        <w:rPr>
          <w:rFonts w:eastAsia="Times New Roman"/>
        </w:rPr>
      </w:pPr>
      <w:r w:rsidRPr="00432132">
        <w:rPr>
          <w:rFonts w:eastAsia="Times New Roman"/>
        </w:rPr>
        <w:t>(i)</w:t>
      </w:r>
      <w:r w:rsidRPr="00432132">
        <w:rPr>
          <w:rFonts w:eastAsia="Times New Roman"/>
        </w:rPr>
        <w:tab/>
        <w:t>Use average LMP for Electrical Buses within the same station having the same voltage level as the de-energized Electrical Bus, if any exist.</w:t>
      </w:r>
    </w:p>
    <w:p w14:paraId="5ECCE2FB" w14:textId="77777777" w:rsidR="00432132" w:rsidRPr="00432132" w:rsidRDefault="00432132" w:rsidP="00432132">
      <w:pPr>
        <w:spacing w:after="240"/>
        <w:ind w:left="2160" w:hanging="720"/>
        <w:rPr>
          <w:rFonts w:eastAsia="Times New Roman"/>
        </w:rPr>
      </w:pPr>
      <w:r w:rsidRPr="00432132">
        <w:rPr>
          <w:rFonts w:eastAsia="Times New Roman"/>
        </w:rPr>
        <w:t>(ii)</w:t>
      </w:r>
      <w:r w:rsidRPr="00432132">
        <w:rPr>
          <w:rFonts w:eastAsia="Times New Roman"/>
        </w:rPr>
        <w:tab/>
        <w:t>Use average LMP for all Electrical Buses within the same station, if any exist.</w:t>
      </w:r>
    </w:p>
    <w:p w14:paraId="752C9E48" w14:textId="77777777" w:rsidR="00432132" w:rsidRPr="00432132" w:rsidRDefault="00432132" w:rsidP="00432132">
      <w:pPr>
        <w:spacing w:after="240"/>
        <w:ind w:left="1440"/>
        <w:rPr>
          <w:rFonts w:eastAsia="Times New Roman"/>
          <w:iCs/>
        </w:rPr>
      </w:pPr>
      <w:r w:rsidRPr="00432132">
        <w:rPr>
          <w:rFonts w:eastAsia="Times New Roman"/>
          <w:iCs/>
        </w:rPr>
        <w:t>(iii)</w:t>
      </w:r>
      <w:r w:rsidRPr="00432132">
        <w:rPr>
          <w:rFonts w:eastAsia="Times New Roman"/>
          <w:iCs/>
        </w:rPr>
        <w:tab/>
        <w:t>Use System Lambda.</w:t>
      </w:r>
    </w:p>
    <w:p w14:paraId="4BC12DF6" w14:textId="77777777" w:rsidR="00432132" w:rsidRPr="00432132" w:rsidRDefault="00432132" w:rsidP="00BC710B">
      <w:pPr>
        <w:pStyle w:val="BodyTextNumbered"/>
        <w:rPr>
          <w:rFonts w:eastAsia="Times New Roman"/>
        </w:rPr>
      </w:pPr>
      <w:r w:rsidRPr="00432132">
        <w:rPr>
          <w:rFonts w:eastAsia="Times New Roman"/>
        </w:rPr>
        <w:t>(9)</w:t>
      </w:r>
      <w:r w:rsidRPr="00432132">
        <w:rPr>
          <w:rFonts w:eastAsia="Times New Roman"/>
        </w:rPr>
        <w:tab/>
        <w:t xml:space="preserve">The Day-Ahead MCPC for each hour for each Ancillary Service is the Shadow Price for that Ancillary Service for the hour as determined by the DAM algorithm.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rsidRPr="00432132" w14:paraId="6F4B70CC" w14:textId="77777777" w:rsidTr="00CF6727">
        <w:trPr>
          <w:trHeight w:val="386"/>
        </w:trPr>
        <w:tc>
          <w:tcPr>
            <w:tcW w:w="9350" w:type="dxa"/>
            <w:shd w:val="pct12" w:color="auto" w:fill="auto"/>
          </w:tcPr>
          <w:p w14:paraId="4D0D0F4E" w14:textId="77777777" w:rsidR="00432132" w:rsidRPr="00432132" w:rsidRDefault="00432132" w:rsidP="00432132">
            <w:pPr>
              <w:spacing w:before="120" w:after="240"/>
              <w:rPr>
                <w:rFonts w:eastAsia="Times New Roman"/>
                <w:b/>
                <w:i/>
                <w:iCs/>
              </w:rPr>
            </w:pPr>
            <w:r w:rsidRPr="00432132">
              <w:rPr>
                <w:rFonts w:eastAsia="Times New Roman"/>
                <w:b/>
                <w:i/>
                <w:iCs/>
              </w:rPr>
              <w:t>[NPRR1268:  Replace paragraph (9) above with the following upon system implementation of the Real-Time Co-Optimization (RTC) project:]</w:t>
            </w:r>
          </w:p>
          <w:p w14:paraId="0911147B" w14:textId="77777777" w:rsidR="00432132" w:rsidRPr="00432132" w:rsidRDefault="00432132" w:rsidP="00BC710B">
            <w:pPr>
              <w:pStyle w:val="BodyTextNumbered"/>
              <w:rPr>
                <w:rFonts w:eastAsia="Times New Roman"/>
              </w:rPr>
            </w:pPr>
            <w:r w:rsidRPr="00432132">
              <w:rPr>
                <w:rFonts w:eastAsia="Times New Roman"/>
              </w:rPr>
              <w:t>(9)</w:t>
            </w:r>
            <w:r w:rsidRPr="00432132">
              <w:rPr>
                <w:rFonts w:eastAsia="Times New Roman"/>
              </w:rPr>
              <w:tab/>
              <w:t>The Day-Ahead MCPC for each hour for each Ancillary Service is the Shadow Price for that Ancillary Service for the hour as determined by the DAM algorithm.</w:t>
            </w:r>
            <w:r w:rsidRPr="00432132">
              <w:rPr>
                <w:rFonts w:ascii="Arial" w:eastAsia="Times New Roman" w:hAnsi="Arial" w:cs="Arial"/>
                <w:color w:val="C00000"/>
                <w:sz w:val="20"/>
              </w:rPr>
              <w:t xml:space="preserve">  </w:t>
            </w:r>
            <w:r w:rsidRPr="00432132">
              <w:rPr>
                <w:rFonts w:eastAsia="Times New Roman"/>
              </w:rPr>
              <w:t>However, if an Ancillary Service price determined by the DAM algorithm exceeds the effective VOLL at the time of the DAM execution for any hour, that Day-Ahead MCPC will be capped at the effective VOLL.</w:t>
            </w:r>
          </w:p>
        </w:tc>
      </w:tr>
    </w:tbl>
    <w:p w14:paraId="3C333234" w14:textId="77777777" w:rsidR="00432132" w:rsidRPr="00432132" w:rsidRDefault="00432132" w:rsidP="00432132">
      <w:pPr>
        <w:spacing w:before="240" w:after="240"/>
        <w:ind w:left="720" w:hanging="720"/>
        <w:rPr>
          <w:rFonts w:eastAsia="Times New Roman"/>
          <w:iCs/>
        </w:rPr>
      </w:pPr>
      <w:r w:rsidRPr="00432132">
        <w:rPr>
          <w:rFonts w:eastAsia="Times New Roman"/>
          <w:iCs/>
        </w:rPr>
        <w:t>(10)</w:t>
      </w:r>
      <w:r w:rsidRPr="00432132">
        <w:rPr>
          <w:rFonts w:eastAsia="Times New Roman"/>
          <w:iCs/>
        </w:rPr>
        <w:tab/>
        <w:t xml:space="preserve">Day-Ahead MCPCs shall not exceed the System-Wide Offer Cap (SWCAP).  Ancillary Service Offers higher than corresponding Ancillary Service penalty factors, as defined in Appendix 2, Day-Ahead Market Optimization Control Parameters, of Section 22, Attachment P, </w:t>
      </w:r>
      <w:r w:rsidRPr="00432132">
        <w:rPr>
          <w:rFonts w:eastAsia="Times New Roman"/>
        </w:rPr>
        <w:t>Methodology for Setting Maximum Shadow Prices for Network and Power Balance Constraints,</w:t>
      </w:r>
      <w:r w:rsidRPr="00432132">
        <w:rPr>
          <w:rFonts w:eastAsia="Times New Roman"/>
          <w:iCs/>
        </w:rPr>
        <w:t xml:space="preserve"> will not be awarded.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rsidRPr="00432132" w14:paraId="5E95BF31" w14:textId="77777777" w:rsidTr="00CF6727">
        <w:trPr>
          <w:trHeight w:val="386"/>
        </w:trPr>
        <w:tc>
          <w:tcPr>
            <w:tcW w:w="9350" w:type="dxa"/>
            <w:shd w:val="pct12" w:color="auto" w:fill="auto"/>
          </w:tcPr>
          <w:p w14:paraId="1319C48B" w14:textId="77777777" w:rsidR="00432132" w:rsidRPr="00432132" w:rsidRDefault="00432132" w:rsidP="00432132">
            <w:pPr>
              <w:spacing w:before="120" w:after="240"/>
              <w:rPr>
                <w:rFonts w:eastAsia="Times New Roman"/>
              </w:rPr>
            </w:pPr>
            <w:r w:rsidRPr="00432132">
              <w:rPr>
                <w:rFonts w:eastAsia="Times New Roman"/>
                <w:b/>
                <w:i/>
                <w:iCs/>
              </w:rPr>
              <w:t>[NPRR1080:  Delete paragraph (10) above upon system implementation of the Real-Time Co-Optimization (RTC) project for NPRR1008; or upon system implementation for NPRR1014; and renumber accordingly.]</w:t>
            </w:r>
          </w:p>
        </w:tc>
      </w:tr>
    </w:tbl>
    <w:p w14:paraId="31D4AB92" w14:textId="77777777" w:rsidR="00432132" w:rsidRPr="00432132" w:rsidRDefault="00432132" w:rsidP="00BC710B">
      <w:pPr>
        <w:pStyle w:val="BodyTextNumbered"/>
        <w:spacing w:before="240"/>
        <w:rPr>
          <w:rFonts w:eastAsia="Times New Roman"/>
        </w:rPr>
      </w:pPr>
      <w:r w:rsidRPr="00432132">
        <w:rPr>
          <w:rFonts w:eastAsia="Times New Roman"/>
        </w:rPr>
        <w:t>(11)</w:t>
      </w:r>
      <w:r w:rsidRPr="00432132">
        <w:rPr>
          <w:rFonts w:eastAsia="Times New Roman"/>
        </w:rPr>
        <w:tab/>
        <w:t xml:space="preserve">If the Day-Ahead MCPC cannot be calculated by ERCOT, the Day-Ahead MCPC for the </w:t>
      </w:r>
      <w:proofErr w:type="gramStart"/>
      <w:r w:rsidRPr="00432132">
        <w:rPr>
          <w:rFonts w:eastAsia="Times New Roman"/>
        </w:rPr>
        <w:t>particular Ancillary</w:t>
      </w:r>
      <w:proofErr w:type="gramEnd"/>
      <w:r w:rsidRPr="00432132">
        <w:rPr>
          <w:rFonts w:eastAsia="Times New Roman"/>
        </w:rPr>
        <w:t xml:space="preserve"> Service is equal to the Day-Ahead MCPC for that Ancillary Service in the same Settlement Interval of the preceding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rsidRPr="00432132" w14:paraId="5200E82E" w14:textId="77777777" w:rsidTr="00CF6727">
        <w:trPr>
          <w:trHeight w:val="386"/>
        </w:trPr>
        <w:tc>
          <w:tcPr>
            <w:tcW w:w="9350" w:type="dxa"/>
            <w:shd w:val="pct12" w:color="auto" w:fill="auto"/>
          </w:tcPr>
          <w:p w14:paraId="46C6C1AD" w14:textId="77777777" w:rsidR="00432132" w:rsidRPr="00432132" w:rsidRDefault="00432132" w:rsidP="00432132">
            <w:pPr>
              <w:spacing w:before="120" w:after="240"/>
              <w:rPr>
                <w:rFonts w:eastAsia="Times New Roman"/>
              </w:rPr>
            </w:pPr>
            <w:r w:rsidRPr="00432132">
              <w:rPr>
                <w:rFonts w:eastAsia="Times New Roman"/>
                <w:b/>
                <w:i/>
                <w:iCs/>
              </w:rPr>
              <w:lastRenderedPageBreak/>
              <w:t>[NPRR1008 and NPR1014:  Delete paragraph (11) above upon system implementation of the Real-Time Co-Optimization (RTC) project for NPRR1008; or upon system implementation for NPRR1014; and renumber accordingly.]</w:t>
            </w:r>
          </w:p>
        </w:tc>
      </w:tr>
    </w:tbl>
    <w:p w14:paraId="07D820DB" w14:textId="77777777" w:rsidR="00432132" w:rsidRPr="00432132" w:rsidRDefault="00432132" w:rsidP="00BC710B">
      <w:pPr>
        <w:pStyle w:val="BodyTextNumbered"/>
        <w:spacing w:before="240"/>
        <w:rPr>
          <w:rFonts w:eastAsia="Times New Roman"/>
        </w:rPr>
      </w:pPr>
      <w:r w:rsidRPr="00432132">
        <w:rPr>
          <w:rFonts w:eastAsia="Times New Roman"/>
        </w:rPr>
        <w:t>(12)</w:t>
      </w:r>
      <w:r w:rsidRPr="00432132">
        <w:rPr>
          <w:rFonts w:eastAsia="Times New Roman"/>
        </w:rPr>
        <w:tab/>
        <w:t xml:space="preserve">If the DASPPs cannot be calculated by ERCOT, all CRRs shall be settled based on Real-Time prices.  Settlements for all CRRs shall be reflected </w:t>
      </w:r>
      <w:proofErr w:type="gramStart"/>
      <w:r w:rsidRPr="00432132">
        <w:rPr>
          <w:rFonts w:eastAsia="Times New Roman"/>
        </w:rPr>
        <w:t>on</w:t>
      </w:r>
      <w:proofErr w:type="gramEnd"/>
      <w:r w:rsidRPr="00432132">
        <w:rPr>
          <w:rFonts w:eastAsia="Times New Roman"/>
        </w:rPr>
        <w:t xml:space="preserve"> the Real-Time Settlement Statement.</w:t>
      </w:r>
    </w:p>
    <w:p w14:paraId="09711381" w14:textId="77777777" w:rsidR="00432132" w:rsidRPr="00432132" w:rsidRDefault="00432132" w:rsidP="00BC710B">
      <w:pPr>
        <w:pStyle w:val="BodyTextNumbered"/>
        <w:rPr>
          <w:rFonts w:eastAsia="Times New Roman"/>
        </w:rPr>
      </w:pPr>
      <w:r w:rsidRPr="00432132">
        <w:rPr>
          <w:rFonts w:eastAsia="Times New Roman"/>
        </w:rPr>
        <w:t>(13)</w:t>
      </w:r>
      <w:r w:rsidRPr="00432132">
        <w:rPr>
          <w:rFonts w:eastAsia="Times New Roman"/>
        </w:rPr>
        <w:tab/>
        <w:t>Constraints can exist between the generator’s Resource Connectivity Node and the Resource Node, in which case the awarded quantity of energy may be inconsistent with the clearing price when the constraint between the Resource Connectivity Node and the Resource Node is binding.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rsidRPr="00432132" w14:paraId="58FBAD54" w14:textId="77777777" w:rsidTr="00CF6727">
        <w:trPr>
          <w:trHeight w:val="386"/>
        </w:trPr>
        <w:tc>
          <w:tcPr>
            <w:tcW w:w="9350" w:type="dxa"/>
            <w:shd w:val="pct12" w:color="auto" w:fill="auto"/>
          </w:tcPr>
          <w:p w14:paraId="5205FA34" w14:textId="77777777" w:rsidR="00432132" w:rsidRPr="00432132" w:rsidRDefault="00432132" w:rsidP="00432132">
            <w:pPr>
              <w:spacing w:before="120" w:after="240"/>
              <w:rPr>
                <w:rFonts w:eastAsia="Times New Roman"/>
                <w:b/>
                <w:i/>
                <w:iCs/>
              </w:rPr>
            </w:pPr>
            <w:r w:rsidRPr="00432132">
              <w:rPr>
                <w:rFonts w:eastAsia="Times New Roman"/>
                <w:b/>
                <w:i/>
                <w:iCs/>
              </w:rPr>
              <w:t>[NPRR1014 and NPRR1188:  Replace paragraph (13) above with the following upon system implementation:]</w:t>
            </w:r>
          </w:p>
          <w:p w14:paraId="4A5C7B86" w14:textId="77777777" w:rsidR="00432132" w:rsidRPr="00432132" w:rsidRDefault="00432132" w:rsidP="00BC710B">
            <w:pPr>
              <w:pStyle w:val="BodyTextNumbered"/>
              <w:rPr>
                <w:rFonts w:eastAsia="Times New Roman"/>
              </w:rPr>
            </w:pPr>
            <w:r w:rsidRPr="00432132">
              <w:rPr>
                <w:rFonts w:eastAsia="Times New Roman"/>
              </w:rPr>
              <w:t>(13)</w:t>
            </w:r>
            <w:r w:rsidRPr="00432132">
              <w:rPr>
                <w:rFonts w:eastAsia="Times New Roman"/>
              </w:rPr>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tc>
      </w:tr>
    </w:tbl>
    <w:p w14:paraId="4A354DB3" w14:textId="77777777" w:rsidR="00432132" w:rsidRPr="00432132" w:rsidRDefault="00432132" w:rsidP="00BC710B">
      <w:pPr>
        <w:pStyle w:val="BodyTextNumbered"/>
        <w:spacing w:before="240"/>
        <w:rPr>
          <w:rFonts w:eastAsia="Times New Roman"/>
        </w:rPr>
      </w:pPr>
      <w:r w:rsidRPr="00432132">
        <w:rPr>
          <w:rFonts w:eastAsia="Times New Roman"/>
        </w:rPr>
        <w:t>(14)</w:t>
      </w:r>
      <w:r w:rsidRPr="00432132">
        <w:rPr>
          <w:rFonts w:eastAsia="Times New Roman"/>
        </w:rPr>
        <w:tab/>
        <w:t>PTP Obligation bids shall not be awarded where the DAM clearing price for the PTP Obligation is greater than the PTP Obligation bid price plus $0.01/MW per hour.</w:t>
      </w:r>
    </w:p>
    <w:p w14:paraId="028636EA" w14:textId="77777777" w:rsidR="00834DA4" w:rsidRPr="00C374F7" w:rsidRDefault="00834DA4" w:rsidP="00834DA4">
      <w:pPr>
        <w:keepNext/>
        <w:widowControl w:val="0"/>
        <w:tabs>
          <w:tab w:val="left" w:pos="1260"/>
        </w:tabs>
        <w:spacing w:before="480" w:after="240"/>
        <w:ind w:left="1267" w:hanging="1267"/>
        <w:outlineLvl w:val="3"/>
        <w:rPr>
          <w:b/>
          <w:bCs/>
          <w:snapToGrid w:val="0"/>
        </w:rPr>
      </w:pPr>
      <w:commentRangeStart w:id="306"/>
      <w:r w:rsidRPr="00C374F7">
        <w:rPr>
          <w:b/>
          <w:bCs/>
          <w:snapToGrid w:val="0"/>
        </w:rPr>
        <w:t>4.6.2.3</w:t>
      </w:r>
      <w:commentRangeEnd w:id="306"/>
      <w:r w:rsidR="009C0EAE">
        <w:rPr>
          <w:rStyle w:val="CommentReference"/>
        </w:rPr>
        <w:commentReference w:id="306"/>
      </w:r>
      <w:r w:rsidRPr="00C374F7">
        <w:rPr>
          <w:b/>
          <w:bCs/>
          <w:snapToGrid w:val="0"/>
        </w:rPr>
        <w:tab/>
        <w:t>Day-Ahead Make-Whole Settlements</w:t>
      </w:r>
      <w:bookmarkEnd w:id="298"/>
    </w:p>
    <w:p w14:paraId="71F55A04" w14:textId="77777777" w:rsidR="00834DA4" w:rsidRPr="00C374F7" w:rsidRDefault="00834DA4" w:rsidP="00834DA4">
      <w:pPr>
        <w:spacing w:after="240"/>
        <w:ind w:left="720" w:hanging="720"/>
        <w:rPr>
          <w:iCs/>
        </w:rPr>
      </w:pPr>
      <w:r w:rsidRPr="00C374F7">
        <w:rPr>
          <w:iCs/>
        </w:rPr>
        <w:t>(1)</w:t>
      </w:r>
      <w:r w:rsidRPr="00C374F7">
        <w:rPr>
          <w:iCs/>
        </w:rPr>
        <w:tab/>
        <w:t xml:space="preserve">A QSE that has a Three-Part Supply Offer cleared in the DAM is eligible for a Day-Ahead Make-Whole Payment startup cost compensation, if, for the Resource associated with the offer:  </w:t>
      </w:r>
    </w:p>
    <w:p w14:paraId="6C8B2F55" w14:textId="77777777" w:rsidR="00834DA4" w:rsidRPr="00C374F7" w:rsidRDefault="00834DA4" w:rsidP="00834DA4">
      <w:pPr>
        <w:spacing w:after="240"/>
        <w:ind w:left="1440" w:hanging="720"/>
        <w:rPr>
          <w:iCs/>
        </w:rPr>
      </w:pPr>
      <w:r w:rsidRPr="00C374F7">
        <w:rPr>
          <w:iCs/>
        </w:rPr>
        <w:t>(a)</w:t>
      </w:r>
      <w:r w:rsidRPr="00C374F7">
        <w:rPr>
          <w:iCs/>
        </w:rPr>
        <w:tab/>
        <w:t xml:space="preserve">The generator’s breakers were open, as indicated by a telemetered Resource status of Off-Line, for at least five minutes during the Adjustment Period for the beginning of the DAM commitment; </w:t>
      </w:r>
    </w:p>
    <w:p w14:paraId="32A3C598" w14:textId="0C523B94" w:rsidR="00834DA4" w:rsidRPr="00C374F7" w:rsidRDefault="00834DA4" w:rsidP="00834DA4">
      <w:pPr>
        <w:spacing w:after="240"/>
        <w:ind w:left="1440" w:hanging="720"/>
        <w:rPr>
          <w:iCs/>
        </w:rPr>
      </w:pPr>
      <w:r w:rsidRPr="00C374F7">
        <w:rPr>
          <w:iCs/>
        </w:rPr>
        <w:t>(b)</w:t>
      </w:r>
      <w:r w:rsidRPr="00C374F7">
        <w:rPr>
          <w:iCs/>
        </w:rPr>
        <w:tab/>
        <w:t>The generator’s breakers were closed, as indicated by a telemetered Resource status of On-Line, for at least one minute during the DAM commitment period;</w:t>
      </w:r>
      <w:del w:id="307" w:author="ERCOT" w:date="2025-10-24T20:42:00Z">
        <w:r w:rsidRPr="00C374F7">
          <w:rPr>
            <w:iCs/>
          </w:rPr>
          <w:delText xml:space="preserve"> and</w:delText>
        </w:r>
      </w:del>
      <w:r w:rsidRPr="00C374F7">
        <w:rPr>
          <w:iCs/>
        </w:rPr>
        <w:t xml:space="preserve"> </w:t>
      </w:r>
    </w:p>
    <w:p w14:paraId="4FE0197B" w14:textId="7B55451B" w:rsidR="00834DA4" w:rsidRPr="00C374F7" w:rsidRDefault="00834DA4" w:rsidP="00834DA4">
      <w:pPr>
        <w:spacing w:after="240"/>
        <w:ind w:left="1440" w:hanging="720"/>
        <w:rPr>
          <w:iCs/>
        </w:rPr>
      </w:pPr>
      <w:r w:rsidRPr="00C374F7">
        <w:rPr>
          <w:iCs/>
        </w:rPr>
        <w:t>(c)</w:t>
      </w:r>
      <w:r w:rsidRPr="00C374F7">
        <w:rPr>
          <w:iCs/>
        </w:rPr>
        <w:tab/>
        <w:t>The breaker open-close sequence, as indicated by the On-Line/Off-Line sequence from the telemetered Resource status, for which the QSE is eligible for startup cost compensation in the DAM or Reliability Unit Commitment (RUC)</w:t>
      </w:r>
      <w:ins w:id="308" w:author="ERCOT" w:date="2024-03-07T12:45:00Z">
        <w:r>
          <w:rPr>
            <w:iCs/>
          </w:rPr>
          <w:t>,</w:t>
        </w:r>
      </w:ins>
      <w:r w:rsidRPr="00C374F7">
        <w:rPr>
          <w:iCs/>
        </w:rPr>
        <w:t xml:space="preserve"> </w:t>
      </w:r>
      <w:ins w:id="309" w:author="ERCOT" w:date="2024-03-07T12:45:00Z">
        <w:r>
          <w:rPr>
            <w:iCs/>
          </w:rPr>
          <w:t xml:space="preserve">or was </w:t>
        </w:r>
      </w:ins>
      <w:ins w:id="310" w:author="ERCOT" w:date="2024-03-07T12:48:00Z">
        <w:r>
          <w:rPr>
            <w:iCs/>
          </w:rPr>
          <w:t xml:space="preserve">due to a </w:t>
        </w:r>
      </w:ins>
      <w:ins w:id="311" w:author="ERCOT" w:date="2024-03-07T12:45:00Z">
        <w:r>
          <w:rPr>
            <w:iCs/>
          </w:rPr>
          <w:t>deploy</w:t>
        </w:r>
      </w:ins>
      <w:ins w:id="312" w:author="ERCOT" w:date="2024-03-07T12:48:00Z">
        <w:r>
          <w:rPr>
            <w:iCs/>
          </w:rPr>
          <w:t>ment</w:t>
        </w:r>
      </w:ins>
      <w:ins w:id="313" w:author="ERCOT" w:date="2024-03-07T12:45:00Z">
        <w:r>
          <w:rPr>
            <w:iCs/>
          </w:rPr>
          <w:t xml:space="preserve"> for DRRS, </w:t>
        </w:r>
      </w:ins>
      <w:r w:rsidRPr="00C374F7">
        <w:rPr>
          <w:iCs/>
        </w:rPr>
        <w:t>for the previous Operating Day does not qualify in meeting the criteria in items (a) and (b) above</w:t>
      </w:r>
      <w:del w:id="314" w:author="ERCOT" w:date="2025-10-24T20:43:00Z">
        <w:r w:rsidRPr="00C374F7">
          <w:rPr>
            <w:iCs/>
          </w:rPr>
          <w:delText>.</w:delText>
        </w:r>
      </w:del>
      <w:ins w:id="315" w:author="ERCOT" w:date="2025-10-24T20:43:00Z">
        <w:r w:rsidR="20D83B53">
          <w:t>; and</w:t>
        </w:r>
      </w:ins>
    </w:p>
    <w:p w14:paraId="633E658A" w14:textId="77777777" w:rsidR="00834DA4" w:rsidRPr="00C374F7" w:rsidRDefault="00834DA4" w:rsidP="00834DA4">
      <w:pPr>
        <w:spacing w:after="240"/>
        <w:ind w:left="1440" w:hanging="720"/>
        <w:rPr>
          <w:iCs/>
          <w:szCs w:val="18"/>
        </w:rPr>
      </w:pPr>
      <w:r w:rsidRPr="00C374F7">
        <w:rPr>
          <w:iCs/>
        </w:rPr>
        <w:lastRenderedPageBreak/>
        <w:t>(d)</w:t>
      </w:r>
      <w:r w:rsidRPr="00C374F7">
        <w:rPr>
          <w:iCs/>
        </w:rPr>
        <w:tab/>
        <w:t>T</w:t>
      </w:r>
      <w:r w:rsidRPr="00C374F7">
        <w:rPr>
          <w:iCs/>
          <w:szCs w:val="18"/>
        </w:rPr>
        <w:t xml:space="preserve">he breaker open-close sequence for which the QSE is eligible for startup cost compensation in an earlier DAM commitment period within the same Operating Day does not qualify in meeting the criteria in items (a) and (b) above.   </w:t>
      </w:r>
    </w:p>
    <w:p w14:paraId="6BCA4183" w14:textId="77777777" w:rsidR="00834DA4" w:rsidRPr="00C374F7" w:rsidRDefault="00834DA4" w:rsidP="00834DA4">
      <w:pPr>
        <w:spacing w:after="240"/>
        <w:ind w:left="720" w:hanging="720"/>
        <w:rPr>
          <w:iCs/>
        </w:rPr>
      </w:pPr>
      <w:r w:rsidRPr="00C374F7">
        <w:rPr>
          <w:iCs/>
        </w:rPr>
        <w:t>(2)</w:t>
      </w:r>
      <w:r w:rsidRPr="00C374F7">
        <w:rPr>
          <w:iCs/>
        </w:rP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49402B63" w14:textId="77777777" w:rsidR="00834DA4" w:rsidRPr="00C374F7" w:rsidRDefault="00834DA4" w:rsidP="00834DA4">
      <w:pPr>
        <w:spacing w:after="240"/>
        <w:ind w:left="720" w:hanging="720"/>
        <w:rPr>
          <w:iCs/>
        </w:rPr>
      </w:pPr>
      <w:r w:rsidRPr="00C374F7">
        <w:rPr>
          <w:iCs/>
        </w:rPr>
        <w:t>(3)</w:t>
      </w:r>
      <w:r w:rsidRPr="00C374F7">
        <w:rPr>
          <w:iCs/>
        </w:rPr>
        <w:tab/>
        <w:t>A QSE that has a Three-Part Supply Offer cleared in the DAM is eligible for Day-Ahead Make-Whole Payment energy cost compensation in a DAM-committed Operating Hour, if, for the Resource associated with the offer the generator’s breakers were closed, as indicated by a telemetered Resource Status of On-Line, for at least one minute during the DAM-committed Operating Hour.</w:t>
      </w:r>
    </w:p>
    <w:p w14:paraId="3DCD44EA" w14:textId="77777777" w:rsidR="00834DA4" w:rsidRPr="00C374F7" w:rsidRDefault="00834DA4" w:rsidP="00834DA4">
      <w:pPr>
        <w:spacing w:after="240"/>
        <w:ind w:left="720" w:hanging="720"/>
        <w:rPr>
          <w:iCs/>
        </w:rPr>
      </w:pPr>
      <w:r w:rsidRPr="00C374F7">
        <w:rPr>
          <w:iCs/>
        </w:rPr>
        <w:t>(4)</w:t>
      </w:r>
      <w:r w:rsidRPr="00C374F7">
        <w:rPr>
          <w:iCs/>
        </w:rPr>
        <w:tab/>
        <w:t>The Day-Ahead Make-Whole Payment guarantees the QSE that the total payment received from the DAM for a DAM-committed Resource is not less than the total cost calculated based on the Startup Cap, the Minimum Energy Cap, and the Energy Offer Curve capped by the Energy Offer Curve Cap defined under Section 4.4.9.3.3, Energy Offer Curve Cost Caps.</w:t>
      </w:r>
    </w:p>
    <w:p w14:paraId="06D99795" w14:textId="77777777" w:rsidR="00834DA4" w:rsidRPr="00C374F7" w:rsidRDefault="00834DA4" w:rsidP="00834DA4">
      <w:pPr>
        <w:spacing w:after="240"/>
        <w:ind w:left="714" w:hanging="700"/>
        <w:rPr>
          <w:iCs/>
        </w:rPr>
      </w:pPr>
      <w:r w:rsidRPr="00C374F7">
        <w:rPr>
          <w:iCs/>
        </w:rPr>
        <w:t>(5)</w:t>
      </w:r>
      <w:r w:rsidRPr="00C374F7">
        <w:rPr>
          <w:iCs/>
        </w:rPr>
        <w:tab/>
        <w:t xml:space="preserve">If a Generation Resource is eligible for startup or energy cost compensation in the Day-Ahead Make-Whole payment, then Ancillary Service revenue from the hours committed in the DAM will be included in its make-whole calculation for that Resource. </w:t>
      </w:r>
    </w:p>
    <w:p w14:paraId="6498E90C" w14:textId="77777777" w:rsidR="00834DA4" w:rsidRPr="00C374F7" w:rsidRDefault="00834DA4" w:rsidP="00834DA4">
      <w:pPr>
        <w:spacing w:after="240"/>
        <w:ind w:left="714" w:hanging="700"/>
      </w:pPr>
      <w:r w:rsidRPr="00C374F7">
        <w:t>(6)</w:t>
      </w:r>
      <w:r w:rsidRPr="00C374F7">
        <w:tab/>
        <w:t>For purposes of this Section 4.6.2.3, the telemetered Resource Status of OFFQS shall be considered as Off-Line.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rsidRPr="00C374F7" w14:paraId="6396B210" w14:textId="77777777">
        <w:trPr>
          <w:trHeight w:val="386"/>
        </w:trPr>
        <w:tc>
          <w:tcPr>
            <w:tcW w:w="9350" w:type="dxa"/>
            <w:shd w:val="pct12" w:color="auto" w:fill="auto"/>
          </w:tcPr>
          <w:p w14:paraId="59315ADB" w14:textId="77777777" w:rsidR="00834DA4" w:rsidRPr="00C374F7" w:rsidRDefault="00834DA4">
            <w:pPr>
              <w:spacing w:before="120" w:after="240"/>
              <w:rPr>
                <w:b/>
                <w:i/>
                <w:iCs/>
              </w:rPr>
            </w:pPr>
            <w:r w:rsidRPr="00C374F7">
              <w:rPr>
                <w:b/>
                <w:i/>
                <w:iCs/>
              </w:rPr>
              <w:t>[NPRR1014:  Insert paragraph (7) below upon system implementation:]</w:t>
            </w:r>
          </w:p>
          <w:p w14:paraId="55777A2B" w14:textId="77777777" w:rsidR="00834DA4" w:rsidRPr="00C374F7" w:rsidRDefault="00834DA4">
            <w:pPr>
              <w:spacing w:after="240"/>
              <w:ind w:left="720" w:hanging="720"/>
              <w:rPr>
                <w:iCs/>
              </w:rPr>
            </w:pPr>
            <w:r w:rsidRPr="00C374F7">
              <w:t>(7)</w:t>
            </w:r>
            <w:r w:rsidRPr="00C374F7">
              <w:tab/>
              <w:t>An Energy Storage Resource (ESR) is not eligible for Day-Ahead Make-Whole Payment.</w:t>
            </w:r>
          </w:p>
        </w:tc>
      </w:tr>
    </w:tbl>
    <w:p w14:paraId="3C99166D" w14:textId="77777777" w:rsidR="00C040D0" w:rsidRDefault="00C040D0" w:rsidP="00C040D0">
      <w:pPr>
        <w:pStyle w:val="H5"/>
        <w:spacing w:before="480"/>
        <w:ind w:left="1627" w:hanging="1627"/>
      </w:pPr>
      <w:commentRangeStart w:id="316"/>
      <w:r>
        <w:t>4.6.2.3.1</w:t>
      </w:r>
      <w:commentRangeEnd w:id="316"/>
      <w:r w:rsidR="009C0EAE">
        <w:rPr>
          <w:rStyle w:val="CommentReference"/>
          <w:b w:val="0"/>
          <w:bCs w:val="0"/>
          <w:i w:val="0"/>
          <w:iCs w:val="0"/>
        </w:rPr>
        <w:commentReference w:id="316"/>
      </w:r>
      <w:r>
        <w:tab/>
        <w:t>Day-Ahead Make-Whole Payment</w:t>
      </w:r>
      <w:bookmarkEnd w:id="299"/>
    </w:p>
    <w:p w14:paraId="57FE312F" w14:textId="77777777" w:rsidR="00C040D0" w:rsidRDefault="00C040D0" w:rsidP="00C040D0">
      <w:pPr>
        <w:pStyle w:val="BodyTextNumbered"/>
      </w:pPr>
      <w:r>
        <w:t>(1)</w:t>
      </w:r>
      <w:r>
        <w:tab/>
        <w:t xml:space="preserve">ERCOT shall pay the QSE a Day-Ahead Make-Whole Payment for an eligible Resource for each Operating Hour in a DAM-commitment period.  </w:t>
      </w:r>
    </w:p>
    <w:p w14:paraId="4DB1ACE4" w14:textId="77777777" w:rsidR="00C040D0" w:rsidRDefault="00C040D0" w:rsidP="00C040D0">
      <w:pPr>
        <w:pStyle w:val="BodyTextNumbered"/>
      </w:pPr>
      <w:r>
        <w:t>(2)</w:t>
      </w:r>
      <w:r>
        <w:tab/>
        <w:t>Any Ancillary Service Offer cleared for the same Operating Hour, QSE, and Generation Resource as a Three-Part Supply Offer cleared in the DAM shall be included in the calculation of the Day-Ahead Make-Whole Payment.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rsidRPr="004B32CF" w14:paraId="6C898795" w14:textId="77777777" w:rsidTr="00FE06EF">
        <w:trPr>
          <w:trHeight w:val="386"/>
        </w:trPr>
        <w:tc>
          <w:tcPr>
            <w:tcW w:w="9350" w:type="dxa"/>
            <w:shd w:val="pct12" w:color="auto" w:fill="auto"/>
          </w:tcPr>
          <w:p w14:paraId="34429858" w14:textId="77777777" w:rsidR="00C040D0" w:rsidRPr="004B32CF" w:rsidRDefault="00C040D0" w:rsidP="00FE06EF">
            <w:pPr>
              <w:spacing w:before="120" w:after="240"/>
              <w:rPr>
                <w:b/>
                <w:i/>
                <w:iCs/>
              </w:rPr>
            </w:pPr>
            <w:r>
              <w:rPr>
                <w:b/>
                <w:i/>
                <w:iCs/>
              </w:rPr>
              <w:lastRenderedPageBreak/>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79DB48EC" w14:textId="77777777" w:rsidR="00C040D0" w:rsidRPr="004B32CF" w:rsidRDefault="00C040D0" w:rsidP="00FE06EF">
            <w:pPr>
              <w:pStyle w:val="BodyTextNumbered"/>
            </w:pPr>
            <w:proofErr w:type="gramStart"/>
            <w:r>
              <w:t>(2)</w:t>
            </w:r>
            <w:r>
              <w:tab/>
              <w:t>Any</w:t>
            </w:r>
            <w:proofErr w:type="gramEnd"/>
            <w:r>
              <w:t xml:space="preserve"> Resource-Specific </w:t>
            </w:r>
            <w:r w:rsidRPr="006049CA">
              <w:t>Ancillary Service Offer</w:t>
            </w:r>
            <w:r>
              <w:t xml:space="preserve"> cleared for the same Operating Hour, QSE, and Generation Resource as a Three-Part Supply Offer cleared in the DAM shall be included in the calculation of the Day-Ahead Make-Whole Payment.</w:t>
            </w:r>
          </w:p>
        </w:tc>
      </w:tr>
    </w:tbl>
    <w:p w14:paraId="73235716" w14:textId="77777777" w:rsidR="00C040D0" w:rsidRDefault="00C040D0" w:rsidP="00C040D0">
      <w:pPr>
        <w:pStyle w:val="BodyTextNumbered"/>
        <w:spacing w:before="240"/>
        <w:rPr>
          <w:lang w:val="pt-BR"/>
        </w:rPr>
      </w:pPr>
      <w:r>
        <w:t>(3)</w:t>
      </w:r>
      <w:r>
        <w:tab/>
      </w:r>
      <w:r>
        <w:rPr>
          <w:lang w:val="pt-BR"/>
        </w:rPr>
        <w:t>T</w:t>
      </w:r>
      <w:r w:rsidRPr="00A16315">
        <w:rPr>
          <w:lang w:val="pt-BR"/>
        </w:rPr>
        <w:t xml:space="preserve">he guaranteed cost, energy revenue, and </w:t>
      </w:r>
      <w:r>
        <w:rPr>
          <w:lang w:val="pt-BR"/>
        </w:rPr>
        <w:t>A</w:t>
      </w:r>
      <w:r w:rsidRPr="00A16315">
        <w:rPr>
          <w:lang w:val="pt-BR"/>
        </w:rPr>
        <w:t xml:space="preserve">ncillary </w:t>
      </w:r>
      <w:r>
        <w:rPr>
          <w:lang w:val="pt-BR"/>
        </w:rPr>
        <w:t>S</w:t>
      </w:r>
      <w:r w:rsidRPr="00A16315">
        <w:rPr>
          <w:lang w:val="pt-BR"/>
        </w:rPr>
        <w:t xml:space="preserve">ervice revenue calculated for each Combined Cycle Generation Resource are each summed for the Combined Cycle Train, and </w:t>
      </w:r>
      <w:proofErr w:type="gramStart"/>
      <w:r w:rsidRPr="00A16315">
        <w:rPr>
          <w:lang w:val="pt-BR"/>
        </w:rPr>
        <w:t>the the</w:t>
      </w:r>
      <w:proofErr w:type="gramEnd"/>
      <w:r w:rsidRPr="00A16315">
        <w:rPr>
          <w:lang w:val="pt-BR"/>
        </w:rPr>
        <w:t xml:space="preserve"> Day-Ahead Make-Whole Amount is calculated for the Combined Cycle </w:t>
      </w:r>
      <w:r>
        <w:rPr>
          <w:lang w:val="pt-BR"/>
        </w:rPr>
        <w:t>Train.</w:t>
      </w:r>
    </w:p>
    <w:p w14:paraId="2DD0DFDA" w14:textId="77777777" w:rsidR="00C040D0" w:rsidRDefault="00C040D0" w:rsidP="00C040D0">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41288796" w14:textId="77777777" w:rsidR="00C040D0" w:rsidRDefault="00C040D0" w:rsidP="00C040D0">
      <w:pPr>
        <w:pStyle w:val="BodyTextNumbered"/>
      </w:pPr>
      <w:r>
        <w:rPr>
          <w:lang w:val="pt-BR"/>
        </w:rPr>
        <w:t>(5)</w:t>
      </w:r>
      <w:r>
        <w:rPr>
          <w:lang w:val="pt-BR"/>
        </w:rPr>
        <w:tab/>
      </w:r>
      <w:r>
        <w:t>The Day-Ahead Make-Whole Payment to each QSE for each DAM-committed Generation Resource is calculated as follows:</w:t>
      </w:r>
    </w:p>
    <w:p w14:paraId="4AE653B8" w14:textId="77777777" w:rsidR="00C040D0" w:rsidRDefault="00C040D0" w:rsidP="002B7E5D">
      <w:pPr>
        <w:pStyle w:val="FormulaBold"/>
      </w:pPr>
      <w:r>
        <w:t xml:space="preserve">DAMWAMT </w:t>
      </w:r>
      <w:r w:rsidRPr="1A41FB75">
        <w:rPr>
          <w:i/>
          <w:iCs/>
          <w:vertAlign w:val="subscript"/>
        </w:rPr>
        <w:t>q, p, r, h</w:t>
      </w:r>
      <w:r>
        <w:tab/>
        <w:t>=</w:t>
      </w:r>
      <w:r>
        <w:tab/>
        <w:t xml:space="preserve">(-1) * Max (0, DAMGCOST </w:t>
      </w:r>
      <w:r w:rsidRPr="1A41FB75">
        <w:rPr>
          <w:i/>
          <w:iCs/>
          <w:vertAlign w:val="subscript"/>
        </w:rPr>
        <w:t>q, p, r</w:t>
      </w:r>
      <w:r>
        <w:t xml:space="preserve"> + </w:t>
      </w:r>
      <w:r>
        <w:rPr>
          <w:noProof/>
          <w:position w:val="-20"/>
        </w:rPr>
        <w:drawing>
          <wp:inline distT="0" distB="0" distL="0" distR="0" wp14:anchorId="1E57DFA7" wp14:editId="2C2BC730">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sidRPr="1A41FB75">
        <w:rPr>
          <w:i/>
          <w:iCs/>
          <w:vertAlign w:val="subscript"/>
        </w:rPr>
        <w:t xml:space="preserve">q, p, r, h </w:t>
      </w:r>
      <w:r>
        <w:t xml:space="preserve">+ </w:t>
      </w:r>
      <w:r>
        <w:rPr>
          <w:noProof/>
          <w:position w:val="-20"/>
        </w:rPr>
        <w:drawing>
          <wp:inline distT="0" distB="0" distL="0" distR="0" wp14:anchorId="268534C9" wp14:editId="5F46CD46">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sidRPr="1A41FB75">
        <w:rPr>
          <w:i/>
          <w:iCs/>
          <w:vertAlign w:val="subscript"/>
        </w:rPr>
        <w:t xml:space="preserve"> q, r, h</w:t>
      </w:r>
      <w:r>
        <w:t xml:space="preserve">) * DAESR </w:t>
      </w:r>
      <w:r w:rsidRPr="1A41FB75">
        <w:rPr>
          <w:i/>
          <w:iCs/>
          <w:vertAlign w:val="subscript"/>
        </w:rPr>
        <w:t>q, p, r, h</w:t>
      </w:r>
      <w:r>
        <w:t xml:space="preserve"> / (</w:t>
      </w:r>
      <w:r>
        <w:rPr>
          <w:noProof/>
          <w:position w:val="-20"/>
        </w:rPr>
        <w:drawing>
          <wp:inline distT="0" distB="0" distL="0" distR="0" wp14:anchorId="3A3DD07F" wp14:editId="7074585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sidRPr="1A41FB75">
        <w:rPr>
          <w:i/>
          <w:iCs/>
          <w:vertAlign w:val="subscript"/>
        </w:rPr>
        <w:t>q, p, r, h</w:t>
      </w:r>
      <w:r>
        <w:t>)</w:t>
      </w:r>
    </w:p>
    <w:p w14:paraId="0126859A" w14:textId="77777777" w:rsidR="00C040D0" w:rsidRPr="000608E3" w:rsidRDefault="00C040D0" w:rsidP="00C040D0">
      <w:pPr>
        <w:pStyle w:val="BodyTextNumbered"/>
      </w:pPr>
      <w:r w:rsidRPr="000608E3">
        <w:t>(</w:t>
      </w:r>
      <w:r>
        <w:t>6</w:t>
      </w:r>
      <w:r w:rsidRPr="000608E3">
        <w:t>)</w:t>
      </w:r>
      <w:r w:rsidRPr="000608E3">
        <w:tab/>
        <w:t>The Day-Ahead Make-Whole Guaranteed Costs are calculated for each eligible DAM-Committed Generation Resource as follows:</w:t>
      </w:r>
    </w:p>
    <w:p w14:paraId="3DE00A8F" w14:textId="77777777" w:rsidR="00C040D0" w:rsidRPr="006141F6" w:rsidRDefault="00C040D0" w:rsidP="00C040D0">
      <w:pPr>
        <w:spacing w:after="240"/>
        <w:ind w:left="1440" w:hanging="720"/>
        <w:rPr>
          <w:b/>
        </w:rPr>
      </w:pPr>
      <w:r w:rsidRPr="006141F6">
        <w:rPr>
          <w:b/>
        </w:rPr>
        <w:t>For non-Combined Cycle Trains,</w:t>
      </w:r>
    </w:p>
    <w:p w14:paraId="5701F0D5" w14:textId="77777777" w:rsidR="00C040D0" w:rsidRDefault="00C040D0" w:rsidP="005C2BD2">
      <w:pPr>
        <w:pStyle w:val="Formula"/>
      </w:pPr>
      <w:r>
        <w:t xml:space="preserve">DAMGCOST </w:t>
      </w:r>
      <w:r w:rsidRPr="1A41FB75">
        <w:rPr>
          <w:i/>
          <w:iCs/>
          <w:vertAlign w:val="subscript"/>
        </w:rPr>
        <w:t>q, p, r</w:t>
      </w:r>
      <w:r>
        <w:tab/>
        <w:t>=</w:t>
      </w:r>
      <w:r>
        <w:tab/>
        <w:t xml:space="preserve">Min(DASUO </w:t>
      </w:r>
      <w:r w:rsidRPr="1A41FB75">
        <w:rPr>
          <w:i/>
          <w:iCs/>
          <w:vertAlign w:val="subscript"/>
        </w:rPr>
        <w:t>q, p, r</w:t>
      </w:r>
      <w:r>
        <w:t xml:space="preserve"> , </w:t>
      </w:r>
      <w:r w:rsidRPr="006A7952">
        <w:t xml:space="preserve">DASUCAP </w:t>
      </w:r>
      <w:r w:rsidRPr="1A41FB75">
        <w:rPr>
          <w:i/>
          <w:iCs/>
          <w:vertAlign w:val="subscript"/>
        </w:rPr>
        <w:t>q, p, r</w:t>
      </w:r>
      <w:r w:rsidRPr="006A7952">
        <w:t xml:space="preserve">) </w:t>
      </w:r>
      <w:r>
        <w:t xml:space="preserve">+ </w:t>
      </w:r>
      <w:r>
        <w:rPr>
          <w:noProof/>
          <w:position w:val="-20"/>
        </w:rPr>
        <w:drawing>
          <wp:inline distT="0" distB="0" distL="0" distR="0" wp14:anchorId="3A6E41B9" wp14:editId="32DC258F">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sidRPr="1A41FB75">
        <w:rPr>
          <w:i/>
          <w:iCs/>
          <w:vertAlign w:val="subscript"/>
        </w:rPr>
        <w:t>q, p, r, h</w:t>
      </w:r>
      <w:r>
        <w:t xml:space="preserve"> ,</w:t>
      </w:r>
      <w:r w:rsidRPr="006A7952">
        <w:t xml:space="preserve"> DAMECAP </w:t>
      </w:r>
      <w:r w:rsidRPr="1A41FB75">
        <w:rPr>
          <w:i/>
          <w:iCs/>
          <w:vertAlign w:val="subscript"/>
        </w:rPr>
        <w:t xml:space="preserve">p ,q, r ,h </w:t>
      </w:r>
      <w:r w:rsidRPr="009A5D80">
        <w:t>)</w:t>
      </w:r>
      <w:r>
        <w:t>* DALSL</w:t>
      </w:r>
      <w:r w:rsidRPr="1A41FB75">
        <w:rPr>
          <w:i/>
          <w:iCs/>
          <w:vertAlign w:val="subscript"/>
        </w:rPr>
        <w:t xml:space="preserve"> q, p, r, h</w:t>
      </w:r>
      <w:r>
        <w:t xml:space="preserve">) + </w:t>
      </w:r>
      <w:r>
        <w:rPr>
          <w:noProof/>
          <w:position w:val="-20"/>
        </w:rPr>
        <w:drawing>
          <wp:inline distT="0" distB="0" distL="0" distR="0" wp14:anchorId="4299A023" wp14:editId="1AA1399B">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sidRPr="1A41FB75">
        <w:rPr>
          <w:i/>
          <w:iCs/>
          <w:vertAlign w:val="subscript"/>
        </w:rPr>
        <w:t>q, p, r, h</w:t>
      </w:r>
      <w:r>
        <w:t xml:space="preserve"> * (DAESR </w:t>
      </w:r>
      <w:r w:rsidRPr="1A41FB75">
        <w:rPr>
          <w:i/>
          <w:iCs/>
          <w:vertAlign w:val="subscript"/>
        </w:rPr>
        <w:t>q, p, r, h</w:t>
      </w:r>
      <w:r>
        <w:t xml:space="preserve"> – DALSL </w:t>
      </w:r>
      <w:r w:rsidRPr="1A41FB75">
        <w:rPr>
          <w:i/>
          <w:iCs/>
          <w:vertAlign w:val="subscript"/>
        </w:rPr>
        <w:t>q, p, r, h</w:t>
      </w:r>
      <w:r>
        <w:t>))</w:t>
      </w:r>
    </w:p>
    <w:p w14:paraId="0080FB5E" w14:textId="77777777" w:rsidR="00C040D0" w:rsidRPr="006A7952" w:rsidRDefault="00C040D0" w:rsidP="00C040D0">
      <w:pPr>
        <w:spacing w:after="240"/>
        <w:ind w:left="1440" w:hanging="720"/>
        <w:rPr>
          <w:b/>
        </w:rPr>
      </w:pPr>
      <w:r w:rsidRPr="006A7952">
        <w:rPr>
          <w:b/>
        </w:rPr>
        <w:t xml:space="preserve">For a Resource which is not an AGR, </w:t>
      </w:r>
    </w:p>
    <w:p w14:paraId="6F37EC69" w14:textId="77777777" w:rsidR="00C040D0" w:rsidRPr="006A7952" w:rsidRDefault="00C040D0" w:rsidP="00C040D0">
      <w:pPr>
        <w:spacing w:after="240"/>
        <w:ind w:left="720"/>
        <w:rPr>
          <w:iCs/>
        </w:rPr>
      </w:pPr>
      <w:r w:rsidRPr="006A7952">
        <w:t>If ERCOT has approved verifiable Startup Costs and minimum-energy costs for the Resource,</w:t>
      </w:r>
    </w:p>
    <w:p w14:paraId="4F7558E1" w14:textId="77777777" w:rsidR="00C040D0" w:rsidRPr="006A7952" w:rsidRDefault="00C040D0" w:rsidP="00C040D0">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Pr>
          <w:bCs/>
        </w:rPr>
        <w:tab/>
      </w:r>
      <w:r w:rsidRPr="006A7952">
        <w:rPr>
          <w:bCs/>
        </w:rPr>
        <w:t xml:space="preserve">DASUCAP </w:t>
      </w:r>
      <w:proofErr w:type="spellStart"/>
      <w:r w:rsidRPr="006A7952">
        <w:rPr>
          <w:bCs/>
          <w:i/>
          <w:vertAlign w:val="subscript"/>
        </w:rPr>
        <w:t>p,q</w:t>
      </w:r>
      <w:proofErr w:type="spellEnd"/>
      <w:r w:rsidRPr="006A7952">
        <w:rPr>
          <w:bCs/>
          <w:i/>
          <w:vertAlign w:val="subscript"/>
        </w:rPr>
        <w:t>, r</w:t>
      </w:r>
      <w:r w:rsidRPr="006A7952">
        <w:rPr>
          <w:bCs/>
        </w:rPr>
        <w:t xml:space="preserve"> </w:t>
      </w:r>
      <w:r>
        <w:rPr>
          <w:bCs/>
        </w:rPr>
        <w:tab/>
      </w:r>
      <w:r w:rsidRPr="006A7952">
        <w:rPr>
          <w:bCs/>
        </w:rPr>
        <w:t>=</w:t>
      </w:r>
      <w:r w:rsidRPr="006A7952">
        <w:rPr>
          <w:bCs/>
        </w:rPr>
        <w:tab/>
        <w:t xml:space="preserve">verifiable Startup Costs </w:t>
      </w:r>
      <w:r w:rsidRPr="006A7952">
        <w:rPr>
          <w:bCs/>
          <w:i/>
          <w:vertAlign w:val="subscript"/>
        </w:rPr>
        <w:t>q, r, s</w:t>
      </w:r>
    </w:p>
    <w:p w14:paraId="63DF81EF" w14:textId="77777777" w:rsidR="00C040D0" w:rsidRPr="006A7952" w:rsidRDefault="00C040D0" w:rsidP="00C040D0">
      <w:pPr>
        <w:tabs>
          <w:tab w:val="left" w:pos="1440"/>
          <w:tab w:val="left" w:pos="2070"/>
          <w:tab w:val="left" w:pos="3870"/>
        </w:tabs>
        <w:spacing w:after="240"/>
        <w:ind w:left="4230" w:hanging="3510"/>
        <w:rPr>
          <w:bCs/>
        </w:rPr>
      </w:pPr>
      <w:r w:rsidRPr="006A7952">
        <w:rPr>
          <w:bCs/>
        </w:rPr>
        <w:tab/>
      </w:r>
      <w:r w:rsidRPr="006A7952">
        <w:rPr>
          <w:bCs/>
        </w:rPr>
        <w:tab/>
        <w:t xml:space="preserve">DAMECAP </w:t>
      </w:r>
      <w:proofErr w:type="spellStart"/>
      <w:r w:rsidRPr="006A7952">
        <w:rPr>
          <w:bCs/>
          <w:i/>
          <w:vertAlign w:val="subscript"/>
        </w:rPr>
        <w:t>p,q,r,h</w:t>
      </w:r>
      <w:proofErr w:type="spellEnd"/>
      <w:r w:rsidRPr="006A7952">
        <w:rPr>
          <w:bCs/>
        </w:rPr>
        <w:t xml:space="preserve"> </w:t>
      </w:r>
      <w:r>
        <w:rPr>
          <w:bCs/>
        </w:rPr>
        <w:tab/>
      </w:r>
      <w:r w:rsidRPr="006A7952">
        <w:rPr>
          <w:bCs/>
        </w:rPr>
        <w:t>=</w:t>
      </w:r>
      <w:r w:rsidRPr="006A7952">
        <w:rPr>
          <w:bCs/>
        </w:rPr>
        <w:tab/>
        <w:t xml:space="preserve">verifiable minimum-energy costs </w:t>
      </w:r>
      <w:r w:rsidRPr="006A7952">
        <w:rPr>
          <w:bCs/>
          <w:i/>
          <w:vertAlign w:val="subscript"/>
        </w:rPr>
        <w:t>q, r, i</w:t>
      </w:r>
    </w:p>
    <w:p w14:paraId="108891A2" w14:textId="77777777" w:rsidR="00C040D0" w:rsidRPr="006A7952" w:rsidRDefault="00C040D0" w:rsidP="00C040D0">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proofErr w:type="spellStart"/>
      <w:r w:rsidRPr="006A7952">
        <w:rPr>
          <w:bCs/>
          <w:i/>
          <w:vertAlign w:val="subscript"/>
        </w:rPr>
        <w:t>p,q</w:t>
      </w:r>
      <w:proofErr w:type="spellEnd"/>
      <w:r w:rsidRPr="006A7952">
        <w:rPr>
          <w:bCs/>
          <w:i/>
          <w:vertAlign w:val="subscript"/>
        </w:rPr>
        <w:t>, r</w:t>
      </w:r>
      <w:r w:rsidRPr="006A7952">
        <w:rPr>
          <w:bCs/>
        </w:rPr>
        <w:t xml:space="preserve"> </w:t>
      </w:r>
      <w:r>
        <w:rPr>
          <w:bCs/>
        </w:rPr>
        <w:tab/>
      </w:r>
      <w:r w:rsidRPr="006A7952">
        <w:rPr>
          <w:bCs/>
        </w:rPr>
        <w:t xml:space="preserve">=  </w:t>
      </w:r>
      <w:r>
        <w:rPr>
          <w:bCs/>
        </w:rPr>
        <w:tab/>
      </w:r>
      <w:r w:rsidRPr="006A7952">
        <w:rPr>
          <w:bCs/>
        </w:rPr>
        <w:t>Resource Category Startup Offer Generic Cap (RCGSC)</w:t>
      </w:r>
    </w:p>
    <w:p w14:paraId="6247A53A" w14:textId="77777777" w:rsidR="00C040D0" w:rsidRPr="006A7952" w:rsidRDefault="00C040D0" w:rsidP="00C040D0">
      <w:pPr>
        <w:tabs>
          <w:tab w:val="left" w:pos="1440"/>
        </w:tabs>
        <w:spacing w:after="240"/>
        <w:ind w:left="4230" w:hanging="2160"/>
        <w:rPr>
          <w:bCs/>
          <w:i/>
          <w:vertAlign w:val="subscript"/>
        </w:rPr>
      </w:pPr>
      <w:r w:rsidRPr="006A7952">
        <w:rPr>
          <w:bCs/>
        </w:rPr>
        <w:lastRenderedPageBreak/>
        <w:t xml:space="preserve">DAMECAP </w:t>
      </w:r>
      <w:proofErr w:type="spellStart"/>
      <w:r w:rsidRPr="006A7952">
        <w:rPr>
          <w:bCs/>
          <w:i/>
          <w:vertAlign w:val="subscript"/>
        </w:rPr>
        <w:t>p,q</w:t>
      </w:r>
      <w:proofErr w:type="spellEnd"/>
      <w:r w:rsidRPr="006A7952">
        <w:rPr>
          <w:bCs/>
          <w:i/>
          <w:vertAlign w:val="subscript"/>
        </w:rPr>
        <w:t>, r, h</w:t>
      </w:r>
      <w:r w:rsidRPr="006A7952">
        <w:rPr>
          <w:bCs/>
        </w:rPr>
        <w:t xml:space="preserve"> = </w:t>
      </w:r>
      <w:r>
        <w:rPr>
          <w:bCs/>
        </w:rPr>
        <w:tab/>
      </w:r>
      <w:r w:rsidRPr="006A7952">
        <w:rPr>
          <w:bCs/>
        </w:rPr>
        <w:t>Resource Category Minimum-Energy Generic Cap (RCGMEC)</w:t>
      </w:r>
    </w:p>
    <w:p w14:paraId="719A96CE" w14:textId="77777777" w:rsidR="00C040D0" w:rsidRPr="009E5389" w:rsidRDefault="00C040D0" w:rsidP="00C040D0">
      <w:pPr>
        <w:tabs>
          <w:tab w:val="left" w:pos="2352"/>
          <w:tab w:val="left" w:pos="3420"/>
          <w:tab w:val="left" w:pos="3822"/>
        </w:tabs>
        <w:spacing w:after="240"/>
        <w:ind w:left="3600" w:hanging="2880"/>
        <w:rPr>
          <w:b/>
          <w:bCs/>
          <w:iCs/>
          <w:lang w:val="pt-BR"/>
        </w:rPr>
      </w:pPr>
      <w:r w:rsidRPr="009E5389">
        <w:rPr>
          <w:b/>
          <w:bCs/>
          <w:iCs/>
          <w:lang w:val="pt-BR"/>
        </w:rPr>
        <w:t>For an AGR,</w:t>
      </w:r>
    </w:p>
    <w:p w14:paraId="52985CE3" w14:textId="77777777" w:rsidR="00C040D0" w:rsidRPr="009E5389" w:rsidRDefault="00C040D0" w:rsidP="79C6FA9D">
      <w:pPr>
        <w:tabs>
          <w:tab w:val="left" w:pos="2352"/>
          <w:tab w:val="left" w:pos="2700"/>
        </w:tabs>
        <w:spacing w:after="120"/>
        <w:ind w:left="3060" w:hanging="2340"/>
        <w:rPr>
          <w:b/>
          <w:bCs/>
          <w:lang w:val="pt-BR"/>
        </w:rPr>
      </w:pPr>
      <w:r w:rsidRPr="79C6FA9D">
        <w:rPr>
          <w:lang w:val="pt-BR"/>
        </w:rPr>
        <w:t xml:space="preserve">DAMGCOST </w:t>
      </w:r>
      <w:r w:rsidRPr="1A41FB75">
        <w:rPr>
          <w:i/>
          <w:iCs/>
          <w:vertAlign w:val="subscript"/>
          <w:lang w:val="pt-BR"/>
        </w:rPr>
        <w:t>q, p, r</w:t>
      </w:r>
      <w:r w:rsidRPr="009E5389">
        <w:rPr>
          <w:bCs/>
          <w:lang w:val="pt-BR"/>
        </w:rPr>
        <w:tab/>
      </w:r>
      <w:r w:rsidRPr="79C6FA9D">
        <w:rPr>
          <w:lang w:val="pt-BR"/>
        </w:rPr>
        <w:t>=</w:t>
      </w:r>
      <w:r>
        <w:rPr>
          <w:bCs/>
          <w:lang w:val="pt-BR"/>
        </w:rPr>
        <w:tab/>
      </w:r>
      <w:r w:rsidRPr="79C6FA9D">
        <w:rPr>
          <w:lang w:val="pt-BR"/>
        </w:rPr>
        <w:t xml:space="preserve">DASUPR </w:t>
      </w:r>
      <w:r w:rsidRPr="1A41FB75">
        <w:rPr>
          <w:i/>
          <w:iCs/>
          <w:vertAlign w:val="subscript"/>
          <w:lang w:val="pt-BR"/>
        </w:rPr>
        <w:t>q, p, r</w:t>
      </w:r>
      <w:r w:rsidRPr="79C6FA9D">
        <w:rPr>
          <w:lang w:val="pt-BR"/>
        </w:rPr>
        <w:t xml:space="preserve"> + </w:t>
      </w:r>
      <w:r>
        <w:rPr>
          <w:noProof/>
          <w:position w:val="-20"/>
        </w:rPr>
        <w:drawing>
          <wp:inline distT="0" distB="0" distL="0" distR="0" wp14:anchorId="362BAF73" wp14:editId="44F694D6">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rPr>
          <w:lang w:val="pt-BR"/>
        </w:rPr>
        <w:t>(Min(DAMEO</w:t>
      </w:r>
      <w:r w:rsidRPr="1A41FB75">
        <w:rPr>
          <w:i/>
          <w:iCs/>
          <w:vertAlign w:val="subscript"/>
          <w:lang w:val="pt-BR"/>
        </w:rPr>
        <w:t>q, p, r, h</w:t>
      </w:r>
      <w:r w:rsidRPr="1A41FB75">
        <w:rPr>
          <w:i/>
          <w:iCs/>
          <w:lang w:val="pt-BR"/>
        </w:rPr>
        <w:t xml:space="preserve">, </w:t>
      </w:r>
      <w:r w:rsidRPr="79C6FA9D">
        <w:rPr>
          <w:lang w:val="pt-BR"/>
        </w:rPr>
        <w:t xml:space="preserve">DAMECAP </w:t>
      </w:r>
      <w:r w:rsidRPr="1A41FB75">
        <w:rPr>
          <w:i/>
          <w:iCs/>
          <w:vertAlign w:val="subscript"/>
          <w:lang w:val="pt-BR"/>
        </w:rPr>
        <w:t>p,q,r,h</w:t>
      </w:r>
      <w:r w:rsidRPr="79C6FA9D">
        <w:rPr>
          <w:lang w:val="pt-BR"/>
        </w:rPr>
        <w:t>) * DALSL</w:t>
      </w:r>
      <w:r w:rsidRPr="1A41FB75">
        <w:rPr>
          <w:i/>
          <w:iCs/>
          <w:vertAlign w:val="subscript"/>
          <w:lang w:val="pt-BR"/>
        </w:rPr>
        <w:t xml:space="preserve"> q, p, r, h</w:t>
      </w:r>
      <w:r w:rsidRPr="79C6FA9D">
        <w:rPr>
          <w:lang w:val="pt-BR"/>
        </w:rPr>
        <w:t xml:space="preserve">) + </w:t>
      </w:r>
      <w:r>
        <w:rPr>
          <w:noProof/>
          <w:position w:val="-20"/>
        </w:rPr>
        <w:drawing>
          <wp:inline distT="0" distB="0" distL="0" distR="0" wp14:anchorId="42B8A936" wp14:editId="414063CB">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rPr>
          <w:lang w:val="pt-BR"/>
        </w:rPr>
        <w:t xml:space="preserve">(DAAIEC </w:t>
      </w:r>
      <w:r w:rsidRPr="1A41FB75">
        <w:rPr>
          <w:i/>
          <w:iCs/>
          <w:vertAlign w:val="subscript"/>
          <w:lang w:val="pt-BR"/>
        </w:rPr>
        <w:t>q, p, r, h</w:t>
      </w:r>
      <w:r w:rsidRPr="79C6FA9D">
        <w:rPr>
          <w:lang w:val="pt-BR"/>
        </w:rPr>
        <w:t xml:space="preserve"> * (DAESR </w:t>
      </w:r>
      <w:r w:rsidRPr="1A41FB75">
        <w:rPr>
          <w:i/>
          <w:iCs/>
          <w:vertAlign w:val="subscript"/>
          <w:lang w:val="pt-BR"/>
        </w:rPr>
        <w:t>q, p, r, h</w:t>
      </w:r>
      <w:r w:rsidRPr="79C6FA9D">
        <w:rPr>
          <w:lang w:val="pt-BR"/>
        </w:rPr>
        <w:t xml:space="preserve"> – DALSL </w:t>
      </w:r>
      <w:r w:rsidRPr="1A41FB75">
        <w:rPr>
          <w:i/>
          <w:iCs/>
          <w:vertAlign w:val="subscript"/>
          <w:lang w:val="pt-BR"/>
        </w:rPr>
        <w:t>q, p, r, h</w:t>
      </w:r>
      <w:r w:rsidRPr="79C6FA9D">
        <w:rPr>
          <w:lang w:val="pt-BR"/>
        </w:rPr>
        <w:t>))</w:t>
      </w:r>
    </w:p>
    <w:p w14:paraId="3A305AA4" w14:textId="77777777" w:rsidR="00C040D0" w:rsidRDefault="00C040D0" w:rsidP="00C040D0">
      <w:pPr>
        <w:tabs>
          <w:tab w:val="left" w:pos="2340"/>
          <w:tab w:val="left" w:pos="3420"/>
        </w:tabs>
        <w:spacing w:after="240"/>
        <w:ind w:left="4147" w:hanging="3427"/>
        <w:rPr>
          <w:bCs/>
          <w:lang w:val="pt-BR"/>
        </w:rPr>
      </w:pPr>
      <w:r w:rsidRPr="009E5389">
        <w:rPr>
          <w:bCs/>
          <w:lang w:val="pt-BR"/>
        </w:rPr>
        <w:t>Where:</w:t>
      </w:r>
      <w:r>
        <w:rPr>
          <w:bCs/>
          <w:lang w:val="pt-BR"/>
        </w:rPr>
        <w:t xml:space="preserve">       </w:t>
      </w:r>
    </w:p>
    <w:p w14:paraId="6C1207D0" w14:textId="77777777" w:rsidR="00C040D0" w:rsidRPr="009E5389" w:rsidRDefault="00C040D0" w:rsidP="00C040D0">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Pr>
          <w:i/>
          <w:vertAlign w:val="subscript"/>
          <w:lang w:val="pt-BR"/>
        </w:rPr>
        <w:tab/>
      </w:r>
      <w:r w:rsidRPr="009E5389">
        <w:rPr>
          <w:i/>
          <w:vertAlign w:val="subscript"/>
          <w:lang w:val="pt-BR"/>
        </w:rPr>
        <w:t xml:space="preserve"> </w:t>
      </w:r>
      <w:r>
        <w:rPr>
          <w:lang w:val="pt-BR"/>
        </w:rPr>
        <w:t>=</w:t>
      </w:r>
      <w:r>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AC2A649" w14:textId="77777777" w:rsidR="00C040D0" w:rsidRPr="009E5389" w:rsidRDefault="00C040D0" w:rsidP="00C040D0">
      <w:pPr>
        <w:tabs>
          <w:tab w:val="left" w:pos="2340"/>
          <w:tab w:val="left" w:pos="3420"/>
        </w:tabs>
        <w:spacing w:after="240"/>
        <w:ind w:left="4147" w:hanging="3427"/>
        <w:rPr>
          <w:lang w:val="pt-BR"/>
        </w:rPr>
      </w:pPr>
      <w:r w:rsidRPr="009E5389">
        <w:rPr>
          <w:lang w:val="pt-BR"/>
        </w:rPr>
        <w:t>If ERCOT has approved verifiable Startup Costs</w:t>
      </w:r>
    </w:p>
    <w:p w14:paraId="6871EB66" w14:textId="77777777" w:rsidR="00C040D0" w:rsidRPr="009E5389" w:rsidRDefault="00C040D0" w:rsidP="00C040D0">
      <w:pPr>
        <w:tabs>
          <w:tab w:val="left" w:pos="2340"/>
          <w:tab w:val="left" w:pos="3420"/>
          <w:tab w:val="left" w:pos="4140"/>
        </w:tabs>
        <w:spacing w:after="240"/>
        <w:ind w:left="4500" w:hanging="3420"/>
        <w:rPr>
          <w:bCs/>
        </w:rPr>
      </w:pPr>
      <w:r w:rsidRPr="009E5389">
        <w:rPr>
          <w:lang w:val="pt-BR"/>
        </w:rPr>
        <w:t>Then:</w:t>
      </w:r>
      <w:r>
        <w:rPr>
          <w:lang w:val="pt-BR"/>
        </w:rPr>
        <w:tab/>
      </w:r>
      <w:r w:rsidRPr="009E5389">
        <w:rPr>
          <w:bCs/>
          <w:iCs/>
        </w:rPr>
        <w:t xml:space="preserve">DASUCAP </w:t>
      </w:r>
      <w:r w:rsidRPr="009E5389">
        <w:rPr>
          <w:bCs/>
          <w:i/>
          <w:vertAlign w:val="subscript"/>
        </w:rPr>
        <w:t>q, p, r</w:t>
      </w:r>
      <w:r>
        <w:rPr>
          <w:bCs/>
          <w:i/>
          <w:vertAlign w:val="subscript"/>
        </w:rPr>
        <w:tab/>
      </w:r>
      <w:r w:rsidRPr="009E5389">
        <w:rPr>
          <w:bCs/>
          <w:iCs/>
        </w:rPr>
        <w:t>=</w:t>
      </w:r>
      <w:r>
        <w:rPr>
          <w:bCs/>
          <w:iCs/>
        </w:rPr>
        <w:tab/>
      </w:r>
      <w:proofErr w:type="spellStart"/>
      <w:r w:rsidRPr="009E5389">
        <w:rPr>
          <w:bCs/>
          <w:iCs/>
        </w:rPr>
        <w:t>Max</w:t>
      </w:r>
      <w:r w:rsidRPr="009E5389">
        <w:rPr>
          <w:bCs/>
          <w:iCs/>
          <w:vertAlign w:val="subscript"/>
        </w:rPr>
        <w:t>c</w:t>
      </w:r>
      <w:proofErr w:type="spellEnd"/>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7560A0B0" w14:textId="77777777" w:rsidR="00C040D0" w:rsidRPr="009E5389" w:rsidRDefault="00C040D0" w:rsidP="00C040D0">
      <w:pPr>
        <w:tabs>
          <w:tab w:val="left" w:pos="2340"/>
          <w:tab w:val="left" w:pos="3420"/>
          <w:tab w:val="left" w:pos="4500"/>
        </w:tabs>
        <w:spacing w:before="240" w:after="240"/>
        <w:ind w:left="4147" w:hanging="3067"/>
        <w:rPr>
          <w:bCs/>
          <w:lang w:val="pt-BR"/>
        </w:rPr>
      </w:pPr>
      <w:r w:rsidRPr="009E5389">
        <w:rPr>
          <w:bCs/>
          <w:lang w:val="pt-BR"/>
        </w:rPr>
        <w:t>Where:</w:t>
      </w:r>
      <w:r>
        <w:rPr>
          <w:bCs/>
          <w:lang w:val="pt-BR"/>
        </w:rPr>
        <w:tab/>
      </w:r>
      <w:r w:rsidRPr="009E5389">
        <w:rPr>
          <w:bCs/>
          <w:lang w:val="pt-BR"/>
        </w:rPr>
        <w:t>AGRRATIO</w:t>
      </w:r>
      <w:r>
        <w:rPr>
          <w:bCs/>
          <w:i/>
          <w:vertAlign w:val="subscript"/>
          <w:lang w:val="pt-BR"/>
        </w:rPr>
        <w:t xml:space="preserve"> q, p, r</w:t>
      </w:r>
      <w:r>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17016AB7" w14:textId="77777777" w:rsidR="00C040D0" w:rsidRDefault="00C040D0" w:rsidP="00C040D0">
      <w:pPr>
        <w:tabs>
          <w:tab w:val="left" w:pos="2340"/>
          <w:tab w:val="left" w:pos="3420"/>
          <w:tab w:val="left" w:pos="4500"/>
        </w:tabs>
        <w:spacing w:after="240"/>
        <w:ind w:left="4147" w:hanging="3067"/>
        <w:rPr>
          <w:i/>
          <w:vertAlign w:val="subscript"/>
        </w:rPr>
      </w:pPr>
      <w:r w:rsidRPr="009E5389">
        <w:rPr>
          <w:bCs/>
          <w:lang w:val="pt-BR"/>
        </w:rPr>
        <w:t>Otherwise:</w:t>
      </w:r>
      <w:r>
        <w:rPr>
          <w:bCs/>
          <w:lang w:val="pt-BR"/>
        </w:rPr>
        <w:tab/>
      </w:r>
      <w:r w:rsidRPr="009E5389">
        <w:rPr>
          <w:bCs/>
          <w:iCs/>
        </w:rPr>
        <w:t xml:space="preserve">DASUCAP </w:t>
      </w:r>
      <w:r w:rsidRPr="009E5389">
        <w:rPr>
          <w:bCs/>
          <w:i/>
          <w:vertAlign w:val="subscript"/>
        </w:rPr>
        <w:t>q, p, r</w:t>
      </w:r>
      <w:r>
        <w:rPr>
          <w:bCs/>
          <w:iCs/>
        </w:rPr>
        <w:tab/>
      </w:r>
      <w:r w:rsidRPr="009E5389">
        <w:rPr>
          <w:bCs/>
          <w:iCs/>
        </w:rPr>
        <w:t>=</w:t>
      </w:r>
      <w:r>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2C679BD0" w14:textId="77777777" w:rsidR="00C040D0" w:rsidRPr="006141F6" w:rsidRDefault="00C040D0" w:rsidP="00C040D0">
      <w:pPr>
        <w:tabs>
          <w:tab w:val="left" w:pos="2352"/>
          <w:tab w:val="left" w:pos="3420"/>
          <w:tab w:val="left" w:pos="3822"/>
        </w:tabs>
        <w:spacing w:after="240"/>
        <w:ind w:left="3600" w:hanging="2880"/>
        <w:rPr>
          <w:b/>
        </w:rPr>
      </w:pPr>
      <w:r w:rsidRPr="006141F6">
        <w:rPr>
          <w:b/>
        </w:rPr>
        <w:t>For Combined Cycle Trains,</w:t>
      </w:r>
    </w:p>
    <w:p w14:paraId="1DD15048" w14:textId="77777777" w:rsidR="00C040D0" w:rsidRPr="001A7784" w:rsidRDefault="7F93FC95" w:rsidP="002B7E5D">
      <w:pPr>
        <w:pStyle w:val="FormulaBold"/>
      </w:pPr>
      <w:r w:rsidRPr="001A7784">
        <w:t xml:space="preserve">DAMGCOST </w:t>
      </w:r>
      <w:r w:rsidRPr="1A41FB75">
        <w:rPr>
          <w:i/>
          <w:iCs/>
          <w:vertAlign w:val="subscript"/>
        </w:rPr>
        <w:t>q, p, r</w:t>
      </w:r>
      <w:r w:rsidR="00C040D0" w:rsidRPr="001A7784">
        <w:tab/>
      </w:r>
      <w:r w:rsidRPr="001A7784">
        <w:t>=</w:t>
      </w:r>
      <w:r w:rsidR="00C040D0">
        <w:tab/>
      </w:r>
      <w:r w:rsidRPr="001A7784">
        <w:t xml:space="preserve">Min(DASUO </w:t>
      </w:r>
      <w:r w:rsidRPr="1A41FB75">
        <w:rPr>
          <w:i/>
          <w:iCs/>
          <w:vertAlign w:val="subscript"/>
        </w:rPr>
        <w:t>q, p, r</w:t>
      </w:r>
      <w:r w:rsidRPr="001A7784">
        <w:t xml:space="preserve"> , </w:t>
      </w:r>
      <w:r w:rsidRPr="001A7784">
        <w:rPr>
          <w:lang w:val="pt-BR"/>
        </w:rPr>
        <w:t>DASUCAP</w:t>
      </w:r>
      <w:r w:rsidRPr="1A41FB75">
        <w:rPr>
          <w:i/>
          <w:iCs/>
          <w:vertAlign w:val="subscript"/>
          <w:lang w:val="pt-BR"/>
        </w:rPr>
        <w:t>q, p, r</w:t>
      </w:r>
      <w:r w:rsidRPr="001A7784">
        <w:rPr>
          <w:lang w:val="pt-BR"/>
        </w:rPr>
        <w:t xml:space="preserve">) </w:t>
      </w:r>
      <w:r w:rsidRPr="001A7784">
        <w:t xml:space="preserve">+ </w:t>
      </w:r>
      <w:r w:rsidR="00C040D0">
        <w:rPr>
          <w:noProof/>
          <w:position w:val="-20"/>
        </w:rPr>
        <w:drawing>
          <wp:inline distT="0" distB="0" distL="0" distR="0" wp14:anchorId="5E414127" wp14:editId="086D7047">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(Min(DAMEO </w:t>
      </w:r>
      <w:r w:rsidRPr="1A41FB75">
        <w:rPr>
          <w:i/>
          <w:iCs/>
          <w:vertAlign w:val="subscript"/>
        </w:rPr>
        <w:t xml:space="preserve">q, p, r, h </w:t>
      </w:r>
      <w:r w:rsidRPr="001A7784">
        <w:rPr>
          <w:lang w:val="pt-BR"/>
        </w:rPr>
        <w:t xml:space="preserve">, </w:t>
      </w:r>
      <w:r w:rsidRPr="001A7784">
        <w:t>DAMECAP</w:t>
      </w:r>
      <w:r w:rsidRPr="1A41FB75">
        <w:rPr>
          <w:i/>
          <w:iCs/>
          <w:vertAlign w:val="subscript"/>
          <w:lang w:val="pt-BR"/>
        </w:rPr>
        <w:t xml:space="preserve"> q, p, r,h</w:t>
      </w:r>
      <w:r w:rsidRPr="001A7784">
        <w:rPr>
          <w:lang w:val="pt-BR"/>
        </w:rPr>
        <w:t>)</w:t>
      </w:r>
      <w:r w:rsidRPr="001A7784">
        <w:t xml:space="preserve"> * DALSL</w:t>
      </w:r>
      <w:r w:rsidRPr="001A7784">
        <w:rPr>
          <w:vertAlign w:val="subscript"/>
        </w:rPr>
        <w:t xml:space="preserve"> </w:t>
      </w:r>
      <w:r w:rsidRPr="1A41FB75">
        <w:rPr>
          <w:i/>
          <w:iCs/>
          <w:vertAlign w:val="subscript"/>
        </w:rPr>
        <w:t>q, p, r, h</w:t>
      </w:r>
      <w:r w:rsidRPr="001A7784">
        <w:t xml:space="preserve">) + (Max(0, Min(DASUO </w:t>
      </w:r>
      <w:proofErr w:type="spellStart"/>
      <w:r w:rsidRPr="1A41FB75">
        <w:rPr>
          <w:i/>
          <w:iCs/>
          <w:vertAlign w:val="subscript"/>
        </w:rPr>
        <w:t>afterCCGR</w:t>
      </w:r>
      <w:proofErr w:type="spellEnd"/>
      <w:r w:rsidRPr="001A7784">
        <w:t xml:space="preserve"> </w:t>
      </w:r>
      <w:r w:rsidRPr="001A7784">
        <w:rPr>
          <w:lang w:val="pt-BR"/>
        </w:rPr>
        <w:t>, DASUCAP</w:t>
      </w:r>
      <w:r w:rsidRPr="1A41FB75">
        <w:rPr>
          <w:i/>
          <w:iCs/>
          <w:vertAlign w:val="subscript"/>
          <w:lang w:val="pt-BR"/>
        </w:rPr>
        <w:t>afterCCGR</w:t>
      </w:r>
      <w:r w:rsidRPr="001A7784">
        <w:rPr>
          <w:lang w:val="pt-BR"/>
        </w:rPr>
        <w:t xml:space="preserve">) </w:t>
      </w:r>
      <w:r w:rsidRPr="001A7784">
        <w:t xml:space="preserve">– Min(DASUO </w:t>
      </w:r>
      <w:proofErr w:type="spellStart"/>
      <w:r w:rsidRPr="1A41FB75">
        <w:rPr>
          <w:i/>
          <w:iCs/>
          <w:vertAlign w:val="subscript"/>
        </w:rPr>
        <w:t>beforeCCGR</w:t>
      </w:r>
      <w:proofErr w:type="spellEnd"/>
      <w:r w:rsidRPr="1A41FB75">
        <w:rPr>
          <w:i/>
          <w:iCs/>
          <w:vertAlign w:val="subscript"/>
        </w:rPr>
        <w:t xml:space="preserve"> </w:t>
      </w:r>
      <w:r w:rsidRPr="001A7784">
        <w:rPr>
          <w:lang w:val="pt-BR"/>
        </w:rPr>
        <w:t>, DASUCAP</w:t>
      </w:r>
      <w:r w:rsidRPr="1A41FB75">
        <w:rPr>
          <w:i/>
          <w:iCs/>
          <w:vertAlign w:val="subscript"/>
          <w:lang w:val="pt-BR"/>
        </w:rPr>
        <w:t>beforeCCGR</w:t>
      </w:r>
      <w:r w:rsidRPr="001A7784">
        <w:t xml:space="preserve">)) + </w:t>
      </w:r>
      <w:r w:rsidR="00C040D0">
        <w:rPr>
          <w:noProof/>
          <w:position w:val="-20"/>
        </w:rPr>
        <w:drawing>
          <wp:inline distT="0" distB="0" distL="0" distR="0" wp14:anchorId="697917FA" wp14:editId="6599B6E6">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1A41FB75">
        <w:rPr>
          <w:i/>
          <w:iCs/>
          <w:vertAlign w:val="subscript"/>
        </w:rPr>
        <w:t>q, p, r, h</w:t>
      </w:r>
      <w:r w:rsidRPr="001A7784">
        <w:t xml:space="preserve"> * (DAESR </w:t>
      </w:r>
      <w:r w:rsidRPr="1A41FB75">
        <w:rPr>
          <w:i/>
          <w:iCs/>
          <w:vertAlign w:val="subscript"/>
        </w:rPr>
        <w:t>q, p, r, h</w:t>
      </w:r>
      <w:r w:rsidRPr="001A7784">
        <w:t xml:space="preserve"> – DALSL </w:t>
      </w:r>
      <w:r w:rsidRPr="1A41FB75">
        <w:rPr>
          <w:i/>
          <w:iCs/>
          <w:vertAlign w:val="subscript"/>
        </w:rPr>
        <w:t>q, p, r, h</w:t>
      </w:r>
      <w:r w:rsidRPr="001A7784">
        <w:t>))</w:t>
      </w:r>
    </w:p>
    <w:p w14:paraId="0201AC35" w14:textId="77777777" w:rsidR="00C040D0" w:rsidRPr="005F477F" w:rsidRDefault="00C040D0" w:rsidP="00C040D0">
      <w:pPr>
        <w:pStyle w:val="BodyTextNumbered"/>
      </w:pPr>
      <w:r w:rsidDel="000608E3">
        <w:t xml:space="preserve"> </w:t>
      </w:r>
      <w:r w:rsidRPr="005F477F">
        <w:t>(</w:t>
      </w:r>
      <w:r>
        <w:t>7</w:t>
      </w:r>
      <w:r w:rsidRPr="005F477F">
        <w:t>)</w:t>
      </w:r>
      <w:r w:rsidRPr="005F477F">
        <w:tab/>
        <w:t>The Day-Ahead Make-Whole Revenue is calculated for each DAM-Committed Generation Resource as follows:</w:t>
      </w:r>
    </w:p>
    <w:p w14:paraId="15381CC3" w14:textId="77777777" w:rsidR="00C040D0" w:rsidRDefault="00C040D0" w:rsidP="005C2BD2">
      <w:pPr>
        <w:pStyle w:val="Formula"/>
        <w:rPr>
          <w:i/>
          <w:vertAlign w:val="subscript"/>
        </w:rPr>
      </w:pPr>
      <w:r>
        <w:t xml:space="preserve">DAEREV </w:t>
      </w:r>
      <w:r>
        <w:rPr>
          <w:i/>
          <w:vertAlign w:val="subscript"/>
        </w:rPr>
        <w:t>q, p, r, h</w:t>
      </w:r>
      <w:r>
        <w:rPr>
          <w:i/>
          <w:vertAlign w:val="subscript"/>
        </w:rPr>
        <w:tab/>
      </w:r>
      <w:r>
        <w:tab/>
        <w:t>=</w:t>
      </w:r>
      <w:r>
        <w:tab/>
        <w:t xml:space="preserve">(-1) * DASPP </w:t>
      </w:r>
      <w:r>
        <w:rPr>
          <w:i/>
          <w:vertAlign w:val="subscript"/>
        </w:rPr>
        <w:t>p, h</w:t>
      </w:r>
      <w:r>
        <w:t xml:space="preserve"> * DAESR </w:t>
      </w:r>
      <w:r>
        <w:rPr>
          <w:i/>
          <w:vertAlign w:val="subscript"/>
        </w:rPr>
        <w:t>q, p, r, h</w:t>
      </w:r>
    </w:p>
    <w:p w14:paraId="24B41E77" w14:textId="77777777" w:rsidR="00C040D0" w:rsidRPr="0003648D" w:rsidRDefault="00C040D0" w:rsidP="00C040D0">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2D01797F" w14:textId="77777777" w:rsidR="00C040D0" w:rsidRPr="0003648D" w:rsidRDefault="00C040D0" w:rsidP="00C040D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2C9ED4CE" w14:textId="77777777" w:rsidR="00C040D0" w:rsidRPr="0003648D" w:rsidRDefault="00C040D0" w:rsidP="00C040D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6456AA3E" w14:textId="77777777" w:rsidR="00C040D0" w:rsidRPr="0003648D" w:rsidRDefault="00C040D0" w:rsidP="00C040D0">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68F7B8E" w14:textId="5BF2F98B" w:rsidR="00C040D0" w:rsidRPr="00BF01FD" w:rsidDel="00C040D0" w:rsidRDefault="00C040D0" w:rsidP="00BF01FD">
      <w:pPr>
        <w:tabs>
          <w:tab w:val="left" w:pos="2340"/>
          <w:tab w:val="left" w:pos="2700"/>
        </w:tabs>
        <w:spacing w:after="240"/>
        <w:ind w:left="3060" w:hanging="2340"/>
        <w:rPr>
          <w:del w:id="317" w:author="ERCOT" w:date="2024-01-08T16:03:00Z"/>
          <w:bCs/>
          <w:lang w:val="x-none" w:eastAsia="x-none"/>
        </w:rPr>
      </w:pPr>
      <w:r w:rsidRPr="00BF01FD">
        <w:rPr>
          <w:bCs/>
          <w:lang w:val="x-none" w:eastAsia="x-none"/>
        </w:rPr>
        <w:tab/>
      </w:r>
      <w:r w:rsidRPr="00BF01FD">
        <w:rPr>
          <w:bCs/>
          <w:lang w:val="x-none" w:eastAsia="x-none"/>
        </w:rPr>
        <w:tab/>
        <w:t>+ ((-1) * MCPCRR</w:t>
      </w:r>
      <w:r w:rsidRPr="00BF01FD">
        <w:rPr>
          <w:bCs/>
          <w:i/>
          <w:iCs/>
          <w:sz w:val="20"/>
          <w:szCs w:val="20"/>
          <w:lang w:val="x-none" w:eastAsia="x-none"/>
        </w:rPr>
        <w:t xml:space="preserve"> </w:t>
      </w:r>
      <w:r w:rsidR="00BF01FD" w:rsidRPr="0003648D">
        <w:rPr>
          <w:bCs/>
          <w:i/>
          <w:vertAlign w:val="subscript"/>
          <w:lang w:val="x-none" w:eastAsia="x-none"/>
        </w:rPr>
        <w:t>DAM, h</w:t>
      </w:r>
      <w:r w:rsidRPr="00BF01FD">
        <w:rPr>
          <w:bCs/>
          <w:lang w:val="x-none" w:eastAsia="x-none"/>
        </w:rPr>
        <w:t xml:space="preserve">  * PCRRR </w:t>
      </w:r>
      <w:r w:rsidR="00BF01FD" w:rsidRPr="0003648D">
        <w:rPr>
          <w:bCs/>
          <w:i/>
          <w:vertAlign w:val="subscript"/>
          <w:lang w:val="x-none" w:eastAsia="x-none"/>
        </w:rPr>
        <w:t>r, q,</w:t>
      </w:r>
      <w:r w:rsidR="00BF01FD">
        <w:rPr>
          <w:bCs/>
          <w:i/>
          <w:vertAlign w:val="subscript"/>
          <w:lang w:eastAsia="x-none"/>
        </w:rPr>
        <w:t xml:space="preserve"> </w:t>
      </w:r>
      <w:r w:rsidR="00BF01FD" w:rsidRPr="0003648D">
        <w:rPr>
          <w:bCs/>
          <w:i/>
          <w:vertAlign w:val="subscript"/>
          <w:lang w:val="x-none" w:eastAsia="x-none"/>
        </w:rPr>
        <w:t>DAM, h</w:t>
      </w:r>
      <w:r w:rsidRPr="00BF01FD">
        <w:rPr>
          <w:bCs/>
          <w:lang w:val="x-none" w:eastAsia="x-none"/>
        </w:rPr>
        <w:t>)</w:t>
      </w:r>
    </w:p>
    <w:p w14:paraId="65B3E6FB" w14:textId="552C07BE" w:rsidR="00C040D0" w:rsidRPr="00BF01FD" w:rsidRDefault="00BF01FD" w:rsidP="00BF01FD">
      <w:pPr>
        <w:tabs>
          <w:tab w:val="left" w:pos="2340"/>
          <w:tab w:val="left" w:pos="2700"/>
        </w:tabs>
        <w:spacing w:after="240"/>
        <w:ind w:left="3060" w:hanging="2340"/>
        <w:rPr>
          <w:ins w:id="318" w:author="ERCOT" w:date="2024-01-08T16:04:00Z"/>
          <w:bCs/>
          <w:lang w:val="x-none" w:eastAsia="x-none"/>
        </w:rPr>
      </w:pPr>
      <w:r w:rsidRPr="00BF01FD">
        <w:rPr>
          <w:bCs/>
          <w:lang w:val="x-none" w:eastAsia="x-none"/>
        </w:rPr>
        <w:tab/>
      </w:r>
      <w:r w:rsidRPr="0003648D">
        <w:rPr>
          <w:bCs/>
          <w:lang w:val="x-none" w:eastAsia="x-none"/>
        </w:rPr>
        <w:tab/>
      </w:r>
      <w:ins w:id="319" w:author="ERCOT" w:date="2024-01-08T16:04:00Z">
        <w:r w:rsidR="00C040D0" w:rsidRPr="00BF01FD">
          <w:rPr>
            <w:bCs/>
            <w:lang w:val="x-none" w:eastAsia="x-none"/>
          </w:rPr>
          <w:t>+ ((-1) * MCPCDR</w:t>
        </w:r>
      </w:ins>
      <w:ins w:id="320" w:author="ERCOT" w:date="2024-01-08T16:11:00Z">
        <w:r w:rsidR="00AC7157" w:rsidRPr="00BF01FD">
          <w:rPr>
            <w:bCs/>
            <w:lang w:val="x-none" w:eastAsia="x-none"/>
          </w:rPr>
          <w:t>R</w:t>
        </w:r>
      </w:ins>
      <w:ins w:id="321" w:author="ERCOT" w:date="2024-01-08T16:04:00Z">
        <w:r w:rsidR="00C040D0" w:rsidRPr="00BF01FD">
          <w:rPr>
            <w:bCs/>
            <w:lang w:val="x-none" w:eastAsia="x-none"/>
          </w:rPr>
          <w:t xml:space="preserve"> </w:t>
        </w:r>
      </w:ins>
      <w:ins w:id="322" w:author="ERCOT" w:date="2024-03-19T10:56:00Z">
        <w:r w:rsidRPr="0003648D">
          <w:rPr>
            <w:bCs/>
            <w:i/>
            <w:vertAlign w:val="subscript"/>
            <w:lang w:val="x-none" w:eastAsia="x-none"/>
          </w:rPr>
          <w:t>DAM, h</w:t>
        </w:r>
      </w:ins>
      <w:ins w:id="323" w:author="ERCOT" w:date="2024-01-08T16:04:00Z">
        <w:r w:rsidR="00C040D0" w:rsidRPr="00BF01FD">
          <w:rPr>
            <w:bCs/>
            <w:lang w:val="x-none" w:eastAsia="x-none"/>
          </w:rPr>
          <w:t xml:space="preserve">  * PCDRR</w:t>
        </w:r>
      </w:ins>
      <w:ins w:id="324" w:author="ERCOT" w:date="2024-01-08T16:16:00Z">
        <w:r w:rsidR="00AC7157" w:rsidRPr="00BF01FD">
          <w:rPr>
            <w:bCs/>
            <w:lang w:val="x-none" w:eastAsia="x-none"/>
          </w:rPr>
          <w:t>R</w:t>
        </w:r>
      </w:ins>
      <w:ins w:id="325" w:author="ERCOT" w:date="2024-01-08T16:04:00Z">
        <w:r w:rsidR="00C040D0" w:rsidRPr="00BF01FD">
          <w:rPr>
            <w:bCs/>
            <w:lang w:val="x-none" w:eastAsia="x-none"/>
          </w:rPr>
          <w:t xml:space="preserve"> </w:t>
        </w:r>
      </w:ins>
      <w:ins w:id="326" w:author="ERCOT" w:date="2024-03-19T10:57:00Z">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ins>
      <w:ins w:id="327" w:author="ERCOT" w:date="2024-01-08T16:04:00Z">
        <w:r w:rsidR="00C040D0" w:rsidRPr="00BF01FD">
          <w:rPr>
            <w:bCs/>
            <w:lang w:val="x-none" w:eastAsia="x-none"/>
          </w:rPr>
          <w:t>)</w:t>
        </w:r>
      </w:ins>
    </w:p>
    <w:p w14:paraId="55A3A89A" w14:textId="77777777" w:rsidR="00C040D0" w:rsidRDefault="00C040D0" w:rsidP="00C040D0">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C040D0" w14:paraId="10D4C65A" w14:textId="77777777" w:rsidTr="00FE06EF">
        <w:trPr>
          <w:cantSplit/>
          <w:tblHeader/>
        </w:trPr>
        <w:tc>
          <w:tcPr>
            <w:tcW w:w="1818" w:type="dxa"/>
          </w:tcPr>
          <w:p w14:paraId="0288012D" w14:textId="77777777" w:rsidR="00C040D0" w:rsidRDefault="00C040D0" w:rsidP="00FE06EF">
            <w:pPr>
              <w:pStyle w:val="TableHead"/>
            </w:pPr>
            <w:r>
              <w:lastRenderedPageBreak/>
              <w:t>Variable</w:t>
            </w:r>
          </w:p>
        </w:tc>
        <w:tc>
          <w:tcPr>
            <w:tcW w:w="900" w:type="dxa"/>
          </w:tcPr>
          <w:p w14:paraId="36A1DE09" w14:textId="77777777" w:rsidR="00C040D0" w:rsidRDefault="00C040D0" w:rsidP="00FE06EF">
            <w:pPr>
              <w:pStyle w:val="TableHead"/>
            </w:pPr>
            <w:r>
              <w:t>Unit</w:t>
            </w:r>
          </w:p>
        </w:tc>
        <w:tc>
          <w:tcPr>
            <w:tcW w:w="6790" w:type="dxa"/>
          </w:tcPr>
          <w:p w14:paraId="7ACFCC12" w14:textId="77777777" w:rsidR="00C040D0" w:rsidRDefault="00C040D0" w:rsidP="00FE06EF">
            <w:pPr>
              <w:pStyle w:val="TableHead"/>
            </w:pPr>
            <w:r>
              <w:t>Definition</w:t>
            </w:r>
          </w:p>
        </w:tc>
      </w:tr>
      <w:tr w:rsidR="00C040D0" w14:paraId="20EDA0B1" w14:textId="77777777" w:rsidTr="00FE06EF">
        <w:trPr>
          <w:cantSplit/>
        </w:trPr>
        <w:tc>
          <w:tcPr>
            <w:tcW w:w="1818" w:type="dxa"/>
          </w:tcPr>
          <w:p w14:paraId="4DCA2F41" w14:textId="77777777" w:rsidR="00C040D0" w:rsidRDefault="00C040D0" w:rsidP="00FE06EF">
            <w:pPr>
              <w:pStyle w:val="TableBody"/>
              <w:rPr>
                <w:lang w:val="pt-BR"/>
              </w:rPr>
            </w:pPr>
            <w:r>
              <w:rPr>
                <w:lang w:val="pt-BR"/>
              </w:rPr>
              <w:t xml:space="preserve">DAMWAMT </w:t>
            </w:r>
            <w:r w:rsidRPr="001142A3">
              <w:rPr>
                <w:i/>
                <w:vertAlign w:val="subscript"/>
                <w:lang w:val="pt-BR"/>
              </w:rPr>
              <w:t>q, p, r, h</w:t>
            </w:r>
          </w:p>
        </w:tc>
        <w:tc>
          <w:tcPr>
            <w:tcW w:w="900" w:type="dxa"/>
          </w:tcPr>
          <w:p w14:paraId="6083B22B" w14:textId="77777777" w:rsidR="00C040D0" w:rsidRDefault="00C040D0" w:rsidP="00FE06EF">
            <w:pPr>
              <w:pStyle w:val="TableBody"/>
            </w:pPr>
            <w:r>
              <w:t>$</w:t>
            </w:r>
          </w:p>
        </w:tc>
        <w:tc>
          <w:tcPr>
            <w:tcW w:w="6790" w:type="dxa"/>
          </w:tcPr>
          <w:p w14:paraId="3757087E" w14:textId="77777777" w:rsidR="00C040D0" w:rsidRDefault="00C040D0" w:rsidP="00FE06EF">
            <w:pPr>
              <w:pStyle w:val="TableBody"/>
            </w:pPr>
            <w:r>
              <w:rPr>
                <w:i/>
              </w:rPr>
              <w:t xml:space="preserve">Day-Ahead Make-Whole Payment per QSE per Settlement Point per Resource per </w:t>
            </w:r>
            <w:proofErr w:type="spellStart"/>
            <w:r>
              <w:rPr>
                <w:i/>
              </w:rPr>
              <w:t>hour</w:t>
            </w:r>
            <w:r>
              <w:rPr>
                <w:rFonts w:ascii="Symbol" w:eastAsia="Symbol" w:hAnsi="Symbol" w:cs="Symbol"/>
              </w:rPr>
              <w:t>¾</w:t>
            </w:r>
            <w:r>
              <w:t>The</w:t>
            </w:r>
            <w:proofErr w:type="spellEnd"/>
            <w:r>
              <w:t xml:space="preserve"> payment to QSE </w:t>
            </w:r>
            <w:r>
              <w:rPr>
                <w:i/>
              </w:rPr>
              <w:t>q</w:t>
            </w:r>
            <w:r>
              <w:t xml:space="preserve"> to make-whole the Startup Cost and energy cost of Resource </w:t>
            </w:r>
            <w:r>
              <w:rPr>
                <w:i/>
              </w:rPr>
              <w:t>r</w:t>
            </w:r>
            <w:r>
              <w:t xml:space="preserve"> committed in the DAM at Resource Node </w:t>
            </w:r>
            <w:r>
              <w:rPr>
                <w:i/>
              </w:rPr>
              <w:t>p</w:t>
            </w:r>
            <w:r>
              <w:t xml:space="preserve"> for the hour </w:t>
            </w:r>
            <w:r>
              <w:rPr>
                <w:i/>
              </w:rPr>
              <w:t>h</w:t>
            </w:r>
            <w:r>
              <w:t>.  When a Combined Cycle Generation Resource is committed in the DAM, payment is made to the Combined Cycle Train for the DAM-committed Combined Cycle Generation Resource.</w:t>
            </w:r>
          </w:p>
        </w:tc>
      </w:tr>
      <w:tr w:rsidR="00C040D0" w14:paraId="16CA3D8F" w14:textId="77777777" w:rsidTr="00FE06EF">
        <w:trPr>
          <w:cantSplit/>
        </w:trPr>
        <w:tc>
          <w:tcPr>
            <w:tcW w:w="1818" w:type="dxa"/>
          </w:tcPr>
          <w:p w14:paraId="573A74C0" w14:textId="77777777" w:rsidR="00C040D0" w:rsidRDefault="00C040D0" w:rsidP="00FE06EF">
            <w:pPr>
              <w:pStyle w:val="TableBody"/>
            </w:pPr>
            <w:r>
              <w:t xml:space="preserve">DAMGCOST </w:t>
            </w:r>
            <w:r w:rsidRPr="001142A3">
              <w:rPr>
                <w:i/>
                <w:vertAlign w:val="subscript"/>
              </w:rPr>
              <w:t>q, p, r</w:t>
            </w:r>
          </w:p>
        </w:tc>
        <w:tc>
          <w:tcPr>
            <w:tcW w:w="900" w:type="dxa"/>
          </w:tcPr>
          <w:p w14:paraId="789DCA68" w14:textId="77777777" w:rsidR="00C040D0" w:rsidRDefault="00C040D0" w:rsidP="00FE06EF">
            <w:pPr>
              <w:pStyle w:val="TableBody"/>
            </w:pPr>
            <w:r>
              <w:t>$</w:t>
            </w:r>
          </w:p>
        </w:tc>
        <w:tc>
          <w:tcPr>
            <w:tcW w:w="6790" w:type="dxa"/>
          </w:tcPr>
          <w:p w14:paraId="586ADDC2" w14:textId="77777777" w:rsidR="00C040D0" w:rsidRDefault="00C040D0" w:rsidP="00FE06EF">
            <w:pPr>
              <w:pStyle w:val="TableBody"/>
              <w:rPr>
                <w:i/>
              </w:rPr>
            </w:pPr>
            <w:r>
              <w:rPr>
                <w:i/>
              </w:rPr>
              <w:t xml:space="preserve">Day-Ahead Market Guaranteed Amount per QSE per Settlement Point per </w:t>
            </w:r>
            <w:proofErr w:type="spellStart"/>
            <w:r>
              <w:rPr>
                <w:i/>
              </w:rPr>
              <w:t>Resource</w:t>
            </w:r>
            <w:r>
              <w:rPr>
                <w:rFonts w:ascii="Symbol" w:eastAsia="Symbol" w:hAnsi="Symbol" w:cs="Symbol"/>
              </w:rPr>
              <w:t>¾</w:t>
            </w:r>
            <w:r>
              <w:t>The</w:t>
            </w:r>
            <w:proofErr w:type="spellEnd"/>
            <w:r>
              <w:t xml:space="preserve"> sum of the Startup Cost and the operating energy costs of the DAM-committed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DAM-commitment period.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C040D0" w14:paraId="5A99F76A" w14:textId="77777777" w:rsidTr="00FE06EF">
        <w:trPr>
          <w:cantSplit/>
        </w:trPr>
        <w:tc>
          <w:tcPr>
            <w:tcW w:w="1818" w:type="dxa"/>
          </w:tcPr>
          <w:p w14:paraId="67A867DF" w14:textId="77777777" w:rsidR="00C040D0" w:rsidRDefault="00C040D0" w:rsidP="00FE06EF">
            <w:pPr>
              <w:pStyle w:val="TableBody"/>
              <w:rPr>
                <w:lang w:val="pt-BR"/>
              </w:rPr>
            </w:pPr>
            <w:r>
              <w:rPr>
                <w:lang w:val="pt-BR"/>
              </w:rPr>
              <w:t xml:space="preserve">DAEREV </w:t>
            </w:r>
            <w:r w:rsidRPr="001142A3">
              <w:rPr>
                <w:i/>
                <w:vertAlign w:val="subscript"/>
                <w:lang w:val="pt-BR"/>
              </w:rPr>
              <w:t>q, p, r, h</w:t>
            </w:r>
          </w:p>
        </w:tc>
        <w:tc>
          <w:tcPr>
            <w:tcW w:w="900" w:type="dxa"/>
          </w:tcPr>
          <w:p w14:paraId="42A5B672" w14:textId="77777777" w:rsidR="00C040D0" w:rsidRDefault="00C040D0" w:rsidP="00FE06EF">
            <w:pPr>
              <w:pStyle w:val="TableBody"/>
            </w:pPr>
            <w:r>
              <w:t>$</w:t>
            </w:r>
          </w:p>
        </w:tc>
        <w:tc>
          <w:tcPr>
            <w:tcW w:w="6790" w:type="dxa"/>
          </w:tcPr>
          <w:p w14:paraId="6A55047C" w14:textId="77777777" w:rsidR="00C040D0" w:rsidRDefault="00C040D0" w:rsidP="00FE06EF">
            <w:pPr>
              <w:pStyle w:val="TableBody"/>
              <w:rPr>
                <w:i/>
              </w:rPr>
            </w:pPr>
            <w:r>
              <w:rPr>
                <w:i/>
              </w:rPr>
              <w:t xml:space="preserve">Day-Ahead Energy Revenue per QSE per Settlement Point per Resource by </w:t>
            </w:r>
            <w:proofErr w:type="spellStart"/>
            <w:r>
              <w:rPr>
                <w:i/>
              </w:rPr>
              <w:t>hour</w:t>
            </w:r>
            <w:r>
              <w:rPr>
                <w:rFonts w:ascii="Symbol" w:eastAsia="Symbol" w:hAnsi="Symbol" w:cs="Symbol"/>
              </w:rPr>
              <w:t>¾</w:t>
            </w:r>
            <w:r>
              <w:t>The</w:t>
            </w:r>
            <w:proofErr w:type="spellEnd"/>
            <w:r>
              <w:t xml:space="preserve"> revenue received in the DAM for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based on the DAM Settlement Point Price,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30466221" w14:textId="77777777" w:rsidTr="00FE06EF">
        <w:trPr>
          <w:cantSplit/>
        </w:trPr>
        <w:tc>
          <w:tcPr>
            <w:tcW w:w="1818" w:type="dxa"/>
          </w:tcPr>
          <w:p w14:paraId="5FB58CB3" w14:textId="77777777" w:rsidR="00C040D0" w:rsidRDefault="00C040D0" w:rsidP="00FE06EF">
            <w:pPr>
              <w:pStyle w:val="TableBody"/>
            </w:pPr>
            <w:r>
              <w:rPr>
                <w:lang w:val="pt-BR"/>
              </w:rPr>
              <w:t xml:space="preserve">DAASREV </w:t>
            </w:r>
            <w:r w:rsidRPr="001142A3">
              <w:rPr>
                <w:i/>
                <w:vertAlign w:val="subscript"/>
                <w:lang w:val="pt-BR"/>
              </w:rPr>
              <w:t>q, r, h</w:t>
            </w:r>
          </w:p>
        </w:tc>
        <w:tc>
          <w:tcPr>
            <w:tcW w:w="900" w:type="dxa"/>
          </w:tcPr>
          <w:p w14:paraId="52E39E25" w14:textId="77777777" w:rsidR="00C040D0" w:rsidRDefault="00C040D0" w:rsidP="00FE06EF">
            <w:pPr>
              <w:pStyle w:val="TableBody"/>
            </w:pPr>
            <w:r>
              <w:t>$</w:t>
            </w:r>
          </w:p>
        </w:tc>
        <w:tc>
          <w:tcPr>
            <w:tcW w:w="6790" w:type="dxa"/>
          </w:tcPr>
          <w:p w14:paraId="0136D999" w14:textId="77777777" w:rsidR="00C040D0" w:rsidRDefault="00C040D0" w:rsidP="00FE06EF">
            <w:pPr>
              <w:pStyle w:val="TableBody"/>
              <w:rPr>
                <w:i/>
              </w:rPr>
            </w:pPr>
            <w:r>
              <w:rPr>
                <w:i/>
              </w:rPr>
              <w:t xml:space="preserve">Day-Ahead Ancillary Service Revenue per QSE per Resource by </w:t>
            </w:r>
            <w:proofErr w:type="spellStart"/>
            <w:r>
              <w:rPr>
                <w:i/>
              </w:rPr>
              <w:t>hour</w:t>
            </w:r>
            <w:r>
              <w:rPr>
                <w:rFonts w:ascii="Symbol" w:eastAsia="Symbol" w:hAnsi="Symbol" w:cs="Symbol"/>
              </w:rPr>
              <w:t>¾</w:t>
            </w:r>
            <w:r>
              <w:t>The</w:t>
            </w:r>
            <w:proofErr w:type="spellEnd"/>
            <w:r>
              <w:t xml:space="preserv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50D37002" w14:textId="77777777" w:rsidTr="00FE06EF">
        <w:trPr>
          <w:cantSplit/>
        </w:trPr>
        <w:tc>
          <w:tcPr>
            <w:tcW w:w="1818" w:type="dxa"/>
          </w:tcPr>
          <w:p w14:paraId="172F5187" w14:textId="77777777" w:rsidR="00C040D0" w:rsidRDefault="00C040D0" w:rsidP="00FE06EF">
            <w:pPr>
              <w:pStyle w:val="TableBody"/>
            </w:pPr>
            <w:r>
              <w:t>DASPP</w:t>
            </w:r>
            <w:r w:rsidRPr="001142A3">
              <w:rPr>
                <w:i/>
              </w:rPr>
              <w:t xml:space="preserve"> </w:t>
            </w:r>
            <w:r w:rsidRPr="001142A3">
              <w:rPr>
                <w:i/>
                <w:vertAlign w:val="subscript"/>
              </w:rPr>
              <w:t>p, h</w:t>
            </w:r>
          </w:p>
        </w:tc>
        <w:tc>
          <w:tcPr>
            <w:tcW w:w="900" w:type="dxa"/>
          </w:tcPr>
          <w:p w14:paraId="0D57563D" w14:textId="77777777" w:rsidR="00C040D0" w:rsidRDefault="00C040D0" w:rsidP="00FE06EF">
            <w:pPr>
              <w:pStyle w:val="TableBody"/>
            </w:pPr>
            <w:r>
              <w:t>$/MWh</w:t>
            </w:r>
          </w:p>
        </w:tc>
        <w:tc>
          <w:tcPr>
            <w:tcW w:w="6790" w:type="dxa"/>
          </w:tcPr>
          <w:p w14:paraId="6A94281A" w14:textId="77777777" w:rsidR="00C040D0" w:rsidRDefault="00C040D0" w:rsidP="00FE06EF">
            <w:pPr>
              <w:pStyle w:val="TableBody"/>
              <w:rPr>
                <w:i/>
              </w:rPr>
            </w:pPr>
            <w:r>
              <w:rPr>
                <w:i/>
              </w:rPr>
              <w:t xml:space="preserve">Day-Ahead Settlement Point Price by Settlement Point by </w:t>
            </w:r>
            <w:proofErr w:type="spellStart"/>
            <w:r>
              <w:rPr>
                <w:i/>
              </w:rPr>
              <w:t>hour</w:t>
            </w:r>
            <w:r>
              <w:rPr>
                <w:rFonts w:ascii="Symbol" w:eastAsia="Symbol" w:hAnsi="Symbol" w:cs="Symbol"/>
              </w:rPr>
              <w:t>¾</w:t>
            </w:r>
            <w:r>
              <w:t>The</w:t>
            </w:r>
            <w:proofErr w:type="spellEnd"/>
            <w:r>
              <w:t xml:space="preserve"> DAM Settlement Point Price at Resource Node </w:t>
            </w:r>
            <w:r>
              <w:rPr>
                <w:i/>
              </w:rPr>
              <w:t>p</w:t>
            </w:r>
            <w:r>
              <w:t xml:space="preserve"> for the hour </w:t>
            </w:r>
            <w:r>
              <w:rPr>
                <w:i/>
              </w:rPr>
              <w:t>h</w:t>
            </w:r>
            <w:r>
              <w:t>.</w:t>
            </w:r>
          </w:p>
        </w:tc>
      </w:tr>
      <w:tr w:rsidR="00C040D0" w14:paraId="583F4572" w14:textId="77777777" w:rsidTr="00FE06EF">
        <w:trPr>
          <w:cantSplit/>
        </w:trPr>
        <w:tc>
          <w:tcPr>
            <w:tcW w:w="1818" w:type="dxa"/>
          </w:tcPr>
          <w:p w14:paraId="5A7CD6F0" w14:textId="77777777" w:rsidR="00C040D0" w:rsidRDefault="00C040D0" w:rsidP="00FE06EF">
            <w:pPr>
              <w:pStyle w:val="TableBody"/>
            </w:pPr>
            <w:r>
              <w:t xml:space="preserve">DAESR </w:t>
            </w:r>
            <w:r w:rsidRPr="001142A3">
              <w:rPr>
                <w:i/>
                <w:vertAlign w:val="subscript"/>
              </w:rPr>
              <w:t>q, p, r, h</w:t>
            </w:r>
          </w:p>
        </w:tc>
        <w:tc>
          <w:tcPr>
            <w:tcW w:w="900" w:type="dxa"/>
          </w:tcPr>
          <w:p w14:paraId="024EA9B5" w14:textId="77777777" w:rsidR="00C040D0" w:rsidRDefault="00C040D0" w:rsidP="00FE06EF">
            <w:pPr>
              <w:pStyle w:val="TableBody"/>
            </w:pPr>
            <w:r>
              <w:t>MW</w:t>
            </w:r>
          </w:p>
        </w:tc>
        <w:tc>
          <w:tcPr>
            <w:tcW w:w="6790" w:type="dxa"/>
          </w:tcPr>
          <w:p w14:paraId="1ED1232D" w14:textId="77777777" w:rsidR="00C040D0" w:rsidRDefault="00C040D0" w:rsidP="00FE06EF">
            <w:pPr>
              <w:pStyle w:val="TableBody"/>
              <w:rPr>
                <w:i/>
              </w:rPr>
            </w:pPr>
            <w:r>
              <w:rPr>
                <w:i/>
              </w:rPr>
              <w:t xml:space="preserve">Day-Ahead Energy Sale from Resource per QSE by Settlement Point per Resource by </w:t>
            </w:r>
            <w:proofErr w:type="spellStart"/>
            <w:r>
              <w:rPr>
                <w:i/>
              </w:rPr>
              <w:t>hour</w:t>
            </w:r>
            <w:r>
              <w:rPr>
                <w:rFonts w:ascii="Symbol" w:eastAsia="Symbol" w:hAnsi="Symbol" w:cs="Symbol"/>
              </w:rPr>
              <w:t>¾</w:t>
            </w:r>
            <w:r>
              <w:t>The</w:t>
            </w:r>
            <w:proofErr w:type="spellEnd"/>
            <w:r>
              <w:t xml:space="preserve"> amount of energy cleared through Three-Part Supply Offers in the DAM for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rsidRPr="009E5389" w14:paraId="39B7152A" w14:textId="77777777" w:rsidTr="00FE06EF">
        <w:trPr>
          <w:cantSplit/>
        </w:trPr>
        <w:tc>
          <w:tcPr>
            <w:tcW w:w="1818" w:type="dxa"/>
          </w:tcPr>
          <w:p w14:paraId="0E581DEE" w14:textId="77777777" w:rsidR="00C040D0" w:rsidRPr="009E5389" w:rsidRDefault="00C040D0" w:rsidP="00FE06EF">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6580DC12" w14:textId="77777777" w:rsidR="00C040D0" w:rsidRPr="009E5389" w:rsidRDefault="00C040D0" w:rsidP="00FE06EF">
            <w:pPr>
              <w:spacing w:after="60"/>
              <w:rPr>
                <w:iCs/>
                <w:sz w:val="20"/>
                <w:szCs w:val="20"/>
              </w:rPr>
            </w:pPr>
            <w:r w:rsidRPr="009E5389">
              <w:rPr>
                <w:iCs/>
                <w:sz w:val="20"/>
                <w:szCs w:val="20"/>
              </w:rPr>
              <w:t>$/MWh</w:t>
            </w:r>
          </w:p>
        </w:tc>
        <w:tc>
          <w:tcPr>
            <w:tcW w:w="6790" w:type="dxa"/>
          </w:tcPr>
          <w:p w14:paraId="1B87899D" w14:textId="77777777" w:rsidR="00C040D0" w:rsidRPr="009E5389" w:rsidRDefault="00C040D0" w:rsidP="00FE06EF">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proofErr w:type="spellStart"/>
            <w:r w:rsidRPr="009E5389">
              <w:rPr>
                <w:i/>
                <w:iCs/>
                <w:sz w:val="20"/>
                <w:szCs w:val="20"/>
              </w:rPr>
              <w:t>r</w:t>
            </w:r>
            <w:r w:rsidRPr="009E5389">
              <w:rPr>
                <w:iCs/>
                <w:sz w:val="20"/>
                <w:szCs w:val="20"/>
              </w:rPr>
              <w:t xml:space="preserve"> at</w:t>
            </w:r>
            <w:proofErr w:type="spellEnd"/>
            <w:r w:rsidRPr="009E5389">
              <w:rPr>
                <w:iCs/>
                <w:sz w:val="20"/>
                <w:szCs w:val="20"/>
              </w:rPr>
              <w:t xml:space="preserve">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040D0" w:rsidRPr="009E5389" w14:paraId="54FBBF5C" w14:textId="77777777" w:rsidTr="00FE06EF">
        <w:trPr>
          <w:cantSplit/>
        </w:trPr>
        <w:tc>
          <w:tcPr>
            <w:tcW w:w="1818" w:type="dxa"/>
          </w:tcPr>
          <w:p w14:paraId="3FB3D0E3" w14:textId="77777777" w:rsidR="00C040D0" w:rsidRPr="009E5389" w:rsidRDefault="00C040D0" w:rsidP="00FE06EF">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70616C21" w14:textId="77777777" w:rsidR="00C040D0" w:rsidRPr="009E5389" w:rsidRDefault="00C040D0" w:rsidP="00FE06EF">
            <w:pPr>
              <w:spacing w:after="60"/>
              <w:rPr>
                <w:iCs/>
                <w:sz w:val="20"/>
                <w:szCs w:val="20"/>
              </w:rPr>
            </w:pPr>
            <w:r w:rsidRPr="009E5389">
              <w:rPr>
                <w:iCs/>
                <w:sz w:val="20"/>
                <w:szCs w:val="20"/>
              </w:rPr>
              <w:t>$/</w:t>
            </w:r>
            <w:r>
              <w:rPr>
                <w:iCs/>
                <w:sz w:val="20"/>
                <w:szCs w:val="20"/>
              </w:rPr>
              <w:t>start</w:t>
            </w:r>
          </w:p>
        </w:tc>
        <w:tc>
          <w:tcPr>
            <w:tcW w:w="6790" w:type="dxa"/>
          </w:tcPr>
          <w:p w14:paraId="647E1BC2" w14:textId="77777777" w:rsidR="00C040D0" w:rsidRPr="009E5389" w:rsidRDefault="00C040D0" w:rsidP="00FE06EF">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C040D0" w:rsidRPr="009E5389" w14:paraId="5AC340C1" w14:textId="77777777" w:rsidTr="00FE06EF">
        <w:trPr>
          <w:cantSplit/>
        </w:trPr>
        <w:tc>
          <w:tcPr>
            <w:tcW w:w="1818" w:type="dxa"/>
          </w:tcPr>
          <w:p w14:paraId="58E91D1D" w14:textId="77777777" w:rsidR="00C040D0" w:rsidRPr="009E5389" w:rsidRDefault="00C040D0" w:rsidP="00FE06EF">
            <w:pPr>
              <w:spacing w:after="60"/>
              <w:rPr>
                <w:iCs/>
                <w:sz w:val="20"/>
                <w:szCs w:val="20"/>
              </w:rPr>
            </w:pPr>
            <w:r w:rsidRPr="006A7952">
              <w:rPr>
                <w:sz w:val="20"/>
                <w:szCs w:val="20"/>
              </w:rPr>
              <w:t>DAMECAP</w:t>
            </w:r>
            <w:r w:rsidRPr="006A7952">
              <w:rPr>
                <w:i/>
                <w:sz w:val="20"/>
                <w:szCs w:val="20"/>
                <w:vertAlign w:val="subscript"/>
              </w:rPr>
              <w:t xml:space="preserve"> </w:t>
            </w:r>
            <w:proofErr w:type="spellStart"/>
            <w:r w:rsidRPr="006A7952">
              <w:rPr>
                <w:i/>
                <w:sz w:val="20"/>
                <w:szCs w:val="20"/>
                <w:vertAlign w:val="subscript"/>
              </w:rPr>
              <w:t>p,q,r,h</w:t>
            </w:r>
            <w:proofErr w:type="spellEnd"/>
          </w:p>
        </w:tc>
        <w:tc>
          <w:tcPr>
            <w:tcW w:w="900" w:type="dxa"/>
          </w:tcPr>
          <w:p w14:paraId="020EC292" w14:textId="77777777" w:rsidR="00C040D0" w:rsidRPr="009E5389" w:rsidRDefault="00C040D0" w:rsidP="00FE06EF">
            <w:pPr>
              <w:spacing w:after="60"/>
              <w:rPr>
                <w:iCs/>
                <w:sz w:val="20"/>
                <w:szCs w:val="20"/>
              </w:rPr>
            </w:pPr>
            <w:r w:rsidRPr="006A7952">
              <w:rPr>
                <w:sz w:val="20"/>
                <w:szCs w:val="20"/>
              </w:rPr>
              <w:t>$/MWh</w:t>
            </w:r>
          </w:p>
        </w:tc>
        <w:tc>
          <w:tcPr>
            <w:tcW w:w="6790" w:type="dxa"/>
          </w:tcPr>
          <w:p w14:paraId="0B4B1723" w14:textId="77777777" w:rsidR="00C040D0" w:rsidRPr="009E5389" w:rsidRDefault="00C040D0" w:rsidP="00FE06E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040D0" w:rsidRPr="009E5389" w14:paraId="52E99FF6" w14:textId="77777777" w:rsidTr="00FE06EF">
        <w:trPr>
          <w:cantSplit/>
        </w:trPr>
        <w:tc>
          <w:tcPr>
            <w:tcW w:w="1818" w:type="dxa"/>
          </w:tcPr>
          <w:p w14:paraId="0F980EF0" w14:textId="77777777" w:rsidR="00C040D0" w:rsidRPr="009E5389" w:rsidRDefault="00C040D0" w:rsidP="00FE06EF">
            <w:pPr>
              <w:spacing w:after="60"/>
              <w:rPr>
                <w:iCs/>
                <w:sz w:val="20"/>
                <w:szCs w:val="20"/>
              </w:rPr>
            </w:pPr>
            <w:r w:rsidRPr="009E5389">
              <w:rPr>
                <w:iCs/>
                <w:sz w:val="20"/>
                <w:szCs w:val="20"/>
              </w:rPr>
              <w:t>RCGSC</w:t>
            </w:r>
          </w:p>
        </w:tc>
        <w:tc>
          <w:tcPr>
            <w:tcW w:w="900" w:type="dxa"/>
          </w:tcPr>
          <w:p w14:paraId="5781C7C8" w14:textId="77777777" w:rsidR="00C040D0" w:rsidRPr="009E5389" w:rsidRDefault="00C040D0" w:rsidP="00FE06EF">
            <w:pPr>
              <w:spacing w:after="60"/>
              <w:rPr>
                <w:iCs/>
                <w:sz w:val="20"/>
                <w:szCs w:val="20"/>
              </w:rPr>
            </w:pPr>
            <w:r w:rsidRPr="009E5389">
              <w:rPr>
                <w:iCs/>
                <w:sz w:val="20"/>
                <w:szCs w:val="20"/>
              </w:rPr>
              <w:t>$/Start</w:t>
            </w:r>
          </w:p>
        </w:tc>
        <w:tc>
          <w:tcPr>
            <w:tcW w:w="6790" w:type="dxa"/>
          </w:tcPr>
          <w:p w14:paraId="28DA1F25" w14:textId="77777777" w:rsidR="00C040D0" w:rsidRPr="009E5389" w:rsidRDefault="00C040D0" w:rsidP="00FE06EF">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C040D0" w14:paraId="610E4785" w14:textId="77777777" w:rsidTr="00FE06EF">
        <w:trPr>
          <w:cantSplit/>
        </w:trPr>
        <w:tc>
          <w:tcPr>
            <w:tcW w:w="1818" w:type="dxa"/>
          </w:tcPr>
          <w:p w14:paraId="67AA922E" w14:textId="77777777" w:rsidR="00C040D0" w:rsidRDefault="00C040D0" w:rsidP="00FE06EF">
            <w:pPr>
              <w:pStyle w:val="TableBody"/>
            </w:pPr>
            <w:r>
              <w:lastRenderedPageBreak/>
              <w:t xml:space="preserve">PCRUR </w:t>
            </w:r>
            <w:r w:rsidRPr="001142A3">
              <w:rPr>
                <w:i/>
                <w:vertAlign w:val="subscript"/>
              </w:rPr>
              <w:t>r</w:t>
            </w:r>
            <w:r w:rsidRPr="001142A3">
              <w:rPr>
                <w:i/>
              </w:rPr>
              <w:t xml:space="preserve">, </w:t>
            </w:r>
            <w:r w:rsidRPr="001142A3">
              <w:rPr>
                <w:i/>
                <w:vertAlign w:val="subscript"/>
              </w:rPr>
              <w:t>q, DAM, h</w:t>
            </w:r>
          </w:p>
        </w:tc>
        <w:tc>
          <w:tcPr>
            <w:tcW w:w="900" w:type="dxa"/>
          </w:tcPr>
          <w:p w14:paraId="15B6EB8B" w14:textId="77777777" w:rsidR="00C040D0" w:rsidRDefault="00C040D0" w:rsidP="00FE06EF">
            <w:pPr>
              <w:pStyle w:val="TableBody"/>
            </w:pPr>
            <w:r>
              <w:t>MW</w:t>
            </w:r>
          </w:p>
        </w:tc>
        <w:tc>
          <w:tcPr>
            <w:tcW w:w="6790" w:type="dxa"/>
          </w:tcPr>
          <w:p w14:paraId="2576FE80" w14:textId="77777777" w:rsidR="00C040D0" w:rsidRDefault="00C040D0" w:rsidP="00FE06EF">
            <w:pPr>
              <w:pStyle w:val="TableBody"/>
              <w:rPr>
                <w:i/>
              </w:rPr>
            </w:pPr>
            <w:r>
              <w:rPr>
                <w:i/>
              </w:rPr>
              <w:t>Procured Capacity for Reg-Up from Resource per Resource per QSE per hour in DAM</w:t>
            </w:r>
            <w:r>
              <w:t xml:space="preserve">—The Regulation Up (Reg-Up)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61C075E3" w14:textId="77777777" w:rsidTr="00FE06EF">
        <w:trPr>
          <w:cantSplit/>
        </w:trPr>
        <w:tc>
          <w:tcPr>
            <w:tcW w:w="1818" w:type="dxa"/>
          </w:tcPr>
          <w:p w14:paraId="7BDA9D0B" w14:textId="77777777" w:rsidR="00C040D0" w:rsidRDefault="00C040D0" w:rsidP="00FE06EF">
            <w:pPr>
              <w:pStyle w:val="TableBody"/>
            </w:pPr>
            <w:r>
              <w:t xml:space="preserve">MCPCRU </w:t>
            </w:r>
            <w:r w:rsidRPr="001142A3">
              <w:rPr>
                <w:i/>
                <w:vertAlign w:val="subscript"/>
              </w:rPr>
              <w:t>DAM, h</w:t>
            </w:r>
          </w:p>
        </w:tc>
        <w:tc>
          <w:tcPr>
            <w:tcW w:w="900" w:type="dxa"/>
          </w:tcPr>
          <w:p w14:paraId="0CC7A623" w14:textId="77777777" w:rsidR="00C040D0" w:rsidRDefault="00C040D0" w:rsidP="00FE06EF">
            <w:pPr>
              <w:pStyle w:val="TableBody"/>
            </w:pPr>
            <w:r>
              <w:t>$/MW per hour</w:t>
            </w:r>
          </w:p>
        </w:tc>
        <w:tc>
          <w:tcPr>
            <w:tcW w:w="6790" w:type="dxa"/>
          </w:tcPr>
          <w:p w14:paraId="623D38FF" w14:textId="77777777" w:rsidR="00C040D0" w:rsidRDefault="00C040D0" w:rsidP="00FE06EF">
            <w:pPr>
              <w:pStyle w:val="TableBody"/>
              <w:rPr>
                <w:i/>
              </w:rPr>
            </w:pPr>
            <w:r>
              <w:rPr>
                <w:i/>
              </w:rPr>
              <w:t>Market Clearing Price for Capacity for Reg-Up per hour in DAM</w:t>
            </w:r>
            <w:r>
              <w:t xml:space="preserve">—The DAM MCPC for Reg-Up for the hour </w:t>
            </w:r>
            <w:r>
              <w:rPr>
                <w:i/>
              </w:rPr>
              <w:t>h</w:t>
            </w:r>
            <w:r>
              <w:t>.</w:t>
            </w:r>
          </w:p>
        </w:tc>
      </w:tr>
      <w:tr w:rsidR="00C040D0" w14:paraId="3729475A" w14:textId="77777777" w:rsidTr="00FE06EF">
        <w:trPr>
          <w:cantSplit/>
        </w:trPr>
        <w:tc>
          <w:tcPr>
            <w:tcW w:w="1818" w:type="dxa"/>
          </w:tcPr>
          <w:p w14:paraId="2F776AD8" w14:textId="77777777" w:rsidR="00C040D0" w:rsidRDefault="00C040D0" w:rsidP="00FE06EF">
            <w:pPr>
              <w:pStyle w:val="TableBody"/>
            </w:pPr>
            <w:r>
              <w:t xml:space="preserve">PCRDR </w:t>
            </w:r>
            <w:r w:rsidRPr="001142A3">
              <w:rPr>
                <w:i/>
                <w:vertAlign w:val="subscript"/>
              </w:rPr>
              <w:t>r</w:t>
            </w:r>
            <w:r w:rsidRPr="001142A3">
              <w:rPr>
                <w:i/>
              </w:rPr>
              <w:t xml:space="preserve">, </w:t>
            </w:r>
            <w:r w:rsidRPr="001142A3">
              <w:rPr>
                <w:i/>
                <w:vertAlign w:val="subscript"/>
              </w:rPr>
              <w:t>q, DAM, h</w:t>
            </w:r>
          </w:p>
        </w:tc>
        <w:tc>
          <w:tcPr>
            <w:tcW w:w="900" w:type="dxa"/>
          </w:tcPr>
          <w:p w14:paraId="134AB118" w14:textId="77777777" w:rsidR="00C040D0" w:rsidRDefault="00C040D0" w:rsidP="00FE06EF">
            <w:pPr>
              <w:pStyle w:val="TableBody"/>
            </w:pPr>
            <w:r>
              <w:t>MW</w:t>
            </w:r>
          </w:p>
        </w:tc>
        <w:tc>
          <w:tcPr>
            <w:tcW w:w="6790" w:type="dxa"/>
          </w:tcPr>
          <w:p w14:paraId="3378AA47" w14:textId="77777777" w:rsidR="00C040D0" w:rsidRDefault="00C040D0" w:rsidP="00FE06EF">
            <w:pPr>
              <w:pStyle w:val="TableBody"/>
              <w:rPr>
                <w:i/>
              </w:rPr>
            </w:pPr>
            <w:r>
              <w:rPr>
                <w:i/>
              </w:rPr>
              <w:t>Procured Capacity for Reg-Down from Resource per Resource per QSE per hour in DAM</w:t>
            </w:r>
            <w:r>
              <w:t xml:space="preserve">—The Regulation Down (Reg-Down)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619216F6" w14:textId="77777777" w:rsidTr="00FE06EF">
        <w:trPr>
          <w:cantSplit/>
        </w:trPr>
        <w:tc>
          <w:tcPr>
            <w:tcW w:w="1818" w:type="dxa"/>
          </w:tcPr>
          <w:p w14:paraId="45A30E34" w14:textId="77777777" w:rsidR="00C040D0" w:rsidRDefault="00C040D0" w:rsidP="00FE06EF">
            <w:pPr>
              <w:pStyle w:val="TableBody"/>
            </w:pPr>
            <w:r>
              <w:t xml:space="preserve">MCPCRD </w:t>
            </w:r>
            <w:r w:rsidRPr="001142A3">
              <w:rPr>
                <w:i/>
                <w:vertAlign w:val="subscript"/>
              </w:rPr>
              <w:t>DAM, h</w:t>
            </w:r>
          </w:p>
        </w:tc>
        <w:tc>
          <w:tcPr>
            <w:tcW w:w="900" w:type="dxa"/>
          </w:tcPr>
          <w:p w14:paraId="1B64B7CF" w14:textId="77777777" w:rsidR="00C040D0" w:rsidRDefault="00C040D0" w:rsidP="00FE06EF">
            <w:pPr>
              <w:pStyle w:val="TableBody"/>
            </w:pPr>
            <w:r>
              <w:t>$/MW per hour</w:t>
            </w:r>
          </w:p>
        </w:tc>
        <w:tc>
          <w:tcPr>
            <w:tcW w:w="6790" w:type="dxa"/>
          </w:tcPr>
          <w:p w14:paraId="01EC4EA7" w14:textId="77777777" w:rsidR="00C040D0" w:rsidRDefault="00C040D0" w:rsidP="00FE06EF">
            <w:pPr>
              <w:pStyle w:val="TableBody"/>
              <w:rPr>
                <w:i/>
              </w:rPr>
            </w:pPr>
            <w:r>
              <w:rPr>
                <w:i/>
              </w:rPr>
              <w:t>Market Clearing Price for Capacity for Reg-Down per hour in DAM</w:t>
            </w:r>
            <w:r>
              <w:t xml:space="preserve">—The DAM MCPC for Reg-Down for the hour </w:t>
            </w:r>
            <w:r>
              <w:rPr>
                <w:i/>
              </w:rPr>
              <w:t>h</w:t>
            </w:r>
            <w:r>
              <w:t>.</w:t>
            </w:r>
          </w:p>
        </w:tc>
      </w:tr>
      <w:tr w:rsidR="00C040D0" w14:paraId="35CFEAEB" w14:textId="77777777" w:rsidTr="00FE06EF">
        <w:trPr>
          <w:cantSplit/>
        </w:trPr>
        <w:tc>
          <w:tcPr>
            <w:tcW w:w="1818" w:type="dxa"/>
          </w:tcPr>
          <w:p w14:paraId="3C87C159" w14:textId="77777777" w:rsidR="00C040D0" w:rsidRDefault="00C040D0" w:rsidP="00FE06EF">
            <w:pPr>
              <w:pStyle w:val="TableBody"/>
            </w:pPr>
            <w:r>
              <w:t xml:space="preserve">PCRRR </w:t>
            </w:r>
            <w:r w:rsidRPr="001142A3">
              <w:rPr>
                <w:i/>
                <w:vertAlign w:val="subscript"/>
              </w:rPr>
              <w:t>r</w:t>
            </w:r>
            <w:r w:rsidRPr="001142A3">
              <w:rPr>
                <w:i/>
              </w:rPr>
              <w:t xml:space="preserve">, </w:t>
            </w:r>
            <w:r w:rsidRPr="001142A3">
              <w:rPr>
                <w:i/>
                <w:vertAlign w:val="subscript"/>
              </w:rPr>
              <w:t>q, DAM, h</w:t>
            </w:r>
          </w:p>
        </w:tc>
        <w:tc>
          <w:tcPr>
            <w:tcW w:w="900" w:type="dxa"/>
          </w:tcPr>
          <w:p w14:paraId="3F1145FA" w14:textId="77777777" w:rsidR="00C040D0" w:rsidRDefault="00C040D0" w:rsidP="00FE06EF">
            <w:pPr>
              <w:pStyle w:val="TableBody"/>
            </w:pPr>
            <w:r>
              <w:t>MW</w:t>
            </w:r>
          </w:p>
        </w:tc>
        <w:tc>
          <w:tcPr>
            <w:tcW w:w="6790" w:type="dxa"/>
          </w:tcPr>
          <w:p w14:paraId="14B66F13" w14:textId="77777777" w:rsidR="00C040D0" w:rsidRDefault="00C040D0" w:rsidP="00FE06EF">
            <w:pPr>
              <w:pStyle w:val="TableBody"/>
              <w:rPr>
                <w:i/>
              </w:rPr>
            </w:pPr>
            <w:r>
              <w:rPr>
                <w:i/>
              </w:rPr>
              <w:t>Procured Capacity for Responsive Reserve from Resource per Resource per QSE per hour in DAM</w:t>
            </w:r>
            <w:r>
              <w:t xml:space="preserve">—The Responsive Reserve (RRS)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634B42DD" w14:textId="77777777" w:rsidTr="00FE06EF">
        <w:trPr>
          <w:cantSplit/>
        </w:trPr>
        <w:tc>
          <w:tcPr>
            <w:tcW w:w="1818" w:type="dxa"/>
            <w:tcBorders>
              <w:bottom w:val="single" w:sz="4" w:space="0" w:color="auto"/>
            </w:tcBorders>
          </w:tcPr>
          <w:p w14:paraId="047409FF" w14:textId="77777777" w:rsidR="00C040D0" w:rsidRDefault="00C040D0" w:rsidP="00FE06EF">
            <w:pPr>
              <w:pStyle w:val="TableBody"/>
            </w:pPr>
            <w:r>
              <w:t xml:space="preserve">MCPCRR </w:t>
            </w:r>
            <w:r w:rsidRPr="001142A3">
              <w:rPr>
                <w:i/>
                <w:vertAlign w:val="subscript"/>
              </w:rPr>
              <w:t>DAM, h</w:t>
            </w:r>
          </w:p>
        </w:tc>
        <w:tc>
          <w:tcPr>
            <w:tcW w:w="900" w:type="dxa"/>
            <w:tcBorders>
              <w:bottom w:val="single" w:sz="4" w:space="0" w:color="auto"/>
            </w:tcBorders>
          </w:tcPr>
          <w:p w14:paraId="72B04031" w14:textId="77777777" w:rsidR="00C040D0" w:rsidRDefault="00C040D0" w:rsidP="00FE06EF">
            <w:pPr>
              <w:pStyle w:val="TableBody"/>
            </w:pPr>
            <w:r>
              <w:t>$/MW per hour</w:t>
            </w:r>
          </w:p>
        </w:tc>
        <w:tc>
          <w:tcPr>
            <w:tcW w:w="6790" w:type="dxa"/>
            <w:tcBorders>
              <w:bottom w:val="single" w:sz="4" w:space="0" w:color="auto"/>
            </w:tcBorders>
          </w:tcPr>
          <w:p w14:paraId="6E9B9FB8" w14:textId="77777777" w:rsidR="00C040D0" w:rsidRDefault="00C040D0" w:rsidP="00FE06EF">
            <w:pPr>
              <w:pStyle w:val="TableBody"/>
              <w:rPr>
                <w:i/>
              </w:rPr>
            </w:pPr>
            <w:r>
              <w:rPr>
                <w:i/>
              </w:rPr>
              <w:t>Market Clearing Price for Capacity for Responsive Reserve per hour in DAM</w:t>
            </w:r>
            <w:r>
              <w:t xml:space="preserve">—The DAM MCPC for RRS for the hour </w:t>
            </w:r>
            <w:r>
              <w:rPr>
                <w:i/>
              </w:rPr>
              <w:t>h</w:t>
            </w:r>
            <w:r>
              <w:t>.</w:t>
            </w:r>
          </w:p>
        </w:tc>
      </w:tr>
      <w:tr w:rsidR="00C040D0" w14:paraId="4A69543C" w14:textId="77777777" w:rsidTr="00FE06EF">
        <w:trPr>
          <w:cantSplit/>
        </w:trPr>
        <w:tc>
          <w:tcPr>
            <w:tcW w:w="1818" w:type="dxa"/>
            <w:tcBorders>
              <w:top w:val="single" w:sz="4" w:space="0" w:color="auto"/>
              <w:left w:val="single" w:sz="4" w:space="0" w:color="auto"/>
              <w:bottom w:val="single" w:sz="4" w:space="0" w:color="auto"/>
              <w:right w:val="single" w:sz="4" w:space="0" w:color="auto"/>
            </w:tcBorders>
          </w:tcPr>
          <w:p w14:paraId="5950FD36" w14:textId="77777777" w:rsidR="00C040D0" w:rsidRDefault="00C040D0" w:rsidP="00FE06EF">
            <w:pPr>
              <w:pStyle w:val="TableBody"/>
            </w:pPr>
            <w:r w:rsidRPr="0003648D">
              <w:t>PC</w:t>
            </w:r>
            <w:r>
              <w:t>EC</w:t>
            </w:r>
            <w:r w:rsidRPr="0003648D">
              <w:t>R</w:t>
            </w:r>
            <w:r>
              <w:t>R</w:t>
            </w:r>
            <w:r w:rsidRPr="0003648D">
              <w:t xml:space="preserve"> </w:t>
            </w:r>
            <w:r w:rsidRPr="0003648D">
              <w:rPr>
                <w:i/>
                <w:vertAlign w:val="subscript"/>
              </w:rPr>
              <w:t>r</w:t>
            </w:r>
            <w:r w:rsidRPr="0003648D">
              <w:rPr>
                <w:i/>
              </w:rPr>
              <w:t xml:space="preserve">, </w:t>
            </w:r>
            <w:r w:rsidRPr="0003648D">
              <w:rPr>
                <w:i/>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130EF429" w14:textId="77777777" w:rsidR="00C040D0" w:rsidRDefault="00C040D0" w:rsidP="00FE06EF">
            <w:pPr>
              <w:pStyle w:val="TableBody"/>
            </w:pPr>
            <w:r w:rsidRPr="0003648D">
              <w:t>MW</w:t>
            </w:r>
          </w:p>
        </w:tc>
        <w:tc>
          <w:tcPr>
            <w:tcW w:w="6790" w:type="dxa"/>
            <w:tcBorders>
              <w:top w:val="single" w:sz="4" w:space="0" w:color="auto"/>
              <w:left w:val="single" w:sz="4" w:space="0" w:color="auto"/>
              <w:bottom w:val="single" w:sz="4" w:space="0" w:color="auto"/>
              <w:right w:val="single" w:sz="4" w:space="0" w:color="auto"/>
            </w:tcBorders>
          </w:tcPr>
          <w:p w14:paraId="3FB97FD1" w14:textId="77777777" w:rsidR="00C040D0" w:rsidRDefault="00C040D0" w:rsidP="00FE06EF">
            <w:pPr>
              <w:pStyle w:val="TableBody"/>
              <w:rPr>
                <w:i/>
              </w:rPr>
            </w:pPr>
            <w:r w:rsidRPr="0003648D">
              <w:rPr>
                <w:i/>
              </w:rPr>
              <w:t xml:space="preserve">Procured Capacity for </w:t>
            </w:r>
            <w:r w:rsidRPr="007279C0">
              <w:rPr>
                <w:i/>
              </w:rPr>
              <w:t>ERCOT Contingency Reserve Service</w:t>
            </w:r>
            <w:r w:rsidRPr="0003648D">
              <w:rPr>
                <w:i/>
              </w:rPr>
              <w:t xml:space="preserve"> from Resource per Resource per QSE per hour in DAM</w:t>
            </w:r>
            <w:r w:rsidRPr="0003648D">
              <w:t xml:space="preserve">—The </w:t>
            </w:r>
            <w:r w:rsidRPr="007279C0">
              <w:t>ERCOT Contingency Reserve Service (ECRS)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p>
        </w:tc>
      </w:tr>
      <w:tr w:rsidR="00C040D0" w14:paraId="3D5BE2A7" w14:textId="77777777" w:rsidTr="00FE06EF">
        <w:trPr>
          <w:cantSplit/>
        </w:trPr>
        <w:tc>
          <w:tcPr>
            <w:tcW w:w="1818" w:type="dxa"/>
            <w:tcBorders>
              <w:top w:val="single" w:sz="4" w:space="0" w:color="auto"/>
              <w:left w:val="single" w:sz="4" w:space="0" w:color="auto"/>
              <w:bottom w:val="nil"/>
              <w:right w:val="single" w:sz="4" w:space="0" w:color="auto"/>
            </w:tcBorders>
          </w:tcPr>
          <w:p w14:paraId="45D15D6F" w14:textId="77777777" w:rsidR="00C040D0" w:rsidRDefault="00C040D0" w:rsidP="00FE06EF">
            <w:pPr>
              <w:pStyle w:val="TableBody"/>
            </w:pPr>
            <w:r w:rsidRPr="0003648D">
              <w:t>MCPC</w:t>
            </w:r>
            <w:r>
              <w:t>EC</w:t>
            </w:r>
            <w:r w:rsidRPr="0003648D">
              <w:t xml:space="preserve">R </w:t>
            </w:r>
            <w:r w:rsidRPr="0003648D">
              <w:rPr>
                <w:i/>
                <w:vertAlign w:val="subscript"/>
              </w:rPr>
              <w:t>DAM, h</w:t>
            </w:r>
          </w:p>
        </w:tc>
        <w:tc>
          <w:tcPr>
            <w:tcW w:w="900" w:type="dxa"/>
            <w:tcBorders>
              <w:top w:val="single" w:sz="4" w:space="0" w:color="auto"/>
              <w:left w:val="single" w:sz="4" w:space="0" w:color="auto"/>
              <w:bottom w:val="nil"/>
              <w:right w:val="single" w:sz="4" w:space="0" w:color="auto"/>
            </w:tcBorders>
          </w:tcPr>
          <w:p w14:paraId="0BFA4AC9" w14:textId="77777777" w:rsidR="00C040D0" w:rsidRDefault="00C040D0" w:rsidP="00FE06EF">
            <w:pPr>
              <w:pStyle w:val="TableBody"/>
            </w:pPr>
            <w:r w:rsidRPr="0003648D">
              <w:t>$/MW per hour</w:t>
            </w:r>
          </w:p>
        </w:tc>
        <w:tc>
          <w:tcPr>
            <w:tcW w:w="6790" w:type="dxa"/>
            <w:tcBorders>
              <w:top w:val="single" w:sz="4" w:space="0" w:color="auto"/>
              <w:left w:val="single" w:sz="4" w:space="0" w:color="auto"/>
              <w:bottom w:val="nil"/>
              <w:right w:val="single" w:sz="4" w:space="0" w:color="auto"/>
            </w:tcBorders>
          </w:tcPr>
          <w:p w14:paraId="1C13C43C" w14:textId="77777777" w:rsidR="00C040D0" w:rsidRDefault="00C040D0" w:rsidP="00FE06EF">
            <w:pPr>
              <w:pStyle w:val="TableBody"/>
              <w:rPr>
                <w:i/>
              </w:rPr>
            </w:pPr>
            <w:r w:rsidRPr="0003648D">
              <w:rPr>
                <w:i/>
              </w:rPr>
              <w:t xml:space="preserve">Market Clearing Price for Capacity for </w:t>
            </w:r>
            <w:r w:rsidRPr="007279C0">
              <w:rPr>
                <w:i/>
              </w:rPr>
              <w:t>ERCOT Contingency Reserve Service</w:t>
            </w:r>
            <w:r w:rsidRPr="0003648D">
              <w:rPr>
                <w:i/>
              </w:rPr>
              <w:t xml:space="preserve"> per hour in DAM</w:t>
            </w:r>
            <w:r w:rsidRPr="0003648D">
              <w:t xml:space="preserve">—The DAM MCPC for </w:t>
            </w:r>
            <w:r>
              <w:t>ECRS</w:t>
            </w:r>
            <w:r w:rsidRPr="0003648D">
              <w:t xml:space="preserve"> for the hour </w:t>
            </w:r>
            <w:r w:rsidRPr="0003648D">
              <w:rPr>
                <w:i/>
              </w:rPr>
              <w:t>h</w:t>
            </w:r>
            <w:r w:rsidRPr="0003648D">
              <w:t>.</w:t>
            </w:r>
          </w:p>
        </w:tc>
      </w:tr>
      <w:tr w:rsidR="00C040D0" w14:paraId="659D06AC" w14:textId="77777777" w:rsidTr="00FE06EF">
        <w:trPr>
          <w:cantSplit/>
        </w:trPr>
        <w:tc>
          <w:tcPr>
            <w:tcW w:w="1818" w:type="dxa"/>
          </w:tcPr>
          <w:p w14:paraId="215A6EDF" w14:textId="77777777" w:rsidR="00C040D0" w:rsidRDefault="00C040D0" w:rsidP="00FE06EF">
            <w:pPr>
              <w:pStyle w:val="TableBody"/>
            </w:pPr>
            <w:r>
              <w:t xml:space="preserve">PCNSR </w:t>
            </w:r>
            <w:r w:rsidRPr="001142A3">
              <w:rPr>
                <w:i/>
                <w:vertAlign w:val="subscript"/>
              </w:rPr>
              <w:t>r</w:t>
            </w:r>
            <w:r w:rsidRPr="001142A3">
              <w:rPr>
                <w:i/>
              </w:rPr>
              <w:t xml:space="preserve">, </w:t>
            </w:r>
            <w:r w:rsidRPr="001142A3">
              <w:rPr>
                <w:i/>
                <w:vertAlign w:val="subscript"/>
              </w:rPr>
              <w:t>q, DAM, h</w:t>
            </w:r>
          </w:p>
        </w:tc>
        <w:tc>
          <w:tcPr>
            <w:tcW w:w="900" w:type="dxa"/>
          </w:tcPr>
          <w:p w14:paraId="255C34EF" w14:textId="77777777" w:rsidR="00C040D0" w:rsidRDefault="00C040D0" w:rsidP="00FE06EF">
            <w:pPr>
              <w:pStyle w:val="TableBody"/>
            </w:pPr>
            <w:r>
              <w:t>MW</w:t>
            </w:r>
          </w:p>
        </w:tc>
        <w:tc>
          <w:tcPr>
            <w:tcW w:w="6790" w:type="dxa"/>
          </w:tcPr>
          <w:p w14:paraId="5D677915" w14:textId="77777777" w:rsidR="00C040D0" w:rsidRDefault="00C040D0" w:rsidP="00FE06EF">
            <w:pPr>
              <w:pStyle w:val="TableBody"/>
              <w:rPr>
                <w:i/>
              </w:rPr>
            </w:pPr>
            <w:r>
              <w:rPr>
                <w:i/>
              </w:rPr>
              <w:t>Procured Capacity for Non-Spin from Resource per Resource per QSE per hour in DAM</w:t>
            </w:r>
            <w:r>
              <w:t xml:space="preserve">—The Non-Spinning Reserve (Non-Spin) capacity quantity awarded to QSE </w:t>
            </w:r>
            <w:r>
              <w:rPr>
                <w:i/>
              </w:rPr>
              <w:t>q</w:t>
            </w:r>
            <w:r>
              <w:t xml:space="preserve"> in the DAM for Resource </w:t>
            </w:r>
            <w:r>
              <w:rPr>
                <w:i/>
              </w:rPr>
              <w:t>r</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040D0" w14:paraId="69EBE4C3" w14:textId="77777777" w:rsidTr="00FE06EF">
        <w:trPr>
          <w:cantSplit/>
        </w:trPr>
        <w:tc>
          <w:tcPr>
            <w:tcW w:w="1818" w:type="dxa"/>
          </w:tcPr>
          <w:p w14:paraId="5415F1D7" w14:textId="77777777" w:rsidR="00C040D0" w:rsidRDefault="00C040D0" w:rsidP="00FE06EF">
            <w:pPr>
              <w:pStyle w:val="TableBody"/>
            </w:pPr>
            <w:r>
              <w:t xml:space="preserve">MCPCNS </w:t>
            </w:r>
            <w:r w:rsidRPr="001142A3">
              <w:rPr>
                <w:i/>
                <w:vertAlign w:val="subscript"/>
              </w:rPr>
              <w:t>DAM, h</w:t>
            </w:r>
          </w:p>
        </w:tc>
        <w:tc>
          <w:tcPr>
            <w:tcW w:w="900" w:type="dxa"/>
          </w:tcPr>
          <w:p w14:paraId="68EB9A86" w14:textId="77777777" w:rsidR="00C040D0" w:rsidRDefault="00C040D0" w:rsidP="00FE06EF">
            <w:pPr>
              <w:pStyle w:val="TableBody"/>
            </w:pPr>
            <w:r>
              <w:t>$/MW per hour</w:t>
            </w:r>
          </w:p>
        </w:tc>
        <w:tc>
          <w:tcPr>
            <w:tcW w:w="6790" w:type="dxa"/>
          </w:tcPr>
          <w:p w14:paraId="3193E338" w14:textId="77777777" w:rsidR="00C040D0" w:rsidRDefault="00C040D0" w:rsidP="00FE06EF">
            <w:pPr>
              <w:pStyle w:val="TableBody"/>
              <w:rPr>
                <w:i/>
              </w:rPr>
            </w:pPr>
            <w:r>
              <w:rPr>
                <w:i/>
              </w:rPr>
              <w:t>Market Clearing Price for Capacity for Non-Spin per hour in DAM</w:t>
            </w:r>
            <w:r>
              <w:t xml:space="preserve">—The DAM MCPC for Non-Spin for the hour </w:t>
            </w:r>
            <w:r>
              <w:rPr>
                <w:i/>
              </w:rPr>
              <w:t>h</w:t>
            </w:r>
            <w:r>
              <w:t>.</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C040D0" w:rsidRPr="000A2386" w14:paraId="15D2CD80" w14:textId="77777777" w:rsidTr="00FE06EF">
              <w:trPr>
                <w:trHeight w:val="206"/>
              </w:trPr>
              <w:tc>
                <w:tcPr>
                  <w:tcW w:w="6614" w:type="dxa"/>
                  <w:shd w:val="pct12" w:color="auto" w:fill="auto"/>
                </w:tcPr>
                <w:p w14:paraId="11809B56" w14:textId="77777777" w:rsidR="00C040D0" w:rsidRPr="000A2386" w:rsidRDefault="00C040D0" w:rsidP="00FE06EF">
                  <w:pPr>
                    <w:pStyle w:val="TableBody"/>
                    <w:rPr>
                      <w:b/>
                      <w:i/>
                      <w:sz w:val="24"/>
                    </w:rPr>
                  </w:pPr>
                  <w:r w:rsidRPr="000A2386">
                    <w:rPr>
                      <w:b/>
                      <w:i/>
                      <w:sz w:val="24"/>
                    </w:rPr>
                    <w:t>[NPRR1008:  Replace the description above with the following upon system implementation</w:t>
                  </w:r>
                  <w:r>
                    <w:rPr>
                      <w:b/>
                      <w:i/>
                      <w:sz w:val="24"/>
                    </w:rPr>
                    <w:t xml:space="preserve"> of the Real-Time Co-Optimization (RTC) project</w:t>
                  </w:r>
                  <w:r w:rsidRPr="000A2386">
                    <w:rPr>
                      <w:b/>
                      <w:i/>
                      <w:sz w:val="24"/>
                    </w:rPr>
                    <w:t>:]</w:t>
                  </w:r>
                </w:p>
                <w:p w14:paraId="0DD3EA5E" w14:textId="77777777" w:rsidR="00C040D0" w:rsidRPr="000A2386" w:rsidRDefault="00C040D0" w:rsidP="00FE06EF">
                  <w:pPr>
                    <w:pStyle w:val="TableBody"/>
                    <w:rPr>
                      <w:b/>
                      <w:i/>
                    </w:rPr>
                  </w:pPr>
                  <w:r>
                    <w:rPr>
                      <w:i/>
                    </w:rPr>
                    <w:t>Market Clearing Price for Capacity for Non-Spin per hour</w:t>
                  </w:r>
                  <w:r>
                    <w:t xml:space="preserve">—The DAM MCPC for Non-Spin for the hour </w:t>
                  </w:r>
                  <w:r>
                    <w:rPr>
                      <w:i/>
                    </w:rPr>
                    <w:t>h</w:t>
                  </w:r>
                  <w:r>
                    <w:t>.</w:t>
                  </w:r>
                </w:p>
              </w:tc>
            </w:tr>
          </w:tbl>
          <w:p w14:paraId="53226790" w14:textId="77777777" w:rsidR="00C040D0" w:rsidRDefault="00C040D0" w:rsidP="00FE06EF">
            <w:pPr>
              <w:pStyle w:val="TableBody"/>
              <w:rPr>
                <w:i/>
              </w:rPr>
            </w:pPr>
          </w:p>
        </w:tc>
      </w:tr>
      <w:tr w:rsidR="00AC7157" w14:paraId="725C0EA6" w14:textId="77777777" w:rsidTr="00FE06EF">
        <w:trPr>
          <w:cantSplit/>
          <w:ins w:id="328" w:author="ERCOT" w:date="2024-01-08T16:10:00Z"/>
        </w:trPr>
        <w:tc>
          <w:tcPr>
            <w:tcW w:w="1818" w:type="dxa"/>
          </w:tcPr>
          <w:p w14:paraId="230899D5" w14:textId="51B96063" w:rsidR="00AC7157" w:rsidRDefault="00AC7157" w:rsidP="00AC7157">
            <w:pPr>
              <w:pStyle w:val="TableBody"/>
              <w:rPr>
                <w:ins w:id="329" w:author="ERCOT" w:date="2024-01-08T16:10:00Z"/>
              </w:rPr>
            </w:pPr>
            <w:bookmarkStart w:id="330" w:name="_Hlk166766976"/>
            <w:ins w:id="331" w:author="ERCOT" w:date="2024-01-08T16:15:00Z">
              <w:r w:rsidRPr="00A1178F">
                <w:t>PC</w:t>
              </w:r>
              <w:r>
                <w:rPr>
                  <w:iCs w:val="0"/>
                </w:rPr>
                <w:t>DRR</w:t>
              </w:r>
              <w:r w:rsidRPr="00A1178F">
                <w:t xml:space="preserve">R </w:t>
              </w:r>
              <w:r w:rsidRPr="00A1178F">
                <w:rPr>
                  <w:i/>
                  <w:vertAlign w:val="subscript"/>
                </w:rPr>
                <w:t>r,</w:t>
              </w:r>
              <w:r w:rsidRPr="00302DCD">
                <w:rPr>
                  <w:i/>
                </w:rPr>
                <w:t xml:space="preserve"> </w:t>
              </w:r>
              <w:r w:rsidRPr="00302DCD">
                <w:rPr>
                  <w:i/>
                  <w:vertAlign w:val="subscript"/>
                </w:rPr>
                <w:t>q, DAM</w:t>
              </w:r>
            </w:ins>
            <w:ins w:id="332" w:author="ERCOT" w:date="2024-03-20T09:32:00Z">
              <w:r w:rsidR="00237A3A">
                <w:rPr>
                  <w:i/>
                  <w:vertAlign w:val="subscript"/>
                </w:rPr>
                <w:t>, h</w:t>
              </w:r>
            </w:ins>
          </w:p>
        </w:tc>
        <w:tc>
          <w:tcPr>
            <w:tcW w:w="900" w:type="dxa"/>
          </w:tcPr>
          <w:p w14:paraId="1C025221" w14:textId="72AF8284" w:rsidR="00AC7157" w:rsidRDefault="00AC7157" w:rsidP="00AC7157">
            <w:pPr>
              <w:pStyle w:val="TableBody"/>
              <w:rPr>
                <w:ins w:id="333" w:author="ERCOT" w:date="2024-01-08T16:10:00Z"/>
              </w:rPr>
            </w:pPr>
            <w:ins w:id="334" w:author="ERCOT" w:date="2024-01-08T16:10:00Z">
              <w:r w:rsidRPr="0003648D">
                <w:t>MW</w:t>
              </w:r>
            </w:ins>
          </w:p>
        </w:tc>
        <w:tc>
          <w:tcPr>
            <w:tcW w:w="6790" w:type="dxa"/>
          </w:tcPr>
          <w:p w14:paraId="201575FC" w14:textId="29C2F356" w:rsidR="00AC7157" w:rsidRDefault="00AC7157" w:rsidP="00AC7157">
            <w:pPr>
              <w:pStyle w:val="TableBody"/>
              <w:rPr>
                <w:ins w:id="335" w:author="ERCOT" w:date="2024-01-08T16:10:00Z"/>
                <w:i/>
              </w:rPr>
            </w:pPr>
            <w:ins w:id="336" w:author="ERCOT" w:date="2024-01-08T16:10:00Z">
              <w:r w:rsidRPr="0003648D">
                <w:rPr>
                  <w:i/>
                </w:rPr>
                <w:t xml:space="preserve">Procured Capacity for </w:t>
              </w:r>
            </w:ins>
            <w:ins w:id="337" w:author="ERCOT" w:date="2024-01-08T16:12:00Z">
              <w:r>
                <w:rPr>
                  <w:i/>
                </w:rPr>
                <w:t>Dispatchable Reliability Reserve</w:t>
              </w:r>
              <w:r w:rsidRPr="007279C0">
                <w:rPr>
                  <w:i/>
                </w:rPr>
                <w:t xml:space="preserve"> </w:t>
              </w:r>
            </w:ins>
            <w:ins w:id="338" w:author="ERCOT" w:date="2024-01-08T16:10:00Z">
              <w:r w:rsidRPr="007279C0">
                <w:rPr>
                  <w:i/>
                </w:rPr>
                <w:t>Service</w:t>
              </w:r>
              <w:r w:rsidRPr="0003648D">
                <w:rPr>
                  <w:i/>
                </w:rPr>
                <w:t xml:space="preserve"> from Resource per Resource per QSE per hour in DAM</w:t>
              </w:r>
              <w:r w:rsidRPr="0003648D">
                <w:t xml:space="preserve">—The </w:t>
              </w:r>
            </w:ins>
            <w:ins w:id="339" w:author="ERCOT" w:date="2024-01-08T16:12:00Z">
              <w:r w:rsidRPr="005A5A09">
                <w:rPr>
                  <w:iCs w:val="0"/>
                </w:rPr>
                <w:t>Dispatchable Reliability Reserve</w:t>
              </w:r>
              <w:r w:rsidRPr="007279C0">
                <w:rPr>
                  <w:i/>
                </w:rPr>
                <w:t xml:space="preserve"> </w:t>
              </w:r>
            </w:ins>
            <w:ins w:id="340" w:author="ERCOT" w:date="2024-01-08T16:10:00Z">
              <w:r w:rsidRPr="007279C0">
                <w:t>Service (</w:t>
              </w:r>
            </w:ins>
            <w:ins w:id="341" w:author="ERCOT" w:date="2024-01-08T16:13:00Z">
              <w:r>
                <w:t>DRR</w:t>
              </w:r>
            </w:ins>
            <w:ins w:id="342" w:author="ERCOT" w:date="2024-01-08T16:10:00Z">
              <w:r w:rsidRPr="007279C0">
                <w:t>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ins>
          </w:p>
        </w:tc>
      </w:tr>
      <w:bookmarkEnd w:id="330"/>
      <w:tr w:rsidR="00AC7157" w14:paraId="17FA5B9F" w14:textId="77777777" w:rsidTr="00FE06EF">
        <w:trPr>
          <w:cantSplit/>
          <w:ins w:id="343" w:author="ERCOT" w:date="2024-01-08T16:10:00Z"/>
        </w:trPr>
        <w:tc>
          <w:tcPr>
            <w:tcW w:w="1818" w:type="dxa"/>
          </w:tcPr>
          <w:p w14:paraId="5D0C6BF2" w14:textId="10405005" w:rsidR="00AC7157" w:rsidRDefault="00AC7157" w:rsidP="00AC7157">
            <w:pPr>
              <w:pStyle w:val="TableBody"/>
              <w:rPr>
                <w:ins w:id="344" w:author="ERCOT" w:date="2024-01-08T16:10:00Z"/>
              </w:rPr>
            </w:pPr>
            <w:ins w:id="345" w:author="ERCOT" w:date="2024-01-08T16:16:00Z">
              <w:r w:rsidRPr="00A1178F">
                <w:t>MCPC</w:t>
              </w:r>
              <w:r>
                <w:rPr>
                  <w:iCs w:val="0"/>
                </w:rPr>
                <w:t>DRR</w:t>
              </w:r>
              <w:r w:rsidRPr="00A1178F">
                <w:t xml:space="preserve"> </w:t>
              </w:r>
              <w:r w:rsidRPr="00A1178F">
                <w:rPr>
                  <w:i/>
                  <w:vertAlign w:val="subscript"/>
                </w:rPr>
                <w:t>DAM</w:t>
              </w:r>
            </w:ins>
            <w:ins w:id="346" w:author="ERCOT" w:date="2024-03-20T09:32:00Z">
              <w:r w:rsidR="00237A3A">
                <w:rPr>
                  <w:i/>
                  <w:vertAlign w:val="subscript"/>
                </w:rPr>
                <w:t>, h</w:t>
              </w:r>
            </w:ins>
          </w:p>
        </w:tc>
        <w:tc>
          <w:tcPr>
            <w:tcW w:w="900" w:type="dxa"/>
          </w:tcPr>
          <w:p w14:paraId="40960A51" w14:textId="268BC07B" w:rsidR="00AC7157" w:rsidRDefault="00AC7157" w:rsidP="00AC7157">
            <w:pPr>
              <w:pStyle w:val="TableBody"/>
              <w:rPr>
                <w:ins w:id="347" w:author="ERCOT" w:date="2024-01-08T16:10:00Z"/>
              </w:rPr>
            </w:pPr>
            <w:ins w:id="348" w:author="ERCOT" w:date="2024-01-08T16:10:00Z">
              <w:r w:rsidRPr="0003648D">
                <w:t>$/MW per hour</w:t>
              </w:r>
            </w:ins>
          </w:p>
        </w:tc>
        <w:tc>
          <w:tcPr>
            <w:tcW w:w="6790" w:type="dxa"/>
          </w:tcPr>
          <w:p w14:paraId="57169260" w14:textId="6B53D130" w:rsidR="00AC7157" w:rsidRDefault="00AC7157" w:rsidP="00AC7157">
            <w:pPr>
              <w:pStyle w:val="TableBody"/>
              <w:rPr>
                <w:ins w:id="349" w:author="ERCOT" w:date="2024-01-08T16:10:00Z"/>
                <w:i/>
              </w:rPr>
            </w:pPr>
            <w:ins w:id="350" w:author="ERCOT" w:date="2024-01-08T16:10:00Z">
              <w:r w:rsidRPr="0003648D">
                <w:rPr>
                  <w:i/>
                </w:rPr>
                <w:t xml:space="preserve">Market Clearing Price for Capacity for </w:t>
              </w:r>
            </w:ins>
            <w:ins w:id="351" w:author="ERCOT" w:date="2024-01-08T16:12:00Z">
              <w:r>
                <w:rPr>
                  <w:i/>
                </w:rPr>
                <w:t>Dispatchable Reliability Reserve</w:t>
              </w:r>
            </w:ins>
            <w:ins w:id="352" w:author="ERCOT" w:date="2024-01-08T16:10:00Z">
              <w:r w:rsidRPr="007279C0">
                <w:rPr>
                  <w:i/>
                </w:rPr>
                <w:t xml:space="preserve"> Service</w:t>
              </w:r>
              <w:r w:rsidRPr="0003648D">
                <w:rPr>
                  <w:i/>
                </w:rPr>
                <w:t xml:space="preserve"> per hour in DAM</w:t>
              </w:r>
              <w:r w:rsidRPr="0003648D">
                <w:t xml:space="preserve">—The DAM MCPC for </w:t>
              </w:r>
            </w:ins>
            <w:ins w:id="353" w:author="ERCOT" w:date="2024-01-08T16:13:00Z">
              <w:r>
                <w:t>DRRS</w:t>
              </w:r>
            </w:ins>
            <w:ins w:id="354" w:author="ERCOT" w:date="2024-01-08T16:10:00Z">
              <w:r w:rsidRPr="0003648D">
                <w:t xml:space="preserve"> for the hour </w:t>
              </w:r>
              <w:r w:rsidRPr="0003648D">
                <w:rPr>
                  <w:i/>
                </w:rPr>
                <w:t>h</w:t>
              </w:r>
              <w:r w:rsidRPr="0003648D">
                <w:t>.</w:t>
              </w:r>
            </w:ins>
          </w:p>
        </w:tc>
      </w:tr>
      <w:tr w:rsidR="00AC7157" w14:paraId="6201AEBB" w14:textId="77777777" w:rsidTr="00FE06EF">
        <w:trPr>
          <w:cantSplit/>
        </w:trPr>
        <w:tc>
          <w:tcPr>
            <w:tcW w:w="1818" w:type="dxa"/>
          </w:tcPr>
          <w:p w14:paraId="19B40ACC" w14:textId="5A7712F9" w:rsidR="00AC7157" w:rsidRDefault="00AC7157" w:rsidP="00AC7157">
            <w:pPr>
              <w:pStyle w:val="TableBody"/>
            </w:pPr>
            <w:r>
              <w:lastRenderedPageBreak/>
              <w:t xml:space="preserve">DASUO </w:t>
            </w:r>
            <w:r w:rsidRPr="001142A3">
              <w:rPr>
                <w:i/>
                <w:vertAlign w:val="subscript"/>
              </w:rPr>
              <w:t>q, p, r</w:t>
            </w:r>
          </w:p>
        </w:tc>
        <w:tc>
          <w:tcPr>
            <w:tcW w:w="900" w:type="dxa"/>
          </w:tcPr>
          <w:p w14:paraId="2B0EF48D" w14:textId="77777777" w:rsidR="00AC7157" w:rsidRDefault="00AC7157" w:rsidP="00AC7157">
            <w:pPr>
              <w:pStyle w:val="TableBody"/>
            </w:pPr>
            <w:r>
              <w:t>$/start</w:t>
            </w:r>
          </w:p>
        </w:tc>
        <w:tc>
          <w:tcPr>
            <w:tcW w:w="6790" w:type="dxa"/>
          </w:tcPr>
          <w:p w14:paraId="77C880CA" w14:textId="77777777" w:rsidR="00AC7157" w:rsidRDefault="00AC7157" w:rsidP="00AC7157">
            <w:pPr>
              <w:pStyle w:val="TableBody"/>
            </w:pPr>
            <w:r>
              <w:rPr>
                <w:i/>
              </w:rPr>
              <w:t>Day-Ahead Startup Offer per QSE per Settlement Point per Resource</w:t>
            </w:r>
            <w:r>
              <w:t xml:space="preserve">—The Startup Offer included in the Three-Part Supply Offer submitted in the DAM associated with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first hour of the DAM-commitment period.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AC7157" w14:paraId="0903C0C4" w14:textId="77777777" w:rsidTr="00FE06EF">
        <w:trPr>
          <w:cantSplit/>
        </w:trPr>
        <w:tc>
          <w:tcPr>
            <w:tcW w:w="1818" w:type="dxa"/>
          </w:tcPr>
          <w:p w14:paraId="759924C1" w14:textId="77777777" w:rsidR="00AC7157" w:rsidRDefault="00AC7157" w:rsidP="00AC7157">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0F2404BD" w14:textId="77777777" w:rsidR="00AC7157" w:rsidRDefault="00AC7157" w:rsidP="00AC7157">
            <w:pPr>
              <w:pStyle w:val="TableBody"/>
            </w:pPr>
            <w:r w:rsidRPr="009E5389">
              <w:t>none</w:t>
            </w:r>
          </w:p>
        </w:tc>
        <w:tc>
          <w:tcPr>
            <w:tcW w:w="6790" w:type="dxa"/>
          </w:tcPr>
          <w:p w14:paraId="73D68D9D" w14:textId="77777777" w:rsidR="00AC7157" w:rsidRDefault="00AC7157" w:rsidP="00AC7157">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AC7157" w14:paraId="11E10F3B" w14:textId="77777777" w:rsidTr="00FE06EF">
        <w:trPr>
          <w:cantSplit/>
        </w:trPr>
        <w:tc>
          <w:tcPr>
            <w:tcW w:w="1818" w:type="dxa"/>
          </w:tcPr>
          <w:p w14:paraId="7006D513" w14:textId="77777777" w:rsidR="00AC7157" w:rsidRDefault="00AC7157" w:rsidP="00AC7157">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51292ABE" w14:textId="77777777" w:rsidR="00AC7157" w:rsidRDefault="00AC7157" w:rsidP="00AC7157">
            <w:pPr>
              <w:pStyle w:val="TableBody"/>
            </w:pPr>
            <w:r w:rsidRPr="009E5389">
              <w:t>none</w:t>
            </w:r>
          </w:p>
        </w:tc>
        <w:tc>
          <w:tcPr>
            <w:tcW w:w="6790" w:type="dxa"/>
          </w:tcPr>
          <w:p w14:paraId="3359AA25" w14:textId="77777777" w:rsidR="00AC7157" w:rsidRDefault="00AC7157" w:rsidP="00AC7157">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AC7157" w14:paraId="4D456206" w14:textId="77777777" w:rsidTr="00FE06EF">
        <w:tc>
          <w:tcPr>
            <w:tcW w:w="1818" w:type="dxa"/>
          </w:tcPr>
          <w:p w14:paraId="02121059" w14:textId="77777777" w:rsidR="00AC7157" w:rsidRDefault="00AC7157" w:rsidP="00AC7157">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0A09C581" w14:textId="77777777" w:rsidR="00AC7157" w:rsidRDefault="00AC7157" w:rsidP="00AC7157">
            <w:pPr>
              <w:pStyle w:val="TableBody"/>
            </w:pPr>
            <w:r w:rsidRPr="009E5389">
              <w:t>none</w:t>
            </w:r>
          </w:p>
        </w:tc>
        <w:tc>
          <w:tcPr>
            <w:tcW w:w="6790" w:type="dxa"/>
          </w:tcPr>
          <w:p w14:paraId="33EAAEEC" w14:textId="77777777" w:rsidR="00AC7157" w:rsidRDefault="00AC7157" w:rsidP="00AC7157">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AC7157" w14:paraId="12F5BDC1" w14:textId="77777777" w:rsidTr="00FE06EF">
        <w:trPr>
          <w:cantSplit/>
        </w:trPr>
        <w:tc>
          <w:tcPr>
            <w:tcW w:w="1818" w:type="dxa"/>
          </w:tcPr>
          <w:p w14:paraId="79CE6A03" w14:textId="77777777" w:rsidR="00AC7157" w:rsidRDefault="00AC7157" w:rsidP="00AC7157">
            <w:pPr>
              <w:pStyle w:val="TableBody"/>
            </w:pPr>
            <w:r>
              <w:t xml:space="preserve">DAMEO </w:t>
            </w:r>
            <w:r w:rsidRPr="001142A3">
              <w:rPr>
                <w:i/>
                <w:vertAlign w:val="subscript"/>
              </w:rPr>
              <w:t>q, p, r, h</w:t>
            </w:r>
          </w:p>
        </w:tc>
        <w:tc>
          <w:tcPr>
            <w:tcW w:w="900" w:type="dxa"/>
          </w:tcPr>
          <w:p w14:paraId="7EC5F7E9" w14:textId="77777777" w:rsidR="00AC7157" w:rsidRDefault="00AC7157" w:rsidP="00AC7157">
            <w:pPr>
              <w:pStyle w:val="TableBody"/>
            </w:pPr>
            <w:r>
              <w:t>$/MWh</w:t>
            </w:r>
          </w:p>
        </w:tc>
        <w:tc>
          <w:tcPr>
            <w:tcW w:w="6790" w:type="dxa"/>
          </w:tcPr>
          <w:p w14:paraId="0BC4AB8B" w14:textId="77777777" w:rsidR="00AC7157" w:rsidRDefault="00AC7157" w:rsidP="00AC7157">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AC7157" w14:paraId="03B26F1B" w14:textId="77777777" w:rsidTr="00FE06EF">
        <w:trPr>
          <w:cantSplit/>
        </w:trPr>
        <w:tc>
          <w:tcPr>
            <w:tcW w:w="1818" w:type="dxa"/>
          </w:tcPr>
          <w:p w14:paraId="787D48D0" w14:textId="77777777" w:rsidR="00AC7157" w:rsidRDefault="00AC7157" w:rsidP="00AC7157">
            <w:pPr>
              <w:pStyle w:val="TableBody"/>
            </w:pPr>
            <w:r>
              <w:t xml:space="preserve">DALSL </w:t>
            </w:r>
            <w:r w:rsidRPr="001142A3">
              <w:rPr>
                <w:i/>
                <w:vertAlign w:val="subscript"/>
              </w:rPr>
              <w:t>q, p, r, h</w:t>
            </w:r>
          </w:p>
        </w:tc>
        <w:tc>
          <w:tcPr>
            <w:tcW w:w="900" w:type="dxa"/>
          </w:tcPr>
          <w:p w14:paraId="795F3A23" w14:textId="77777777" w:rsidR="00AC7157" w:rsidRDefault="00AC7157" w:rsidP="00AC7157">
            <w:pPr>
              <w:pStyle w:val="TableBody"/>
            </w:pPr>
            <w:r>
              <w:t>MW</w:t>
            </w:r>
          </w:p>
        </w:tc>
        <w:tc>
          <w:tcPr>
            <w:tcW w:w="6790" w:type="dxa"/>
          </w:tcPr>
          <w:p w14:paraId="5546442E" w14:textId="77777777" w:rsidR="00AC7157" w:rsidRDefault="00AC7157" w:rsidP="00AC7157">
            <w:pPr>
              <w:pStyle w:val="TableBody"/>
            </w:pPr>
            <w:r>
              <w:rPr>
                <w:i/>
              </w:rPr>
              <w:t xml:space="preserve">Day-Ahead Low Sustained Limit per QSE per Settlement Point per Resource per </w:t>
            </w:r>
            <w:proofErr w:type="spellStart"/>
            <w:r>
              <w:rPr>
                <w:i/>
              </w:rPr>
              <w:t>hour</w:t>
            </w:r>
            <w:r>
              <w:rPr>
                <w:rFonts w:ascii="Symbol" w:eastAsia="Symbol" w:hAnsi="Symbol" w:cs="Symbol"/>
              </w:rPr>
              <w:t>¾</w:t>
            </w:r>
            <w:r>
              <w:t>The</w:t>
            </w:r>
            <w:proofErr w:type="spellEnd"/>
            <w:r>
              <w:t xml:space="preserve"> Low Sustained Limit (LSL) of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AC7157" w14:paraId="1056BBB6" w14:textId="77777777" w:rsidTr="00FE06EF">
        <w:tc>
          <w:tcPr>
            <w:tcW w:w="1818" w:type="dxa"/>
          </w:tcPr>
          <w:p w14:paraId="6F5D22D7" w14:textId="77777777" w:rsidR="00AC7157" w:rsidRDefault="00AC7157" w:rsidP="00AC7157">
            <w:pPr>
              <w:pStyle w:val="TableBody"/>
              <w:rPr>
                <w:lang w:val="pt-BR"/>
              </w:rPr>
            </w:pPr>
            <w:r>
              <w:rPr>
                <w:lang w:val="pt-BR"/>
              </w:rPr>
              <w:t xml:space="preserve">DAAIEC </w:t>
            </w:r>
            <w:r w:rsidRPr="001142A3">
              <w:rPr>
                <w:i/>
                <w:vertAlign w:val="subscript"/>
                <w:lang w:val="pt-BR"/>
              </w:rPr>
              <w:t>q, p, r h</w:t>
            </w:r>
          </w:p>
        </w:tc>
        <w:tc>
          <w:tcPr>
            <w:tcW w:w="900" w:type="dxa"/>
          </w:tcPr>
          <w:p w14:paraId="630E8F9C" w14:textId="77777777" w:rsidR="00AC7157" w:rsidRDefault="00AC7157" w:rsidP="00AC7157">
            <w:pPr>
              <w:pStyle w:val="TableBody"/>
            </w:pPr>
            <w:r>
              <w:t>$/MWh</w:t>
            </w:r>
          </w:p>
        </w:tc>
        <w:tc>
          <w:tcPr>
            <w:tcW w:w="6790" w:type="dxa"/>
          </w:tcPr>
          <w:p w14:paraId="741A3677" w14:textId="77777777" w:rsidR="00AC7157" w:rsidRDefault="00AC7157" w:rsidP="00AC7157">
            <w:pPr>
              <w:pStyle w:val="TableBody"/>
            </w:pPr>
            <w:r>
              <w:rPr>
                <w:i/>
              </w:rPr>
              <w:t xml:space="preserve">Day-Ahead Average Incremental Energy Cost per QSE per Settlement Point per Resource per </w:t>
            </w:r>
            <w:proofErr w:type="spellStart"/>
            <w:r>
              <w:rPr>
                <w:i/>
              </w:rPr>
              <w:t>hour</w:t>
            </w:r>
            <w:r>
              <w:rPr>
                <w:rFonts w:ascii="Symbol" w:eastAsia="Symbol" w:hAnsi="Symbol" w:cs="Symbol"/>
              </w:rPr>
              <w:t>¾</w:t>
            </w:r>
            <w:r>
              <w:t>The</w:t>
            </w:r>
            <w:proofErr w:type="spellEnd"/>
            <w:r>
              <w:t xml:space="preserve"> average incremental energy cost, calculated according to the Energy Offer Curve capped by the generic energy price, for the output levels between the DAESR and the LSL of Resource </w:t>
            </w:r>
            <w:proofErr w:type="spellStart"/>
            <w:r>
              <w:rPr>
                <w:i/>
              </w:rPr>
              <w:t>r</w:t>
            </w:r>
            <w:r>
              <w:t xml:space="preserve"> at</w:t>
            </w:r>
            <w:proofErr w:type="spellEnd"/>
            <w:r>
              <w:t xml:space="preserve">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BB7C53" w:rsidRPr="00CF7EAF" w14:paraId="1370F627" w14:textId="77777777" w:rsidTr="00CF6727">
              <w:trPr>
                <w:trHeight w:val="206"/>
              </w:trPr>
              <w:tc>
                <w:tcPr>
                  <w:tcW w:w="6614" w:type="dxa"/>
                  <w:shd w:val="pct12" w:color="auto" w:fill="auto"/>
                </w:tcPr>
                <w:p w14:paraId="4DCEBAD3" w14:textId="77777777" w:rsidR="00BB7C53" w:rsidRPr="00CF7EAF" w:rsidRDefault="00BB7C53" w:rsidP="00BB7C53">
                  <w:pPr>
                    <w:spacing w:after="60"/>
                    <w:rPr>
                      <w:b/>
                      <w:i/>
                      <w:iCs/>
                      <w:szCs w:val="20"/>
                    </w:rPr>
                  </w:pPr>
                  <w:r w:rsidRPr="00CF7EAF">
                    <w:rPr>
                      <w:b/>
                      <w:i/>
                      <w:iCs/>
                      <w:szCs w:val="20"/>
                    </w:rPr>
                    <w:t xml:space="preserve">[NPRR1216:  Replace the </w:t>
                  </w:r>
                  <w:r>
                    <w:rPr>
                      <w:b/>
                      <w:i/>
                      <w:iCs/>
                      <w:szCs w:val="20"/>
                    </w:rPr>
                    <w:t>definition</w:t>
                  </w:r>
                  <w:r w:rsidRPr="00CF7EAF">
                    <w:rPr>
                      <w:b/>
                      <w:i/>
                      <w:iCs/>
                      <w:szCs w:val="20"/>
                    </w:rPr>
                    <w:t xml:space="preserve"> above with the following upon system implementation:]</w:t>
                  </w:r>
                </w:p>
                <w:p w14:paraId="0EE21CA1" w14:textId="77777777" w:rsidR="00BB7C53" w:rsidRPr="00CF7EAF" w:rsidRDefault="00BB7C53" w:rsidP="00BB7C53">
                  <w:pPr>
                    <w:spacing w:after="60"/>
                    <w:rPr>
                      <w:iCs/>
                      <w:sz w:val="20"/>
                      <w:szCs w:val="20"/>
                    </w:rPr>
                  </w:pPr>
                  <w:r w:rsidRPr="00CF7EAF">
                    <w:rPr>
                      <w:i/>
                      <w:iCs/>
                      <w:sz w:val="20"/>
                      <w:szCs w:val="20"/>
                    </w:rPr>
                    <w:t xml:space="preserve">Day-Ahead Average Incremental Energy Cost per QSE per Settlement Point per Resource per </w:t>
                  </w:r>
                  <w:proofErr w:type="spellStart"/>
                  <w:r w:rsidRPr="00CF7EAF">
                    <w:rPr>
                      <w:i/>
                      <w:iCs/>
                      <w:sz w:val="20"/>
                      <w:szCs w:val="20"/>
                    </w:rPr>
                    <w:t>hour</w:t>
                  </w:r>
                  <w:r w:rsidRPr="00CF7EAF">
                    <w:rPr>
                      <w:rFonts w:ascii="Symbol" w:eastAsia="Symbol" w:hAnsi="Symbol" w:cs="Symbol"/>
                      <w:sz w:val="20"/>
                      <w:szCs w:val="20"/>
                    </w:rPr>
                    <w:t>¾</w:t>
                  </w:r>
                  <w:r w:rsidRPr="00CF7EAF">
                    <w:rPr>
                      <w:iCs/>
                      <w:sz w:val="20"/>
                      <w:szCs w:val="20"/>
                    </w:rPr>
                    <w:t>The</w:t>
                  </w:r>
                  <w:proofErr w:type="spellEnd"/>
                  <w:r w:rsidRPr="00CF7EAF">
                    <w:rPr>
                      <w:iCs/>
                      <w:sz w:val="20"/>
                      <w:szCs w:val="20"/>
                    </w:rPr>
                    <w:t xml:space="preserve"> average incremental energy cost, calculated according to the Energy Offer Curve capped by the generic energy price and the SWCAP used in the DAM Clearing, for the output levels between the DAESR and the LSL of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bl>
          <w:p w14:paraId="08783324" w14:textId="77777777" w:rsidR="00A07492" w:rsidRDefault="00A07492"/>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1D3122" w:rsidRPr="00CF7EAF" w14:paraId="148AB3E4" w14:textId="77777777" w:rsidTr="00CF6727">
              <w:trPr>
                <w:trHeight w:val="206"/>
              </w:trPr>
              <w:tc>
                <w:tcPr>
                  <w:tcW w:w="6614" w:type="dxa"/>
                  <w:shd w:val="pct12" w:color="auto" w:fill="auto"/>
                </w:tcPr>
                <w:p w14:paraId="32F8CBF9" w14:textId="77777777" w:rsidR="001D3122" w:rsidRPr="00CF7EAF" w:rsidRDefault="001D3122" w:rsidP="001D3122">
                  <w:pPr>
                    <w:spacing w:after="60"/>
                    <w:rPr>
                      <w:b/>
                      <w:i/>
                      <w:iCs/>
                      <w:szCs w:val="20"/>
                    </w:rPr>
                  </w:pPr>
                  <w:r w:rsidRPr="00CF7EAF">
                    <w:rPr>
                      <w:b/>
                      <w:i/>
                      <w:iCs/>
                      <w:szCs w:val="20"/>
                    </w:rPr>
                    <w:lastRenderedPageBreak/>
                    <w:t xml:space="preserve">[NPRR1216:  Replace the </w:t>
                  </w:r>
                  <w:r>
                    <w:rPr>
                      <w:b/>
                      <w:i/>
                      <w:iCs/>
                      <w:szCs w:val="20"/>
                    </w:rPr>
                    <w:t>definition</w:t>
                  </w:r>
                  <w:r w:rsidRPr="00CF7EAF">
                    <w:rPr>
                      <w:b/>
                      <w:i/>
                      <w:iCs/>
                      <w:szCs w:val="20"/>
                    </w:rPr>
                    <w:t xml:space="preserve"> above with the following upon system implementation of the Real-Time Co-Optimization (RTC) project:]</w:t>
                  </w:r>
                </w:p>
                <w:p w14:paraId="0DB5DA77" w14:textId="77777777" w:rsidR="001D3122" w:rsidRPr="00CF7EAF" w:rsidRDefault="001D3122" w:rsidP="001D3122">
                  <w:pPr>
                    <w:spacing w:after="60"/>
                    <w:rPr>
                      <w:iCs/>
                      <w:sz w:val="20"/>
                      <w:szCs w:val="20"/>
                    </w:rPr>
                  </w:pPr>
                  <w:r w:rsidRPr="00CF7EAF">
                    <w:rPr>
                      <w:i/>
                      <w:iCs/>
                      <w:sz w:val="20"/>
                      <w:szCs w:val="20"/>
                    </w:rPr>
                    <w:t xml:space="preserve">Day-Ahead Average Incremental Energy Cost per QSE per Settlement Point per Resource per </w:t>
                  </w:r>
                  <w:proofErr w:type="spellStart"/>
                  <w:r w:rsidRPr="00CF7EAF">
                    <w:rPr>
                      <w:i/>
                      <w:iCs/>
                      <w:sz w:val="20"/>
                      <w:szCs w:val="20"/>
                    </w:rPr>
                    <w:t>hour</w:t>
                  </w:r>
                  <w:r w:rsidRPr="00CF7EAF">
                    <w:rPr>
                      <w:rFonts w:ascii="Symbol" w:eastAsia="Symbol" w:hAnsi="Symbol" w:cs="Symbol"/>
                      <w:sz w:val="20"/>
                      <w:szCs w:val="20"/>
                    </w:rPr>
                    <w:t>¾</w:t>
                  </w:r>
                  <w:r w:rsidRPr="00CF7EAF">
                    <w:rPr>
                      <w:iCs/>
                      <w:sz w:val="20"/>
                      <w:szCs w:val="20"/>
                    </w:rPr>
                    <w:t>The</w:t>
                  </w:r>
                  <w:proofErr w:type="spellEnd"/>
                  <w:r w:rsidRPr="00CF7EAF">
                    <w:rPr>
                      <w:iCs/>
                      <w:sz w:val="20"/>
                      <w:szCs w:val="20"/>
                    </w:rPr>
                    <w:t xml:space="preserve"> average incremental energy cost, calculated according to the Energy Offer Curve capped by the generic energy price and the DASWCAP, for the output levels between the DAESR and the LSL of Resource </w:t>
                  </w:r>
                  <w:proofErr w:type="spellStart"/>
                  <w:r w:rsidRPr="00CF7EAF">
                    <w:rPr>
                      <w:i/>
                      <w:iCs/>
                      <w:sz w:val="20"/>
                      <w:szCs w:val="20"/>
                    </w:rPr>
                    <w:t>r</w:t>
                  </w:r>
                  <w:r w:rsidRPr="00CF7EAF">
                    <w:rPr>
                      <w:iCs/>
                      <w:sz w:val="20"/>
                      <w:szCs w:val="20"/>
                    </w:rPr>
                    <w:t xml:space="preserve"> at</w:t>
                  </w:r>
                  <w:proofErr w:type="spellEnd"/>
                  <w:r w:rsidRPr="00CF7EAF">
                    <w:rPr>
                      <w:iCs/>
                      <w:sz w:val="20"/>
                      <w:szCs w:val="20"/>
                    </w:rPr>
                    <w:t xml:space="preserve"> Resource Node </w:t>
                  </w:r>
                  <w:r w:rsidRPr="00CF7EAF">
                    <w:rPr>
                      <w:i/>
                      <w:iCs/>
                      <w:sz w:val="20"/>
                      <w:szCs w:val="20"/>
                    </w:rPr>
                    <w:t>p</w:t>
                  </w:r>
                  <w:r w:rsidRPr="00CF7EAF">
                    <w:rPr>
                      <w:iCs/>
                      <w:sz w:val="20"/>
                      <w:szCs w:val="20"/>
                    </w:rPr>
                    <w:t xml:space="preserve"> represented by QSE </w:t>
                  </w:r>
                  <w:r w:rsidRPr="00CF7EAF">
                    <w:rPr>
                      <w:i/>
                      <w:iCs/>
                      <w:sz w:val="20"/>
                      <w:szCs w:val="20"/>
                    </w:rPr>
                    <w:t>q</w:t>
                  </w:r>
                  <w:r w:rsidRPr="00CF7EAF">
                    <w:rPr>
                      <w:iCs/>
                      <w:sz w:val="20"/>
                      <w:szCs w:val="20"/>
                    </w:rPr>
                    <w:t xml:space="preserve">, for the hour </w:t>
                  </w:r>
                  <w:r w:rsidRPr="00CF7EAF">
                    <w:rPr>
                      <w:i/>
                      <w:iCs/>
                      <w:sz w:val="20"/>
                      <w:szCs w:val="20"/>
                    </w:rPr>
                    <w:t>h</w:t>
                  </w:r>
                  <w:r w:rsidRPr="00CF7EAF">
                    <w:rPr>
                      <w:iCs/>
                      <w:sz w:val="20"/>
                      <w:szCs w:val="20"/>
                    </w:rPr>
                    <w:t xml:space="preserve">.  Where for a Combined Cycle Train, the Resource </w:t>
                  </w:r>
                  <w:r w:rsidRPr="00CF7EAF">
                    <w:rPr>
                      <w:i/>
                      <w:iCs/>
                      <w:sz w:val="20"/>
                      <w:szCs w:val="20"/>
                    </w:rPr>
                    <w:t xml:space="preserve">r </w:t>
                  </w:r>
                  <w:r w:rsidRPr="00CF7EAF">
                    <w:rPr>
                      <w:iCs/>
                      <w:sz w:val="20"/>
                      <w:szCs w:val="20"/>
                    </w:rPr>
                    <w:t>is a Combined Cycle Generation Resource within the Combined Cycle Train.</w:t>
                  </w:r>
                </w:p>
              </w:tc>
            </w:tr>
          </w:tbl>
          <w:p w14:paraId="40A8371A" w14:textId="77777777" w:rsidR="0051599B" w:rsidRDefault="0051599B" w:rsidP="00AC7157">
            <w:pPr>
              <w:pStyle w:val="TableBody"/>
            </w:pPr>
          </w:p>
        </w:tc>
      </w:tr>
      <w:tr w:rsidR="00AC7157" w14:paraId="1FA5BF4F" w14:textId="77777777" w:rsidTr="00FE06EF">
        <w:trPr>
          <w:cantSplit/>
        </w:trPr>
        <w:tc>
          <w:tcPr>
            <w:tcW w:w="1818" w:type="dxa"/>
          </w:tcPr>
          <w:p w14:paraId="6A6BF1BB" w14:textId="77777777" w:rsidR="00AC7157" w:rsidRPr="001142A3" w:rsidRDefault="00AC7157" w:rsidP="00AC7157">
            <w:pPr>
              <w:pStyle w:val="TableBody"/>
              <w:rPr>
                <w:i/>
              </w:rPr>
            </w:pPr>
            <w:r w:rsidRPr="001142A3">
              <w:rPr>
                <w:i/>
              </w:rPr>
              <w:lastRenderedPageBreak/>
              <w:t>q</w:t>
            </w:r>
          </w:p>
        </w:tc>
        <w:tc>
          <w:tcPr>
            <w:tcW w:w="900" w:type="dxa"/>
          </w:tcPr>
          <w:p w14:paraId="4A25911D" w14:textId="77777777" w:rsidR="00AC7157" w:rsidRDefault="00AC7157" w:rsidP="00AC7157">
            <w:pPr>
              <w:pStyle w:val="TableBody"/>
            </w:pPr>
            <w:r>
              <w:t>none</w:t>
            </w:r>
          </w:p>
        </w:tc>
        <w:tc>
          <w:tcPr>
            <w:tcW w:w="6790" w:type="dxa"/>
          </w:tcPr>
          <w:p w14:paraId="1E3CDAE2" w14:textId="77777777" w:rsidR="00AC7157" w:rsidRDefault="00AC7157" w:rsidP="00AC7157">
            <w:pPr>
              <w:pStyle w:val="TableBody"/>
            </w:pPr>
            <w:r>
              <w:t>A QSE.</w:t>
            </w:r>
          </w:p>
        </w:tc>
      </w:tr>
      <w:tr w:rsidR="00AC7157" w14:paraId="4B09927E" w14:textId="77777777" w:rsidTr="00FE06EF">
        <w:trPr>
          <w:cantSplit/>
        </w:trPr>
        <w:tc>
          <w:tcPr>
            <w:tcW w:w="1818" w:type="dxa"/>
          </w:tcPr>
          <w:p w14:paraId="34A8FDCF" w14:textId="77777777" w:rsidR="00AC7157" w:rsidRPr="001142A3" w:rsidRDefault="00AC7157" w:rsidP="00AC7157">
            <w:pPr>
              <w:pStyle w:val="TableBody"/>
              <w:rPr>
                <w:i/>
              </w:rPr>
            </w:pPr>
            <w:r w:rsidRPr="001142A3">
              <w:rPr>
                <w:i/>
              </w:rPr>
              <w:t>p</w:t>
            </w:r>
          </w:p>
        </w:tc>
        <w:tc>
          <w:tcPr>
            <w:tcW w:w="900" w:type="dxa"/>
          </w:tcPr>
          <w:p w14:paraId="521DCC4F" w14:textId="77777777" w:rsidR="00AC7157" w:rsidRDefault="00AC7157" w:rsidP="00AC7157">
            <w:pPr>
              <w:pStyle w:val="TableBody"/>
            </w:pPr>
            <w:r>
              <w:t>none</w:t>
            </w:r>
          </w:p>
        </w:tc>
        <w:tc>
          <w:tcPr>
            <w:tcW w:w="6790" w:type="dxa"/>
          </w:tcPr>
          <w:p w14:paraId="5C33D1EF" w14:textId="77777777" w:rsidR="00AC7157" w:rsidRDefault="00AC7157" w:rsidP="00AC7157">
            <w:pPr>
              <w:pStyle w:val="TableBody"/>
            </w:pPr>
            <w:r>
              <w:t>A Resource Node Settlement Point.</w:t>
            </w:r>
          </w:p>
        </w:tc>
      </w:tr>
      <w:tr w:rsidR="00AC7157" w14:paraId="30147A07" w14:textId="77777777" w:rsidTr="00FE06EF">
        <w:trPr>
          <w:cantSplit/>
        </w:trPr>
        <w:tc>
          <w:tcPr>
            <w:tcW w:w="1818" w:type="dxa"/>
          </w:tcPr>
          <w:p w14:paraId="4945CF5A" w14:textId="77777777" w:rsidR="00AC7157" w:rsidRPr="001142A3" w:rsidRDefault="00AC7157" w:rsidP="00AC7157">
            <w:pPr>
              <w:pStyle w:val="TableBody"/>
              <w:rPr>
                <w:i/>
              </w:rPr>
            </w:pPr>
            <w:r w:rsidRPr="001142A3">
              <w:rPr>
                <w:i/>
              </w:rPr>
              <w:t>r</w:t>
            </w:r>
          </w:p>
        </w:tc>
        <w:tc>
          <w:tcPr>
            <w:tcW w:w="900" w:type="dxa"/>
          </w:tcPr>
          <w:p w14:paraId="163098E6" w14:textId="77777777" w:rsidR="00AC7157" w:rsidRDefault="00AC7157" w:rsidP="00AC7157">
            <w:pPr>
              <w:pStyle w:val="TableBody"/>
            </w:pPr>
            <w:r>
              <w:t>none</w:t>
            </w:r>
          </w:p>
        </w:tc>
        <w:tc>
          <w:tcPr>
            <w:tcW w:w="6790" w:type="dxa"/>
          </w:tcPr>
          <w:p w14:paraId="616663EE" w14:textId="77777777" w:rsidR="00AC7157" w:rsidRDefault="00AC7157" w:rsidP="00AC7157">
            <w:pPr>
              <w:pStyle w:val="TableBody"/>
            </w:pPr>
            <w:r>
              <w:t>A DAM-committed Generation Resource.</w:t>
            </w:r>
          </w:p>
        </w:tc>
      </w:tr>
      <w:tr w:rsidR="00AC7157" w14:paraId="761AA649" w14:textId="77777777" w:rsidTr="00FE06EF">
        <w:trPr>
          <w:cantSplit/>
        </w:trPr>
        <w:tc>
          <w:tcPr>
            <w:tcW w:w="1818" w:type="dxa"/>
          </w:tcPr>
          <w:p w14:paraId="1C9A2CD8" w14:textId="77777777" w:rsidR="00AC7157" w:rsidRPr="001142A3" w:rsidRDefault="00AC7157" w:rsidP="00AC7157">
            <w:pPr>
              <w:pStyle w:val="TableBody"/>
              <w:rPr>
                <w:i/>
              </w:rPr>
            </w:pPr>
            <w:r w:rsidRPr="001142A3">
              <w:rPr>
                <w:i/>
              </w:rPr>
              <w:t>h</w:t>
            </w:r>
          </w:p>
        </w:tc>
        <w:tc>
          <w:tcPr>
            <w:tcW w:w="900" w:type="dxa"/>
          </w:tcPr>
          <w:p w14:paraId="61B72D30" w14:textId="77777777" w:rsidR="00AC7157" w:rsidRDefault="00AC7157" w:rsidP="00AC7157">
            <w:pPr>
              <w:pStyle w:val="TableBody"/>
            </w:pPr>
            <w:r>
              <w:t>none</w:t>
            </w:r>
          </w:p>
        </w:tc>
        <w:tc>
          <w:tcPr>
            <w:tcW w:w="6790" w:type="dxa"/>
          </w:tcPr>
          <w:p w14:paraId="4B4D78A8" w14:textId="77777777" w:rsidR="00AC7157" w:rsidRDefault="00AC7157" w:rsidP="00AC7157">
            <w:pPr>
              <w:pStyle w:val="TableBody"/>
            </w:pPr>
            <w:r>
              <w:t>An hour in the DAM-commitment period.</w:t>
            </w:r>
          </w:p>
        </w:tc>
      </w:tr>
      <w:tr w:rsidR="00AC7157" w:rsidRPr="009E5389" w14:paraId="73D84F0C" w14:textId="77777777" w:rsidTr="00FE06EF">
        <w:trPr>
          <w:cantSplit/>
        </w:trPr>
        <w:tc>
          <w:tcPr>
            <w:tcW w:w="1818" w:type="dxa"/>
          </w:tcPr>
          <w:p w14:paraId="776A35E1" w14:textId="77777777" w:rsidR="00AC7157" w:rsidRPr="001142A3" w:rsidRDefault="00AC7157" w:rsidP="00AC7157">
            <w:pPr>
              <w:spacing w:after="60"/>
              <w:rPr>
                <w:i/>
                <w:iCs/>
                <w:sz w:val="20"/>
                <w:szCs w:val="20"/>
              </w:rPr>
            </w:pPr>
            <w:r w:rsidRPr="001142A3">
              <w:rPr>
                <w:i/>
                <w:iCs/>
                <w:sz w:val="20"/>
                <w:szCs w:val="20"/>
              </w:rPr>
              <w:t>c</w:t>
            </w:r>
          </w:p>
        </w:tc>
        <w:tc>
          <w:tcPr>
            <w:tcW w:w="900" w:type="dxa"/>
          </w:tcPr>
          <w:p w14:paraId="40A1E037" w14:textId="77777777" w:rsidR="00AC7157" w:rsidRPr="009E5389" w:rsidRDefault="00AC7157" w:rsidP="00AC7157">
            <w:pPr>
              <w:spacing w:after="60"/>
              <w:rPr>
                <w:iCs/>
                <w:sz w:val="20"/>
                <w:szCs w:val="20"/>
              </w:rPr>
            </w:pPr>
            <w:r w:rsidRPr="009E5389">
              <w:rPr>
                <w:iCs/>
                <w:sz w:val="20"/>
                <w:szCs w:val="20"/>
              </w:rPr>
              <w:t>none</w:t>
            </w:r>
          </w:p>
        </w:tc>
        <w:tc>
          <w:tcPr>
            <w:tcW w:w="6790" w:type="dxa"/>
          </w:tcPr>
          <w:p w14:paraId="1D2371FA" w14:textId="77777777" w:rsidR="00AC7157" w:rsidRPr="009E5389" w:rsidRDefault="00AC7157" w:rsidP="00AC7157">
            <w:pPr>
              <w:spacing w:after="60"/>
              <w:rPr>
                <w:iCs/>
                <w:sz w:val="20"/>
                <w:szCs w:val="20"/>
              </w:rPr>
            </w:pPr>
            <w:r>
              <w:rPr>
                <w:iCs/>
                <w:sz w:val="20"/>
                <w:szCs w:val="20"/>
              </w:rPr>
              <w:t>A contiguous block of DAM-</w:t>
            </w:r>
            <w:r w:rsidRPr="009E5389">
              <w:rPr>
                <w:iCs/>
                <w:sz w:val="20"/>
                <w:szCs w:val="20"/>
              </w:rPr>
              <w:t>committed hours.</w:t>
            </w:r>
          </w:p>
        </w:tc>
      </w:tr>
      <w:tr w:rsidR="00AC7157" w14:paraId="050A219C" w14:textId="77777777" w:rsidTr="00FE06EF">
        <w:trPr>
          <w:cantSplit/>
        </w:trPr>
        <w:tc>
          <w:tcPr>
            <w:tcW w:w="1818" w:type="dxa"/>
          </w:tcPr>
          <w:p w14:paraId="4C5D6749" w14:textId="77777777" w:rsidR="00AC7157" w:rsidRPr="001142A3" w:rsidRDefault="00AC7157" w:rsidP="00AC7157">
            <w:pPr>
              <w:pStyle w:val="TableBody"/>
              <w:rPr>
                <w:i/>
              </w:rPr>
            </w:pPr>
            <w:proofErr w:type="spellStart"/>
            <w:r w:rsidRPr="001142A3">
              <w:rPr>
                <w:i/>
              </w:rPr>
              <w:t>afterCCGR</w:t>
            </w:r>
            <w:proofErr w:type="spellEnd"/>
          </w:p>
        </w:tc>
        <w:tc>
          <w:tcPr>
            <w:tcW w:w="900" w:type="dxa"/>
          </w:tcPr>
          <w:p w14:paraId="365032F6" w14:textId="77777777" w:rsidR="00AC7157" w:rsidRDefault="00AC7157" w:rsidP="00AC7157">
            <w:pPr>
              <w:pStyle w:val="TableBody"/>
            </w:pPr>
            <w:r>
              <w:t>none</w:t>
            </w:r>
          </w:p>
        </w:tc>
        <w:tc>
          <w:tcPr>
            <w:tcW w:w="6790" w:type="dxa"/>
          </w:tcPr>
          <w:p w14:paraId="3DBFE03C" w14:textId="77777777" w:rsidR="00AC7157" w:rsidRDefault="00AC7157" w:rsidP="00AC7157">
            <w:pPr>
              <w:pStyle w:val="TableBody"/>
            </w:pPr>
            <w:r>
              <w:t>The Combined Cycle Generation Resource to which a Combined Cycle Train transitions.</w:t>
            </w:r>
          </w:p>
        </w:tc>
      </w:tr>
      <w:tr w:rsidR="00AC7157" w14:paraId="4B39D928" w14:textId="77777777" w:rsidTr="00FE06EF">
        <w:trPr>
          <w:cantSplit/>
        </w:trPr>
        <w:tc>
          <w:tcPr>
            <w:tcW w:w="1818" w:type="dxa"/>
          </w:tcPr>
          <w:p w14:paraId="70B81FE8" w14:textId="77777777" w:rsidR="00AC7157" w:rsidRPr="001142A3" w:rsidRDefault="00AC7157" w:rsidP="00AC7157">
            <w:pPr>
              <w:pStyle w:val="TableBody"/>
              <w:rPr>
                <w:i/>
              </w:rPr>
            </w:pPr>
            <w:proofErr w:type="spellStart"/>
            <w:r w:rsidRPr="001142A3">
              <w:rPr>
                <w:i/>
              </w:rPr>
              <w:t>beforeCCGR</w:t>
            </w:r>
            <w:proofErr w:type="spellEnd"/>
          </w:p>
        </w:tc>
        <w:tc>
          <w:tcPr>
            <w:tcW w:w="900" w:type="dxa"/>
          </w:tcPr>
          <w:p w14:paraId="62ACF6FF" w14:textId="77777777" w:rsidR="00AC7157" w:rsidRDefault="00AC7157" w:rsidP="00AC7157">
            <w:pPr>
              <w:pStyle w:val="TableBody"/>
            </w:pPr>
            <w:r>
              <w:t>none</w:t>
            </w:r>
          </w:p>
        </w:tc>
        <w:tc>
          <w:tcPr>
            <w:tcW w:w="6790" w:type="dxa"/>
          </w:tcPr>
          <w:p w14:paraId="208C8E3F" w14:textId="77777777" w:rsidR="00AC7157" w:rsidRDefault="00AC7157" w:rsidP="00AC7157">
            <w:pPr>
              <w:pStyle w:val="TableBody"/>
            </w:pPr>
            <w:r>
              <w:t>The Combined Cycle Generation Resource from which a Combined Cycle Train transitions.</w:t>
            </w:r>
          </w:p>
        </w:tc>
      </w:tr>
    </w:tbl>
    <w:p w14:paraId="054CBE4F" w14:textId="77777777" w:rsidR="00C040D0" w:rsidRDefault="00C040D0" w:rsidP="00C040D0">
      <w:pPr>
        <w:pStyle w:val="BodyTextNumbered"/>
        <w:spacing w:before="240"/>
      </w:pPr>
      <w:r>
        <w:t>(8)</w:t>
      </w:r>
      <w:r>
        <w:tab/>
        <w:t xml:space="preserve">The calculation of the Day-Ahead Average Incremental Energy Cost for each Resource for each hour is illustrated with the picture below, where </w:t>
      </w:r>
      <w:proofErr w:type="spellStart"/>
      <w:r>
        <w:t>P</w:t>
      </w:r>
      <w:r>
        <w:rPr>
          <w:vertAlign w:val="subscript"/>
        </w:rPr>
        <w:t>cap</w:t>
      </w:r>
      <w:proofErr w:type="spellEnd"/>
      <w:r>
        <w:t xml:space="preserve"> is the Energy Offer Curve Cap.  The method to calculate such cost is described in Section 4.6.5, Calculation of “Average Incremental Energy Cost” </w:t>
      </w:r>
      <w:bookmarkStart w:id="355" w:name="OLE_LINK3"/>
      <w:r>
        <w:t>(AIEC).</w:t>
      </w:r>
      <w:bookmarkEnd w:id="355"/>
    </w:p>
    <w:p w14:paraId="6C2D89F4" w14:textId="75424DA0" w:rsidR="00C040D0" w:rsidRPr="005D6A04" w:rsidRDefault="005D6A04" w:rsidP="00C040D0">
      <w:pPr>
        <w:rPr>
          <w:rFonts w:eastAsia="Times New Roman"/>
        </w:rPr>
      </w:pPr>
      <w:r w:rsidRPr="005D6A04">
        <w:rPr>
          <w:rFonts w:eastAsia="Times New Roman"/>
          <w:noProof/>
        </w:rPr>
        <mc:AlternateContent>
          <mc:Choice Requires="wps">
            <w:drawing>
              <wp:anchor distT="0" distB="0" distL="114300" distR="114300" simplePos="0" relativeHeight="251669535" behindDoc="0" locked="0" layoutInCell="1" allowOverlap="1" wp14:anchorId="20F2BCB0" wp14:editId="1B3D65DC">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D9521" w14:textId="77777777" w:rsidR="005D6A04" w:rsidRDefault="005D6A04" w:rsidP="005D6A04">
                            <w:pPr>
                              <w:jc w:val="center"/>
                              <w:rPr>
                                <w:sz w:val="20"/>
                                <w:szCs w:val="20"/>
                              </w:rPr>
                            </w:pPr>
                            <w:r>
                              <w:rPr>
                                <w:sz w:val="20"/>
                                <w:szCs w:val="20"/>
                              </w:rPr>
                              <w:t>$/</w:t>
                            </w:r>
                          </w:p>
                          <w:p w14:paraId="0A7EF2D3" w14:textId="77777777" w:rsidR="005D6A04" w:rsidRDefault="005D6A04" w:rsidP="005D6A04">
                            <w:pPr>
                              <w:jc w:val="center"/>
                              <w:rPr>
                                <w:sz w:val="20"/>
                                <w:szCs w:val="20"/>
                              </w:rPr>
                            </w:pPr>
                            <w:r>
                              <w:rPr>
                                <w:sz w:val="20"/>
                                <w:szCs w:val="20"/>
                              </w:rPr>
                              <w:t>MWh</w:t>
                            </w:r>
                          </w:p>
                          <w:p w14:paraId="43364857" w14:textId="77777777" w:rsidR="005D6A04" w:rsidRDefault="005D6A04" w:rsidP="005D6A04">
                            <w:pPr>
                              <w:jc w:val="center"/>
                              <w:rPr>
                                <w:sz w:val="20"/>
                                <w:szCs w:val="20"/>
                              </w:rPr>
                            </w:pPr>
                          </w:p>
                          <w:p w14:paraId="14821A95" w14:textId="77777777" w:rsidR="005D6A04" w:rsidRDefault="005D6A04" w:rsidP="005D6A04">
                            <w:pPr>
                              <w:jc w:val="center"/>
                              <w:rPr>
                                <w:sz w:val="20"/>
                                <w:szCs w:val="20"/>
                              </w:rPr>
                            </w:pPr>
                          </w:p>
                          <w:p w14:paraId="5E428BF6" w14:textId="77777777" w:rsidR="005D6A04" w:rsidRDefault="005D6A04" w:rsidP="005D6A04">
                            <w:pPr>
                              <w:jc w:val="center"/>
                              <w:rPr>
                                <w:sz w:val="20"/>
                                <w:szCs w:val="20"/>
                              </w:rPr>
                            </w:pPr>
                            <w:r>
                              <w:rPr>
                                <w:sz w:val="20"/>
                                <w:szCs w:val="20"/>
                              </w:rPr>
                              <w:t>DASPP</w:t>
                            </w:r>
                          </w:p>
                          <w:p w14:paraId="3A00414C" w14:textId="77777777" w:rsidR="005D6A04" w:rsidRDefault="005D6A04" w:rsidP="005D6A04">
                            <w:pPr>
                              <w:jc w:val="center"/>
                              <w:rPr>
                                <w:sz w:val="20"/>
                                <w:szCs w:val="20"/>
                              </w:rPr>
                            </w:pPr>
                          </w:p>
                          <w:p w14:paraId="36D5CDC9" w14:textId="77777777" w:rsidR="005D6A04" w:rsidRDefault="005D6A04" w:rsidP="005D6A04">
                            <w:pPr>
                              <w:jc w:val="center"/>
                              <w:rPr>
                                <w:sz w:val="20"/>
                                <w:szCs w:val="20"/>
                              </w:rPr>
                            </w:pPr>
                          </w:p>
                          <w:p w14:paraId="4344754E" w14:textId="77777777" w:rsidR="005D6A04" w:rsidRDefault="005D6A04" w:rsidP="005D6A04">
                            <w:pPr>
                              <w:jc w:val="center"/>
                              <w:rPr>
                                <w:sz w:val="20"/>
                                <w:szCs w:val="20"/>
                              </w:rPr>
                            </w:pPr>
                          </w:p>
                          <w:p w14:paraId="345510A5" w14:textId="77777777" w:rsidR="005D6A04" w:rsidRDefault="005D6A04" w:rsidP="005D6A04">
                            <w:pPr>
                              <w:jc w:val="center"/>
                              <w:rPr>
                                <w:sz w:val="20"/>
                                <w:szCs w:val="20"/>
                              </w:rPr>
                            </w:pPr>
                            <w:r>
                              <w:rPr>
                                <w:sz w:val="20"/>
                                <w:szCs w:val="20"/>
                              </w:rPr>
                              <w:t xml:space="preserve">P </w:t>
                            </w:r>
                            <w:r>
                              <w:rPr>
                                <w:sz w:val="20"/>
                                <w:szCs w:val="20"/>
                                <w:vertAlign w:val="subscript"/>
                              </w:rPr>
                              <w:t>cap</w:t>
                            </w:r>
                          </w:p>
                          <w:p w14:paraId="3E6C6594" w14:textId="77777777" w:rsidR="005D6A04" w:rsidRDefault="005D6A04" w:rsidP="005D6A04">
                            <w:pPr>
                              <w:jc w:val="center"/>
                              <w:rPr>
                                <w:sz w:val="20"/>
                                <w:szCs w:val="20"/>
                              </w:rPr>
                            </w:pPr>
                            <w:r>
                              <w:rPr>
                                <w:sz w:val="20"/>
                                <w:szCs w:val="20"/>
                              </w:rPr>
                              <w:t>P</w:t>
                            </w:r>
                            <w:r>
                              <w:rPr>
                                <w:sz w:val="20"/>
                                <w:szCs w:val="20"/>
                                <w:vertAlign w:val="subscript"/>
                              </w:rPr>
                              <w:t>3</w:t>
                            </w:r>
                          </w:p>
                          <w:p w14:paraId="5F81BE39" w14:textId="77777777" w:rsidR="005D6A04" w:rsidRDefault="005D6A04" w:rsidP="005D6A04">
                            <w:pPr>
                              <w:jc w:val="center"/>
                              <w:rPr>
                                <w:sz w:val="20"/>
                                <w:szCs w:val="20"/>
                              </w:rPr>
                            </w:pPr>
                          </w:p>
                          <w:p w14:paraId="0F6B7A49" w14:textId="77777777" w:rsidR="005D6A04" w:rsidRDefault="005D6A04" w:rsidP="005D6A04">
                            <w:pPr>
                              <w:jc w:val="center"/>
                              <w:rPr>
                                <w:sz w:val="20"/>
                                <w:szCs w:val="20"/>
                              </w:rPr>
                            </w:pPr>
                            <w:r>
                              <w:rPr>
                                <w:sz w:val="20"/>
                                <w:szCs w:val="20"/>
                              </w:rPr>
                              <w:t>P</w:t>
                            </w:r>
                            <w:r>
                              <w:rPr>
                                <w:sz w:val="20"/>
                                <w:szCs w:val="20"/>
                                <w:vertAlign w:val="subscript"/>
                              </w:rPr>
                              <w:t>2</w:t>
                            </w:r>
                          </w:p>
                          <w:p w14:paraId="293EF360" w14:textId="77777777" w:rsidR="005D6A04" w:rsidRDefault="005D6A04" w:rsidP="005D6A04">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F2BCB0" id="_x0000_t202" coordsize="21600,21600" o:spt="202" path="m,l,21600r21600,l21600,xe">
                <v:stroke joinstyle="miter"/>
                <v:path gradientshapeok="t" o:connecttype="rect"/>
              </v:shapetype>
              <v:shape id="Text Box 495" o:spid="_x0000_s1026" type="#_x0000_t202" style="position:absolute;margin-left:-.8pt;margin-top:.1pt;width:34pt;height:189pt;z-index:2516695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59ED9521" w14:textId="77777777" w:rsidR="005D6A04" w:rsidRDefault="005D6A04" w:rsidP="005D6A04">
                      <w:pPr>
                        <w:jc w:val="center"/>
                        <w:rPr>
                          <w:sz w:val="20"/>
                          <w:szCs w:val="20"/>
                        </w:rPr>
                      </w:pPr>
                      <w:r>
                        <w:rPr>
                          <w:sz w:val="20"/>
                          <w:szCs w:val="20"/>
                        </w:rPr>
                        <w:t>$/</w:t>
                      </w:r>
                    </w:p>
                    <w:p w14:paraId="0A7EF2D3" w14:textId="77777777" w:rsidR="005D6A04" w:rsidRDefault="005D6A04" w:rsidP="005D6A04">
                      <w:pPr>
                        <w:jc w:val="center"/>
                        <w:rPr>
                          <w:sz w:val="20"/>
                          <w:szCs w:val="20"/>
                        </w:rPr>
                      </w:pPr>
                      <w:r>
                        <w:rPr>
                          <w:sz w:val="20"/>
                          <w:szCs w:val="20"/>
                        </w:rPr>
                        <w:t>MWh</w:t>
                      </w:r>
                    </w:p>
                    <w:p w14:paraId="43364857" w14:textId="77777777" w:rsidR="005D6A04" w:rsidRDefault="005D6A04" w:rsidP="005D6A04">
                      <w:pPr>
                        <w:jc w:val="center"/>
                        <w:rPr>
                          <w:sz w:val="20"/>
                          <w:szCs w:val="20"/>
                        </w:rPr>
                      </w:pPr>
                    </w:p>
                    <w:p w14:paraId="14821A95" w14:textId="77777777" w:rsidR="005D6A04" w:rsidRDefault="005D6A04" w:rsidP="005D6A04">
                      <w:pPr>
                        <w:jc w:val="center"/>
                        <w:rPr>
                          <w:sz w:val="20"/>
                          <w:szCs w:val="20"/>
                        </w:rPr>
                      </w:pPr>
                    </w:p>
                    <w:p w14:paraId="5E428BF6" w14:textId="77777777" w:rsidR="005D6A04" w:rsidRDefault="005D6A04" w:rsidP="005D6A04">
                      <w:pPr>
                        <w:jc w:val="center"/>
                        <w:rPr>
                          <w:sz w:val="20"/>
                          <w:szCs w:val="20"/>
                        </w:rPr>
                      </w:pPr>
                      <w:r>
                        <w:rPr>
                          <w:sz w:val="20"/>
                          <w:szCs w:val="20"/>
                        </w:rPr>
                        <w:t>DASPP</w:t>
                      </w:r>
                    </w:p>
                    <w:p w14:paraId="3A00414C" w14:textId="77777777" w:rsidR="005D6A04" w:rsidRDefault="005D6A04" w:rsidP="005D6A04">
                      <w:pPr>
                        <w:jc w:val="center"/>
                        <w:rPr>
                          <w:sz w:val="20"/>
                          <w:szCs w:val="20"/>
                        </w:rPr>
                      </w:pPr>
                    </w:p>
                    <w:p w14:paraId="36D5CDC9" w14:textId="77777777" w:rsidR="005D6A04" w:rsidRDefault="005D6A04" w:rsidP="005D6A04">
                      <w:pPr>
                        <w:jc w:val="center"/>
                        <w:rPr>
                          <w:sz w:val="20"/>
                          <w:szCs w:val="20"/>
                        </w:rPr>
                      </w:pPr>
                    </w:p>
                    <w:p w14:paraId="4344754E" w14:textId="77777777" w:rsidR="005D6A04" w:rsidRDefault="005D6A04" w:rsidP="005D6A04">
                      <w:pPr>
                        <w:jc w:val="center"/>
                        <w:rPr>
                          <w:sz w:val="20"/>
                          <w:szCs w:val="20"/>
                        </w:rPr>
                      </w:pPr>
                    </w:p>
                    <w:p w14:paraId="345510A5" w14:textId="77777777" w:rsidR="005D6A04" w:rsidRDefault="005D6A04" w:rsidP="005D6A04">
                      <w:pPr>
                        <w:jc w:val="center"/>
                        <w:rPr>
                          <w:sz w:val="20"/>
                          <w:szCs w:val="20"/>
                        </w:rPr>
                      </w:pPr>
                      <w:r>
                        <w:rPr>
                          <w:sz w:val="20"/>
                          <w:szCs w:val="20"/>
                        </w:rPr>
                        <w:t xml:space="preserve">P </w:t>
                      </w:r>
                      <w:r>
                        <w:rPr>
                          <w:sz w:val="20"/>
                          <w:szCs w:val="20"/>
                          <w:vertAlign w:val="subscript"/>
                        </w:rPr>
                        <w:t>cap</w:t>
                      </w:r>
                    </w:p>
                    <w:p w14:paraId="3E6C6594" w14:textId="77777777" w:rsidR="005D6A04" w:rsidRDefault="005D6A04" w:rsidP="005D6A04">
                      <w:pPr>
                        <w:jc w:val="center"/>
                        <w:rPr>
                          <w:sz w:val="20"/>
                          <w:szCs w:val="20"/>
                        </w:rPr>
                      </w:pPr>
                      <w:r>
                        <w:rPr>
                          <w:sz w:val="20"/>
                          <w:szCs w:val="20"/>
                        </w:rPr>
                        <w:t>P</w:t>
                      </w:r>
                      <w:r>
                        <w:rPr>
                          <w:sz w:val="20"/>
                          <w:szCs w:val="20"/>
                          <w:vertAlign w:val="subscript"/>
                        </w:rPr>
                        <w:t>3</w:t>
                      </w:r>
                    </w:p>
                    <w:p w14:paraId="5F81BE39" w14:textId="77777777" w:rsidR="005D6A04" w:rsidRDefault="005D6A04" w:rsidP="005D6A04">
                      <w:pPr>
                        <w:jc w:val="center"/>
                        <w:rPr>
                          <w:sz w:val="20"/>
                          <w:szCs w:val="20"/>
                        </w:rPr>
                      </w:pPr>
                    </w:p>
                    <w:p w14:paraId="0F6B7A49" w14:textId="77777777" w:rsidR="005D6A04" w:rsidRDefault="005D6A04" w:rsidP="005D6A04">
                      <w:pPr>
                        <w:jc w:val="center"/>
                        <w:rPr>
                          <w:sz w:val="20"/>
                          <w:szCs w:val="20"/>
                        </w:rPr>
                      </w:pPr>
                      <w:r>
                        <w:rPr>
                          <w:sz w:val="20"/>
                          <w:szCs w:val="20"/>
                        </w:rPr>
                        <w:t>P</w:t>
                      </w:r>
                      <w:r>
                        <w:rPr>
                          <w:sz w:val="20"/>
                          <w:szCs w:val="20"/>
                          <w:vertAlign w:val="subscript"/>
                        </w:rPr>
                        <w:t>2</w:t>
                      </w:r>
                    </w:p>
                    <w:p w14:paraId="293EF360" w14:textId="77777777" w:rsidR="005D6A04" w:rsidRDefault="005D6A04" w:rsidP="005D6A04">
                      <w:pPr>
                        <w:jc w:val="center"/>
                        <w:rPr>
                          <w:sz w:val="20"/>
                          <w:szCs w:val="20"/>
                        </w:rPr>
                      </w:pPr>
                      <w:r>
                        <w:rPr>
                          <w:sz w:val="20"/>
                          <w:szCs w:val="20"/>
                        </w:rPr>
                        <w:t>P</w:t>
                      </w:r>
                      <w:r>
                        <w:rPr>
                          <w:sz w:val="20"/>
                          <w:szCs w:val="20"/>
                          <w:vertAlign w:val="subscript"/>
                        </w:rPr>
                        <w:t>1</w:t>
                      </w:r>
                    </w:p>
                  </w:txbxContent>
                </v:textbox>
              </v:shape>
            </w:pict>
          </mc:Fallback>
        </mc:AlternateContent>
      </w:r>
      <w:r w:rsidRPr="005D6A04">
        <w:rPr>
          <w:rFonts w:eastAsia="Times New Roman"/>
          <w:noProof/>
        </w:rPr>
        <mc:AlternateContent>
          <mc:Choice Requires="wpc">
            <w:drawing>
              <wp:inline distT="0" distB="0" distL="0" distR="0" wp14:anchorId="1D796C0F" wp14:editId="56334BB2">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1E5BC62F"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">
                  <v:stroke dashstyle="longDash"/>
                </v:line>
                <w10:anchorlock/>
              </v:group>
            </w:pict>
          </mc:Fallback>
        </mc:AlternateContent>
      </w:r>
      <w:r w:rsidRPr="005D6A04">
        <w:rPr>
          <w:rFonts w:eastAsia="Times New Roman"/>
          <w:noProof/>
        </w:rPr>
        <mc:AlternateContent>
          <mc:Choice Requires="wps">
            <w:drawing>
              <wp:anchor distT="0" distB="0" distL="114300" distR="114300" simplePos="0" relativeHeight="251672607" behindDoc="0" locked="0" layoutInCell="1" allowOverlap="1" wp14:anchorId="08EBDA1D" wp14:editId="5B1B33F8">
                <wp:simplePos x="0" y="0"/>
                <wp:positionH relativeFrom="column">
                  <wp:posOffset>0</wp:posOffset>
                </wp:positionH>
                <wp:positionV relativeFrom="paragraph">
                  <wp:posOffset>0</wp:posOffset>
                </wp:positionV>
                <wp:extent cx="5210175" cy="2743200"/>
                <wp:effectExtent l="0" t="0" r="0" b="0"/>
                <wp:wrapNone/>
                <wp:docPr id="1277638629"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89EC41" id="AutoShape 506" o:spid="_x0000_s1026" style="position:absolute;margin-left:0;margin-top:0;width:410.25pt;height:3in;z-index:2516726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sidRPr="005D6A04">
        <w:rPr>
          <w:rFonts w:eastAsia="Times New Roman"/>
          <w:noProof/>
        </w:rPr>
        <mc:AlternateContent>
          <mc:Choice Requires="wps">
            <w:drawing>
              <wp:anchor distT="0" distB="0" distL="114300" distR="114300" simplePos="0" relativeHeight="251660319" behindDoc="0" locked="0" layoutInCell="1" allowOverlap="1" wp14:anchorId="3DA59C18" wp14:editId="156206E2">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35C28A" id="Line 479" o:spid="_x0000_s1026" style="position:absolute;z-index:25166031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sidRPr="005D6A04">
        <w:rPr>
          <w:rFonts w:eastAsia="Times New Roman"/>
          <w:noProof/>
        </w:rPr>
        <mc:AlternateContent>
          <mc:Choice Requires="wps">
            <w:drawing>
              <wp:anchor distT="0" distB="0" distL="114300" distR="114300" simplePos="0" relativeHeight="251661343" behindDoc="0" locked="0" layoutInCell="1" allowOverlap="1" wp14:anchorId="6CAECE7C" wp14:editId="093468B5">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315F0D" id="Line 480" o:spid="_x0000_s1026" style="position:absolute;z-index:2516613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sidRPr="005D6A04">
        <w:rPr>
          <w:rFonts w:eastAsia="Times New Roman"/>
          <w:noProof/>
        </w:rPr>
        <mc:AlternateContent>
          <mc:Choice Requires="wps">
            <w:drawing>
              <wp:anchor distT="0" distB="0" distL="114300" distR="114300" simplePos="0" relativeHeight="251662367" behindDoc="0" locked="0" layoutInCell="1" allowOverlap="1" wp14:anchorId="3AA18C65" wp14:editId="6293D1B6">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89C271" id="Line 481" o:spid="_x0000_s1026" style="position:absolute;flip:y;z-index:2516623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sidRPr="005D6A04">
        <w:rPr>
          <w:rFonts w:eastAsia="Times New Roman"/>
          <w:noProof/>
        </w:rPr>
        <mc:AlternateContent>
          <mc:Choice Requires="wps">
            <w:drawing>
              <wp:anchor distT="0" distB="0" distL="114300" distR="114300" simplePos="0" relativeHeight="251663391" behindDoc="0" locked="0" layoutInCell="1" allowOverlap="1" wp14:anchorId="5BE116D8" wp14:editId="6536539A">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E21CF0" id="Line 482" o:spid="_x0000_s1026" style="position:absolute;z-index:2516633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sidRPr="005D6A04">
        <w:rPr>
          <w:rFonts w:eastAsia="Times New Roman"/>
          <w:noProof/>
        </w:rPr>
        <mc:AlternateContent>
          <mc:Choice Requires="wps">
            <w:drawing>
              <wp:anchor distT="0" distB="0" distL="114300" distR="114300" simplePos="0" relativeHeight="251664415" behindDoc="0" locked="0" layoutInCell="1" allowOverlap="1" wp14:anchorId="703233CD" wp14:editId="50FA3F26">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503D6E" id="Line 483" o:spid="_x0000_s1026" style="position:absolute;flip:y;z-index:2516644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sidRPr="005D6A04">
        <w:rPr>
          <w:rFonts w:eastAsia="Times New Roman"/>
          <w:noProof/>
        </w:rPr>
        <mc:AlternateContent>
          <mc:Choice Requires="wps">
            <w:drawing>
              <wp:anchor distT="0" distB="0" distL="114300" distR="114300" simplePos="0" relativeHeight="251665439" behindDoc="0" locked="0" layoutInCell="1" allowOverlap="1" wp14:anchorId="2B55826D" wp14:editId="0A795F7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0B6DD5" w14:textId="77777777" w:rsidR="005D6A04" w:rsidRDefault="005D6A04" w:rsidP="005D6A04">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24817AEB" w14:textId="77777777" w:rsidR="005D6A04" w:rsidRDefault="005D6A04" w:rsidP="005D6A04">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55826D" id="Text Box 484" o:spid="_x0000_s1027" type="#_x0000_t202" style="position:absolute;margin-left:69.9pt;margin-top:189pt;width:288.8pt;height:27pt;z-index:2516654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6F0B6DD5" w14:textId="77777777" w:rsidR="005D6A04" w:rsidRDefault="005D6A04" w:rsidP="005D6A04">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24817AEB" w14:textId="77777777" w:rsidR="005D6A04" w:rsidRDefault="005D6A04" w:rsidP="005D6A04">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sidRPr="005D6A04">
        <w:rPr>
          <w:rFonts w:eastAsia="Times New Roman"/>
          <w:noProof/>
        </w:rPr>
        <mc:AlternateContent>
          <mc:Choice Requires="wps">
            <w:drawing>
              <wp:anchor distT="0" distB="0" distL="114300" distR="114300" simplePos="0" relativeHeight="251666463" behindDoc="0" locked="0" layoutInCell="1" allowOverlap="1" wp14:anchorId="6D50708F" wp14:editId="41FB025A">
                <wp:simplePos x="0" y="0"/>
                <wp:positionH relativeFrom="column">
                  <wp:posOffset>4110990</wp:posOffset>
                </wp:positionH>
                <wp:positionV relativeFrom="paragraph">
                  <wp:posOffset>114300</wp:posOffset>
                </wp:positionV>
                <wp:extent cx="1094740" cy="228600"/>
                <wp:effectExtent l="0" t="0" r="4445" b="0"/>
                <wp:wrapNone/>
                <wp:docPr id="1474756039"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54AA3" w14:textId="77777777" w:rsidR="005D6A04" w:rsidRDefault="005D6A04" w:rsidP="005D6A04">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0708F" id="Text Box 485" o:spid="_x0000_s1028" type="#_x0000_t202" style="position:absolute;margin-left:323.7pt;margin-top:9pt;width:86.2pt;height:18pt;z-index:2516664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16554AA3" w14:textId="77777777" w:rsidR="005D6A04" w:rsidRDefault="005D6A04" w:rsidP="005D6A04">
                      <w:pPr>
                        <w:jc w:val="center"/>
                        <w:rPr>
                          <w:sz w:val="20"/>
                          <w:szCs w:val="20"/>
                        </w:rPr>
                      </w:pPr>
                      <w:r>
                        <w:rPr>
                          <w:sz w:val="20"/>
                          <w:szCs w:val="20"/>
                        </w:rPr>
                        <w:t>Energy Offer Curve</w:t>
                      </w:r>
                    </w:p>
                  </w:txbxContent>
                </v:textbox>
              </v:shape>
            </w:pict>
          </mc:Fallback>
        </mc:AlternateContent>
      </w:r>
      <w:r w:rsidRPr="005D6A04">
        <w:rPr>
          <w:rFonts w:eastAsia="Times New Roman"/>
          <w:noProof/>
        </w:rPr>
        <mc:AlternateContent>
          <mc:Choice Requires="wps">
            <w:drawing>
              <wp:anchor distT="0" distB="0" distL="114300" distR="114300" simplePos="0" relativeHeight="251667487" behindDoc="0" locked="0" layoutInCell="1" allowOverlap="1" wp14:anchorId="55961FD2" wp14:editId="7B4F8F0E">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3DEDB1" id="Line 486" o:spid="_x0000_s1026" style="position:absolute;flip:x;z-index:2516674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sidRPr="005D6A04">
        <w:rPr>
          <w:rFonts w:eastAsia="Times New Roman"/>
          <w:noProof/>
        </w:rPr>
        <mc:AlternateContent>
          <mc:Choice Requires="wpg">
            <w:drawing>
              <wp:anchor distT="0" distB="0" distL="114300" distR="114300" simplePos="0" relativeHeight="251668511" behindDoc="0" locked="0" layoutInCell="1" allowOverlap="1" wp14:anchorId="36300F23" wp14:editId="6CC17FB6">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3D7713C" id="Group 487" o:spid="_x0000_s1026" style="position:absolute;margin-left:33.2pt;margin-top:98.9pt;width:200.45pt;height:90.1pt;z-index:251668511"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" strokeweight=".5pt">
                  <v:stroke dashstyle="longDash"/>
                </v:line>
              </v:group>
            </w:pict>
          </mc:Fallback>
        </mc:AlternateContent>
      </w:r>
      <w:r w:rsidRPr="005D6A04">
        <w:rPr>
          <w:rFonts w:eastAsia="Times New Roman"/>
          <w:noProof/>
        </w:rPr>
        <mc:AlternateContent>
          <mc:Choice Requires="wpg">
            <w:drawing>
              <wp:anchor distT="0" distB="0" distL="114300" distR="114300" simplePos="0" relativeHeight="251670559" behindDoc="0" locked="0" layoutInCell="1" allowOverlap="1" wp14:anchorId="564D6CB1" wp14:editId="734F9AA3">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6CDAF59" id="Group 496" o:spid="_x0000_s1026" style="position:absolute;margin-left:106pt;margin-top:99pt;width:179.25pt;height:90.1pt;z-index:251670559"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" strokeweight="2pt"/>
              </v:group>
            </w:pict>
          </mc:Fallback>
        </mc:AlternateContent>
      </w:r>
      <w:r w:rsidRPr="005D6A04">
        <w:rPr>
          <w:rFonts w:eastAsia="Times New Roman"/>
          <w:noProof/>
        </w:rPr>
        <mc:AlternateContent>
          <mc:Choice Requires="wps">
            <w:drawing>
              <wp:anchor distT="0" distB="0" distL="114300" distR="114300" simplePos="0" relativeHeight="251671583" behindDoc="0" locked="0" layoutInCell="1" allowOverlap="1" wp14:anchorId="4FEC6556" wp14:editId="3AF8737A">
                <wp:simplePos x="0" y="0"/>
                <wp:positionH relativeFrom="column">
                  <wp:posOffset>1836420</wp:posOffset>
                </wp:positionH>
                <wp:positionV relativeFrom="paragraph">
                  <wp:posOffset>1828800</wp:posOffset>
                </wp:positionV>
                <wp:extent cx="1574800" cy="457200"/>
                <wp:effectExtent l="0" t="0" r="0" b="0"/>
                <wp:wrapNone/>
                <wp:docPr id="1542558711"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1D0AB5" w14:textId="77777777" w:rsidR="005D6A04" w:rsidRDefault="005D6A04" w:rsidP="005D6A04">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EC6556" id="Text Box 504" o:spid="_x0000_s1029" type="#_x0000_t202" style="position:absolute;margin-left:144.6pt;margin-top:2in;width:124pt;height:36pt;z-index:2516715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611D0AB5" w14:textId="77777777" w:rsidR="005D6A04" w:rsidRDefault="005D6A04" w:rsidP="005D6A04">
                      <w:pPr>
                        <w:rPr>
                          <w:sz w:val="20"/>
                          <w:szCs w:val="20"/>
                        </w:rPr>
                      </w:pPr>
                      <w:r>
                        <w:rPr>
                          <w:sz w:val="20"/>
                          <w:szCs w:val="20"/>
                        </w:rPr>
                        <w:t>The area under the capped Energy Offer Curve equals (DAAIEC * (DAESR – LSL))</w:t>
                      </w:r>
                    </w:p>
                  </w:txbxContent>
                </v:textbox>
              </v:shape>
            </w:pict>
          </mc:Fallback>
        </mc:AlternateContent>
      </w:r>
      <w:r w:rsidR="00C040D0">
        <w:rPr>
          <w:noProof/>
        </w:rPr>
        <mc:AlternateContent>
          <mc:Choice Requires="wps">
            <w:drawing>
              <wp:anchor distT="0" distB="0" distL="114300" distR="114300" simplePos="0" relativeHeight="251658255" behindDoc="0" locked="0" layoutInCell="1" allowOverlap="1" wp14:anchorId="4879306D" wp14:editId="179CE2C9">
                <wp:simplePos x="0" y="0"/>
                <wp:positionH relativeFrom="column">
                  <wp:posOffset>0</wp:posOffset>
                </wp:positionH>
                <wp:positionV relativeFrom="paragraph">
                  <wp:posOffset>0</wp:posOffset>
                </wp:positionV>
                <wp:extent cx="5210175" cy="2743200"/>
                <wp:effectExtent l="0" t="0" r="0" b="0"/>
                <wp:wrapNone/>
                <wp:docPr id="41" name="Rectangle 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A5F74A" id="Rectangle 41" o:spid="_x0000_s1026" style="position:absolute;margin-left:0;margin-top:0;width:410.25pt;height:3in;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sidR="00C040D0">
        <w:rPr>
          <w:noProof/>
        </w:rPr>
        <mc:AlternateContent>
          <mc:Choice Requires="wps">
            <w:drawing>
              <wp:anchor distT="0" distB="0" distL="114300" distR="114300" simplePos="0" relativeHeight="251658249" behindDoc="0" locked="0" layoutInCell="1" allowOverlap="1" wp14:anchorId="178A91E7" wp14:editId="2FB8DCD0">
                <wp:simplePos x="0" y="0"/>
                <wp:positionH relativeFrom="column">
                  <wp:posOffset>4110990</wp:posOffset>
                </wp:positionH>
                <wp:positionV relativeFrom="paragraph">
                  <wp:posOffset>114300</wp:posOffset>
                </wp:positionV>
                <wp:extent cx="1094740" cy="228600"/>
                <wp:effectExtent l="0" t="0" r="4445"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BCC03" w14:textId="77777777" w:rsidR="00C040D0" w:rsidRDefault="00C040D0"/>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8A91E7" id="Text Box 33" o:spid="_x0000_s1030" type="#_x0000_t202" style="position:absolute;margin-left:323.7pt;margin-top:9pt;width:86.2pt;height:1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GYO07LfAQAAoAMAAA4AAAAAAAAAAAAAAAAALgIAAGRycy9lMm9Eb2MueG1sUEsBAi0AFAAG&#10;AAgAAAAhAJVleeneAAAACQEAAA8AAAAAAAAAAAAAAAAAOQQAAGRycy9kb3ducmV2LnhtbFBLBQYA&#10;AAAABAAEAPMAAABEBQAAAAA=&#10;" filled="f" stroked="f">
                <v:textbox inset="0,1.44pt,0,1.44pt">
                  <w:txbxContent>
                    <w:p w14:paraId="7C1BCC03" w14:textId="77777777" w:rsidR="00C040D0" w:rsidRDefault="00C040D0"/>
                  </w:txbxContent>
                </v:textbox>
              </v:shape>
            </w:pict>
          </mc:Fallback>
        </mc:AlternateContent>
      </w:r>
      <w:r w:rsidR="00C040D0">
        <w:rPr>
          <w:noProof/>
        </w:rPr>
        <mc:AlternateContent>
          <mc:Choice Requires="wps">
            <w:drawing>
              <wp:anchor distT="0" distB="0" distL="114300" distR="114300" simplePos="0" relativeHeight="251658254" behindDoc="0" locked="0" layoutInCell="1" allowOverlap="1" wp14:anchorId="226AE9C6" wp14:editId="4D0CCA75">
                <wp:simplePos x="0" y="0"/>
                <wp:positionH relativeFrom="column">
                  <wp:posOffset>1836420</wp:posOffset>
                </wp:positionH>
                <wp:positionV relativeFrom="paragraph">
                  <wp:posOffset>1828800</wp:posOffset>
                </wp:positionV>
                <wp:extent cx="1574800" cy="4572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5F17DB" w14:textId="77777777" w:rsidR="00C040D0" w:rsidRDefault="00C040D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6AE9C6" id="Text Box 2" o:spid="_x0000_s1031" type="#_x0000_t202" style="position:absolute;margin-left:144.6pt;margin-top:2in;width:124pt;height:36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DtZXKF7QEAAMEDAAAOAAAAAAAAAAAAAAAAAC4CAABkcnMvZTJv&#10;RG9jLnhtbFBLAQItABQABgAIAAAAIQAVsiz44AAAAAsBAAAPAAAAAAAAAAAAAAAAAEcEAABkcnMv&#10;ZG93bnJldi54bWxQSwUGAAAAAAQABADzAAAAVAUAAAAA&#10;" stroked="f">
                <v:textbox inset="0,0,0,0">
                  <w:txbxContent>
                    <w:p w14:paraId="1A5F17DB" w14:textId="77777777" w:rsidR="00C040D0" w:rsidRDefault="00C040D0"/>
                  </w:txbxContent>
                </v:textbox>
              </v:shape>
            </w:pict>
          </mc:Fallback>
        </mc:AlternateContent>
      </w:r>
    </w:p>
    <w:p w14:paraId="2A124AC1" w14:textId="77777777" w:rsidR="00C040D0" w:rsidRDefault="00C040D0" w:rsidP="00C040D0">
      <w:pPr>
        <w:pStyle w:val="BodyTextNumbered"/>
      </w:pPr>
      <w:r>
        <w:t>(9)</w:t>
      </w:r>
      <w:r>
        <w:tab/>
        <w:t>The total of the Day-Ahead Make-Whole Payments to each QSE for Generation Resources for a given hour is calculated as follows:</w:t>
      </w:r>
    </w:p>
    <w:p w14:paraId="1ACAA45C" w14:textId="77777777" w:rsidR="00C040D0" w:rsidRDefault="00C040D0" w:rsidP="002B7E5D">
      <w:pPr>
        <w:pStyle w:val="FormulaBold"/>
        <w:rPr>
          <w:lang w:val="pt-BR"/>
        </w:rPr>
      </w:pPr>
      <w:r>
        <w:rPr>
          <w:lang w:val="pt-BR"/>
        </w:rPr>
        <w:lastRenderedPageBreak/>
        <w:t xml:space="preserve">DAMWAMTQSETOT </w:t>
      </w:r>
      <w:r w:rsidRPr="3548635D">
        <w:rPr>
          <w:i/>
          <w:iCs/>
          <w:vertAlign w:val="subscript"/>
          <w:lang w:val="pt-BR"/>
        </w:rPr>
        <w:t>q</w:t>
      </w:r>
      <w:r>
        <w:rPr>
          <w:lang w:val="pt-BR"/>
        </w:rPr>
        <w:tab/>
        <w:t>=</w:t>
      </w:r>
      <w:r>
        <w:rPr>
          <w:lang w:val="pt-BR"/>
        </w:rPr>
        <w:tab/>
      </w:r>
      <w:r w:rsidRPr="00FF2129">
        <w:rPr>
          <w:position w:val="-22"/>
        </w:rPr>
        <w:object w:dxaOrig="220" w:dyaOrig="460" w14:anchorId="28219676">
          <v:shape id="_x0000_i1031" type="#_x0000_t75" style="width:12pt;height:18.6pt" o:ole="">
            <v:imagedata r:id="rId26" o:title=""/>
          </v:shape>
          <o:OLEObject Type="Embed" ProgID="Equation.3" ShapeID="_x0000_i1031" DrawAspect="Content" ObjectID="_1825175603" r:id="rId27"/>
        </w:object>
      </w:r>
      <w:r w:rsidRPr="00FF2129">
        <w:rPr>
          <w:position w:val="-18"/>
        </w:rPr>
        <w:object w:dxaOrig="220" w:dyaOrig="420" w14:anchorId="2B95E6DD">
          <v:shape id="_x0000_i1032" type="#_x0000_t75" style="width:12pt;height:24pt" o:ole="">
            <v:imagedata r:id="rId28" o:title=""/>
          </v:shape>
          <o:OLEObject Type="Embed" ProgID="Equation.3" ShapeID="_x0000_i1032" DrawAspect="Content" ObjectID="_1825175604" r:id="rId29"/>
        </w:object>
      </w:r>
      <w:r>
        <w:rPr>
          <w:lang w:val="pt-BR"/>
        </w:rPr>
        <w:t xml:space="preserve">DAMWAMT </w:t>
      </w:r>
      <w:r w:rsidRPr="3548635D">
        <w:rPr>
          <w:i/>
          <w:iCs/>
          <w:vertAlign w:val="subscript"/>
          <w:lang w:val="pt-BR"/>
        </w:rPr>
        <w:t>q, p, r</w:t>
      </w:r>
    </w:p>
    <w:p w14:paraId="6B101385" w14:textId="77777777" w:rsidR="00C040D0" w:rsidRDefault="00C040D0" w:rsidP="00C040D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C040D0" w14:paraId="75428046" w14:textId="77777777" w:rsidTr="00FE06EF">
        <w:trPr>
          <w:tblHeader/>
        </w:trPr>
        <w:tc>
          <w:tcPr>
            <w:tcW w:w="1248" w:type="pct"/>
          </w:tcPr>
          <w:p w14:paraId="62C9B4B3" w14:textId="77777777" w:rsidR="00C040D0" w:rsidRDefault="00C040D0" w:rsidP="00FE06EF">
            <w:pPr>
              <w:pStyle w:val="TableHead"/>
            </w:pPr>
            <w:r>
              <w:t>Variable</w:t>
            </w:r>
          </w:p>
        </w:tc>
        <w:tc>
          <w:tcPr>
            <w:tcW w:w="452" w:type="pct"/>
          </w:tcPr>
          <w:p w14:paraId="6F2619B5" w14:textId="77777777" w:rsidR="00C040D0" w:rsidRDefault="00C040D0" w:rsidP="00FE06EF">
            <w:pPr>
              <w:pStyle w:val="TableHead"/>
            </w:pPr>
            <w:r>
              <w:t>Unit</w:t>
            </w:r>
          </w:p>
        </w:tc>
        <w:tc>
          <w:tcPr>
            <w:tcW w:w="3300" w:type="pct"/>
          </w:tcPr>
          <w:p w14:paraId="23B51710" w14:textId="77777777" w:rsidR="00C040D0" w:rsidRDefault="00C040D0" w:rsidP="00FE06EF">
            <w:pPr>
              <w:pStyle w:val="TableHead"/>
            </w:pPr>
            <w:r>
              <w:t>Definition</w:t>
            </w:r>
          </w:p>
        </w:tc>
      </w:tr>
      <w:tr w:rsidR="00C040D0" w14:paraId="37B273EF" w14:textId="77777777" w:rsidTr="00FE06EF">
        <w:tc>
          <w:tcPr>
            <w:tcW w:w="1248" w:type="pct"/>
          </w:tcPr>
          <w:p w14:paraId="133FF7DE" w14:textId="77777777" w:rsidR="00C040D0" w:rsidRDefault="00C040D0" w:rsidP="00FE06EF">
            <w:pPr>
              <w:pStyle w:val="TableBody"/>
            </w:pPr>
            <w:r>
              <w:t xml:space="preserve">DAMWAMTQSETOT </w:t>
            </w:r>
            <w:r w:rsidRPr="002E0760">
              <w:rPr>
                <w:i/>
                <w:vertAlign w:val="subscript"/>
              </w:rPr>
              <w:t>q</w:t>
            </w:r>
          </w:p>
        </w:tc>
        <w:tc>
          <w:tcPr>
            <w:tcW w:w="452" w:type="pct"/>
          </w:tcPr>
          <w:p w14:paraId="1814ABA2" w14:textId="77777777" w:rsidR="00C040D0" w:rsidRDefault="00C040D0" w:rsidP="00FE06EF">
            <w:pPr>
              <w:pStyle w:val="TableBody"/>
            </w:pPr>
            <w:r>
              <w:t>$</w:t>
            </w:r>
          </w:p>
        </w:tc>
        <w:tc>
          <w:tcPr>
            <w:tcW w:w="3300" w:type="pct"/>
          </w:tcPr>
          <w:p w14:paraId="6C09313A" w14:textId="77777777" w:rsidR="00C040D0" w:rsidRDefault="00C040D0" w:rsidP="00FE06EF">
            <w:pPr>
              <w:pStyle w:val="TableBody"/>
            </w:pPr>
            <w:r>
              <w:rPr>
                <w:i/>
              </w:rPr>
              <w:t xml:space="preserve">Day-Ahead Make-Whole Payment QSE Total per </w:t>
            </w:r>
            <w:proofErr w:type="spellStart"/>
            <w:r>
              <w:rPr>
                <w:i/>
              </w:rPr>
              <w:t>QSE</w:t>
            </w:r>
            <w:r>
              <w:rPr>
                <w:rFonts w:ascii="Symbol" w:eastAsia="Symbol" w:hAnsi="Symbol" w:cs="Symbol"/>
              </w:rPr>
              <w:t>¾</w:t>
            </w:r>
            <w:r>
              <w:t>The</w:t>
            </w:r>
            <w:proofErr w:type="spellEnd"/>
            <w:r>
              <w:t xml:space="preserve"> total of the Day-Ahead Make-Whole Payments to QSE </w:t>
            </w:r>
            <w:r>
              <w:rPr>
                <w:i/>
              </w:rPr>
              <w:t>q</w:t>
            </w:r>
            <w:r>
              <w:t xml:space="preserve"> for the DAM-committed Generation Resources represented by this QSE for the hour.</w:t>
            </w:r>
          </w:p>
        </w:tc>
      </w:tr>
      <w:tr w:rsidR="00C040D0" w14:paraId="5633C734" w14:textId="77777777" w:rsidTr="00FE06EF">
        <w:tc>
          <w:tcPr>
            <w:tcW w:w="1248" w:type="pct"/>
          </w:tcPr>
          <w:p w14:paraId="54166706" w14:textId="77777777" w:rsidR="00C040D0" w:rsidRDefault="00C040D0" w:rsidP="00FE06EF">
            <w:pPr>
              <w:pStyle w:val="TableBody"/>
              <w:rPr>
                <w:lang w:val="pt-BR"/>
              </w:rPr>
            </w:pPr>
            <w:r>
              <w:rPr>
                <w:lang w:val="pt-BR"/>
              </w:rPr>
              <w:t xml:space="preserve">DAMWAMT </w:t>
            </w:r>
            <w:r w:rsidRPr="002E0760">
              <w:rPr>
                <w:i/>
                <w:vertAlign w:val="subscript"/>
                <w:lang w:val="pt-BR"/>
              </w:rPr>
              <w:t>q, p, r</w:t>
            </w:r>
          </w:p>
        </w:tc>
        <w:tc>
          <w:tcPr>
            <w:tcW w:w="452" w:type="pct"/>
          </w:tcPr>
          <w:p w14:paraId="7A7B2ACA" w14:textId="77777777" w:rsidR="00C040D0" w:rsidRDefault="00C040D0" w:rsidP="00FE06EF">
            <w:pPr>
              <w:pStyle w:val="TableBody"/>
            </w:pPr>
            <w:r>
              <w:t>$</w:t>
            </w:r>
          </w:p>
        </w:tc>
        <w:tc>
          <w:tcPr>
            <w:tcW w:w="3300" w:type="pct"/>
          </w:tcPr>
          <w:p w14:paraId="622590E0" w14:textId="77777777" w:rsidR="00C040D0" w:rsidRDefault="00C040D0" w:rsidP="00FE06EF">
            <w:pPr>
              <w:pStyle w:val="TableBody"/>
            </w:pPr>
            <w:r>
              <w:rPr>
                <w:i/>
              </w:rPr>
              <w:t xml:space="preserve">Day-Ahead Make-Whole Payment per QSE per Settlement Point per </w:t>
            </w:r>
            <w:proofErr w:type="spellStart"/>
            <w:r>
              <w:rPr>
                <w:i/>
              </w:rPr>
              <w:t>Resource</w:t>
            </w:r>
            <w:r>
              <w:rPr>
                <w:rFonts w:ascii="Symbol" w:eastAsia="Symbol" w:hAnsi="Symbol" w:cs="Symbol"/>
              </w:rPr>
              <w:t>¾</w:t>
            </w:r>
            <w:r>
              <w:t>The</w:t>
            </w:r>
            <w:proofErr w:type="spellEnd"/>
            <w:r>
              <w:t xml:space="preserve"> payment to QSE </w:t>
            </w:r>
            <w:r>
              <w:rPr>
                <w:i/>
              </w:rPr>
              <w:t>q</w:t>
            </w:r>
            <w:r>
              <w:t xml:space="preserve"> to make-whole the Startup Cost and energy cost of Resource </w:t>
            </w:r>
            <w:r>
              <w:rPr>
                <w:i/>
              </w:rPr>
              <w:t>r</w:t>
            </w:r>
            <w:r>
              <w:t xml:space="preserve"> committed in the DAM at Resource Node </w:t>
            </w:r>
            <w:r>
              <w:rPr>
                <w:i/>
              </w:rPr>
              <w:t>p</w:t>
            </w:r>
            <w:r>
              <w:t xml:space="preserve"> for the hour.  When a Combined Cycle Generation Resource is committed in the DAM, payment is made to the Combined Cycle Train for the DAM-committed Combined Cycle Generation Resource.</w:t>
            </w:r>
          </w:p>
        </w:tc>
      </w:tr>
      <w:tr w:rsidR="00C040D0" w14:paraId="1FC9E2A4" w14:textId="77777777" w:rsidTr="00FE06EF">
        <w:tc>
          <w:tcPr>
            <w:tcW w:w="1248" w:type="pct"/>
            <w:tcBorders>
              <w:top w:val="single" w:sz="4" w:space="0" w:color="auto"/>
              <w:left w:val="single" w:sz="4" w:space="0" w:color="auto"/>
              <w:bottom w:val="single" w:sz="4" w:space="0" w:color="auto"/>
              <w:right w:val="single" w:sz="4" w:space="0" w:color="auto"/>
            </w:tcBorders>
          </w:tcPr>
          <w:p w14:paraId="1B6DE9F6" w14:textId="77777777" w:rsidR="00C040D0" w:rsidRPr="002E0760" w:rsidRDefault="00C040D0" w:rsidP="00FE06EF">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62B55490" w14:textId="77777777" w:rsidR="00C040D0" w:rsidRDefault="00C040D0" w:rsidP="00FE06EF">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79FC1E" w14:textId="21954BED" w:rsidR="00C040D0" w:rsidRDefault="00C040D0" w:rsidP="00FE06EF">
            <w:pPr>
              <w:pStyle w:val="TableBody"/>
            </w:pPr>
            <w:r>
              <w:t xml:space="preserve">A </w:t>
            </w:r>
            <w:r w:rsidR="4E707352">
              <w:t>Q</w:t>
            </w:r>
            <w:r w:rsidR="0071490F">
              <w:t>S</w:t>
            </w:r>
            <w:r w:rsidR="4E707352">
              <w:t>E</w:t>
            </w:r>
            <w:r>
              <w:t>.</w:t>
            </w:r>
          </w:p>
        </w:tc>
      </w:tr>
      <w:tr w:rsidR="00C040D0" w14:paraId="43B889AB" w14:textId="77777777" w:rsidTr="00FE06EF">
        <w:tc>
          <w:tcPr>
            <w:tcW w:w="1248" w:type="pct"/>
            <w:tcBorders>
              <w:top w:val="single" w:sz="4" w:space="0" w:color="auto"/>
              <w:left w:val="single" w:sz="4" w:space="0" w:color="auto"/>
              <w:bottom w:val="single" w:sz="4" w:space="0" w:color="auto"/>
              <w:right w:val="single" w:sz="4" w:space="0" w:color="auto"/>
            </w:tcBorders>
          </w:tcPr>
          <w:p w14:paraId="1F087BF5" w14:textId="77777777" w:rsidR="00C040D0" w:rsidRPr="002E0760" w:rsidRDefault="00C040D0" w:rsidP="00FE06EF">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3881955" w14:textId="77777777" w:rsidR="00C040D0" w:rsidRDefault="00C040D0" w:rsidP="00FE06EF">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3740959D" w14:textId="77777777" w:rsidR="00C040D0" w:rsidRDefault="00C040D0" w:rsidP="00FE06EF">
            <w:pPr>
              <w:pStyle w:val="TableBody"/>
            </w:pPr>
            <w:r>
              <w:t>A Settlement Point.</w:t>
            </w:r>
          </w:p>
        </w:tc>
      </w:tr>
      <w:tr w:rsidR="00C040D0" w14:paraId="038EF4F4" w14:textId="77777777" w:rsidTr="00FE06EF">
        <w:tc>
          <w:tcPr>
            <w:tcW w:w="1248" w:type="pct"/>
            <w:tcBorders>
              <w:top w:val="single" w:sz="4" w:space="0" w:color="auto"/>
              <w:left w:val="single" w:sz="4" w:space="0" w:color="auto"/>
              <w:bottom w:val="single" w:sz="4" w:space="0" w:color="auto"/>
              <w:right w:val="single" w:sz="4" w:space="0" w:color="auto"/>
            </w:tcBorders>
          </w:tcPr>
          <w:p w14:paraId="1986329A" w14:textId="77777777" w:rsidR="00C040D0" w:rsidRPr="002E0760" w:rsidRDefault="00C040D0" w:rsidP="00FE06EF">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4C4FEA61" w14:textId="77777777" w:rsidR="00C040D0" w:rsidRDefault="00C040D0" w:rsidP="00FE06EF">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30DF5A10" w14:textId="77777777" w:rsidR="00C040D0" w:rsidRDefault="00C040D0" w:rsidP="00FE06EF">
            <w:pPr>
              <w:pStyle w:val="TableBody"/>
            </w:pPr>
            <w:r>
              <w:t>A DAM-committed Generation Resource.</w:t>
            </w:r>
          </w:p>
        </w:tc>
      </w:tr>
    </w:tbl>
    <w:bookmarkEnd w:id="300"/>
    <w:bookmarkEnd w:id="301"/>
    <w:p w14:paraId="59C44090" w14:textId="77777777" w:rsidR="00A07492" w:rsidRPr="0003648D" w:rsidRDefault="00A07492" w:rsidP="00A07492">
      <w:pPr>
        <w:pStyle w:val="H5"/>
        <w:spacing w:before="480"/>
        <w:ind w:left="1627" w:hanging="1627"/>
        <w:rPr>
          <w:ins w:id="356" w:author="ERCOT" w:date="2025-09-18T18:56:00Z" w16du:dateUtc="2025-09-18T23:56:00Z"/>
          <w:b w:val="0"/>
          <w:bCs w:val="0"/>
          <w:i w:val="0"/>
          <w:iCs w:val="0"/>
        </w:rPr>
      </w:pPr>
      <w:commentRangeStart w:id="357"/>
      <w:ins w:id="358" w:author="ERCOT" w:date="2025-09-18T18:56:00Z" w16du:dateUtc="2025-09-18T23:56:00Z">
        <w:r w:rsidRPr="0003648D">
          <w:t>4.6.4.1.</w:t>
        </w:r>
        <w:r>
          <w:t>6</w:t>
        </w:r>
      </w:ins>
      <w:commentRangeEnd w:id="357"/>
      <w:r w:rsidR="009C0EAE">
        <w:rPr>
          <w:rStyle w:val="CommentReference"/>
          <w:b w:val="0"/>
          <w:bCs w:val="0"/>
          <w:i w:val="0"/>
          <w:iCs w:val="0"/>
        </w:rPr>
        <w:commentReference w:id="357"/>
      </w:r>
      <w:ins w:id="359" w:author="ERCOT" w:date="2025-09-18T18:56:00Z" w16du:dateUtc="2025-09-18T23:56:00Z">
        <w:r w:rsidRPr="0003648D">
          <w:tab/>
        </w:r>
        <w:r>
          <w:t xml:space="preserve">Dispatchable Reliability Reserve Service </w:t>
        </w:r>
        <w:r w:rsidRPr="0003648D">
          <w:t>Payment</w:t>
        </w:r>
      </w:ins>
    </w:p>
    <w:p w14:paraId="58EDCA06" w14:textId="77777777" w:rsidR="00A07492" w:rsidRPr="00782EFB" w:rsidRDefault="00A07492" w:rsidP="00A07492">
      <w:pPr>
        <w:spacing w:after="240"/>
        <w:ind w:left="720" w:hanging="720"/>
        <w:rPr>
          <w:ins w:id="360" w:author="ERCOT" w:date="2025-09-18T18:56:00Z" w16du:dateUtc="2025-09-18T23:56:00Z"/>
        </w:rPr>
      </w:pPr>
      <w:ins w:id="361" w:author="ERCOT" w:date="2025-09-18T18:56:00Z" w16du:dateUtc="2025-09-18T23:56:00Z">
        <w:r>
          <w:t>(1)</w:t>
        </w:r>
        <w:r>
          <w:tab/>
          <w:t>ERCOT shall pay each QSE whose Resource-specific Ancillary Service Offers to provide DRRS to ERCOT were cleared in the DAM, for each hour as follows:</w:t>
        </w:r>
      </w:ins>
    </w:p>
    <w:p w14:paraId="356C2FBB" w14:textId="77777777" w:rsidR="00A07492" w:rsidRPr="00782EFB" w:rsidRDefault="00A07492" w:rsidP="00A07492">
      <w:pPr>
        <w:tabs>
          <w:tab w:val="left" w:pos="2340"/>
          <w:tab w:val="left" w:pos="3420"/>
        </w:tabs>
        <w:spacing w:after="240"/>
        <w:ind w:left="720"/>
        <w:rPr>
          <w:ins w:id="362" w:author="ERCOT" w:date="2025-09-18T18:56:00Z" w16du:dateUtc="2025-09-18T23:56:00Z"/>
          <w:bCs/>
        </w:rPr>
      </w:pPr>
      <w:ins w:id="363" w:author="ERCOT" w:date="2025-09-18T18:56:00Z" w16du:dateUtc="2025-09-18T23:56:00Z">
        <w:r w:rsidRPr="00782EFB">
          <w:rPr>
            <w:bCs/>
          </w:rPr>
          <w:t>PC</w:t>
        </w:r>
        <w:r>
          <w:rPr>
            <w:bCs/>
          </w:rPr>
          <w:t>DRR</w:t>
        </w:r>
        <w:r w:rsidRPr="00782EFB">
          <w:rPr>
            <w:bCs/>
          </w:rPr>
          <w:t xml:space="preserve">AMT </w:t>
        </w:r>
        <w:r w:rsidRPr="00782EFB">
          <w:rPr>
            <w:bCs/>
            <w:i/>
            <w:vertAlign w:val="subscript"/>
          </w:rPr>
          <w:t>q</w:t>
        </w:r>
        <w:r w:rsidRPr="00782EFB">
          <w:rPr>
            <w:bCs/>
          </w:rPr>
          <w:tab/>
          <w:t>=</w:t>
        </w:r>
        <w:r w:rsidRPr="00782EFB">
          <w:rPr>
            <w:bCs/>
          </w:rPr>
          <w:tab/>
          <w:t>(-1) * MCPC</w:t>
        </w:r>
        <w:r>
          <w:rPr>
            <w:bCs/>
          </w:rPr>
          <w:t>DRR</w:t>
        </w:r>
        <w:r w:rsidRPr="00782EFB">
          <w:rPr>
            <w:bCs/>
          </w:rPr>
          <w:t xml:space="preserve"> </w:t>
        </w:r>
        <w:r w:rsidRPr="00782EFB">
          <w:rPr>
            <w:bCs/>
            <w:i/>
            <w:vertAlign w:val="subscript"/>
          </w:rPr>
          <w:t>DAM</w:t>
        </w:r>
        <w:r w:rsidRPr="00782EFB">
          <w:rPr>
            <w:bCs/>
          </w:rPr>
          <w:t xml:space="preserve"> * PC</w:t>
        </w:r>
        <w:r>
          <w:rPr>
            <w:bCs/>
          </w:rPr>
          <w:t>DRR</w:t>
        </w:r>
        <w:r w:rsidRPr="00782EFB">
          <w:rPr>
            <w:bCs/>
          </w:rPr>
          <w:t xml:space="preserve"> </w:t>
        </w:r>
        <w:r w:rsidRPr="00782EFB">
          <w:rPr>
            <w:bCs/>
            <w:i/>
            <w:vertAlign w:val="subscript"/>
          </w:rPr>
          <w:t>q</w:t>
        </w:r>
      </w:ins>
    </w:p>
    <w:p w14:paraId="126FF3D3" w14:textId="77777777" w:rsidR="00A07492" w:rsidRPr="00782EFB" w:rsidRDefault="00A07492" w:rsidP="00A07492">
      <w:pPr>
        <w:spacing w:after="240"/>
        <w:rPr>
          <w:ins w:id="364" w:author="ERCOT" w:date="2025-09-18T18:56:00Z" w16du:dateUtc="2025-09-18T23:56:00Z"/>
          <w:lang w:val="pt-BR"/>
        </w:rPr>
      </w:pPr>
      <w:ins w:id="365" w:author="ERCOT" w:date="2025-09-18T18:56:00Z" w16du:dateUtc="2025-09-18T23:56:00Z">
        <w:r w:rsidRPr="00782EFB">
          <w:rPr>
            <w:lang w:val="pt-BR"/>
          </w:rPr>
          <w:t>Where:</w:t>
        </w:r>
      </w:ins>
    </w:p>
    <w:p w14:paraId="6BE9A5CA" w14:textId="457C1C9D" w:rsidR="00A07492" w:rsidRDefault="00A07492" w:rsidP="79C6FA9D">
      <w:pPr>
        <w:spacing w:after="240"/>
        <w:ind w:left="720"/>
        <w:rPr>
          <w:ins w:id="366" w:author="ERCOT" w:date="2025-09-18T18:56:00Z" w16du:dateUtc="2025-09-18T23:56:00Z"/>
          <w:i/>
          <w:iCs/>
          <w:vertAlign w:val="subscript"/>
          <w:lang w:val="pt-BR"/>
        </w:rPr>
      </w:pPr>
      <w:ins w:id="367" w:author="ERCOT" w:date="2025-09-18T18:56:00Z" w16du:dateUtc="2025-09-18T23:56:00Z">
        <w:r w:rsidRPr="79C6FA9D">
          <w:rPr>
            <w:lang w:val="pt-BR"/>
          </w:rPr>
          <w:t xml:space="preserve">PCDRR </w:t>
        </w:r>
        <w:r w:rsidRPr="79C6FA9D">
          <w:rPr>
            <w:i/>
            <w:iCs/>
            <w:vertAlign w:val="subscript"/>
            <w:lang w:val="pt-BR"/>
          </w:rPr>
          <w:t>q</w:t>
        </w:r>
        <w:r>
          <w:tab/>
        </w:r>
        <w:r w:rsidRPr="79C6FA9D">
          <w:rPr>
            <w:lang w:val="pt-BR"/>
          </w:rPr>
          <w:t>=</w:t>
        </w:r>
        <w:r>
          <w:tab/>
        </w:r>
      </w:ins>
      <w:ins w:id="368" w:author="ERCOT" w:date="2025-09-30T12:29:00Z" w16du:dateUtc="2025-09-30T17:29:00Z">
        <w:r w:rsidR="009421BD">
          <w:rPr>
            <w:noProof/>
          </w:rPr>
          <w:drawing>
            <wp:inline distT="0" distB="0" distL="0" distR="0" wp14:anchorId="19424B4E" wp14:editId="60A62EBD">
              <wp:extent cx="160655" cy="314325"/>
              <wp:effectExtent l="0" t="0" r="0" b="9525"/>
              <wp:docPr id="588858426" name="Picture 2" descr="ActiveX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ActiveX contr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60655" cy="314325"/>
                      </a:xfrm>
                      <a:prstGeom prst="rect">
                        <a:avLst/>
                      </a:prstGeom>
                      <a:noFill/>
                      <a:ln>
                        <a:noFill/>
                      </a:ln>
                    </pic:spPr>
                  </pic:pic>
                </a:graphicData>
              </a:graphic>
            </wp:inline>
          </w:drawing>
        </w:r>
      </w:ins>
      <w:ins w:id="369" w:author="ERCOT" w:date="2025-09-18T18:56:00Z" w16du:dateUtc="2025-09-18T23:56:00Z">
        <w:r w:rsidRPr="79C6FA9D">
          <w:rPr>
            <w:lang w:val="pt-BR"/>
          </w:rPr>
          <w:t>PCDRRR</w:t>
        </w:r>
        <w:r w:rsidRPr="79C6FA9D">
          <w:rPr>
            <w:i/>
            <w:iCs/>
            <w:lang w:val="pt-BR"/>
          </w:rPr>
          <w:t xml:space="preserve"> </w:t>
        </w:r>
        <w:r w:rsidRPr="79C6FA9D">
          <w:rPr>
            <w:i/>
            <w:iCs/>
            <w:vertAlign w:val="subscript"/>
            <w:lang w:val="pt-BR"/>
          </w:rPr>
          <w:t>r, q, DAM</w:t>
        </w:r>
      </w:ins>
    </w:p>
    <w:p w14:paraId="7D8A22CD" w14:textId="77777777" w:rsidR="00A07492" w:rsidRDefault="00A07492" w:rsidP="00A07492">
      <w:pPr>
        <w:pStyle w:val="BodyText"/>
        <w:spacing w:before="240"/>
        <w:ind w:left="720" w:hanging="720"/>
        <w:rPr>
          <w:ins w:id="370" w:author="ERCOT" w:date="2025-09-18T18:56:00Z" w16du:dateUtc="2025-09-18T23:56:00Z"/>
          <w:lang w:val="pt-BR"/>
        </w:rPr>
      </w:pPr>
      <w:ins w:id="371" w:author="ERCOT" w:date="2025-09-18T18:56:00Z" w16du:dateUtc="2025-09-18T23:56:00Z">
        <w:r>
          <w:rPr>
            <w:lang w:val="pt-BR"/>
          </w:rPr>
          <w:t>(2)</w:t>
        </w:r>
        <w:r>
          <w:t xml:space="preserve">  </w:t>
        </w:r>
        <w:r>
          <w:tab/>
          <w:t>ERCOT shall pay each QSE whose Ancillary Service Only Offers to provide DRRS to ERCOT were cleared in the DAM, for each hour as follows:</w:t>
        </w:r>
      </w:ins>
    </w:p>
    <w:p w14:paraId="37660C62" w14:textId="77777777" w:rsidR="00A07492" w:rsidRPr="00A07492" w:rsidRDefault="00A07492" w:rsidP="00A07492">
      <w:pPr>
        <w:pStyle w:val="Formula"/>
        <w:rPr>
          <w:ins w:id="372" w:author="ERCOT" w:date="2025-09-18T18:56:00Z" w16du:dateUtc="2025-09-18T23:56:00Z"/>
          <w:bCs w:val="0"/>
          <w:lang w:val="x-none"/>
        </w:rPr>
      </w:pPr>
      <w:ins w:id="373" w:author="ERCOT" w:date="2025-09-18T18:56:00Z" w16du:dateUtc="2025-09-18T23:56:00Z">
        <w:r>
          <w:t xml:space="preserve">DAPCDRROAMT </w:t>
        </w:r>
        <w:r>
          <w:rPr>
            <w:i/>
            <w:vertAlign w:val="subscript"/>
          </w:rPr>
          <w:t>q</w:t>
        </w:r>
        <w:r>
          <w:t xml:space="preserve">  = (-1) * MCPCDRR</w:t>
        </w:r>
        <w:r>
          <w:rPr>
            <w:i/>
            <w:vertAlign w:val="subscript"/>
          </w:rPr>
          <w:t xml:space="preserve"> DAM</w:t>
        </w:r>
        <w:r>
          <w:t xml:space="preserve"> * DADRROAWD</w:t>
        </w:r>
        <w:r>
          <w:rPr>
            <w:i/>
            <w:vertAlign w:val="subscript"/>
          </w:rPr>
          <w:t xml:space="preserve"> q</w:t>
        </w:r>
      </w:ins>
    </w:p>
    <w:p w14:paraId="60F5D375" w14:textId="77777777" w:rsidR="00A07492" w:rsidRPr="00782EFB" w:rsidRDefault="00A07492" w:rsidP="00A07492">
      <w:pPr>
        <w:rPr>
          <w:ins w:id="374" w:author="ERCOT" w:date="2025-09-18T18:56:00Z" w16du:dateUtc="2025-09-18T23:56:00Z"/>
        </w:rPr>
      </w:pPr>
      <w:ins w:id="375" w:author="ERCOT" w:date="2025-09-18T18:56:00Z" w16du:dateUtc="2025-09-18T23:56:00Z">
        <w:r w:rsidRPr="00782EFB">
          <w:t>The above variables are defined as follows:</w:t>
        </w:r>
      </w:ins>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62"/>
        <w:gridCol w:w="856"/>
        <w:gridCol w:w="6532"/>
      </w:tblGrid>
      <w:tr w:rsidR="00A07492" w:rsidRPr="00782EFB" w14:paraId="003B2E66" w14:textId="77777777" w:rsidTr="00CF6727">
        <w:trPr>
          <w:ins w:id="376" w:author="ERCOT" w:date="2025-09-18T18:56:00Z"/>
        </w:trPr>
        <w:tc>
          <w:tcPr>
            <w:tcW w:w="1049" w:type="pct"/>
          </w:tcPr>
          <w:p w14:paraId="51BE10C3" w14:textId="77777777" w:rsidR="00A07492" w:rsidRPr="00782EFB" w:rsidRDefault="00A07492" w:rsidP="00CF6727">
            <w:pPr>
              <w:spacing w:after="240"/>
              <w:rPr>
                <w:ins w:id="377" w:author="ERCOT" w:date="2025-09-18T18:56:00Z" w16du:dateUtc="2025-09-18T23:56:00Z"/>
                <w:b/>
                <w:iCs/>
                <w:sz w:val="20"/>
                <w:szCs w:val="20"/>
              </w:rPr>
            </w:pPr>
            <w:ins w:id="378" w:author="ERCOT" w:date="2025-09-18T18:56:00Z" w16du:dateUtc="2025-09-18T23:56:00Z">
              <w:r w:rsidRPr="00782EFB">
                <w:rPr>
                  <w:b/>
                  <w:iCs/>
                  <w:sz w:val="20"/>
                  <w:szCs w:val="20"/>
                </w:rPr>
                <w:t>Variable</w:t>
              </w:r>
            </w:ins>
          </w:p>
        </w:tc>
        <w:tc>
          <w:tcPr>
            <w:tcW w:w="458" w:type="pct"/>
          </w:tcPr>
          <w:p w14:paraId="0395D9D7" w14:textId="77777777" w:rsidR="00A07492" w:rsidRPr="00782EFB" w:rsidRDefault="00A07492" w:rsidP="00CF6727">
            <w:pPr>
              <w:spacing w:after="240"/>
              <w:rPr>
                <w:ins w:id="379" w:author="ERCOT" w:date="2025-09-18T18:56:00Z" w16du:dateUtc="2025-09-18T23:56:00Z"/>
                <w:b/>
                <w:iCs/>
                <w:sz w:val="20"/>
                <w:szCs w:val="20"/>
              </w:rPr>
            </w:pPr>
            <w:ins w:id="380" w:author="ERCOT" w:date="2025-09-18T18:56:00Z" w16du:dateUtc="2025-09-18T23:56:00Z">
              <w:r w:rsidRPr="00782EFB">
                <w:rPr>
                  <w:b/>
                  <w:iCs/>
                  <w:sz w:val="20"/>
                  <w:szCs w:val="20"/>
                </w:rPr>
                <w:t>Unit</w:t>
              </w:r>
            </w:ins>
          </w:p>
        </w:tc>
        <w:tc>
          <w:tcPr>
            <w:tcW w:w="3493" w:type="pct"/>
          </w:tcPr>
          <w:p w14:paraId="26D2CE25" w14:textId="77777777" w:rsidR="00A07492" w:rsidRPr="00782EFB" w:rsidRDefault="00A07492" w:rsidP="00CF6727">
            <w:pPr>
              <w:spacing w:after="240"/>
              <w:rPr>
                <w:ins w:id="381" w:author="ERCOT" w:date="2025-09-18T18:56:00Z" w16du:dateUtc="2025-09-18T23:56:00Z"/>
                <w:b/>
                <w:iCs/>
                <w:sz w:val="20"/>
                <w:szCs w:val="20"/>
              </w:rPr>
            </w:pPr>
            <w:ins w:id="382" w:author="ERCOT" w:date="2025-09-18T18:56:00Z" w16du:dateUtc="2025-09-18T23:56:00Z">
              <w:r w:rsidRPr="00782EFB">
                <w:rPr>
                  <w:b/>
                  <w:iCs/>
                  <w:sz w:val="20"/>
                  <w:szCs w:val="20"/>
                </w:rPr>
                <w:t>Definition</w:t>
              </w:r>
            </w:ins>
          </w:p>
        </w:tc>
      </w:tr>
      <w:tr w:rsidR="00A07492" w:rsidRPr="00782EFB" w14:paraId="00A3C00E" w14:textId="77777777" w:rsidTr="00CF6727">
        <w:trPr>
          <w:ins w:id="383" w:author="ERCOT" w:date="2025-09-18T18:56:00Z"/>
        </w:trPr>
        <w:tc>
          <w:tcPr>
            <w:tcW w:w="1049" w:type="pct"/>
          </w:tcPr>
          <w:p w14:paraId="796FA112" w14:textId="77777777" w:rsidR="00A07492" w:rsidRPr="00782EFB" w:rsidRDefault="00A07492" w:rsidP="00CF6727">
            <w:pPr>
              <w:spacing w:after="60"/>
              <w:rPr>
                <w:ins w:id="384" w:author="ERCOT" w:date="2025-09-18T18:56:00Z" w16du:dateUtc="2025-09-18T23:56:00Z"/>
                <w:iCs/>
                <w:sz w:val="20"/>
                <w:szCs w:val="20"/>
              </w:rPr>
            </w:pPr>
            <w:ins w:id="385" w:author="ERCOT" w:date="2025-09-18T18:56:00Z" w16du:dateUtc="2025-09-18T23:56:00Z">
              <w:r w:rsidRPr="00782EFB">
                <w:rPr>
                  <w:iCs/>
                  <w:sz w:val="20"/>
                  <w:szCs w:val="20"/>
                </w:rPr>
                <w:t>PC</w:t>
              </w:r>
              <w:r>
                <w:rPr>
                  <w:iCs/>
                  <w:sz w:val="20"/>
                  <w:szCs w:val="20"/>
                </w:rPr>
                <w:t>DRR</w:t>
              </w:r>
              <w:r w:rsidRPr="00782EFB">
                <w:rPr>
                  <w:iCs/>
                  <w:sz w:val="20"/>
                  <w:szCs w:val="20"/>
                </w:rPr>
                <w:t xml:space="preserve">AMT </w:t>
              </w:r>
              <w:r w:rsidRPr="00782EFB">
                <w:rPr>
                  <w:i/>
                  <w:iCs/>
                  <w:sz w:val="20"/>
                  <w:szCs w:val="20"/>
                  <w:vertAlign w:val="subscript"/>
                </w:rPr>
                <w:t>q</w:t>
              </w:r>
            </w:ins>
          </w:p>
        </w:tc>
        <w:tc>
          <w:tcPr>
            <w:tcW w:w="458" w:type="pct"/>
          </w:tcPr>
          <w:p w14:paraId="4A831B36" w14:textId="77777777" w:rsidR="00A07492" w:rsidRPr="00782EFB" w:rsidRDefault="00A07492" w:rsidP="00CF6727">
            <w:pPr>
              <w:spacing w:after="60"/>
              <w:rPr>
                <w:ins w:id="386" w:author="ERCOT" w:date="2025-09-18T18:56:00Z" w16du:dateUtc="2025-09-18T23:56:00Z"/>
                <w:iCs/>
                <w:sz w:val="20"/>
                <w:szCs w:val="20"/>
              </w:rPr>
            </w:pPr>
            <w:ins w:id="387" w:author="ERCOT" w:date="2025-09-18T18:56:00Z" w16du:dateUtc="2025-09-18T23:56:00Z">
              <w:r w:rsidRPr="00782EFB">
                <w:rPr>
                  <w:iCs/>
                  <w:sz w:val="20"/>
                  <w:szCs w:val="20"/>
                </w:rPr>
                <w:t>$</w:t>
              </w:r>
            </w:ins>
          </w:p>
        </w:tc>
        <w:tc>
          <w:tcPr>
            <w:tcW w:w="3493" w:type="pct"/>
          </w:tcPr>
          <w:p w14:paraId="22B7CF98" w14:textId="365913FA" w:rsidR="00A07492" w:rsidRPr="00782EFB" w:rsidRDefault="00A07492" w:rsidP="00CF6727">
            <w:pPr>
              <w:spacing w:after="60"/>
              <w:rPr>
                <w:ins w:id="388" w:author="ERCOT" w:date="2025-09-18T18:56:00Z" w16du:dateUtc="2025-09-18T23:56:00Z"/>
                <w:iCs/>
                <w:sz w:val="20"/>
                <w:szCs w:val="20"/>
              </w:rPr>
            </w:pPr>
            <w:ins w:id="389" w:author="ERCOT" w:date="2025-09-18T18:56:00Z" w16du:dateUtc="2025-09-18T23:56:00Z">
              <w:r w:rsidRPr="00782EFB">
                <w:rPr>
                  <w:i/>
                  <w:iCs/>
                  <w:sz w:val="20"/>
                  <w:szCs w:val="20"/>
                </w:rPr>
                <w:t xml:space="preserve">Procured Capacity for </w:t>
              </w:r>
              <w:del w:id="390" w:author="ERCOT" w:date="2025-09-30T11:52:00Z" w16du:dateUtc="2025-09-30T16:52:00Z">
                <w:r w:rsidRPr="00782EFB">
                  <w:rPr>
                    <w:i/>
                    <w:iCs/>
                    <w:sz w:val="20"/>
                    <w:szCs w:val="20"/>
                  </w:rPr>
                  <w:delText xml:space="preserve"> </w:delText>
                </w:r>
              </w:del>
              <w:r w:rsidRPr="00C0015D">
                <w:rPr>
                  <w:i/>
                  <w:iCs/>
                  <w:sz w:val="20"/>
                  <w:szCs w:val="20"/>
                </w:rPr>
                <w:t xml:space="preserve">Dispatchable Reliability Reserve </w:t>
              </w:r>
              <w:r w:rsidRPr="00782EFB">
                <w:rPr>
                  <w:i/>
                  <w:iCs/>
                  <w:sz w:val="20"/>
                  <w:szCs w:val="20"/>
                </w:rPr>
                <w:t>Service Amount per QSE in DAM</w:t>
              </w:r>
              <w:r w:rsidRPr="00782EFB">
                <w:rPr>
                  <w:iCs/>
                  <w:sz w:val="20"/>
                  <w:szCs w:val="20"/>
                </w:rPr>
                <w:t xml:space="preserve">—The DAM </w:t>
              </w:r>
              <w:r>
                <w:rPr>
                  <w:iCs/>
                  <w:sz w:val="20"/>
                  <w:szCs w:val="20"/>
                </w:rPr>
                <w:t>DRRS</w:t>
              </w:r>
              <w:r w:rsidRPr="00782EFB">
                <w:rPr>
                  <w:iCs/>
                  <w:sz w:val="20"/>
                  <w:szCs w:val="20"/>
                </w:rPr>
                <w:t xml:space="preserve"> payment for QSE </w:t>
              </w:r>
              <w:r w:rsidRPr="00782EFB">
                <w:rPr>
                  <w:i/>
                  <w:iCs/>
                  <w:sz w:val="20"/>
                  <w:szCs w:val="20"/>
                </w:rPr>
                <w:t>q</w:t>
              </w:r>
              <w:r w:rsidRPr="00782EFB">
                <w:rPr>
                  <w:iCs/>
                  <w:sz w:val="20"/>
                  <w:szCs w:val="20"/>
                </w:rPr>
                <w:t xml:space="preserve"> for the hour.</w:t>
              </w:r>
            </w:ins>
          </w:p>
        </w:tc>
      </w:tr>
      <w:tr w:rsidR="00A07492" w:rsidRPr="00782EFB" w14:paraId="19BF149C" w14:textId="77777777" w:rsidTr="00CF6727">
        <w:trPr>
          <w:ins w:id="391" w:author="ERCOT" w:date="2025-09-18T18:56:00Z"/>
        </w:trPr>
        <w:tc>
          <w:tcPr>
            <w:tcW w:w="1049" w:type="pct"/>
          </w:tcPr>
          <w:p w14:paraId="250B97A7" w14:textId="77777777" w:rsidR="00A07492" w:rsidRPr="00782EFB" w:rsidRDefault="00A07492" w:rsidP="00CF6727">
            <w:pPr>
              <w:spacing w:after="60"/>
              <w:rPr>
                <w:ins w:id="392" w:author="ERCOT" w:date="2025-09-18T18:56:00Z" w16du:dateUtc="2025-09-18T23:56:00Z"/>
                <w:iCs/>
                <w:sz w:val="20"/>
                <w:szCs w:val="20"/>
              </w:rPr>
            </w:pPr>
            <w:ins w:id="393" w:author="ERCOT" w:date="2025-09-18T18:56:00Z" w16du:dateUtc="2025-09-18T23:56:00Z">
              <w:r w:rsidRPr="00A072EB">
                <w:rPr>
                  <w:iCs/>
                  <w:sz w:val="20"/>
                  <w:szCs w:val="20"/>
                </w:rPr>
                <w:t>DAPC</w:t>
              </w:r>
              <w:r>
                <w:rPr>
                  <w:iCs/>
                  <w:sz w:val="20"/>
                  <w:szCs w:val="20"/>
                </w:rPr>
                <w:t>DRR</w:t>
              </w:r>
              <w:r w:rsidRPr="00A072EB">
                <w:rPr>
                  <w:iCs/>
                  <w:sz w:val="20"/>
                  <w:szCs w:val="20"/>
                </w:rPr>
                <w:t>OAMT</w:t>
              </w:r>
              <w:r w:rsidRPr="00A072EB">
                <w:rPr>
                  <w:i/>
                  <w:iCs/>
                  <w:sz w:val="20"/>
                  <w:szCs w:val="20"/>
                </w:rPr>
                <w:t xml:space="preserve"> </w:t>
              </w:r>
              <w:r w:rsidRPr="00A072EB">
                <w:rPr>
                  <w:i/>
                  <w:iCs/>
                  <w:sz w:val="20"/>
                  <w:szCs w:val="20"/>
                  <w:vertAlign w:val="subscript"/>
                </w:rPr>
                <w:t>q</w:t>
              </w:r>
            </w:ins>
          </w:p>
        </w:tc>
        <w:tc>
          <w:tcPr>
            <w:tcW w:w="458" w:type="pct"/>
          </w:tcPr>
          <w:p w14:paraId="48C5AED8" w14:textId="77777777" w:rsidR="00A07492" w:rsidRPr="00782EFB" w:rsidRDefault="00A07492" w:rsidP="00CF6727">
            <w:pPr>
              <w:spacing w:after="60"/>
              <w:rPr>
                <w:ins w:id="394" w:author="ERCOT" w:date="2025-09-18T18:56:00Z" w16du:dateUtc="2025-09-18T23:56:00Z"/>
                <w:iCs/>
                <w:sz w:val="20"/>
                <w:szCs w:val="20"/>
              </w:rPr>
            </w:pPr>
            <w:ins w:id="395" w:author="ERCOT" w:date="2025-09-18T18:56:00Z" w16du:dateUtc="2025-09-18T23:56:00Z">
              <w:r>
                <w:rPr>
                  <w:iCs/>
                  <w:sz w:val="20"/>
                  <w:szCs w:val="20"/>
                </w:rPr>
                <w:t>$</w:t>
              </w:r>
            </w:ins>
          </w:p>
        </w:tc>
        <w:tc>
          <w:tcPr>
            <w:tcW w:w="3493" w:type="pct"/>
          </w:tcPr>
          <w:p w14:paraId="62D17D41" w14:textId="1BC9F612" w:rsidR="00A07492" w:rsidRPr="00782EFB" w:rsidRDefault="00A07492" w:rsidP="00CF6727">
            <w:pPr>
              <w:spacing w:after="60"/>
              <w:rPr>
                <w:ins w:id="396" w:author="ERCOT" w:date="2025-09-18T18:56:00Z" w16du:dateUtc="2025-09-18T23:56:00Z"/>
                <w:i/>
                <w:iCs/>
                <w:sz w:val="20"/>
                <w:szCs w:val="20"/>
              </w:rPr>
            </w:pPr>
            <w:ins w:id="397" w:author="ERCOT" w:date="2025-09-18T18:56:00Z" w16du:dateUtc="2025-09-18T23:56:00Z">
              <w:r w:rsidRPr="00EE2BDF">
                <w:rPr>
                  <w:i/>
                  <w:iCs/>
                  <w:sz w:val="20"/>
                  <w:szCs w:val="20"/>
                </w:rPr>
                <w:t xml:space="preserve">Day-Ahead Procured Capacity for </w:t>
              </w:r>
              <w:r w:rsidRPr="00C0015D">
                <w:rPr>
                  <w:i/>
                  <w:iCs/>
                  <w:sz w:val="20"/>
                  <w:szCs w:val="20"/>
                </w:rPr>
                <w:t xml:space="preserve">Dispatchable Reliability Reserve </w:t>
              </w:r>
              <w:r w:rsidRPr="00782EFB">
                <w:rPr>
                  <w:i/>
                  <w:iCs/>
                  <w:sz w:val="20"/>
                  <w:szCs w:val="20"/>
                </w:rPr>
                <w:t>Service</w:t>
              </w:r>
            </w:ins>
            <w:ins w:id="398" w:author="ERCOT" w:date="2025-09-18T18:56:00Z">
              <w:del w:id="399" w:author="ERCOT" w:date="2025-10-24T20:44:00Z">
                <w:r w:rsidRPr="00782EFB">
                  <w:rPr>
                    <w:i/>
                    <w:iCs/>
                    <w:sz w:val="20"/>
                    <w:szCs w:val="20"/>
                  </w:rPr>
                  <w:delText xml:space="preserve"> </w:delText>
                </w:r>
              </w:del>
            </w:ins>
            <w:ins w:id="400" w:author="ERCOT" w:date="2025-10-24T20:44:00Z">
              <w:r w:rsidR="3E0F0E11" w:rsidRPr="4CD90589">
                <w:rPr>
                  <w:i/>
                  <w:iCs/>
                  <w:sz w:val="20"/>
                  <w:szCs w:val="20"/>
                </w:rPr>
                <w:t>-</w:t>
              </w:r>
            </w:ins>
            <w:ins w:id="401" w:author="ERCOT" w:date="2025-09-18T18:56:00Z" w16du:dateUtc="2025-09-18T23:56:00Z">
              <w:r w:rsidRPr="00EE2BDF">
                <w:rPr>
                  <w:i/>
                  <w:iCs/>
                  <w:sz w:val="20"/>
                  <w:szCs w:val="20"/>
                </w:rPr>
                <w:t xml:space="preserve">Only Amount per QSE— </w:t>
              </w:r>
              <w:r w:rsidRPr="00A07492">
                <w:rPr>
                  <w:sz w:val="20"/>
                  <w:szCs w:val="20"/>
                </w:rPr>
                <w:t xml:space="preserve">The payment to QSE </w:t>
              </w:r>
              <w:r w:rsidRPr="00A07492">
                <w:rPr>
                  <w:i/>
                  <w:iCs/>
                  <w:sz w:val="20"/>
                  <w:szCs w:val="20"/>
                </w:rPr>
                <w:t>q</w:t>
              </w:r>
              <w:r w:rsidRPr="00A07492">
                <w:rPr>
                  <w:sz w:val="20"/>
                  <w:szCs w:val="20"/>
                </w:rPr>
                <w:t xml:space="preserve"> for all </w:t>
              </w:r>
              <w:r>
                <w:rPr>
                  <w:sz w:val="20"/>
                  <w:szCs w:val="20"/>
                </w:rPr>
                <w:t>DRRS</w:t>
              </w:r>
            </w:ins>
            <w:ins w:id="402" w:author="ERCOT" w:date="2025-10-24T20:45:00Z">
              <w:r w:rsidR="1CDF8EE2" w:rsidRPr="4CD90589">
                <w:rPr>
                  <w:sz w:val="20"/>
                  <w:szCs w:val="20"/>
                </w:rPr>
                <w:t>-</w:t>
              </w:r>
            </w:ins>
            <w:ins w:id="403" w:author="ERCOT" w:date="2025-09-18T18:56:00Z">
              <w:del w:id="404" w:author="ERCOT" w:date="2025-10-24T20:45:00Z">
                <w:r w:rsidRPr="00A07492">
                  <w:rPr>
                    <w:sz w:val="20"/>
                    <w:szCs w:val="20"/>
                  </w:rPr>
                  <w:delText xml:space="preserve"> </w:delText>
                </w:r>
              </w:del>
            </w:ins>
            <w:ins w:id="405" w:author="ERCOT" w:date="2025-09-18T18:56:00Z" w16du:dateUtc="2025-09-18T23:56:00Z">
              <w:r w:rsidRPr="00A07492">
                <w:rPr>
                  <w:sz w:val="20"/>
                  <w:szCs w:val="20"/>
                </w:rPr>
                <w:t>only awards in DAM for the hour.</w:t>
              </w:r>
            </w:ins>
          </w:p>
        </w:tc>
      </w:tr>
      <w:tr w:rsidR="00A07492" w:rsidRPr="00782EFB" w14:paraId="1DF4A7AA" w14:textId="77777777" w:rsidTr="00CF6727">
        <w:trPr>
          <w:ins w:id="406" w:author="ERCOT" w:date="2025-09-18T18:56:00Z"/>
        </w:trPr>
        <w:tc>
          <w:tcPr>
            <w:tcW w:w="1049" w:type="pct"/>
          </w:tcPr>
          <w:p w14:paraId="52867106" w14:textId="77777777" w:rsidR="00A07492" w:rsidRPr="00C43BCB" w:rsidRDefault="00A07492" w:rsidP="00CF6727">
            <w:pPr>
              <w:spacing w:after="60"/>
              <w:rPr>
                <w:ins w:id="407" w:author="ERCOT" w:date="2025-09-18T18:56:00Z" w16du:dateUtc="2025-09-18T23:56:00Z"/>
                <w:iCs/>
                <w:sz w:val="20"/>
                <w:szCs w:val="20"/>
              </w:rPr>
            </w:pPr>
            <w:ins w:id="408" w:author="ERCOT" w:date="2025-09-18T18:56:00Z" w16du:dateUtc="2025-09-18T23:56:00Z">
              <w:r w:rsidRPr="00A1178F">
                <w:rPr>
                  <w:iCs/>
                  <w:sz w:val="20"/>
                  <w:szCs w:val="20"/>
                </w:rPr>
                <w:t>PC</w:t>
              </w:r>
              <w:r>
                <w:rPr>
                  <w:iCs/>
                  <w:sz w:val="20"/>
                  <w:szCs w:val="20"/>
                </w:rPr>
                <w:t>DRR</w:t>
              </w:r>
              <w:r w:rsidRPr="00C43BCB">
                <w:rPr>
                  <w:iCs/>
                  <w:sz w:val="20"/>
                  <w:szCs w:val="20"/>
                </w:rPr>
                <w:t xml:space="preserve"> </w:t>
              </w:r>
              <w:r w:rsidRPr="00C43BCB">
                <w:rPr>
                  <w:i/>
                  <w:iCs/>
                  <w:sz w:val="20"/>
                  <w:szCs w:val="20"/>
                  <w:vertAlign w:val="subscript"/>
                </w:rPr>
                <w:t>q</w:t>
              </w:r>
              <w:r w:rsidRPr="00C43BCB">
                <w:rPr>
                  <w:i/>
                  <w:iCs/>
                  <w:sz w:val="20"/>
                  <w:szCs w:val="20"/>
                </w:rPr>
                <w:t xml:space="preserve"> </w:t>
              </w:r>
            </w:ins>
          </w:p>
        </w:tc>
        <w:tc>
          <w:tcPr>
            <w:tcW w:w="458" w:type="pct"/>
          </w:tcPr>
          <w:p w14:paraId="0AAAD08B" w14:textId="77777777" w:rsidR="00A07492" w:rsidRPr="00A1178F" w:rsidRDefault="00A07492" w:rsidP="00CF6727">
            <w:pPr>
              <w:spacing w:after="60"/>
              <w:rPr>
                <w:ins w:id="409" w:author="ERCOT" w:date="2025-09-18T18:56:00Z" w16du:dateUtc="2025-09-18T23:56:00Z"/>
                <w:iCs/>
                <w:sz w:val="20"/>
                <w:szCs w:val="20"/>
              </w:rPr>
            </w:pPr>
            <w:ins w:id="410" w:author="ERCOT" w:date="2025-09-18T18:56:00Z" w16du:dateUtc="2025-09-18T23:56:00Z">
              <w:r w:rsidRPr="00A1178F">
                <w:rPr>
                  <w:iCs/>
                  <w:sz w:val="20"/>
                  <w:szCs w:val="20"/>
                </w:rPr>
                <w:t>MW</w:t>
              </w:r>
            </w:ins>
          </w:p>
        </w:tc>
        <w:tc>
          <w:tcPr>
            <w:tcW w:w="3493" w:type="pct"/>
          </w:tcPr>
          <w:p w14:paraId="560F2469" w14:textId="77777777" w:rsidR="00A07492" w:rsidRPr="00A1178F" w:rsidRDefault="00A07492" w:rsidP="00CF6727">
            <w:pPr>
              <w:spacing w:after="60"/>
              <w:rPr>
                <w:ins w:id="411" w:author="ERCOT" w:date="2025-09-18T18:56:00Z" w16du:dateUtc="2025-09-18T23:56:00Z"/>
                <w:iCs/>
                <w:sz w:val="20"/>
                <w:szCs w:val="20"/>
              </w:rPr>
            </w:pPr>
            <w:ins w:id="412" w:author="ERCOT" w:date="2025-09-18T18:56:00Z" w16du:dateUtc="2025-09-18T23:56:00Z">
              <w:r w:rsidRPr="00A1178F">
                <w:rPr>
                  <w:i/>
                  <w:iCs/>
                  <w:sz w:val="20"/>
                  <w:szCs w:val="20"/>
                </w:rPr>
                <w:t xml:space="preserve">Procured Capacity for </w:t>
              </w:r>
              <w:r w:rsidRPr="00C0015D">
                <w:rPr>
                  <w:i/>
                  <w:iCs/>
                  <w:sz w:val="20"/>
                  <w:szCs w:val="20"/>
                </w:rPr>
                <w:t xml:space="preserve">Dispatchable Reliability Reserve </w:t>
              </w:r>
              <w:r w:rsidRPr="00A1178F">
                <w:rPr>
                  <w:i/>
                  <w:iCs/>
                  <w:sz w:val="20"/>
                  <w:szCs w:val="20"/>
                </w:rPr>
                <w:t>Service per QSE in DAM</w:t>
              </w:r>
              <w:r w:rsidRPr="00A1178F">
                <w:rPr>
                  <w:iCs/>
                  <w:sz w:val="20"/>
                  <w:szCs w:val="20"/>
                </w:rPr>
                <w:t xml:space="preserve">—The total </w:t>
              </w:r>
              <w:r>
                <w:rPr>
                  <w:iCs/>
                  <w:sz w:val="20"/>
                  <w:szCs w:val="20"/>
                </w:rPr>
                <w:t>DRRS</w:t>
              </w:r>
              <w:r w:rsidRPr="00A1178F">
                <w:rPr>
                  <w:iCs/>
                  <w:sz w:val="20"/>
                  <w:szCs w:val="20"/>
                </w:rPr>
                <w:t xml:space="preserve"> capacity quantity awarded to QSE </w:t>
              </w:r>
              <w:r w:rsidRPr="00A1178F">
                <w:rPr>
                  <w:i/>
                  <w:iCs/>
                  <w:sz w:val="20"/>
                  <w:szCs w:val="20"/>
                </w:rPr>
                <w:t>q</w:t>
              </w:r>
              <w:r w:rsidRPr="00A1178F">
                <w:rPr>
                  <w:iCs/>
                  <w:sz w:val="20"/>
                  <w:szCs w:val="20"/>
                </w:rPr>
                <w:t xml:space="preserve"> in the DAM for all the Resources represented by this QSE for the hour.</w:t>
              </w:r>
            </w:ins>
          </w:p>
        </w:tc>
      </w:tr>
      <w:tr w:rsidR="00A07492" w:rsidRPr="00782EFB" w14:paraId="157D64FF" w14:textId="77777777" w:rsidTr="00CF6727">
        <w:trPr>
          <w:ins w:id="413" w:author="ERCOT" w:date="2025-09-18T18:56:00Z"/>
        </w:trPr>
        <w:tc>
          <w:tcPr>
            <w:tcW w:w="1049" w:type="pct"/>
          </w:tcPr>
          <w:p w14:paraId="4DD0DE3A" w14:textId="77777777" w:rsidR="00A07492" w:rsidRPr="00302DCD" w:rsidRDefault="00A07492" w:rsidP="00CF6727">
            <w:pPr>
              <w:spacing w:after="60"/>
              <w:rPr>
                <w:ins w:id="414" w:author="ERCOT" w:date="2025-09-18T18:56:00Z" w16du:dateUtc="2025-09-18T23:56:00Z"/>
                <w:iCs/>
                <w:sz w:val="20"/>
                <w:szCs w:val="20"/>
              </w:rPr>
            </w:pPr>
            <w:ins w:id="415" w:author="ERCOT" w:date="2025-09-18T18:56:00Z" w16du:dateUtc="2025-09-18T23:56:00Z">
              <w:r w:rsidRPr="00A1178F">
                <w:rPr>
                  <w:iCs/>
                  <w:sz w:val="20"/>
                  <w:szCs w:val="20"/>
                </w:rPr>
                <w:t>PC</w:t>
              </w:r>
              <w:r>
                <w:rPr>
                  <w:iCs/>
                  <w:sz w:val="20"/>
                  <w:szCs w:val="20"/>
                </w:rPr>
                <w:t>DRR</w:t>
              </w:r>
              <w:r w:rsidRPr="00A1178F">
                <w:rPr>
                  <w:iCs/>
                  <w:sz w:val="20"/>
                  <w:szCs w:val="20"/>
                </w:rPr>
                <w:t xml:space="preserve">R </w:t>
              </w:r>
              <w:r w:rsidRPr="00A1178F">
                <w:rPr>
                  <w:i/>
                  <w:iCs/>
                  <w:sz w:val="20"/>
                  <w:szCs w:val="20"/>
                  <w:vertAlign w:val="subscript"/>
                </w:rPr>
                <w:t>r,</w:t>
              </w:r>
              <w:r w:rsidRPr="00302DCD">
                <w:rPr>
                  <w:i/>
                  <w:iCs/>
                  <w:sz w:val="20"/>
                  <w:szCs w:val="20"/>
                </w:rPr>
                <w:t xml:space="preserve"> </w:t>
              </w:r>
              <w:r w:rsidRPr="00302DCD">
                <w:rPr>
                  <w:i/>
                  <w:iCs/>
                  <w:sz w:val="20"/>
                  <w:szCs w:val="20"/>
                  <w:vertAlign w:val="subscript"/>
                </w:rPr>
                <w:t>q, DAM</w:t>
              </w:r>
            </w:ins>
          </w:p>
        </w:tc>
        <w:tc>
          <w:tcPr>
            <w:tcW w:w="458" w:type="pct"/>
          </w:tcPr>
          <w:p w14:paraId="60EA3D1F" w14:textId="77777777" w:rsidR="00A07492" w:rsidRPr="00C43BCB" w:rsidRDefault="00A07492" w:rsidP="00CF6727">
            <w:pPr>
              <w:spacing w:after="60"/>
              <w:rPr>
                <w:ins w:id="416" w:author="ERCOT" w:date="2025-09-18T18:56:00Z" w16du:dateUtc="2025-09-18T23:56:00Z"/>
                <w:iCs/>
                <w:sz w:val="20"/>
                <w:szCs w:val="20"/>
              </w:rPr>
            </w:pPr>
            <w:ins w:id="417" w:author="ERCOT" w:date="2025-09-18T18:56:00Z" w16du:dateUtc="2025-09-18T23:56:00Z">
              <w:r w:rsidRPr="00C43BCB">
                <w:rPr>
                  <w:iCs/>
                  <w:sz w:val="20"/>
                  <w:szCs w:val="20"/>
                </w:rPr>
                <w:t>MW</w:t>
              </w:r>
            </w:ins>
          </w:p>
        </w:tc>
        <w:tc>
          <w:tcPr>
            <w:tcW w:w="3493" w:type="pct"/>
          </w:tcPr>
          <w:p w14:paraId="1537B73D" w14:textId="77777777" w:rsidR="00A07492" w:rsidRPr="00A1178F" w:rsidRDefault="00A07492" w:rsidP="00CF6727">
            <w:pPr>
              <w:spacing w:after="60"/>
              <w:rPr>
                <w:ins w:id="418" w:author="ERCOT" w:date="2025-09-18T18:56:00Z" w16du:dateUtc="2025-09-18T23:56:00Z"/>
                <w:iCs/>
                <w:sz w:val="20"/>
                <w:szCs w:val="20"/>
              </w:rPr>
            </w:pPr>
            <w:ins w:id="419" w:author="ERCOT" w:date="2025-09-18T18:56:00Z" w16du:dateUtc="2025-09-18T23:56:00Z">
              <w:r w:rsidRPr="00A1178F">
                <w:rPr>
                  <w:i/>
                  <w:iCs/>
                  <w:sz w:val="20"/>
                  <w:szCs w:val="20"/>
                </w:rPr>
                <w:t xml:space="preserve">Procured Capacity for </w:t>
              </w:r>
              <w:r w:rsidRPr="00C0015D">
                <w:rPr>
                  <w:i/>
                  <w:iCs/>
                  <w:sz w:val="20"/>
                  <w:szCs w:val="20"/>
                </w:rPr>
                <w:t xml:space="preserve">Dispatchable Reliability Reserve </w:t>
              </w:r>
              <w:r w:rsidRPr="00A1178F">
                <w:rPr>
                  <w:i/>
                  <w:iCs/>
                  <w:sz w:val="20"/>
                  <w:szCs w:val="20"/>
                </w:rPr>
                <w:t>Service from Resource per Resource per QSE in DAM</w:t>
              </w:r>
              <w:r w:rsidRPr="00A1178F">
                <w:rPr>
                  <w:iCs/>
                  <w:sz w:val="20"/>
                  <w:szCs w:val="20"/>
                </w:rPr>
                <w:t xml:space="preserve">—The </w:t>
              </w:r>
              <w:r>
                <w:rPr>
                  <w:iCs/>
                  <w:sz w:val="20"/>
                  <w:szCs w:val="20"/>
                </w:rPr>
                <w:t>DRRS</w:t>
              </w:r>
              <w:r w:rsidRPr="00A1178F">
                <w:rPr>
                  <w:iCs/>
                  <w:sz w:val="20"/>
                  <w:szCs w:val="20"/>
                </w:rPr>
                <w:t xml:space="preserve"> capacity quantity awarded to QSE </w:t>
              </w:r>
              <w:r w:rsidRPr="00A1178F">
                <w:rPr>
                  <w:i/>
                  <w:iCs/>
                  <w:sz w:val="20"/>
                  <w:szCs w:val="20"/>
                </w:rPr>
                <w:t>q</w:t>
              </w:r>
              <w:r w:rsidRPr="00A1178F">
                <w:rPr>
                  <w:iCs/>
                  <w:sz w:val="20"/>
                  <w:szCs w:val="20"/>
                </w:rPr>
                <w:t xml:space="preserve"> in the DAM for Resource </w:t>
              </w:r>
              <w:r w:rsidRPr="00A1178F">
                <w:rPr>
                  <w:i/>
                  <w:iCs/>
                  <w:sz w:val="20"/>
                  <w:szCs w:val="20"/>
                </w:rPr>
                <w:t>r</w:t>
              </w:r>
              <w:r w:rsidRPr="00A1178F">
                <w:rPr>
                  <w:iCs/>
                  <w:sz w:val="20"/>
                  <w:szCs w:val="20"/>
                </w:rPr>
                <w:t xml:space="preserve"> for the hour.  Where for a </w:t>
              </w:r>
              <w:r w:rsidRPr="00A1178F">
                <w:rPr>
                  <w:iCs/>
                  <w:sz w:val="20"/>
                  <w:szCs w:val="20"/>
                </w:rPr>
                <w:lastRenderedPageBreak/>
                <w:t xml:space="preserve">Combined Cycle Train, the Resource </w:t>
              </w:r>
              <w:r w:rsidRPr="00A1178F">
                <w:rPr>
                  <w:i/>
                  <w:iCs/>
                  <w:sz w:val="20"/>
                  <w:szCs w:val="20"/>
                </w:rPr>
                <w:t xml:space="preserve">r </w:t>
              </w:r>
              <w:r w:rsidRPr="00A1178F">
                <w:rPr>
                  <w:iCs/>
                  <w:sz w:val="20"/>
                  <w:szCs w:val="20"/>
                </w:rPr>
                <w:t>is a Combined Cycle Generation Resource within the Combined Cycle Train.</w:t>
              </w:r>
            </w:ins>
          </w:p>
        </w:tc>
      </w:tr>
      <w:tr w:rsidR="00A07492" w:rsidRPr="00782EFB" w14:paraId="5DB2782D" w14:textId="77777777" w:rsidTr="00CF6727">
        <w:trPr>
          <w:ins w:id="420" w:author="ERCOT" w:date="2025-09-18T18:56:00Z"/>
        </w:trPr>
        <w:tc>
          <w:tcPr>
            <w:tcW w:w="1049" w:type="pct"/>
          </w:tcPr>
          <w:p w14:paraId="06984935" w14:textId="77777777" w:rsidR="00A07492" w:rsidRPr="00302DCD" w:rsidRDefault="00A07492" w:rsidP="00CF6727">
            <w:pPr>
              <w:spacing w:after="60"/>
              <w:rPr>
                <w:ins w:id="421" w:author="ERCOT" w:date="2025-09-18T18:56:00Z" w16du:dateUtc="2025-09-18T23:56:00Z"/>
                <w:iCs/>
                <w:sz w:val="20"/>
                <w:szCs w:val="20"/>
              </w:rPr>
            </w:pPr>
            <w:ins w:id="422" w:author="ERCOT" w:date="2025-09-18T18:56:00Z" w16du:dateUtc="2025-09-18T23:56:00Z">
              <w:r w:rsidRPr="00A1178F">
                <w:rPr>
                  <w:iCs/>
                  <w:sz w:val="20"/>
                  <w:szCs w:val="20"/>
                </w:rPr>
                <w:lastRenderedPageBreak/>
                <w:t>MCPC</w:t>
              </w:r>
              <w:r>
                <w:rPr>
                  <w:iCs/>
                  <w:sz w:val="20"/>
                  <w:szCs w:val="20"/>
                </w:rPr>
                <w:t>DRR</w:t>
              </w:r>
              <w:r w:rsidRPr="00A1178F">
                <w:rPr>
                  <w:iCs/>
                  <w:sz w:val="20"/>
                  <w:szCs w:val="20"/>
                </w:rPr>
                <w:t xml:space="preserve"> </w:t>
              </w:r>
              <w:r w:rsidRPr="00A1178F">
                <w:rPr>
                  <w:i/>
                  <w:iCs/>
                  <w:sz w:val="20"/>
                  <w:szCs w:val="20"/>
                  <w:vertAlign w:val="subscript"/>
                </w:rPr>
                <w:t>DAM</w:t>
              </w:r>
            </w:ins>
          </w:p>
        </w:tc>
        <w:tc>
          <w:tcPr>
            <w:tcW w:w="458" w:type="pct"/>
          </w:tcPr>
          <w:p w14:paraId="1B3D1D12" w14:textId="77777777" w:rsidR="00A07492" w:rsidRPr="00A1178F" w:rsidRDefault="00A07492" w:rsidP="00CF6727">
            <w:pPr>
              <w:spacing w:after="60"/>
              <w:rPr>
                <w:ins w:id="423" w:author="ERCOT" w:date="2025-09-18T18:56:00Z" w16du:dateUtc="2025-09-18T23:56:00Z"/>
                <w:iCs/>
                <w:sz w:val="20"/>
                <w:szCs w:val="20"/>
              </w:rPr>
            </w:pPr>
            <w:ins w:id="424" w:author="ERCOT" w:date="2025-09-18T18:56:00Z" w16du:dateUtc="2025-09-18T23:56:00Z">
              <w:r w:rsidRPr="00C43BCB">
                <w:rPr>
                  <w:iCs/>
                  <w:sz w:val="20"/>
                  <w:szCs w:val="20"/>
                </w:rPr>
                <w:t>$/MW</w:t>
              </w:r>
              <w:r>
                <w:rPr>
                  <w:iCs/>
                  <w:sz w:val="20"/>
                  <w:szCs w:val="20"/>
                </w:rPr>
                <w:t xml:space="preserve"> per hour</w:t>
              </w:r>
            </w:ins>
          </w:p>
        </w:tc>
        <w:tc>
          <w:tcPr>
            <w:tcW w:w="3493" w:type="pct"/>
          </w:tcPr>
          <w:p w14:paraId="1290F277" w14:textId="77777777" w:rsidR="00A07492" w:rsidRPr="00A1178F" w:rsidRDefault="00A07492" w:rsidP="00CF6727">
            <w:pPr>
              <w:spacing w:after="60"/>
              <w:rPr>
                <w:ins w:id="425" w:author="ERCOT" w:date="2025-09-18T18:56:00Z" w16du:dateUtc="2025-09-18T23:56:00Z"/>
                <w:iCs/>
                <w:sz w:val="20"/>
                <w:szCs w:val="20"/>
              </w:rPr>
            </w:pPr>
            <w:ins w:id="426" w:author="ERCOT" w:date="2025-09-18T18:56:00Z" w16du:dateUtc="2025-09-18T23:56:00Z">
              <w:r w:rsidRPr="00A1178F">
                <w:rPr>
                  <w:i/>
                  <w:iCs/>
                  <w:sz w:val="20"/>
                  <w:szCs w:val="20"/>
                </w:rPr>
                <w:t xml:space="preserve">Market Clearing Price for Capacity for </w:t>
              </w:r>
              <w:r w:rsidRPr="00C0015D">
                <w:rPr>
                  <w:i/>
                  <w:iCs/>
                  <w:sz w:val="20"/>
                  <w:szCs w:val="20"/>
                </w:rPr>
                <w:t xml:space="preserve">Dispatchable Reliability Reserve </w:t>
              </w:r>
              <w:r w:rsidRPr="00A1178F">
                <w:rPr>
                  <w:i/>
                  <w:iCs/>
                  <w:sz w:val="20"/>
                  <w:szCs w:val="20"/>
                </w:rPr>
                <w:t>Service in DAM</w:t>
              </w:r>
              <w:r w:rsidRPr="00A1178F">
                <w:rPr>
                  <w:iCs/>
                  <w:sz w:val="20"/>
                  <w:szCs w:val="20"/>
                </w:rPr>
                <w:t xml:space="preserve">—The DAM MCPC for </w:t>
              </w:r>
              <w:r>
                <w:rPr>
                  <w:iCs/>
                  <w:sz w:val="20"/>
                  <w:szCs w:val="20"/>
                </w:rPr>
                <w:t>DRRS</w:t>
              </w:r>
              <w:r w:rsidRPr="00A1178F">
                <w:rPr>
                  <w:iCs/>
                  <w:sz w:val="20"/>
                  <w:szCs w:val="20"/>
                </w:rPr>
                <w:t xml:space="preserve"> for the hour.</w:t>
              </w:r>
            </w:ins>
          </w:p>
        </w:tc>
      </w:tr>
      <w:tr w:rsidR="00A07492" w:rsidRPr="00782EFB" w14:paraId="78283167" w14:textId="77777777" w:rsidTr="00CF6727">
        <w:trPr>
          <w:ins w:id="427" w:author="ERCOT" w:date="2025-09-18T18:56:00Z"/>
        </w:trPr>
        <w:tc>
          <w:tcPr>
            <w:tcW w:w="1049" w:type="pct"/>
          </w:tcPr>
          <w:p w14:paraId="22B931FD" w14:textId="77777777" w:rsidR="00A07492" w:rsidRPr="00A1178F" w:rsidRDefault="00A07492" w:rsidP="00CF6727">
            <w:pPr>
              <w:spacing w:after="60"/>
              <w:rPr>
                <w:ins w:id="428" w:author="ERCOT" w:date="2025-09-18T18:56:00Z" w16du:dateUtc="2025-09-18T23:56:00Z"/>
                <w:iCs/>
                <w:sz w:val="20"/>
                <w:szCs w:val="20"/>
              </w:rPr>
            </w:pPr>
            <w:ins w:id="429" w:author="ERCOT" w:date="2025-09-18T18:56:00Z" w16du:dateUtc="2025-09-18T23:56:00Z">
              <w:r w:rsidRPr="005E3879">
                <w:rPr>
                  <w:iCs/>
                  <w:sz w:val="20"/>
                  <w:szCs w:val="20"/>
                </w:rPr>
                <w:t>DA</w:t>
              </w:r>
              <w:r>
                <w:rPr>
                  <w:iCs/>
                  <w:sz w:val="20"/>
                  <w:szCs w:val="20"/>
                </w:rPr>
                <w:t>DRR</w:t>
              </w:r>
              <w:r w:rsidRPr="005E3879">
                <w:rPr>
                  <w:iCs/>
                  <w:sz w:val="20"/>
                  <w:szCs w:val="20"/>
                </w:rPr>
                <w:t xml:space="preserve">OAWD </w:t>
              </w:r>
              <w:r w:rsidRPr="005E3879">
                <w:rPr>
                  <w:i/>
                  <w:iCs/>
                  <w:sz w:val="20"/>
                  <w:szCs w:val="20"/>
                  <w:vertAlign w:val="subscript"/>
                </w:rPr>
                <w:t>q</w:t>
              </w:r>
            </w:ins>
          </w:p>
        </w:tc>
        <w:tc>
          <w:tcPr>
            <w:tcW w:w="458" w:type="pct"/>
          </w:tcPr>
          <w:p w14:paraId="35BF7002" w14:textId="77777777" w:rsidR="00A07492" w:rsidRPr="00C43BCB" w:rsidRDefault="00A07492" w:rsidP="00CF6727">
            <w:pPr>
              <w:spacing w:after="60"/>
              <w:rPr>
                <w:ins w:id="430" w:author="ERCOT" w:date="2025-09-18T18:56:00Z" w16du:dateUtc="2025-09-18T23:56:00Z"/>
                <w:iCs/>
                <w:sz w:val="20"/>
                <w:szCs w:val="20"/>
              </w:rPr>
            </w:pPr>
            <w:ins w:id="431" w:author="ERCOT" w:date="2025-09-18T18:56:00Z" w16du:dateUtc="2025-09-18T23:56:00Z">
              <w:r>
                <w:rPr>
                  <w:iCs/>
                  <w:sz w:val="20"/>
                  <w:szCs w:val="20"/>
                </w:rPr>
                <w:t>MW</w:t>
              </w:r>
            </w:ins>
          </w:p>
        </w:tc>
        <w:tc>
          <w:tcPr>
            <w:tcW w:w="3493" w:type="pct"/>
          </w:tcPr>
          <w:p w14:paraId="0C38BFF1" w14:textId="5DA4FDEA" w:rsidR="00A07492" w:rsidRPr="00A1178F" w:rsidRDefault="00A07492" w:rsidP="00CF6727">
            <w:pPr>
              <w:spacing w:after="60"/>
              <w:rPr>
                <w:ins w:id="432" w:author="ERCOT" w:date="2025-09-18T18:56:00Z" w16du:dateUtc="2025-09-18T23:56:00Z"/>
                <w:i/>
                <w:iCs/>
                <w:sz w:val="20"/>
                <w:szCs w:val="20"/>
              </w:rPr>
            </w:pPr>
            <w:ins w:id="433" w:author="ERCOT" w:date="2025-09-18T18:56:00Z" w16du:dateUtc="2025-09-18T23:56:00Z">
              <w:r w:rsidRPr="001B6FC4">
                <w:rPr>
                  <w:i/>
                  <w:iCs/>
                  <w:sz w:val="20"/>
                  <w:szCs w:val="20"/>
                </w:rPr>
                <w:t xml:space="preserve">Day-Ahead </w:t>
              </w:r>
              <w:r w:rsidRPr="00C0015D">
                <w:rPr>
                  <w:i/>
                  <w:iCs/>
                  <w:sz w:val="20"/>
                  <w:szCs w:val="20"/>
                </w:rPr>
                <w:t xml:space="preserve">Dispatchable Reliability Reserve </w:t>
              </w:r>
              <w:r w:rsidRPr="00A1178F">
                <w:rPr>
                  <w:i/>
                  <w:iCs/>
                  <w:sz w:val="20"/>
                  <w:szCs w:val="20"/>
                </w:rPr>
                <w:t>Service</w:t>
              </w:r>
            </w:ins>
            <w:ins w:id="434" w:author="ERCOT" w:date="2025-09-18T18:56:00Z">
              <w:del w:id="435" w:author="ERCOT" w:date="2025-10-24T20:45:00Z">
                <w:r w:rsidRPr="00A1178F">
                  <w:rPr>
                    <w:i/>
                    <w:iCs/>
                    <w:sz w:val="20"/>
                    <w:szCs w:val="20"/>
                  </w:rPr>
                  <w:delText xml:space="preserve"> </w:delText>
                </w:r>
              </w:del>
            </w:ins>
            <w:ins w:id="436" w:author="ERCOT" w:date="2025-10-24T20:45:00Z">
              <w:r w:rsidR="7F783579" w:rsidRPr="4CD90589">
                <w:rPr>
                  <w:i/>
                  <w:iCs/>
                  <w:sz w:val="20"/>
                  <w:szCs w:val="20"/>
                </w:rPr>
                <w:t>-</w:t>
              </w:r>
            </w:ins>
            <w:ins w:id="437" w:author="ERCOT" w:date="2025-09-18T18:56:00Z" w16du:dateUtc="2025-09-18T23:56:00Z">
              <w:r w:rsidRPr="001B6FC4">
                <w:rPr>
                  <w:i/>
                  <w:iCs/>
                  <w:sz w:val="20"/>
                  <w:szCs w:val="20"/>
                </w:rPr>
                <w:t>Only Award per QSE —</w:t>
              </w:r>
              <w:r w:rsidRPr="00A07492">
                <w:rPr>
                  <w:sz w:val="20"/>
                  <w:szCs w:val="20"/>
                </w:rPr>
                <w:t xml:space="preserve">The </w:t>
              </w:r>
              <w:r>
                <w:rPr>
                  <w:sz w:val="20"/>
                  <w:szCs w:val="20"/>
                </w:rPr>
                <w:t>DRRS</w:t>
              </w:r>
            </w:ins>
            <w:ins w:id="438" w:author="ERCOT" w:date="2025-09-18T18:56:00Z">
              <w:del w:id="439" w:author="ERCOT" w:date="2025-10-24T20:45:00Z">
                <w:r w:rsidRPr="00A07492">
                  <w:rPr>
                    <w:sz w:val="20"/>
                    <w:szCs w:val="20"/>
                  </w:rPr>
                  <w:delText xml:space="preserve"> </w:delText>
                </w:r>
              </w:del>
            </w:ins>
            <w:ins w:id="440" w:author="ERCOT" w:date="2025-10-24T20:45:00Z">
              <w:r w:rsidR="17C596D4" w:rsidRPr="4CD90589">
                <w:rPr>
                  <w:sz w:val="20"/>
                  <w:szCs w:val="20"/>
                </w:rPr>
                <w:t>-</w:t>
              </w:r>
            </w:ins>
            <w:ins w:id="441" w:author="ERCOT" w:date="2025-09-18T18:56:00Z" w16du:dateUtc="2025-09-18T23:56:00Z">
              <w:r w:rsidRPr="00A07492">
                <w:rPr>
                  <w:sz w:val="20"/>
                  <w:szCs w:val="20"/>
                </w:rPr>
                <w:t xml:space="preserve">only capacity quantity awarded in DAM to QSE </w:t>
              </w:r>
              <w:r w:rsidRPr="00A07492">
                <w:rPr>
                  <w:i/>
                  <w:iCs/>
                  <w:sz w:val="20"/>
                  <w:szCs w:val="20"/>
                </w:rPr>
                <w:t>q</w:t>
              </w:r>
              <w:r w:rsidRPr="00A07492">
                <w:rPr>
                  <w:sz w:val="20"/>
                  <w:szCs w:val="20"/>
                </w:rPr>
                <w:t xml:space="preserve"> for the hour.</w:t>
              </w:r>
            </w:ins>
          </w:p>
        </w:tc>
      </w:tr>
      <w:tr w:rsidR="00A07492" w:rsidRPr="00782EFB" w14:paraId="18BE9164" w14:textId="77777777" w:rsidTr="00CF6727">
        <w:trPr>
          <w:ins w:id="442" w:author="ERCOT" w:date="2025-09-18T18:56:00Z"/>
        </w:trPr>
        <w:tc>
          <w:tcPr>
            <w:tcW w:w="1049" w:type="pct"/>
          </w:tcPr>
          <w:p w14:paraId="38FC26BE" w14:textId="77777777" w:rsidR="00A07492" w:rsidRPr="00782EFB" w:rsidRDefault="00A07492" w:rsidP="00CF6727">
            <w:pPr>
              <w:spacing w:after="60"/>
              <w:rPr>
                <w:ins w:id="443" w:author="ERCOT" w:date="2025-09-18T18:56:00Z" w16du:dateUtc="2025-09-18T23:56:00Z"/>
                <w:i/>
                <w:iCs/>
                <w:sz w:val="20"/>
                <w:szCs w:val="20"/>
              </w:rPr>
            </w:pPr>
            <w:ins w:id="444" w:author="ERCOT" w:date="2025-09-18T18:56:00Z" w16du:dateUtc="2025-09-18T23:56:00Z">
              <w:r w:rsidRPr="00782EFB">
                <w:rPr>
                  <w:i/>
                  <w:iCs/>
                  <w:sz w:val="20"/>
                  <w:szCs w:val="20"/>
                </w:rPr>
                <w:t>r</w:t>
              </w:r>
            </w:ins>
          </w:p>
        </w:tc>
        <w:tc>
          <w:tcPr>
            <w:tcW w:w="458" w:type="pct"/>
          </w:tcPr>
          <w:p w14:paraId="3C671746" w14:textId="77777777" w:rsidR="00A07492" w:rsidRPr="00782EFB" w:rsidRDefault="00A07492" w:rsidP="00CF6727">
            <w:pPr>
              <w:spacing w:after="60"/>
              <w:rPr>
                <w:ins w:id="445" w:author="ERCOT" w:date="2025-09-18T18:56:00Z" w16du:dateUtc="2025-09-18T23:56:00Z"/>
                <w:iCs/>
                <w:sz w:val="20"/>
                <w:szCs w:val="20"/>
              </w:rPr>
            </w:pPr>
            <w:ins w:id="446" w:author="ERCOT" w:date="2025-09-18T18:56:00Z" w16du:dateUtc="2025-09-18T23:56:00Z">
              <w:r w:rsidRPr="00782EFB">
                <w:rPr>
                  <w:iCs/>
                  <w:sz w:val="20"/>
                  <w:szCs w:val="20"/>
                </w:rPr>
                <w:t>none</w:t>
              </w:r>
            </w:ins>
          </w:p>
        </w:tc>
        <w:tc>
          <w:tcPr>
            <w:tcW w:w="3493" w:type="pct"/>
          </w:tcPr>
          <w:p w14:paraId="59F4A082" w14:textId="77777777" w:rsidR="00A07492" w:rsidRPr="00782EFB" w:rsidRDefault="00A07492" w:rsidP="00CF6727">
            <w:pPr>
              <w:spacing w:after="60"/>
              <w:rPr>
                <w:ins w:id="447" w:author="ERCOT" w:date="2025-09-18T18:56:00Z" w16du:dateUtc="2025-09-18T23:56:00Z"/>
                <w:iCs/>
                <w:sz w:val="20"/>
                <w:szCs w:val="20"/>
              </w:rPr>
            </w:pPr>
            <w:ins w:id="448" w:author="ERCOT" w:date="2025-09-18T18:56:00Z" w16du:dateUtc="2025-09-18T23:56:00Z">
              <w:r w:rsidRPr="00782EFB">
                <w:rPr>
                  <w:iCs/>
                  <w:sz w:val="20"/>
                  <w:szCs w:val="20"/>
                </w:rPr>
                <w:t>A Resource.</w:t>
              </w:r>
            </w:ins>
          </w:p>
        </w:tc>
      </w:tr>
      <w:tr w:rsidR="00A07492" w:rsidRPr="00782EFB" w14:paraId="0109BA10" w14:textId="77777777" w:rsidTr="00CF6727">
        <w:trPr>
          <w:ins w:id="449" w:author="ERCOT" w:date="2025-09-18T18:56:00Z"/>
        </w:trPr>
        <w:tc>
          <w:tcPr>
            <w:tcW w:w="1049" w:type="pct"/>
          </w:tcPr>
          <w:p w14:paraId="61DC6DF6" w14:textId="77777777" w:rsidR="00A07492" w:rsidRPr="00782EFB" w:rsidRDefault="00A07492" w:rsidP="00CF6727">
            <w:pPr>
              <w:spacing w:after="60"/>
              <w:rPr>
                <w:ins w:id="450" w:author="ERCOT" w:date="2025-09-18T18:56:00Z" w16du:dateUtc="2025-09-18T23:56:00Z"/>
                <w:i/>
                <w:iCs/>
                <w:sz w:val="20"/>
                <w:szCs w:val="20"/>
              </w:rPr>
            </w:pPr>
            <w:ins w:id="451" w:author="ERCOT" w:date="2025-09-18T18:56:00Z" w16du:dateUtc="2025-09-18T23:56:00Z">
              <w:r w:rsidRPr="00782EFB">
                <w:rPr>
                  <w:i/>
                  <w:iCs/>
                  <w:sz w:val="20"/>
                  <w:szCs w:val="20"/>
                </w:rPr>
                <w:t>q</w:t>
              </w:r>
            </w:ins>
          </w:p>
        </w:tc>
        <w:tc>
          <w:tcPr>
            <w:tcW w:w="458" w:type="pct"/>
          </w:tcPr>
          <w:p w14:paraId="60735EE4" w14:textId="77777777" w:rsidR="00A07492" w:rsidRPr="00782EFB" w:rsidRDefault="00A07492" w:rsidP="00CF6727">
            <w:pPr>
              <w:spacing w:after="60"/>
              <w:rPr>
                <w:ins w:id="452" w:author="ERCOT" w:date="2025-09-18T18:56:00Z" w16du:dateUtc="2025-09-18T23:56:00Z"/>
                <w:iCs/>
                <w:sz w:val="20"/>
                <w:szCs w:val="20"/>
              </w:rPr>
            </w:pPr>
            <w:ins w:id="453" w:author="ERCOT" w:date="2025-09-18T18:56:00Z" w16du:dateUtc="2025-09-18T23:56:00Z">
              <w:r w:rsidRPr="00782EFB">
                <w:rPr>
                  <w:iCs/>
                  <w:sz w:val="20"/>
                  <w:szCs w:val="20"/>
                </w:rPr>
                <w:t>none</w:t>
              </w:r>
            </w:ins>
          </w:p>
        </w:tc>
        <w:tc>
          <w:tcPr>
            <w:tcW w:w="3493" w:type="pct"/>
          </w:tcPr>
          <w:p w14:paraId="450C3994" w14:textId="77777777" w:rsidR="00A07492" w:rsidRPr="00782EFB" w:rsidRDefault="00A07492" w:rsidP="00CF6727">
            <w:pPr>
              <w:spacing w:after="60"/>
              <w:rPr>
                <w:ins w:id="454" w:author="ERCOT" w:date="2025-09-18T18:56:00Z" w16du:dateUtc="2025-09-18T23:56:00Z"/>
                <w:iCs/>
                <w:sz w:val="20"/>
                <w:szCs w:val="20"/>
              </w:rPr>
            </w:pPr>
            <w:ins w:id="455" w:author="ERCOT" w:date="2025-09-18T18:56:00Z" w16du:dateUtc="2025-09-18T23:56:00Z">
              <w:r w:rsidRPr="00782EFB">
                <w:rPr>
                  <w:iCs/>
                  <w:sz w:val="20"/>
                  <w:szCs w:val="20"/>
                </w:rPr>
                <w:t>A QSE.</w:t>
              </w:r>
            </w:ins>
          </w:p>
        </w:tc>
      </w:tr>
    </w:tbl>
    <w:p w14:paraId="6D339C60" w14:textId="77777777" w:rsidR="00A07492" w:rsidRPr="006145CA" w:rsidRDefault="00A07492" w:rsidP="00A07492">
      <w:pPr>
        <w:pStyle w:val="H5"/>
        <w:spacing w:before="480"/>
        <w:ind w:left="1627" w:hanging="1627"/>
        <w:rPr>
          <w:ins w:id="456" w:author="ERCOT" w:date="2025-09-18T18:56:00Z" w16du:dateUtc="2025-09-18T23:56:00Z"/>
          <w:b w:val="0"/>
          <w:bCs w:val="0"/>
          <w:i w:val="0"/>
          <w:iCs w:val="0"/>
        </w:rPr>
      </w:pPr>
      <w:bookmarkStart w:id="457" w:name="_Toc17707831"/>
      <w:bookmarkStart w:id="458" w:name="_Toc135990703"/>
      <w:commentRangeStart w:id="459"/>
      <w:ins w:id="460" w:author="ERCOT" w:date="2025-09-18T18:56:00Z" w16du:dateUtc="2025-09-18T23:56:00Z">
        <w:r w:rsidRPr="006145CA">
          <w:t>4.6.4.2.</w:t>
        </w:r>
        <w:r>
          <w:t>6</w:t>
        </w:r>
      </w:ins>
      <w:commentRangeEnd w:id="459"/>
      <w:r w:rsidR="009C0EAE">
        <w:rPr>
          <w:rStyle w:val="CommentReference"/>
          <w:b w:val="0"/>
          <w:bCs w:val="0"/>
          <w:i w:val="0"/>
          <w:iCs w:val="0"/>
        </w:rPr>
        <w:commentReference w:id="459"/>
      </w:r>
      <w:ins w:id="461" w:author="ERCOT" w:date="2025-09-18T18:56:00Z" w16du:dateUtc="2025-09-18T23:56:00Z">
        <w:r w:rsidRPr="006145CA">
          <w:tab/>
        </w:r>
        <w:r>
          <w:t xml:space="preserve">Dispatchable Reliability Reserve Service </w:t>
        </w:r>
        <w:r w:rsidRPr="006145CA">
          <w:t>Charge</w:t>
        </w:r>
        <w:bookmarkEnd w:id="457"/>
        <w:bookmarkEnd w:id="458"/>
      </w:ins>
    </w:p>
    <w:p w14:paraId="7003014A" w14:textId="77777777" w:rsidR="00A07492" w:rsidRPr="006145CA" w:rsidRDefault="00A07492" w:rsidP="00A07492">
      <w:pPr>
        <w:spacing w:after="240"/>
        <w:ind w:left="720" w:hanging="720"/>
        <w:rPr>
          <w:ins w:id="462" w:author="ERCOT" w:date="2025-09-18T18:56:00Z" w16du:dateUtc="2025-09-18T23:56:00Z"/>
        </w:rPr>
      </w:pPr>
      <w:ins w:id="463" w:author="ERCOT" w:date="2025-09-18T18:56:00Z" w16du:dateUtc="2025-09-18T23:56:00Z">
        <w:r w:rsidRPr="006145CA">
          <w:t>(1)</w:t>
        </w:r>
        <w:r w:rsidRPr="006145CA">
          <w:tab/>
          <w:t xml:space="preserve">Each QSE shall </w:t>
        </w:r>
        <w:proofErr w:type="gramStart"/>
        <w:r w:rsidRPr="006145CA">
          <w:t>pay to</w:t>
        </w:r>
        <w:proofErr w:type="gramEnd"/>
        <w:r w:rsidRPr="006145CA">
          <w:t xml:space="preserve"> ERCOT or be paid by ERCOT a </w:t>
        </w:r>
        <w:r>
          <w:t>DRRS</w:t>
        </w:r>
        <w:r w:rsidRPr="006145CA">
          <w:t xml:space="preserve"> charge for each hour as follows:</w:t>
        </w:r>
      </w:ins>
    </w:p>
    <w:p w14:paraId="3E556759" w14:textId="77777777" w:rsidR="00A07492" w:rsidRPr="006145CA" w:rsidRDefault="00A07492" w:rsidP="00A07492">
      <w:pPr>
        <w:tabs>
          <w:tab w:val="left" w:pos="2340"/>
          <w:tab w:val="left" w:pos="3420"/>
        </w:tabs>
        <w:spacing w:after="240"/>
        <w:ind w:left="3420" w:hanging="2700"/>
        <w:rPr>
          <w:ins w:id="464" w:author="ERCOT" w:date="2025-09-18T18:56:00Z" w16du:dateUtc="2025-09-18T23:56:00Z"/>
          <w:bCs/>
        </w:rPr>
      </w:pPr>
      <w:ins w:id="465" w:author="ERCOT" w:date="2025-09-18T18:56:00Z" w16du:dateUtc="2025-09-18T23:56:00Z">
        <w:r w:rsidRPr="006145CA">
          <w:rPr>
            <w:bCs/>
          </w:rPr>
          <w:t>DA</w:t>
        </w:r>
        <w:r>
          <w:rPr>
            <w:bCs/>
          </w:rPr>
          <w:t>DRR</w:t>
        </w:r>
        <w:r w:rsidRPr="006145CA">
          <w:rPr>
            <w:bCs/>
          </w:rPr>
          <w:t xml:space="preserve">AMT </w:t>
        </w:r>
        <w:r w:rsidRPr="006145CA">
          <w:rPr>
            <w:bCs/>
            <w:i/>
            <w:vertAlign w:val="subscript"/>
          </w:rPr>
          <w:t>q</w:t>
        </w:r>
        <w:r w:rsidRPr="006145CA">
          <w:rPr>
            <w:bCs/>
          </w:rPr>
          <w:tab/>
          <w:t>=</w:t>
        </w:r>
        <w:r w:rsidRPr="006145CA">
          <w:rPr>
            <w:bCs/>
          </w:rPr>
          <w:tab/>
        </w:r>
        <w:r w:rsidRPr="006145CA">
          <w:rPr>
            <w:bCs/>
            <w:lang w:val="pt-BR"/>
          </w:rPr>
          <w:t>DA</w:t>
        </w:r>
        <w:r>
          <w:rPr>
            <w:bCs/>
            <w:lang w:val="pt-BR"/>
          </w:rPr>
          <w:t>DRR</w:t>
        </w:r>
        <w:r w:rsidRPr="006145CA">
          <w:rPr>
            <w:bCs/>
            <w:lang w:val="pt-BR"/>
          </w:rPr>
          <w:t>PR</w:t>
        </w:r>
        <w:r w:rsidRPr="006145CA">
          <w:rPr>
            <w:bCs/>
          </w:rPr>
          <w:t xml:space="preserve"> * DA</w:t>
        </w:r>
        <w:r>
          <w:rPr>
            <w:bCs/>
          </w:rPr>
          <w:t>DRR</w:t>
        </w:r>
        <w:r w:rsidRPr="006145CA">
          <w:rPr>
            <w:bCs/>
          </w:rPr>
          <w:t xml:space="preserve">Q </w:t>
        </w:r>
        <w:r w:rsidRPr="006145CA">
          <w:rPr>
            <w:bCs/>
            <w:i/>
            <w:vertAlign w:val="subscript"/>
          </w:rPr>
          <w:t>q</w:t>
        </w:r>
      </w:ins>
    </w:p>
    <w:p w14:paraId="6D6A97B9" w14:textId="77777777" w:rsidR="00A07492" w:rsidRPr="006145CA" w:rsidRDefault="00A07492" w:rsidP="00A07492">
      <w:pPr>
        <w:spacing w:after="240"/>
        <w:rPr>
          <w:ins w:id="466" w:author="ERCOT" w:date="2025-09-18T18:56:00Z" w16du:dateUtc="2025-09-18T23:56:00Z"/>
          <w:lang w:val="pt-BR"/>
        </w:rPr>
      </w:pPr>
      <w:ins w:id="467" w:author="ERCOT" w:date="2025-09-18T18:56:00Z" w16du:dateUtc="2025-09-18T23:56:00Z">
        <w:r w:rsidRPr="006145CA">
          <w:rPr>
            <w:lang w:val="pt-BR"/>
          </w:rPr>
          <w:t>Where:</w:t>
        </w:r>
      </w:ins>
    </w:p>
    <w:p w14:paraId="2D4B7E9B" w14:textId="77777777" w:rsidR="00A07492" w:rsidRPr="008B5B97" w:rsidRDefault="00A07492" w:rsidP="00A07492">
      <w:pPr>
        <w:tabs>
          <w:tab w:val="left" w:pos="2340"/>
          <w:tab w:val="left" w:pos="3420"/>
        </w:tabs>
        <w:spacing w:after="240"/>
        <w:ind w:left="3420" w:hanging="2700"/>
        <w:rPr>
          <w:ins w:id="468" w:author="ERCOT" w:date="2025-09-18T18:56:00Z" w16du:dateUtc="2025-09-18T23:56:00Z"/>
          <w:bCs/>
          <w:lang w:val="pt-BR"/>
        </w:rPr>
      </w:pPr>
      <w:ins w:id="469" w:author="ERCOT" w:date="2025-09-18T18:56:00Z" w16du:dateUtc="2025-09-18T23:56:00Z">
        <w:r w:rsidRPr="008B5B97">
          <w:rPr>
            <w:bCs/>
            <w:lang w:val="pt-BR"/>
          </w:rPr>
          <w:t>DA</w:t>
        </w:r>
        <w:r>
          <w:rPr>
            <w:bCs/>
            <w:lang w:val="pt-BR"/>
          </w:rPr>
          <w:t>DRR</w:t>
        </w:r>
        <w:r w:rsidRPr="008B5B97">
          <w:rPr>
            <w:bCs/>
            <w:lang w:val="pt-BR"/>
          </w:rPr>
          <w:t>PR</w:t>
        </w:r>
        <w:r w:rsidRPr="008B5B97">
          <w:rPr>
            <w:bCs/>
            <w:lang w:val="pt-BR"/>
          </w:rPr>
          <w:tab/>
          <w:t xml:space="preserve">= </w:t>
        </w:r>
        <w:r w:rsidRPr="008B5B97">
          <w:rPr>
            <w:bCs/>
            <w:lang w:val="pt-BR"/>
          </w:rPr>
          <w:tab/>
          <w:t xml:space="preserve">(-1) * </w:t>
        </w:r>
        <w:r>
          <w:rPr>
            <w:bCs/>
            <w:lang w:val="pt-BR"/>
          </w:rPr>
          <w:t>DA</w:t>
        </w:r>
        <w:r w:rsidRPr="008B5B97">
          <w:rPr>
            <w:bCs/>
            <w:lang w:val="pt-BR"/>
          </w:rPr>
          <w:t>PC</w:t>
        </w:r>
        <w:r>
          <w:rPr>
            <w:bCs/>
            <w:lang w:val="pt-BR"/>
          </w:rPr>
          <w:t>DRR</w:t>
        </w:r>
        <w:r w:rsidRPr="008B5B97">
          <w:rPr>
            <w:bCs/>
            <w:lang w:val="pt-BR"/>
          </w:rPr>
          <w:t>AMTTOT / DA</w:t>
        </w:r>
        <w:r>
          <w:rPr>
            <w:bCs/>
            <w:lang w:val="pt-BR"/>
          </w:rPr>
          <w:t>DRR</w:t>
        </w:r>
        <w:r w:rsidRPr="008B5B97">
          <w:rPr>
            <w:bCs/>
            <w:lang w:val="pt-BR"/>
          </w:rPr>
          <w:t>QTOT</w:t>
        </w:r>
      </w:ins>
    </w:p>
    <w:p w14:paraId="4444D773" w14:textId="5D043DE9" w:rsidR="00A07492" w:rsidRPr="002F6C89" w:rsidRDefault="349BA86B" w:rsidP="79C6FA9D">
      <w:pPr>
        <w:tabs>
          <w:tab w:val="left" w:pos="2340"/>
          <w:tab w:val="left" w:pos="3420"/>
        </w:tabs>
        <w:spacing w:after="240"/>
        <w:ind w:left="3420" w:hanging="2700"/>
        <w:rPr>
          <w:ins w:id="470" w:author="ERCOT" w:date="2025-09-18T18:56:00Z" w16du:dateUtc="2025-09-18T23:56:00Z"/>
        </w:rPr>
      </w:pPr>
      <w:ins w:id="471" w:author="ERCOT" w:date="2025-09-18T18:56:00Z" w16du:dateUtc="2025-09-18T23:56:00Z">
        <w:r>
          <w:t>DAPCDRRAMTTOT</w:t>
        </w:r>
        <w:r w:rsidR="72F9FF02">
          <w:tab/>
        </w:r>
        <w:r>
          <w:t>=</w:t>
        </w:r>
        <w:r w:rsidR="72F9FF02">
          <w:tab/>
        </w:r>
        <w:r>
          <w:rPr>
            <w:noProof/>
          </w:rPr>
          <w:drawing>
            <wp:inline distT="0" distB="0" distL="0" distR="0" wp14:anchorId="4CA8137C" wp14:editId="319CD6D6">
              <wp:extent cx="167640" cy="266700"/>
              <wp:effectExtent l="0" t="0" r="0" b="0"/>
              <wp:docPr id="74658348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31">
                        <a:extLst>
                          <a:ext uri="{28A0092B-C50C-407E-A947-70E740481C1C}">
                            <a14:useLocalDpi xmlns:a14="http://schemas.microsoft.com/office/drawing/2010/main" val="0"/>
                          </a:ext>
                        </a:extLst>
                      </a:blip>
                      <a:stretch>
                        <a:fillRect/>
                      </a:stretch>
                    </pic:blipFill>
                    <pic:spPr>
                      <a:xfrm>
                        <a:off x="0" y="0"/>
                        <a:ext cx="167640" cy="266700"/>
                      </a:xfrm>
                      <a:prstGeom prst="rect">
                        <a:avLst/>
                      </a:prstGeom>
                    </pic:spPr>
                  </pic:pic>
                </a:graphicData>
              </a:graphic>
            </wp:inline>
          </w:drawing>
        </w:r>
        <w:r>
          <w:t xml:space="preserve">(PCDRRAMT </w:t>
        </w:r>
        <w:r w:rsidRPr="56544F01">
          <w:rPr>
            <w:i/>
            <w:iCs/>
            <w:vertAlign w:val="subscript"/>
          </w:rPr>
          <w:t>q</w:t>
        </w:r>
        <w:r>
          <w:t xml:space="preserve"> + DAPCDRROAMT </w:t>
        </w:r>
        <w:r w:rsidRPr="56544F01">
          <w:rPr>
            <w:i/>
            <w:iCs/>
            <w:vertAlign w:val="subscript"/>
          </w:rPr>
          <w:t>q</w:t>
        </w:r>
        <w:r>
          <w:t>)</w:t>
        </w:r>
      </w:ins>
    </w:p>
    <w:p w14:paraId="4364FEA5" w14:textId="06C7EBEA" w:rsidR="00A07492" w:rsidRPr="006145CA" w:rsidRDefault="0754B000" w:rsidP="79C6FA9D">
      <w:pPr>
        <w:tabs>
          <w:tab w:val="left" w:pos="2340"/>
          <w:tab w:val="left" w:pos="3420"/>
        </w:tabs>
        <w:spacing w:after="240"/>
        <w:ind w:left="3420" w:hanging="2700"/>
        <w:rPr>
          <w:ins w:id="472" w:author="ERCOT" w:date="2025-09-18T18:56:00Z" w16du:dateUtc="2025-09-18T23:56:00Z"/>
          <w:lang w:val="pt-BR"/>
        </w:rPr>
      </w:pPr>
      <w:ins w:id="473" w:author="ERCOT" w:date="2025-09-18T18:56:00Z" w16du:dateUtc="2025-09-18T23:56:00Z">
        <w:r w:rsidRPr="3548635D">
          <w:rPr>
            <w:lang w:val="pt-BR"/>
          </w:rPr>
          <w:t>DADRRQTOT</w:t>
        </w:r>
        <w:r w:rsidR="349BA86B">
          <w:tab/>
        </w:r>
        <w:r w:rsidRPr="3548635D">
          <w:rPr>
            <w:lang w:val="pt-BR"/>
          </w:rPr>
          <w:t>=</w:t>
        </w:r>
        <w:r w:rsidR="349BA86B">
          <w:tab/>
        </w:r>
        <w:r>
          <w:rPr>
            <w:noProof/>
          </w:rPr>
          <w:drawing>
            <wp:inline distT="0" distB="0" distL="0" distR="0" wp14:anchorId="5DB4CA49" wp14:editId="5018B227">
              <wp:extent cx="167640" cy="266700"/>
              <wp:effectExtent l="0" t="0" r="0" b="0"/>
              <wp:docPr id="20110344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31">
                        <a:extLst>
                          <a:ext uri="{28A0092B-C50C-407E-A947-70E740481C1C}">
                            <a14:useLocalDpi xmlns:a14="http://schemas.microsoft.com/office/drawing/2010/main" val="0"/>
                          </a:ext>
                        </a:extLst>
                      </a:blip>
                      <a:stretch>
                        <a:fillRect/>
                      </a:stretch>
                    </pic:blipFill>
                    <pic:spPr>
                      <a:xfrm>
                        <a:off x="0" y="0"/>
                        <a:ext cx="167640" cy="266700"/>
                      </a:xfrm>
                      <a:prstGeom prst="rect">
                        <a:avLst/>
                      </a:prstGeom>
                    </pic:spPr>
                  </pic:pic>
                </a:graphicData>
              </a:graphic>
            </wp:inline>
          </w:drawing>
        </w:r>
        <w:r w:rsidRPr="3548635D">
          <w:rPr>
            <w:lang w:val="pt-BR"/>
          </w:rPr>
          <w:t xml:space="preserve">DADRRQ </w:t>
        </w:r>
        <w:r w:rsidRPr="3548635D">
          <w:rPr>
            <w:i/>
            <w:iCs/>
            <w:vertAlign w:val="subscript"/>
            <w:lang w:val="pt-BR"/>
          </w:rPr>
          <w:t>q</w:t>
        </w:r>
      </w:ins>
    </w:p>
    <w:p w14:paraId="1489E70C" w14:textId="77777777" w:rsidR="00A07492" w:rsidRPr="008B5B97" w:rsidRDefault="00A07492" w:rsidP="00A07492">
      <w:pPr>
        <w:tabs>
          <w:tab w:val="left" w:pos="2340"/>
          <w:tab w:val="left" w:pos="3420"/>
        </w:tabs>
        <w:spacing w:after="240"/>
        <w:ind w:left="3420" w:hanging="2700"/>
        <w:rPr>
          <w:ins w:id="474" w:author="ERCOT" w:date="2025-09-18T18:56:00Z" w16du:dateUtc="2025-09-18T23:56:00Z"/>
          <w:bCs/>
          <w:lang w:val="pt-BR"/>
        </w:rPr>
      </w:pPr>
      <w:ins w:id="475" w:author="ERCOT" w:date="2025-09-18T18:56:00Z" w16du:dateUtc="2025-09-18T23:56:00Z">
        <w:r w:rsidRPr="008B5B97">
          <w:rPr>
            <w:bCs/>
            <w:lang w:val="pt-BR"/>
          </w:rPr>
          <w:t>DA</w:t>
        </w:r>
        <w:r>
          <w:rPr>
            <w:bCs/>
            <w:lang w:val="pt-BR"/>
          </w:rPr>
          <w:t>DRR</w:t>
        </w:r>
        <w:r w:rsidRPr="008B5B97">
          <w:rPr>
            <w:bCs/>
            <w:lang w:val="pt-BR"/>
          </w:rPr>
          <w:t xml:space="preserve">Q </w:t>
        </w:r>
        <w:r w:rsidRPr="008B5B97">
          <w:rPr>
            <w:bCs/>
            <w:i/>
            <w:vertAlign w:val="subscript"/>
            <w:lang w:val="pt-BR"/>
          </w:rPr>
          <w:t>q</w:t>
        </w:r>
        <w:r w:rsidRPr="008B5B97">
          <w:rPr>
            <w:bCs/>
            <w:lang w:val="pt-BR"/>
          </w:rPr>
          <w:tab/>
          <w:t>=</w:t>
        </w:r>
        <w:r w:rsidRPr="008B5B97">
          <w:rPr>
            <w:bCs/>
            <w:lang w:val="pt-BR"/>
          </w:rPr>
          <w:tab/>
          <w:t>DA</w:t>
        </w:r>
        <w:r>
          <w:rPr>
            <w:bCs/>
            <w:lang w:val="pt-BR"/>
          </w:rPr>
          <w:t>DRR</w:t>
        </w:r>
        <w:r w:rsidRPr="008B5B97">
          <w:rPr>
            <w:bCs/>
            <w:lang w:val="pt-BR"/>
          </w:rPr>
          <w:t xml:space="preserve">O </w:t>
        </w:r>
        <w:r w:rsidRPr="008B5B97">
          <w:rPr>
            <w:bCs/>
            <w:i/>
            <w:vertAlign w:val="subscript"/>
            <w:lang w:val="pt-BR"/>
          </w:rPr>
          <w:t>q</w:t>
        </w:r>
        <w:r w:rsidRPr="008B5B97">
          <w:rPr>
            <w:bCs/>
            <w:lang w:val="pt-BR"/>
          </w:rPr>
          <w:t xml:space="preserve"> – DASA</w:t>
        </w:r>
        <w:r>
          <w:rPr>
            <w:bCs/>
            <w:lang w:val="pt-BR"/>
          </w:rPr>
          <w:t>DRR</w:t>
        </w:r>
        <w:r w:rsidRPr="008B5B97">
          <w:rPr>
            <w:bCs/>
            <w:lang w:val="pt-BR"/>
          </w:rPr>
          <w:t xml:space="preserve">Q </w:t>
        </w:r>
        <w:r w:rsidRPr="008B5B97">
          <w:rPr>
            <w:bCs/>
            <w:i/>
            <w:vertAlign w:val="subscript"/>
            <w:lang w:val="pt-BR"/>
          </w:rPr>
          <w:t>q</w:t>
        </w:r>
      </w:ins>
    </w:p>
    <w:p w14:paraId="09716871" w14:textId="77777777" w:rsidR="00A07492" w:rsidRPr="006145CA" w:rsidRDefault="00A07492" w:rsidP="00A07492">
      <w:pPr>
        <w:rPr>
          <w:ins w:id="476" w:author="ERCOT" w:date="2025-09-18T18:56:00Z" w16du:dateUtc="2025-09-18T23:56:00Z"/>
        </w:rPr>
      </w:pPr>
      <w:ins w:id="477" w:author="ERCOT" w:date="2025-09-18T18:56:00Z" w16du:dateUtc="2025-09-18T23:56:00Z">
        <w:r w:rsidRPr="006145CA">
          <w:t xml:space="preserve">The above variables are defined as follows: </w:t>
        </w:r>
      </w:ins>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A07492" w:rsidRPr="006145CA" w14:paraId="798DB599" w14:textId="77777777" w:rsidTr="00CF6727">
        <w:trPr>
          <w:tblHeader/>
          <w:ins w:id="478" w:author="ERCOT" w:date="2025-09-18T18:56:00Z"/>
        </w:trPr>
        <w:tc>
          <w:tcPr>
            <w:tcW w:w="1144" w:type="pct"/>
          </w:tcPr>
          <w:p w14:paraId="5EC0698D" w14:textId="77777777" w:rsidR="00A07492" w:rsidRPr="006145CA" w:rsidRDefault="00A07492" w:rsidP="00CF6727">
            <w:pPr>
              <w:spacing w:after="240"/>
              <w:rPr>
                <w:ins w:id="479" w:author="ERCOT" w:date="2025-09-18T18:56:00Z" w16du:dateUtc="2025-09-18T23:56:00Z"/>
                <w:b/>
                <w:iCs/>
                <w:sz w:val="20"/>
                <w:szCs w:val="20"/>
              </w:rPr>
            </w:pPr>
            <w:ins w:id="480" w:author="ERCOT" w:date="2025-09-18T18:56:00Z" w16du:dateUtc="2025-09-18T23:56:00Z">
              <w:r w:rsidRPr="006145CA">
                <w:rPr>
                  <w:b/>
                  <w:iCs/>
                  <w:sz w:val="20"/>
                  <w:szCs w:val="20"/>
                </w:rPr>
                <w:t>Variable</w:t>
              </w:r>
            </w:ins>
          </w:p>
        </w:tc>
        <w:tc>
          <w:tcPr>
            <w:tcW w:w="520" w:type="pct"/>
          </w:tcPr>
          <w:p w14:paraId="169E3066" w14:textId="77777777" w:rsidR="00A07492" w:rsidRPr="006145CA" w:rsidRDefault="00A07492" w:rsidP="00CF6727">
            <w:pPr>
              <w:spacing w:after="240"/>
              <w:rPr>
                <w:ins w:id="481" w:author="ERCOT" w:date="2025-09-18T18:56:00Z" w16du:dateUtc="2025-09-18T23:56:00Z"/>
                <w:b/>
                <w:iCs/>
                <w:sz w:val="20"/>
                <w:szCs w:val="20"/>
              </w:rPr>
            </w:pPr>
            <w:ins w:id="482" w:author="ERCOT" w:date="2025-09-18T18:56:00Z" w16du:dateUtc="2025-09-18T23:56:00Z">
              <w:r w:rsidRPr="006145CA">
                <w:rPr>
                  <w:b/>
                  <w:iCs/>
                  <w:sz w:val="20"/>
                  <w:szCs w:val="20"/>
                </w:rPr>
                <w:t>Unit</w:t>
              </w:r>
            </w:ins>
          </w:p>
        </w:tc>
        <w:tc>
          <w:tcPr>
            <w:tcW w:w="3336" w:type="pct"/>
          </w:tcPr>
          <w:p w14:paraId="4DB37B4A" w14:textId="77777777" w:rsidR="00A07492" w:rsidRPr="006145CA" w:rsidRDefault="00A07492" w:rsidP="00CF6727">
            <w:pPr>
              <w:spacing w:after="240"/>
              <w:rPr>
                <w:ins w:id="483" w:author="ERCOT" w:date="2025-09-18T18:56:00Z" w16du:dateUtc="2025-09-18T23:56:00Z"/>
                <w:b/>
                <w:iCs/>
                <w:sz w:val="20"/>
                <w:szCs w:val="20"/>
              </w:rPr>
            </w:pPr>
            <w:ins w:id="484" w:author="ERCOT" w:date="2025-09-18T18:56:00Z" w16du:dateUtc="2025-09-18T23:56:00Z">
              <w:r w:rsidRPr="006145CA">
                <w:rPr>
                  <w:b/>
                  <w:iCs/>
                  <w:sz w:val="20"/>
                  <w:szCs w:val="20"/>
                </w:rPr>
                <w:t>Definition</w:t>
              </w:r>
            </w:ins>
          </w:p>
        </w:tc>
      </w:tr>
      <w:tr w:rsidR="00A07492" w:rsidRPr="006145CA" w14:paraId="6FD99F42" w14:textId="77777777" w:rsidTr="00CF6727">
        <w:trPr>
          <w:ins w:id="485" w:author="ERCOT" w:date="2025-09-18T18:56:00Z"/>
        </w:trPr>
        <w:tc>
          <w:tcPr>
            <w:tcW w:w="1144" w:type="pct"/>
          </w:tcPr>
          <w:p w14:paraId="4C7CA81E" w14:textId="77777777" w:rsidR="00A07492" w:rsidRPr="006145CA" w:rsidRDefault="00A07492" w:rsidP="00CF6727">
            <w:pPr>
              <w:spacing w:after="60"/>
              <w:rPr>
                <w:ins w:id="486" w:author="ERCOT" w:date="2025-09-18T18:56:00Z" w16du:dateUtc="2025-09-18T23:56:00Z"/>
                <w:iCs/>
                <w:sz w:val="20"/>
                <w:szCs w:val="20"/>
              </w:rPr>
            </w:pPr>
            <w:ins w:id="487" w:author="ERCOT" w:date="2025-09-18T18:56:00Z" w16du:dateUtc="2025-09-18T23:56:00Z">
              <w:r w:rsidRPr="006145CA">
                <w:rPr>
                  <w:iCs/>
                  <w:sz w:val="20"/>
                  <w:szCs w:val="20"/>
                </w:rPr>
                <w:t>DA</w:t>
              </w:r>
              <w:r>
                <w:rPr>
                  <w:iCs/>
                  <w:sz w:val="20"/>
                  <w:szCs w:val="20"/>
                </w:rPr>
                <w:t>DRR</w:t>
              </w:r>
              <w:r w:rsidRPr="006145CA">
                <w:rPr>
                  <w:iCs/>
                  <w:sz w:val="20"/>
                  <w:szCs w:val="20"/>
                </w:rPr>
                <w:t xml:space="preserve">AMT </w:t>
              </w:r>
              <w:r w:rsidRPr="006145CA">
                <w:rPr>
                  <w:i/>
                  <w:iCs/>
                  <w:sz w:val="20"/>
                  <w:szCs w:val="20"/>
                  <w:vertAlign w:val="subscript"/>
                </w:rPr>
                <w:t>q</w:t>
              </w:r>
            </w:ins>
          </w:p>
        </w:tc>
        <w:tc>
          <w:tcPr>
            <w:tcW w:w="520" w:type="pct"/>
          </w:tcPr>
          <w:p w14:paraId="654A5259" w14:textId="77777777" w:rsidR="00A07492" w:rsidRPr="006145CA" w:rsidRDefault="00A07492" w:rsidP="00CF6727">
            <w:pPr>
              <w:spacing w:after="60"/>
              <w:rPr>
                <w:ins w:id="488" w:author="ERCOT" w:date="2025-09-18T18:56:00Z" w16du:dateUtc="2025-09-18T23:56:00Z"/>
                <w:iCs/>
                <w:sz w:val="20"/>
                <w:szCs w:val="20"/>
              </w:rPr>
            </w:pPr>
            <w:ins w:id="489" w:author="ERCOT" w:date="2025-09-18T18:56:00Z" w16du:dateUtc="2025-09-18T23:56:00Z">
              <w:r w:rsidRPr="006145CA">
                <w:rPr>
                  <w:iCs/>
                  <w:sz w:val="20"/>
                  <w:szCs w:val="20"/>
                </w:rPr>
                <w:t>$</w:t>
              </w:r>
            </w:ins>
          </w:p>
        </w:tc>
        <w:tc>
          <w:tcPr>
            <w:tcW w:w="3336" w:type="pct"/>
          </w:tcPr>
          <w:p w14:paraId="6F461D29" w14:textId="77777777" w:rsidR="00A07492" w:rsidRPr="006145CA" w:rsidRDefault="00A07492" w:rsidP="00CF6727">
            <w:pPr>
              <w:spacing w:after="60"/>
              <w:rPr>
                <w:ins w:id="490" w:author="ERCOT" w:date="2025-09-18T18:56:00Z" w16du:dateUtc="2025-09-18T23:56:00Z"/>
                <w:iCs/>
                <w:sz w:val="20"/>
                <w:szCs w:val="20"/>
              </w:rPr>
            </w:pPr>
            <w:ins w:id="491" w:author="ERCOT" w:date="2025-09-18T18:56:00Z" w16du:dateUtc="2025-09-18T23:56:00Z">
              <w:r w:rsidRPr="006145CA">
                <w:rPr>
                  <w:i/>
                  <w:iCs/>
                  <w:sz w:val="20"/>
                  <w:szCs w:val="20"/>
                </w:rPr>
                <w:t xml:space="preserve">Day-Ahead </w:t>
              </w:r>
              <w:r w:rsidRPr="00136190">
                <w:rPr>
                  <w:i/>
                  <w:iCs/>
                  <w:sz w:val="20"/>
                  <w:szCs w:val="20"/>
                </w:rPr>
                <w:t xml:space="preserve">Dispatchable Reliability Reserve </w:t>
              </w:r>
              <w:r>
                <w:rPr>
                  <w:i/>
                  <w:iCs/>
                  <w:sz w:val="20"/>
                  <w:szCs w:val="20"/>
                </w:rPr>
                <w:t xml:space="preserve">Service </w:t>
              </w:r>
              <w:r w:rsidRPr="006145CA">
                <w:rPr>
                  <w:i/>
                  <w:iCs/>
                  <w:sz w:val="20"/>
                  <w:szCs w:val="20"/>
                </w:rPr>
                <w:t>Amount per QSE</w:t>
              </w:r>
              <w:r w:rsidRPr="006145CA">
                <w:rPr>
                  <w:iCs/>
                  <w:sz w:val="20"/>
                  <w:szCs w:val="20"/>
                </w:rPr>
                <w:t xml:space="preserve">—QSE </w:t>
              </w:r>
              <w:r w:rsidRPr="006145CA">
                <w:rPr>
                  <w:i/>
                  <w:iCs/>
                  <w:sz w:val="20"/>
                  <w:szCs w:val="20"/>
                </w:rPr>
                <w:t>q</w:t>
              </w:r>
              <w:r w:rsidRPr="006145CA">
                <w:rPr>
                  <w:iCs/>
                  <w:sz w:val="20"/>
                  <w:szCs w:val="20"/>
                </w:rPr>
                <w:t xml:space="preserve">’s share of the DAM cost for </w:t>
              </w:r>
              <w:r>
                <w:rPr>
                  <w:iCs/>
                  <w:sz w:val="20"/>
                  <w:szCs w:val="20"/>
                </w:rPr>
                <w:t>DRRS</w:t>
              </w:r>
              <w:r w:rsidRPr="006145CA">
                <w:rPr>
                  <w:iCs/>
                  <w:sz w:val="20"/>
                  <w:szCs w:val="20"/>
                </w:rPr>
                <w:t>, for the hour.</w:t>
              </w:r>
            </w:ins>
          </w:p>
        </w:tc>
      </w:tr>
      <w:tr w:rsidR="00A07492" w:rsidRPr="006145CA" w14:paraId="7EE3A723" w14:textId="77777777" w:rsidTr="00CF6727">
        <w:trPr>
          <w:ins w:id="492" w:author="ERCOT" w:date="2025-09-18T18:56:00Z"/>
        </w:trPr>
        <w:tc>
          <w:tcPr>
            <w:tcW w:w="1144" w:type="pct"/>
          </w:tcPr>
          <w:p w14:paraId="0ABFA070" w14:textId="77777777" w:rsidR="00A07492" w:rsidRPr="006145CA" w:rsidRDefault="00A07492" w:rsidP="00CF6727">
            <w:pPr>
              <w:spacing w:after="60"/>
              <w:rPr>
                <w:ins w:id="493" w:author="ERCOT" w:date="2025-09-18T18:56:00Z" w16du:dateUtc="2025-09-18T23:56:00Z"/>
                <w:iCs/>
                <w:sz w:val="20"/>
                <w:szCs w:val="20"/>
              </w:rPr>
            </w:pPr>
            <w:ins w:id="494" w:author="ERCOT" w:date="2025-09-18T18:56:00Z" w16du:dateUtc="2025-09-18T23:56:00Z">
              <w:r w:rsidRPr="006145CA">
                <w:rPr>
                  <w:iCs/>
                  <w:sz w:val="20"/>
                  <w:szCs w:val="20"/>
                </w:rPr>
                <w:t>DA</w:t>
              </w:r>
              <w:r>
                <w:rPr>
                  <w:iCs/>
                  <w:sz w:val="20"/>
                  <w:szCs w:val="20"/>
                </w:rPr>
                <w:t>DRR</w:t>
              </w:r>
              <w:r w:rsidRPr="006145CA">
                <w:rPr>
                  <w:iCs/>
                  <w:sz w:val="20"/>
                  <w:szCs w:val="20"/>
                </w:rPr>
                <w:t>PR</w:t>
              </w:r>
            </w:ins>
          </w:p>
        </w:tc>
        <w:tc>
          <w:tcPr>
            <w:tcW w:w="520" w:type="pct"/>
          </w:tcPr>
          <w:p w14:paraId="747AAD18" w14:textId="77777777" w:rsidR="00A07492" w:rsidRPr="006145CA" w:rsidRDefault="00A07492" w:rsidP="00CF6727">
            <w:pPr>
              <w:spacing w:after="60"/>
              <w:rPr>
                <w:ins w:id="495" w:author="ERCOT" w:date="2025-09-18T18:56:00Z" w16du:dateUtc="2025-09-18T23:56:00Z"/>
                <w:iCs/>
                <w:sz w:val="20"/>
                <w:szCs w:val="20"/>
              </w:rPr>
            </w:pPr>
            <w:ins w:id="496" w:author="ERCOT" w:date="2025-09-18T18:56:00Z" w16du:dateUtc="2025-09-18T23:56:00Z">
              <w:r w:rsidRPr="006145CA">
                <w:rPr>
                  <w:iCs/>
                  <w:sz w:val="20"/>
                  <w:szCs w:val="20"/>
                </w:rPr>
                <w:t xml:space="preserve">$/MW </w:t>
              </w:r>
              <w:r>
                <w:rPr>
                  <w:iCs/>
                  <w:sz w:val="20"/>
                  <w:szCs w:val="20"/>
                </w:rPr>
                <w:t>per hour</w:t>
              </w:r>
            </w:ins>
          </w:p>
        </w:tc>
        <w:tc>
          <w:tcPr>
            <w:tcW w:w="3336" w:type="pct"/>
          </w:tcPr>
          <w:p w14:paraId="214F6BB4" w14:textId="77777777" w:rsidR="00A07492" w:rsidRPr="006145CA" w:rsidRDefault="00A07492" w:rsidP="00CF6727">
            <w:pPr>
              <w:spacing w:after="60"/>
              <w:rPr>
                <w:ins w:id="497" w:author="ERCOT" w:date="2025-09-18T18:56:00Z" w16du:dateUtc="2025-09-18T23:56:00Z"/>
                <w:iCs/>
                <w:sz w:val="20"/>
                <w:szCs w:val="20"/>
              </w:rPr>
            </w:pPr>
            <w:ins w:id="498" w:author="ERCOT" w:date="2025-09-18T18:56:00Z" w16du:dateUtc="2025-09-18T23:56:00Z">
              <w:r w:rsidRPr="006145CA">
                <w:rPr>
                  <w:i/>
                  <w:iCs/>
                  <w:sz w:val="20"/>
                  <w:szCs w:val="20"/>
                </w:rPr>
                <w:t xml:space="preserve">Day-Ahead </w:t>
              </w:r>
              <w:r w:rsidRPr="00136190">
                <w:rPr>
                  <w:i/>
                  <w:iCs/>
                  <w:sz w:val="20"/>
                  <w:szCs w:val="20"/>
                </w:rPr>
                <w:t xml:space="preserve">Dispatchable Reliability Reserve </w:t>
              </w:r>
              <w:r>
                <w:rPr>
                  <w:i/>
                  <w:iCs/>
                  <w:sz w:val="20"/>
                  <w:szCs w:val="20"/>
                </w:rPr>
                <w:t xml:space="preserve">Service </w:t>
              </w:r>
              <w:r w:rsidRPr="006145CA">
                <w:rPr>
                  <w:i/>
                  <w:iCs/>
                  <w:sz w:val="20"/>
                  <w:szCs w:val="20"/>
                </w:rPr>
                <w:t>Price</w:t>
              </w:r>
              <w:r w:rsidRPr="006145CA">
                <w:rPr>
                  <w:iCs/>
                  <w:sz w:val="20"/>
                  <w:szCs w:val="20"/>
                </w:rPr>
                <w:t xml:space="preserve">—The Day-Ahead </w:t>
              </w:r>
              <w:r>
                <w:rPr>
                  <w:iCs/>
                  <w:sz w:val="20"/>
                  <w:szCs w:val="20"/>
                </w:rPr>
                <w:t>DRRS</w:t>
              </w:r>
              <w:r w:rsidRPr="006145CA">
                <w:rPr>
                  <w:iCs/>
                  <w:sz w:val="20"/>
                  <w:szCs w:val="20"/>
                </w:rPr>
                <w:t xml:space="preserve"> price for the hour.</w:t>
              </w:r>
            </w:ins>
          </w:p>
        </w:tc>
      </w:tr>
      <w:tr w:rsidR="00A07492" w:rsidRPr="006145CA" w14:paraId="4961BEFB" w14:textId="77777777" w:rsidTr="00CF6727">
        <w:trPr>
          <w:ins w:id="499" w:author="ERCOT" w:date="2025-09-18T18:56:00Z"/>
        </w:trPr>
        <w:tc>
          <w:tcPr>
            <w:tcW w:w="1144" w:type="pct"/>
          </w:tcPr>
          <w:p w14:paraId="7E8FE63E" w14:textId="77777777" w:rsidR="00A07492" w:rsidRPr="006145CA" w:rsidRDefault="00A07492" w:rsidP="00CF6727">
            <w:pPr>
              <w:spacing w:after="60"/>
              <w:rPr>
                <w:ins w:id="500" w:author="ERCOT" w:date="2025-09-18T18:56:00Z" w16du:dateUtc="2025-09-18T23:56:00Z"/>
                <w:iCs/>
                <w:sz w:val="20"/>
                <w:szCs w:val="20"/>
              </w:rPr>
            </w:pPr>
            <w:ins w:id="501" w:author="ERCOT" w:date="2025-09-18T18:56:00Z" w16du:dateUtc="2025-09-18T23:56:00Z">
              <w:r w:rsidRPr="006145CA">
                <w:rPr>
                  <w:iCs/>
                  <w:sz w:val="20"/>
                  <w:szCs w:val="20"/>
                </w:rPr>
                <w:t>DA</w:t>
              </w:r>
              <w:r>
                <w:rPr>
                  <w:iCs/>
                  <w:sz w:val="20"/>
                  <w:szCs w:val="20"/>
                </w:rPr>
                <w:t>DRR</w:t>
              </w:r>
              <w:r w:rsidRPr="006145CA">
                <w:rPr>
                  <w:iCs/>
                  <w:sz w:val="20"/>
                  <w:szCs w:val="20"/>
                </w:rPr>
                <w:t xml:space="preserve">Q </w:t>
              </w:r>
              <w:r w:rsidRPr="006145CA">
                <w:rPr>
                  <w:i/>
                  <w:iCs/>
                  <w:sz w:val="20"/>
                  <w:szCs w:val="20"/>
                  <w:vertAlign w:val="subscript"/>
                </w:rPr>
                <w:t>q</w:t>
              </w:r>
            </w:ins>
          </w:p>
        </w:tc>
        <w:tc>
          <w:tcPr>
            <w:tcW w:w="520" w:type="pct"/>
          </w:tcPr>
          <w:p w14:paraId="7180D487" w14:textId="77777777" w:rsidR="00A07492" w:rsidRPr="006145CA" w:rsidRDefault="00A07492" w:rsidP="00CF6727">
            <w:pPr>
              <w:spacing w:after="60"/>
              <w:rPr>
                <w:ins w:id="502" w:author="ERCOT" w:date="2025-09-18T18:56:00Z" w16du:dateUtc="2025-09-18T23:56:00Z"/>
                <w:iCs/>
                <w:sz w:val="20"/>
                <w:szCs w:val="20"/>
              </w:rPr>
            </w:pPr>
            <w:ins w:id="503" w:author="ERCOT" w:date="2025-09-18T18:56:00Z" w16du:dateUtc="2025-09-18T23:56:00Z">
              <w:r w:rsidRPr="006145CA">
                <w:rPr>
                  <w:iCs/>
                  <w:sz w:val="20"/>
                  <w:szCs w:val="20"/>
                </w:rPr>
                <w:t>MW</w:t>
              </w:r>
            </w:ins>
          </w:p>
        </w:tc>
        <w:tc>
          <w:tcPr>
            <w:tcW w:w="3336" w:type="pct"/>
          </w:tcPr>
          <w:p w14:paraId="7666308E" w14:textId="77777777" w:rsidR="00A07492" w:rsidRPr="006145CA" w:rsidRDefault="00A07492" w:rsidP="00CF6727">
            <w:pPr>
              <w:spacing w:after="60"/>
              <w:rPr>
                <w:ins w:id="504" w:author="ERCOT" w:date="2025-09-18T18:56:00Z" w16du:dateUtc="2025-09-18T23:56:00Z"/>
                <w:i/>
                <w:iCs/>
                <w:sz w:val="20"/>
                <w:szCs w:val="20"/>
              </w:rPr>
            </w:pPr>
            <w:ins w:id="505" w:author="ERCOT" w:date="2025-09-18T18:56:00Z" w16du:dateUtc="2025-09-18T23:56:00Z">
              <w:r w:rsidRPr="006145CA">
                <w:rPr>
                  <w:i/>
                  <w:iCs/>
                  <w:sz w:val="20"/>
                  <w:szCs w:val="20"/>
                </w:rPr>
                <w:t xml:space="preserve">Day-Ahead </w:t>
              </w:r>
              <w:r w:rsidRPr="00136190">
                <w:rPr>
                  <w:i/>
                  <w:iCs/>
                  <w:sz w:val="20"/>
                  <w:szCs w:val="20"/>
                </w:rPr>
                <w:t xml:space="preserve">Dispatchable Reliability Reserve </w:t>
              </w:r>
              <w:r>
                <w:rPr>
                  <w:i/>
                  <w:iCs/>
                  <w:sz w:val="20"/>
                  <w:szCs w:val="20"/>
                </w:rPr>
                <w:t xml:space="preserve">Service </w:t>
              </w:r>
              <w:r w:rsidRPr="006145CA">
                <w:rPr>
                  <w:i/>
                  <w:iCs/>
                  <w:sz w:val="20"/>
                  <w:szCs w:val="20"/>
                </w:rPr>
                <w:t>Quantity per QSE</w:t>
              </w:r>
              <w:r w:rsidRPr="006145CA">
                <w:rPr>
                  <w:iCs/>
                  <w:sz w:val="20"/>
                  <w:szCs w:val="20"/>
                </w:rPr>
                <w:t xml:space="preserve">—The QSE </w:t>
              </w:r>
              <w:r w:rsidRPr="006145CA">
                <w:rPr>
                  <w:i/>
                  <w:iCs/>
                  <w:sz w:val="20"/>
                  <w:szCs w:val="20"/>
                </w:rPr>
                <w:t>q</w:t>
              </w:r>
              <w:r w:rsidRPr="006145CA">
                <w:rPr>
                  <w:iCs/>
                  <w:sz w:val="20"/>
                  <w:szCs w:val="20"/>
                </w:rPr>
                <w:t xml:space="preserve">’s Day-Ahead Ancillary Service Obligation minus its self-arranged </w:t>
              </w:r>
              <w:r>
                <w:rPr>
                  <w:iCs/>
                  <w:sz w:val="20"/>
                  <w:szCs w:val="20"/>
                </w:rPr>
                <w:t>DRRS</w:t>
              </w:r>
              <w:r w:rsidRPr="006145CA">
                <w:rPr>
                  <w:iCs/>
                  <w:sz w:val="20"/>
                  <w:szCs w:val="20"/>
                </w:rPr>
                <w:t xml:space="preserve"> quantity for the hour.</w:t>
              </w:r>
            </w:ins>
          </w:p>
        </w:tc>
      </w:tr>
      <w:tr w:rsidR="00A07492" w:rsidRPr="006145CA" w14:paraId="27EAB43D" w14:textId="77777777" w:rsidTr="00CF6727">
        <w:trPr>
          <w:ins w:id="506" w:author="ERCOT" w:date="2025-09-18T18:56:00Z"/>
        </w:trPr>
        <w:tc>
          <w:tcPr>
            <w:tcW w:w="1144" w:type="pct"/>
          </w:tcPr>
          <w:p w14:paraId="45E885B7" w14:textId="77777777" w:rsidR="00A07492" w:rsidRPr="006145CA" w:rsidRDefault="00A07492" w:rsidP="00CF6727">
            <w:pPr>
              <w:spacing w:after="60"/>
              <w:rPr>
                <w:ins w:id="507" w:author="ERCOT" w:date="2025-09-18T18:56:00Z" w16du:dateUtc="2025-09-18T23:56:00Z"/>
                <w:iCs/>
                <w:sz w:val="20"/>
                <w:szCs w:val="20"/>
              </w:rPr>
            </w:pPr>
            <w:ins w:id="508" w:author="ERCOT" w:date="2025-09-18T18:56:00Z" w16du:dateUtc="2025-09-18T23:56:00Z">
              <w:r>
                <w:rPr>
                  <w:iCs/>
                  <w:sz w:val="20"/>
                  <w:szCs w:val="20"/>
                </w:rPr>
                <w:t>DA</w:t>
              </w:r>
              <w:r w:rsidRPr="006145CA">
                <w:rPr>
                  <w:iCs/>
                  <w:sz w:val="20"/>
                  <w:szCs w:val="20"/>
                </w:rPr>
                <w:t>PC</w:t>
              </w:r>
              <w:r>
                <w:rPr>
                  <w:iCs/>
                  <w:sz w:val="20"/>
                  <w:szCs w:val="20"/>
                </w:rPr>
                <w:t>DRR</w:t>
              </w:r>
              <w:r w:rsidRPr="006145CA">
                <w:rPr>
                  <w:iCs/>
                  <w:sz w:val="20"/>
                  <w:szCs w:val="20"/>
                </w:rPr>
                <w:t xml:space="preserve">AMTTOT </w:t>
              </w:r>
            </w:ins>
          </w:p>
        </w:tc>
        <w:tc>
          <w:tcPr>
            <w:tcW w:w="520" w:type="pct"/>
          </w:tcPr>
          <w:p w14:paraId="045E91DB" w14:textId="77777777" w:rsidR="00A07492" w:rsidRPr="006145CA" w:rsidRDefault="00A07492" w:rsidP="00CF6727">
            <w:pPr>
              <w:spacing w:after="60"/>
              <w:rPr>
                <w:ins w:id="509" w:author="ERCOT" w:date="2025-09-18T18:56:00Z" w16du:dateUtc="2025-09-18T23:56:00Z"/>
                <w:iCs/>
                <w:sz w:val="20"/>
                <w:szCs w:val="20"/>
              </w:rPr>
            </w:pPr>
            <w:ins w:id="510" w:author="ERCOT" w:date="2025-09-18T18:56:00Z" w16du:dateUtc="2025-09-18T23:56:00Z">
              <w:r w:rsidRPr="006145CA">
                <w:rPr>
                  <w:iCs/>
                  <w:sz w:val="20"/>
                  <w:szCs w:val="20"/>
                </w:rPr>
                <w:t>$</w:t>
              </w:r>
            </w:ins>
          </w:p>
        </w:tc>
        <w:tc>
          <w:tcPr>
            <w:tcW w:w="3336" w:type="pct"/>
          </w:tcPr>
          <w:p w14:paraId="3B0E1FE7" w14:textId="77777777" w:rsidR="00A07492" w:rsidRPr="006145CA" w:rsidRDefault="00A07492" w:rsidP="00CF6727">
            <w:pPr>
              <w:spacing w:after="60"/>
              <w:rPr>
                <w:ins w:id="511" w:author="ERCOT" w:date="2025-09-18T18:56:00Z" w16du:dateUtc="2025-09-18T23:56:00Z"/>
                <w:i/>
                <w:iCs/>
                <w:sz w:val="20"/>
                <w:szCs w:val="20"/>
              </w:rPr>
            </w:pPr>
            <w:ins w:id="512" w:author="ERCOT" w:date="2025-09-18T18:56:00Z" w16du:dateUtc="2025-09-18T23:56:00Z">
              <w:r>
                <w:rPr>
                  <w:i/>
                  <w:iCs/>
                  <w:sz w:val="20"/>
                  <w:szCs w:val="20"/>
                </w:rPr>
                <w:t xml:space="preserve">Day-Ahead </w:t>
              </w:r>
              <w:r w:rsidRPr="006145CA">
                <w:rPr>
                  <w:i/>
                  <w:iCs/>
                  <w:sz w:val="20"/>
                  <w:szCs w:val="20"/>
                </w:rPr>
                <w:t xml:space="preserve">Procured Capacity for </w:t>
              </w:r>
              <w:r w:rsidRPr="00136190">
                <w:rPr>
                  <w:i/>
                  <w:iCs/>
                  <w:sz w:val="20"/>
                  <w:szCs w:val="20"/>
                </w:rPr>
                <w:t xml:space="preserve">Dispatchable Reliability Reserve </w:t>
              </w:r>
              <w:r>
                <w:rPr>
                  <w:i/>
                  <w:iCs/>
                  <w:sz w:val="20"/>
                  <w:szCs w:val="20"/>
                </w:rPr>
                <w:t xml:space="preserve">Service </w:t>
              </w:r>
              <w:r w:rsidRPr="006145CA">
                <w:rPr>
                  <w:i/>
                  <w:iCs/>
                  <w:sz w:val="20"/>
                  <w:szCs w:val="20"/>
                </w:rPr>
                <w:t>Amount Total in DAM</w:t>
              </w:r>
              <w:r w:rsidRPr="006145CA">
                <w:rPr>
                  <w:iCs/>
                  <w:sz w:val="20"/>
                  <w:szCs w:val="20"/>
                </w:rPr>
                <w:t xml:space="preserve">—The total of the DAM </w:t>
              </w:r>
              <w:r>
                <w:rPr>
                  <w:iCs/>
                  <w:sz w:val="20"/>
                  <w:szCs w:val="20"/>
                </w:rPr>
                <w:t>DRRS</w:t>
              </w:r>
              <w:r w:rsidRPr="006145CA">
                <w:rPr>
                  <w:iCs/>
                  <w:sz w:val="20"/>
                  <w:szCs w:val="20"/>
                </w:rPr>
                <w:t xml:space="preserve"> payments for all QSEs for the hour.</w:t>
              </w:r>
            </w:ins>
          </w:p>
        </w:tc>
      </w:tr>
      <w:tr w:rsidR="00A07492" w:rsidRPr="006145CA" w14:paraId="50B763B8" w14:textId="77777777" w:rsidTr="00CF6727">
        <w:trPr>
          <w:ins w:id="513" w:author="ERCOT" w:date="2025-09-18T18:56:00Z"/>
        </w:trPr>
        <w:tc>
          <w:tcPr>
            <w:tcW w:w="1144" w:type="pct"/>
          </w:tcPr>
          <w:p w14:paraId="72116166" w14:textId="77777777" w:rsidR="00A07492" w:rsidRPr="006145CA" w:rsidRDefault="00A07492" w:rsidP="00CF6727">
            <w:pPr>
              <w:spacing w:after="60"/>
              <w:rPr>
                <w:ins w:id="514" w:author="ERCOT" w:date="2025-09-18T18:56:00Z" w16du:dateUtc="2025-09-18T23:56:00Z"/>
                <w:iCs/>
                <w:sz w:val="20"/>
                <w:szCs w:val="20"/>
              </w:rPr>
            </w:pPr>
            <w:ins w:id="515" w:author="ERCOT" w:date="2025-09-18T18:56:00Z" w16du:dateUtc="2025-09-18T23:56:00Z">
              <w:r w:rsidRPr="006145CA">
                <w:rPr>
                  <w:iCs/>
                  <w:sz w:val="20"/>
                  <w:szCs w:val="20"/>
                </w:rPr>
                <w:t>PC</w:t>
              </w:r>
              <w:r>
                <w:rPr>
                  <w:iCs/>
                  <w:sz w:val="20"/>
                  <w:szCs w:val="20"/>
                </w:rPr>
                <w:t>DRR</w:t>
              </w:r>
              <w:r w:rsidRPr="006145CA">
                <w:rPr>
                  <w:iCs/>
                  <w:sz w:val="20"/>
                  <w:szCs w:val="20"/>
                </w:rPr>
                <w:t>AMT</w:t>
              </w:r>
              <w:r w:rsidRPr="006145CA">
                <w:rPr>
                  <w:i/>
                  <w:iCs/>
                  <w:sz w:val="20"/>
                  <w:szCs w:val="20"/>
                </w:rPr>
                <w:t xml:space="preserve"> </w:t>
              </w:r>
              <w:r w:rsidRPr="006145CA">
                <w:rPr>
                  <w:i/>
                  <w:iCs/>
                  <w:sz w:val="20"/>
                  <w:szCs w:val="20"/>
                  <w:vertAlign w:val="subscript"/>
                </w:rPr>
                <w:t>q</w:t>
              </w:r>
            </w:ins>
          </w:p>
        </w:tc>
        <w:tc>
          <w:tcPr>
            <w:tcW w:w="520" w:type="pct"/>
          </w:tcPr>
          <w:p w14:paraId="1FD26CB5" w14:textId="77777777" w:rsidR="00A07492" w:rsidRPr="006145CA" w:rsidRDefault="00A07492" w:rsidP="00CF6727">
            <w:pPr>
              <w:spacing w:after="60"/>
              <w:rPr>
                <w:ins w:id="516" w:author="ERCOT" w:date="2025-09-18T18:56:00Z" w16du:dateUtc="2025-09-18T23:56:00Z"/>
                <w:iCs/>
                <w:sz w:val="20"/>
                <w:szCs w:val="20"/>
              </w:rPr>
            </w:pPr>
            <w:ins w:id="517" w:author="ERCOT" w:date="2025-09-18T18:56:00Z" w16du:dateUtc="2025-09-18T23:56:00Z">
              <w:r w:rsidRPr="006145CA">
                <w:rPr>
                  <w:iCs/>
                  <w:sz w:val="20"/>
                  <w:szCs w:val="20"/>
                </w:rPr>
                <w:t>$</w:t>
              </w:r>
            </w:ins>
          </w:p>
        </w:tc>
        <w:tc>
          <w:tcPr>
            <w:tcW w:w="3336" w:type="pct"/>
          </w:tcPr>
          <w:p w14:paraId="66A12FE5" w14:textId="77777777" w:rsidR="00A07492" w:rsidRPr="006145CA" w:rsidRDefault="00A07492" w:rsidP="00CF6727">
            <w:pPr>
              <w:spacing w:after="60"/>
              <w:rPr>
                <w:ins w:id="518" w:author="ERCOT" w:date="2025-09-18T18:56:00Z" w16du:dateUtc="2025-09-18T23:56:00Z"/>
                <w:i/>
                <w:iCs/>
                <w:sz w:val="20"/>
                <w:szCs w:val="20"/>
              </w:rPr>
            </w:pPr>
            <w:ins w:id="519" w:author="ERCOT" w:date="2025-09-18T18:56:00Z" w16du:dateUtc="2025-09-18T23:56:00Z">
              <w:r w:rsidRPr="006145CA">
                <w:rPr>
                  <w:i/>
                  <w:iCs/>
                  <w:sz w:val="20"/>
                  <w:szCs w:val="20"/>
                </w:rPr>
                <w:t xml:space="preserve">Procured Capacity for </w:t>
              </w:r>
              <w:r w:rsidRPr="00136190">
                <w:rPr>
                  <w:i/>
                  <w:iCs/>
                  <w:sz w:val="20"/>
                  <w:szCs w:val="20"/>
                </w:rPr>
                <w:t xml:space="preserve">Dispatchable Reliability Reserve </w:t>
              </w:r>
              <w:r>
                <w:rPr>
                  <w:i/>
                  <w:iCs/>
                  <w:sz w:val="20"/>
                  <w:szCs w:val="20"/>
                </w:rPr>
                <w:t xml:space="preserve">Service </w:t>
              </w:r>
              <w:r w:rsidRPr="006145CA">
                <w:rPr>
                  <w:i/>
                  <w:iCs/>
                  <w:sz w:val="20"/>
                  <w:szCs w:val="20"/>
                </w:rPr>
                <w:t>Amount per QSE for DAM</w:t>
              </w:r>
              <w:r w:rsidRPr="006145CA">
                <w:rPr>
                  <w:iCs/>
                  <w:sz w:val="20"/>
                  <w:szCs w:val="20"/>
                </w:rPr>
                <w:t xml:space="preserve">—The DAM </w:t>
              </w:r>
              <w:r>
                <w:rPr>
                  <w:iCs/>
                  <w:sz w:val="20"/>
                  <w:szCs w:val="20"/>
                </w:rPr>
                <w:t>DRRS</w:t>
              </w:r>
              <w:r w:rsidRPr="006145CA">
                <w:rPr>
                  <w:iCs/>
                  <w:sz w:val="20"/>
                  <w:szCs w:val="20"/>
                </w:rPr>
                <w:t xml:space="preserve"> payment for QSE </w:t>
              </w:r>
              <w:r w:rsidRPr="006145CA">
                <w:rPr>
                  <w:i/>
                  <w:iCs/>
                  <w:sz w:val="20"/>
                  <w:szCs w:val="20"/>
                </w:rPr>
                <w:t>q</w:t>
              </w:r>
              <w:r w:rsidRPr="006145CA">
                <w:rPr>
                  <w:iCs/>
                  <w:sz w:val="20"/>
                  <w:szCs w:val="20"/>
                </w:rPr>
                <w:t xml:space="preserve"> for the hour.</w:t>
              </w:r>
            </w:ins>
          </w:p>
        </w:tc>
      </w:tr>
      <w:tr w:rsidR="00A07492" w:rsidRPr="006145CA" w14:paraId="4AEA55D5" w14:textId="77777777" w:rsidTr="00CF6727">
        <w:trPr>
          <w:ins w:id="520" w:author="ERCOT" w:date="2025-09-18T18:56:00Z"/>
        </w:trPr>
        <w:tc>
          <w:tcPr>
            <w:tcW w:w="1144" w:type="pct"/>
          </w:tcPr>
          <w:p w14:paraId="26796987" w14:textId="77777777" w:rsidR="00A07492" w:rsidRPr="006145CA" w:rsidRDefault="00A07492" w:rsidP="00CF6727">
            <w:pPr>
              <w:spacing w:after="60"/>
              <w:rPr>
                <w:ins w:id="521" w:author="ERCOT" w:date="2025-09-18T18:56:00Z" w16du:dateUtc="2025-09-18T23:56:00Z"/>
                <w:iCs/>
                <w:sz w:val="20"/>
                <w:szCs w:val="20"/>
              </w:rPr>
            </w:pPr>
            <w:ins w:id="522" w:author="ERCOT" w:date="2025-09-18T18:56:00Z" w16du:dateUtc="2025-09-18T23:56:00Z">
              <w:r w:rsidRPr="00822CC8">
                <w:rPr>
                  <w:iCs/>
                  <w:sz w:val="20"/>
                  <w:szCs w:val="20"/>
                </w:rPr>
                <w:t>DAPC</w:t>
              </w:r>
              <w:r>
                <w:rPr>
                  <w:iCs/>
                  <w:sz w:val="20"/>
                  <w:szCs w:val="20"/>
                </w:rPr>
                <w:t>DR</w:t>
              </w:r>
              <w:r w:rsidRPr="00822CC8">
                <w:rPr>
                  <w:iCs/>
                  <w:sz w:val="20"/>
                  <w:szCs w:val="20"/>
                </w:rPr>
                <w:t>OAMT</w:t>
              </w:r>
              <w:r w:rsidRPr="00822CC8">
                <w:rPr>
                  <w:i/>
                  <w:iCs/>
                  <w:sz w:val="20"/>
                  <w:szCs w:val="20"/>
                </w:rPr>
                <w:t xml:space="preserve"> </w:t>
              </w:r>
              <w:r w:rsidRPr="00822CC8">
                <w:rPr>
                  <w:i/>
                  <w:iCs/>
                  <w:sz w:val="20"/>
                  <w:szCs w:val="20"/>
                  <w:vertAlign w:val="subscript"/>
                </w:rPr>
                <w:t>q</w:t>
              </w:r>
            </w:ins>
          </w:p>
        </w:tc>
        <w:tc>
          <w:tcPr>
            <w:tcW w:w="520" w:type="pct"/>
          </w:tcPr>
          <w:p w14:paraId="1AD23829" w14:textId="77777777" w:rsidR="00A07492" w:rsidRPr="006145CA" w:rsidRDefault="00A07492" w:rsidP="00CF6727">
            <w:pPr>
              <w:spacing w:after="60"/>
              <w:rPr>
                <w:ins w:id="523" w:author="ERCOT" w:date="2025-09-18T18:56:00Z" w16du:dateUtc="2025-09-18T23:56:00Z"/>
                <w:iCs/>
                <w:sz w:val="20"/>
                <w:szCs w:val="20"/>
              </w:rPr>
            </w:pPr>
            <w:ins w:id="524" w:author="ERCOT" w:date="2025-09-18T18:56:00Z" w16du:dateUtc="2025-09-18T23:56:00Z">
              <w:r>
                <w:rPr>
                  <w:iCs/>
                  <w:sz w:val="20"/>
                  <w:szCs w:val="20"/>
                </w:rPr>
                <w:t>$</w:t>
              </w:r>
            </w:ins>
          </w:p>
        </w:tc>
        <w:tc>
          <w:tcPr>
            <w:tcW w:w="3336" w:type="pct"/>
          </w:tcPr>
          <w:p w14:paraId="0DC147C0" w14:textId="7973D202" w:rsidR="00A07492" w:rsidRPr="006145CA" w:rsidRDefault="00A07492" w:rsidP="00CF6727">
            <w:pPr>
              <w:spacing w:after="60"/>
              <w:rPr>
                <w:ins w:id="525" w:author="ERCOT" w:date="2025-09-18T18:56:00Z" w16du:dateUtc="2025-09-18T23:56:00Z"/>
                <w:i/>
                <w:iCs/>
                <w:sz w:val="20"/>
                <w:szCs w:val="20"/>
              </w:rPr>
            </w:pPr>
            <w:ins w:id="526" w:author="ERCOT" w:date="2025-09-18T18:56:00Z" w16du:dateUtc="2025-09-18T23:56:00Z">
              <w:r w:rsidRPr="00B77D63">
                <w:rPr>
                  <w:i/>
                  <w:iCs/>
                  <w:sz w:val="20"/>
                  <w:szCs w:val="20"/>
                </w:rPr>
                <w:t xml:space="preserve">Day-Ahead Procured Capacity for </w:t>
              </w:r>
              <w:r w:rsidRPr="00136190">
                <w:rPr>
                  <w:i/>
                  <w:iCs/>
                  <w:sz w:val="20"/>
                  <w:szCs w:val="20"/>
                </w:rPr>
                <w:t xml:space="preserve">Dispatchable Reliability Reserve </w:t>
              </w:r>
              <w:r>
                <w:rPr>
                  <w:i/>
                  <w:iCs/>
                  <w:sz w:val="20"/>
                  <w:szCs w:val="20"/>
                </w:rPr>
                <w:t>Service</w:t>
              </w:r>
            </w:ins>
            <w:ins w:id="527" w:author="ERCOT" w:date="2025-09-18T18:56:00Z">
              <w:del w:id="528" w:author="ERCOT" w:date="2025-10-24T20:45:00Z">
                <w:r>
                  <w:rPr>
                    <w:i/>
                    <w:iCs/>
                    <w:sz w:val="20"/>
                    <w:szCs w:val="20"/>
                  </w:rPr>
                  <w:delText xml:space="preserve"> </w:delText>
                </w:r>
              </w:del>
            </w:ins>
            <w:ins w:id="529" w:author="ERCOT" w:date="2025-10-24T20:45:00Z">
              <w:r w:rsidR="16EB453D" w:rsidRPr="4CD90589">
                <w:rPr>
                  <w:i/>
                  <w:iCs/>
                  <w:sz w:val="20"/>
                  <w:szCs w:val="20"/>
                </w:rPr>
                <w:t>-</w:t>
              </w:r>
            </w:ins>
            <w:ins w:id="530" w:author="ERCOT" w:date="2025-09-18T18:56:00Z" w16du:dateUtc="2025-09-18T23:56:00Z">
              <w:r w:rsidRPr="00B77D63">
                <w:rPr>
                  <w:i/>
                  <w:iCs/>
                  <w:sz w:val="20"/>
                  <w:szCs w:val="20"/>
                </w:rPr>
                <w:t>Only Amount per QSE—</w:t>
              </w:r>
              <w:r w:rsidRPr="00A07492">
                <w:rPr>
                  <w:sz w:val="20"/>
                  <w:szCs w:val="20"/>
                </w:rPr>
                <w:t xml:space="preserve">The payment to QSE </w:t>
              </w:r>
              <w:r w:rsidRPr="00A07492">
                <w:rPr>
                  <w:i/>
                  <w:iCs/>
                  <w:sz w:val="20"/>
                  <w:szCs w:val="20"/>
                </w:rPr>
                <w:t>q</w:t>
              </w:r>
              <w:r w:rsidRPr="00A07492">
                <w:rPr>
                  <w:sz w:val="20"/>
                  <w:szCs w:val="20"/>
                </w:rPr>
                <w:t xml:space="preserve"> for all </w:t>
              </w:r>
              <w:r>
                <w:rPr>
                  <w:sz w:val="20"/>
                  <w:szCs w:val="20"/>
                </w:rPr>
                <w:t>DRRS</w:t>
              </w:r>
            </w:ins>
            <w:ins w:id="531" w:author="ERCOT" w:date="2025-09-18T18:56:00Z">
              <w:del w:id="532" w:author="ERCOT" w:date="2025-10-24T20:45:00Z">
                <w:r w:rsidRPr="00A07492">
                  <w:rPr>
                    <w:sz w:val="20"/>
                    <w:szCs w:val="20"/>
                  </w:rPr>
                  <w:delText xml:space="preserve"> </w:delText>
                </w:r>
              </w:del>
            </w:ins>
            <w:ins w:id="533" w:author="ERCOT" w:date="2025-10-24T20:45:00Z">
              <w:r w:rsidR="288F4B5A" w:rsidRPr="4CD90589">
                <w:rPr>
                  <w:sz w:val="20"/>
                  <w:szCs w:val="20"/>
                </w:rPr>
                <w:t>-</w:t>
              </w:r>
            </w:ins>
            <w:ins w:id="534" w:author="ERCOT" w:date="2025-09-18T18:56:00Z" w16du:dateUtc="2025-09-18T23:56:00Z">
              <w:r w:rsidRPr="00A07492">
                <w:rPr>
                  <w:sz w:val="20"/>
                  <w:szCs w:val="20"/>
                </w:rPr>
                <w:t>only awards in DAM for the hour.</w:t>
              </w:r>
            </w:ins>
          </w:p>
        </w:tc>
      </w:tr>
      <w:tr w:rsidR="00A07492" w:rsidRPr="006145CA" w14:paraId="34EF0BC4" w14:textId="77777777" w:rsidTr="00CF6727">
        <w:trPr>
          <w:ins w:id="535" w:author="ERCOT" w:date="2025-09-18T18:56:00Z"/>
        </w:trPr>
        <w:tc>
          <w:tcPr>
            <w:tcW w:w="1144" w:type="pct"/>
          </w:tcPr>
          <w:p w14:paraId="1AEBB85A" w14:textId="77777777" w:rsidR="00A07492" w:rsidRPr="006145CA" w:rsidRDefault="00A07492" w:rsidP="00CF6727">
            <w:pPr>
              <w:spacing w:after="60"/>
              <w:rPr>
                <w:ins w:id="536" w:author="ERCOT" w:date="2025-09-18T18:56:00Z" w16du:dateUtc="2025-09-18T23:56:00Z"/>
                <w:iCs/>
                <w:sz w:val="20"/>
                <w:szCs w:val="20"/>
              </w:rPr>
            </w:pPr>
            <w:ins w:id="537" w:author="ERCOT" w:date="2025-09-18T18:56:00Z" w16du:dateUtc="2025-09-18T23:56:00Z">
              <w:r w:rsidRPr="006145CA">
                <w:rPr>
                  <w:iCs/>
                  <w:sz w:val="20"/>
                  <w:szCs w:val="20"/>
                </w:rPr>
                <w:lastRenderedPageBreak/>
                <w:t>DA</w:t>
              </w:r>
              <w:r>
                <w:rPr>
                  <w:iCs/>
                  <w:sz w:val="20"/>
                  <w:szCs w:val="20"/>
                </w:rPr>
                <w:t>DRR</w:t>
              </w:r>
              <w:r w:rsidRPr="006145CA">
                <w:rPr>
                  <w:iCs/>
                  <w:sz w:val="20"/>
                  <w:szCs w:val="20"/>
                </w:rPr>
                <w:t>QTOT</w:t>
              </w:r>
            </w:ins>
          </w:p>
        </w:tc>
        <w:tc>
          <w:tcPr>
            <w:tcW w:w="520" w:type="pct"/>
          </w:tcPr>
          <w:p w14:paraId="600C24B8" w14:textId="77777777" w:rsidR="00A07492" w:rsidRPr="006145CA" w:rsidRDefault="00A07492" w:rsidP="00CF6727">
            <w:pPr>
              <w:spacing w:after="60"/>
              <w:rPr>
                <w:ins w:id="538" w:author="ERCOT" w:date="2025-09-18T18:56:00Z" w16du:dateUtc="2025-09-18T23:56:00Z"/>
                <w:iCs/>
                <w:sz w:val="20"/>
                <w:szCs w:val="20"/>
              </w:rPr>
            </w:pPr>
            <w:ins w:id="539" w:author="ERCOT" w:date="2025-09-18T18:56:00Z" w16du:dateUtc="2025-09-18T23:56:00Z">
              <w:r w:rsidRPr="006145CA">
                <w:rPr>
                  <w:iCs/>
                  <w:sz w:val="20"/>
                  <w:szCs w:val="20"/>
                </w:rPr>
                <w:t>MW</w:t>
              </w:r>
            </w:ins>
          </w:p>
        </w:tc>
        <w:tc>
          <w:tcPr>
            <w:tcW w:w="3336" w:type="pct"/>
          </w:tcPr>
          <w:p w14:paraId="4CE98062" w14:textId="77777777" w:rsidR="00A07492" w:rsidRPr="006145CA" w:rsidRDefault="00A07492" w:rsidP="00CF6727">
            <w:pPr>
              <w:spacing w:after="60"/>
              <w:rPr>
                <w:ins w:id="540" w:author="ERCOT" w:date="2025-09-18T18:56:00Z" w16du:dateUtc="2025-09-18T23:56:00Z"/>
                <w:i/>
                <w:iCs/>
                <w:sz w:val="20"/>
                <w:szCs w:val="20"/>
              </w:rPr>
            </w:pPr>
            <w:ins w:id="541" w:author="ERCOT" w:date="2025-09-18T18:56:00Z" w16du:dateUtc="2025-09-18T23:56:00Z">
              <w:r w:rsidRPr="006145CA">
                <w:rPr>
                  <w:i/>
                  <w:iCs/>
                  <w:sz w:val="20"/>
                  <w:szCs w:val="20"/>
                </w:rPr>
                <w:t xml:space="preserve">Day-Ahead </w:t>
              </w:r>
              <w:r w:rsidRPr="00136190">
                <w:rPr>
                  <w:i/>
                  <w:iCs/>
                  <w:sz w:val="20"/>
                  <w:szCs w:val="20"/>
                </w:rPr>
                <w:t xml:space="preserve">Dispatchable Reliability Reserve </w:t>
              </w:r>
              <w:r>
                <w:rPr>
                  <w:i/>
                  <w:iCs/>
                  <w:sz w:val="20"/>
                  <w:szCs w:val="20"/>
                </w:rPr>
                <w:t xml:space="preserve">Service </w:t>
              </w:r>
              <w:r w:rsidRPr="006145CA">
                <w:rPr>
                  <w:i/>
                  <w:iCs/>
                  <w:sz w:val="20"/>
                  <w:szCs w:val="20"/>
                </w:rPr>
                <w:t>Quantity Total</w:t>
              </w:r>
              <w:r w:rsidRPr="006145CA">
                <w:rPr>
                  <w:iCs/>
                  <w:sz w:val="20"/>
                  <w:szCs w:val="20"/>
                </w:rPr>
                <w:t xml:space="preserve">—The sum of every QSE’s Day-Ahead Ancillary Service Obligation minus its self-arranged </w:t>
              </w:r>
              <w:r>
                <w:rPr>
                  <w:iCs/>
                  <w:sz w:val="20"/>
                  <w:szCs w:val="20"/>
                </w:rPr>
                <w:t>DRRS</w:t>
              </w:r>
              <w:r w:rsidRPr="006145CA">
                <w:rPr>
                  <w:iCs/>
                  <w:sz w:val="20"/>
                  <w:szCs w:val="20"/>
                </w:rPr>
                <w:t xml:space="preserve"> quantity for the hour.</w:t>
              </w:r>
            </w:ins>
          </w:p>
        </w:tc>
      </w:tr>
      <w:tr w:rsidR="00A07492" w:rsidRPr="006145CA" w14:paraId="50618F77" w14:textId="77777777" w:rsidTr="00CF6727">
        <w:trPr>
          <w:ins w:id="542" w:author="ERCOT" w:date="2025-09-18T18:56:00Z"/>
        </w:trPr>
        <w:tc>
          <w:tcPr>
            <w:tcW w:w="1144" w:type="pct"/>
          </w:tcPr>
          <w:p w14:paraId="51A321B6" w14:textId="77777777" w:rsidR="00A07492" w:rsidRPr="006145CA" w:rsidRDefault="00A07492" w:rsidP="00CF6727">
            <w:pPr>
              <w:spacing w:after="60"/>
              <w:rPr>
                <w:ins w:id="543" w:author="ERCOT" w:date="2025-09-18T18:56:00Z" w16du:dateUtc="2025-09-18T23:56:00Z"/>
                <w:iCs/>
                <w:sz w:val="20"/>
                <w:szCs w:val="20"/>
              </w:rPr>
            </w:pPr>
            <w:ins w:id="544" w:author="ERCOT" w:date="2025-09-18T18:56:00Z" w16du:dateUtc="2025-09-18T23:56:00Z">
              <w:r w:rsidRPr="006145CA">
                <w:rPr>
                  <w:iCs/>
                  <w:sz w:val="20"/>
                  <w:szCs w:val="20"/>
                </w:rPr>
                <w:t>DA</w:t>
              </w:r>
              <w:r>
                <w:rPr>
                  <w:iCs/>
                  <w:sz w:val="20"/>
                  <w:szCs w:val="20"/>
                </w:rPr>
                <w:t>DRR</w:t>
              </w:r>
              <w:r w:rsidRPr="006145CA">
                <w:rPr>
                  <w:iCs/>
                  <w:sz w:val="20"/>
                  <w:szCs w:val="20"/>
                </w:rPr>
                <w:t xml:space="preserve">O </w:t>
              </w:r>
              <w:r w:rsidRPr="006145CA">
                <w:rPr>
                  <w:i/>
                  <w:iCs/>
                  <w:sz w:val="20"/>
                  <w:szCs w:val="20"/>
                  <w:vertAlign w:val="subscript"/>
                </w:rPr>
                <w:t>q</w:t>
              </w:r>
            </w:ins>
          </w:p>
        </w:tc>
        <w:tc>
          <w:tcPr>
            <w:tcW w:w="520" w:type="pct"/>
          </w:tcPr>
          <w:p w14:paraId="7A513634" w14:textId="77777777" w:rsidR="00A07492" w:rsidRPr="006145CA" w:rsidRDefault="00A07492" w:rsidP="00CF6727">
            <w:pPr>
              <w:spacing w:after="60"/>
              <w:rPr>
                <w:ins w:id="545" w:author="ERCOT" w:date="2025-09-18T18:56:00Z" w16du:dateUtc="2025-09-18T23:56:00Z"/>
                <w:iCs/>
                <w:sz w:val="20"/>
                <w:szCs w:val="20"/>
              </w:rPr>
            </w:pPr>
            <w:ins w:id="546" w:author="ERCOT" w:date="2025-09-18T18:56:00Z" w16du:dateUtc="2025-09-18T23:56:00Z">
              <w:r w:rsidRPr="006145CA">
                <w:rPr>
                  <w:iCs/>
                  <w:sz w:val="20"/>
                  <w:szCs w:val="20"/>
                </w:rPr>
                <w:t>MW</w:t>
              </w:r>
            </w:ins>
          </w:p>
        </w:tc>
        <w:tc>
          <w:tcPr>
            <w:tcW w:w="3336" w:type="pct"/>
          </w:tcPr>
          <w:p w14:paraId="18996918" w14:textId="77777777" w:rsidR="00A07492" w:rsidRPr="006145CA" w:rsidRDefault="00A07492" w:rsidP="00CF6727">
            <w:pPr>
              <w:spacing w:after="60"/>
              <w:rPr>
                <w:ins w:id="547" w:author="ERCOT" w:date="2025-09-18T18:56:00Z" w16du:dateUtc="2025-09-18T23:56:00Z"/>
                <w:i/>
                <w:iCs/>
                <w:sz w:val="20"/>
                <w:szCs w:val="20"/>
              </w:rPr>
            </w:pPr>
            <w:ins w:id="548" w:author="ERCOT" w:date="2025-09-18T18:56:00Z" w16du:dateUtc="2025-09-18T23:56:00Z">
              <w:r w:rsidRPr="006145CA">
                <w:rPr>
                  <w:i/>
                  <w:iCs/>
                  <w:sz w:val="20"/>
                  <w:szCs w:val="20"/>
                </w:rPr>
                <w:t xml:space="preserve">Day-Ahead </w:t>
              </w:r>
              <w:r w:rsidRPr="00136190">
                <w:rPr>
                  <w:i/>
                  <w:iCs/>
                  <w:sz w:val="20"/>
                  <w:szCs w:val="20"/>
                </w:rPr>
                <w:t xml:space="preserve">Dispatchable Reliability Reserve </w:t>
              </w:r>
              <w:r>
                <w:rPr>
                  <w:i/>
                  <w:iCs/>
                  <w:sz w:val="20"/>
                  <w:szCs w:val="20"/>
                </w:rPr>
                <w:t xml:space="preserve">Service </w:t>
              </w:r>
              <w:r w:rsidRPr="006145CA">
                <w:rPr>
                  <w:i/>
                  <w:iCs/>
                  <w:sz w:val="20"/>
                  <w:szCs w:val="20"/>
                </w:rPr>
                <w:t>Obligation per QSE</w:t>
              </w:r>
              <w:r w:rsidRPr="006145CA">
                <w:rPr>
                  <w:iCs/>
                  <w:sz w:val="20"/>
                  <w:szCs w:val="20"/>
                </w:rPr>
                <w:t xml:space="preserve">—The </w:t>
              </w:r>
              <w:r>
                <w:rPr>
                  <w:iCs/>
                  <w:sz w:val="20"/>
                  <w:szCs w:val="20"/>
                </w:rPr>
                <w:t>DRRS</w:t>
              </w:r>
              <w:r w:rsidRPr="006145CA">
                <w:rPr>
                  <w:iCs/>
                  <w:sz w:val="20"/>
                  <w:szCs w:val="20"/>
                </w:rPr>
                <w:t xml:space="preserve"> capacity obligation for QSE </w:t>
              </w:r>
              <w:r w:rsidRPr="006145CA">
                <w:rPr>
                  <w:i/>
                  <w:iCs/>
                  <w:sz w:val="20"/>
                  <w:szCs w:val="20"/>
                </w:rPr>
                <w:t>q</w:t>
              </w:r>
              <w:r w:rsidRPr="006145CA">
                <w:rPr>
                  <w:iCs/>
                  <w:sz w:val="20"/>
                  <w:szCs w:val="20"/>
                </w:rPr>
                <w:t xml:space="preserve"> for the DAM for the hour. </w:t>
              </w:r>
            </w:ins>
          </w:p>
        </w:tc>
      </w:tr>
      <w:tr w:rsidR="00A07492" w:rsidRPr="006145CA" w14:paraId="5980B797" w14:textId="77777777" w:rsidTr="00CF6727">
        <w:trPr>
          <w:ins w:id="549" w:author="ERCOT" w:date="2025-09-18T18:56:00Z"/>
        </w:trPr>
        <w:tc>
          <w:tcPr>
            <w:tcW w:w="1144" w:type="pct"/>
          </w:tcPr>
          <w:p w14:paraId="49C9A897" w14:textId="77777777" w:rsidR="00A07492" w:rsidRPr="006145CA" w:rsidRDefault="00A07492" w:rsidP="00CF6727">
            <w:pPr>
              <w:spacing w:after="60"/>
              <w:rPr>
                <w:ins w:id="550" w:author="ERCOT" w:date="2025-09-18T18:56:00Z" w16du:dateUtc="2025-09-18T23:56:00Z"/>
                <w:iCs/>
                <w:sz w:val="20"/>
                <w:szCs w:val="20"/>
              </w:rPr>
            </w:pPr>
            <w:ins w:id="551" w:author="ERCOT" w:date="2025-09-18T18:56:00Z" w16du:dateUtc="2025-09-18T23:56:00Z">
              <w:r w:rsidRPr="006145CA">
                <w:rPr>
                  <w:iCs/>
                  <w:sz w:val="20"/>
                  <w:szCs w:val="20"/>
                </w:rPr>
                <w:t>DASA</w:t>
              </w:r>
              <w:r>
                <w:rPr>
                  <w:iCs/>
                  <w:sz w:val="20"/>
                  <w:szCs w:val="20"/>
                </w:rPr>
                <w:t>DRR</w:t>
              </w:r>
              <w:r w:rsidRPr="006145CA">
                <w:rPr>
                  <w:iCs/>
                  <w:sz w:val="20"/>
                  <w:szCs w:val="20"/>
                </w:rPr>
                <w:t xml:space="preserve">Q </w:t>
              </w:r>
              <w:r w:rsidRPr="006145CA">
                <w:rPr>
                  <w:i/>
                  <w:iCs/>
                  <w:sz w:val="20"/>
                  <w:szCs w:val="20"/>
                  <w:vertAlign w:val="subscript"/>
                </w:rPr>
                <w:t>q</w:t>
              </w:r>
            </w:ins>
          </w:p>
        </w:tc>
        <w:tc>
          <w:tcPr>
            <w:tcW w:w="520" w:type="pct"/>
          </w:tcPr>
          <w:p w14:paraId="585572F5" w14:textId="77777777" w:rsidR="00A07492" w:rsidRPr="006145CA" w:rsidRDefault="00A07492" w:rsidP="00CF6727">
            <w:pPr>
              <w:spacing w:after="60"/>
              <w:rPr>
                <w:ins w:id="552" w:author="ERCOT" w:date="2025-09-18T18:56:00Z" w16du:dateUtc="2025-09-18T23:56:00Z"/>
                <w:iCs/>
                <w:sz w:val="20"/>
                <w:szCs w:val="20"/>
              </w:rPr>
            </w:pPr>
            <w:ins w:id="553" w:author="ERCOT" w:date="2025-09-18T18:56:00Z" w16du:dateUtc="2025-09-18T23:56:00Z">
              <w:r w:rsidRPr="006145CA">
                <w:rPr>
                  <w:iCs/>
                  <w:sz w:val="20"/>
                  <w:szCs w:val="20"/>
                </w:rPr>
                <w:t>MW</w:t>
              </w:r>
            </w:ins>
          </w:p>
        </w:tc>
        <w:tc>
          <w:tcPr>
            <w:tcW w:w="3336" w:type="pct"/>
          </w:tcPr>
          <w:p w14:paraId="6128137E" w14:textId="77777777" w:rsidR="00A07492" w:rsidRPr="006145CA" w:rsidRDefault="00A07492" w:rsidP="00CF6727">
            <w:pPr>
              <w:spacing w:after="60"/>
              <w:rPr>
                <w:ins w:id="554" w:author="ERCOT" w:date="2025-09-18T18:56:00Z" w16du:dateUtc="2025-09-18T23:56:00Z"/>
                <w:i/>
                <w:iCs/>
                <w:sz w:val="20"/>
                <w:szCs w:val="20"/>
              </w:rPr>
            </w:pPr>
            <w:ins w:id="555" w:author="ERCOT" w:date="2025-09-18T18:56:00Z" w16du:dateUtc="2025-09-18T23:56:00Z">
              <w:r w:rsidRPr="006145CA">
                <w:rPr>
                  <w:i/>
                  <w:iCs/>
                  <w:sz w:val="20"/>
                  <w:szCs w:val="20"/>
                </w:rPr>
                <w:t xml:space="preserve">Day-Ahead Self-Arranged </w:t>
              </w:r>
              <w:r w:rsidRPr="00136190">
                <w:rPr>
                  <w:i/>
                  <w:iCs/>
                  <w:sz w:val="20"/>
                  <w:szCs w:val="20"/>
                </w:rPr>
                <w:t xml:space="preserve">Dispatchable Reliability Reserve </w:t>
              </w:r>
              <w:r>
                <w:rPr>
                  <w:i/>
                  <w:iCs/>
                  <w:sz w:val="20"/>
                  <w:szCs w:val="20"/>
                </w:rPr>
                <w:t xml:space="preserve">Service </w:t>
              </w:r>
              <w:r w:rsidRPr="006145CA">
                <w:rPr>
                  <w:i/>
                  <w:iCs/>
                  <w:sz w:val="20"/>
                  <w:szCs w:val="20"/>
                </w:rPr>
                <w:t>Quantity per QSE</w:t>
              </w:r>
              <w:r w:rsidRPr="006145CA">
                <w:rPr>
                  <w:iCs/>
                  <w:sz w:val="20"/>
                  <w:szCs w:val="20"/>
                </w:rPr>
                <w:t xml:space="preserve">—The self-arranged </w:t>
              </w:r>
              <w:r>
                <w:rPr>
                  <w:iCs/>
                  <w:sz w:val="20"/>
                  <w:szCs w:val="20"/>
                </w:rPr>
                <w:t>DRRS</w:t>
              </w:r>
              <w:r w:rsidRPr="006145CA">
                <w:rPr>
                  <w:iCs/>
                  <w:sz w:val="20"/>
                  <w:szCs w:val="20"/>
                </w:rPr>
                <w:t xml:space="preserve"> quantity submitted by QSE </w:t>
              </w:r>
              <w:r w:rsidRPr="006145CA">
                <w:rPr>
                  <w:i/>
                  <w:iCs/>
                  <w:sz w:val="20"/>
                  <w:szCs w:val="20"/>
                </w:rPr>
                <w:t>Q</w:t>
              </w:r>
              <w:r w:rsidRPr="006145CA">
                <w:rPr>
                  <w:iCs/>
                  <w:sz w:val="20"/>
                  <w:szCs w:val="20"/>
                </w:rPr>
                <w:t xml:space="preserve"> before 1000 in the Day-Ahead.</w:t>
              </w:r>
            </w:ins>
          </w:p>
        </w:tc>
      </w:tr>
      <w:tr w:rsidR="00A07492" w:rsidRPr="006145CA" w14:paraId="0DD1CB32" w14:textId="77777777" w:rsidTr="00CF6727">
        <w:trPr>
          <w:ins w:id="556" w:author="ERCOT" w:date="2025-09-18T18:56:00Z"/>
        </w:trPr>
        <w:tc>
          <w:tcPr>
            <w:tcW w:w="1144" w:type="pct"/>
          </w:tcPr>
          <w:p w14:paraId="3A100E7F" w14:textId="77777777" w:rsidR="00A07492" w:rsidRPr="006145CA" w:rsidRDefault="00A07492" w:rsidP="00CF6727">
            <w:pPr>
              <w:spacing w:after="60"/>
              <w:rPr>
                <w:ins w:id="557" w:author="ERCOT" w:date="2025-09-18T18:56:00Z" w16du:dateUtc="2025-09-18T23:56:00Z"/>
                <w:i/>
                <w:iCs/>
                <w:sz w:val="20"/>
                <w:szCs w:val="20"/>
              </w:rPr>
            </w:pPr>
            <w:ins w:id="558" w:author="ERCOT" w:date="2025-09-18T18:56:00Z" w16du:dateUtc="2025-09-18T23:56:00Z">
              <w:r w:rsidRPr="006145CA">
                <w:rPr>
                  <w:i/>
                  <w:iCs/>
                  <w:sz w:val="20"/>
                  <w:szCs w:val="20"/>
                </w:rPr>
                <w:t>q</w:t>
              </w:r>
            </w:ins>
          </w:p>
        </w:tc>
        <w:tc>
          <w:tcPr>
            <w:tcW w:w="520" w:type="pct"/>
          </w:tcPr>
          <w:p w14:paraId="1508F488" w14:textId="77777777" w:rsidR="00A07492" w:rsidRPr="006145CA" w:rsidRDefault="00A07492" w:rsidP="00CF6727">
            <w:pPr>
              <w:spacing w:after="60"/>
              <w:rPr>
                <w:ins w:id="559" w:author="ERCOT" w:date="2025-09-18T18:56:00Z" w16du:dateUtc="2025-09-18T23:56:00Z"/>
                <w:iCs/>
                <w:sz w:val="20"/>
                <w:szCs w:val="20"/>
              </w:rPr>
            </w:pPr>
            <w:ins w:id="560" w:author="ERCOT" w:date="2025-09-18T18:56:00Z" w16du:dateUtc="2025-09-18T23:56:00Z">
              <w:r w:rsidRPr="006145CA">
                <w:rPr>
                  <w:iCs/>
                  <w:sz w:val="20"/>
                  <w:szCs w:val="20"/>
                </w:rPr>
                <w:t>none</w:t>
              </w:r>
            </w:ins>
          </w:p>
        </w:tc>
        <w:tc>
          <w:tcPr>
            <w:tcW w:w="3336" w:type="pct"/>
          </w:tcPr>
          <w:p w14:paraId="1399C972" w14:textId="77777777" w:rsidR="00A07492" w:rsidRPr="006145CA" w:rsidRDefault="00A07492" w:rsidP="00CF6727">
            <w:pPr>
              <w:spacing w:after="60"/>
              <w:rPr>
                <w:ins w:id="561" w:author="ERCOT" w:date="2025-09-18T18:56:00Z" w16du:dateUtc="2025-09-18T23:56:00Z"/>
                <w:iCs/>
                <w:sz w:val="20"/>
                <w:szCs w:val="20"/>
              </w:rPr>
            </w:pPr>
            <w:ins w:id="562" w:author="ERCOT" w:date="2025-09-18T18:56:00Z" w16du:dateUtc="2025-09-18T23:56:00Z">
              <w:r w:rsidRPr="006145CA">
                <w:rPr>
                  <w:iCs/>
                  <w:sz w:val="20"/>
                  <w:szCs w:val="20"/>
                </w:rPr>
                <w:t>A QSE.</w:t>
              </w:r>
            </w:ins>
          </w:p>
        </w:tc>
      </w:tr>
    </w:tbl>
    <w:p w14:paraId="1B85B4E7" w14:textId="77777777" w:rsidR="005274B1" w:rsidRPr="005274B1" w:rsidRDefault="005274B1" w:rsidP="00A07492">
      <w:pPr>
        <w:keepNext/>
        <w:tabs>
          <w:tab w:val="left" w:pos="1080"/>
        </w:tabs>
        <w:spacing w:before="480" w:after="240"/>
        <w:ind w:left="1080" w:hanging="1080"/>
        <w:outlineLvl w:val="2"/>
        <w:rPr>
          <w:b/>
          <w:i/>
          <w:szCs w:val="20"/>
          <w:lang w:val="x-none" w:eastAsia="x-none"/>
        </w:rPr>
      </w:pPr>
      <w:bookmarkStart w:id="563" w:name="_Toc400547176"/>
      <w:bookmarkStart w:id="564" w:name="_Toc405384281"/>
      <w:bookmarkStart w:id="565" w:name="_Toc405543548"/>
      <w:bookmarkStart w:id="566" w:name="_Toc428178057"/>
      <w:bookmarkStart w:id="567" w:name="_Toc440872688"/>
      <w:bookmarkStart w:id="568" w:name="_Toc458766233"/>
      <w:bookmarkStart w:id="569" w:name="_Toc459292638"/>
      <w:bookmarkStart w:id="570" w:name="_Toc60038340"/>
      <w:commentRangeStart w:id="571"/>
      <w:r w:rsidRPr="005274B1">
        <w:rPr>
          <w:b/>
          <w:i/>
          <w:szCs w:val="20"/>
          <w:lang w:val="x-none" w:eastAsia="x-none"/>
        </w:rPr>
        <w:t>5.5.2</w:t>
      </w:r>
      <w:commentRangeEnd w:id="571"/>
      <w:r w:rsidR="009C0EAE">
        <w:rPr>
          <w:rStyle w:val="CommentReference"/>
        </w:rPr>
        <w:commentReference w:id="571"/>
      </w:r>
      <w:r w:rsidRPr="005274B1">
        <w:rPr>
          <w:b/>
          <w:i/>
          <w:szCs w:val="20"/>
          <w:lang w:val="x-none" w:eastAsia="x-none"/>
        </w:rPr>
        <w:tab/>
        <w:t>Reliability Unit Commitment (RUC) Process</w:t>
      </w:r>
      <w:bookmarkEnd w:id="563"/>
      <w:bookmarkEnd w:id="564"/>
      <w:bookmarkEnd w:id="565"/>
      <w:bookmarkEnd w:id="566"/>
      <w:bookmarkEnd w:id="567"/>
      <w:bookmarkEnd w:id="568"/>
      <w:bookmarkEnd w:id="569"/>
      <w:bookmarkEnd w:id="570"/>
    </w:p>
    <w:p w14:paraId="7379B16B" w14:textId="0D6F4115" w:rsidR="005274B1" w:rsidRPr="005274B1" w:rsidRDefault="005274B1" w:rsidP="005274B1">
      <w:pPr>
        <w:spacing w:after="240"/>
        <w:ind w:left="720" w:hanging="720"/>
        <w:rPr>
          <w:szCs w:val="20"/>
        </w:rPr>
      </w:pPr>
      <w:r w:rsidRPr="005274B1">
        <w:rPr>
          <w:szCs w:val="20"/>
        </w:rPr>
        <w:t>(1)</w:t>
      </w:r>
      <w:r w:rsidRPr="005274B1">
        <w:rPr>
          <w:szCs w:val="20"/>
        </w:rPr>
        <w:tab/>
      </w:r>
      <w:r w:rsidR="00585373" w:rsidRPr="00273A95">
        <w:t xml:space="preserve">The RUC process recommends commitment of Generation Resources, to match ERCOT’s forecasted Load including Direct Current Tie (DC Tie) Schedules, subject to all transmission constraints and Resource performance characteristics.  The RUC process </w:t>
      </w:r>
      <w:proofErr w:type="gramStart"/>
      <w:r w:rsidR="00585373" w:rsidRPr="00273A95">
        <w:t>takes into account</w:t>
      </w:r>
      <w:proofErr w:type="gramEnd"/>
      <w:r w:rsidR="00585373" w:rsidRPr="00273A95">
        <w:t xml:space="preserve"> Resources already committed in the Current Operating Plans (COPs), Resources already committed in previous RUCs, Off-Line Available Resources having a start-up time of one hour or less, and Resource capacity already committed to provide Ancillary Service.  The formulation of the RUC objective function must employ penalty factors on violations of security constraints.</w:t>
      </w:r>
      <w:r w:rsidR="00585373">
        <w:t xml:space="preserve">  The objective of the RUC process is to minimize costs based on the Resource costs described in paragraphs (5) through (9) below.</w:t>
      </w:r>
      <w:r w:rsidR="00585373" w:rsidRPr="00273A95">
        <w:rPr>
          <w:rFonts w:ascii="Courier New" w:hAnsi="Courier New" w:cs="Courier New"/>
          <w:sz w:val="20"/>
        </w:rPr>
        <w:t xml:space="preserve"> </w:t>
      </w:r>
      <w:r w:rsidR="00585373">
        <w:rPr>
          <w:rFonts w:ascii="Courier New" w:hAnsi="Courier New" w:cs="Courier New"/>
          <w:sz w:val="20"/>
        </w:rPr>
        <w:t xml:space="preserve"> </w:t>
      </w:r>
      <w:r w:rsidR="00585373">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rsidR="00585373" w:rsidRPr="00F06E8E">
        <w:t xml:space="preserve">  For On-Line </w:t>
      </w:r>
      <w:r w:rsidR="00585373">
        <w:t>Energy Storage Resources (</w:t>
      </w:r>
      <w:r w:rsidR="00585373" w:rsidRPr="00F06E8E">
        <w:t>ESRs</w:t>
      </w:r>
      <w:r w:rsidR="00585373">
        <w:t>)</w:t>
      </w:r>
      <w:r w:rsidR="00585373" w:rsidRPr="00F06E8E">
        <w:t xml:space="preserve">, the Hour Beginning Planned State of Charge </w:t>
      </w:r>
      <w:r w:rsidR="00585373">
        <w:t xml:space="preserve"> (HBSOC) </w:t>
      </w:r>
      <w:r w:rsidR="00585373" w:rsidRPr="00F06E8E">
        <w:t xml:space="preserve">values provided in the COP for a given hour are discounted to ensure sufficient SOC is preserved to meet Ancillary Service Resource Responsibilities, as reflected in the COP.  Any remaining SOC on the ESR will be considered available for energy dispatch by RUC while respecting the </w:t>
      </w:r>
      <w:r w:rsidR="00585373">
        <w:t>Minimum State of Charge (</w:t>
      </w:r>
      <w:proofErr w:type="spellStart"/>
      <w:r w:rsidR="00585373" w:rsidRPr="00F06E8E">
        <w:t>MinSOC</w:t>
      </w:r>
      <w:proofErr w:type="spellEnd"/>
      <w:r w:rsidR="00585373">
        <w:t>)</w:t>
      </w:r>
      <w:r w:rsidR="00585373" w:rsidRPr="00F06E8E">
        <w:t xml:space="preserve"> and </w:t>
      </w:r>
      <w:r w:rsidR="00585373">
        <w:t>Maximum State of Charge (</w:t>
      </w:r>
      <w:proofErr w:type="spellStart"/>
      <w:r w:rsidR="00585373" w:rsidRPr="00F06E8E">
        <w:t>MaxSOC</w:t>
      </w:r>
      <w:proofErr w:type="spellEnd"/>
      <w:r w:rsidR="00585373">
        <w:t>)</w:t>
      </w:r>
      <w:r w:rsidR="00585373" w:rsidRPr="00F06E8E">
        <w:t xml:space="preserve"> values provided in the COP.</w:t>
      </w:r>
    </w:p>
    <w:p w14:paraId="1E985C38" w14:textId="77777777" w:rsidR="005274B1" w:rsidRPr="005274B1" w:rsidRDefault="005274B1" w:rsidP="005274B1">
      <w:pPr>
        <w:spacing w:after="240"/>
        <w:ind w:left="720" w:hanging="720"/>
        <w:rPr>
          <w:szCs w:val="20"/>
        </w:rPr>
      </w:pPr>
      <w:r w:rsidRPr="005274B1">
        <w:rPr>
          <w:szCs w:val="20"/>
        </w:rPr>
        <w:t>(2)</w:t>
      </w:r>
      <w:r w:rsidRPr="005274B1">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56169E0B" w14:textId="77777777" w:rsidR="005274B1" w:rsidRDefault="005274B1" w:rsidP="005274B1">
      <w:pPr>
        <w:spacing w:after="240"/>
        <w:ind w:left="720" w:hanging="720"/>
        <w:rPr>
          <w:iCs/>
          <w:szCs w:val="20"/>
        </w:rPr>
      </w:pPr>
      <w:r w:rsidRPr="005274B1">
        <w:rPr>
          <w:iCs/>
          <w:szCs w:val="20"/>
        </w:rPr>
        <w:t>(3)</w:t>
      </w:r>
      <w:r w:rsidRPr="005274B1">
        <w:rPr>
          <w:iCs/>
          <w:szCs w:val="20"/>
        </w:rPr>
        <w:tab/>
        <w:t xml:space="preserve">ERCOT shall review the RUC-recommended Resource commitments </w:t>
      </w:r>
      <w:r w:rsidRPr="005274B1">
        <w:rPr>
          <w:szCs w:val="20"/>
        </w:rPr>
        <w:t>and the list of Off-Line Available Resources having a start-up time of one hour or less</w:t>
      </w:r>
      <w:r w:rsidRPr="005274B1">
        <w:rPr>
          <w:iCs/>
          <w:szCs w:val="20"/>
        </w:rPr>
        <w:t xml:space="preserve"> to assess feasibility and shall make any changes that it considers necessary, in its sole discretion.  During the </w:t>
      </w:r>
      <w:r w:rsidRPr="005274B1">
        <w:rPr>
          <w:iCs/>
          <w:szCs w:val="20"/>
        </w:rPr>
        <w:lastRenderedPageBreak/>
        <w:t xml:space="preserve">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5274B1">
        <w:rPr>
          <w:iCs/>
          <w:szCs w:val="20"/>
        </w:rPr>
        <w:t>taking into account</w:t>
      </w:r>
      <w:proofErr w:type="gramEnd"/>
      <w:r w:rsidRPr="005274B1">
        <w:rPr>
          <w:iCs/>
          <w:szCs w:val="20"/>
        </w:rPr>
        <w:t xml:space="preserve"> the Resources’ start-up times, to meet ERCOT System reliability.  After each RUC run, ERCOT shall post the amount of capacity deselected per hour in the RUC Study Period to the MIS Secure Area.  </w:t>
      </w:r>
      <w:r w:rsidRPr="005274B1">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5274B1">
        <w:rPr>
          <w:iCs/>
          <w:szCs w:val="20"/>
        </w:rPr>
        <w:t xml:space="preserve">  ERCOT shall issue RUC instructions to each QSE specifying its Resources that have been committed </w:t>
      </w:r>
      <w:proofErr w:type="gramStart"/>
      <w:r w:rsidRPr="005274B1">
        <w:rPr>
          <w:iCs/>
          <w:szCs w:val="20"/>
        </w:rPr>
        <w:t>as a result of</w:t>
      </w:r>
      <w:proofErr w:type="gramEnd"/>
      <w:r w:rsidRPr="005274B1">
        <w:rPr>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rsidRPr="004B32CF" w14:paraId="361B872E" w14:textId="77777777">
        <w:trPr>
          <w:trHeight w:val="1205"/>
        </w:trPr>
        <w:tc>
          <w:tcPr>
            <w:tcW w:w="9350" w:type="dxa"/>
            <w:shd w:val="pct12" w:color="auto" w:fill="auto"/>
          </w:tcPr>
          <w:p w14:paraId="6F0DA1B1" w14:textId="77777777" w:rsidR="00E21161" w:rsidRPr="004B32CF" w:rsidRDefault="00E21161" w:rsidP="00CF6727">
            <w:pPr>
              <w:spacing w:after="240"/>
              <w:rPr>
                <w:b/>
                <w:i/>
                <w:iCs/>
              </w:rPr>
            </w:pPr>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3</w:t>
            </w:r>
            <w:r w:rsidRPr="004B32CF">
              <w:rPr>
                <w:b/>
                <w:i/>
                <w:iCs/>
              </w:rPr>
              <w:t>) above with the following upon system implementation:]</w:t>
            </w:r>
          </w:p>
          <w:p w14:paraId="7900FDF5" w14:textId="77777777" w:rsidR="00E21161" w:rsidRPr="000A55DE" w:rsidRDefault="00E21161" w:rsidP="00CF6727">
            <w:pPr>
              <w:spacing w:after="240"/>
              <w:ind w:left="720" w:hanging="720"/>
              <w:rPr>
                <w:iCs/>
              </w:rPr>
            </w:pPr>
            <w:r w:rsidRPr="00A4246C">
              <w:rPr>
                <w:iCs/>
              </w:rPr>
              <w:t>(3)</w:t>
            </w:r>
            <w:r w:rsidRPr="00A4246C">
              <w:rPr>
                <w:iCs/>
              </w:rPr>
              <w:tab/>
              <w:t xml:space="preserve">ERCOT shall review the RUC-recommended Resource commitments </w:t>
            </w:r>
            <w:r w:rsidRPr="0026394E">
              <w:t>and the list of Off-</w:t>
            </w:r>
            <w:r>
              <w:t>L</w:t>
            </w:r>
            <w:r w:rsidRPr="0026394E">
              <w:t>ine Available Resources having a start-up time of one hour or less</w:t>
            </w:r>
            <w:r w:rsidRPr="00A4246C">
              <w:rPr>
                <w:iCs/>
              </w:rPr>
              <w:t xml:space="preserve"> to assess feasibility and shall make any changes that it considers necessary, in its sole discretion.  </w:t>
            </w:r>
            <w:r>
              <w:rPr>
                <w:iCs/>
              </w:rPr>
              <w:t xml:space="preserve">During the RUC process, ERCOT may also review and commit, through a RUC instruction, Combined Cycle Generation Resources that are currently planned to be On-Line but are capable of transitioning to a configuration with additional capacity.  </w:t>
            </w:r>
            <w:r w:rsidRPr="00A4246C">
              <w:rPr>
                <w:iCs/>
              </w:rPr>
              <w:t xml:space="preserve">ERCOT may deselect Resources recommended in DRUC and in all HRUC processes if in ERCOT’s sole discretion there is enough time to commit those Resources in the future HRUC processes, </w:t>
            </w:r>
            <w:proofErr w:type="gramStart"/>
            <w:r w:rsidRPr="00A4246C">
              <w:rPr>
                <w:iCs/>
              </w:rPr>
              <w:t>taking into account</w:t>
            </w:r>
            <w:proofErr w:type="gramEnd"/>
            <w:r w:rsidRPr="00A4246C">
              <w:rPr>
                <w:iCs/>
              </w:rPr>
              <w:t xml:space="preserve"> the Resources’ start-up times, to meet ERCOT System reliability.  After each RUC run, ERCOT shall post the amount of capacity deselected per hour in the RUC Study Period to the </w:t>
            </w:r>
            <w:r>
              <w:rPr>
                <w:iCs/>
              </w:rPr>
              <w:t>ERCOT website</w:t>
            </w:r>
            <w:r w:rsidRPr="00A4246C">
              <w:rPr>
                <w:iCs/>
              </w:rPr>
              <w:t xml:space="preserve">.  </w:t>
            </w:r>
            <w:r w:rsidRPr="00A4246C">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4246C">
              <w:rPr>
                <w:iCs/>
              </w:rPr>
              <w:t xml:space="preserve">  ERCOT shal</w:t>
            </w:r>
            <w:r>
              <w:rPr>
                <w:iCs/>
              </w:rPr>
              <w:t>l issue RUC i</w:t>
            </w:r>
            <w:r w:rsidRPr="00A4246C">
              <w:rPr>
                <w:iCs/>
              </w:rPr>
              <w:t xml:space="preserve">nstructions to each QSE specifying its Resources that have been committed </w:t>
            </w:r>
            <w:proofErr w:type="gramStart"/>
            <w:r w:rsidRPr="00A4246C">
              <w:rPr>
                <w:iCs/>
              </w:rPr>
              <w:t>as a result of</w:t>
            </w:r>
            <w:proofErr w:type="gramEnd"/>
            <w:r w:rsidRPr="00A4246C">
              <w:rPr>
                <w:iCs/>
              </w:rPr>
              <w:t xml:space="preserve"> the RUC process.  ERCOT shall, within one day after making any changes to the RUC-recommended commitments, post to the </w:t>
            </w:r>
            <w:r>
              <w:rPr>
                <w:iCs/>
              </w:rPr>
              <w:t xml:space="preserve">ERCOT website </w:t>
            </w:r>
            <w:r w:rsidRPr="00A4246C">
              <w:rPr>
                <w:iCs/>
              </w:rPr>
              <w:t>any changes that ERCOT made to the RUC-recommended commitments with an explanation of the changes.</w:t>
            </w:r>
          </w:p>
        </w:tc>
      </w:tr>
    </w:tbl>
    <w:p w14:paraId="3CB9F3B3" w14:textId="77777777" w:rsidR="005274B1" w:rsidRPr="005274B1" w:rsidRDefault="005274B1" w:rsidP="00D21DFE">
      <w:pPr>
        <w:spacing w:before="240" w:after="240"/>
        <w:ind w:left="720" w:hanging="720"/>
        <w:rPr>
          <w:iCs/>
          <w:szCs w:val="20"/>
        </w:rPr>
      </w:pPr>
      <w:r w:rsidRPr="005274B1">
        <w:rPr>
          <w:iCs/>
          <w:szCs w:val="20"/>
        </w:rPr>
        <w:t>(4)</w:t>
      </w:r>
      <w:r w:rsidRPr="005274B1">
        <w:rPr>
          <w:iCs/>
          <w:szCs w:val="20"/>
        </w:rPr>
        <w:tab/>
        <w:t xml:space="preserve">A QSE shall notify the ERCOT Operator of any physical limitation that impacts its Resource’s ability to start that is not reflected in the Resource’s COP or the Resource’s </w:t>
      </w:r>
      <w:r w:rsidRPr="005274B1">
        <w:rPr>
          <w:iCs/>
          <w:szCs w:val="20"/>
        </w:rPr>
        <w:lastRenderedPageBreak/>
        <w:t>startup time, minimum On-Line time, or minimum Off-Line time.  The following shall apply:</w:t>
      </w:r>
    </w:p>
    <w:p w14:paraId="44C6DC7D" w14:textId="77777777" w:rsidR="005274B1" w:rsidRPr="005274B1" w:rsidRDefault="005274B1" w:rsidP="005274B1">
      <w:pPr>
        <w:spacing w:after="240"/>
        <w:ind w:left="1440" w:hanging="720"/>
        <w:rPr>
          <w:iCs/>
          <w:szCs w:val="20"/>
        </w:rPr>
      </w:pPr>
      <w:r w:rsidRPr="005274B1">
        <w:rPr>
          <w:szCs w:val="20"/>
        </w:rPr>
        <w:t xml:space="preserve">(a) </w:t>
      </w:r>
      <w:r w:rsidRPr="005274B1">
        <w:rPr>
          <w:szCs w:val="20"/>
        </w:rPr>
        <w:tab/>
        <w:t xml:space="preserve">If a Resource receives a RUC Dispatch Instruction that it cannot meet due to a physical limitation described in paragraph (4)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w:t>
      </w:r>
      <w:proofErr w:type="gramStart"/>
      <w:r w:rsidRPr="005274B1">
        <w:rPr>
          <w:szCs w:val="20"/>
        </w:rPr>
        <w:t>in</w:t>
      </w:r>
      <w:proofErr w:type="gramEnd"/>
      <w:r w:rsidRPr="005274B1">
        <w:rPr>
          <w:szCs w:val="20"/>
        </w:rPr>
        <w:t xml:space="preserve"> which the instruction occurs, the QSE shall be excused from complying with the portion of the RUC Dispatch Instruction that it could not meet due to the identified limitation. </w:t>
      </w:r>
      <w:r w:rsidRPr="005274B1">
        <w:rPr>
          <w:iCs/>
          <w:szCs w:val="20"/>
        </w:rPr>
        <w:t xml:space="preserve"> </w:t>
      </w:r>
    </w:p>
    <w:p w14:paraId="1C0585AC" w14:textId="77777777" w:rsidR="005274B1" w:rsidRPr="005274B1" w:rsidRDefault="005274B1" w:rsidP="005274B1">
      <w:pPr>
        <w:spacing w:after="240"/>
        <w:ind w:left="1440" w:hanging="720"/>
        <w:rPr>
          <w:szCs w:val="20"/>
        </w:rPr>
      </w:pPr>
      <w:r w:rsidRPr="005274B1">
        <w:rPr>
          <w:szCs w:val="20"/>
        </w:rPr>
        <w:t xml:space="preserve">(b) </w:t>
      </w:r>
      <w:r w:rsidRPr="005274B1">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1AE5DE4B" w14:textId="77777777" w:rsidR="005274B1" w:rsidRPr="005274B1" w:rsidRDefault="005274B1" w:rsidP="005274B1">
      <w:pPr>
        <w:spacing w:after="240"/>
        <w:ind w:left="720" w:hanging="720"/>
        <w:rPr>
          <w:iCs/>
          <w:szCs w:val="20"/>
        </w:rPr>
      </w:pPr>
      <w:r w:rsidRPr="005274B1">
        <w:rPr>
          <w:szCs w:val="20"/>
        </w:rPr>
        <w:t>(5)</w:t>
      </w:r>
      <w:r w:rsidRPr="005274B1">
        <w:rPr>
          <w:iCs/>
          <w:szCs w:val="20"/>
        </w:rPr>
        <w:t xml:space="preserve"> </w:t>
      </w:r>
      <w:r w:rsidRPr="005274B1">
        <w:rPr>
          <w:iCs/>
          <w:szCs w:val="20"/>
        </w:rPr>
        <w:tab/>
        <w:t xml:space="preserve">A QSE shall be excused from complying with any portion of a RUC Dispatch Instruction that it could not meet due to a physical limitation that was reflected, at the time of the </w:t>
      </w:r>
      <w:r w:rsidRPr="005274B1">
        <w:rPr>
          <w:szCs w:val="20"/>
        </w:rPr>
        <w:t>RUC Dispatch I</w:t>
      </w:r>
      <w:r w:rsidRPr="005274B1">
        <w:rPr>
          <w:iCs/>
          <w:szCs w:val="20"/>
        </w:rPr>
        <w:t>nstruction, in the Resource’s COP, startup time, minimum On-Line time, or minimum Off-Line time.</w:t>
      </w:r>
    </w:p>
    <w:p w14:paraId="7F8DAFAB" w14:textId="77777777" w:rsidR="005274B1" w:rsidRPr="005274B1" w:rsidRDefault="005274B1" w:rsidP="005274B1">
      <w:pPr>
        <w:spacing w:after="240"/>
        <w:ind w:left="720" w:hanging="720"/>
        <w:rPr>
          <w:szCs w:val="20"/>
        </w:rPr>
      </w:pPr>
      <w:r w:rsidRPr="005274B1">
        <w:rPr>
          <w:szCs w:val="20"/>
        </w:rPr>
        <w:t>(6)</w:t>
      </w:r>
      <w:r w:rsidRPr="005274B1">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p>
    <w:p w14:paraId="79993DCF" w14:textId="77777777" w:rsidR="005274B1" w:rsidRPr="005274B1" w:rsidRDefault="005274B1" w:rsidP="005274B1">
      <w:pPr>
        <w:spacing w:after="240"/>
        <w:ind w:left="720" w:hanging="720"/>
        <w:rPr>
          <w:szCs w:val="20"/>
        </w:rPr>
      </w:pPr>
      <w:r w:rsidRPr="005274B1">
        <w:rPr>
          <w:szCs w:val="20"/>
        </w:rPr>
        <w:t>(7)</w:t>
      </w:r>
      <w:r w:rsidRPr="005274B1">
        <w:rPr>
          <w:szCs w:val="20"/>
        </w:rPr>
        <w:tab/>
        <w:t xml:space="preserve">ERCOT shall use the RUC process to evaluate the need to commit Resources for which </w:t>
      </w:r>
      <w:proofErr w:type="gramStart"/>
      <w:r w:rsidRPr="005274B1">
        <w:rPr>
          <w:szCs w:val="20"/>
        </w:rPr>
        <w:t>a QSE</w:t>
      </w:r>
      <w:proofErr w:type="gramEnd"/>
      <w:r w:rsidRPr="005274B1">
        <w:rPr>
          <w:szCs w:val="20"/>
        </w:rPr>
        <w:t xml:space="preserve"> has submitted Three-Part Supply Offers and other available Off-Line Resources in addition to Resources that are planned to be On-Line during the RUC Study Period.  </w:t>
      </w:r>
      <w:proofErr w:type="gramStart"/>
      <w:r w:rsidRPr="005274B1">
        <w:rPr>
          <w:szCs w:val="20"/>
        </w:rPr>
        <w:t>All of</w:t>
      </w:r>
      <w:proofErr w:type="gramEnd"/>
      <w:r w:rsidRPr="005274B1">
        <w:rPr>
          <w:szCs w:val="20"/>
        </w:rPr>
        <w:t xml:space="preserve"> the </w:t>
      </w:r>
      <w:proofErr w:type="gramStart"/>
      <w:r w:rsidRPr="005274B1">
        <w:rPr>
          <w:szCs w:val="20"/>
        </w:rPr>
        <w:t>above commitment</w:t>
      </w:r>
      <w:proofErr w:type="gramEnd"/>
      <w:r w:rsidRPr="005274B1">
        <w:rPr>
          <w:szCs w:val="20"/>
        </w:rPr>
        <w:t xml:space="preserve"> information must </w:t>
      </w:r>
      <w:proofErr w:type="gramStart"/>
      <w:r w:rsidRPr="005274B1">
        <w:rPr>
          <w:szCs w:val="20"/>
        </w:rPr>
        <w:t>be as</w:t>
      </w:r>
      <w:proofErr w:type="gramEnd"/>
      <w:r w:rsidRPr="005274B1">
        <w:rPr>
          <w:szCs w:val="20"/>
        </w:rPr>
        <w:t xml:space="preserve"> specified in the QSE’s COP.  For available Off-Line Resources with a cold start time of one hour or less</w:t>
      </w:r>
      <w:r w:rsidRPr="005274B1">
        <w:rPr>
          <w:iCs/>
          <w:szCs w:val="20"/>
        </w:rPr>
        <w:t xml:space="preserve"> that have not been removed from special consideration under paragraph (9) below pursuant to paragraph (4) of Section 8.1.2, Current Operating Plan (COP) Performance Requirements</w:t>
      </w:r>
      <w:r w:rsidRPr="005274B1">
        <w:rPr>
          <w:szCs w:val="20"/>
        </w:rPr>
        <w:t xml:space="preserve">, the Startup Offers and Minimum-Energy Offer from a Resource’s Three-Part Supply Offer shall not be used in the RUC process. </w:t>
      </w:r>
    </w:p>
    <w:p w14:paraId="06E536CC" w14:textId="33CE22D0" w:rsidR="005274B1" w:rsidRPr="005274B1" w:rsidRDefault="005274B1" w:rsidP="005274B1">
      <w:pPr>
        <w:spacing w:after="240"/>
        <w:ind w:left="720" w:hanging="720"/>
        <w:rPr>
          <w:szCs w:val="20"/>
        </w:rPr>
      </w:pPr>
      <w:r w:rsidRPr="005274B1">
        <w:rPr>
          <w:szCs w:val="20"/>
        </w:rPr>
        <w:t>(8)</w:t>
      </w:r>
      <w:r w:rsidRPr="005274B1">
        <w:rPr>
          <w:szCs w:val="20"/>
        </w:rPr>
        <w:tab/>
        <w:t xml:space="preserve">ERCOT shall create Three-Part Supply Offers for all Resources that did not submit a Three-Part Supply Offer, but are specified as available but Off-Line, excluding Resources </w:t>
      </w:r>
      <w:r w:rsidRPr="005274B1">
        <w:rPr>
          <w:szCs w:val="20"/>
        </w:rPr>
        <w:lastRenderedPageBreak/>
        <w:t xml:space="preserve">with a Resource Status of EMR, in </w:t>
      </w:r>
      <w:proofErr w:type="gramStart"/>
      <w:r w:rsidRPr="005274B1">
        <w:rPr>
          <w:szCs w:val="20"/>
        </w:rPr>
        <w:t>a QSE’s</w:t>
      </w:r>
      <w:proofErr w:type="gramEnd"/>
      <w:r w:rsidRPr="005274B1">
        <w:rPr>
          <w:szCs w:val="20"/>
        </w:rPr>
        <w:t xml:space="preserve"> COP.  For such Resources, excluding available Off-Line Resources with a cold start time of one hour or less</w:t>
      </w:r>
      <w:r w:rsidRPr="005274B1">
        <w:rPr>
          <w:iCs/>
          <w:szCs w:val="20"/>
        </w:rPr>
        <w:t xml:space="preserve"> that have not been removed from special consideration under paragraph (9) below pursuant to paragraph (4) of Section 8.1.2</w:t>
      </w:r>
      <w:r w:rsidRPr="005274B1">
        <w:rPr>
          <w:szCs w:val="20"/>
        </w:rPr>
        <w:t>, ERCOT shall use in the RUC process 1</w:t>
      </w:r>
      <w:r w:rsidR="008D0064">
        <w:rPr>
          <w:szCs w:val="20"/>
        </w:rPr>
        <w:t>0</w:t>
      </w:r>
      <w:r w:rsidRPr="005274B1">
        <w:rPr>
          <w:szCs w:val="20"/>
        </w:rPr>
        <w:t xml:space="preserve">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rsidR="008D0064">
        <w:rPr>
          <w:szCs w:val="20"/>
        </w:rPr>
        <w:t>Also,</w:t>
      </w:r>
      <w:r w:rsidRPr="005274B1">
        <w:rPr>
          <w:szCs w:val="20"/>
        </w:rPr>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2273E8AF" w14:textId="77777777" w:rsidR="005274B1" w:rsidRPr="005274B1" w:rsidRDefault="005274B1" w:rsidP="005274B1">
      <w:pPr>
        <w:spacing w:after="240"/>
        <w:ind w:left="720" w:hanging="720"/>
        <w:rPr>
          <w:szCs w:val="20"/>
        </w:rPr>
      </w:pPr>
      <w:r w:rsidRPr="005274B1">
        <w:rPr>
          <w:szCs w:val="20"/>
        </w:rPr>
        <w:t>(9)</w:t>
      </w:r>
      <w:r w:rsidRPr="005274B1">
        <w:rPr>
          <w:szCs w:val="20"/>
        </w:rPr>
        <w:tab/>
      </w:r>
      <w:r w:rsidRPr="005274B1">
        <w:rPr>
          <w:iCs/>
          <w:szCs w:val="20"/>
        </w:rPr>
        <w:t xml:space="preserve">For all available Off-Line Resources having a cold start time of one hour or less and not removed from special consideration pursuant to paragraph (4) of Section 8.1.2, </w:t>
      </w:r>
      <w:r w:rsidRPr="005274B1">
        <w:rPr>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53B23A5E" w14:textId="77777777" w:rsidR="005274B1" w:rsidRPr="005274B1" w:rsidRDefault="005274B1" w:rsidP="005274B1">
      <w:pPr>
        <w:ind w:left="720"/>
        <w:rPr>
          <w:szCs w:val="20"/>
        </w:rPr>
      </w:pPr>
      <w:r w:rsidRPr="005274B1">
        <w:rPr>
          <w:szCs w:val="20"/>
        </w:rPr>
        <w:t>The above parameter is defined as follows:</w:t>
      </w:r>
    </w:p>
    <w:tbl>
      <w:tblPr>
        <w:tblW w:w="8822"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1634"/>
        <w:gridCol w:w="4578"/>
      </w:tblGrid>
      <w:tr w:rsidR="005274B1" w:rsidRPr="005274B1" w14:paraId="5EE59482" w14:textId="77777777" w:rsidTr="00E52F0F">
        <w:trPr>
          <w:trHeight w:val="386"/>
        </w:trPr>
        <w:tc>
          <w:tcPr>
            <w:tcW w:w="2610" w:type="dxa"/>
          </w:tcPr>
          <w:p w14:paraId="77761C36" w14:textId="77777777" w:rsidR="005274B1" w:rsidRPr="005274B1" w:rsidRDefault="005274B1" w:rsidP="005274B1">
            <w:pPr>
              <w:rPr>
                <w:b/>
                <w:sz w:val="20"/>
                <w:szCs w:val="20"/>
              </w:rPr>
            </w:pPr>
            <w:r w:rsidRPr="005274B1">
              <w:rPr>
                <w:b/>
                <w:sz w:val="20"/>
                <w:szCs w:val="20"/>
              </w:rPr>
              <w:t>Parameter</w:t>
            </w:r>
          </w:p>
        </w:tc>
        <w:tc>
          <w:tcPr>
            <w:tcW w:w="1634" w:type="dxa"/>
          </w:tcPr>
          <w:p w14:paraId="09252B52" w14:textId="77777777" w:rsidR="005274B1" w:rsidRPr="005274B1" w:rsidRDefault="005274B1" w:rsidP="005274B1">
            <w:pPr>
              <w:rPr>
                <w:b/>
                <w:sz w:val="20"/>
                <w:szCs w:val="20"/>
              </w:rPr>
            </w:pPr>
            <w:r w:rsidRPr="005274B1">
              <w:rPr>
                <w:b/>
                <w:sz w:val="20"/>
                <w:szCs w:val="20"/>
              </w:rPr>
              <w:t>Unit</w:t>
            </w:r>
          </w:p>
        </w:tc>
        <w:tc>
          <w:tcPr>
            <w:tcW w:w="4578" w:type="dxa"/>
          </w:tcPr>
          <w:p w14:paraId="71FBAB3F" w14:textId="77777777" w:rsidR="005274B1" w:rsidRPr="005274B1" w:rsidRDefault="005274B1" w:rsidP="005274B1">
            <w:pPr>
              <w:rPr>
                <w:b/>
                <w:sz w:val="20"/>
                <w:szCs w:val="20"/>
              </w:rPr>
            </w:pPr>
            <w:r w:rsidRPr="005274B1">
              <w:rPr>
                <w:b/>
                <w:sz w:val="20"/>
                <w:szCs w:val="20"/>
              </w:rPr>
              <w:t>Current Value*</w:t>
            </w:r>
          </w:p>
        </w:tc>
      </w:tr>
      <w:tr w:rsidR="005274B1" w:rsidRPr="005274B1" w14:paraId="3AC275A7" w14:textId="77777777" w:rsidTr="00E52F0F">
        <w:trPr>
          <w:trHeight w:val="359"/>
        </w:trPr>
        <w:tc>
          <w:tcPr>
            <w:tcW w:w="2610" w:type="dxa"/>
          </w:tcPr>
          <w:p w14:paraId="287F2C8C" w14:textId="77777777" w:rsidR="005274B1" w:rsidRPr="005274B1" w:rsidRDefault="005274B1" w:rsidP="005274B1">
            <w:pPr>
              <w:spacing w:after="240"/>
              <w:rPr>
                <w:sz w:val="20"/>
                <w:szCs w:val="20"/>
              </w:rPr>
            </w:pPr>
            <w:r w:rsidRPr="005274B1">
              <w:rPr>
                <w:sz w:val="20"/>
                <w:szCs w:val="20"/>
              </w:rPr>
              <w:t>1HRLESSCOSTSCALING</w:t>
            </w:r>
          </w:p>
        </w:tc>
        <w:tc>
          <w:tcPr>
            <w:tcW w:w="1634" w:type="dxa"/>
          </w:tcPr>
          <w:p w14:paraId="31DCD139" w14:textId="77777777" w:rsidR="005274B1" w:rsidRPr="005274B1" w:rsidRDefault="005274B1" w:rsidP="005274B1">
            <w:pPr>
              <w:spacing w:after="240"/>
              <w:rPr>
                <w:sz w:val="20"/>
                <w:szCs w:val="20"/>
              </w:rPr>
            </w:pPr>
            <w:r w:rsidRPr="005274B1">
              <w:rPr>
                <w:sz w:val="20"/>
                <w:szCs w:val="20"/>
              </w:rPr>
              <w:t>Percentage</w:t>
            </w:r>
          </w:p>
        </w:tc>
        <w:tc>
          <w:tcPr>
            <w:tcW w:w="4578" w:type="dxa"/>
          </w:tcPr>
          <w:p w14:paraId="7F5353CA" w14:textId="77777777" w:rsidR="005274B1" w:rsidRPr="005274B1" w:rsidRDefault="005274B1" w:rsidP="005274B1">
            <w:pPr>
              <w:spacing w:after="240"/>
              <w:rPr>
                <w:sz w:val="20"/>
                <w:szCs w:val="20"/>
              </w:rPr>
            </w:pPr>
            <w:r w:rsidRPr="005274B1">
              <w:rPr>
                <w:sz w:val="20"/>
                <w:szCs w:val="20"/>
              </w:rPr>
              <w:t>Maximum value of 100%</w:t>
            </w:r>
          </w:p>
        </w:tc>
      </w:tr>
      <w:tr w:rsidR="005274B1" w:rsidRPr="005274B1" w14:paraId="13D8996C" w14:textId="77777777" w:rsidTr="00E52F0F">
        <w:trPr>
          <w:trHeight w:val="1178"/>
        </w:trPr>
        <w:tc>
          <w:tcPr>
            <w:tcW w:w="8822" w:type="dxa"/>
            <w:gridSpan w:val="3"/>
          </w:tcPr>
          <w:p w14:paraId="51285884" w14:textId="3C65ADA4" w:rsidR="005274B1" w:rsidRPr="005274B1" w:rsidRDefault="005274B1" w:rsidP="005274B1">
            <w:pPr>
              <w:rPr>
                <w:sz w:val="20"/>
                <w:szCs w:val="20"/>
              </w:rPr>
            </w:pPr>
            <w:r w:rsidRPr="005274B1">
              <w:rPr>
                <w:sz w:val="20"/>
                <w:szCs w:val="20"/>
              </w:rPr>
              <w:t xml:space="preserve">*  The current value for the parameter(s) referenced in this table above will be recommended by the Technical Advisory Committee (TAC) and </w:t>
            </w:r>
            <w:del w:id="572" w:author="ERCOT" w:date="2025-10-24T20:46:00Z">
              <w:r w:rsidRPr="005274B1">
                <w:rPr>
                  <w:sz w:val="20"/>
                  <w:szCs w:val="20"/>
                </w:rPr>
                <w:delText xml:space="preserve">approved by </w:delText>
              </w:r>
            </w:del>
            <w:r w:rsidRPr="005274B1">
              <w:rPr>
                <w:sz w:val="20"/>
                <w:szCs w:val="20"/>
              </w:rPr>
              <w:t>the ERCOT Board</w:t>
            </w:r>
            <w:ins w:id="573" w:author="ERCOT" w:date="2025-10-24T20:46:00Z">
              <w:r w:rsidR="3B055A8B" w:rsidRPr="4CD90589">
                <w:rPr>
                  <w:sz w:val="20"/>
                  <w:szCs w:val="20"/>
                </w:rPr>
                <w:t xml:space="preserve"> and approved by the Public Utility Commission of Texas (PUCT)</w:t>
              </w:r>
            </w:ins>
            <w:r w:rsidRPr="4CD90589">
              <w:rPr>
                <w:sz w:val="20"/>
                <w:szCs w:val="20"/>
              </w:rPr>
              <w:t>.</w:t>
            </w:r>
            <w:r w:rsidRPr="005274B1">
              <w:rPr>
                <w:sz w:val="20"/>
                <w:szCs w:val="20"/>
              </w:rPr>
              <w:t xml:space="preserve">  ERCOT shall update parameter value(s) on the first day of the month following </w:t>
            </w:r>
            <w:del w:id="574" w:author="ERCOT" w:date="2025-10-24T20:46:00Z">
              <w:r w:rsidRPr="005274B1">
                <w:rPr>
                  <w:sz w:val="20"/>
                  <w:szCs w:val="20"/>
                </w:rPr>
                <w:delText>ERCOT Board</w:delText>
              </w:r>
            </w:del>
            <w:ins w:id="575" w:author="ERCOT" w:date="2025-10-24T20:46:00Z">
              <w:r w:rsidR="7C81798D" w:rsidRPr="4CD90589">
                <w:rPr>
                  <w:sz w:val="20"/>
                  <w:szCs w:val="20"/>
                </w:rPr>
                <w:t>PUCT</w:t>
              </w:r>
            </w:ins>
            <w:r w:rsidRPr="005274B1">
              <w:rPr>
                <w:sz w:val="20"/>
                <w:szCs w:val="20"/>
              </w:rPr>
              <w:t xml:space="preserve"> approval unless otherwise directed</w:t>
            </w:r>
            <w:del w:id="576" w:author="ERCOT" w:date="2025-10-24T20:46:00Z">
              <w:r w:rsidRPr="005274B1">
                <w:rPr>
                  <w:sz w:val="20"/>
                  <w:szCs w:val="20"/>
                </w:rPr>
                <w:delText xml:space="preserve"> by the ERCOT Board</w:delText>
              </w:r>
            </w:del>
            <w:r w:rsidRPr="005274B1">
              <w:rPr>
                <w:sz w:val="20"/>
                <w:szCs w:val="20"/>
              </w:rPr>
              <w:t>.  ERCOT shall provide a Market Notice prior to implementation of a revised parameter value.</w:t>
            </w:r>
          </w:p>
        </w:tc>
      </w:tr>
    </w:tbl>
    <w:p w14:paraId="77827310" w14:textId="77777777" w:rsidR="005274B1" w:rsidRPr="005274B1" w:rsidRDefault="005274B1" w:rsidP="005274B1">
      <w:pPr>
        <w:spacing w:before="240" w:after="240"/>
        <w:ind w:left="720" w:hanging="720"/>
        <w:rPr>
          <w:szCs w:val="20"/>
        </w:rPr>
      </w:pPr>
      <w:r w:rsidRPr="005274B1">
        <w:rPr>
          <w:szCs w:val="20"/>
        </w:rPr>
        <w:t>(10)</w:t>
      </w:r>
      <w:r w:rsidRPr="005274B1">
        <w:rPr>
          <w:szCs w:val="20"/>
        </w:rPr>
        <w:tab/>
        <w:t>The RUC process must treat all Resource capacity providing Ancillary Service as unavailable for the RUC Study Period, unless that treatment leads to infeasibility (i.e., that capacity is needed to resolve some local transmission problem that cannot be resolved by any other means).  If an ERCOT Operator decides that the Ancillary Service capacity allocated to that Resource is infeasible based on ERCOT System conditions, then, ERCOT shall inform each affected QSE of the amount of its Resource capacity that does not qualify to provide Ancillary Service, and the projected hours for which this is the case.  In that event, the affected QSE may, under Section 6.4.9.1.2, Replacement of Infeasible Ancillary Service Due to Transmission Constraints, either:</w:t>
      </w:r>
    </w:p>
    <w:p w14:paraId="62851ACE" w14:textId="77777777" w:rsidR="005274B1" w:rsidRPr="005274B1" w:rsidRDefault="005274B1" w:rsidP="005274B1">
      <w:pPr>
        <w:spacing w:after="240"/>
        <w:ind w:left="1440" w:hanging="720"/>
        <w:rPr>
          <w:szCs w:val="20"/>
        </w:rPr>
      </w:pPr>
      <w:r w:rsidRPr="005274B1">
        <w:rPr>
          <w:szCs w:val="20"/>
        </w:rPr>
        <w:t xml:space="preserve">(a) </w:t>
      </w:r>
      <w:r w:rsidRPr="005274B1">
        <w:rPr>
          <w:szCs w:val="20"/>
        </w:rPr>
        <w:tab/>
        <w:t>Substitute capacity from Resources represented by that QSE;</w:t>
      </w:r>
    </w:p>
    <w:p w14:paraId="2762438E" w14:textId="20707C77" w:rsidR="005274B1" w:rsidRPr="005274B1" w:rsidRDefault="005274B1" w:rsidP="005274B1">
      <w:pPr>
        <w:spacing w:after="240"/>
        <w:ind w:left="1440" w:hanging="720"/>
        <w:rPr>
          <w:szCs w:val="20"/>
        </w:rPr>
      </w:pPr>
      <w:r w:rsidRPr="005274B1">
        <w:rPr>
          <w:szCs w:val="20"/>
        </w:rPr>
        <w:t>(b)</w:t>
      </w:r>
      <w:r w:rsidRPr="005274B1">
        <w:rPr>
          <w:szCs w:val="20"/>
        </w:rPr>
        <w:tab/>
        <w:t xml:space="preserve">Substitute capacity from other </w:t>
      </w:r>
      <w:r w:rsidR="00F719DA">
        <w:rPr>
          <w:szCs w:val="20"/>
        </w:rPr>
        <w:t>QSE</w:t>
      </w:r>
      <w:r w:rsidR="00585373">
        <w:rPr>
          <w:szCs w:val="20"/>
        </w:rPr>
        <w:t>s</w:t>
      </w:r>
      <w:r w:rsidRPr="005274B1">
        <w:rPr>
          <w:szCs w:val="20"/>
        </w:rPr>
        <w:t xml:space="preserve"> using Ancillary Service Trades; or </w:t>
      </w:r>
    </w:p>
    <w:p w14:paraId="7FC65594" w14:textId="77777777" w:rsidR="005274B1" w:rsidRPr="005274B1" w:rsidRDefault="005274B1" w:rsidP="005274B1">
      <w:pPr>
        <w:spacing w:after="240"/>
        <w:ind w:left="1440" w:hanging="720"/>
        <w:rPr>
          <w:szCs w:val="20"/>
        </w:rPr>
      </w:pPr>
      <w:r w:rsidRPr="005274B1">
        <w:rPr>
          <w:szCs w:val="20"/>
        </w:rPr>
        <w:t>(c)</w:t>
      </w:r>
      <w:r w:rsidRPr="005274B1">
        <w:rPr>
          <w:szCs w:val="20"/>
        </w:rPr>
        <w:tab/>
        <w:t xml:space="preserve">Ask ERCOT to replace the capacity.   </w:t>
      </w:r>
    </w:p>
    <w:p w14:paraId="76CE1B67" w14:textId="77777777" w:rsidR="005274B1" w:rsidRPr="005274B1" w:rsidRDefault="005274B1" w:rsidP="005274B1">
      <w:pPr>
        <w:spacing w:after="240"/>
        <w:ind w:left="720" w:hanging="720"/>
        <w:rPr>
          <w:szCs w:val="20"/>
        </w:rPr>
      </w:pPr>
      <w:r w:rsidRPr="005274B1">
        <w:rPr>
          <w:szCs w:val="20"/>
        </w:rPr>
        <w:t>(11)</w:t>
      </w:r>
      <w:r w:rsidRPr="005274B1">
        <w:rPr>
          <w:szCs w:val="20"/>
        </w:rPr>
        <w:tab/>
        <w:t xml:space="preserve">Factors included in the RUC process are: </w:t>
      </w:r>
    </w:p>
    <w:p w14:paraId="5BFE3C5F" w14:textId="77777777" w:rsidR="005274B1" w:rsidRPr="005274B1" w:rsidRDefault="005274B1" w:rsidP="005274B1">
      <w:pPr>
        <w:spacing w:after="240"/>
        <w:ind w:left="1440" w:hanging="720"/>
        <w:rPr>
          <w:szCs w:val="20"/>
        </w:rPr>
      </w:pPr>
      <w:r w:rsidRPr="005274B1">
        <w:rPr>
          <w:szCs w:val="20"/>
        </w:rPr>
        <w:lastRenderedPageBreak/>
        <w:t>(a)</w:t>
      </w:r>
      <w:r w:rsidRPr="005274B1">
        <w:rPr>
          <w:szCs w:val="20"/>
        </w:rPr>
        <w:tab/>
        <w:t xml:space="preserve">ERCOT System-wide hourly Load forecast allocated appropriately </w:t>
      </w:r>
      <w:proofErr w:type="gramStart"/>
      <w:r w:rsidRPr="005274B1">
        <w:rPr>
          <w:szCs w:val="20"/>
        </w:rPr>
        <w:t>over Load</w:t>
      </w:r>
      <w:proofErr w:type="gramEnd"/>
      <w:r w:rsidRPr="005274B1">
        <w:rPr>
          <w:szCs w:val="20"/>
        </w:rPr>
        <w:t xml:space="preserve"> buses;</w:t>
      </w:r>
    </w:p>
    <w:p w14:paraId="435EEF63" w14:textId="77777777" w:rsidR="005274B1" w:rsidRPr="005274B1" w:rsidRDefault="005274B1" w:rsidP="005274B1">
      <w:pPr>
        <w:spacing w:after="240"/>
        <w:ind w:left="1440" w:hanging="720"/>
        <w:rPr>
          <w:szCs w:val="20"/>
        </w:rPr>
      </w:pPr>
      <w:r w:rsidRPr="005274B1">
        <w:rPr>
          <w:szCs w:val="20"/>
        </w:rPr>
        <w:t>(b)</w:t>
      </w:r>
      <w:r w:rsidRPr="005274B1">
        <w:rPr>
          <w:szCs w:val="20"/>
        </w:rPr>
        <w:tab/>
        <w:t>Transmission constraints – Transfer limits on energy flows through the electricity network;</w:t>
      </w:r>
    </w:p>
    <w:p w14:paraId="2C1291DE" w14:textId="77777777" w:rsidR="005274B1" w:rsidRPr="005274B1" w:rsidRDefault="005274B1" w:rsidP="005274B1">
      <w:pPr>
        <w:spacing w:after="240"/>
        <w:ind w:left="2160" w:hanging="720"/>
        <w:rPr>
          <w:szCs w:val="20"/>
        </w:rPr>
      </w:pPr>
      <w:r w:rsidRPr="005274B1">
        <w:rPr>
          <w:szCs w:val="20"/>
        </w:rPr>
        <w:t>(i)</w:t>
      </w:r>
      <w:r w:rsidRPr="005274B1">
        <w:rPr>
          <w:szCs w:val="20"/>
        </w:rPr>
        <w:tab/>
        <w:t>Thermal constraints – protect transmission facilities against thermal overload;</w:t>
      </w:r>
    </w:p>
    <w:p w14:paraId="5F72B083" w14:textId="1C3D9234" w:rsidR="005274B1" w:rsidRPr="005274B1" w:rsidRDefault="005274B1" w:rsidP="005274B1">
      <w:pPr>
        <w:spacing w:after="240"/>
        <w:ind w:left="2160" w:hanging="720"/>
        <w:rPr>
          <w:szCs w:val="20"/>
        </w:rPr>
      </w:pPr>
      <w:r w:rsidRPr="005274B1">
        <w:rPr>
          <w:szCs w:val="20"/>
        </w:rPr>
        <w:t>(ii)</w:t>
      </w:r>
      <w:r w:rsidRPr="005274B1">
        <w:rPr>
          <w:szCs w:val="20"/>
        </w:rPr>
        <w:tab/>
        <w:t>Generic constraints – protect the transmission system against transient instability, dynamic</w:t>
      </w:r>
      <w:r w:rsidR="003D796C">
        <w:rPr>
          <w:szCs w:val="20"/>
        </w:rPr>
        <w:t>,</w:t>
      </w:r>
      <w:r w:rsidRPr="005274B1">
        <w:rPr>
          <w:szCs w:val="20"/>
        </w:rPr>
        <w:t xml:space="preserve"> instability or voltage collapse;</w:t>
      </w:r>
    </w:p>
    <w:p w14:paraId="4DEA7AA4" w14:textId="44103554" w:rsidR="005274B1" w:rsidRPr="005274B1" w:rsidRDefault="005274B1" w:rsidP="005274B1">
      <w:pPr>
        <w:spacing w:after="240"/>
        <w:ind w:left="1440" w:hanging="720"/>
        <w:rPr>
          <w:szCs w:val="20"/>
        </w:rPr>
      </w:pPr>
      <w:r w:rsidRPr="005274B1">
        <w:rPr>
          <w:szCs w:val="20"/>
        </w:rPr>
        <w:t>(c)</w:t>
      </w:r>
      <w:r w:rsidRPr="005274B1">
        <w:rPr>
          <w:szCs w:val="20"/>
        </w:rPr>
        <w:tab/>
        <w:t>Planned transmission topology;</w:t>
      </w:r>
    </w:p>
    <w:p w14:paraId="376FB261" w14:textId="77777777" w:rsidR="005274B1" w:rsidRPr="005274B1" w:rsidRDefault="005274B1" w:rsidP="005274B1">
      <w:pPr>
        <w:spacing w:after="240"/>
        <w:ind w:left="1440" w:hanging="720"/>
        <w:rPr>
          <w:szCs w:val="20"/>
        </w:rPr>
      </w:pPr>
      <w:r w:rsidRPr="005274B1">
        <w:rPr>
          <w:szCs w:val="20"/>
        </w:rPr>
        <w:t>(d)</w:t>
      </w:r>
      <w:r w:rsidRPr="005274B1">
        <w:rPr>
          <w:szCs w:val="20"/>
        </w:rPr>
        <w:tab/>
        <w:t>Energy sufficiency constraints;</w:t>
      </w:r>
    </w:p>
    <w:p w14:paraId="531B140B" w14:textId="77777777" w:rsidR="005274B1" w:rsidRPr="005274B1" w:rsidRDefault="005274B1" w:rsidP="005274B1">
      <w:pPr>
        <w:spacing w:after="240"/>
        <w:ind w:left="1440" w:hanging="720"/>
        <w:rPr>
          <w:szCs w:val="20"/>
        </w:rPr>
      </w:pPr>
      <w:r w:rsidRPr="005274B1">
        <w:rPr>
          <w:szCs w:val="20"/>
        </w:rPr>
        <w:t>(e)</w:t>
      </w:r>
      <w:r w:rsidRPr="005274B1">
        <w:rPr>
          <w:szCs w:val="20"/>
        </w:rPr>
        <w:tab/>
        <w:t>Inputs from the COP, as appropriate;</w:t>
      </w:r>
    </w:p>
    <w:p w14:paraId="50DCDDE9" w14:textId="77777777" w:rsidR="005274B1" w:rsidRPr="005274B1" w:rsidRDefault="005274B1" w:rsidP="005274B1">
      <w:pPr>
        <w:spacing w:after="240"/>
        <w:ind w:left="1440" w:hanging="720"/>
        <w:rPr>
          <w:szCs w:val="20"/>
        </w:rPr>
      </w:pPr>
      <w:r w:rsidRPr="005274B1">
        <w:rPr>
          <w:szCs w:val="20"/>
        </w:rPr>
        <w:t>(f)</w:t>
      </w:r>
      <w:r w:rsidRPr="005274B1">
        <w:rPr>
          <w:szCs w:val="20"/>
        </w:rPr>
        <w:tab/>
        <w:t>Inputs from Resource Parameters, including a list of Off-Line Available Resources having a start-up time of one hour or less, as appropriate;</w:t>
      </w:r>
    </w:p>
    <w:p w14:paraId="443A0D69" w14:textId="77777777" w:rsidR="005274B1" w:rsidRPr="005274B1" w:rsidRDefault="005274B1" w:rsidP="005274B1">
      <w:pPr>
        <w:spacing w:after="240"/>
        <w:ind w:left="1440" w:hanging="720"/>
        <w:rPr>
          <w:szCs w:val="20"/>
        </w:rPr>
      </w:pPr>
      <w:r w:rsidRPr="005274B1">
        <w:rPr>
          <w:szCs w:val="20"/>
        </w:rPr>
        <w:t>(g)</w:t>
      </w:r>
      <w:r w:rsidRPr="005274B1">
        <w:rPr>
          <w:szCs w:val="20"/>
        </w:rPr>
        <w:tab/>
        <w:t>Each Generation Resource’s Minimum-Energy Offer and Startup Offer, from its Three-Part Supply Offer;</w:t>
      </w:r>
    </w:p>
    <w:p w14:paraId="02213FDA" w14:textId="77777777" w:rsidR="005274B1" w:rsidRPr="005274B1" w:rsidRDefault="005274B1" w:rsidP="005274B1">
      <w:pPr>
        <w:spacing w:after="240"/>
        <w:ind w:left="1440" w:hanging="720"/>
        <w:rPr>
          <w:szCs w:val="20"/>
        </w:rPr>
      </w:pPr>
      <w:r w:rsidRPr="005274B1">
        <w:rPr>
          <w:szCs w:val="20"/>
        </w:rPr>
        <w:t>(h)</w:t>
      </w:r>
      <w:r w:rsidRPr="005274B1">
        <w:rPr>
          <w:szCs w:val="20"/>
        </w:rPr>
        <w:tab/>
        <w:t>Any Generation Resource that is Off-Line and available but does not have a Three-Part Supply Offer;</w:t>
      </w:r>
    </w:p>
    <w:p w14:paraId="509B4558" w14:textId="77777777" w:rsidR="005274B1" w:rsidRPr="005274B1" w:rsidRDefault="005274B1" w:rsidP="005274B1">
      <w:pPr>
        <w:spacing w:after="240"/>
        <w:ind w:left="1440" w:hanging="720"/>
        <w:rPr>
          <w:szCs w:val="20"/>
        </w:rPr>
      </w:pPr>
      <w:r w:rsidRPr="005274B1">
        <w:rPr>
          <w:szCs w:val="20"/>
        </w:rPr>
        <w:t>(i)</w:t>
      </w:r>
      <w:r w:rsidRPr="005274B1">
        <w:rPr>
          <w:szCs w:val="20"/>
        </w:rPr>
        <w:tab/>
        <w:t>Forced Outage information; and</w:t>
      </w:r>
    </w:p>
    <w:p w14:paraId="6FC00ED2" w14:textId="77777777" w:rsidR="005274B1" w:rsidRPr="005274B1" w:rsidRDefault="005274B1" w:rsidP="005274B1">
      <w:pPr>
        <w:spacing w:after="240"/>
        <w:ind w:left="1440" w:hanging="720"/>
        <w:rPr>
          <w:szCs w:val="20"/>
        </w:rPr>
      </w:pPr>
      <w:r w:rsidRPr="005274B1">
        <w:rPr>
          <w:szCs w:val="20"/>
        </w:rPr>
        <w:t>(j)</w:t>
      </w:r>
      <w:r w:rsidRPr="005274B1">
        <w:rPr>
          <w:szCs w:val="20"/>
        </w:rPr>
        <w:tab/>
        <w:t xml:space="preserve">Inputs from the eight-day look ahead planning tool, which may potentially keep a unit On-Line (or start a unit for the next day) so that a unit minimum duration between starts does not limit the availability of the unit (for security reasons).  </w:t>
      </w:r>
    </w:p>
    <w:p w14:paraId="36057491" w14:textId="77777777" w:rsidR="005274B1" w:rsidRPr="005274B1" w:rsidRDefault="005274B1" w:rsidP="005274B1">
      <w:pPr>
        <w:spacing w:after="240"/>
        <w:ind w:left="720" w:hanging="720"/>
        <w:rPr>
          <w:szCs w:val="20"/>
        </w:rPr>
      </w:pPr>
      <w:r w:rsidRPr="005274B1">
        <w:rPr>
          <w:szCs w:val="20"/>
        </w:rPr>
        <w:t>(12)</w:t>
      </w:r>
      <w:r w:rsidRPr="005274B1">
        <w:rPr>
          <w:szCs w:val="20"/>
        </w:rPr>
        <w:tab/>
        <w:t>The HRUC process and the DRUC process are as follows:</w:t>
      </w:r>
    </w:p>
    <w:p w14:paraId="0A55B645" w14:textId="77777777" w:rsidR="005274B1" w:rsidRPr="005274B1" w:rsidRDefault="005274B1" w:rsidP="005274B1">
      <w:pPr>
        <w:spacing w:after="240"/>
        <w:ind w:left="1440" w:hanging="720"/>
        <w:rPr>
          <w:szCs w:val="20"/>
        </w:rPr>
      </w:pPr>
      <w:r w:rsidRPr="005274B1">
        <w:rPr>
          <w:szCs w:val="20"/>
        </w:rPr>
        <w:t>(a)</w:t>
      </w:r>
      <w:r w:rsidRPr="005274B1">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5274B1">
        <w:rPr>
          <w:szCs w:val="20"/>
        </w:rPr>
        <w:t>current status</w:t>
      </w:r>
      <w:proofErr w:type="gramEnd"/>
      <w:r w:rsidRPr="005274B1">
        <w:rPr>
          <w:szCs w:val="20"/>
        </w:rPr>
        <w:t xml:space="preserve"> and updated for each remaining hour in the study as indicated in the COP for Resources and in the Outage Scheduler for transmission elements. </w:t>
      </w:r>
    </w:p>
    <w:p w14:paraId="153E3582" w14:textId="2699B9C7" w:rsidR="005274B1" w:rsidRPr="005274B1" w:rsidRDefault="6CB9BE5C" w:rsidP="7CB0842E">
      <w:pPr>
        <w:spacing w:after="240"/>
        <w:ind w:left="1440" w:hanging="720"/>
      </w:pPr>
      <w:r>
        <w:t>(b)</w:t>
      </w:r>
      <w:r w:rsidR="005274B1">
        <w:tab/>
      </w:r>
      <w:r>
        <w:t xml:space="preserve">The DRUC process uses the Day-Ahead forecast of total ERCOT Load including DC Tie Schedules for each hour of the Operating Day.  The HRUC process uses the current hourly forecast of total ERCOT Load including DC </w:t>
      </w:r>
      <w:r w:rsidR="002F647F">
        <w:t>Tie Schedules</w:t>
      </w:r>
      <w:r>
        <w:t xml:space="preserve"> for each hour in the RUC Study Period.</w:t>
      </w:r>
    </w:p>
    <w:p w14:paraId="0E9777CC" w14:textId="77777777" w:rsidR="005274B1" w:rsidRPr="005274B1" w:rsidRDefault="005274B1" w:rsidP="005274B1">
      <w:pPr>
        <w:spacing w:after="240"/>
        <w:ind w:left="1440" w:hanging="720"/>
        <w:rPr>
          <w:szCs w:val="20"/>
        </w:rPr>
      </w:pPr>
      <w:r w:rsidRPr="005274B1">
        <w:rPr>
          <w:szCs w:val="20"/>
        </w:rPr>
        <w:lastRenderedPageBreak/>
        <w:t>(c)</w:t>
      </w:r>
      <w:r w:rsidRPr="005274B1">
        <w:rPr>
          <w:szCs w:val="20"/>
        </w:rPr>
        <w:tab/>
        <w:t>The DRUC process uses the Day-Ahead weather forecast for each hour of the Operating Day.  The HRUC process uses the weather forecast information for each hour of the balance of the RUC Study Period.</w:t>
      </w:r>
    </w:p>
    <w:p w14:paraId="63DB9018" w14:textId="77777777" w:rsidR="005274B1" w:rsidRPr="005274B1" w:rsidRDefault="005274B1" w:rsidP="005274B1">
      <w:pPr>
        <w:spacing w:after="240"/>
        <w:ind w:left="720" w:hanging="720"/>
        <w:rPr>
          <w:szCs w:val="20"/>
        </w:rPr>
      </w:pPr>
      <w:r w:rsidRPr="005274B1">
        <w:rPr>
          <w:szCs w:val="20"/>
        </w:rPr>
        <w:t>(13)</w:t>
      </w:r>
      <w:r w:rsidRPr="005274B1">
        <w:rPr>
          <w:szCs w:val="20"/>
        </w:rPr>
        <w:tab/>
        <w:t xml:space="preserve">A QSE that has one or more of its Resources RUC-committed to provide Ancillary Services must increase its Ancillary Service Supply Responsibility by the total amount of RUC-committed Ancillary Service quantities.  The QSE may only use a RUC-committed Resource to meet its Ancillary Service Supply Responsibility during that Resource’s RUC-Committed Interval if the Resource has been committed by the RUC process to provide Ancillary Service, or the Resource is a Combined Cycle Generation Resource that was RUC-committed to transition from one On-Line configuration to a different configuration with additional capacity.  For cases in which the commitment was to provide Ancillary Service, the QSE shall indicate the exact amount and type of Ancillary Service for which it was committed as the Resource’s Ancillary Service Resource Responsibility and Ancillary Services Schedule for the RUC-Committed Intervals for both telemetry and COP information provided to ERCOT.  Upon deployment of </w:t>
      </w:r>
      <w:proofErr w:type="gramStart"/>
      <w:r w:rsidRPr="005274B1">
        <w:rPr>
          <w:szCs w:val="20"/>
        </w:rPr>
        <w:t>the Ancillary</w:t>
      </w:r>
      <w:proofErr w:type="gramEnd"/>
      <w:r w:rsidRPr="005274B1">
        <w:rPr>
          <w:szCs w:val="20"/>
        </w:rPr>
        <w:t xml:space="preserve"> Services, the QSE shall adjust its Ancillary Services Schedule to reflect the amounts requested in the deployment.</w:t>
      </w:r>
    </w:p>
    <w:p w14:paraId="5636EDDB" w14:textId="77777777" w:rsidR="008D0064" w:rsidRPr="008D0064" w:rsidRDefault="008D0064" w:rsidP="008D0064">
      <w:pPr>
        <w:spacing w:after="240"/>
        <w:ind w:left="720" w:hanging="720"/>
        <w:rPr>
          <w:rFonts w:eastAsia="Times New Roman"/>
          <w:szCs w:val="20"/>
        </w:rPr>
      </w:pPr>
      <w:r w:rsidRPr="008D0064">
        <w:rPr>
          <w:rFonts w:eastAsia="Times New Roman"/>
          <w:iCs/>
          <w:szCs w:val="20"/>
        </w:rPr>
        <w:t>(14)</w:t>
      </w:r>
      <w:r w:rsidRPr="008D0064">
        <w:rPr>
          <w:rFonts w:eastAsia="Times New Roman"/>
          <w:iCs/>
          <w:szCs w:val="20"/>
        </w:rPr>
        <w:tab/>
      </w:r>
      <w:r w:rsidRPr="008D0064">
        <w:rPr>
          <w:rFonts w:eastAsia="Times New Roman"/>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8D0064">
        <w:rPr>
          <w:rFonts w:eastAsia="Times New Roman"/>
          <w:szCs w:val="20"/>
        </w:rPr>
        <w:t>Opt</w:t>
      </w:r>
      <w:proofErr w:type="spellEnd"/>
      <w:r w:rsidRPr="008D0064">
        <w:rPr>
          <w:rFonts w:eastAsia="Times New Roman"/>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8D0064">
        <w:rPr>
          <w:rFonts w:eastAsia="Times New Roman"/>
          <w:szCs w:val="20"/>
        </w:rPr>
        <w:t>Opt</w:t>
      </w:r>
      <w:proofErr w:type="spellEnd"/>
      <w:r w:rsidRPr="008D0064">
        <w:rPr>
          <w:rFonts w:eastAsia="Times New Roman"/>
          <w:szCs w:val="20"/>
        </w:rPr>
        <w:t xml:space="preserve"> Out Snapshot.  A Combined Cycle Generation Resource that is RUC-committed from one On-Line configuration </w:t>
      </w:r>
      <w:proofErr w:type="gramStart"/>
      <w:r w:rsidRPr="008D0064">
        <w:rPr>
          <w:rFonts w:eastAsia="Times New Roman"/>
          <w:szCs w:val="20"/>
        </w:rPr>
        <w:t>in order to</w:t>
      </w:r>
      <w:proofErr w:type="gramEnd"/>
      <w:r w:rsidRPr="008D0064">
        <w:rPr>
          <w:rFonts w:eastAsia="Times New Roman"/>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the first Operating Day in the </w:t>
      </w:r>
      <w:proofErr w:type="spellStart"/>
      <w:r w:rsidRPr="008D0064">
        <w:rPr>
          <w:rFonts w:eastAsia="Times New Roman"/>
          <w:szCs w:val="20"/>
        </w:rPr>
        <w:t>Opt</w:t>
      </w:r>
      <w:proofErr w:type="spellEnd"/>
      <w:r w:rsidRPr="008D0064">
        <w:rPr>
          <w:rFonts w:eastAsia="Times New Roman"/>
          <w:szCs w:val="20"/>
        </w:rPr>
        <w:t xml:space="preserve"> Out Snapshot of the first Operating Day.</w:t>
      </w:r>
    </w:p>
    <w:p w14:paraId="144FCC7E" w14:textId="77777777" w:rsidR="008D0064" w:rsidRDefault="008D0064" w:rsidP="008D0064">
      <w:pPr>
        <w:spacing w:after="240"/>
        <w:ind w:left="720" w:hanging="720"/>
        <w:rPr>
          <w:rFonts w:eastAsia="Times New Roman"/>
          <w:iCs/>
          <w:szCs w:val="20"/>
        </w:rPr>
      </w:pPr>
      <w:r w:rsidRPr="008D0064">
        <w:rPr>
          <w:rFonts w:eastAsia="Times New Roman"/>
          <w:iCs/>
          <w:szCs w:val="20"/>
        </w:rPr>
        <w:t>(15)</w:t>
      </w:r>
      <w:r w:rsidRPr="008D0064">
        <w:rPr>
          <w:rFonts w:eastAsia="Times New Roman"/>
          <w:iCs/>
          <w:szCs w:val="20"/>
        </w:rPr>
        <w:tab/>
        <w:t>ERCOT shall, as soon as practicable, post to the MIS Secure Area a report identifying those hours that were considered RUC Buy-Back Hours, along with the name of each RUC-committed Resource whose QSE opted out of RUC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rsidRPr="004B32CF" w14:paraId="2EAEBA32" w14:textId="77777777">
        <w:trPr>
          <w:trHeight w:val="1205"/>
        </w:trPr>
        <w:tc>
          <w:tcPr>
            <w:tcW w:w="9350" w:type="dxa"/>
            <w:shd w:val="pct12" w:color="auto" w:fill="auto"/>
          </w:tcPr>
          <w:p w14:paraId="0BBAEF3B" w14:textId="77777777" w:rsidR="0072402B" w:rsidRPr="004B32CF" w:rsidRDefault="0072402B" w:rsidP="00CF6727">
            <w:pPr>
              <w:spacing w:after="240"/>
              <w:rPr>
                <w:b/>
                <w:i/>
                <w:iCs/>
              </w:rPr>
            </w:pPr>
            <w:r w:rsidRPr="004B32CF">
              <w:rPr>
                <w:b/>
                <w:i/>
                <w:iCs/>
              </w:rPr>
              <w:lastRenderedPageBreak/>
              <w:t>[</w:t>
            </w:r>
            <w:r>
              <w:rPr>
                <w:b/>
                <w:i/>
                <w:iCs/>
              </w:rPr>
              <w:t>NPRR1239</w:t>
            </w:r>
            <w:r w:rsidRPr="004B32CF">
              <w:rPr>
                <w:b/>
                <w:i/>
                <w:iCs/>
              </w:rPr>
              <w:t>:  Replace</w:t>
            </w:r>
            <w:r>
              <w:rPr>
                <w:b/>
                <w:i/>
                <w:iCs/>
              </w:rPr>
              <w:t xml:space="preserve"> paragraph</w:t>
            </w:r>
            <w:r w:rsidRPr="004B32CF">
              <w:rPr>
                <w:b/>
                <w:i/>
                <w:iCs/>
              </w:rPr>
              <w:t xml:space="preserve"> (</w:t>
            </w:r>
            <w:r>
              <w:rPr>
                <w:b/>
                <w:i/>
                <w:iCs/>
              </w:rPr>
              <w:t>15</w:t>
            </w:r>
            <w:r w:rsidRPr="004B32CF">
              <w:rPr>
                <w:b/>
                <w:i/>
                <w:iCs/>
              </w:rPr>
              <w:t>) above with the following upon system implementation:]</w:t>
            </w:r>
          </w:p>
          <w:p w14:paraId="1D78645B" w14:textId="77777777" w:rsidR="0072402B" w:rsidRPr="000A55DE" w:rsidRDefault="0072402B" w:rsidP="00CF6727">
            <w:pPr>
              <w:spacing w:after="240"/>
              <w:ind w:left="720" w:hanging="720"/>
              <w:rPr>
                <w:iCs/>
              </w:rPr>
            </w:pPr>
            <w:r w:rsidRPr="00335075">
              <w:rPr>
                <w:iCs/>
              </w:rPr>
              <w:t>(1</w:t>
            </w:r>
            <w:r>
              <w:rPr>
                <w:iCs/>
              </w:rPr>
              <w:t>5</w:t>
            </w:r>
            <w:r w:rsidRPr="00335075">
              <w:rPr>
                <w:iCs/>
              </w:rPr>
              <w:t>)</w:t>
            </w:r>
            <w:r w:rsidRPr="00335075">
              <w:rPr>
                <w:iCs/>
              </w:rPr>
              <w:tab/>
              <w:t xml:space="preserve">ERCOT shall, as soon as practicable, post to the </w:t>
            </w:r>
            <w:r>
              <w:rPr>
                <w:iCs/>
              </w:rPr>
              <w:t>ERCOT website</w:t>
            </w:r>
            <w:r w:rsidRPr="00335075">
              <w:rPr>
                <w:iCs/>
              </w:rPr>
              <w:t xml:space="preserve"> a report identifying those hours that were considered RUC Buy-Back Hours</w:t>
            </w:r>
            <w:r>
              <w:rPr>
                <w:iCs/>
              </w:rPr>
              <w:t>, along with the name of each RUC-committed Resource whose QSE opted out of RUC Settlement</w:t>
            </w:r>
            <w:r w:rsidRPr="00335075">
              <w:rPr>
                <w:iCs/>
              </w:rPr>
              <w:t>.</w:t>
            </w:r>
          </w:p>
        </w:tc>
      </w:tr>
    </w:tbl>
    <w:p w14:paraId="1A850182" w14:textId="77777777" w:rsidR="00E21161" w:rsidRPr="008D0064" w:rsidRDefault="00E21161" w:rsidP="008D0064">
      <w:pPr>
        <w:spacing w:after="240"/>
        <w:ind w:left="720" w:hanging="720"/>
        <w:rPr>
          <w:rFonts w:eastAsia="Times New Roman"/>
          <w:iCs/>
          <w:szCs w:val="20"/>
        </w:rPr>
      </w:pPr>
    </w:p>
    <w:p w14:paraId="5464C0C2" w14:textId="77777777" w:rsidR="008D0064" w:rsidRPr="008D0064" w:rsidRDefault="008D0064" w:rsidP="008D0064">
      <w:pPr>
        <w:spacing w:after="240"/>
        <w:ind w:left="720" w:hanging="720"/>
        <w:rPr>
          <w:rFonts w:eastAsia="Times New Roman"/>
          <w:szCs w:val="20"/>
        </w:rPr>
      </w:pPr>
      <w:r w:rsidRPr="008D0064">
        <w:rPr>
          <w:rFonts w:eastAsia="Times New Roman"/>
          <w:iCs/>
          <w:szCs w:val="20"/>
        </w:rPr>
        <w:t>(16)</w:t>
      </w:r>
      <w:r w:rsidRPr="008D0064">
        <w:rPr>
          <w:rFonts w:eastAsia="Times New Roman"/>
          <w:iCs/>
          <w:szCs w:val="20"/>
        </w:rPr>
        <w:tab/>
      </w:r>
      <w:r w:rsidRPr="008D0064">
        <w:rPr>
          <w:rFonts w:eastAsia="Times New Roman"/>
          <w:szCs w:val="20"/>
        </w:rPr>
        <w:t>A Resource that has a Three-Part Supply Offer cleared in the Day-Ahead Market (DAM) and subsequently receives a RUC commitment for the Operating Hour for which it was awarded will be treated as if the telemetered Resource Status was ONOPTOUT for purposes of Section 6.5.7.3, Security Constrained Economic Dispatch, and Section 6.5.7.3.1, Determination of Real-Time On-Line Reliability Deployment Price Adder.</w:t>
      </w:r>
    </w:p>
    <w:p w14:paraId="3843BB27" w14:textId="77777777" w:rsidR="008D0064" w:rsidRDefault="008D0064" w:rsidP="008D0064">
      <w:pPr>
        <w:spacing w:after="240"/>
        <w:ind w:left="720" w:hanging="720"/>
        <w:rPr>
          <w:rFonts w:eastAsia="Times New Roman"/>
          <w:szCs w:val="20"/>
        </w:rPr>
      </w:pPr>
      <w:r w:rsidRPr="008D0064">
        <w:rPr>
          <w:rFonts w:eastAsia="Times New Roman"/>
          <w:szCs w:val="20"/>
        </w:rPr>
        <w:t>(17)</w:t>
      </w:r>
      <w:r w:rsidRPr="008D0064">
        <w:rPr>
          <w:rFonts w:eastAsia="Times New Roman"/>
          <w:szCs w:val="20"/>
        </w:rPr>
        <w:tab/>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Operating Reserve Demand Curve (ORDC) calculations,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D56BA" w:rsidRPr="00FD56BA" w14:paraId="34EEE75A" w14:textId="77777777" w:rsidTr="0071490F">
        <w:trPr>
          <w:trHeight w:val="1205"/>
        </w:trPr>
        <w:tc>
          <w:tcPr>
            <w:tcW w:w="9350" w:type="dxa"/>
            <w:shd w:val="clear" w:color="auto" w:fill="D9D9D9" w:themeFill="background1" w:themeFillShade="D9"/>
          </w:tcPr>
          <w:p w14:paraId="4322AD6C" w14:textId="77777777" w:rsidR="00FD56BA" w:rsidRPr="00FD56BA" w:rsidRDefault="00FD56BA" w:rsidP="00FD56BA">
            <w:pPr>
              <w:spacing w:after="240"/>
              <w:rPr>
                <w:rFonts w:eastAsia="Times New Roman"/>
                <w:b/>
                <w:i/>
                <w:iCs/>
                <w:szCs w:val="20"/>
              </w:rPr>
            </w:pPr>
            <w:r w:rsidRPr="00FD56BA">
              <w:rPr>
                <w:rFonts w:eastAsia="Times New Roman"/>
                <w:b/>
                <w:i/>
                <w:iCs/>
                <w:szCs w:val="20"/>
              </w:rPr>
              <w:t>[NPRR1009, NPRR1032, NPRR1204, NPRR1239, NPRR1245, and NPRR1269:  Replace applicable portions of Section 5.5.2 above with the following upon system implementation of the Real-Time Co-Optimization (RTC) project for NPRR1009, NPRR1204, NPRR1245, NPRR1269, and NPRR1282; or upon system implementation for NPRR1032 or NPRR1239:]</w:t>
            </w:r>
          </w:p>
          <w:p w14:paraId="2463E034" w14:textId="77777777" w:rsidR="00FD56BA" w:rsidRPr="00FD56BA" w:rsidRDefault="00FD56BA" w:rsidP="00FD56BA">
            <w:pPr>
              <w:keepNext/>
              <w:tabs>
                <w:tab w:val="left" w:pos="1080"/>
              </w:tabs>
              <w:spacing w:before="240" w:after="240"/>
              <w:ind w:left="1080" w:hanging="1080"/>
              <w:outlineLvl w:val="2"/>
              <w:rPr>
                <w:rFonts w:eastAsia="Times New Roman"/>
                <w:b/>
                <w:i/>
                <w:szCs w:val="20"/>
                <w:lang w:val="x-none" w:eastAsia="x-none"/>
              </w:rPr>
            </w:pPr>
            <w:bookmarkStart w:id="577" w:name="_Hlk159506824"/>
            <w:r w:rsidRPr="00FD56BA">
              <w:rPr>
                <w:rFonts w:eastAsia="Times New Roman"/>
                <w:b/>
                <w:i/>
                <w:szCs w:val="20"/>
                <w:lang w:val="x-none" w:eastAsia="x-none"/>
              </w:rPr>
              <w:t>5.5.2</w:t>
            </w:r>
            <w:r w:rsidRPr="00FD56BA">
              <w:rPr>
                <w:rFonts w:eastAsia="Times New Roman"/>
                <w:b/>
                <w:i/>
                <w:szCs w:val="20"/>
                <w:lang w:val="x-none" w:eastAsia="x-none"/>
              </w:rPr>
              <w:tab/>
              <w:t>Reliability Unit Commitment (RUC) Process</w:t>
            </w:r>
          </w:p>
          <w:p w14:paraId="269CFED0" w14:textId="030140B2" w:rsidR="00FD56BA" w:rsidRPr="00FD56BA" w:rsidRDefault="00FD56BA" w:rsidP="00FD56BA">
            <w:pPr>
              <w:spacing w:after="240"/>
              <w:ind w:left="720" w:hanging="720"/>
              <w:rPr>
                <w:rFonts w:ascii="Courier New" w:eastAsia="Times New Roman" w:hAnsi="Courier New" w:cs="Courier New"/>
                <w:sz w:val="20"/>
                <w:szCs w:val="20"/>
              </w:rPr>
            </w:pPr>
            <w:r w:rsidRPr="00FD56BA">
              <w:rPr>
                <w:rFonts w:eastAsia="Times New Roman"/>
                <w:szCs w:val="20"/>
              </w:rPr>
              <w:t>(1)</w:t>
            </w:r>
            <w:r w:rsidRPr="00FD56BA">
              <w:rPr>
                <w:rFonts w:eastAsia="Times New Roman"/>
                <w:szCs w:val="20"/>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w:t>
            </w:r>
            <w:proofErr w:type="gramStart"/>
            <w:r w:rsidRPr="00FD56BA">
              <w:rPr>
                <w:rFonts w:eastAsia="Times New Roman"/>
                <w:szCs w:val="20"/>
              </w:rPr>
              <w:t>takes into account</w:t>
            </w:r>
            <w:proofErr w:type="gramEnd"/>
            <w:r w:rsidRPr="00FD56BA">
              <w:rPr>
                <w:rFonts w:eastAsia="Times New Roman"/>
                <w:szCs w:val="20"/>
              </w:rPr>
              <w:t xml:space="preserve"> Resources already committed in the Current Operating Plans (COPs), Resources already committed in previous RUCs, </w:t>
            </w:r>
            <w:ins w:id="578" w:author="ERCOT" w:date="2025-09-18T09:29:00Z" w16du:dateUtc="2025-09-18T14:29:00Z">
              <w:r w:rsidR="00B27501">
                <w:rPr>
                  <w:rFonts w:eastAsia="Times New Roman"/>
                  <w:szCs w:val="20"/>
                </w:rPr>
                <w:t>Resources showing a Resource Status</w:t>
              </w:r>
            </w:ins>
            <w:ins w:id="579" w:author="ERCOT" w:date="2025-09-18T09:30:00Z" w16du:dateUtc="2025-09-18T14:30:00Z">
              <w:r w:rsidR="00B27501">
                <w:rPr>
                  <w:rFonts w:eastAsia="Times New Roman"/>
                  <w:szCs w:val="20"/>
                </w:rPr>
                <w:t xml:space="preserve"> of DRRS in the COP, </w:t>
              </w:r>
            </w:ins>
            <w:r w:rsidRPr="00FD56BA">
              <w:rPr>
                <w:rFonts w:eastAsia="Times New Roman"/>
                <w:szCs w:val="20"/>
              </w:rPr>
              <w:t xml:space="preserve">and Off-Line Available Resources having a start-up time of one hour or less.  For On-Line Energy Storage Resources (ESRs), using RUC duration requirements for energy and Ancillary Services, RUC-projected dispatch for energy and Ancillary Service in one interval shall respect the ESR’s minimum and maximum State of Charge (SOC) values from the COP, while incorporating any adjustments under paragraph (20)(d) below.  In addition, using the Ancillary Service Deployment Factors </w:t>
            </w:r>
            <w:r w:rsidRPr="00FD56BA">
              <w:rPr>
                <w:rFonts w:eastAsia="Times New Roman"/>
                <w:szCs w:val="20"/>
              </w:rPr>
              <w:lastRenderedPageBreak/>
              <w:t xml:space="preserve">and their respective deployment duration requirements, the SOC required to support these dispatch levels for energy and Ancillary Services will match as closely as possible the difference between the adjusted COP values of the next interval’s Hour Beginning Planned SOC (HBSOC) and the current interval’s HBSOC.  The formulation of the RUC objective function must employ penalty factors on violations of security constraints and violations of ESR COP HBSOC.  The objective of the RUC process is to minimize costs based on the Resource costs described in paragraphs (12) through (16) below. </w:t>
            </w:r>
            <w:r w:rsidRPr="00FD56BA">
              <w:rPr>
                <w:rFonts w:ascii="Courier New" w:eastAsia="Times New Roman" w:hAnsi="Courier New" w:cs="Courier New"/>
                <w:sz w:val="20"/>
                <w:szCs w:val="20"/>
              </w:rPr>
              <w:t xml:space="preserve"> </w:t>
            </w:r>
            <w:r w:rsidRPr="00FD56BA">
              <w:rPr>
                <w:rFonts w:eastAsia="Times New Roman"/>
                <w:szCs w:val="20"/>
              </w:rPr>
              <w:t>ESR energy dispatch costs and Ancillary Service Offer costs are not included in the RUC objective function.</w:t>
            </w:r>
          </w:p>
          <w:p w14:paraId="6FE835D2" w14:textId="07FD56FF" w:rsidR="00FD56BA" w:rsidRPr="00FD56BA" w:rsidRDefault="00FD56BA" w:rsidP="00FD56BA">
            <w:pPr>
              <w:spacing w:after="240"/>
              <w:ind w:left="720" w:hanging="720"/>
              <w:rPr>
                <w:rFonts w:eastAsia="Times New Roman"/>
                <w:szCs w:val="20"/>
              </w:rPr>
            </w:pPr>
            <w:r w:rsidRPr="00FD56BA">
              <w:rPr>
                <w:rFonts w:eastAsia="Times New Roman"/>
                <w:szCs w:val="20"/>
              </w:rPr>
              <w:t>(2)</w:t>
            </w:r>
            <w:r w:rsidRPr="00FD56BA">
              <w:rPr>
                <w:rFonts w:eastAsia="Times New Roman"/>
                <w:szCs w:val="20"/>
              </w:rPr>
              <w:tab/>
              <w:t>ERCOT shall create an ASDC for each Ancillary Service for use in RUC</w:t>
            </w:r>
            <w:ins w:id="580" w:author="ERCOT" w:date="2025-09-18T09:30:00Z" w16du:dateUtc="2025-09-18T14:30:00Z">
              <w:r w:rsidR="00A21F58">
                <w:rPr>
                  <w:rFonts w:eastAsia="Times New Roman"/>
                  <w:szCs w:val="20"/>
                </w:rPr>
                <w:t>, except DRRS</w:t>
              </w:r>
            </w:ins>
            <w:r w:rsidRPr="00FD56BA">
              <w:rPr>
                <w:rFonts w:eastAsia="Times New Roman"/>
                <w:szCs w:val="20"/>
              </w:rPr>
              <w:t>.  The ASDCs for each Ancillary Service for use in RUC shall be substantively the same as the ASDCs defined in Section 4.4.12, Determination of Ancillary Service Demand Curves for the Day-Ahead Market and the Real-Time Market.  Specific to RUC, the ASDC for Non-Spin shall not extend beyond the Ancillary Service Plan for Non-Spin for the relevant Operating Hour.  ERCOT shall post the ASDCs for RUC to the ERCOT website following each execution of the RUC process.</w:t>
            </w:r>
          </w:p>
          <w:p w14:paraId="3A65A556" w14:textId="77777777" w:rsidR="00FD56BA" w:rsidRPr="00FD56BA" w:rsidRDefault="00FD56BA" w:rsidP="00FD56BA">
            <w:pPr>
              <w:spacing w:after="240"/>
              <w:ind w:left="720" w:hanging="720"/>
              <w:rPr>
                <w:rFonts w:eastAsia="Times New Roman"/>
                <w:szCs w:val="20"/>
              </w:rPr>
            </w:pPr>
            <w:r w:rsidRPr="00FD56BA">
              <w:rPr>
                <w:rFonts w:eastAsia="Times New Roman"/>
                <w:szCs w:val="20"/>
              </w:rPr>
              <w:t>(3)</w:t>
            </w:r>
            <w:r w:rsidRPr="00FD56BA">
              <w:rPr>
                <w:rFonts w:eastAsia="Times New Roman"/>
                <w:szCs w:val="20"/>
              </w:rPr>
              <w:tab/>
              <w:t>ERCOT shall post the following Ancillary Service Deployment Factor data on the ERCOT website:</w:t>
            </w:r>
          </w:p>
          <w:p w14:paraId="6884AB62" w14:textId="77777777" w:rsidR="00FD56BA" w:rsidRPr="00FD56BA" w:rsidRDefault="00FD56BA" w:rsidP="00FD56BA">
            <w:pPr>
              <w:spacing w:after="240"/>
              <w:ind w:left="1440" w:hanging="720"/>
              <w:rPr>
                <w:rFonts w:eastAsia="Times New Roman"/>
                <w:szCs w:val="20"/>
              </w:rPr>
            </w:pPr>
            <w:r w:rsidRPr="00FD56BA">
              <w:rPr>
                <w:rFonts w:eastAsia="Times New Roman"/>
                <w:szCs w:val="20"/>
              </w:rPr>
              <w:t>(a)</w:t>
            </w:r>
            <w:r w:rsidRPr="00FD56BA">
              <w:rPr>
                <w:rFonts w:eastAsia="Times New Roman"/>
                <w:szCs w:val="20"/>
              </w:rPr>
              <w:tab/>
              <w:t>Following each execution of RUC, ERCOT shall post the Ancillary Service Deployment Factors used by that RUC process for each hour in the RUC Study Period;</w:t>
            </w:r>
          </w:p>
          <w:p w14:paraId="44AFB1F5" w14:textId="77777777" w:rsidR="00FD56BA" w:rsidRPr="00FD56BA" w:rsidRDefault="00FD56BA" w:rsidP="00FD56BA">
            <w:pPr>
              <w:spacing w:after="240"/>
              <w:ind w:left="1440" w:hanging="720"/>
              <w:rPr>
                <w:rFonts w:eastAsia="Times New Roman"/>
                <w:szCs w:val="20"/>
              </w:rPr>
            </w:pPr>
            <w:r w:rsidRPr="00FD56BA">
              <w:rPr>
                <w:rFonts w:eastAsia="Times New Roman"/>
                <w:szCs w:val="20"/>
              </w:rPr>
              <w:t>(b)</w:t>
            </w:r>
            <w:r w:rsidRPr="00FD56BA">
              <w:rPr>
                <w:rFonts w:eastAsia="Times New Roman"/>
                <w:szCs w:val="20"/>
              </w:rPr>
              <w:tab/>
              <w:t>No later than 0600 in the Day-Ahead for each Operating Day, ERCOT shall post the Ancillary Service Deployments Factors that are projected to be used in the RUC process for that Operating Day; and</w:t>
            </w:r>
          </w:p>
          <w:p w14:paraId="234AD84D" w14:textId="77777777" w:rsidR="00FD56BA" w:rsidRPr="00FD56BA" w:rsidRDefault="00FD56BA" w:rsidP="00FD56BA">
            <w:pPr>
              <w:spacing w:after="240"/>
              <w:ind w:left="1440" w:hanging="720"/>
              <w:rPr>
                <w:rFonts w:eastAsia="Times New Roman"/>
                <w:szCs w:val="20"/>
              </w:rPr>
            </w:pPr>
            <w:r w:rsidRPr="00FD56BA">
              <w:rPr>
                <w:rFonts w:eastAsia="Times New Roman"/>
                <w:szCs w:val="20"/>
              </w:rPr>
              <w:t>(c)</w:t>
            </w:r>
            <w:r w:rsidRPr="00FD56BA">
              <w:rPr>
                <w:rFonts w:eastAsia="Times New Roman"/>
                <w:szCs w:val="20"/>
              </w:rPr>
              <w:tab/>
              <w:t>Following each month, ERCOT shall post the average, minimum, and maximum Ancillary Service Deployment Factors used in the RUC process by type of Ancillary Service and hour of the day for the month.</w:t>
            </w:r>
          </w:p>
          <w:p w14:paraId="0958C2B7" w14:textId="77777777" w:rsidR="00FD56BA" w:rsidRPr="00FD56BA" w:rsidRDefault="00FD56BA" w:rsidP="00FD56BA">
            <w:pPr>
              <w:spacing w:after="240"/>
              <w:ind w:left="720" w:hanging="720"/>
              <w:rPr>
                <w:rFonts w:eastAsia="Times New Roman"/>
                <w:szCs w:val="20"/>
              </w:rPr>
            </w:pPr>
            <w:r w:rsidRPr="00FD56BA">
              <w:rPr>
                <w:rFonts w:eastAsia="Times New Roman"/>
                <w:szCs w:val="20"/>
              </w:rPr>
              <w:t>(4)</w:t>
            </w:r>
            <w:r w:rsidRPr="00FD56BA">
              <w:rPr>
                <w:rFonts w:eastAsia="Times New Roman"/>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2D32978F" w14:textId="77777777" w:rsidR="00FD56BA" w:rsidRPr="00FD56BA" w:rsidRDefault="00FD56BA" w:rsidP="00FD56BA">
            <w:pPr>
              <w:spacing w:after="240"/>
              <w:ind w:left="720" w:hanging="720"/>
              <w:rPr>
                <w:rFonts w:eastAsia="Times New Roman"/>
                <w:szCs w:val="20"/>
              </w:rPr>
            </w:pPr>
            <w:r w:rsidRPr="00FD56BA">
              <w:rPr>
                <w:rFonts w:eastAsia="Times New Roman"/>
                <w:szCs w:val="20"/>
              </w:rPr>
              <w:t>(5)</w:t>
            </w:r>
            <w:r w:rsidRPr="00FD56BA">
              <w:rPr>
                <w:rFonts w:eastAsia="Times New Roman"/>
                <w:szCs w:val="20"/>
              </w:rPr>
              <w:tab/>
              <w:t>In addition to On-Line qualified Generation Resources and ESRs, the RUC engine shall consider a COP Resource status of OFFQS for QSGRs that are qualified for ERCOT Contingency Reserve Service (ECRS), as being eligible to provide ECRS constrained by the Ancillary Service capability in the COP.</w:t>
            </w:r>
          </w:p>
          <w:p w14:paraId="08ED21D1" w14:textId="763AA63E" w:rsidR="00FD56BA" w:rsidRPr="00FD56BA" w:rsidRDefault="00FD56BA" w:rsidP="00FD56BA">
            <w:pPr>
              <w:spacing w:after="240"/>
              <w:ind w:left="720" w:hanging="720"/>
              <w:rPr>
                <w:rFonts w:eastAsia="Times New Roman"/>
              </w:rPr>
            </w:pPr>
            <w:r w:rsidRPr="4CD90589">
              <w:rPr>
                <w:rFonts w:eastAsia="Times New Roman"/>
              </w:rPr>
              <w:t>(6)</w:t>
            </w:r>
            <w:r>
              <w:tab/>
            </w:r>
            <w:r w:rsidRPr="4CD90589">
              <w:rPr>
                <w:rFonts w:eastAsia="Times New Roman"/>
              </w:rPr>
              <w:t xml:space="preserve">In addition to On-Line qualified Generation Resources and ESRs, the RUC engine shall consider </w:t>
            </w:r>
            <w:proofErr w:type="gramStart"/>
            <w:r w:rsidRPr="4CD90589">
              <w:rPr>
                <w:rFonts w:eastAsia="Times New Roman"/>
              </w:rPr>
              <w:t>a COP</w:t>
            </w:r>
            <w:proofErr w:type="gramEnd"/>
            <w:r w:rsidRPr="4CD90589">
              <w:rPr>
                <w:rFonts w:eastAsia="Times New Roman"/>
              </w:rPr>
              <w:t xml:space="preserve"> Resource Status of OFFQS for QSGRs that are qualified for Non-</w:t>
            </w:r>
            <w:r w:rsidRPr="4CD90589">
              <w:rPr>
                <w:rFonts w:eastAsia="Times New Roman"/>
              </w:rPr>
              <w:lastRenderedPageBreak/>
              <w:t xml:space="preserve">Spinning Reserve (Non-Spin), as being eligible to provide Non-Spin constrained by the Ancillary Service </w:t>
            </w:r>
            <w:del w:id="581" w:author="ERCOT" w:date="2025-10-24T20:47:00Z">
              <w:r w:rsidRPr="4CD90589" w:rsidDel="212BA46F">
                <w:rPr>
                  <w:rFonts w:eastAsia="Times New Roman"/>
                </w:rPr>
                <w:delText>C</w:delText>
              </w:r>
            </w:del>
            <w:ins w:id="582" w:author="ERCOT" w:date="2025-10-24T20:47:00Z">
              <w:r w:rsidR="4AE597F2" w:rsidRPr="4CD90589">
                <w:rPr>
                  <w:rFonts w:eastAsia="Times New Roman"/>
                </w:rPr>
                <w:t>c</w:t>
              </w:r>
            </w:ins>
            <w:r w:rsidR="212BA46F" w:rsidRPr="4CD90589">
              <w:rPr>
                <w:rFonts w:eastAsia="Times New Roman"/>
              </w:rPr>
              <w:t>apability</w:t>
            </w:r>
            <w:r w:rsidRPr="4CD90589">
              <w:rPr>
                <w:rFonts w:eastAsia="Times New Roman"/>
              </w:rPr>
              <w:t xml:space="preserve">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0C3712BD" w14:textId="5F2537A9" w:rsidR="00FD56BA" w:rsidRPr="00FD56BA" w:rsidRDefault="00FD56BA" w:rsidP="00FD56BA">
            <w:pPr>
              <w:spacing w:after="240"/>
              <w:ind w:left="720" w:hanging="720"/>
              <w:rPr>
                <w:rFonts w:eastAsia="Times New Roman"/>
              </w:rPr>
            </w:pPr>
            <w:r w:rsidRPr="4CD90589">
              <w:rPr>
                <w:rFonts w:eastAsia="Times New Roman"/>
              </w:rPr>
              <w:t>(7)</w:t>
            </w:r>
            <w:r>
              <w:tab/>
            </w:r>
            <w:r w:rsidRPr="4CD90589">
              <w:rPr>
                <w:rFonts w:eastAsia="Times New Roman"/>
              </w:rPr>
              <w:t xml:space="preserve">In addition to On-Line qualified Generation Resources and ESRs, the RUC engine shall consider a COP Resource Status of ONL for Load Resources that are qualified for Ancillary Services, as being eligible to provide Ancillary Services constrained by the Ancillary Service </w:t>
            </w:r>
            <w:del w:id="583" w:author="ERCOT" w:date="2025-10-24T20:47:00Z">
              <w:r w:rsidRPr="4CD90589" w:rsidDel="212BA46F">
                <w:rPr>
                  <w:rFonts w:eastAsia="Times New Roman"/>
                </w:rPr>
                <w:delText>C</w:delText>
              </w:r>
            </w:del>
            <w:ins w:id="584" w:author="ERCOT" w:date="2025-10-24T20:47:00Z">
              <w:r w:rsidR="0651A7F5" w:rsidRPr="4CD90589">
                <w:rPr>
                  <w:rFonts w:eastAsia="Times New Roman"/>
                </w:rPr>
                <w:t>c</w:t>
              </w:r>
            </w:ins>
            <w:r w:rsidR="212BA46F" w:rsidRPr="4CD90589">
              <w:rPr>
                <w:rFonts w:eastAsia="Times New Roman"/>
              </w:rPr>
              <w:t>apability</w:t>
            </w:r>
            <w:r w:rsidRPr="4CD90589">
              <w:rPr>
                <w:rFonts w:eastAsia="Times New Roman"/>
              </w:rPr>
              <w:t xml:space="preserve"> in the COP.  The RUC engine will not consider any Load Resources for dispatch of energy.</w:t>
            </w:r>
          </w:p>
          <w:p w14:paraId="37D69EE6" w14:textId="77777777" w:rsidR="00FD56BA" w:rsidRPr="00FD56BA" w:rsidRDefault="00FD56BA" w:rsidP="00FD56BA">
            <w:pPr>
              <w:spacing w:after="240"/>
              <w:ind w:left="690" w:hanging="690"/>
              <w:rPr>
                <w:rFonts w:eastAsia="Times New Roman"/>
              </w:rPr>
            </w:pPr>
            <w:r w:rsidRPr="00FD56BA">
              <w:rPr>
                <w:rFonts w:eastAsia="Times New Roman"/>
              </w:rPr>
              <w:t>(8)       The RUC constraints in the RUC engine shall use 60 minutes as the duration for energy and Ancillary Services, excluding Responsive Reserve (RRS) provided using Fast Frequency Response, for which duration shall be 15 minutes.  These same duration requirements will be used to enforce a constraint on each ESR’s dispatch for energy and Ancillary Services using Ancillary Service deployment factors for a given hour such that the calculated SOC at the end of that hour is equal to the next hour’s COP value of HBSOC.</w:t>
            </w:r>
          </w:p>
          <w:p w14:paraId="3F9AA6E9" w14:textId="77777777" w:rsidR="00FD56BA" w:rsidRPr="00FD56BA" w:rsidRDefault="00FD56BA" w:rsidP="00FD56BA">
            <w:pPr>
              <w:spacing w:after="240"/>
              <w:ind w:left="720" w:hanging="720"/>
              <w:rPr>
                <w:rFonts w:eastAsia="Times New Roman"/>
                <w:szCs w:val="20"/>
              </w:rPr>
            </w:pPr>
            <w:r w:rsidRPr="00FD56BA">
              <w:rPr>
                <w:rFonts w:eastAsia="Times New Roman"/>
                <w:szCs w:val="20"/>
              </w:rPr>
              <w:t>(9)</w:t>
            </w:r>
            <w:r w:rsidRPr="00FD56BA">
              <w:rPr>
                <w:rFonts w:eastAsia="Times New Roman"/>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B020BD1" w14:textId="77777777" w:rsidR="00FD56BA" w:rsidRPr="00FD56BA" w:rsidRDefault="00FD56BA" w:rsidP="00FD56BA">
            <w:pPr>
              <w:spacing w:after="240"/>
              <w:ind w:left="720" w:hanging="720"/>
              <w:rPr>
                <w:rFonts w:eastAsia="Times New Roman"/>
                <w:iCs/>
                <w:szCs w:val="20"/>
              </w:rPr>
            </w:pPr>
            <w:r w:rsidRPr="00FD56BA">
              <w:rPr>
                <w:rFonts w:eastAsia="Times New Roman"/>
                <w:iCs/>
                <w:szCs w:val="20"/>
              </w:rPr>
              <w:t>(10)</w:t>
            </w:r>
            <w:r w:rsidRPr="00FD56BA">
              <w:rPr>
                <w:rFonts w:eastAsia="Times New Roman"/>
                <w:iCs/>
                <w:szCs w:val="20"/>
              </w:rPr>
              <w:tab/>
              <w:t xml:space="preserve">ERCOT shall review the RUC-recommended Resource commitments </w:t>
            </w:r>
            <w:r w:rsidRPr="00FD56BA">
              <w:rPr>
                <w:rFonts w:eastAsia="Times New Roman"/>
                <w:szCs w:val="20"/>
              </w:rPr>
              <w:t>and the list of Off-Line Available Resources having a start-up time of one hour or less</w:t>
            </w:r>
            <w:r w:rsidRPr="00FD56BA">
              <w:rPr>
                <w:rFonts w:eastAsia="Times New Roman"/>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are capable of transitioning to a configuration with additional capacity.  ERCOT may deselect Resources recommended in DRUC and in all HRUC processes if in ERCOT’s sole discretion there is enough time to commit those Resources in the future HRUC processes, </w:t>
            </w:r>
            <w:proofErr w:type="gramStart"/>
            <w:r w:rsidRPr="00FD56BA">
              <w:rPr>
                <w:rFonts w:eastAsia="Times New Roman"/>
                <w:iCs/>
                <w:szCs w:val="20"/>
              </w:rPr>
              <w:t>taking into account</w:t>
            </w:r>
            <w:proofErr w:type="gramEnd"/>
            <w:r w:rsidRPr="00FD56BA">
              <w:rPr>
                <w:rFonts w:eastAsia="Times New Roman"/>
                <w:iCs/>
                <w:szCs w:val="20"/>
              </w:rPr>
              <w:t xml:space="preserve"> the Resources’ start-up times, to meet ERCOT System reliability.  After each RUC run, ERCOT shall post the amount of capacity deselected per hour in the RUC Study Period to the ERCOT website.  </w:t>
            </w:r>
            <w:r w:rsidRPr="00FD56BA">
              <w:rPr>
                <w:rFonts w:eastAsia="Times New Roman"/>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FD56BA">
              <w:rPr>
                <w:rFonts w:eastAsia="Times New Roman"/>
                <w:iCs/>
                <w:szCs w:val="20"/>
              </w:rPr>
              <w:t xml:space="preserve">  </w:t>
            </w:r>
          </w:p>
          <w:p w14:paraId="088C1C3C" w14:textId="77777777" w:rsidR="00FD56BA" w:rsidRPr="00FD56BA" w:rsidRDefault="00FD56BA" w:rsidP="00FD56BA">
            <w:pPr>
              <w:spacing w:after="240"/>
              <w:ind w:left="720" w:hanging="720"/>
              <w:rPr>
                <w:rFonts w:eastAsia="Times New Roman"/>
                <w:szCs w:val="20"/>
              </w:rPr>
            </w:pPr>
            <w:r w:rsidRPr="00FD56BA">
              <w:rPr>
                <w:rFonts w:eastAsia="Times New Roman"/>
                <w:iCs/>
                <w:szCs w:val="20"/>
              </w:rPr>
              <w:t>(11)</w:t>
            </w:r>
            <w:r w:rsidRPr="00FD56BA">
              <w:rPr>
                <w:rFonts w:eastAsia="Times New Roman"/>
                <w:iCs/>
                <w:szCs w:val="20"/>
              </w:rPr>
              <w:tab/>
              <w:t xml:space="preserve">ERCOT shall issue RUC instructions to each QSE specifying its Resources that have been committed </w:t>
            </w:r>
            <w:proofErr w:type="gramStart"/>
            <w:r w:rsidRPr="00FD56BA">
              <w:rPr>
                <w:rFonts w:eastAsia="Times New Roman"/>
                <w:iCs/>
                <w:szCs w:val="20"/>
              </w:rPr>
              <w:t>as a result of</w:t>
            </w:r>
            <w:proofErr w:type="gramEnd"/>
            <w:r w:rsidRPr="00FD56BA">
              <w:rPr>
                <w:rFonts w:eastAsia="Times New Roman"/>
                <w:iCs/>
                <w:szCs w:val="20"/>
              </w:rPr>
              <w:t xml:space="preserve"> the RUC process.  ERCOT shall, within one day after making any changes to the RUC-recommended commitments, post to the ERCOT </w:t>
            </w:r>
            <w:r w:rsidRPr="00FD56BA">
              <w:rPr>
                <w:rFonts w:eastAsia="Times New Roman"/>
                <w:iCs/>
                <w:szCs w:val="20"/>
              </w:rPr>
              <w:lastRenderedPageBreak/>
              <w:t>website any changes that ERCOT made to the RUC-recommended commitments with an explanation of the changes.</w:t>
            </w:r>
          </w:p>
          <w:p w14:paraId="0223CBF8" w14:textId="77777777" w:rsidR="00FD56BA" w:rsidRPr="00FD56BA" w:rsidRDefault="00FD56BA" w:rsidP="00FD56BA">
            <w:pPr>
              <w:spacing w:after="240"/>
              <w:ind w:left="720" w:hanging="720"/>
              <w:rPr>
                <w:rFonts w:eastAsia="Times New Roman"/>
                <w:szCs w:val="20"/>
              </w:rPr>
            </w:pPr>
            <w:r w:rsidRPr="00FD56BA">
              <w:rPr>
                <w:rFonts w:eastAsia="Times New Roman"/>
                <w:szCs w:val="20"/>
              </w:rPr>
              <w:t>(12)</w:t>
            </w:r>
            <w:r w:rsidRPr="00FD56BA">
              <w:rPr>
                <w:rFonts w:eastAsia="Times New Roman"/>
                <w:szCs w:val="20"/>
              </w:rPr>
              <w:tab/>
              <w:t xml:space="preserve">ERCOT shall use the RUC process to evaluate the need to commit Resources for which </w:t>
            </w:r>
            <w:proofErr w:type="gramStart"/>
            <w:r w:rsidRPr="00FD56BA">
              <w:rPr>
                <w:rFonts w:eastAsia="Times New Roman"/>
                <w:szCs w:val="20"/>
              </w:rPr>
              <w:t>a QSE</w:t>
            </w:r>
            <w:proofErr w:type="gramEnd"/>
            <w:r w:rsidRPr="00FD56BA">
              <w:rPr>
                <w:rFonts w:eastAsia="Times New Roman"/>
                <w:szCs w:val="20"/>
              </w:rPr>
              <w:t xml:space="preserve"> has submitted Three-Part Supply Offers and other available Off-Line Resources in addition to Resources that are planned to be On-Line during the RUC Study Period.  </w:t>
            </w:r>
            <w:proofErr w:type="gramStart"/>
            <w:r w:rsidRPr="00FD56BA">
              <w:rPr>
                <w:rFonts w:eastAsia="Times New Roman"/>
                <w:szCs w:val="20"/>
              </w:rPr>
              <w:t>All of</w:t>
            </w:r>
            <w:proofErr w:type="gramEnd"/>
            <w:r w:rsidRPr="00FD56BA">
              <w:rPr>
                <w:rFonts w:eastAsia="Times New Roman"/>
                <w:szCs w:val="20"/>
              </w:rPr>
              <w:t xml:space="preserve"> the </w:t>
            </w:r>
            <w:proofErr w:type="gramStart"/>
            <w:r w:rsidRPr="00FD56BA">
              <w:rPr>
                <w:rFonts w:eastAsia="Times New Roman"/>
                <w:szCs w:val="20"/>
              </w:rPr>
              <w:t>above commitment</w:t>
            </w:r>
            <w:proofErr w:type="gramEnd"/>
            <w:r w:rsidRPr="00FD56BA">
              <w:rPr>
                <w:rFonts w:eastAsia="Times New Roman"/>
                <w:szCs w:val="20"/>
              </w:rPr>
              <w:t xml:space="preserve"> information must </w:t>
            </w:r>
            <w:proofErr w:type="gramStart"/>
            <w:r w:rsidRPr="00FD56BA">
              <w:rPr>
                <w:rFonts w:eastAsia="Times New Roman"/>
                <w:szCs w:val="20"/>
              </w:rPr>
              <w:t>be as</w:t>
            </w:r>
            <w:proofErr w:type="gramEnd"/>
            <w:r w:rsidRPr="00FD56BA">
              <w:rPr>
                <w:rFonts w:eastAsia="Times New Roman"/>
                <w:szCs w:val="20"/>
              </w:rPr>
              <w:t xml:space="preserve"> specified in the QSE’s COP.  For available Off-Line Resources with a cold start time of one hour or less</w:t>
            </w:r>
            <w:r w:rsidRPr="00FD56BA">
              <w:rPr>
                <w:rFonts w:eastAsia="Times New Roman"/>
                <w:iCs/>
                <w:szCs w:val="20"/>
              </w:rPr>
              <w:t xml:space="preserve"> that have not been removed from special consideration under paragraph (17) below pursuant to paragraph (4) of Section 8.1.2, Current Operating Plan (COP) Performance Requirements</w:t>
            </w:r>
            <w:r w:rsidRPr="00FD56BA">
              <w:rPr>
                <w:rFonts w:eastAsia="Times New Roman"/>
                <w:szCs w:val="20"/>
              </w:rPr>
              <w:t xml:space="preserve">, the Startup Offers and Minimum-Energy Offer from a Resource’s Three-Part Supply Offer shall not be used in the RUC process. </w:t>
            </w:r>
          </w:p>
          <w:p w14:paraId="325495FA" w14:textId="77777777" w:rsidR="00FD56BA" w:rsidRPr="00FD56BA" w:rsidRDefault="00FD56BA" w:rsidP="00FD56BA">
            <w:pPr>
              <w:spacing w:after="240"/>
              <w:ind w:left="720" w:hanging="720"/>
              <w:rPr>
                <w:rFonts w:eastAsia="Times New Roman"/>
                <w:szCs w:val="20"/>
              </w:rPr>
            </w:pPr>
            <w:r w:rsidRPr="00FD56BA">
              <w:rPr>
                <w:rFonts w:eastAsia="Times New Roman"/>
                <w:szCs w:val="20"/>
              </w:rPr>
              <w:t>(13)</w:t>
            </w:r>
            <w:r w:rsidRPr="00FD56BA">
              <w:rPr>
                <w:rFonts w:eastAsia="Times New Roman"/>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FD56BA">
              <w:rPr>
                <w:rFonts w:eastAsia="Times New Roman"/>
                <w:iCs/>
                <w:szCs w:val="20"/>
              </w:rPr>
              <w:t xml:space="preserve"> that have not been removed from special consideration under paragraph (16) below pursuant to paragraph (4) of Section 8.1.2</w:t>
            </w:r>
            <w:r w:rsidRPr="00FD56BA">
              <w:rPr>
                <w:rFonts w:eastAsia="Times New Roman"/>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20A6A17" w14:textId="77777777" w:rsidR="00FD56BA" w:rsidRPr="00FD56BA" w:rsidRDefault="00FD56BA" w:rsidP="00FD56BA">
            <w:pPr>
              <w:spacing w:after="240"/>
              <w:ind w:left="720" w:hanging="720"/>
              <w:rPr>
                <w:rFonts w:eastAsia="Times New Roman"/>
                <w:iCs/>
                <w:szCs w:val="20"/>
              </w:rPr>
            </w:pPr>
            <w:r w:rsidRPr="00FD56BA">
              <w:rPr>
                <w:rFonts w:eastAsia="Times New Roman"/>
                <w:iCs/>
                <w:szCs w:val="20"/>
              </w:rPr>
              <w:t>(14)</w:t>
            </w:r>
            <w:r w:rsidRPr="00FD56BA">
              <w:rPr>
                <w:rFonts w:eastAsia="Times New Roman"/>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1494F622" w14:textId="77777777" w:rsidR="00FD56BA" w:rsidRPr="00FD56BA" w:rsidRDefault="00FD56BA" w:rsidP="00FD56BA">
            <w:pPr>
              <w:spacing w:after="240"/>
              <w:ind w:left="1440" w:hanging="720"/>
              <w:rPr>
                <w:rFonts w:eastAsia="Times New Roman"/>
                <w:iCs/>
                <w:szCs w:val="20"/>
              </w:rPr>
            </w:pPr>
            <w:r w:rsidRPr="00FD56BA">
              <w:rPr>
                <w:rFonts w:eastAsia="Times New Roman"/>
                <w:szCs w:val="20"/>
              </w:rPr>
              <w:t>(a)</w:t>
            </w:r>
            <w:r w:rsidRPr="00FD56BA">
              <w:rPr>
                <w:rFonts w:eastAsia="Times New Roman"/>
                <w:szCs w:val="20"/>
              </w:rPr>
              <w:tab/>
              <w:t xml:space="preserve">If a Resource receives a RUC Dispatch Instruction </w:t>
            </w:r>
            <w:proofErr w:type="gramStart"/>
            <w:r w:rsidRPr="00FD56BA">
              <w:rPr>
                <w:rFonts w:eastAsia="Times New Roman"/>
                <w:szCs w:val="20"/>
              </w:rPr>
              <w:t>that it</w:t>
            </w:r>
            <w:proofErr w:type="gramEnd"/>
            <w:r w:rsidRPr="00FD56BA">
              <w:rPr>
                <w:rFonts w:eastAsia="Times New Roman"/>
                <w:szCs w:val="20"/>
              </w:rPr>
              <w:t xml:space="preserve"> cannot meet due to a physical limitation described in paragraph (5)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w:t>
            </w:r>
            <w:proofErr w:type="gramStart"/>
            <w:r w:rsidRPr="00FD56BA">
              <w:rPr>
                <w:rFonts w:eastAsia="Times New Roman"/>
                <w:szCs w:val="20"/>
              </w:rPr>
              <w:t>in</w:t>
            </w:r>
            <w:proofErr w:type="gramEnd"/>
            <w:r w:rsidRPr="00FD56BA">
              <w:rPr>
                <w:rFonts w:eastAsia="Times New Roman"/>
                <w:szCs w:val="20"/>
              </w:rPr>
              <w:t xml:space="preserve"> which the instruction occurs, the QSE shall be excused from complying with the portion of the RUC Dispatch Instruction that it could not meet due to the identified limitation. </w:t>
            </w:r>
            <w:r w:rsidRPr="00FD56BA">
              <w:rPr>
                <w:rFonts w:eastAsia="Times New Roman"/>
                <w:iCs/>
                <w:szCs w:val="20"/>
              </w:rPr>
              <w:t xml:space="preserve"> </w:t>
            </w:r>
          </w:p>
          <w:p w14:paraId="31B340E8" w14:textId="54CED5CC" w:rsidR="00FD56BA" w:rsidRPr="00FD56BA" w:rsidRDefault="00FD56BA" w:rsidP="00FD56BA">
            <w:pPr>
              <w:spacing w:after="240"/>
              <w:ind w:left="1440" w:hanging="720"/>
              <w:rPr>
                <w:rFonts w:eastAsia="Times New Roman"/>
                <w:szCs w:val="20"/>
              </w:rPr>
            </w:pPr>
            <w:r w:rsidRPr="00FD56BA">
              <w:rPr>
                <w:rFonts w:eastAsia="Times New Roman"/>
                <w:szCs w:val="20"/>
              </w:rPr>
              <w:t>(b)</w:t>
            </w:r>
            <w:r w:rsidRPr="00FD56BA">
              <w:rPr>
                <w:rFonts w:eastAsia="Times New Roman"/>
                <w:szCs w:val="20"/>
              </w:rPr>
              <w:tab/>
              <w:t xml:space="preserve">If a QSE provides notice pursuant to paragraph (a) above of a physical limitation that will delay the RUC-committed Resource’s ability to reach its LSL in accordance with a RUC Dispatch Instruction, ERCOT shall extend the </w:t>
            </w:r>
            <w:r w:rsidRPr="00FD56BA">
              <w:rPr>
                <w:rFonts w:eastAsia="Times New Roman"/>
                <w:szCs w:val="20"/>
              </w:rPr>
              <w:lastRenderedPageBreak/>
              <w:t>RUC Dispatch Instruction so that the Resource’s minimum run time is respected. However, if the Resource will not be available in time to address the issue for which it received the RUC instruction, ERCOT may instead cancel the RUC Dispatch Instruction.</w:t>
            </w:r>
          </w:p>
          <w:p w14:paraId="44CDD3DB" w14:textId="77777777" w:rsidR="00FD56BA" w:rsidRPr="00FD56BA" w:rsidRDefault="00FD56BA" w:rsidP="00FD56BA">
            <w:pPr>
              <w:spacing w:after="240"/>
              <w:ind w:left="720" w:hanging="720"/>
              <w:rPr>
                <w:rFonts w:eastAsia="Times New Roman"/>
                <w:szCs w:val="20"/>
              </w:rPr>
            </w:pPr>
            <w:r w:rsidRPr="00FD56BA">
              <w:rPr>
                <w:rFonts w:eastAsia="Times New Roman"/>
                <w:szCs w:val="20"/>
              </w:rPr>
              <w:t>(15)</w:t>
            </w:r>
            <w:r w:rsidRPr="00FD56BA">
              <w:rPr>
                <w:rFonts w:eastAsia="Times New Roman"/>
                <w:iCs/>
                <w:szCs w:val="20"/>
              </w:rPr>
              <w:tab/>
            </w:r>
            <w:proofErr w:type="gramStart"/>
            <w:r w:rsidRPr="00FD56BA">
              <w:rPr>
                <w:rFonts w:eastAsia="Times New Roman"/>
                <w:iCs/>
                <w:szCs w:val="20"/>
              </w:rPr>
              <w:t>A QSE</w:t>
            </w:r>
            <w:proofErr w:type="gramEnd"/>
            <w:r w:rsidRPr="00FD56BA">
              <w:rPr>
                <w:rFonts w:eastAsia="Times New Roman"/>
                <w:iCs/>
                <w:szCs w:val="20"/>
              </w:rPr>
              <w:t xml:space="preserve"> shall be excused from complying with any portion of a RUC Dispatch Instruction that it could not meet due to a physical limitation that was reflected, at the time of the </w:t>
            </w:r>
            <w:r w:rsidRPr="00FD56BA">
              <w:rPr>
                <w:rFonts w:eastAsia="Times New Roman"/>
                <w:szCs w:val="20"/>
              </w:rPr>
              <w:t>RUC Dispatch I</w:t>
            </w:r>
            <w:r w:rsidRPr="00FD56BA">
              <w:rPr>
                <w:rFonts w:eastAsia="Times New Roman"/>
                <w:iCs/>
                <w:szCs w:val="20"/>
              </w:rPr>
              <w:t>nstruction, in the Resource’s COP, startup time, minimum On-Line time, or minimum Off-Line time.</w:t>
            </w:r>
          </w:p>
          <w:p w14:paraId="27454EA7" w14:textId="77777777" w:rsidR="00FD56BA" w:rsidRPr="00FD56BA" w:rsidDel="00B23B98" w:rsidRDefault="00FD56BA" w:rsidP="00FD56BA">
            <w:pPr>
              <w:spacing w:after="240"/>
              <w:ind w:left="720" w:hanging="720"/>
              <w:rPr>
                <w:rFonts w:eastAsia="Times New Roman"/>
                <w:szCs w:val="20"/>
              </w:rPr>
            </w:pPr>
            <w:r w:rsidRPr="00FD56BA">
              <w:rPr>
                <w:rFonts w:eastAsia="Times New Roman"/>
                <w:szCs w:val="20"/>
              </w:rPr>
              <w:t>(16</w:t>
            </w:r>
            <w:r w:rsidRPr="00FD56BA" w:rsidDel="00B23B98">
              <w:rPr>
                <w:rFonts w:eastAsia="Times New Roman"/>
                <w:szCs w:val="20"/>
              </w:rPr>
              <w:t>)</w:t>
            </w:r>
            <w:r w:rsidRPr="00FD56BA" w:rsidDel="00B23B98">
              <w:rPr>
                <w:rFonts w:eastAsia="Times New Roman"/>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rsidRPr="00FD56BA">
              <w:rPr>
                <w:rFonts w:eastAsia="Times New Roman"/>
                <w:szCs w:val="20"/>
              </w:rPr>
              <w:t xml:space="preserve">  For ESRs, energy dispatch costs are not considered in determining projected energy output levels.</w:t>
            </w:r>
          </w:p>
          <w:p w14:paraId="28E72B32" w14:textId="39C64B67" w:rsidR="00FD56BA" w:rsidRPr="00FD56BA" w:rsidRDefault="00FD56BA" w:rsidP="00FD56BA">
            <w:pPr>
              <w:spacing w:after="240"/>
              <w:ind w:left="720" w:hanging="720"/>
              <w:rPr>
                <w:rFonts w:eastAsia="Times New Roman"/>
                <w:szCs w:val="20"/>
              </w:rPr>
            </w:pPr>
            <w:r w:rsidRPr="00FD56BA">
              <w:rPr>
                <w:rFonts w:eastAsia="Times New Roman"/>
                <w:szCs w:val="20"/>
              </w:rPr>
              <w:t>(17)</w:t>
            </w:r>
            <w:r w:rsidRPr="00FD56BA">
              <w:rPr>
                <w:rFonts w:eastAsia="Times New Roman"/>
                <w:szCs w:val="20"/>
              </w:rPr>
              <w:tab/>
            </w:r>
            <w:ins w:id="585" w:author="ERCOT" w:date="2025-11-20T18:22:00Z" w16du:dateUtc="2025-11-21T00:22:00Z">
              <w:r w:rsidR="00B85924">
                <w:rPr>
                  <w:rFonts w:eastAsia="Times New Roman"/>
                  <w:szCs w:val="20"/>
                </w:rPr>
                <w:t xml:space="preserve">Except for DRRS, </w:t>
              </w:r>
            </w:ins>
            <w:r w:rsidRPr="00FD56BA">
              <w:rPr>
                <w:rFonts w:eastAsia="Times New Roman"/>
                <w:szCs w:val="20"/>
              </w:rPr>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w:t>
            </w:r>
            <w:proofErr w:type="gramStart"/>
            <w:r w:rsidRPr="00FD56BA">
              <w:rPr>
                <w:rFonts w:eastAsia="Times New Roman"/>
                <w:szCs w:val="20"/>
              </w:rPr>
              <w:t>the HSL</w:t>
            </w:r>
            <w:proofErr w:type="gramEnd"/>
            <w:r w:rsidRPr="00FD56BA">
              <w:rPr>
                <w:rFonts w:eastAsia="Times New Roman"/>
                <w:szCs w:val="20"/>
              </w:rPr>
              <w:t xml:space="preserve"> and LSL.  Notwithstanding the presence or absence of a proxy Ancillary Service Offer, Ancillary Service provision in RUC shall be limited by the Resource’s Ancillary Service capabilities as reflected in the COP.  For ESRs, Ancillary Service Offer costs are not considered in determining projected Ancillary Service awards.</w:t>
            </w:r>
          </w:p>
          <w:p w14:paraId="4770DE6D" w14:textId="77777777" w:rsidR="00FD56BA" w:rsidRPr="00FD56BA" w:rsidRDefault="00FD56BA" w:rsidP="00FD56BA">
            <w:pPr>
              <w:spacing w:after="240"/>
              <w:ind w:left="720" w:hanging="720"/>
              <w:rPr>
                <w:rFonts w:eastAsia="Times New Roman"/>
                <w:szCs w:val="20"/>
              </w:rPr>
            </w:pPr>
            <w:r w:rsidRPr="00FD56BA">
              <w:rPr>
                <w:rFonts w:eastAsia="Times New Roman"/>
                <w:szCs w:val="20"/>
              </w:rPr>
              <w:t>(18)</w:t>
            </w:r>
            <w:r w:rsidRPr="00FD56BA">
              <w:rPr>
                <w:rFonts w:eastAsia="Times New Roman"/>
                <w:szCs w:val="20"/>
              </w:rPr>
              <w:tab/>
            </w:r>
            <w:r w:rsidRPr="00FD56BA">
              <w:rPr>
                <w:rFonts w:eastAsia="Times New Roman"/>
                <w:iCs/>
                <w:szCs w:val="20"/>
              </w:rPr>
              <w:t xml:space="preserve">For all available Off-Line Resources having a cold start time of one hour or less and not removed from special consideration pursuant to paragraph (4) of Section 8.1.2, </w:t>
            </w:r>
            <w:r w:rsidRPr="00FD56BA">
              <w:rPr>
                <w:rFonts w:eastAsia="Times New Roman"/>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5011DD74" w14:textId="77777777" w:rsidR="00FD56BA" w:rsidRPr="00FD56BA" w:rsidRDefault="00FD56BA" w:rsidP="00FD56BA">
            <w:pPr>
              <w:ind w:left="720"/>
              <w:rPr>
                <w:rFonts w:eastAsia="Times New Roman"/>
                <w:szCs w:val="20"/>
              </w:rPr>
            </w:pPr>
            <w:r w:rsidRPr="00FD56BA">
              <w:rPr>
                <w:rFonts w:eastAsia="Times New Roman"/>
                <w:szCs w:val="20"/>
              </w:rPr>
              <w:t>The above parameter is defined as follows:</w:t>
            </w:r>
          </w:p>
          <w:tbl>
            <w:tblPr>
              <w:tblW w:w="8217"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3973"/>
            </w:tblGrid>
            <w:tr w:rsidR="00FD56BA" w:rsidRPr="00FD56BA" w14:paraId="56FDA39E" w14:textId="77777777" w:rsidTr="00D3441E">
              <w:trPr>
                <w:trHeight w:val="386"/>
              </w:trPr>
              <w:tc>
                <w:tcPr>
                  <w:tcW w:w="2439" w:type="dxa"/>
                </w:tcPr>
                <w:p w14:paraId="58698D85" w14:textId="77777777" w:rsidR="00FD56BA" w:rsidRPr="00FD56BA" w:rsidRDefault="00FD56BA" w:rsidP="00FD56BA">
                  <w:pPr>
                    <w:rPr>
                      <w:rFonts w:eastAsia="Times New Roman"/>
                      <w:b/>
                      <w:sz w:val="20"/>
                      <w:szCs w:val="20"/>
                    </w:rPr>
                  </w:pPr>
                  <w:r w:rsidRPr="00FD56BA">
                    <w:rPr>
                      <w:rFonts w:eastAsia="Times New Roman"/>
                      <w:b/>
                      <w:sz w:val="20"/>
                      <w:szCs w:val="20"/>
                    </w:rPr>
                    <w:t>Parameter</w:t>
                  </w:r>
                </w:p>
              </w:tc>
              <w:tc>
                <w:tcPr>
                  <w:tcW w:w="1805" w:type="dxa"/>
                </w:tcPr>
                <w:p w14:paraId="6467141C" w14:textId="77777777" w:rsidR="00FD56BA" w:rsidRPr="00FD56BA" w:rsidRDefault="00FD56BA" w:rsidP="00FD56BA">
                  <w:pPr>
                    <w:rPr>
                      <w:rFonts w:eastAsia="Times New Roman"/>
                      <w:b/>
                      <w:sz w:val="20"/>
                      <w:szCs w:val="20"/>
                    </w:rPr>
                  </w:pPr>
                  <w:r w:rsidRPr="00FD56BA">
                    <w:rPr>
                      <w:rFonts w:eastAsia="Times New Roman"/>
                      <w:b/>
                      <w:sz w:val="20"/>
                      <w:szCs w:val="20"/>
                    </w:rPr>
                    <w:t>Unit</w:t>
                  </w:r>
                </w:p>
              </w:tc>
              <w:tc>
                <w:tcPr>
                  <w:tcW w:w="3973" w:type="dxa"/>
                </w:tcPr>
                <w:p w14:paraId="617B6C7B" w14:textId="77777777" w:rsidR="00FD56BA" w:rsidRPr="00FD56BA" w:rsidRDefault="00FD56BA" w:rsidP="00FD56BA">
                  <w:pPr>
                    <w:rPr>
                      <w:rFonts w:eastAsia="Times New Roman"/>
                      <w:b/>
                      <w:sz w:val="20"/>
                      <w:szCs w:val="20"/>
                    </w:rPr>
                  </w:pPr>
                  <w:r w:rsidRPr="00FD56BA">
                    <w:rPr>
                      <w:rFonts w:eastAsia="Times New Roman"/>
                      <w:b/>
                      <w:sz w:val="20"/>
                      <w:szCs w:val="20"/>
                    </w:rPr>
                    <w:t>Current Value*</w:t>
                  </w:r>
                </w:p>
              </w:tc>
            </w:tr>
            <w:tr w:rsidR="00FD56BA" w:rsidRPr="00FD56BA" w14:paraId="481C8C3B" w14:textId="77777777" w:rsidTr="00D3441E">
              <w:trPr>
                <w:trHeight w:val="359"/>
              </w:trPr>
              <w:tc>
                <w:tcPr>
                  <w:tcW w:w="2439" w:type="dxa"/>
                </w:tcPr>
                <w:p w14:paraId="5B7AC4AE" w14:textId="77777777" w:rsidR="00FD56BA" w:rsidRPr="00FD56BA" w:rsidRDefault="00FD56BA" w:rsidP="00FD56BA">
                  <w:pPr>
                    <w:spacing w:after="240"/>
                    <w:rPr>
                      <w:rFonts w:eastAsia="Times New Roman"/>
                      <w:sz w:val="20"/>
                      <w:szCs w:val="20"/>
                    </w:rPr>
                  </w:pPr>
                  <w:r w:rsidRPr="00FD56BA">
                    <w:rPr>
                      <w:rFonts w:eastAsia="Times New Roman"/>
                      <w:sz w:val="20"/>
                      <w:szCs w:val="20"/>
                    </w:rPr>
                    <w:t>1HRLESSCOSTSCALING</w:t>
                  </w:r>
                </w:p>
              </w:tc>
              <w:tc>
                <w:tcPr>
                  <w:tcW w:w="1805" w:type="dxa"/>
                </w:tcPr>
                <w:p w14:paraId="0FD830B7" w14:textId="77777777" w:rsidR="00FD56BA" w:rsidRPr="00FD56BA" w:rsidRDefault="00FD56BA" w:rsidP="00FD56BA">
                  <w:pPr>
                    <w:spacing w:after="240"/>
                    <w:rPr>
                      <w:rFonts w:eastAsia="Times New Roman"/>
                      <w:sz w:val="20"/>
                      <w:szCs w:val="20"/>
                    </w:rPr>
                  </w:pPr>
                  <w:r w:rsidRPr="00FD56BA">
                    <w:rPr>
                      <w:rFonts w:eastAsia="Times New Roman"/>
                      <w:sz w:val="20"/>
                      <w:szCs w:val="20"/>
                    </w:rPr>
                    <w:t>Percentage</w:t>
                  </w:r>
                </w:p>
              </w:tc>
              <w:tc>
                <w:tcPr>
                  <w:tcW w:w="3973" w:type="dxa"/>
                </w:tcPr>
                <w:p w14:paraId="73D1865D" w14:textId="77777777" w:rsidR="00FD56BA" w:rsidRPr="00FD56BA" w:rsidRDefault="00FD56BA" w:rsidP="00FD56BA">
                  <w:pPr>
                    <w:spacing w:after="240"/>
                    <w:rPr>
                      <w:rFonts w:eastAsia="Times New Roman"/>
                      <w:sz w:val="20"/>
                      <w:szCs w:val="20"/>
                    </w:rPr>
                  </w:pPr>
                  <w:r w:rsidRPr="00FD56BA">
                    <w:rPr>
                      <w:rFonts w:eastAsia="Times New Roman"/>
                      <w:sz w:val="20"/>
                      <w:szCs w:val="20"/>
                    </w:rPr>
                    <w:t>Maximum value of 100%</w:t>
                  </w:r>
                </w:p>
              </w:tc>
            </w:tr>
            <w:tr w:rsidR="00FD56BA" w:rsidRPr="00FD56BA" w14:paraId="4E89192C" w14:textId="77777777" w:rsidTr="00CF6727">
              <w:trPr>
                <w:trHeight w:val="1178"/>
              </w:trPr>
              <w:tc>
                <w:tcPr>
                  <w:tcW w:w="8217" w:type="dxa"/>
                  <w:gridSpan w:val="3"/>
                </w:tcPr>
                <w:p w14:paraId="0A3C8363" w14:textId="77777777" w:rsidR="00FD56BA" w:rsidRPr="00FD56BA" w:rsidRDefault="00FD56BA" w:rsidP="00FD56BA">
                  <w:pPr>
                    <w:rPr>
                      <w:rFonts w:eastAsia="Times New Roman"/>
                      <w:sz w:val="20"/>
                      <w:szCs w:val="20"/>
                    </w:rPr>
                  </w:pPr>
                  <w:r w:rsidRPr="00FD56BA">
                    <w:rPr>
                      <w:rFonts w:eastAsia="Times New Roman"/>
                      <w:sz w:val="20"/>
                      <w:szCs w:val="20"/>
                    </w:rPr>
                    <w:lastRenderedPageBreak/>
                    <w:t>*  The current value for the parameter(s) referenced in this table above will be recommended by the Technical Advisory Committee (TAC) and the ERCOT Board and approved by the Public Utility Commission of Texas (PUCT).  ERCOT shall update parameter value(s) on the first day of the month following PUCT approval unless otherwise directed.  ERCOT shall provide a Market Notice prior to implementation of a revised parameter value.</w:t>
                  </w:r>
                </w:p>
              </w:tc>
            </w:tr>
          </w:tbl>
          <w:p w14:paraId="0817182E" w14:textId="6197F2F1" w:rsidR="00CE5E90" w:rsidRDefault="00CE5E90" w:rsidP="00CE5E90">
            <w:pPr>
              <w:spacing w:before="240" w:after="240"/>
              <w:ind w:left="720" w:hanging="720"/>
              <w:rPr>
                <w:ins w:id="586" w:author="ERCOT" w:date="2025-09-18T09:33:00Z" w16du:dateUtc="2025-09-18T14:33:00Z"/>
                <w:szCs w:val="20"/>
              </w:rPr>
            </w:pPr>
            <w:ins w:id="587" w:author="ERCOT" w:date="2025-09-18T09:33:00Z" w16du:dateUtc="2025-09-18T14:33:00Z">
              <w:r>
                <w:rPr>
                  <w:szCs w:val="20"/>
                </w:rPr>
                <w:t>(19)</w:t>
              </w:r>
              <w:r w:rsidRPr="005274B1">
                <w:rPr>
                  <w:szCs w:val="20"/>
                </w:rPr>
                <w:tab/>
              </w:r>
              <w:r>
                <w:rPr>
                  <w:szCs w:val="20"/>
                </w:rPr>
                <w:t xml:space="preserve">The RUC process, including any Verbal Dispatch Instructions (VDIs), will be used to deploy DRRS from Off-Line Resources showing a DRRS Resource Status in the COP.  A commitment instruction issued to a Resource that is providing DRRS will be treated as a DRRS deployment for any hours in which the Resource has a DRRS award.  </w:t>
              </w:r>
            </w:ins>
          </w:p>
          <w:p w14:paraId="7907502F" w14:textId="194C0B67" w:rsidR="00CE5E90" w:rsidRDefault="00CE5E90" w:rsidP="00CE5E90">
            <w:pPr>
              <w:spacing w:before="240" w:after="240"/>
              <w:ind w:left="720" w:hanging="720"/>
              <w:rPr>
                <w:ins w:id="588" w:author="ERCOT" w:date="2025-09-18T09:33:00Z" w16du:dateUtc="2025-09-18T14:33:00Z"/>
              </w:rPr>
            </w:pPr>
            <w:ins w:id="589" w:author="ERCOT" w:date="2025-09-18T09:33:00Z" w16du:dateUtc="2025-09-18T14:33:00Z">
              <w:r>
                <w:t>(20)</w:t>
              </w:r>
              <w:r>
                <w:tab/>
                <w:t xml:space="preserve">To prioritize the utilization of Off-Line DRRS ahead of the commitment of other Resources and to maximize the use of Resources that are planned to be On-Line before deploying DRRS, 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for that Operating Hour for all Off-Line Generation Resources with a </w:t>
              </w:r>
            </w:ins>
            <w:ins w:id="590" w:author="ERCOT" w:date="2025-09-18T09:34:00Z" w16du:dateUtc="2025-09-18T14:34:00Z">
              <w:r w:rsidR="00F600B1">
                <w:t>Resource Status of DRRS</w:t>
              </w:r>
            </w:ins>
            <w:ins w:id="591" w:author="ERCOT" w:date="2025-09-18T09:33:00Z" w16du:dateUtc="2025-09-18T14:33:00Z">
              <w:r>
                <w:t xml:space="preserve"> in an Operating Hour, based on the Resource’s COP.  This scaling factor will be set as follows:</w:t>
              </w:r>
            </w:ins>
          </w:p>
          <w:tbl>
            <w:tblPr>
              <w:tblW w:w="830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0"/>
              <w:gridCol w:w="1130"/>
              <w:gridCol w:w="2341"/>
            </w:tblGrid>
            <w:tr w:rsidR="00CE5E90" w:rsidRPr="005274B1" w14:paraId="5B1CE9AA" w14:textId="77777777" w:rsidTr="00CF6727">
              <w:trPr>
                <w:trHeight w:val="386"/>
                <w:ins w:id="592" w:author="ERCOT" w:date="2025-09-18T09:33:00Z"/>
              </w:trPr>
              <w:tc>
                <w:tcPr>
                  <w:tcW w:w="4830" w:type="dxa"/>
                </w:tcPr>
                <w:p w14:paraId="289C131C" w14:textId="77777777" w:rsidR="00CE5E90" w:rsidRPr="005274B1" w:rsidRDefault="00CE5E90" w:rsidP="00CE5E90">
                  <w:pPr>
                    <w:rPr>
                      <w:ins w:id="593" w:author="ERCOT" w:date="2025-09-18T09:33:00Z" w16du:dateUtc="2025-09-18T14:33:00Z"/>
                      <w:b/>
                      <w:sz w:val="20"/>
                      <w:szCs w:val="20"/>
                    </w:rPr>
                  </w:pPr>
                  <w:ins w:id="594" w:author="ERCOT" w:date="2025-09-18T09:33:00Z" w16du:dateUtc="2025-09-18T14:33:00Z">
                    <w:r w:rsidRPr="005274B1">
                      <w:rPr>
                        <w:b/>
                        <w:sz w:val="20"/>
                        <w:szCs w:val="20"/>
                      </w:rPr>
                      <w:t>Parameter</w:t>
                    </w:r>
                  </w:ins>
                </w:p>
              </w:tc>
              <w:tc>
                <w:tcPr>
                  <w:tcW w:w="1130" w:type="dxa"/>
                </w:tcPr>
                <w:p w14:paraId="0695F2B7" w14:textId="77777777" w:rsidR="00CE5E90" w:rsidRPr="005274B1" w:rsidRDefault="00CE5E90" w:rsidP="00CE5E90">
                  <w:pPr>
                    <w:rPr>
                      <w:ins w:id="595" w:author="ERCOT" w:date="2025-09-18T09:33:00Z" w16du:dateUtc="2025-09-18T14:33:00Z"/>
                      <w:b/>
                      <w:sz w:val="20"/>
                      <w:szCs w:val="20"/>
                    </w:rPr>
                  </w:pPr>
                  <w:ins w:id="596" w:author="ERCOT" w:date="2025-09-18T09:33:00Z" w16du:dateUtc="2025-09-18T14:33:00Z">
                    <w:r w:rsidRPr="005274B1">
                      <w:rPr>
                        <w:b/>
                        <w:sz w:val="20"/>
                        <w:szCs w:val="20"/>
                      </w:rPr>
                      <w:t>Unit</w:t>
                    </w:r>
                  </w:ins>
                </w:p>
              </w:tc>
              <w:tc>
                <w:tcPr>
                  <w:tcW w:w="2341" w:type="dxa"/>
                </w:tcPr>
                <w:p w14:paraId="418D0C47" w14:textId="77777777" w:rsidR="00CE5E90" w:rsidRPr="005274B1" w:rsidRDefault="00CE5E90" w:rsidP="00CE5E90">
                  <w:pPr>
                    <w:rPr>
                      <w:ins w:id="597" w:author="ERCOT" w:date="2025-09-18T09:33:00Z" w16du:dateUtc="2025-09-18T14:33:00Z"/>
                      <w:b/>
                      <w:sz w:val="20"/>
                      <w:szCs w:val="20"/>
                    </w:rPr>
                  </w:pPr>
                  <w:ins w:id="598" w:author="ERCOT" w:date="2025-09-18T09:33:00Z" w16du:dateUtc="2025-09-18T14:33:00Z">
                    <w:r w:rsidRPr="005274B1">
                      <w:rPr>
                        <w:b/>
                        <w:sz w:val="20"/>
                        <w:szCs w:val="20"/>
                      </w:rPr>
                      <w:t>Current Value*</w:t>
                    </w:r>
                  </w:ins>
                </w:p>
              </w:tc>
            </w:tr>
            <w:tr w:rsidR="00CE5E90" w:rsidRPr="005274B1" w14:paraId="5E2912CA" w14:textId="77777777" w:rsidTr="00CF6727">
              <w:trPr>
                <w:trHeight w:val="359"/>
                <w:ins w:id="599" w:author="ERCOT" w:date="2025-09-18T09:33:00Z"/>
              </w:trPr>
              <w:tc>
                <w:tcPr>
                  <w:tcW w:w="4830" w:type="dxa"/>
                </w:tcPr>
                <w:p w14:paraId="7F3D11D8" w14:textId="77777777" w:rsidR="00CE5E90" w:rsidRPr="005274B1" w:rsidRDefault="00CE5E90" w:rsidP="00CE5E90">
                  <w:pPr>
                    <w:spacing w:after="240"/>
                    <w:rPr>
                      <w:ins w:id="600" w:author="ERCOT" w:date="2025-09-18T09:33:00Z" w16du:dateUtc="2025-09-18T14:33:00Z"/>
                      <w:sz w:val="20"/>
                      <w:szCs w:val="20"/>
                    </w:rPr>
                  </w:pPr>
                  <w:ins w:id="601" w:author="ERCOT" w:date="2025-09-18T09:33:00Z" w16du:dateUtc="2025-09-18T14:33:00Z">
                    <w:r>
                      <w:rPr>
                        <w:sz w:val="20"/>
                        <w:szCs w:val="20"/>
                      </w:rPr>
                      <w:t>GENDRRS</w:t>
                    </w:r>
                    <w:r w:rsidRPr="005274B1">
                      <w:rPr>
                        <w:sz w:val="20"/>
                        <w:szCs w:val="20"/>
                      </w:rPr>
                      <w:t>COSTSCALING</w:t>
                    </w:r>
                  </w:ins>
                </w:p>
              </w:tc>
              <w:tc>
                <w:tcPr>
                  <w:tcW w:w="1130" w:type="dxa"/>
                </w:tcPr>
                <w:p w14:paraId="64E28BAB" w14:textId="77777777" w:rsidR="00CE5E90" w:rsidRPr="005274B1" w:rsidRDefault="00CE5E90" w:rsidP="00CE5E90">
                  <w:pPr>
                    <w:spacing w:after="240"/>
                    <w:rPr>
                      <w:ins w:id="602" w:author="ERCOT" w:date="2025-09-18T09:33:00Z" w16du:dateUtc="2025-09-18T14:33:00Z"/>
                      <w:sz w:val="20"/>
                      <w:szCs w:val="20"/>
                    </w:rPr>
                  </w:pPr>
                  <w:ins w:id="603" w:author="ERCOT" w:date="2025-09-18T09:33:00Z" w16du:dateUtc="2025-09-18T14:33:00Z">
                    <w:r w:rsidRPr="005274B1">
                      <w:rPr>
                        <w:sz w:val="20"/>
                        <w:szCs w:val="20"/>
                      </w:rPr>
                      <w:t>Percentage</w:t>
                    </w:r>
                  </w:ins>
                </w:p>
              </w:tc>
              <w:tc>
                <w:tcPr>
                  <w:tcW w:w="2341" w:type="dxa"/>
                </w:tcPr>
                <w:p w14:paraId="6215173B" w14:textId="77777777" w:rsidR="00CE5E90" w:rsidRPr="005274B1" w:rsidRDefault="00CE5E90" w:rsidP="00CE5E90">
                  <w:pPr>
                    <w:spacing w:after="240"/>
                    <w:rPr>
                      <w:ins w:id="604" w:author="ERCOT" w:date="2025-09-18T09:33:00Z" w16du:dateUtc="2025-09-18T14:33:00Z"/>
                      <w:sz w:val="20"/>
                      <w:szCs w:val="20"/>
                    </w:rPr>
                  </w:pPr>
                  <w:ins w:id="605" w:author="ERCOT" w:date="2025-09-18T09:33:00Z" w16du:dateUtc="2025-09-18T14:33:00Z">
                    <w:r w:rsidRPr="005274B1">
                      <w:rPr>
                        <w:sz w:val="20"/>
                        <w:szCs w:val="20"/>
                      </w:rPr>
                      <w:t xml:space="preserve">Maximum value of </w:t>
                    </w:r>
                    <w:r>
                      <w:rPr>
                        <w:sz w:val="20"/>
                        <w:szCs w:val="20"/>
                      </w:rPr>
                      <w:t>20</w:t>
                    </w:r>
                    <w:r w:rsidRPr="005274B1">
                      <w:rPr>
                        <w:sz w:val="20"/>
                        <w:szCs w:val="20"/>
                      </w:rPr>
                      <w:t>%</w:t>
                    </w:r>
                  </w:ins>
                </w:p>
              </w:tc>
            </w:tr>
            <w:tr w:rsidR="00CE5E90" w:rsidRPr="005274B1" w14:paraId="1246DA53" w14:textId="77777777" w:rsidTr="00CF6727">
              <w:trPr>
                <w:trHeight w:val="1178"/>
                <w:ins w:id="606" w:author="ERCOT" w:date="2025-09-18T09:33:00Z"/>
              </w:trPr>
              <w:tc>
                <w:tcPr>
                  <w:tcW w:w="8301" w:type="dxa"/>
                  <w:gridSpan w:val="3"/>
                </w:tcPr>
                <w:p w14:paraId="68C2BFD9" w14:textId="7A97BD0A" w:rsidR="00CE5E90" w:rsidRPr="005274B1" w:rsidRDefault="00CE5E90" w:rsidP="00CE5E90">
                  <w:pPr>
                    <w:rPr>
                      <w:ins w:id="607" w:author="ERCOT" w:date="2025-09-18T09:33:00Z" w16du:dateUtc="2025-09-18T14:33:00Z"/>
                      <w:sz w:val="20"/>
                      <w:szCs w:val="20"/>
                    </w:rPr>
                  </w:pPr>
                  <w:ins w:id="608" w:author="ERCOT" w:date="2025-09-18T09:33:00Z" w16du:dateUtc="2025-09-18T14:33:00Z">
                    <w:r w:rsidRPr="005274B1">
                      <w:rPr>
                        <w:sz w:val="20"/>
                        <w:szCs w:val="20"/>
                      </w:rPr>
                      <w:t>*  The current value for the parameter(s) referenced in this table above will be recommended by the Technical Advisory Committee (TAC) and the ERCOT Board</w:t>
                    </w:r>
                  </w:ins>
                  <w:ins w:id="609" w:author="ERCOT" w:date="2025-10-24T20:48:00Z">
                    <w:r w:rsidR="56CAD968" w:rsidRPr="4CD90589">
                      <w:rPr>
                        <w:sz w:val="20"/>
                        <w:szCs w:val="20"/>
                      </w:rPr>
                      <w:t xml:space="preserve"> and app</w:t>
                    </w:r>
                  </w:ins>
                  <w:ins w:id="610" w:author="ERCOT" w:date="2025-10-24T20:49:00Z">
                    <w:r w:rsidR="56CAD968" w:rsidRPr="4CD90589">
                      <w:rPr>
                        <w:sz w:val="20"/>
                        <w:szCs w:val="20"/>
                      </w:rPr>
                      <w:t>roved by the Public Utility Commission of Texas (PUCT)</w:t>
                    </w:r>
                  </w:ins>
                  <w:ins w:id="611" w:author="ERCOT" w:date="2025-09-18T09:33:00Z">
                    <w:r w:rsidR="5A134515" w:rsidRPr="4CD90589">
                      <w:rPr>
                        <w:sz w:val="20"/>
                        <w:szCs w:val="20"/>
                      </w:rPr>
                      <w:t>.</w:t>
                    </w:r>
                  </w:ins>
                  <w:ins w:id="612" w:author="ERCOT" w:date="2025-09-18T09:33:00Z" w16du:dateUtc="2025-09-18T14:33:00Z">
                    <w:r w:rsidRPr="005274B1">
                      <w:rPr>
                        <w:sz w:val="20"/>
                        <w:szCs w:val="20"/>
                      </w:rPr>
                      <w:t xml:space="preserve">  ERCOT shall update parameter value(s) on the first day of the month following </w:t>
                    </w:r>
                  </w:ins>
                  <w:ins w:id="613" w:author="ERCOT" w:date="2025-10-24T20:49:00Z">
                    <w:r w:rsidR="42D0F768" w:rsidRPr="4CD90589">
                      <w:rPr>
                        <w:sz w:val="20"/>
                        <w:szCs w:val="20"/>
                      </w:rPr>
                      <w:t>PUCT</w:t>
                    </w:r>
                  </w:ins>
                  <w:ins w:id="614" w:author="ERCOT" w:date="2025-09-18T09:33:00Z" w16du:dateUtc="2025-09-18T14:33:00Z">
                    <w:r w:rsidRPr="005274B1">
                      <w:rPr>
                        <w:sz w:val="20"/>
                        <w:szCs w:val="20"/>
                      </w:rPr>
                      <w:t xml:space="preserve"> approval unless otherwise directed.  ERCOT shall provide a Market Notice prior to implementation of a revised parameter value.</w:t>
                    </w:r>
                  </w:ins>
                </w:p>
              </w:tc>
            </w:tr>
          </w:tbl>
          <w:p w14:paraId="7C978D44" w14:textId="268109E6" w:rsidR="00FD56BA" w:rsidRPr="00FD56BA" w:rsidRDefault="00FD56BA" w:rsidP="00FD56BA">
            <w:pPr>
              <w:spacing w:before="240" w:after="240"/>
              <w:ind w:left="720" w:hanging="720"/>
              <w:rPr>
                <w:rFonts w:eastAsia="Times New Roman"/>
                <w:szCs w:val="20"/>
              </w:rPr>
            </w:pPr>
            <w:r w:rsidRPr="00FD56BA">
              <w:rPr>
                <w:rFonts w:eastAsia="Times New Roman"/>
                <w:szCs w:val="20"/>
              </w:rPr>
              <w:t>(</w:t>
            </w:r>
            <w:ins w:id="615" w:author="ERCOT" w:date="2025-09-18T09:34:00Z" w16du:dateUtc="2025-09-18T14:34:00Z">
              <w:r w:rsidR="00F600B1">
                <w:rPr>
                  <w:rFonts w:eastAsia="Times New Roman"/>
                  <w:szCs w:val="20"/>
                </w:rPr>
                <w:t>21</w:t>
              </w:r>
            </w:ins>
            <w:del w:id="616" w:author="ERCOT" w:date="2025-09-18T09:34:00Z" w16du:dateUtc="2025-09-18T14:34:00Z">
              <w:r w:rsidRPr="00FD56BA" w:rsidDel="00F600B1">
                <w:rPr>
                  <w:rFonts w:eastAsia="Times New Roman"/>
                  <w:szCs w:val="20"/>
                </w:rPr>
                <w:delText>19</w:delText>
              </w:r>
            </w:del>
            <w:r w:rsidRPr="00FD56BA">
              <w:rPr>
                <w:rFonts w:eastAsia="Times New Roman"/>
                <w:szCs w:val="20"/>
              </w:rPr>
              <w:t>)</w:t>
            </w:r>
            <w:r w:rsidRPr="00FD56BA">
              <w:rPr>
                <w:rFonts w:eastAsia="Times New Roman"/>
                <w:szCs w:val="20"/>
              </w:rPr>
              <w:tab/>
              <w:t xml:space="preserve">Factors included in the RUC process are: </w:t>
            </w:r>
          </w:p>
          <w:p w14:paraId="5D135333" w14:textId="77777777" w:rsidR="00FD56BA" w:rsidRPr="00FD56BA" w:rsidRDefault="00FD56BA" w:rsidP="00FD56BA">
            <w:pPr>
              <w:spacing w:after="240"/>
              <w:ind w:left="1440" w:hanging="720"/>
              <w:rPr>
                <w:rFonts w:eastAsia="Times New Roman"/>
                <w:szCs w:val="20"/>
              </w:rPr>
            </w:pPr>
            <w:r w:rsidRPr="00FD56BA">
              <w:rPr>
                <w:rFonts w:eastAsia="Times New Roman"/>
                <w:szCs w:val="20"/>
              </w:rPr>
              <w:t>(a)</w:t>
            </w:r>
            <w:r w:rsidRPr="00FD56BA">
              <w:rPr>
                <w:rFonts w:eastAsia="Times New Roman"/>
                <w:szCs w:val="20"/>
              </w:rPr>
              <w:tab/>
              <w:t xml:space="preserve">ERCOT System-wide hourly Load forecast allocated appropriately </w:t>
            </w:r>
            <w:proofErr w:type="gramStart"/>
            <w:r w:rsidRPr="00FD56BA">
              <w:rPr>
                <w:rFonts w:eastAsia="Times New Roman"/>
                <w:szCs w:val="20"/>
              </w:rPr>
              <w:t>over Load</w:t>
            </w:r>
            <w:proofErr w:type="gramEnd"/>
            <w:r w:rsidRPr="00FD56BA">
              <w:rPr>
                <w:rFonts w:eastAsia="Times New Roman"/>
                <w:szCs w:val="20"/>
              </w:rPr>
              <w:t xml:space="preserve"> buses;</w:t>
            </w:r>
          </w:p>
          <w:p w14:paraId="496BC223" w14:textId="77777777" w:rsidR="00FD56BA" w:rsidRPr="00FD56BA" w:rsidRDefault="00FD56BA" w:rsidP="00FD56BA">
            <w:pPr>
              <w:spacing w:after="240"/>
              <w:ind w:left="1440" w:hanging="720"/>
              <w:rPr>
                <w:rFonts w:eastAsia="Times New Roman"/>
                <w:szCs w:val="20"/>
              </w:rPr>
            </w:pPr>
            <w:r w:rsidRPr="00FD56BA">
              <w:rPr>
                <w:rFonts w:eastAsia="Times New Roman"/>
                <w:szCs w:val="20"/>
              </w:rPr>
              <w:t>(b)</w:t>
            </w:r>
            <w:r w:rsidRPr="00FD56BA">
              <w:rPr>
                <w:rFonts w:eastAsia="Times New Roman"/>
                <w:szCs w:val="20"/>
              </w:rPr>
              <w:tab/>
              <w:t>ERCOT’s Ancillary Service Plans in the form of ASDCs;</w:t>
            </w:r>
          </w:p>
          <w:p w14:paraId="4603A729" w14:textId="77777777" w:rsidR="00FD56BA" w:rsidRPr="00FD56BA" w:rsidRDefault="00FD56BA" w:rsidP="00FD56BA">
            <w:pPr>
              <w:spacing w:after="240"/>
              <w:ind w:left="1440" w:hanging="720"/>
              <w:rPr>
                <w:rFonts w:eastAsia="Times New Roman"/>
                <w:szCs w:val="20"/>
              </w:rPr>
            </w:pPr>
            <w:r w:rsidRPr="00FD56BA">
              <w:rPr>
                <w:rFonts w:eastAsia="Times New Roman"/>
                <w:szCs w:val="20"/>
              </w:rPr>
              <w:t>(c)</w:t>
            </w:r>
            <w:r w:rsidRPr="00FD56BA">
              <w:rPr>
                <w:rFonts w:eastAsia="Times New Roman"/>
                <w:szCs w:val="20"/>
              </w:rPr>
              <w:tab/>
              <w:t>Transmission constraints – Transfer limits on energy flows through the electricity network;</w:t>
            </w:r>
          </w:p>
          <w:p w14:paraId="15309FB2" w14:textId="77777777" w:rsidR="00FD56BA" w:rsidRPr="00FD56BA" w:rsidRDefault="00FD56BA" w:rsidP="00FD56BA">
            <w:pPr>
              <w:spacing w:after="240"/>
              <w:ind w:left="2160" w:hanging="720"/>
              <w:rPr>
                <w:rFonts w:eastAsia="Times New Roman"/>
                <w:szCs w:val="20"/>
              </w:rPr>
            </w:pPr>
            <w:r w:rsidRPr="00FD56BA">
              <w:rPr>
                <w:rFonts w:eastAsia="Times New Roman"/>
                <w:szCs w:val="20"/>
              </w:rPr>
              <w:t>(i)</w:t>
            </w:r>
            <w:r w:rsidRPr="00FD56BA">
              <w:rPr>
                <w:rFonts w:eastAsia="Times New Roman"/>
                <w:szCs w:val="20"/>
              </w:rPr>
              <w:tab/>
              <w:t>Thermal constraints – protect transmission facilities against thermal overload;</w:t>
            </w:r>
          </w:p>
          <w:p w14:paraId="056B344D" w14:textId="77777777" w:rsidR="00FD56BA" w:rsidRPr="00FD56BA" w:rsidRDefault="00FD56BA" w:rsidP="00FD56BA">
            <w:pPr>
              <w:spacing w:after="240"/>
              <w:ind w:left="2160" w:hanging="720"/>
              <w:rPr>
                <w:rFonts w:eastAsia="Times New Roman"/>
                <w:szCs w:val="20"/>
              </w:rPr>
            </w:pPr>
            <w:r w:rsidRPr="00FD56BA">
              <w:rPr>
                <w:rFonts w:eastAsia="Times New Roman"/>
                <w:szCs w:val="20"/>
              </w:rPr>
              <w:t>(ii)</w:t>
            </w:r>
            <w:r w:rsidRPr="00FD56BA">
              <w:rPr>
                <w:rFonts w:eastAsia="Times New Roman"/>
                <w:szCs w:val="20"/>
              </w:rPr>
              <w:tab/>
              <w:t>Generic constraints – protect the transmission system against transient instability, dynamic instability or voltage collapse;</w:t>
            </w:r>
          </w:p>
          <w:p w14:paraId="7CC23022" w14:textId="77777777" w:rsidR="00FD56BA" w:rsidRPr="00FD56BA" w:rsidRDefault="00FD56BA" w:rsidP="00FD56BA">
            <w:pPr>
              <w:spacing w:after="240"/>
              <w:ind w:left="1440" w:hanging="720"/>
              <w:rPr>
                <w:rFonts w:eastAsia="Times New Roman"/>
                <w:szCs w:val="20"/>
              </w:rPr>
            </w:pPr>
            <w:r w:rsidRPr="00FD56BA">
              <w:rPr>
                <w:rFonts w:eastAsia="Times New Roman"/>
                <w:szCs w:val="20"/>
              </w:rPr>
              <w:t>(d)</w:t>
            </w:r>
            <w:r w:rsidRPr="00FD56BA">
              <w:rPr>
                <w:rFonts w:eastAsia="Times New Roman"/>
                <w:szCs w:val="20"/>
              </w:rPr>
              <w:tab/>
              <w:t>Planned transmission topology;</w:t>
            </w:r>
          </w:p>
          <w:p w14:paraId="40BD711A" w14:textId="77777777" w:rsidR="00FD56BA" w:rsidRPr="00FD56BA" w:rsidRDefault="00FD56BA" w:rsidP="00FD56BA">
            <w:pPr>
              <w:spacing w:after="240"/>
              <w:ind w:left="1440" w:hanging="720"/>
              <w:rPr>
                <w:rFonts w:eastAsia="Times New Roman"/>
                <w:szCs w:val="20"/>
              </w:rPr>
            </w:pPr>
            <w:r w:rsidRPr="00FD56BA">
              <w:rPr>
                <w:rFonts w:eastAsia="Times New Roman"/>
                <w:szCs w:val="20"/>
              </w:rPr>
              <w:lastRenderedPageBreak/>
              <w:t>(e)</w:t>
            </w:r>
            <w:r w:rsidRPr="00FD56BA">
              <w:rPr>
                <w:rFonts w:eastAsia="Times New Roman"/>
                <w:szCs w:val="20"/>
              </w:rPr>
              <w:tab/>
              <w:t>Energy sufficiency constraints, including RUC duration requirements for energy and Ancillary Services;</w:t>
            </w:r>
          </w:p>
          <w:p w14:paraId="3EA8C9E3" w14:textId="77777777" w:rsidR="00FD56BA" w:rsidRPr="00FD56BA" w:rsidRDefault="00FD56BA" w:rsidP="00FD56BA">
            <w:pPr>
              <w:spacing w:after="240"/>
              <w:ind w:left="1440" w:hanging="720"/>
              <w:rPr>
                <w:rFonts w:eastAsia="Times New Roman"/>
                <w:szCs w:val="20"/>
              </w:rPr>
            </w:pPr>
            <w:r w:rsidRPr="00FD56BA">
              <w:rPr>
                <w:rFonts w:eastAsia="Times New Roman"/>
                <w:szCs w:val="20"/>
              </w:rPr>
              <w:t>(f)</w:t>
            </w:r>
            <w:r w:rsidRPr="00FD56BA">
              <w:rPr>
                <w:rFonts w:eastAsia="Times New Roman"/>
                <w:szCs w:val="20"/>
              </w:rPr>
              <w:tab/>
              <w:t>Inputs from the COP, as appropriate;</w:t>
            </w:r>
          </w:p>
          <w:p w14:paraId="6C55E254" w14:textId="77777777" w:rsidR="00FD56BA" w:rsidRPr="00FD56BA" w:rsidRDefault="00FD56BA" w:rsidP="00FD56BA">
            <w:pPr>
              <w:spacing w:after="240"/>
              <w:ind w:left="1440" w:hanging="720"/>
              <w:rPr>
                <w:rFonts w:eastAsia="Times New Roman"/>
                <w:szCs w:val="20"/>
              </w:rPr>
            </w:pPr>
            <w:r w:rsidRPr="00FD56BA">
              <w:rPr>
                <w:rFonts w:eastAsia="Times New Roman"/>
                <w:szCs w:val="20"/>
              </w:rPr>
              <w:t>(g)</w:t>
            </w:r>
            <w:r w:rsidRPr="00FD56BA">
              <w:rPr>
                <w:rFonts w:eastAsia="Times New Roman"/>
                <w:szCs w:val="20"/>
              </w:rPr>
              <w:tab/>
              <w:t>Inputs from Resource Parameters, including a list of Off-Line Available Resources having a start-up time of one hour or less, as appropriate;</w:t>
            </w:r>
          </w:p>
          <w:p w14:paraId="35D89AB1" w14:textId="77777777" w:rsidR="00FD56BA" w:rsidRPr="00FD56BA" w:rsidRDefault="00FD56BA" w:rsidP="00FD56BA">
            <w:pPr>
              <w:spacing w:after="240"/>
              <w:ind w:left="1440" w:hanging="720"/>
              <w:rPr>
                <w:rFonts w:eastAsia="Times New Roman"/>
                <w:szCs w:val="20"/>
              </w:rPr>
            </w:pPr>
            <w:r w:rsidRPr="00FD56BA">
              <w:rPr>
                <w:rFonts w:eastAsia="Times New Roman"/>
                <w:szCs w:val="20"/>
              </w:rPr>
              <w:t>(h)</w:t>
            </w:r>
            <w:r w:rsidRPr="00FD56BA">
              <w:rPr>
                <w:rFonts w:eastAsia="Times New Roman"/>
                <w:szCs w:val="20"/>
              </w:rPr>
              <w:tab/>
              <w:t>Each Generation Resource’s Minimum-Energy Offer and Startup Offer, from its Three-Part Supply Offer;</w:t>
            </w:r>
          </w:p>
          <w:p w14:paraId="51B33A9D" w14:textId="77777777" w:rsidR="00FD56BA" w:rsidRDefault="00FD56BA" w:rsidP="00FD56BA">
            <w:pPr>
              <w:spacing w:after="240"/>
              <w:ind w:left="1440" w:hanging="720"/>
              <w:rPr>
                <w:ins w:id="617" w:author="ERCOT" w:date="2025-09-18T09:35:00Z" w16du:dateUtc="2025-09-18T14:35:00Z"/>
                <w:rFonts w:eastAsia="Times New Roman"/>
                <w:szCs w:val="20"/>
              </w:rPr>
            </w:pPr>
            <w:r w:rsidRPr="00FD56BA">
              <w:rPr>
                <w:rFonts w:eastAsia="Times New Roman"/>
                <w:szCs w:val="20"/>
              </w:rPr>
              <w:t>(i)</w:t>
            </w:r>
            <w:r w:rsidRPr="00FD56BA">
              <w:rPr>
                <w:rFonts w:eastAsia="Times New Roman"/>
                <w:szCs w:val="20"/>
              </w:rPr>
              <w:tab/>
              <w:t>Any Generation Resource that is Off-Line and available but does not have a Three-Part Supply Offer;</w:t>
            </w:r>
          </w:p>
          <w:p w14:paraId="47AD203F" w14:textId="2233C96E" w:rsidR="00CA2BEC" w:rsidRPr="00FD56BA" w:rsidRDefault="00CA2BEC" w:rsidP="00FD56BA">
            <w:pPr>
              <w:spacing w:after="240"/>
              <w:ind w:left="1440" w:hanging="720"/>
              <w:rPr>
                <w:rFonts w:eastAsia="Times New Roman"/>
              </w:rPr>
            </w:pPr>
            <w:ins w:id="618" w:author="ERCOT" w:date="2025-09-18T09:35:00Z" w16du:dateUtc="2025-09-18T14:35:00Z">
              <w:r w:rsidRPr="4CD90589">
                <w:rPr>
                  <w:rFonts w:eastAsia="Times New Roman"/>
                </w:rPr>
                <w:t>(j)        Any Resource with a Resource Status of DRRS in the QSE-submitted COP</w:t>
              </w:r>
            </w:ins>
            <w:ins w:id="619" w:author="ERCOT" w:date="2025-10-24T20:49:00Z">
              <w:r w:rsidR="682DCB3A" w:rsidRPr="4CD90589">
                <w:rPr>
                  <w:rFonts w:eastAsia="Times New Roman"/>
                </w:rPr>
                <w:t>;</w:t>
              </w:r>
            </w:ins>
          </w:p>
          <w:p w14:paraId="63DC695B" w14:textId="1559B1B1" w:rsidR="00FD56BA" w:rsidRPr="00FD56BA" w:rsidRDefault="00FD56BA" w:rsidP="00FD56BA">
            <w:pPr>
              <w:spacing w:after="240"/>
              <w:ind w:left="1440" w:hanging="720"/>
              <w:rPr>
                <w:rFonts w:eastAsia="Times New Roman"/>
                <w:szCs w:val="20"/>
              </w:rPr>
            </w:pPr>
            <w:r w:rsidRPr="00FD56BA">
              <w:rPr>
                <w:rFonts w:eastAsia="Times New Roman"/>
                <w:szCs w:val="20"/>
              </w:rPr>
              <w:t>(</w:t>
            </w:r>
            <w:ins w:id="620" w:author="ERCOT" w:date="2025-09-18T09:35:00Z" w16du:dateUtc="2025-09-18T14:35:00Z">
              <w:r w:rsidR="00CB05D1">
                <w:rPr>
                  <w:rFonts w:eastAsia="Times New Roman"/>
                  <w:szCs w:val="20"/>
                </w:rPr>
                <w:t>k</w:t>
              </w:r>
            </w:ins>
            <w:del w:id="621" w:author="ERCOT" w:date="2025-09-18T09:35:00Z" w16du:dateUtc="2025-09-18T14:35:00Z">
              <w:r w:rsidRPr="00FD56BA" w:rsidDel="00CB05D1">
                <w:rPr>
                  <w:rFonts w:eastAsia="Times New Roman"/>
                  <w:szCs w:val="20"/>
                </w:rPr>
                <w:delText>j</w:delText>
              </w:r>
            </w:del>
            <w:r w:rsidRPr="00FD56BA">
              <w:rPr>
                <w:rFonts w:eastAsia="Times New Roman"/>
                <w:szCs w:val="20"/>
              </w:rPr>
              <w:t>)</w:t>
            </w:r>
            <w:r w:rsidRPr="00FD56BA">
              <w:rPr>
                <w:rFonts w:eastAsia="Times New Roman"/>
                <w:szCs w:val="20"/>
              </w:rPr>
              <w:tab/>
              <w:t>Forced Outage information;</w:t>
            </w:r>
          </w:p>
          <w:p w14:paraId="19C2BD79" w14:textId="36109865" w:rsidR="00FD56BA" w:rsidRPr="00FD56BA" w:rsidRDefault="00FD56BA" w:rsidP="00FD56BA">
            <w:pPr>
              <w:spacing w:after="240"/>
              <w:ind w:left="1440" w:hanging="720"/>
              <w:rPr>
                <w:rFonts w:eastAsia="Times New Roman"/>
                <w:szCs w:val="20"/>
              </w:rPr>
            </w:pPr>
            <w:r w:rsidRPr="00FD56BA">
              <w:rPr>
                <w:rFonts w:eastAsia="Times New Roman"/>
                <w:szCs w:val="20"/>
              </w:rPr>
              <w:t>(</w:t>
            </w:r>
            <w:ins w:id="622" w:author="ERCOT" w:date="2025-09-18T09:35:00Z" w16du:dateUtc="2025-09-18T14:35:00Z">
              <w:r w:rsidR="00CB05D1">
                <w:rPr>
                  <w:rFonts w:eastAsia="Times New Roman"/>
                  <w:szCs w:val="20"/>
                </w:rPr>
                <w:t>l</w:t>
              </w:r>
            </w:ins>
            <w:del w:id="623" w:author="ERCOT" w:date="2025-09-18T09:35:00Z" w16du:dateUtc="2025-09-18T14:35:00Z">
              <w:r w:rsidRPr="00FD56BA" w:rsidDel="00CB05D1">
                <w:rPr>
                  <w:rFonts w:eastAsia="Times New Roman"/>
                  <w:szCs w:val="20"/>
                </w:rPr>
                <w:delText>k</w:delText>
              </w:r>
            </w:del>
            <w:r w:rsidRPr="00FD56BA">
              <w:rPr>
                <w:rFonts w:eastAsia="Times New Roman"/>
                <w:szCs w:val="20"/>
              </w:rPr>
              <w:t>)</w:t>
            </w:r>
            <w:r w:rsidRPr="00FD56BA">
              <w:rPr>
                <w:rFonts w:eastAsia="Times New Roman"/>
                <w:szCs w:val="20"/>
              </w:rPr>
              <w:tab/>
              <w:t>Inputs from the eight-day look ahead planning tool, which may potentially keep a unit On-Line (or start a unit for the next day) so that a unit minimum duration between starts does not limit the availability of the unit (for security reasons); and</w:t>
            </w:r>
          </w:p>
          <w:p w14:paraId="5EEB96A2" w14:textId="19AE82C4" w:rsidR="00FD56BA" w:rsidRPr="00FD56BA" w:rsidRDefault="00FD56BA" w:rsidP="00FD56BA">
            <w:pPr>
              <w:spacing w:after="240"/>
              <w:ind w:left="1440" w:hanging="720"/>
              <w:rPr>
                <w:rFonts w:eastAsia="Times New Roman"/>
                <w:szCs w:val="20"/>
              </w:rPr>
            </w:pPr>
            <w:r w:rsidRPr="00FD56BA">
              <w:rPr>
                <w:rFonts w:eastAsia="Times New Roman"/>
                <w:szCs w:val="20"/>
              </w:rPr>
              <w:t>(</w:t>
            </w:r>
            <w:ins w:id="624" w:author="ERCOT" w:date="2025-09-18T09:36:00Z" w16du:dateUtc="2025-09-18T14:36:00Z">
              <w:r w:rsidR="00CB05D1">
                <w:rPr>
                  <w:rFonts w:eastAsia="Times New Roman"/>
                  <w:szCs w:val="20"/>
                </w:rPr>
                <w:t>m</w:t>
              </w:r>
            </w:ins>
            <w:del w:id="625" w:author="ERCOT" w:date="2025-09-18T09:36:00Z" w16du:dateUtc="2025-09-18T14:36:00Z">
              <w:r w:rsidRPr="00FD56BA" w:rsidDel="00CB05D1">
                <w:rPr>
                  <w:rFonts w:eastAsia="Times New Roman"/>
                  <w:szCs w:val="20"/>
                </w:rPr>
                <w:delText>l</w:delText>
              </w:r>
            </w:del>
            <w:r w:rsidRPr="00FD56BA">
              <w:rPr>
                <w:rFonts w:eastAsia="Times New Roman"/>
                <w:szCs w:val="20"/>
              </w:rPr>
              <w:t>)</w:t>
            </w:r>
            <w:r w:rsidRPr="00FD56BA">
              <w:rPr>
                <w:rFonts w:eastAsia="Times New Roman"/>
                <w:szCs w:val="20"/>
              </w:rPr>
              <w:tab/>
              <w:t xml:space="preserve">Ancillary Service Deployment Factors. </w:t>
            </w:r>
          </w:p>
          <w:p w14:paraId="0EFEB03A" w14:textId="547480AF" w:rsidR="00FD56BA" w:rsidRPr="00FD56BA" w:rsidRDefault="00FD56BA" w:rsidP="00FD56BA">
            <w:pPr>
              <w:spacing w:after="240"/>
              <w:ind w:left="720" w:hanging="720"/>
              <w:rPr>
                <w:rFonts w:eastAsia="Times New Roman"/>
                <w:szCs w:val="20"/>
              </w:rPr>
            </w:pPr>
            <w:r w:rsidRPr="00FD56BA">
              <w:rPr>
                <w:rFonts w:eastAsia="Times New Roman"/>
                <w:szCs w:val="20"/>
              </w:rPr>
              <w:t>(2</w:t>
            </w:r>
            <w:ins w:id="626" w:author="ERCOT" w:date="2025-09-18T09:37:00Z" w16du:dateUtc="2025-09-18T14:37:00Z">
              <w:r w:rsidR="000A3671">
                <w:rPr>
                  <w:rFonts w:eastAsia="Times New Roman"/>
                  <w:szCs w:val="20"/>
                </w:rPr>
                <w:t>2</w:t>
              </w:r>
            </w:ins>
            <w:del w:id="627" w:author="ERCOT" w:date="2025-09-18T09:37:00Z" w16du:dateUtc="2025-09-18T14:37:00Z">
              <w:r w:rsidRPr="00FD56BA" w:rsidDel="000A3671">
                <w:rPr>
                  <w:rFonts w:eastAsia="Times New Roman"/>
                  <w:szCs w:val="20"/>
                </w:rPr>
                <w:delText>0</w:delText>
              </w:r>
            </w:del>
            <w:r w:rsidRPr="00FD56BA">
              <w:rPr>
                <w:rFonts w:eastAsia="Times New Roman"/>
                <w:szCs w:val="20"/>
              </w:rPr>
              <w:t>)</w:t>
            </w:r>
            <w:r w:rsidRPr="00FD56BA">
              <w:rPr>
                <w:rFonts w:eastAsia="Times New Roman"/>
                <w:szCs w:val="20"/>
              </w:rPr>
              <w:tab/>
              <w:t>The HRUC process and the DRUC process are as follows:</w:t>
            </w:r>
          </w:p>
          <w:p w14:paraId="5BBB5FB6" w14:textId="77777777" w:rsidR="00FD56BA" w:rsidRPr="00FD56BA" w:rsidRDefault="00FD56BA" w:rsidP="00FD56BA">
            <w:pPr>
              <w:spacing w:after="240"/>
              <w:ind w:left="1440" w:hanging="720"/>
              <w:rPr>
                <w:rFonts w:eastAsia="Times New Roman"/>
                <w:szCs w:val="20"/>
              </w:rPr>
            </w:pPr>
            <w:r w:rsidRPr="00FD56BA">
              <w:rPr>
                <w:rFonts w:eastAsia="Times New Roman"/>
                <w:szCs w:val="20"/>
              </w:rPr>
              <w:t>(a)</w:t>
            </w:r>
            <w:r w:rsidRPr="00FD56BA">
              <w:rPr>
                <w:rFonts w:eastAsia="Times New Roman"/>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FD56BA">
              <w:rPr>
                <w:rFonts w:eastAsia="Times New Roman"/>
                <w:szCs w:val="20"/>
              </w:rPr>
              <w:t>current status</w:t>
            </w:r>
            <w:proofErr w:type="gramEnd"/>
            <w:r w:rsidRPr="00FD56BA">
              <w:rPr>
                <w:rFonts w:eastAsia="Times New Roman"/>
                <w:szCs w:val="20"/>
              </w:rPr>
              <w:t xml:space="preserve"> and updated for each remaining hour in the study as indicated in the COP for Resources and in the Outage Scheduler for transmission elements. </w:t>
            </w:r>
          </w:p>
          <w:p w14:paraId="3E539D43" w14:textId="77777777" w:rsidR="00FD56BA" w:rsidRPr="00FD56BA" w:rsidRDefault="00FD56BA" w:rsidP="00FD56BA">
            <w:pPr>
              <w:spacing w:after="240"/>
              <w:ind w:left="1440" w:hanging="720"/>
              <w:rPr>
                <w:rFonts w:eastAsia="Times New Roman"/>
                <w:szCs w:val="20"/>
              </w:rPr>
            </w:pPr>
            <w:r w:rsidRPr="00FD56BA">
              <w:rPr>
                <w:rFonts w:eastAsia="Times New Roman"/>
                <w:szCs w:val="20"/>
              </w:rPr>
              <w:t>(b)</w:t>
            </w:r>
            <w:r w:rsidRPr="00FD56BA">
              <w:rPr>
                <w:rFonts w:eastAsia="Times New Roman"/>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p w14:paraId="28C4EC82" w14:textId="77777777" w:rsidR="00FD56BA" w:rsidRPr="00FD56BA" w:rsidRDefault="00FD56BA" w:rsidP="00FD56BA">
            <w:pPr>
              <w:spacing w:after="240"/>
              <w:ind w:left="1440" w:hanging="720"/>
              <w:rPr>
                <w:rFonts w:eastAsia="Times New Roman"/>
                <w:szCs w:val="20"/>
              </w:rPr>
            </w:pPr>
            <w:r w:rsidRPr="00FD56BA">
              <w:rPr>
                <w:rFonts w:eastAsia="Times New Roman"/>
                <w:szCs w:val="20"/>
              </w:rPr>
              <w:t>(c)</w:t>
            </w:r>
            <w:r w:rsidRPr="00FD56BA">
              <w:rPr>
                <w:rFonts w:eastAsia="Times New Roman"/>
                <w:szCs w:val="20"/>
              </w:rPr>
              <w:tab/>
              <w:t>The DRUC process uses the Day-Ahead weather forecast for each hour of the Operating Day.  The HRUC process uses the weather forecast information for each hour of the balance of the RUC Study Period.</w:t>
            </w:r>
          </w:p>
          <w:p w14:paraId="25B1F08C" w14:textId="77777777" w:rsidR="00FD56BA" w:rsidRPr="00FD56BA" w:rsidRDefault="00FD56BA" w:rsidP="00FD56BA">
            <w:pPr>
              <w:spacing w:after="240"/>
              <w:ind w:left="1440" w:hanging="720"/>
              <w:rPr>
                <w:rFonts w:eastAsia="Times New Roman"/>
                <w:szCs w:val="20"/>
              </w:rPr>
            </w:pPr>
            <w:proofErr w:type="gramStart"/>
            <w:r w:rsidRPr="00FD56BA">
              <w:rPr>
                <w:rFonts w:eastAsia="Times New Roman"/>
                <w:szCs w:val="20"/>
              </w:rPr>
              <w:t>(d)</w:t>
            </w:r>
            <w:r w:rsidRPr="00FD56BA">
              <w:rPr>
                <w:rFonts w:eastAsia="Times New Roman"/>
                <w:szCs w:val="20"/>
              </w:rPr>
              <w:tab/>
              <w:t>For</w:t>
            </w:r>
            <w:proofErr w:type="gramEnd"/>
            <w:r w:rsidRPr="00FD56BA">
              <w:rPr>
                <w:rFonts w:eastAsia="Times New Roman"/>
                <w:szCs w:val="20"/>
              </w:rPr>
              <w:t xml:space="preserve"> the HRUC, DRUC, and Weekly Reliability Unit Commitment (WRUC) processes, a feasibility check on the COP submitted HBSOC will be performed.  This check may adjust the HBSOC used in the RUC process.  The feasibility check looks sequentially across all intervals in the RUC Study Period to validate whether a particular interval’s COP HBSOC is achievable from the </w:t>
            </w:r>
            <w:r w:rsidRPr="00FD56BA">
              <w:rPr>
                <w:rFonts w:eastAsia="Times New Roman"/>
                <w:szCs w:val="20"/>
              </w:rPr>
              <w:lastRenderedPageBreak/>
              <w:t>previous interval.  If it is not feasible, then RUC will adjust the HBSOC to the closest achievable value.</w:t>
            </w:r>
          </w:p>
          <w:p w14:paraId="366602FA" w14:textId="0E6164E6" w:rsidR="00FD56BA" w:rsidRPr="00FD56BA" w:rsidRDefault="00FD56BA" w:rsidP="00FD56BA">
            <w:pPr>
              <w:spacing w:after="240"/>
              <w:ind w:left="720" w:hanging="720"/>
              <w:rPr>
                <w:rFonts w:eastAsia="Times New Roman"/>
                <w:szCs w:val="20"/>
              </w:rPr>
            </w:pPr>
            <w:r w:rsidRPr="00FD56BA">
              <w:rPr>
                <w:rFonts w:eastAsia="Times New Roman"/>
                <w:iCs/>
                <w:szCs w:val="20"/>
              </w:rPr>
              <w:t>(2</w:t>
            </w:r>
            <w:ins w:id="628" w:author="ERCOT" w:date="2025-09-18T09:37:00Z" w16du:dateUtc="2025-09-18T14:37:00Z">
              <w:r w:rsidR="000A3671">
                <w:rPr>
                  <w:rFonts w:eastAsia="Times New Roman"/>
                  <w:iCs/>
                  <w:szCs w:val="20"/>
                </w:rPr>
                <w:t>3</w:t>
              </w:r>
            </w:ins>
            <w:del w:id="629" w:author="ERCOT" w:date="2025-09-18T09:37:00Z" w16du:dateUtc="2025-09-18T14:37:00Z">
              <w:r w:rsidRPr="00FD56BA" w:rsidDel="000A3671">
                <w:rPr>
                  <w:rFonts w:eastAsia="Times New Roman"/>
                  <w:iCs/>
                  <w:szCs w:val="20"/>
                </w:rPr>
                <w:delText>1</w:delText>
              </w:r>
            </w:del>
            <w:r w:rsidRPr="00FD56BA">
              <w:rPr>
                <w:rFonts w:eastAsia="Times New Roman"/>
                <w:iCs/>
                <w:szCs w:val="20"/>
              </w:rPr>
              <w:t>)</w:t>
            </w:r>
            <w:r w:rsidRPr="00FD56BA">
              <w:rPr>
                <w:rFonts w:eastAsia="Times New Roman"/>
                <w:iCs/>
                <w:szCs w:val="20"/>
              </w:rPr>
              <w:tab/>
            </w:r>
            <w:r w:rsidRPr="00FD56BA">
              <w:rPr>
                <w:rFonts w:eastAsia="Times New Roman"/>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FD56BA">
              <w:rPr>
                <w:rFonts w:eastAsia="Times New Roman"/>
                <w:szCs w:val="20"/>
              </w:rPr>
              <w:t>Opt</w:t>
            </w:r>
            <w:proofErr w:type="spellEnd"/>
            <w:r w:rsidRPr="00FD56BA">
              <w:rPr>
                <w:rFonts w:eastAsia="Times New Roman"/>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FD56BA">
              <w:rPr>
                <w:rFonts w:eastAsia="Times New Roman"/>
                <w:szCs w:val="20"/>
              </w:rPr>
              <w:t>Opt</w:t>
            </w:r>
            <w:proofErr w:type="spellEnd"/>
            <w:r w:rsidRPr="00FD56BA">
              <w:rPr>
                <w:rFonts w:eastAsia="Times New Roman"/>
                <w:szCs w:val="20"/>
              </w:rPr>
              <w:t xml:space="preserve"> Out Snapshot.  A Combined Cycle Generation Resource that is RUC-committed from one On-Line configuration </w:t>
            </w:r>
            <w:proofErr w:type="gramStart"/>
            <w:r w:rsidRPr="00FD56BA">
              <w:rPr>
                <w:rFonts w:eastAsia="Times New Roman"/>
                <w:szCs w:val="20"/>
              </w:rPr>
              <w:t>in order to</w:t>
            </w:r>
            <w:proofErr w:type="gramEnd"/>
            <w:r w:rsidRPr="00FD56BA">
              <w:rPr>
                <w:rFonts w:eastAsia="Times New Roman"/>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Pr="00FD56BA">
              <w:rPr>
                <w:rFonts w:eastAsia="Times New Roman"/>
                <w:szCs w:val="20"/>
              </w:rPr>
              <w:t>Opt</w:t>
            </w:r>
            <w:proofErr w:type="spellEnd"/>
            <w:r w:rsidRPr="00FD56BA">
              <w:rPr>
                <w:rFonts w:eastAsia="Times New Roman"/>
                <w:szCs w:val="20"/>
              </w:rPr>
              <w:t xml:space="preserve"> Out Snapshot of the first Operating Day.</w:t>
            </w:r>
          </w:p>
          <w:p w14:paraId="028CFBAE" w14:textId="4FB13769" w:rsidR="00FD56BA" w:rsidRPr="00FD56BA" w:rsidRDefault="00FD56BA" w:rsidP="00FD56BA">
            <w:pPr>
              <w:spacing w:after="240"/>
              <w:ind w:left="720" w:hanging="720"/>
              <w:rPr>
                <w:rFonts w:eastAsia="Times New Roman"/>
                <w:iCs/>
                <w:szCs w:val="20"/>
              </w:rPr>
            </w:pPr>
            <w:r w:rsidRPr="00FD56BA">
              <w:rPr>
                <w:rFonts w:eastAsia="Times New Roman"/>
                <w:iCs/>
                <w:szCs w:val="20"/>
              </w:rPr>
              <w:t>(2</w:t>
            </w:r>
            <w:ins w:id="630" w:author="ERCOT" w:date="2025-09-18T09:37:00Z" w16du:dateUtc="2025-09-18T14:37:00Z">
              <w:r w:rsidR="000A3671">
                <w:rPr>
                  <w:rFonts w:eastAsia="Times New Roman"/>
                  <w:iCs/>
                  <w:szCs w:val="20"/>
                </w:rPr>
                <w:t>4</w:t>
              </w:r>
            </w:ins>
            <w:del w:id="631" w:author="ERCOT" w:date="2025-09-18T09:37:00Z" w16du:dateUtc="2025-09-18T14:37:00Z">
              <w:r w:rsidRPr="00FD56BA" w:rsidDel="000A3671">
                <w:rPr>
                  <w:rFonts w:eastAsia="Times New Roman"/>
                  <w:iCs/>
                  <w:szCs w:val="20"/>
                </w:rPr>
                <w:delText>2</w:delText>
              </w:r>
            </w:del>
            <w:r w:rsidRPr="00FD56BA">
              <w:rPr>
                <w:rFonts w:eastAsia="Times New Roman"/>
                <w:iCs/>
                <w:szCs w:val="20"/>
              </w:rPr>
              <w:t>)</w:t>
            </w:r>
            <w:r w:rsidRPr="00FD56BA">
              <w:rPr>
                <w:rFonts w:eastAsia="Times New Roman"/>
                <w:iCs/>
                <w:szCs w:val="20"/>
              </w:rPr>
              <w:tab/>
              <w:t>ERCOT shall, as soon as practicable, post to the ERCOT website a report identifying those hours that were considered RUC Buy-Back Hours, along with the name of each RUC-committed Resource whose QSE opted out of RUC Settlement.</w:t>
            </w:r>
          </w:p>
          <w:p w14:paraId="759FE0EE" w14:textId="1ED19FD8" w:rsidR="00FD56BA" w:rsidRPr="00FD56BA" w:rsidRDefault="00FD56BA" w:rsidP="00FD56BA">
            <w:pPr>
              <w:spacing w:after="240"/>
              <w:ind w:left="720" w:hanging="720"/>
              <w:rPr>
                <w:rFonts w:eastAsia="Times New Roman"/>
                <w:szCs w:val="20"/>
              </w:rPr>
            </w:pPr>
            <w:r w:rsidRPr="00FD56BA">
              <w:rPr>
                <w:rFonts w:eastAsia="Times New Roman"/>
                <w:iCs/>
                <w:szCs w:val="20"/>
              </w:rPr>
              <w:t>(2</w:t>
            </w:r>
            <w:ins w:id="632" w:author="ERCOT" w:date="2025-09-18T09:37:00Z" w16du:dateUtc="2025-09-18T14:37:00Z">
              <w:r w:rsidR="000A3671">
                <w:rPr>
                  <w:rFonts w:eastAsia="Times New Roman"/>
                  <w:iCs/>
                  <w:szCs w:val="20"/>
                </w:rPr>
                <w:t>5</w:t>
              </w:r>
            </w:ins>
            <w:del w:id="633" w:author="ERCOT" w:date="2025-09-18T09:37:00Z" w16du:dateUtc="2025-09-18T14:37:00Z">
              <w:r w:rsidRPr="00FD56BA" w:rsidDel="000A3671">
                <w:rPr>
                  <w:rFonts w:eastAsia="Times New Roman"/>
                  <w:iCs/>
                  <w:szCs w:val="20"/>
                </w:rPr>
                <w:delText>3</w:delText>
              </w:r>
            </w:del>
            <w:r w:rsidRPr="00FD56BA">
              <w:rPr>
                <w:rFonts w:eastAsia="Times New Roman"/>
                <w:iCs/>
                <w:szCs w:val="20"/>
              </w:rPr>
              <w:t>)</w:t>
            </w:r>
            <w:r w:rsidRPr="00FD56BA">
              <w:rPr>
                <w:rFonts w:eastAsia="Times New Roman"/>
                <w:iCs/>
                <w:szCs w:val="20"/>
              </w:rPr>
              <w:tab/>
            </w:r>
            <w:r w:rsidRPr="00FD56BA">
              <w:rPr>
                <w:rFonts w:eastAsia="Times New Roman"/>
                <w:szCs w:val="20"/>
              </w:rPr>
              <w:t xml:space="preserve">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w:t>
            </w:r>
            <w:proofErr w:type="gramStart"/>
            <w:r w:rsidRPr="00FD56BA">
              <w:rPr>
                <w:rFonts w:eastAsia="Times New Roman"/>
                <w:szCs w:val="20"/>
              </w:rPr>
              <w:t>Reliability Deployment</w:t>
            </w:r>
            <w:proofErr w:type="gramEnd"/>
            <w:r w:rsidRPr="00FD56BA">
              <w:rPr>
                <w:rFonts w:eastAsia="Times New Roman"/>
                <w:szCs w:val="20"/>
              </w:rPr>
              <w:t xml:space="preserve"> Price Adders.</w:t>
            </w:r>
          </w:p>
          <w:p w14:paraId="1184F670" w14:textId="121CE76F" w:rsidR="00FD56BA" w:rsidRPr="00FD56BA" w:rsidRDefault="00FD56BA" w:rsidP="00FD56BA">
            <w:pPr>
              <w:spacing w:after="240"/>
              <w:ind w:left="720" w:hanging="720"/>
              <w:rPr>
                <w:rFonts w:eastAsia="Times New Roman"/>
                <w:iCs/>
                <w:szCs w:val="20"/>
              </w:rPr>
            </w:pPr>
            <w:r w:rsidRPr="00FD56BA">
              <w:rPr>
                <w:rFonts w:eastAsia="Times New Roman"/>
                <w:szCs w:val="20"/>
              </w:rPr>
              <w:t>(2</w:t>
            </w:r>
            <w:ins w:id="634" w:author="ERCOT" w:date="2025-09-18T09:37:00Z" w16du:dateUtc="2025-09-18T14:37:00Z">
              <w:r w:rsidR="000A3671">
                <w:rPr>
                  <w:rFonts w:eastAsia="Times New Roman"/>
                  <w:szCs w:val="20"/>
                </w:rPr>
                <w:t>6</w:t>
              </w:r>
            </w:ins>
            <w:del w:id="635" w:author="ERCOT" w:date="2025-09-18T09:37:00Z" w16du:dateUtc="2025-09-18T14:37:00Z">
              <w:r w:rsidRPr="00FD56BA" w:rsidDel="000A3671">
                <w:rPr>
                  <w:rFonts w:eastAsia="Times New Roman"/>
                  <w:szCs w:val="20"/>
                </w:rPr>
                <w:delText>4</w:delText>
              </w:r>
            </w:del>
            <w:r w:rsidRPr="00FD56BA">
              <w:rPr>
                <w:rFonts w:eastAsia="Times New Roman"/>
                <w:szCs w:val="20"/>
              </w:rPr>
              <w:t>)</w:t>
            </w:r>
            <w:r w:rsidRPr="00FD56BA">
              <w:rPr>
                <w:rFonts w:eastAsia="Times New Roman"/>
                <w:iCs/>
                <w:szCs w:val="20"/>
              </w:rPr>
              <w:tab/>
            </w:r>
            <w:r w:rsidRPr="00FD56BA">
              <w:rPr>
                <w:rFonts w:eastAsia="Times New Roman"/>
                <w:szCs w:val="20"/>
              </w:rPr>
              <w:t xml:space="preserve">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and RUC Settlement for the entire block of RUC-committed hours.  A QSE that has a Resource that meets these conditions must make the Resource available to SCED for the entire block of </w:t>
            </w:r>
            <w:r w:rsidRPr="00FD56BA">
              <w:rPr>
                <w:rFonts w:eastAsia="Times New Roman"/>
                <w:szCs w:val="20"/>
              </w:rPr>
              <w:lastRenderedPageBreak/>
              <w:t>RUC-committed hours.  ERCOT will send the QSE a notification stating the Operating Day and block of hours for which this occurred.</w:t>
            </w:r>
            <w:bookmarkEnd w:id="577"/>
          </w:p>
        </w:tc>
      </w:tr>
    </w:tbl>
    <w:p w14:paraId="12BF1790" w14:textId="58DEE846" w:rsidR="008F4240" w:rsidRPr="000B7479" w:rsidRDefault="008F4240" w:rsidP="7E02CAD3">
      <w:pPr>
        <w:pStyle w:val="H3"/>
        <w:ind w:left="0" w:firstLine="0"/>
        <w:rPr>
          <w:b w:val="0"/>
          <w:i w:val="0"/>
        </w:rPr>
      </w:pPr>
      <w:bookmarkStart w:id="636" w:name="_Toc101091053"/>
      <w:bookmarkStart w:id="637" w:name="_Toc400547182"/>
      <w:bookmarkStart w:id="638" w:name="_Toc405384287"/>
      <w:bookmarkStart w:id="639" w:name="_Toc405543554"/>
      <w:bookmarkStart w:id="640" w:name="_Toc428178063"/>
      <w:bookmarkStart w:id="641" w:name="_Toc440872694"/>
      <w:bookmarkStart w:id="642" w:name="_Toc458766239"/>
      <w:bookmarkStart w:id="643" w:name="_Toc459292644"/>
      <w:bookmarkStart w:id="644" w:name="_Toc60038347"/>
      <w:bookmarkStart w:id="645" w:name="_Toc400547189"/>
      <w:bookmarkStart w:id="646" w:name="_Toc405384294"/>
      <w:bookmarkStart w:id="647" w:name="_Toc405543561"/>
      <w:bookmarkStart w:id="648" w:name="_Toc428178070"/>
      <w:bookmarkStart w:id="649" w:name="_Toc440872701"/>
      <w:bookmarkStart w:id="650" w:name="_Toc458766246"/>
      <w:bookmarkStart w:id="651" w:name="_Toc459292651"/>
      <w:bookmarkStart w:id="652" w:name="_Toc60038358"/>
      <w:bookmarkStart w:id="653" w:name="_Toc72925597"/>
      <w:bookmarkStart w:id="654" w:name="_Toc74113622"/>
      <w:bookmarkStart w:id="655" w:name="_Toc88017254"/>
      <w:bookmarkStart w:id="656" w:name="_Toc101091058"/>
      <w:bookmarkStart w:id="657" w:name="_Toc400547193"/>
      <w:bookmarkStart w:id="658" w:name="_Toc405384298"/>
      <w:bookmarkStart w:id="659" w:name="_Toc405543565"/>
      <w:bookmarkStart w:id="660" w:name="_Toc428178074"/>
      <w:bookmarkStart w:id="661" w:name="_Toc440872705"/>
      <w:bookmarkStart w:id="662" w:name="_Toc458766250"/>
      <w:bookmarkStart w:id="663" w:name="_Toc459292655"/>
      <w:bookmarkStart w:id="664" w:name="_Toc60038362"/>
      <w:bookmarkStart w:id="665" w:name="_Toc400547194"/>
      <w:bookmarkStart w:id="666" w:name="_Toc405384299"/>
      <w:bookmarkStart w:id="667" w:name="_Toc405543566"/>
      <w:bookmarkStart w:id="668" w:name="_Toc428178075"/>
      <w:bookmarkStart w:id="669" w:name="_Toc440872706"/>
      <w:bookmarkStart w:id="670" w:name="_Toc458766251"/>
      <w:bookmarkStart w:id="671" w:name="_Toc459292656"/>
      <w:bookmarkStart w:id="672" w:name="_Toc60038363"/>
      <w:commentRangeStart w:id="673"/>
      <w:r w:rsidRPr="000B7479">
        <w:lastRenderedPageBreak/>
        <w:t>5.6.2</w:t>
      </w:r>
      <w:commentRangeEnd w:id="673"/>
      <w:r w:rsidR="009C0EAE">
        <w:rPr>
          <w:rStyle w:val="CommentReference"/>
          <w:b w:val="0"/>
          <w:bCs w:val="0"/>
          <w:i w:val="0"/>
        </w:rPr>
        <w:commentReference w:id="673"/>
      </w:r>
      <w:r w:rsidRPr="000B7479">
        <w:tab/>
        <w:t>RUC Startup Cost Eligibility</w:t>
      </w:r>
      <w:bookmarkEnd w:id="636"/>
      <w:bookmarkEnd w:id="637"/>
      <w:bookmarkEnd w:id="638"/>
      <w:bookmarkEnd w:id="639"/>
      <w:bookmarkEnd w:id="640"/>
      <w:bookmarkEnd w:id="641"/>
      <w:bookmarkEnd w:id="642"/>
      <w:bookmarkEnd w:id="643"/>
      <w:bookmarkEnd w:id="644"/>
    </w:p>
    <w:p w14:paraId="24B011DA" w14:textId="4995227A" w:rsidR="00B17714" w:rsidRDefault="008F4240" w:rsidP="00C14968">
      <w:pPr>
        <w:spacing w:after="240"/>
        <w:ind w:left="720" w:hanging="720"/>
      </w:pPr>
      <w:r>
        <w:t>(1)</w:t>
      </w:r>
      <w:r>
        <w:tab/>
        <w:t>For purposes of this Section 5.6.2, all contiguous RUC-Committed Hours are considered as one RUC instruction.  For each Resource, only one Startup Cost is eligible per block of contiguous RUC-Committed Hours.</w:t>
      </w:r>
    </w:p>
    <w:p w14:paraId="03C23ED3" w14:textId="77777777" w:rsidR="008F4240" w:rsidRDefault="008F4240" w:rsidP="00C14968">
      <w:pPr>
        <w:spacing w:after="240"/>
        <w:ind w:left="720" w:hanging="720"/>
      </w:pPr>
      <w:r>
        <w:t>(2)</w:t>
      </w:r>
      <w:r>
        <w:tab/>
        <w:t xml:space="preserve">For a Resource’s Startup Costs in the Operating Day, per RUC instruction, to be included in the calculation of the RUC guarantee for that Operating Day, all the criteria below must be met: </w:t>
      </w:r>
    </w:p>
    <w:p w14:paraId="4DF0D20F" w14:textId="77777777" w:rsidR="008F4240" w:rsidRDefault="008F4240" w:rsidP="00C14968">
      <w:pPr>
        <w:pStyle w:val="List2"/>
      </w:pPr>
      <w:r>
        <w:t>(a)</w:t>
      </w:r>
      <w:r>
        <w:tab/>
        <w:t>According to the Current Operating Plan (COP) and Trades Snapshot for the RUC process that committed the Resource, the Resource must not be QSE-committed in the Settlement Interval immediately before the designated start hour or after the last hour of the RUC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rsidRPr="004B32CF" w14:paraId="28C8DBD3" w14:textId="77777777" w:rsidTr="00FE06EF">
        <w:trPr>
          <w:trHeight w:val="566"/>
        </w:trPr>
        <w:tc>
          <w:tcPr>
            <w:tcW w:w="9350" w:type="dxa"/>
            <w:shd w:val="pct12" w:color="auto" w:fill="auto"/>
          </w:tcPr>
          <w:p w14:paraId="2AB76623" w14:textId="77777777" w:rsidR="008F4240" w:rsidRPr="004B32CF" w:rsidRDefault="008F4240" w:rsidP="00FE06EF">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a</w:t>
            </w:r>
            <w:r w:rsidRPr="004B32CF">
              <w:rPr>
                <w:b/>
                <w:i/>
                <w:iCs/>
              </w:rPr>
              <w:t>) above with the following upon system implementation</w:t>
            </w:r>
            <w:r>
              <w:rPr>
                <w:b/>
                <w:i/>
                <w:iCs/>
              </w:rPr>
              <w:t xml:space="preserve"> of the Real-Time Co-Optimization (RTC) project</w:t>
            </w:r>
            <w:r w:rsidRPr="004B32CF">
              <w:rPr>
                <w:b/>
                <w:i/>
                <w:iCs/>
              </w:rPr>
              <w:t>:]</w:t>
            </w:r>
          </w:p>
          <w:p w14:paraId="58D61AA4" w14:textId="0971A829" w:rsidR="008F4240" w:rsidRPr="00FA3373" w:rsidRDefault="008F4240" w:rsidP="00FE06EF">
            <w:pPr>
              <w:spacing w:after="240"/>
              <w:ind w:left="1440" w:hanging="720"/>
            </w:pPr>
            <w:r w:rsidRPr="003166ED">
              <w:t>(a)</w:t>
            </w:r>
            <w:r w:rsidRPr="003166ED">
              <w:tab/>
              <w:t xml:space="preserve">According to the </w:t>
            </w:r>
            <w:r>
              <w:t>RUC S</w:t>
            </w:r>
            <w:r w:rsidRPr="003166ED">
              <w:t xml:space="preserve">napshot for the RUC process that committed the Resource, the Resource must not be QSE-committed </w:t>
            </w:r>
            <w:ins w:id="674" w:author="ERCOT" w:date="2024-03-07T11:51:00Z">
              <w:r w:rsidR="00A05CA1">
                <w:t xml:space="preserve">or deployed for Dispatchable </w:t>
              </w:r>
              <w:r w:rsidR="00911C5E">
                <w:t xml:space="preserve">Reliability </w:t>
              </w:r>
            </w:ins>
            <w:ins w:id="675" w:author="ERCOT" w:date="2025-09-15T12:04:00Z" w16du:dateUtc="2025-09-15T17:04:00Z">
              <w:r w:rsidR="00000EC6">
                <w:t xml:space="preserve">Reserve </w:t>
              </w:r>
            </w:ins>
            <w:ins w:id="676" w:author="ERCOT" w:date="2024-03-07T11:51:00Z">
              <w:r w:rsidR="00911C5E">
                <w:t xml:space="preserve">Service (DRRS) </w:t>
              </w:r>
            </w:ins>
            <w:r w:rsidRPr="003166ED">
              <w:t>in the Settlement Interval immediately before the designated start hour or after the la</w:t>
            </w:r>
            <w:r>
              <w:t>st hour of the RUC instruction;</w:t>
            </w:r>
          </w:p>
        </w:tc>
      </w:tr>
    </w:tbl>
    <w:p w14:paraId="3CA5E3C0" w14:textId="77777777" w:rsidR="008F4240" w:rsidRDefault="008F4240" w:rsidP="008F4240">
      <w:pPr>
        <w:pStyle w:val="List2"/>
        <w:spacing w:before="240"/>
      </w:pPr>
      <w:r>
        <w:t>(b)</w:t>
      </w:r>
      <w:r>
        <w:tab/>
        <w:t>A later RUC instruction or QSE commitment must not connect the designated start hour or last hour of the RUC instruction to a block of QSE-committed Intervals that was QSE-committed before the RUC instruction was given, according to the COP and Trades Snapshot for the RUC process that committed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1F93" w:rsidRPr="004B32CF" w14:paraId="2AEE6058" w14:textId="77777777" w:rsidTr="005C2BD2">
        <w:trPr>
          <w:trHeight w:val="566"/>
        </w:trPr>
        <w:tc>
          <w:tcPr>
            <w:tcW w:w="9350" w:type="dxa"/>
            <w:shd w:val="clear" w:color="auto" w:fill="D9D9D9" w:themeFill="background1" w:themeFillShade="D9"/>
          </w:tcPr>
          <w:p w14:paraId="431F1C22" w14:textId="77777777" w:rsidR="008F4240" w:rsidRPr="004B32CF" w:rsidRDefault="008F4240" w:rsidP="00FE06EF">
            <w:pPr>
              <w:spacing w:after="240"/>
              <w:rPr>
                <w:b/>
                <w:i/>
                <w:iCs/>
              </w:rPr>
            </w:pPr>
            <w:r w:rsidRPr="004B32CF">
              <w:rPr>
                <w:b/>
                <w:i/>
                <w:iCs/>
              </w:rPr>
              <w:t>[NPR</w:t>
            </w:r>
            <w:r>
              <w:rPr>
                <w:b/>
                <w:i/>
                <w:iCs/>
              </w:rPr>
              <w:t>R1009</w:t>
            </w:r>
            <w:r w:rsidRPr="004B32CF">
              <w:rPr>
                <w:b/>
                <w:i/>
                <w:iCs/>
              </w:rPr>
              <w:t xml:space="preserve">:  Replace </w:t>
            </w:r>
            <w:r>
              <w:rPr>
                <w:b/>
                <w:i/>
                <w:iCs/>
              </w:rPr>
              <w:t>paragraph</w:t>
            </w:r>
            <w:r w:rsidRPr="004B32CF">
              <w:rPr>
                <w:b/>
                <w:i/>
                <w:iCs/>
              </w:rPr>
              <w:t xml:space="preserve"> (</w:t>
            </w:r>
            <w:r>
              <w:rPr>
                <w:b/>
                <w:i/>
                <w:iCs/>
              </w:rPr>
              <w:t>b</w:t>
            </w:r>
            <w:r w:rsidRPr="004B32CF">
              <w:rPr>
                <w:b/>
                <w:i/>
                <w:iCs/>
              </w:rPr>
              <w:t>) above with the following upon system implementation</w:t>
            </w:r>
            <w:r>
              <w:rPr>
                <w:b/>
                <w:i/>
                <w:iCs/>
              </w:rPr>
              <w:t xml:space="preserve"> of the Real-Time Co-Optimization (RTC) project</w:t>
            </w:r>
            <w:r w:rsidRPr="004B32CF">
              <w:rPr>
                <w:b/>
                <w:i/>
                <w:iCs/>
              </w:rPr>
              <w:t>:]</w:t>
            </w:r>
          </w:p>
          <w:p w14:paraId="4C932E5C" w14:textId="39B495DD" w:rsidR="00352BD1" w:rsidRDefault="008F4240" w:rsidP="00FE06EF">
            <w:pPr>
              <w:spacing w:after="240"/>
              <w:ind w:left="1440" w:hanging="720"/>
              <w:rPr>
                <w:ins w:id="677" w:author="ERCOT" w:date="2024-05-20T10:02:00Z"/>
              </w:rPr>
            </w:pPr>
            <w:r w:rsidRPr="003166ED">
              <w:t>(b)</w:t>
            </w:r>
            <w:r w:rsidRPr="003166ED">
              <w:tab/>
              <w:t>A later RUC instruction or QSE commitment</w:t>
            </w:r>
            <w:r w:rsidR="00D70FDD">
              <w:t xml:space="preserve"> </w:t>
            </w:r>
            <w:r w:rsidRPr="003166ED">
              <w:t>must not connect the designated start hour or last hour of the RUC instruction to</w:t>
            </w:r>
            <w:ins w:id="678" w:author="ERCOT" w:date="2024-05-20T10:02:00Z">
              <w:r w:rsidR="00352BD1">
                <w:t>:</w:t>
              </w:r>
            </w:ins>
          </w:p>
          <w:p w14:paraId="6546A147" w14:textId="6CA288F7" w:rsidR="00E21917" w:rsidRDefault="00352BD1" w:rsidP="00D70FDD">
            <w:pPr>
              <w:spacing w:after="240"/>
              <w:ind w:left="2136" w:hanging="720"/>
              <w:rPr>
                <w:ins w:id="679" w:author="ERCOT" w:date="2024-05-20T10:03:00Z"/>
              </w:rPr>
            </w:pPr>
            <w:ins w:id="680" w:author="ERCOT" w:date="2024-05-20T10:02:00Z">
              <w:r>
                <w:t>(i)</w:t>
              </w:r>
            </w:ins>
            <w:ins w:id="681" w:author="ERCOT" w:date="2024-05-28T07:46:00Z">
              <w:r w:rsidR="00D70FDD">
                <w:t xml:space="preserve"> </w:t>
              </w:r>
              <w:r w:rsidR="00D70FDD">
                <w:tab/>
              </w:r>
            </w:ins>
            <w:ins w:id="682" w:author="ERCOT" w:date="2024-05-20T10:02:00Z">
              <w:r w:rsidR="00406AF6">
                <w:t>A block of DRRS</w:t>
              </w:r>
            </w:ins>
            <w:ins w:id="683" w:author="ERCOT" w:date="2024-05-29T07:41:00Z">
              <w:r w:rsidR="006E086E">
                <w:t>-</w:t>
              </w:r>
            </w:ins>
            <w:ins w:id="684" w:author="ERCOT" w:date="2024-05-20T10:02:00Z">
              <w:r w:rsidR="00406AF6">
                <w:t>deployed</w:t>
              </w:r>
            </w:ins>
            <w:ins w:id="685" w:author="ERCOT" w:date="2024-05-20T10:03:00Z">
              <w:r w:rsidR="00E21917">
                <w:t xml:space="preserve"> </w:t>
              </w:r>
            </w:ins>
            <w:ins w:id="686" w:author="ERCOT" w:date="2025-10-24T20:49:00Z">
              <w:r w:rsidR="7BA734F8">
                <w:t>i</w:t>
              </w:r>
            </w:ins>
            <w:ins w:id="687" w:author="ERCOT" w:date="2024-05-20T10:03:00Z">
              <w:r w:rsidR="4AF6A891">
                <w:t xml:space="preserve">ntervals; </w:t>
              </w:r>
              <w:r w:rsidR="00E21917">
                <w:t xml:space="preserve">or </w:t>
              </w:r>
            </w:ins>
          </w:p>
          <w:p w14:paraId="1B8726F6" w14:textId="21AE46EE" w:rsidR="008F4240" w:rsidRPr="00FA3373" w:rsidRDefault="00E21917">
            <w:pPr>
              <w:spacing w:after="240"/>
              <w:ind w:left="2136" w:hanging="720"/>
              <w:pPrChange w:id="688" w:author="ERCOT" w:date="2024-05-28T07:46:00Z">
                <w:pPr>
                  <w:spacing w:after="240"/>
                  <w:ind w:left="1440" w:hanging="720"/>
                </w:pPr>
              </w:pPrChange>
            </w:pPr>
            <w:ins w:id="689" w:author="ERCOT" w:date="2024-05-20T10:03:00Z">
              <w:r>
                <w:lastRenderedPageBreak/>
                <w:t>(ii)</w:t>
              </w:r>
            </w:ins>
            <w:ins w:id="690" w:author="ERCOT" w:date="2024-05-28T07:46:00Z">
              <w:r w:rsidR="00D70FDD">
                <w:t xml:space="preserve"> </w:t>
              </w:r>
              <w:r w:rsidR="00D70FDD">
                <w:tab/>
              </w:r>
            </w:ins>
            <w:del w:id="691" w:author="ERCOT" w:date="2024-05-20T10:03:00Z">
              <w:r w:rsidR="008F4240" w:rsidRPr="003166ED" w:rsidDel="00E21917">
                <w:delText>a</w:delText>
              </w:r>
            </w:del>
            <w:ins w:id="692" w:author="ERCOT" w:date="2024-05-20T10:03:00Z">
              <w:r>
                <w:t>A</w:t>
              </w:r>
            </w:ins>
            <w:r w:rsidR="008F4240" w:rsidRPr="003166ED">
              <w:t xml:space="preserve"> block of QSE-committed </w:t>
            </w:r>
            <w:del w:id="693" w:author="ERCOT" w:date="2025-10-24T20:50:00Z">
              <w:r w:rsidDel="008F4240">
                <w:delText>I</w:delText>
              </w:r>
            </w:del>
            <w:ins w:id="694" w:author="ERCOT" w:date="2025-10-24T20:50:00Z">
              <w:r w:rsidR="69291FC1">
                <w:t>i</w:t>
              </w:r>
            </w:ins>
            <w:r w:rsidR="008F4240">
              <w:t>ntervals</w:t>
            </w:r>
            <w:r w:rsidR="008F4240" w:rsidRPr="003166ED">
              <w:t xml:space="preserve"> that was QSE-committed before the RUC instruction was given, according to the </w:t>
            </w:r>
            <w:r w:rsidR="008F4240">
              <w:t>RUC S</w:t>
            </w:r>
            <w:r w:rsidR="008F4240" w:rsidRPr="003166ED">
              <w:t>napshot for the RUC proce</w:t>
            </w:r>
            <w:r w:rsidR="008F4240">
              <w:t>ss that committed the Resource</w:t>
            </w:r>
            <w:ins w:id="695" w:author="ERCOT" w:date="2024-05-20T10:04:00Z">
              <w:r w:rsidR="00AF254A">
                <w:t>.</w:t>
              </w:r>
            </w:ins>
            <w:del w:id="696" w:author="ERCOT" w:date="2024-05-20T10:04:00Z">
              <w:r w:rsidR="008F4240">
                <w:delText>;</w:delText>
              </w:r>
            </w:del>
          </w:p>
        </w:tc>
      </w:tr>
    </w:tbl>
    <w:p w14:paraId="15F2D38F" w14:textId="30AE52DF" w:rsidR="008F4240" w:rsidRDefault="008F4240" w:rsidP="008F4240">
      <w:pPr>
        <w:pStyle w:val="List2"/>
        <w:spacing w:before="240"/>
      </w:pPr>
      <w:r>
        <w:lastRenderedPageBreak/>
        <w:t>(c)</w:t>
      </w:r>
      <w:r>
        <w:tab/>
        <w:t xml:space="preserve">The generation breakers must have been </w:t>
      </w:r>
      <w:proofErr w:type="gramStart"/>
      <w:r>
        <w:t>open</w:t>
      </w:r>
      <w:proofErr w:type="gramEnd"/>
      <w:r>
        <w:t xml:space="preserve">, as indicated by a telemetered Resource Status of Off-Line, for at least five minutes during the </w:t>
      </w:r>
      <w:ins w:id="697" w:author="ERCOT" w:date="2024-03-07T11:53:00Z">
        <w:r w:rsidR="001E77A8">
          <w:t xml:space="preserve">lesser of </w:t>
        </w:r>
      </w:ins>
      <w:r>
        <w:t>six hours preceding the first RUC-Committed Hour</w:t>
      </w:r>
      <w:ins w:id="698" w:author="ERCOT" w:date="2024-03-07T11:53:00Z">
        <w:r w:rsidR="001E77A8">
          <w:t>, or the time between the most recent DAM</w:t>
        </w:r>
      </w:ins>
      <w:ins w:id="699" w:author="ERCOT" w:date="2024-05-10T19:41:00Z">
        <w:r w:rsidR="0C1D7692">
          <w:t xml:space="preserve"> </w:t>
        </w:r>
      </w:ins>
      <w:ins w:id="700" w:author="ERCOT" w:date="2024-03-07T11:53:00Z">
        <w:r w:rsidR="001E77A8">
          <w:t>Commitment, RUC</w:t>
        </w:r>
      </w:ins>
      <w:ins w:id="701" w:author="ERCOT" w:date="2024-05-10T19:41:00Z">
        <w:r w:rsidR="0E0E7DF0">
          <w:t xml:space="preserve"> </w:t>
        </w:r>
      </w:ins>
      <w:ins w:id="702" w:author="ERCOT" w:date="2024-03-07T11:53:00Z">
        <w:r w:rsidR="001E77A8">
          <w:t>Commitment</w:t>
        </w:r>
      </w:ins>
      <w:ins w:id="703" w:author="ERCOT" w:date="2025-10-24T20:50:00Z">
        <w:r w:rsidR="24784C03">
          <w:t>,</w:t>
        </w:r>
      </w:ins>
      <w:ins w:id="704" w:author="ERCOT" w:date="2024-03-07T11:53:00Z">
        <w:r w:rsidR="001E77A8">
          <w:t xml:space="preserve"> or DRRS </w:t>
        </w:r>
      </w:ins>
      <w:ins w:id="705" w:author="ERCOT" w:date="2024-05-29T07:35:00Z">
        <w:r w:rsidR="004107EB">
          <w:t>d</w:t>
        </w:r>
      </w:ins>
      <w:ins w:id="706" w:author="ERCOT" w:date="2024-03-07T11:53:00Z">
        <w:r w:rsidR="001E77A8">
          <w:t>eployment and the first RUC-Committed Hour</w:t>
        </w:r>
      </w:ins>
      <w:r>
        <w:t>;</w:t>
      </w:r>
      <w:r w:rsidR="00116F20">
        <w:t xml:space="preserve"> and</w:t>
      </w:r>
    </w:p>
    <w:p w14:paraId="1FAAC248" w14:textId="5CF5918E" w:rsidR="008F4240" w:rsidRDefault="008F4240" w:rsidP="008F4240">
      <w:pPr>
        <w:pStyle w:val="List2"/>
        <w:rPr>
          <w:ins w:id="707" w:author="ERCOT" w:date="2024-01-29T17:23:00Z"/>
        </w:rPr>
      </w:pPr>
      <w:r>
        <w:t>(d)</w:t>
      </w:r>
      <w:r>
        <w:tab/>
        <w:t xml:space="preserve">The generation breakers must have been closed, as indicated by a telemetered Resource Status of On-Line, for at least one minute during the RUC commitment period or after the determined five-minute open breaker, as indicated </w:t>
      </w:r>
      <w:r w:rsidR="007468A7">
        <w:t xml:space="preserve">by a </w:t>
      </w:r>
      <w:r>
        <w:t xml:space="preserve">telemetered Resource Status of Off-Line, </w:t>
      </w:r>
      <w:ins w:id="708" w:author="ERCOT" w:date="2024-03-07T11:53:00Z">
        <w:r w:rsidR="00E35991">
          <w:t>as described in</w:t>
        </w:r>
      </w:ins>
      <w:ins w:id="709" w:author="ERCOT" w:date="2024-05-11T20:35:00Z">
        <w:r w:rsidR="001C447C">
          <w:t xml:space="preserve"> paragraph</w:t>
        </w:r>
      </w:ins>
      <w:ins w:id="710" w:author="ERCOT" w:date="2024-03-07T11:53:00Z">
        <w:r w:rsidR="00E35991">
          <w:t xml:space="preserve"> (c) above</w:t>
        </w:r>
      </w:ins>
      <w:del w:id="711" w:author="ERCOT" w:date="2024-03-07T11:54:00Z">
        <w:r>
          <w:delText>in the six hours prece</w:delText>
        </w:r>
      </w:del>
      <w:del w:id="712" w:author="ERCOT" w:date="2024-05-10T09:25:00Z">
        <w:r w:rsidDel="000313C9">
          <w:delText>din</w:delText>
        </w:r>
      </w:del>
      <w:del w:id="713" w:author="ERCOT" w:date="2024-03-07T11:54:00Z">
        <w:r>
          <w:delText>g the first RUC-Committed Hour</w:delText>
        </w:r>
      </w:del>
      <w:r>
        <w:t>.</w:t>
      </w:r>
    </w:p>
    <w:p w14:paraId="74EC19DF" w14:textId="77777777" w:rsidR="008F4240" w:rsidRDefault="008F4240" w:rsidP="008F4240">
      <w:pPr>
        <w:spacing w:after="240"/>
        <w:ind w:left="720" w:hanging="720"/>
        <w:rPr>
          <w:iCs/>
        </w:rPr>
      </w:pPr>
      <w:r>
        <w:t>(3)</w:t>
      </w:r>
      <w:r>
        <w:tab/>
        <w:t>Notwithstanding paragraphs (2)(c) and (2)(d) above, the QSE of a RUC-committed Resource may submit a Settlement dispute for</w:t>
      </w:r>
      <w:r w:rsidRPr="007236FA">
        <w:t xml:space="preserve"> </w:t>
      </w:r>
      <w:r>
        <w:t xml:space="preserve">a Resource’s Startup Costs in the Operating Day, per RUC instruction, to be included in the calculation of the RUC guarantee for that Operating Day if the startup time for the RUC-committed Resource is greater than six hours.  The dispute is </w:t>
      </w:r>
      <w:r w:rsidRPr="00A4246C">
        <w:rPr>
          <w:iCs/>
        </w:rPr>
        <w:t>subject to verifi</w:t>
      </w:r>
      <w:r>
        <w:rPr>
          <w:iCs/>
        </w:rPr>
        <w:t>cation and approval by ERCOT based on the criteria below:</w:t>
      </w:r>
    </w:p>
    <w:p w14:paraId="20A9786C" w14:textId="77777777" w:rsidR="008F4240" w:rsidRDefault="008F4240" w:rsidP="008F4240">
      <w:pPr>
        <w:pStyle w:val="List2"/>
      </w:pPr>
      <w:r>
        <w:t>(a)</w:t>
      </w:r>
      <w:r>
        <w:tab/>
        <w:t>The generation breakers must have been open, as indicated by a telemetered Resource Status of Off-Line, for at least five minutes between the time the QSE is notified of the RUC instruction and the first RUC-Committed Hour;</w:t>
      </w:r>
    </w:p>
    <w:p w14:paraId="207D9D2E" w14:textId="091A613E" w:rsidR="008F4240" w:rsidRDefault="008F4240" w:rsidP="008F4240">
      <w:pPr>
        <w:pStyle w:val="List2"/>
      </w:pPr>
      <w:r>
        <w:t>(b)</w:t>
      </w:r>
      <w:r>
        <w:tab/>
        <w:t>The generation breakers must have been closed, as indicated by a telemetered Resource Status of On-Line, for at least one minute during the RUC commitment period or after the five-minute open breaker determined in item (a) above;</w:t>
      </w:r>
    </w:p>
    <w:p w14:paraId="0E03AE4D" w14:textId="77777777" w:rsidR="008F4240" w:rsidRDefault="008F4240" w:rsidP="008F4240">
      <w:pPr>
        <w:pStyle w:val="List2"/>
      </w:pPr>
      <w:r>
        <w:t>(c)</w:t>
      </w:r>
      <w:r>
        <w:tab/>
      </w:r>
      <w:r w:rsidRPr="00C770D5">
        <w:t xml:space="preserve">The breaker open-close sequence </w:t>
      </w:r>
      <w:r>
        <w:t xml:space="preserve">from </w:t>
      </w:r>
      <w:r w:rsidRPr="00C770D5">
        <w:t>items (a) and (b) above</w:t>
      </w:r>
      <w:r>
        <w:t xml:space="preserve"> does not make the Resource eligible </w:t>
      </w:r>
      <w:r w:rsidRPr="00C770D5">
        <w:t xml:space="preserve">for </w:t>
      </w:r>
      <w:r>
        <w:t>S</w:t>
      </w:r>
      <w:r w:rsidRPr="00C770D5">
        <w:t xml:space="preserve">tartup </w:t>
      </w:r>
      <w:r>
        <w:t>C</w:t>
      </w:r>
      <w:r w:rsidRPr="00C770D5">
        <w:t xml:space="preserve">ost compensation in the </w:t>
      </w:r>
      <w:r>
        <w:t>Day-Ahead Market (</w:t>
      </w:r>
      <w:r w:rsidRPr="00C770D5">
        <w:t>D</w:t>
      </w:r>
      <w:r>
        <w:t>A</w:t>
      </w:r>
      <w:r w:rsidRPr="00C770D5">
        <w:t>M</w:t>
      </w:r>
      <w:r>
        <w:t>)</w:t>
      </w:r>
      <w:r w:rsidRPr="00C770D5">
        <w:t xml:space="preserve"> or </w:t>
      </w:r>
      <w:r>
        <w:t>for any other contiguous block of RUC-Committed Hours; and</w:t>
      </w:r>
    </w:p>
    <w:p w14:paraId="3E42897A" w14:textId="77777777" w:rsidR="008F4240" w:rsidRDefault="008F4240" w:rsidP="008F4240">
      <w:pPr>
        <w:pStyle w:val="List2"/>
      </w:pPr>
      <w:r>
        <w:t>(d)</w:t>
      </w:r>
      <w:r>
        <w:tab/>
      </w:r>
      <w:r w:rsidRPr="00C770D5">
        <w:t xml:space="preserve">The </w:t>
      </w:r>
      <w:r>
        <w:t>startup time used to process the dispute will be the startup time considered by the ERCOT Operator at the time the RUC instruction was issued.</w:t>
      </w:r>
    </w:p>
    <w:p w14:paraId="19A0EE6E" w14:textId="77777777" w:rsidR="008F4240" w:rsidRPr="004B32CF" w:rsidRDefault="008F4240" w:rsidP="008F4240">
      <w:pPr>
        <w:spacing w:after="240"/>
        <w:ind w:left="720" w:hanging="720"/>
      </w:pPr>
      <w:r w:rsidRPr="004B32CF">
        <w:t>(4)</w:t>
      </w:r>
      <w:r w:rsidRPr="004B32CF">
        <w:tab/>
        <w:t>For purposes of this Section 5.6.2, the telemetered Resource Status of OFFQS shall be considered as Off-Line.</w:t>
      </w:r>
    </w:p>
    <w:p w14:paraId="4DE7B505" w14:textId="77777777" w:rsidR="008F4240" w:rsidRDefault="008F4240" w:rsidP="008F4240">
      <w:pPr>
        <w:spacing w:after="240"/>
        <w:ind w:left="720" w:hanging="720"/>
      </w:pPr>
      <w:r>
        <w:t>(5)</w:t>
      </w:r>
      <w:r>
        <w:tab/>
        <w:t>A Resource that has a Three-Part Supply Offer cleared in the DAM and subsequently receives a RUC commitment for the Operating Hour for which it was awarded will be settled in accordance with Section 4.6.2.3, Day-Ahead Make-Whole Settlements.</w:t>
      </w:r>
    </w:p>
    <w:p w14:paraId="4AC27162" w14:textId="77777777" w:rsidR="00AD7C83" w:rsidRPr="00AD7C83" w:rsidRDefault="00AD7C83" w:rsidP="00AD7C83">
      <w:pPr>
        <w:keepNext/>
        <w:tabs>
          <w:tab w:val="left" w:pos="1080"/>
        </w:tabs>
        <w:spacing w:before="240" w:after="240"/>
        <w:ind w:left="1080" w:hanging="1080"/>
        <w:outlineLvl w:val="2"/>
        <w:rPr>
          <w:b/>
          <w:i/>
          <w:szCs w:val="20"/>
          <w:lang w:val="x-none" w:eastAsia="x-none"/>
        </w:rPr>
      </w:pPr>
      <w:bookmarkStart w:id="714" w:name="_Toc74113614"/>
      <w:bookmarkStart w:id="715" w:name="_Toc88017245"/>
      <w:bookmarkStart w:id="716" w:name="_Toc101091055"/>
      <w:bookmarkStart w:id="717" w:name="_Toc400547186"/>
      <w:bookmarkStart w:id="718" w:name="_Toc405384291"/>
      <w:bookmarkStart w:id="719" w:name="_Toc405543558"/>
      <w:bookmarkStart w:id="720" w:name="_Toc428178067"/>
      <w:bookmarkStart w:id="721" w:name="_Toc440872698"/>
      <w:bookmarkStart w:id="722" w:name="_Toc458766243"/>
      <w:bookmarkStart w:id="723" w:name="_Toc459292648"/>
      <w:bookmarkStart w:id="724" w:name="_Toc60038355"/>
      <w:bookmarkEnd w:id="645"/>
      <w:bookmarkEnd w:id="646"/>
      <w:bookmarkEnd w:id="647"/>
      <w:bookmarkEnd w:id="648"/>
      <w:bookmarkEnd w:id="649"/>
      <w:bookmarkEnd w:id="650"/>
      <w:bookmarkEnd w:id="651"/>
      <w:bookmarkEnd w:id="652"/>
      <w:commentRangeStart w:id="725"/>
      <w:r w:rsidRPr="00AD7C83">
        <w:rPr>
          <w:b/>
          <w:i/>
          <w:szCs w:val="20"/>
          <w:lang w:val="x-none" w:eastAsia="x-none"/>
        </w:rPr>
        <w:lastRenderedPageBreak/>
        <w:t>5.7.1</w:t>
      </w:r>
      <w:commentRangeEnd w:id="725"/>
      <w:r w:rsidR="009C0EAE">
        <w:rPr>
          <w:rStyle w:val="CommentReference"/>
        </w:rPr>
        <w:commentReference w:id="725"/>
      </w:r>
      <w:r w:rsidRPr="00AD7C83">
        <w:rPr>
          <w:b/>
          <w:i/>
          <w:szCs w:val="20"/>
          <w:lang w:val="x-none" w:eastAsia="x-none"/>
        </w:rPr>
        <w:tab/>
        <w:t>RUC Make-Whole Payment</w:t>
      </w:r>
      <w:bookmarkEnd w:id="714"/>
      <w:bookmarkEnd w:id="715"/>
      <w:bookmarkEnd w:id="716"/>
      <w:bookmarkEnd w:id="717"/>
      <w:bookmarkEnd w:id="718"/>
      <w:bookmarkEnd w:id="719"/>
      <w:bookmarkEnd w:id="720"/>
      <w:bookmarkEnd w:id="721"/>
      <w:bookmarkEnd w:id="722"/>
      <w:bookmarkEnd w:id="723"/>
      <w:bookmarkEnd w:id="724"/>
    </w:p>
    <w:p w14:paraId="208498D7" w14:textId="77777777" w:rsidR="00AD7C83" w:rsidRPr="00AD7C83" w:rsidRDefault="00AD7C83" w:rsidP="00AD7C83">
      <w:pPr>
        <w:spacing w:after="240"/>
        <w:ind w:left="720" w:hanging="720"/>
        <w:rPr>
          <w:szCs w:val="20"/>
        </w:rPr>
      </w:pPr>
      <w:r w:rsidRPr="00AD7C83">
        <w:rPr>
          <w:szCs w:val="20"/>
        </w:rPr>
        <w:t>(1)</w:t>
      </w:r>
      <w:r w:rsidRPr="00AD7C83">
        <w:rPr>
          <w:szCs w:val="20"/>
        </w:rPr>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rsidRPr="00AD7C83" w14:paraId="42F97A4C" w14:textId="77777777">
        <w:trPr>
          <w:trHeight w:val="1205"/>
        </w:trPr>
        <w:tc>
          <w:tcPr>
            <w:tcW w:w="9350" w:type="dxa"/>
            <w:shd w:val="pct12" w:color="auto" w:fill="auto"/>
          </w:tcPr>
          <w:p w14:paraId="19E83A96" w14:textId="77777777" w:rsidR="00AD7C83" w:rsidRPr="00AD7C83" w:rsidRDefault="00AD7C83" w:rsidP="00AD7C83">
            <w:pPr>
              <w:spacing w:after="240"/>
              <w:rPr>
                <w:b/>
                <w:i/>
                <w:iCs/>
                <w:szCs w:val="20"/>
              </w:rPr>
            </w:pPr>
            <w:r w:rsidRPr="00AD7C83">
              <w:rPr>
                <w:b/>
                <w:i/>
                <w:iCs/>
                <w:szCs w:val="20"/>
              </w:rPr>
              <w:t>[NPRR1014:  Replace paragraph (1) above with the following upon system implementation:]</w:t>
            </w:r>
          </w:p>
          <w:p w14:paraId="7D1C5518" w14:textId="0DB707B0" w:rsidR="00AD7C83" w:rsidRPr="00AD7C83" w:rsidRDefault="00AD7C83" w:rsidP="00AD7C83">
            <w:pPr>
              <w:spacing w:after="240"/>
              <w:ind w:left="720" w:hanging="720"/>
              <w:rPr>
                <w:szCs w:val="20"/>
              </w:rPr>
            </w:pPr>
            <w:r w:rsidRPr="00AD7C83">
              <w:rPr>
                <w:szCs w:val="20"/>
              </w:rPr>
              <w:t>(1)</w:t>
            </w:r>
            <w:r w:rsidRPr="00AD7C83">
              <w:rPr>
                <w:szCs w:val="20"/>
              </w:rPr>
              <w:tab/>
              <w:t>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  ERCOT shall not calculate or pay a RUC Make-Whole Payment for an Energy Storage Resource (ESR)</w:t>
            </w:r>
            <w:ins w:id="726" w:author="ERCOT" w:date="2024-03-07T12:20:00Z">
              <w:r>
                <w:rPr>
                  <w:szCs w:val="20"/>
                </w:rPr>
                <w:t xml:space="preserve"> or for DRRS deploy</w:t>
              </w:r>
              <w:r w:rsidR="00792B2C">
                <w:rPr>
                  <w:szCs w:val="20"/>
                </w:rPr>
                <w:t>ments</w:t>
              </w:r>
            </w:ins>
            <w:r w:rsidRPr="00AD7C83">
              <w:rPr>
                <w:szCs w:val="20"/>
              </w:rPr>
              <w:t>.</w:t>
            </w:r>
          </w:p>
        </w:tc>
      </w:tr>
    </w:tbl>
    <w:p w14:paraId="77D583C2" w14:textId="77777777" w:rsidR="00AD7C83" w:rsidRPr="00AD7C83" w:rsidRDefault="00AD7C83" w:rsidP="00AD7C83">
      <w:pPr>
        <w:spacing w:before="240" w:after="240"/>
        <w:ind w:left="720" w:hanging="720"/>
        <w:rPr>
          <w:szCs w:val="20"/>
        </w:rPr>
      </w:pPr>
      <w:r w:rsidRPr="00AD7C83">
        <w:rPr>
          <w:szCs w:val="20"/>
        </w:rPr>
        <w:t>(2)</w:t>
      </w:r>
      <w:r w:rsidRPr="00AD7C83">
        <w:rPr>
          <w:szCs w:val="20"/>
        </w:rPr>
        <w:tab/>
        <w:t xml:space="preserve">ERCOT shall pay to the Qualified Scheduling Entity (QSE) for the Resource a Make-Whole Payment if the RUC Guarantee calculated in Section 5.7.1.1, RUC </w:t>
      </w:r>
      <w:proofErr w:type="gramStart"/>
      <w:r w:rsidRPr="00AD7C83">
        <w:rPr>
          <w:szCs w:val="20"/>
        </w:rPr>
        <w:t>Guarantee,</w:t>
      </w:r>
      <w:proofErr w:type="gramEnd"/>
      <w:r w:rsidRPr="00AD7C83">
        <w:rPr>
          <w:szCs w:val="20"/>
        </w:rPr>
        <w:t xml:space="preserve"> is greater than the sum of:</w:t>
      </w:r>
    </w:p>
    <w:p w14:paraId="552C94A0" w14:textId="77777777" w:rsidR="00AD7C83" w:rsidRPr="00AD7C83" w:rsidRDefault="00AD7C83" w:rsidP="00AD7C83">
      <w:pPr>
        <w:spacing w:after="240"/>
        <w:ind w:left="1440" w:hanging="720"/>
        <w:rPr>
          <w:szCs w:val="20"/>
        </w:rPr>
      </w:pPr>
      <w:bookmarkStart w:id="727" w:name="_Toc106616860"/>
      <w:r w:rsidRPr="00AD7C83">
        <w:rPr>
          <w:szCs w:val="20"/>
        </w:rPr>
        <w:t>(a)</w:t>
      </w:r>
      <w:r w:rsidRPr="00AD7C83">
        <w:rPr>
          <w:szCs w:val="20"/>
        </w:rPr>
        <w:tab/>
        <w:t>RUC Minimum-Energy Revenue calculated in Section 5.7.1.2, RUC Minimum-Energy Revenue;</w:t>
      </w:r>
    </w:p>
    <w:p w14:paraId="2A4E8E60" w14:textId="38A3AD97" w:rsidR="00AD7C83" w:rsidRPr="00AD7C83" w:rsidRDefault="00AD7C83" w:rsidP="00AD7C83">
      <w:pPr>
        <w:spacing w:after="240"/>
        <w:ind w:left="1440" w:hanging="720"/>
        <w:rPr>
          <w:szCs w:val="20"/>
        </w:rPr>
      </w:pPr>
      <w:r w:rsidRPr="00AD7C83">
        <w:rPr>
          <w:szCs w:val="20"/>
        </w:rPr>
        <w:t>(b)</w:t>
      </w:r>
      <w:r w:rsidRPr="00AD7C83">
        <w:rPr>
          <w:szCs w:val="20"/>
        </w:rPr>
        <w:tab/>
        <w:t>Revenue less cost above Low Sustained Limited (LSL) during RUC-Committed Hours calculated in Section 5.7.1.3, Revenue Less Cost Above LSL During RUC-Committed Hours; and</w:t>
      </w:r>
      <w:bookmarkEnd w:id="727"/>
      <w:r w:rsidRPr="00AD7C83">
        <w:rPr>
          <w:szCs w:val="20"/>
        </w:rPr>
        <w:t xml:space="preserve"> </w:t>
      </w:r>
    </w:p>
    <w:p w14:paraId="22B8C0F5" w14:textId="77777777" w:rsidR="00AD7C83" w:rsidRPr="00AD7C83" w:rsidRDefault="00AD7C83" w:rsidP="00AD7C83">
      <w:pPr>
        <w:spacing w:after="240"/>
        <w:ind w:left="1440" w:hanging="720"/>
        <w:rPr>
          <w:szCs w:val="20"/>
        </w:rPr>
      </w:pPr>
      <w:bookmarkStart w:id="728" w:name="_Toc106616861"/>
      <w:r w:rsidRPr="00AD7C83">
        <w:rPr>
          <w:szCs w:val="20"/>
        </w:rPr>
        <w:t>(c)</w:t>
      </w:r>
      <w:r w:rsidRPr="00AD7C83">
        <w:rPr>
          <w:szCs w:val="20"/>
        </w:rPr>
        <w:tab/>
        <w:t xml:space="preserve">Revenue less cost during QSE </w:t>
      </w:r>
      <w:proofErr w:type="spellStart"/>
      <w:r w:rsidRPr="00AD7C83">
        <w:rPr>
          <w:szCs w:val="20"/>
        </w:rPr>
        <w:t>Clawback</w:t>
      </w:r>
      <w:proofErr w:type="spellEnd"/>
      <w:r w:rsidRPr="00AD7C83">
        <w:rPr>
          <w:szCs w:val="20"/>
        </w:rPr>
        <w:t xml:space="preserve"> Intervals calculated in Section 5.7.1.4, Revenue Less Cost During QSE </w:t>
      </w:r>
      <w:proofErr w:type="spellStart"/>
      <w:r w:rsidRPr="00AD7C83">
        <w:rPr>
          <w:szCs w:val="20"/>
        </w:rPr>
        <w:t>Clawback</w:t>
      </w:r>
      <w:proofErr w:type="spellEnd"/>
      <w:r w:rsidRPr="00AD7C83">
        <w:rPr>
          <w:szCs w:val="20"/>
        </w:rPr>
        <w:t xml:space="preserve"> Intervals.</w:t>
      </w:r>
      <w:bookmarkEnd w:id="728"/>
      <w:r w:rsidRPr="00AD7C83">
        <w:rPr>
          <w:szCs w:val="20"/>
        </w:rPr>
        <w:t xml:space="preserve"> </w:t>
      </w:r>
    </w:p>
    <w:p w14:paraId="24CF46CE" w14:textId="77777777" w:rsidR="00AD7C83" w:rsidRPr="00AD7C83" w:rsidRDefault="00AD7C83" w:rsidP="00AD7C83">
      <w:pPr>
        <w:spacing w:after="240"/>
        <w:ind w:left="720" w:hanging="720"/>
        <w:rPr>
          <w:szCs w:val="20"/>
        </w:rPr>
      </w:pPr>
      <w:r w:rsidRPr="00AD7C83">
        <w:rPr>
          <w:szCs w:val="20"/>
        </w:rPr>
        <w:t>(3)</w:t>
      </w:r>
      <w:r w:rsidRPr="00AD7C83">
        <w:rPr>
          <w:szCs w:val="20"/>
        </w:rPr>
        <w:tab/>
        <w:t>The RUC Make-Whole Payment to the QSE for each RUC-committed Resource, including Reliability Must-Run (RMR) Units, for each RUC-Committed Hour in an Operating Day is calculated as follows:</w:t>
      </w:r>
    </w:p>
    <w:p w14:paraId="3EDC1178" w14:textId="77777777" w:rsidR="00AD7C83" w:rsidRPr="00AD7C83" w:rsidRDefault="00AD7C83" w:rsidP="00AD7C83">
      <w:pPr>
        <w:tabs>
          <w:tab w:val="left" w:pos="2340"/>
          <w:tab w:val="left" w:pos="2880"/>
        </w:tabs>
        <w:spacing w:after="240"/>
        <w:ind w:left="3067" w:hanging="2347"/>
        <w:rPr>
          <w:b/>
          <w:i/>
          <w:vertAlign w:val="subscript"/>
        </w:rPr>
      </w:pPr>
      <w:proofErr w:type="spellStart"/>
      <w:r w:rsidRPr="20082082">
        <w:rPr>
          <w:b/>
        </w:rPr>
        <w:t>RUCMWAMT</w:t>
      </w:r>
      <w:r w:rsidRPr="20082082">
        <w:rPr>
          <w:b/>
          <w:i/>
          <w:vertAlign w:val="subscript"/>
        </w:rPr>
        <w:t>q,r,h</w:t>
      </w:r>
      <w:proofErr w:type="spellEnd"/>
      <w:r>
        <w:tab/>
      </w:r>
      <w:r w:rsidRPr="20082082">
        <w:rPr>
          <w:b/>
        </w:rPr>
        <w:t>=</w:t>
      </w:r>
      <w:r>
        <w:tab/>
      </w:r>
      <w:r w:rsidRPr="20082082">
        <w:rPr>
          <w:b/>
        </w:rPr>
        <w:t xml:space="preserve">(-1) * Max (0, </w:t>
      </w:r>
      <w:proofErr w:type="spellStart"/>
      <w:r w:rsidRPr="20082082">
        <w:rPr>
          <w:b/>
        </w:rPr>
        <w:t>RUCG</w:t>
      </w:r>
      <w:r w:rsidRPr="20082082">
        <w:rPr>
          <w:b/>
          <w:i/>
          <w:vertAlign w:val="subscript"/>
        </w:rPr>
        <w:t>q,r,d</w:t>
      </w:r>
      <w:proofErr w:type="spellEnd"/>
      <w:r w:rsidRPr="20082082">
        <w:rPr>
          <w:b/>
        </w:rPr>
        <w:t xml:space="preserve"> – </w:t>
      </w:r>
      <w:proofErr w:type="spellStart"/>
      <w:r w:rsidRPr="20082082">
        <w:rPr>
          <w:b/>
        </w:rPr>
        <w:t>RUCMEREV</w:t>
      </w:r>
      <w:r w:rsidRPr="20082082">
        <w:rPr>
          <w:b/>
          <w:i/>
          <w:vertAlign w:val="subscript"/>
        </w:rPr>
        <w:t>q,r,d</w:t>
      </w:r>
      <w:proofErr w:type="spellEnd"/>
      <w:r w:rsidRPr="20082082">
        <w:rPr>
          <w:b/>
        </w:rPr>
        <w:t xml:space="preserve"> – </w:t>
      </w:r>
      <w:proofErr w:type="spellStart"/>
      <w:r w:rsidRPr="20082082">
        <w:rPr>
          <w:b/>
        </w:rPr>
        <w:t>RUCEXRR</w:t>
      </w:r>
      <w:r w:rsidRPr="20082082">
        <w:rPr>
          <w:b/>
          <w:i/>
          <w:vertAlign w:val="subscript"/>
        </w:rPr>
        <w:t>q,r,d</w:t>
      </w:r>
      <w:proofErr w:type="spellEnd"/>
      <w:r w:rsidRPr="20082082">
        <w:rPr>
          <w:b/>
        </w:rPr>
        <w:t xml:space="preserve"> – </w:t>
      </w:r>
      <w:proofErr w:type="spellStart"/>
      <w:r w:rsidRPr="20082082">
        <w:rPr>
          <w:b/>
        </w:rPr>
        <w:t>RUCEXRQC</w:t>
      </w:r>
      <w:r w:rsidRPr="20082082">
        <w:rPr>
          <w:b/>
          <w:i/>
          <w:vertAlign w:val="subscript"/>
        </w:rPr>
        <w:t>q,r,d</w:t>
      </w:r>
      <w:proofErr w:type="spellEnd"/>
      <w:r w:rsidRPr="20082082">
        <w:rPr>
          <w:b/>
        </w:rPr>
        <w:t xml:space="preserve">) / </w:t>
      </w:r>
      <w:proofErr w:type="spellStart"/>
      <w:r w:rsidRPr="20082082">
        <w:rPr>
          <w:b/>
        </w:rPr>
        <w:t>RUCHR</w:t>
      </w:r>
      <w:r w:rsidRPr="20082082">
        <w:rPr>
          <w:b/>
          <w:i/>
          <w:vertAlign w:val="subscript"/>
        </w:rPr>
        <w:t>q,r,d</w:t>
      </w:r>
      <w:proofErr w:type="spellEnd"/>
    </w:p>
    <w:p w14:paraId="1B97111F" w14:textId="77777777" w:rsidR="00AD7C83" w:rsidRPr="00AD7C83" w:rsidRDefault="00AD7C83" w:rsidP="00AD7C83">
      <w:pPr>
        <w:spacing w:before="120"/>
        <w:rPr>
          <w:iCs/>
          <w:szCs w:val="20"/>
        </w:rPr>
      </w:pPr>
      <w:r w:rsidRPr="00AD7C83">
        <w:rPr>
          <w:iCs/>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AD7C83" w:rsidRPr="00AD7C83" w14:paraId="691CD8A4" w14:textId="77777777">
        <w:trPr>
          <w:cantSplit/>
          <w:tblHeader/>
        </w:trPr>
        <w:tc>
          <w:tcPr>
            <w:tcW w:w="1026" w:type="pct"/>
          </w:tcPr>
          <w:p w14:paraId="0D7894A7" w14:textId="77777777" w:rsidR="00AD7C83" w:rsidRPr="00AD7C83" w:rsidRDefault="00AD7C83" w:rsidP="00AD7C83">
            <w:pPr>
              <w:spacing w:after="120"/>
              <w:rPr>
                <w:b/>
                <w:iCs/>
                <w:sz w:val="20"/>
                <w:szCs w:val="20"/>
              </w:rPr>
            </w:pPr>
            <w:r w:rsidRPr="00AD7C83">
              <w:rPr>
                <w:b/>
                <w:iCs/>
                <w:sz w:val="20"/>
                <w:szCs w:val="20"/>
              </w:rPr>
              <w:t>Variable</w:t>
            </w:r>
          </w:p>
        </w:tc>
        <w:tc>
          <w:tcPr>
            <w:tcW w:w="407" w:type="pct"/>
          </w:tcPr>
          <w:p w14:paraId="65EB7B98" w14:textId="77777777" w:rsidR="00AD7C83" w:rsidRPr="00AD7C83" w:rsidRDefault="00AD7C83" w:rsidP="00AD7C83">
            <w:pPr>
              <w:spacing w:after="120"/>
              <w:jc w:val="center"/>
              <w:rPr>
                <w:b/>
                <w:iCs/>
                <w:sz w:val="20"/>
                <w:szCs w:val="20"/>
              </w:rPr>
            </w:pPr>
            <w:r w:rsidRPr="00AD7C83">
              <w:rPr>
                <w:b/>
                <w:iCs/>
                <w:sz w:val="20"/>
                <w:szCs w:val="20"/>
              </w:rPr>
              <w:t>Unit</w:t>
            </w:r>
          </w:p>
        </w:tc>
        <w:tc>
          <w:tcPr>
            <w:tcW w:w="3567" w:type="pct"/>
          </w:tcPr>
          <w:p w14:paraId="15F16783" w14:textId="77777777" w:rsidR="00AD7C83" w:rsidRPr="00AD7C83" w:rsidRDefault="00AD7C83" w:rsidP="00AD7C83">
            <w:pPr>
              <w:spacing w:after="120"/>
              <w:rPr>
                <w:b/>
                <w:iCs/>
                <w:sz w:val="20"/>
                <w:szCs w:val="20"/>
              </w:rPr>
            </w:pPr>
            <w:r w:rsidRPr="00AD7C83">
              <w:rPr>
                <w:b/>
                <w:iCs/>
                <w:sz w:val="20"/>
                <w:szCs w:val="20"/>
              </w:rPr>
              <w:t>Definition</w:t>
            </w:r>
          </w:p>
        </w:tc>
      </w:tr>
      <w:tr w:rsidR="00AD7C83" w:rsidRPr="00AD7C83" w14:paraId="22C7E49D" w14:textId="77777777">
        <w:trPr>
          <w:cantSplit/>
        </w:trPr>
        <w:tc>
          <w:tcPr>
            <w:tcW w:w="1026" w:type="pct"/>
          </w:tcPr>
          <w:p w14:paraId="12AFF36F" w14:textId="77777777" w:rsidR="00AD7C83" w:rsidRPr="00AD7C83" w:rsidRDefault="00AD7C83" w:rsidP="00AD7C83">
            <w:pPr>
              <w:spacing w:after="60"/>
              <w:rPr>
                <w:iCs/>
                <w:sz w:val="20"/>
                <w:szCs w:val="20"/>
              </w:rPr>
            </w:pPr>
            <w:proofErr w:type="spellStart"/>
            <w:r w:rsidRPr="00AD7C83">
              <w:rPr>
                <w:iCs/>
                <w:sz w:val="20"/>
                <w:szCs w:val="20"/>
              </w:rPr>
              <w:t>RUCMWAMT</w:t>
            </w:r>
            <w:r w:rsidRPr="00AD7C83">
              <w:rPr>
                <w:i/>
                <w:iCs/>
                <w:sz w:val="20"/>
                <w:szCs w:val="20"/>
                <w:vertAlign w:val="subscript"/>
              </w:rPr>
              <w:t>q,r,h</w:t>
            </w:r>
            <w:proofErr w:type="spellEnd"/>
          </w:p>
        </w:tc>
        <w:tc>
          <w:tcPr>
            <w:tcW w:w="407" w:type="pct"/>
          </w:tcPr>
          <w:p w14:paraId="031A935D" w14:textId="77777777" w:rsidR="00AD7C83" w:rsidRPr="00AD7C83" w:rsidRDefault="00AD7C83" w:rsidP="00AD7C83">
            <w:pPr>
              <w:spacing w:after="60"/>
              <w:jc w:val="center"/>
              <w:rPr>
                <w:iCs/>
                <w:sz w:val="20"/>
                <w:szCs w:val="20"/>
              </w:rPr>
            </w:pPr>
            <w:r w:rsidRPr="00AD7C83">
              <w:rPr>
                <w:iCs/>
                <w:sz w:val="20"/>
                <w:szCs w:val="20"/>
              </w:rPr>
              <w:t>$</w:t>
            </w:r>
          </w:p>
        </w:tc>
        <w:tc>
          <w:tcPr>
            <w:tcW w:w="3567" w:type="pct"/>
          </w:tcPr>
          <w:p w14:paraId="2D940671" w14:textId="77777777" w:rsidR="00AD7C83" w:rsidRPr="00AD7C83" w:rsidRDefault="00AD7C83" w:rsidP="00AD7C83">
            <w:pPr>
              <w:spacing w:after="60"/>
              <w:rPr>
                <w:iCs/>
                <w:sz w:val="20"/>
                <w:szCs w:val="20"/>
              </w:rPr>
            </w:pPr>
            <w:r w:rsidRPr="00AD7C83">
              <w:rPr>
                <w:i/>
                <w:iCs/>
                <w:sz w:val="20"/>
                <w:szCs w:val="20"/>
              </w:rPr>
              <w:t>RUC Make-Whole Payment</w:t>
            </w:r>
            <w:r w:rsidRPr="00AD7C83">
              <w:rPr>
                <w:iCs/>
                <w:sz w:val="20"/>
                <w:szCs w:val="20"/>
              </w:rPr>
              <w:t xml:space="preserve">—The RUC Make-Whole Payment to the QSE for Resource </w:t>
            </w:r>
            <w:r w:rsidRPr="00AD7C83">
              <w:rPr>
                <w:i/>
                <w:iCs/>
                <w:sz w:val="20"/>
                <w:szCs w:val="20"/>
              </w:rPr>
              <w:t>r</w:t>
            </w:r>
            <w:r w:rsidRPr="00AD7C83">
              <w:rPr>
                <w:iCs/>
                <w:sz w:val="20"/>
                <w:szCs w:val="20"/>
              </w:rPr>
              <w:t>, for each RUC-Committed Hour of the Operating Day.  When one or more Combined Cycle Generation Resources are committed by RUC, payment is made to the Combined Cycle Train for all RUC-committed Combined Cycle Generation Resources.</w:t>
            </w:r>
          </w:p>
        </w:tc>
      </w:tr>
      <w:tr w:rsidR="00AD7C83" w:rsidRPr="00AD7C83" w14:paraId="4BA1830D" w14:textId="77777777">
        <w:trPr>
          <w:cantSplit/>
        </w:trPr>
        <w:tc>
          <w:tcPr>
            <w:tcW w:w="1026" w:type="pct"/>
          </w:tcPr>
          <w:p w14:paraId="699A110E" w14:textId="77777777" w:rsidR="00AD7C83" w:rsidRPr="00AD7C83" w:rsidRDefault="00AD7C83" w:rsidP="00AD7C83">
            <w:pPr>
              <w:spacing w:after="60"/>
              <w:rPr>
                <w:iCs/>
                <w:sz w:val="20"/>
                <w:szCs w:val="20"/>
              </w:rPr>
            </w:pPr>
            <w:proofErr w:type="spellStart"/>
            <w:r w:rsidRPr="00AD7C83">
              <w:rPr>
                <w:iCs/>
                <w:sz w:val="20"/>
                <w:szCs w:val="20"/>
              </w:rPr>
              <w:lastRenderedPageBreak/>
              <w:t>RUCG</w:t>
            </w:r>
            <w:r w:rsidRPr="00AD7C83">
              <w:rPr>
                <w:i/>
                <w:iCs/>
                <w:sz w:val="20"/>
                <w:szCs w:val="20"/>
                <w:vertAlign w:val="subscript"/>
              </w:rPr>
              <w:t>q,r,d</w:t>
            </w:r>
            <w:proofErr w:type="spellEnd"/>
          </w:p>
        </w:tc>
        <w:tc>
          <w:tcPr>
            <w:tcW w:w="407" w:type="pct"/>
          </w:tcPr>
          <w:p w14:paraId="568D44DD" w14:textId="77777777" w:rsidR="00AD7C83" w:rsidRPr="00AD7C83" w:rsidRDefault="00AD7C83" w:rsidP="00AD7C83">
            <w:pPr>
              <w:spacing w:after="60"/>
              <w:jc w:val="center"/>
              <w:rPr>
                <w:iCs/>
                <w:sz w:val="20"/>
                <w:szCs w:val="20"/>
              </w:rPr>
            </w:pPr>
            <w:r w:rsidRPr="00AD7C83">
              <w:rPr>
                <w:iCs/>
                <w:sz w:val="20"/>
                <w:szCs w:val="20"/>
              </w:rPr>
              <w:t>$</w:t>
            </w:r>
          </w:p>
        </w:tc>
        <w:tc>
          <w:tcPr>
            <w:tcW w:w="3567" w:type="pct"/>
          </w:tcPr>
          <w:p w14:paraId="0497B904" w14:textId="77777777" w:rsidR="00AD7C83" w:rsidRPr="00AD7C83" w:rsidRDefault="00AD7C83" w:rsidP="00AD7C83">
            <w:pPr>
              <w:spacing w:after="60"/>
              <w:rPr>
                <w:iCs/>
                <w:sz w:val="20"/>
                <w:szCs w:val="20"/>
              </w:rPr>
            </w:pPr>
            <w:r w:rsidRPr="00AD7C83">
              <w:rPr>
                <w:i/>
                <w:iCs/>
                <w:sz w:val="20"/>
                <w:szCs w:val="20"/>
              </w:rPr>
              <w:t>RUC Guarantee</w:t>
            </w:r>
            <w:r w:rsidRPr="00AD7C83">
              <w:rPr>
                <w:iCs/>
                <w:sz w:val="20"/>
                <w:szCs w:val="20"/>
              </w:rPr>
              <w:t xml:space="preserve">—The sum of eligible Startup Costs and minimum-energy costs for Resource </w:t>
            </w:r>
            <w:r w:rsidRPr="00AD7C83">
              <w:rPr>
                <w:i/>
                <w:iCs/>
                <w:sz w:val="20"/>
                <w:szCs w:val="20"/>
              </w:rPr>
              <w:t>r</w:t>
            </w:r>
            <w:r w:rsidRPr="00AD7C83">
              <w:rPr>
                <w:iCs/>
                <w:sz w:val="20"/>
                <w:szCs w:val="20"/>
              </w:rPr>
              <w:t xml:space="preserve"> during all RUC-Committed Hours, for the Operating Day.  See Section 5.7.</w:t>
            </w:r>
            <w:proofErr w:type="gramStart"/>
            <w:r w:rsidRPr="00AD7C83">
              <w:rPr>
                <w:iCs/>
                <w:sz w:val="20"/>
                <w:szCs w:val="20"/>
              </w:rPr>
              <w:t>1.1</w:t>
            </w:r>
            <w:proofErr w:type="gramEnd"/>
            <w:r w:rsidRPr="00AD7C83">
              <w:rPr>
                <w:iCs/>
                <w:sz w:val="20"/>
                <w:szCs w:val="20"/>
              </w:rPr>
              <w:t>.  When one or more Combined Cycle Generation Resources are committed by RUC, guaranteed costs are calculated for the Combined Cycle Train for all RUC-committed Combined Cycle Generation Resources.</w:t>
            </w:r>
          </w:p>
        </w:tc>
      </w:tr>
      <w:tr w:rsidR="00AD7C83" w:rsidRPr="00AD7C83" w14:paraId="42A2C28A" w14:textId="77777777">
        <w:trPr>
          <w:cantSplit/>
        </w:trPr>
        <w:tc>
          <w:tcPr>
            <w:tcW w:w="1026" w:type="pct"/>
          </w:tcPr>
          <w:p w14:paraId="0E2D7732" w14:textId="77777777" w:rsidR="00AD7C83" w:rsidRPr="00AD7C83" w:rsidRDefault="00AD7C83" w:rsidP="00AD7C83">
            <w:pPr>
              <w:spacing w:after="60"/>
              <w:rPr>
                <w:iCs/>
                <w:sz w:val="20"/>
                <w:szCs w:val="20"/>
              </w:rPr>
            </w:pPr>
            <w:proofErr w:type="spellStart"/>
            <w:r w:rsidRPr="00AD7C83">
              <w:rPr>
                <w:iCs/>
                <w:sz w:val="20"/>
                <w:szCs w:val="20"/>
              </w:rPr>
              <w:t>RUCMEREV</w:t>
            </w:r>
            <w:r w:rsidRPr="00AD7C83">
              <w:rPr>
                <w:i/>
                <w:iCs/>
                <w:sz w:val="20"/>
                <w:szCs w:val="20"/>
                <w:vertAlign w:val="subscript"/>
              </w:rPr>
              <w:t>q,r,d</w:t>
            </w:r>
            <w:proofErr w:type="spellEnd"/>
          </w:p>
        </w:tc>
        <w:tc>
          <w:tcPr>
            <w:tcW w:w="407" w:type="pct"/>
          </w:tcPr>
          <w:p w14:paraId="01427B1B" w14:textId="77777777" w:rsidR="00AD7C83" w:rsidRPr="00AD7C83" w:rsidRDefault="00AD7C83" w:rsidP="00AD7C83">
            <w:pPr>
              <w:spacing w:after="60"/>
              <w:jc w:val="center"/>
              <w:rPr>
                <w:iCs/>
                <w:sz w:val="20"/>
                <w:szCs w:val="20"/>
              </w:rPr>
            </w:pPr>
            <w:r w:rsidRPr="00AD7C83">
              <w:rPr>
                <w:iCs/>
                <w:sz w:val="20"/>
                <w:szCs w:val="20"/>
              </w:rPr>
              <w:t>$</w:t>
            </w:r>
          </w:p>
        </w:tc>
        <w:tc>
          <w:tcPr>
            <w:tcW w:w="3567" w:type="pct"/>
          </w:tcPr>
          <w:p w14:paraId="6E79684A" w14:textId="77777777" w:rsidR="00AD7C83" w:rsidRPr="00AD7C83" w:rsidRDefault="00AD7C83" w:rsidP="00AD7C83">
            <w:pPr>
              <w:spacing w:after="60"/>
              <w:rPr>
                <w:iCs/>
                <w:sz w:val="20"/>
                <w:szCs w:val="20"/>
              </w:rPr>
            </w:pPr>
            <w:r w:rsidRPr="00AD7C83">
              <w:rPr>
                <w:i/>
                <w:iCs/>
                <w:sz w:val="20"/>
                <w:szCs w:val="20"/>
              </w:rPr>
              <w:t>RUC Minimum-Energy Revenue</w:t>
            </w:r>
            <w:r w:rsidRPr="00AD7C83">
              <w:rPr>
                <w:iCs/>
                <w:sz w:val="20"/>
                <w:szCs w:val="20"/>
              </w:rPr>
              <w:t xml:space="preserve">—The sum of the energy revenues for Resource </w:t>
            </w:r>
            <w:r w:rsidRPr="00AD7C83">
              <w:rPr>
                <w:i/>
                <w:iCs/>
                <w:sz w:val="20"/>
                <w:szCs w:val="20"/>
              </w:rPr>
              <w:t>r</w:t>
            </w:r>
            <w:r w:rsidRPr="00AD7C83">
              <w:rPr>
                <w:iCs/>
                <w:sz w:val="20"/>
                <w:szCs w:val="20"/>
              </w:rPr>
              <w:t>’s generation up to LSL during all RUC-Committed Hours, for the Operating Day.  See Section 5.7.1.2.  When one or more Combined Cycle Generation Resources are committed by RUC, minimum-energy revenue is calculated for the Combined Cycle Train for all RUC-committed Combined Cycle Generation Resources.</w:t>
            </w:r>
          </w:p>
        </w:tc>
      </w:tr>
      <w:tr w:rsidR="00AD7C83" w:rsidRPr="00AD7C83" w14:paraId="2B5BC10A" w14:textId="77777777">
        <w:trPr>
          <w:cantSplit/>
        </w:trPr>
        <w:tc>
          <w:tcPr>
            <w:tcW w:w="1026" w:type="pct"/>
          </w:tcPr>
          <w:p w14:paraId="790DFD79" w14:textId="77777777" w:rsidR="00AD7C83" w:rsidRPr="00AD7C83" w:rsidRDefault="00AD7C83" w:rsidP="00AD7C83">
            <w:pPr>
              <w:spacing w:after="60"/>
              <w:rPr>
                <w:iCs/>
                <w:sz w:val="20"/>
                <w:szCs w:val="20"/>
              </w:rPr>
            </w:pPr>
            <w:proofErr w:type="spellStart"/>
            <w:r w:rsidRPr="00AD7C83">
              <w:rPr>
                <w:iCs/>
                <w:sz w:val="20"/>
                <w:szCs w:val="20"/>
              </w:rPr>
              <w:t>RUCEXRR</w:t>
            </w:r>
            <w:r w:rsidRPr="00AD7C83">
              <w:rPr>
                <w:i/>
                <w:iCs/>
                <w:sz w:val="20"/>
                <w:szCs w:val="20"/>
                <w:vertAlign w:val="subscript"/>
              </w:rPr>
              <w:t>q,r,d</w:t>
            </w:r>
            <w:proofErr w:type="spellEnd"/>
          </w:p>
        </w:tc>
        <w:tc>
          <w:tcPr>
            <w:tcW w:w="407" w:type="pct"/>
          </w:tcPr>
          <w:p w14:paraId="28C206E4" w14:textId="77777777" w:rsidR="00AD7C83" w:rsidRPr="00AD7C83" w:rsidRDefault="00AD7C83" w:rsidP="00AD7C83">
            <w:pPr>
              <w:spacing w:after="60"/>
              <w:jc w:val="center"/>
              <w:rPr>
                <w:iCs/>
                <w:sz w:val="20"/>
                <w:szCs w:val="20"/>
              </w:rPr>
            </w:pPr>
            <w:r w:rsidRPr="00AD7C83">
              <w:rPr>
                <w:iCs/>
                <w:sz w:val="20"/>
                <w:szCs w:val="20"/>
              </w:rPr>
              <w:t>$</w:t>
            </w:r>
          </w:p>
        </w:tc>
        <w:tc>
          <w:tcPr>
            <w:tcW w:w="3567" w:type="pct"/>
          </w:tcPr>
          <w:p w14:paraId="368F1D17" w14:textId="77777777" w:rsidR="00AD7C83" w:rsidRPr="00AD7C83" w:rsidRDefault="00AD7C83" w:rsidP="00AD7C83">
            <w:pPr>
              <w:spacing w:after="60"/>
              <w:rPr>
                <w:iCs/>
                <w:sz w:val="20"/>
                <w:szCs w:val="20"/>
              </w:rPr>
            </w:pPr>
            <w:r w:rsidRPr="00AD7C83">
              <w:rPr>
                <w:i/>
                <w:iCs/>
                <w:sz w:val="20"/>
                <w:szCs w:val="20"/>
              </w:rPr>
              <w:t>Revenue Less Cost Above LSL During RUC-Committed Hours</w:t>
            </w:r>
            <w:r w:rsidRPr="00AD7C83">
              <w:rPr>
                <w:iCs/>
                <w:sz w:val="20"/>
                <w:szCs w:val="20"/>
              </w:rPr>
              <w:t xml:space="preserve">—The sum of the total revenue for Resource </w:t>
            </w:r>
            <w:r w:rsidRPr="00AD7C83">
              <w:rPr>
                <w:i/>
                <w:iCs/>
                <w:sz w:val="20"/>
                <w:szCs w:val="20"/>
              </w:rPr>
              <w:t>r</w:t>
            </w:r>
            <w:r w:rsidRPr="00AD7C83">
              <w:rPr>
                <w:iCs/>
                <w:sz w:val="20"/>
                <w:szCs w:val="20"/>
              </w:rPr>
              <w:t xml:space="preserve"> operating above its LSL less the cost during all RUC-Committed Hours, for the Operating Day.  See Section 5.7.1.3.  When one or more Combined Cycle Generation Resources are committed by RUC, revenue less cost above LSL is calculated for the Combined Cycle Train for all RUC-committed Combined Cycle Generation Resources.</w:t>
            </w:r>
          </w:p>
        </w:tc>
      </w:tr>
      <w:tr w:rsidR="00AD7C83" w:rsidRPr="00AD7C83" w14:paraId="71522C41" w14:textId="77777777">
        <w:trPr>
          <w:cantSplit/>
        </w:trPr>
        <w:tc>
          <w:tcPr>
            <w:tcW w:w="1026" w:type="pct"/>
          </w:tcPr>
          <w:p w14:paraId="7A09739F" w14:textId="77777777" w:rsidR="00AD7C83" w:rsidRPr="00AD7C83" w:rsidRDefault="00AD7C83" w:rsidP="00AD7C83">
            <w:pPr>
              <w:spacing w:after="60"/>
              <w:rPr>
                <w:iCs/>
                <w:sz w:val="20"/>
                <w:szCs w:val="20"/>
              </w:rPr>
            </w:pPr>
            <w:proofErr w:type="spellStart"/>
            <w:r w:rsidRPr="00AD7C83">
              <w:rPr>
                <w:iCs/>
                <w:sz w:val="20"/>
                <w:szCs w:val="20"/>
              </w:rPr>
              <w:t>RUCEXRQC</w:t>
            </w:r>
            <w:r w:rsidRPr="00AD7C83">
              <w:rPr>
                <w:i/>
                <w:iCs/>
                <w:sz w:val="20"/>
                <w:szCs w:val="20"/>
                <w:vertAlign w:val="subscript"/>
              </w:rPr>
              <w:t>q,r,d</w:t>
            </w:r>
            <w:proofErr w:type="spellEnd"/>
          </w:p>
        </w:tc>
        <w:tc>
          <w:tcPr>
            <w:tcW w:w="407" w:type="pct"/>
          </w:tcPr>
          <w:p w14:paraId="57A5968B" w14:textId="77777777" w:rsidR="00AD7C83" w:rsidRPr="00AD7C83" w:rsidRDefault="00AD7C83" w:rsidP="00AD7C83">
            <w:pPr>
              <w:spacing w:after="60"/>
              <w:jc w:val="center"/>
              <w:rPr>
                <w:iCs/>
                <w:sz w:val="20"/>
                <w:szCs w:val="20"/>
              </w:rPr>
            </w:pPr>
            <w:r w:rsidRPr="00AD7C83">
              <w:rPr>
                <w:iCs/>
                <w:sz w:val="20"/>
                <w:szCs w:val="20"/>
              </w:rPr>
              <w:t>$</w:t>
            </w:r>
          </w:p>
        </w:tc>
        <w:tc>
          <w:tcPr>
            <w:tcW w:w="3567" w:type="pct"/>
          </w:tcPr>
          <w:p w14:paraId="068D2F09" w14:textId="77777777" w:rsidR="00AD7C83" w:rsidRPr="00AD7C83" w:rsidRDefault="00AD7C83" w:rsidP="00AD7C83">
            <w:pPr>
              <w:spacing w:after="60"/>
              <w:rPr>
                <w:iCs/>
                <w:sz w:val="20"/>
                <w:szCs w:val="20"/>
              </w:rPr>
            </w:pPr>
            <w:r w:rsidRPr="00AD7C83">
              <w:rPr>
                <w:i/>
                <w:iCs/>
                <w:sz w:val="20"/>
                <w:szCs w:val="20"/>
              </w:rPr>
              <w:t xml:space="preserve">Revenue Less Cost During QSE </w:t>
            </w:r>
            <w:proofErr w:type="spellStart"/>
            <w:r w:rsidRPr="00AD7C83">
              <w:rPr>
                <w:i/>
                <w:iCs/>
                <w:sz w:val="20"/>
                <w:szCs w:val="20"/>
              </w:rPr>
              <w:t>Clawback</w:t>
            </w:r>
            <w:proofErr w:type="spellEnd"/>
            <w:r w:rsidRPr="00AD7C83">
              <w:rPr>
                <w:i/>
                <w:iCs/>
                <w:sz w:val="20"/>
                <w:szCs w:val="20"/>
              </w:rPr>
              <w:t xml:space="preserve"> Intervals</w:t>
            </w:r>
            <w:r w:rsidRPr="00AD7C83">
              <w:rPr>
                <w:iCs/>
                <w:sz w:val="20"/>
                <w:szCs w:val="20"/>
              </w:rPr>
              <w:t xml:space="preserve">—The sum of the total revenue for Resource </w:t>
            </w:r>
            <w:proofErr w:type="spellStart"/>
            <w:r w:rsidRPr="00AD7C83">
              <w:rPr>
                <w:i/>
                <w:iCs/>
                <w:sz w:val="20"/>
                <w:szCs w:val="20"/>
              </w:rPr>
              <w:t>r</w:t>
            </w:r>
            <w:proofErr w:type="spellEnd"/>
            <w:r w:rsidRPr="00AD7C83">
              <w:rPr>
                <w:iCs/>
                <w:sz w:val="20"/>
                <w:szCs w:val="20"/>
              </w:rPr>
              <w:t xml:space="preserve"> less the cost during all QSE </w:t>
            </w:r>
            <w:proofErr w:type="spellStart"/>
            <w:r w:rsidRPr="00AD7C83">
              <w:rPr>
                <w:iCs/>
                <w:sz w:val="20"/>
                <w:szCs w:val="20"/>
              </w:rPr>
              <w:t>Clawback</w:t>
            </w:r>
            <w:proofErr w:type="spellEnd"/>
            <w:r w:rsidRPr="00AD7C83">
              <w:rPr>
                <w:iCs/>
                <w:sz w:val="20"/>
                <w:szCs w:val="20"/>
              </w:rPr>
              <w:t xml:space="preserve"> Intervals, for the Operating Day.  See Section 5.7.1.4.  When one or more Combined Cycle Generation Resources are committed by RUC, revenue less cost during QSE </w:t>
            </w:r>
            <w:proofErr w:type="spellStart"/>
            <w:r w:rsidRPr="00AD7C83">
              <w:rPr>
                <w:iCs/>
                <w:sz w:val="20"/>
                <w:szCs w:val="20"/>
              </w:rPr>
              <w:t>Clawback</w:t>
            </w:r>
            <w:proofErr w:type="spellEnd"/>
            <w:r w:rsidRPr="00AD7C83">
              <w:rPr>
                <w:iCs/>
                <w:sz w:val="20"/>
                <w:szCs w:val="20"/>
              </w:rPr>
              <w:t xml:space="preserve"> Intervals is calculated for the Combined Cycle Train for all Combined Cycle Generation Resources earning revenue in QSE </w:t>
            </w:r>
            <w:proofErr w:type="spellStart"/>
            <w:r w:rsidRPr="00AD7C83">
              <w:rPr>
                <w:iCs/>
                <w:sz w:val="20"/>
                <w:szCs w:val="20"/>
              </w:rPr>
              <w:t>Clawback</w:t>
            </w:r>
            <w:proofErr w:type="spellEnd"/>
            <w:r w:rsidRPr="00AD7C83">
              <w:rPr>
                <w:iCs/>
                <w:sz w:val="20"/>
                <w:szCs w:val="20"/>
              </w:rPr>
              <w:t xml:space="preserve"> Intervals.</w:t>
            </w:r>
          </w:p>
        </w:tc>
      </w:tr>
      <w:tr w:rsidR="00AD7C83" w:rsidRPr="00AD7C83" w14:paraId="2FBBDB04" w14:textId="77777777">
        <w:trPr>
          <w:cantSplit/>
        </w:trPr>
        <w:tc>
          <w:tcPr>
            <w:tcW w:w="1026" w:type="pct"/>
          </w:tcPr>
          <w:p w14:paraId="7878BE75" w14:textId="77777777" w:rsidR="00AD7C83" w:rsidRPr="00AD7C83" w:rsidRDefault="00AD7C83" w:rsidP="00AD7C83">
            <w:pPr>
              <w:spacing w:after="60"/>
              <w:rPr>
                <w:iCs/>
                <w:sz w:val="20"/>
                <w:szCs w:val="20"/>
              </w:rPr>
            </w:pPr>
            <w:proofErr w:type="spellStart"/>
            <w:r w:rsidRPr="00AD7C83">
              <w:rPr>
                <w:iCs/>
                <w:sz w:val="20"/>
                <w:szCs w:val="20"/>
              </w:rPr>
              <w:t>RUCHR</w:t>
            </w:r>
            <w:r w:rsidRPr="00AD7C83">
              <w:rPr>
                <w:i/>
                <w:iCs/>
                <w:sz w:val="20"/>
                <w:szCs w:val="20"/>
                <w:vertAlign w:val="subscript"/>
              </w:rPr>
              <w:t>q,r,d</w:t>
            </w:r>
            <w:proofErr w:type="spellEnd"/>
          </w:p>
        </w:tc>
        <w:tc>
          <w:tcPr>
            <w:tcW w:w="407" w:type="pct"/>
          </w:tcPr>
          <w:p w14:paraId="4B2F90A7" w14:textId="77777777" w:rsidR="00AD7C83" w:rsidRPr="00AD7C83" w:rsidRDefault="00AD7C83" w:rsidP="00AD7C83">
            <w:pPr>
              <w:spacing w:after="60"/>
              <w:jc w:val="center"/>
              <w:rPr>
                <w:iCs/>
                <w:sz w:val="20"/>
                <w:szCs w:val="20"/>
              </w:rPr>
            </w:pPr>
            <w:r w:rsidRPr="00AD7C83">
              <w:rPr>
                <w:iCs/>
                <w:sz w:val="20"/>
                <w:szCs w:val="20"/>
              </w:rPr>
              <w:t>None</w:t>
            </w:r>
          </w:p>
        </w:tc>
        <w:tc>
          <w:tcPr>
            <w:tcW w:w="3567" w:type="pct"/>
          </w:tcPr>
          <w:p w14:paraId="7ACD4423" w14:textId="77777777" w:rsidR="00AD7C83" w:rsidRPr="00AD7C83" w:rsidRDefault="00AD7C83" w:rsidP="00AD7C83">
            <w:pPr>
              <w:spacing w:after="60"/>
              <w:rPr>
                <w:iCs/>
                <w:sz w:val="20"/>
                <w:szCs w:val="20"/>
              </w:rPr>
            </w:pPr>
            <w:r w:rsidRPr="00653C5E">
              <w:rPr>
                <w:i/>
                <w:sz w:val="20"/>
                <w:szCs w:val="20"/>
              </w:rPr>
              <w:t>RUC Hour</w:t>
            </w:r>
            <w:r w:rsidRPr="00AD7C83">
              <w:rPr>
                <w:iCs/>
                <w:sz w:val="20"/>
                <w:szCs w:val="20"/>
              </w:rPr>
              <w:t xml:space="preserve">—The total number of RUC-Committed Hours, for Resource </w:t>
            </w:r>
            <w:r w:rsidRPr="00AD7C83">
              <w:rPr>
                <w:i/>
                <w:iCs/>
                <w:sz w:val="20"/>
                <w:szCs w:val="20"/>
              </w:rPr>
              <w:t>r</w:t>
            </w:r>
            <w:r w:rsidRPr="00AD7C83">
              <w:rPr>
                <w:iCs/>
                <w:sz w:val="20"/>
                <w:szCs w:val="20"/>
              </w:rPr>
              <w:t xml:space="preserve"> for the Operating Day.  When one or more Combined Cycle Generation Resources are committed by RUC, the total number of RUC-Committed Hours is calculated for the Combined Cycle Train for all RUC-committed Combined Cycle Generation Resources.</w:t>
            </w:r>
          </w:p>
        </w:tc>
      </w:tr>
      <w:tr w:rsidR="00AD7C83" w:rsidRPr="00AD7C83" w14:paraId="4FF5CEEB" w14:textId="77777777">
        <w:trPr>
          <w:cantSplit/>
        </w:trPr>
        <w:tc>
          <w:tcPr>
            <w:tcW w:w="1026" w:type="pct"/>
          </w:tcPr>
          <w:p w14:paraId="54CDFC4C" w14:textId="77777777" w:rsidR="00AD7C83" w:rsidRPr="00AD7C83" w:rsidRDefault="00AD7C83" w:rsidP="00AD7C83">
            <w:pPr>
              <w:spacing w:after="60"/>
              <w:rPr>
                <w:iCs/>
                <w:sz w:val="20"/>
                <w:szCs w:val="20"/>
              </w:rPr>
            </w:pPr>
            <w:r w:rsidRPr="00AD7C83">
              <w:rPr>
                <w:i/>
                <w:iCs/>
                <w:sz w:val="20"/>
                <w:szCs w:val="20"/>
              </w:rPr>
              <w:t>q</w:t>
            </w:r>
          </w:p>
        </w:tc>
        <w:tc>
          <w:tcPr>
            <w:tcW w:w="407" w:type="pct"/>
          </w:tcPr>
          <w:p w14:paraId="7D54D343" w14:textId="77777777" w:rsidR="00AD7C83" w:rsidRPr="00AD7C83" w:rsidRDefault="00AD7C83" w:rsidP="00AD7C83">
            <w:pPr>
              <w:spacing w:after="60"/>
              <w:jc w:val="center"/>
              <w:rPr>
                <w:iCs/>
                <w:sz w:val="20"/>
                <w:szCs w:val="20"/>
              </w:rPr>
            </w:pPr>
            <w:r w:rsidRPr="00AD7C83">
              <w:rPr>
                <w:iCs/>
                <w:sz w:val="20"/>
                <w:szCs w:val="20"/>
              </w:rPr>
              <w:t>None</w:t>
            </w:r>
          </w:p>
        </w:tc>
        <w:tc>
          <w:tcPr>
            <w:tcW w:w="3567" w:type="pct"/>
          </w:tcPr>
          <w:p w14:paraId="3A39A182" w14:textId="77777777" w:rsidR="00AD7C83" w:rsidRPr="00AD7C83" w:rsidRDefault="00AD7C83" w:rsidP="00AD7C83">
            <w:pPr>
              <w:spacing w:after="60"/>
              <w:rPr>
                <w:iCs/>
                <w:sz w:val="20"/>
                <w:szCs w:val="20"/>
              </w:rPr>
            </w:pPr>
            <w:r w:rsidRPr="00AD7C83">
              <w:rPr>
                <w:iCs/>
                <w:sz w:val="20"/>
                <w:szCs w:val="20"/>
              </w:rPr>
              <w:t>A QSE.</w:t>
            </w:r>
          </w:p>
        </w:tc>
      </w:tr>
      <w:tr w:rsidR="00AD7C83" w:rsidRPr="00AD7C83" w14:paraId="1BC65015" w14:textId="77777777">
        <w:trPr>
          <w:cantSplit/>
        </w:trPr>
        <w:tc>
          <w:tcPr>
            <w:tcW w:w="1026" w:type="pct"/>
          </w:tcPr>
          <w:p w14:paraId="240FED48" w14:textId="77777777" w:rsidR="00AD7C83" w:rsidRPr="00AD7C83" w:rsidRDefault="00AD7C83" w:rsidP="00AD7C83">
            <w:pPr>
              <w:spacing w:after="60"/>
              <w:rPr>
                <w:iCs/>
                <w:sz w:val="20"/>
                <w:szCs w:val="20"/>
              </w:rPr>
            </w:pPr>
            <w:r w:rsidRPr="00AD7C83">
              <w:rPr>
                <w:i/>
                <w:iCs/>
                <w:sz w:val="20"/>
                <w:szCs w:val="20"/>
              </w:rPr>
              <w:t>r</w:t>
            </w:r>
          </w:p>
        </w:tc>
        <w:tc>
          <w:tcPr>
            <w:tcW w:w="407" w:type="pct"/>
          </w:tcPr>
          <w:p w14:paraId="120EA9D1" w14:textId="77777777" w:rsidR="00AD7C83" w:rsidRPr="00AD7C83" w:rsidRDefault="00AD7C83" w:rsidP="00AD7C83">
            <w:pPr>
              <w:spacing w:after="60"/>
              <w:jc w:val="center"/>
              <w:rPr>
                <w:iCs/>
                <w:sz w:val="20"/>
                <w:szCs w:val="20"/>
              </w:rPr>
            </w:pPr>
            <w:r w:rsidRPr="00AD7C83">
              <w:rPr>
                <w:iCs/>
                <w:sz w:val="20"/>
                <w:szCs w:val="20"/>
              </w:rPr>
              <w:t>None</w:t>
            </w:r>
          </w:p>
        </w:tc>
        <w:tc>
          <w:tcPr>
            <w:tcW w:w="3567" w:type="pct"/>
          </w:tcPr>
          <w:p w14:paraId="5795756A" w14:textId="77777777" w:rsidR="00AD7C83" w:rsidRPr="00AD7C83" w:rsidRDefault="00AD7C83" w:rsidP="00AD7C83">
            <w:pPr>
              <w:spacing w:after="60"/>
              <w:rPr>
                <w:iCs/>
                <w:sz w:val="20"/>
                <w:szCs w:val="20"/>
              </w:rPr>
            </w:pPr>
            <w:r w:rsidRPr="00AD7C83">
              <w:rPr>
                <w:iCs/>
                <w:sz w:val="20"/>
                <w:szCs w:val="20"/>
              </w:rPr>
              <w:t>A RUC-committed Generation Resource.</w:t>
            </w:r>
          </w:p>
        </w:tc>
      </w:tr>
      <w:tr w:rsidR="00AD7C83" w:rsidRPr="00AD7C83" w14:paraId="388D859C" w14:textId="77777777">
        <w:trPr>
          <w:cantSplit/>
        </w:trPr>
        <w:tc>
          <w:tcPr>
            <w:tcW w:w="1026" w:type="pct"/>
          </w:tcPr>
          <w:p w14:paraId="21FAF0AD" w14:textId="77777777" w:rsidR="00AD7C83" w:rsidRPr="00AD7C83" w:rsidRDefault="00AD7C83" w:rsidP="00AD7C83">
            <w:pPr>
              <w:spacing w:after="60"/>
              <w:rPr>
                <w:iCs/>
                <w:sz w:val="20"/>
                <w:szCs w:val="20"/>
              </w:rPr>
            </w:pPr>
            <w:r w:rsidRPr="00AD7C83">
              <w:rPr>
                <w:i/>
                <w:iCs/>
                <w:sz w:val="20"/>
                <w:szCs w:val="20"/>
              </w:rPr>
              <w:t>d</w:t>
            </w:r>
          </w:p>
        </w:tc>
        <w:tc>
          <w:tcPr>
            <w:tcW w:w="407" w:type="pct"/>
          </w:tcPr>
          <w:p w14:paraId="32EFD56B" w14:textId="77777777" w:rsidR="00AD7C83" w:rsidRPr="00AD7C83" w:rsidRDefault="00AD7C83" w:rsidP="00AD7C83">
            <w:pPr>
              <w:spacing w:after="60"/>
              <w:jc w:val="center"/>
              <w:rPr>
                <w:iCs/>
                <w:sz w:val="20"/>
                <w:szCs w:val="20"/>
              </w:rPr>
            </w:pPr>
            <w:r w:rsidRPr="00AD7C83">
              <w:rPr>
                <w:iCs/>
                <w:sz w:val="20"/>
                <w:szCs w:val="20"/>
              </w:rPr>
              <w:t>None</w:t>
            </w:r>
          </w:p>
        </w:tc>
        <w:tc>
          <w:tcPr>
            <w:tcW w:w="3567" w:type="pct"/>
          </w:tcPr>
          <w:p w14:paraId="35DB4908" w14:textId="77777777" w:rsidR="00AD7C83" w:rsidRPr="00AD7C83" w:rsidRDefault="00AD7C83" w:rsidP="00AD7C83">
            <w:pPr>
              <w:spacing w:after="60"/>
              <w:rPr>
                <w:iCs/>
                <w:sz w:val="20"/>
                <w:szCs w:val="20"/>
              </w:rPr>
            </w:pPr>
            <w:r w:rsidRPr="00AD7C83">
              <w:rPr>
                <w:iCs/>
                <w:sz w:val="20"/>
                <w:szCs w:val="20"/>
              </w:rPr>
              <w:t>An Operating Day containing the RUC-commitment.</w:t>
            </w:r>
          </w:p>
        </w:tc>
      </w:tr>
      <w:tr w:rsidR="00AD7C83" w:rsidRPr="00AD7C83" w14:paraId="0F23DB02" w14:textId="77777777">
        <w:trPr>
          <w:cantSplit/>
        </w:trPr>
        <w:tc>
          <w:tcPr>
            <w:tcW w:w="1026" w:type="pct"/>
          </w:tcPr>
          <w:p w14:paraId="284B7303" w14:textId="77777777" w:rsidR="00AD7C83" w:rsidRPr="00AD7C83" w:rsidRDefault="00AD7C83" w:rsidP="00AD7C83">
            <w:pPr>
              <w:spacing w:after="60"/>
              <w:rPr>
                <w:iCs/>
                <w:sz w:val="20"/>
                <w:szCs w:val="20"/>
              </w:rPr>
            </w:pPr>
            <w:r w:rsidRPr="00AD7C83">
              <w:rPr>
                <w:i/>
                <w:iCs/>
                <w:sz w:val="20"/>
                <w:szCs w:val="20"/>
              </w:rPr>
              <w:t>h</w:t>
            </w:r>
          </w:p>
        </w:tc>
        <w:tc>
          <w:tcPr>
            <w:tcW w:w="407" w:type="pct"/>
          </w:tcPr>
          <w:p w14:paraId="7187FC8C" w14:textId="77777777" w:rsidR="00AD7C83" w:rsidRPr="00AD7C83" w:rsidRDefault="00AD7C83" w:rsidP="00AD7C83">
            <w:pPr>
              <w:spacing w:after="60"/>
              <w:jc w:val="center"/>
              <w:rPr>
                <w:iCs/>
                <w:sz w:val="20"/>
                <w:szCs w:val="20"/>
              </w:rPr>
            </w:pPr>
            <w:r w:rsidRPr="00AD7C83">
              <w:rPr>
                <w:iCs/>
                <w:sz w:val="20"/>
                <w:szCs w:val="20"/>
              </w:rPr>
              <w:t>None</w:t>
            </w:r>
          </w:p>
        </w:tc>
        <w:tc>
          <w:tcPr>
            <w:tcW w:w="3567" w:type="pct"/>
          </w:tcPr>
          <w:p w14:paraId="08F08B7C" w14:textId="77777777" w:rsidR="00AD7C83" w:rsidRPr="00AD7C83" w:rsidRDefault="00AD7C83" w:rsidP="00AD7C83">
            <w:pPr>
              <w:spacing w:after="60"/>
              <w:rPr>
                <w:iCs/>
                <w:sz w:val="20"/>
                <w:szCs w:val="20"/>
              </w:rPr>
            </w:pPr>
            <w:r w:rsidRPr="00AD7C83">
              <w:rPr>
                <w:iCs/>
                <w:sz w:val="20"/>
                <w:szCs w:val="20"/>
              </w:rPr>
              <w:t>An hour in the RUC-commitment period.</w:t>
            </w:r>
          </w:p>
        </w:tc>
      </w:tr>
    </w:tbl>
    <w:p w14:paraId="143C7B1E" w14:textId="77777777" w:rsidR="00E81209" w:rsidRPr="00E81209" w:rsidRDefault="00E81209" w:rsidP="00E81209">
      <w:pPr>
        <w:keepNext/>
        <w:widowControl w:val="0"/>
        <w:tabs>
          <w:tab w:val="left" w:pos="1260"/>
        </w:tabs>
        <w:spacing w:before="480" w:after="240"/>
        <w:ind w:left="1267" w:hanging="1267"/>
        <w:outlineLvl w:val="3"/>
        <w:rPr>
          <w:rFonts w:eastAsia="Times New Roman"/>
          <w:b/>
          <w:bCs/>
          <w:snapToGrid w:val="0"/>
          <w:szCs w:val="20"/>
        </w:rPr>
      </w:pPr>
      <w:bookmarkStart w:id="729" w:name="_Toc400547187"/>
      <w:bookmarkStart w:id="730" w:name="_Toc405384292"/>
      <w:bookmarkStart w:id="731" w:name="_Toc405543559"/>
      <w:bookmarkStart w:id="732" w:name="_Toc428178068"/>
      <w:bookmarkStart w:id="733" w:name="_Toc440872699"/>
      <w:bookmarkStart w:id="734" w:name="_Toc458766244"/>
      <w:bookmarkStart w:id="735" w:name="_Toc459292649"/>
      <w:bookmarkStart w:id="736" w:name="_Toc60038356"/>
      <w:bookmarkStart w:id="737" w:name="_Toc400547191"/>
      <w:bookmarkStart w:id="738" w:name="_Toc405384296"/>
      <w:bookmarkStart w:id="739" w:name="_Toc405543563"/>
      <w:bookmarkStart w:id="740" w:name="_Toc428178072"/>
      <w:bookmarkStart w:id="741" w:name="_Toc440872703"/>
      <w:bookmarkStart w:id="742" w:name="_Toc458766248"/>
      <w:bookmarkStart w:id="743" w:name="_Toc459292653"/>
      <w:bookmarkStart w:id="744" w:name="_Toc60038360"/>
      <w:commentRangeStart w:id="745"/>
      <w:r w:rsidRPr="00E81209">
        <w:rPr>
          <w:rFonts w:eastAsia="Times New Roman"/>
          <w:b/>
          <w:bCs/>
          <w:snapToGrid w:val="0"/>
          <w:szCs w:val="20"/>
        </w:rPr>
        <w:t>5.7.1.1</w:t>
      </w:r>
      <w:commentRangeEnd w:id="745"/>
      <w:r w:rsidR="009C0EAE">
        <w:rPr>
          <w:rStyle w:val="CommentReference"/>
        </w:rPr>
        <w:commentReference w:id="745"/>
      </w:r>
      <w:r w:rsidRPr="00E81209">
        <w:rPr>
          <w:rFonts w:eastAsia="Times New Roman"/>
          <w:b/>
          <w:bCs/>
          <w:snapToGrid w:val="0"/>
          <w:szCs w:val="20"/>
        </w:rPr>
        <w:tab/>
        <w:t>RUC Guarantee</w:t>
      </w:r>
      <w:bookmarkEnd w:id="729"/>
      <w:bookmarkEnd w:id="730"/>
      <w:bookmarkEnd w:id="731"/>
      <w:bookmarkEnd w:id="732"/>
      <w:bookmarkEnd w:id="733"/>
      <w:bookmarkEnd w:id="734"/>
      <w:bookmarkEnd w:id="735"/>
      <w:bookmarkEnd w:id="736"/>
    </w:p>
    <w:p w14:paraId="6F4BFA3F" w14:textId="77777777" w:rsidR="00E81209" w:rsidRPr="00E81209" w:rsidRDefault="00E81209" w:rsidP="00E81209">
      <w:pPr>
        <w:spacing w:after="240"/>
        <w:ind w:left="720" w:hanging="720"/>
        <w:rPr>
          <w:rFonts w:eastAsia="Times New Roman"/>
          <w:szCs w:val="20"/>
        </w:rPr>
      </w:pPr>
      <w:r w:rsidRPr="00E81209">
        <w:rPr>
          <w:rFonts w:eastAsia="Times New Roman"/>
          <w:szCs w:val="20"/>
        </w:rPr>
        <w:t>(1)</w:t>
      </w:r>
      <w:r w:rsidRPr="00E81209">
        <w:rPr>
          <w:rFonts w:eastAsia="Times New Roman"/>
          <w:szCs w:val="20"/>
        </w:rPr>
        <w:tab/>
      </w:r>
      <w:r w:rsidRPr="00E81209">
        <w:rPr>
          <w:rFonts w:eastAsia="Times New Roman"/>
          <w:iCs/>
          <w:szCs w:val="20"/>
        </w:rPr>
        <w:t xml:space="preserve">The allowable Startup Costs and minimum-energy costs of a Resource committed by RUC is the RUC Guarantee. </w:t>
      </w:r>
      <w:r w:rsidRPr="00E81209">
        <w:rPr>
          <w:rFonts w:eastAsia="Times New Roman"/>
          <w:szCs w:val="20"/>
        </w:rPr>
        <w:t xml:space="preserve"> The RUC Guarantee minimum-energy costs are prorated according to the actual generation when the Resource’s average output during a 15-minute Settlement Interval is below the corresponding LSL.</w:t>
      </w:r>
    </w:p>
    <w:p w14:paraId="50CC469C" w14:textId="59B47E08" w:rsidR="00E81209" w:rsidRPr="00E81209" w:rsidRDefault="00E81209" w:rsidP="00E81209">
      <w:pPr>
        <w:spacing w:after="240"/>
        <w:ind w:left="720" w:hanging="720"/>
        <w:rPr>
          <w:rFonts w:eastAsia="Times New Roman"/>
          <w:szCs w:val="20"/>
        </w:rPr>
      </w:pPr>
      <w:r w:rsidRPr="00E81209">
        <w:rPr>
          <w:rFonts w:eastAsia="Times New Roman"/>
          <w:szCs w:val="20"/>
        </w:rPr>
        <w:t>(2)</w:t>
      </w:r>
      <w:r w:rsidRPr="00E81209">
        <w:rPr>
          <w:rFonts w:eastAsia="Times New Roman"/>
          <w:szCs w:val="20"/>
        </w:rPr>
        <w:tab/>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RUC for Additional Capacity (RUCAC)-Interval, then the SUPR, MEPR, and LSL that </w:t>
      </w:r>
      <w:proofErr w:type="gramStart"/>
      <w:r w:rsidRPr="00E81209">
        <w:rPr>
          <w:rFonts w:eastAsia="Times New Roman"/>
          <w:szCs w:val="20"/>
        </w:rPr>
        <w:t>corresponds</w:t>
      </w:r>
      <w:proofErr w:type="gramEnd"/>
      <w:r w:rsidRPr="00E81209">
        <w:rPr>
          <w:rFonts w:eastAsia="Times New Roman"/>
          <w:szCs w:val="20"/>
        </w:rPr>
        <w:t xml:space="preserve"> to the QSE-committed </w:t>
      </w:r>
      <w:ins w:id="746" w:author="ERCOT" w:date="2024-05-20T15:10:00Z">
        <w:r w:rsidR="006C42A9">
          <w:rPr>
            <w:rFonts w:eastAsia="Times New Roman"/>
            <w:szCs w:val="20"/>
          </w:rPr>
          <w:t>or DRRS</w:t>
        </w:r>
      </w:ins>
      <w:ins w:id="747" w:author="ERCOT" w:date="2024-05-29T08:19:00Z">
        <w:r w:rsidR="006E2EFC">
          <w:rPr>
            <w:rFonts w:eastAsia="Times New Roman"/>
            <w:szCs w:val="20"/>
          </w:rPr>
          <w:t>-</w:t>
        </w:r>
      </w:ins>
      <w:ins w:id="748" w:author="ERCOT" w:date="2024-05-20T15:10:00Z">
        <w:r w:rsidR="006C42A9">
          <w:rPr>
            <w:rFonts w:eastAsia="Times New Roman"/>
            <w:szCs w:val="20"/>
          </w:rPr>
          <w:t xml:space="preserve">deployed </w:t>
        </w:r>
      </w:ins>
      <w:r w:rsidRPr="00E81209">
        <w:rPr>
          <w:rFonts w:eastAsia="Times New Roman"/>
          <w:szCs w:val="20"/>
        </w:rPr>
        <w:t>Combined Cycle Generation Resource is also used to calculate RUC Guarantee for a Combined Cycle Train.</w:t>
      </w:r>
    </w:p>
    <w:p w14:paraId="47BDB519" w14:textId="77777777" w:rsidR="00E81209" w:rsidRPr="00E81209" w:rsidRDefault="00E81209" w:rsidP="00E81209">
      <w:pPr>
        <w:spacing w:after="240"/>
        <w:ind w:left="720" w:hanging="720"/>
        <w:rPr>
          <w:rFonts w:eastAsia="Times New Roman"/>
          <w:szCs w:val="20"/>
        </w:rPr>
      </w:pPr>
      <w:r w:rsidRPr="00E81209">
        <w:rPr>
          <w:rFonts w:eastAsia="Times New Roman"/>
          <w:iCs/>
          <w:szCs w:val="20"/>
        </w:rPr>
        <w:lastRenderedPageBreak/>
        <w:t>(3)</w:t>
      </w:r>
      <w:r w:rsidRPr="00E81209">
        <w:rPr>
          <w:rFonts w:eastAsia="Times New Roman"/>
          <w:iCs/>
          <w:szCs w:val="20"/>
        </w:rPr>
        <w:tab/>
        <w:t xml:space="preserve">For an Aggregate Generation Resource (AGR), the Startup Cost shall be scaled according to the </w:t>
      </w:r>
      <w:r w:rsidRPr="00E81209">
        <w:rPr>
          <w:rFonts w:eastAsia="Times New Roman"/>
          <w:szCs w:val="20"/>
        </w:rPr>
        <w:t xml:space="preserve">maximum number of </w:t>
      </w:r>
      <w:proofErr w:type="gramStart"/>
      <w:r w:rsidRPr="00E81209">
        <w:rPr>
          <w:rFonts w:eastAsia="Times New Roman"/>
          <w:szCs w:val="20"/>
        </w:rPr>
        <w:t>its generators</w:t>
      </w:r>
      <w:proofErr w:type="gramEnd"/>
      <w:r w:rsidRPr="00E81209">
        <w:rPr>
          <w:rFonts w:eastAsia="Times New Roman"/>
          <w:szCs w:val="20"/>
        </w:rPr>
        <w:t xml:space="preserve"> online during a contiguous block of RUC-committed intervals, as indicated by telemetry, compared to the total number of generators registered to the AGR and used in the approved verifiable cost for the AGR.</w:t>
      </w:r>
    </w:p>
    <w:p w14:paraId="53D96589" w14:textId="77777777" w:rsidR="00E81209" w:rsidRPr="00E81209" w:rsidRDefault="00E81209" w:rsidP="00E81209">
      <w:pPr>
        <w:spacing w:after="240"/>
        <w:ind w:left="720" w:hanging="720"/>
        <w:rPr>
          <w:rFonts w:eastAsia="Times New Roman"/>
          <w:szCs w:val="20"/>
        </w:rPr>
      </w:pPr>
      <w:r w:rsidRPr="00E81209">
        <w:rPr>
          <w:rFonts w:eastAsia="Times New Roman"/>
          <w:szCs w:val="20"/>
        </w:rPr>
        <w:t>(4)</w:t>
      </w:r>
      <w:r w:rsidRPr="00E81209">
        <w:rPr>
          <w:rFonts w:eastAsia="Times New Roman"/>
          <w:szCs w:val="20"/>
        </w:rPr>
        <w:tab/>
        <w:t>The RUC Guarantee is calculated for non-Combined Cycle Trains as follows:</w:t>
      </w:r>
      <w:r w:rsidRPr="00E81209">
        <w:rPr>
          <w:rFonts w:eastAsia="Times New Roman"/>
          <w:szCs w:val="20"/>
          <w:highlight w:val="green"/>
        </w:rPr>
        <w:t xml:space="preserve"> </w:t>
      </w:r>
    </w:p>
    <w:p w14:paraId="5619105C" w14:textId="00728EFE" w:rsidR="00E81209" w:rsidRPr="00E81209" w:rsidRDefault="00E81209" w:rsidP="79C6FA9D">
      <w:pPr>
        <w:tabs>
          <w:tab w:val="left" w:pos="2340"/>
          <w:tab w:val="left" w:pos="2880"/>
        </w:tabs>
        <w:spacing w:after="240"/>
        <w:ind w:left="3067" w:hanging="2347"/>
        <w:rPr>
          <w:rFonts w:eastAsia="Times New Roman"/>
          <w:b/>
          <w:bCs/>
        </w:rPr>
      </w:pPr>
      <w:r w:rsidRPr="79C6FA9D">
        <w:rPr>
          <w:rFonts w:eastAsia="Times New Roman"/>
          <w:b/>
          <w:bCs/>
        </w:rPr>
        <w:t xml:space="preserve">RUCG </w:t>
      </w:r>
      <w:r w:rsidRPr="76A32F7C">
        <w:rPr>
          <w:rFonts w:eastAsia="Times New Roman"/>
          <w:b/>
          <w:bCs/>
          <w:i/>
          <w:iCs/>
          <w:vertAlign w:val="subscript"/>
        </w:rPr>
        <w:t>q, r, d</w:t>
      </w:r>
      <w:r w:rsidRPr="00E81209">
        <w:rPr>
          <w:rFonts w:eastAsia="Times New Roman"/>
          <w:b/>
          <w:lang w:val="x-none" w:eastAsia="x-none"/>
        </w:rPr>
        <w:tab/>
      </w:r>
      <w:r w:rsidRPr="79C6FA9D">
        <w:rPr>
          <w:rFonts w:eastAsia="Times New Roman"/>
          <w:b/>
          <w:bCs/>
        </w:rPr>
        <w:t>=</w:t>
      </w:r>
      <w:r w:rsidRPr="00E81209">
        <w:rPr>
          <w:rFonts w:eastAsia="Times New Roman"/>
          <w:b/>
          <w:lang w:val="x-none" w:eastAsia="x-none"/>
        </w:rPr>
        <w:tab/>
      </w:r>
      <w:r w:rsidRPr="79C6FA9D">
        <w:rPr>
          <w:rFonts w:eastAsia="Times New Roman"/>
          <w:b/>
          <w:bCs/>
        </w:rPr>
        <w:t xml:space="preserve"> </w:t>
      </w:r>
      <w:r w:rsidRPr="00E81209">
        <w:rPr>
          <w:rFonts w:eastAsia="Times New Roman"/>
          <w:b/>
          <w:position w:val="-20"/>
          <w:lang w:val="pt-BR" w:eastAsia="x-none"/>
        </w:rPr>
        <w:object w:dxaOrig="220" w:dyaOrig="440" w14:anchorId="729C836D">
          <v:shape id="_x0000_i1033" type="#_x0000_t75" style="width:9pt;height:23.4pt" o:ole="">
            <v:imagedata r:id="rId32" o:title=""/>
          </v:shape>
          <o:OLEObject Type="Embed" ProgID="Equation.3" ShapeID="_x0000_i1033" DrawAspect="Content" ObjectID="_1825175605" r:id="rId33"/>
        </w:object>
      </w:r>
      <w:r w:rsidRPr="79C6FA9D">
        <w:rPr>
          <w:rFonts w:eastAsia="Times New Roman"/>
          <w:b/>
          <w:bCs/>
        </w:rPr>
        <w:t xml:space="preserve">(SUPR </w:t>
      </w:r>
      <w:r w:rsidRPr="76A32F7C">
        <w:rPr>
          <w:rFonts w:eastAsia="Times New Roman"/>
          <w:b/>
          <w:bCs/>
          <w:i/>
          <w:iCs/>
          <w:vertAlign w:val="subscript"/>
        </w:rPr>
        <w:t>q, r, s</w:t>
      </w:r>
      <w:r w:rsidRPr="79C6FA9D">
        <w:rPr>
          <w:rFonts w:eastAsia="Times New Roman"/>
          <w:b/>
          <w:bCs/>
        </w:rPr>
        <w:t xml:space="preserve"> * RUCSUFLAG </w:t>
      </w:r>
      <w:r w:rsidRPr="76A32F7C">
        <w:rPr>
          <w:rFonts w:eastAsia="Times New Roman"/>
          <w:b/>
          <w:bCs/>
          <w:i/>
          <w:iCs/>
          <w:vertAlign w:val="subscript"/>
        </w:rPr>
        <w:t>q, r, s</w:t>
      </w:r>
      <w:r w:rsidRPr="79C6FA9D">
        <w:rPr>
          <w:rFonts w:eastAsia="Times New Roman"/>
          <w:b/>
          <w:bCs/>
        </w:rPr>
        <w:t xml:space="preserve">) + </w:t>
      </w:r>
      <w:r w:rsidRPr="00E81209">
        <w:rPr>
          <w:rFonts w:eastAsia="Times New Roman"/>
          <w:b/>
          <w:position w:val="-20"/>
          <w:lang w:val="x-none" w:eastAsia="x-none"/>
        </w:rPr>
        <w:object w:dxaOrig="220" w:dyaOrig="440" w14:anchorId="796AE0BC">
          <v:shape id="_x0000_i1034" type="#_x0000_t75" style="width:11.4pt;height:20.4pt" o:ole="">
            <v:imagedata r:id="rId34" o:title=""/>
          </v:shape>
          <o:OLEObject Type="Embed" ProgID="Equation.3" ShapeID="_x0000_i1034" DrawAspect="Content" ObjectID="_1825175606" r:id="rId35"/>
        </w:object>
      </w:r>
      <w:r w:rsidRPr="79C6FA9D">
        <w:rPr>
          <w:rFonts w:eastAsia="Times New Roman"/>
          <w:b/>
          <w:bCs/>
        </w:rPr>
        <w:t xml:space="preserve">(MEPR </w:t>
      </w:r>
      <w:r w:rsidRPr="76A32F7C">
        <w:rPr>
          <w:rFonts w:eastAsia="Times New Roman"/>
          <w:b/>
          <w:bCs/>
          <w:i/>
          <w:iCs/>
          <w:vertAlign w:val="subscript"/>
        </w:rPr>
        <w:t>q, r, i</w:t>
      </w:r>
      <w:r w:rsidRPr="79C6FA9D">
        <w:rPr>
          <w:rFonts w:eastAsia="Times New Roman"/>
          <w:b/>
          <w:bCs/>
        </w:rPr>
        <w:t xml:space="preserve"> * Min ((LSL </w:t>
      </w:r>
      <w:r w:rsidRPr="76A32F7C">
        <w:rPr>
          <w:rFonts w:eastAsia="Times New Roman"/>
          <w:b/>
          <w:bCs/>
          <w:i/>
          <w:iCs/>
          <w:vertAlign w:val="subscript"/>
        </w:rPr>
        <w:t>q, r, i</w:t>
      </w:r>
      <w:r w:rsidRPr="79C6FA9D">
        <w:rPr>
          <w:rFonts w:eastAsia="Times New Roman"/>
          <w:b/>
          <w:bCs/>
        </w:rPr>
        <w:t xml:space="preserve"> * (¼)), RTMG </w:t>
      </w:r>
      <w:r w:rsidRPr="76A32F7C">
        <w:rPr>
          <w:rFonts w:eastAsia="Times New Roman"/>
          <w:b/>
          <w:bCs/>
          <w:i/>
          <w:iCs/>
          <w:vertAlign w:val="subscript"/>
        </w:rPr>
        <w:t>q, r, i</w:t>
      </w:r>
      <w:r w:rsidRPr="79C6FA9D">
        <w:rPr>
          <w:rFonts w:eastAsia="Times New Roman"/>
          <w:b/>
          <w:bCs/>
        </w:rPr>
        <w:t>))</w:t>
      </w:r>
    </w:p>
    <w:p w14:paraId="1A95803A" w14:textId="77777777" w:rsidR="00E81209" w:rsidRPr="00E81209" w:rsidRDefault="00E81209" w:rsidP="00E81209">
      <w:pPr>
        <w:spacing w:after="240"/>
        <w:ind w:left="720" w:hanging="720"/>
        <w:rPr>
          <w:rFonts w:eastAsia="Times New Roman"/>
          <w:szCs w:val="20"/>
        </w:rPr>
      </w:pPr>
      <w:r w:rsidRPr="00E81209">
        <w:rPr>
          <w:rFonts w:eastAsia="Times New Roman"/>
          <w:szCs w:val="20"/>
        </w:rPr>
        <w:t>(5)</w:t>
      </w:r>
      <w:r w:rsidRPr="00E81209">
        <w:rPr>
          <w:rFonts w:eastAsia="Times New Roman"/>
          <w:szCs w:val="20"/>
        </w:rPr>
        <w:tab/>
        <w:t>The RUC Guarantee is calculated for Combined Cycle Trains as follows:</w:t>
      </w:r>
    </w:p>
    <w:p w14:paraId="7464ECA3" w14:textId="77777777" w:rsidR="00E81209" w:rsidRPr="00E81209" w:rsidRDefault="00E81209" w:rsidP="79C6FA9D">
      <w:pPr>
        <w:tabs>
          <w:tab w:val="left" w:pos="1440"/>
          <w:tab w:val="left" w:pos="2340"/>
        </w:tabs>
        <w:spacing w:after="240"/>
        <w:ind w:left="720"/>
        <w:rPr>
          <w:rFonts w:eastAsia="Times New Roman"/>
        </w:rPr>
      </w:pPr>
      <w:r w:rsidRPr="79C6FA9D">
        <w:rPr>
          <w:rFonts w:eastAsia="Times New Roman"/>
        </w:rPr>
        <w:t xml:space="preserve">RUCG </w:t>
      </w:r>
      <w:r w:rsidRPr="1A41FB75">
        <w:rPr>
          <w:rFonts w:eastAsia="Times New Roman"/>
          <w:i/>
          <w:iCs/>
          <w:vertAlign w:val="subscript"/>
        </w:rPr>
        <w:t>q, r, d</w:t>
      </w:r>
      <w:r w:rsidRPr="00E81209">
        <w:rPr>
          <w:rFonts w:eastAsia="Times New Roman"/>
          <w:bCs/>
          <w:iCs/>
          <w:szCs w:val="20"/>
          <w:lang w:val="x-none" w:eastAsia="x-none"/>
        </w:rPr>
        <w:tab/>
      </w:r>
      <w:r w:rsidRPr="79C6FA9D">
        <w:rPr>
          <w:rFonts w:eastAsia="Times New Roman"/>
        </w:rPr>
        <w:t>=</w:t>
      </w:r>
      <w:r w:rsidRPr="00E81209">
        <w:rPr>
          <w:rFonts w:eastAsia="Times New Roman"/>
          <w:bCs/>
          <w:iCs/>
          <w:szCs w:val="20"/>
          <w:lang w:val="x-none" w:eastAsia="x-none"/>
        </w:rPr>
        <w:tab/>
      </w:r>
      <w:r w:rsidRPr="79C6FA9D">
        <w:rPr>
          <w:rFonts w:eastAsia="Times New Roman"/>
        </w:rPr>
        <w:fldChar w:fldCharType="begin"/>
      </w:r>
      <w:r w:rsidRPr="79C6FA9D">
        <w:rPr>
          <w:rFonts w:eastAsia="Times New Roman"/>
        </w:rPr>
        <w:fldChar w:fldCharType="separate"/>
      </w:r>
      <w:r w:rsidRPr="00E81209">
        <w:rPr>
          <w:rFonts w:eastAsia="Times New Roman"/>
          <w:b/>
          <w:bCs/>
          <w:i/>
          <w:noProof/>
          <w:position w:val="-20"/>
          <w:szCs w:val="20"/>
        </w:rPr>
        <w:drawing>
          <wp:inline distT="0" distB="0" distL="0" distR="0" wp14:anchorId="22509429" wp14:editId="0850BFBD">
            <wp:extent cx="114300" cy="2762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79C6FA9D">
        <w:rPr>
          <w:rFonts w:eastAsia="Times New Roman"/>
        </w:rPr>
        <w:fldChar w:fldCharType="end"/>
      </w:r>
      <w:r w:rsidRPr="79C6FA9D">
        <w:rPr>
          <w:rFonts w:eastAsia="Times New Roman"/>
        </w:rPr>
        <w:t xml:space="preserve">(SUPR </w:t>
      </w:r>
      <w:r w:rsidRPr="1A41FB75">
        <w:rPr>
          <w:rFonts w:eastAsia="Times New Roman"/>
          <w:i/>
          <w:iCs/>
          <w:vertAlign w:val="subscript"/>
        </w:rPr>
        <w:t xml:space="preserve">q, r, </w:t>
      </w:r>
      <w:r w:rsidRPr="79C6FA9D">
        <w:rPr>
          <w:rFonts w:eastAsia="Times New Roman"/>
          <w:vertAlign w:val="subscript"/>
        </w:rPr>
        <w:t>s</w:t>
      </w:r>
      <w:r w:rsidRPr="79C6FA9D">
        <w:rPr>
          <w:rFonts w:eastAsia="Times New Roman"/>
        </w:rPr>
        <w:t xml:space="preserve"> * RUCSUFLAG </w:t>
      </w:r>
      <w:r w:rsidRPr="1A41FB75">
        <w:rPr>
          <w:rFonts w:eastAsia="Times New Roman"/>
          <w:i/>
          <w:iCs/>
          <w:vertAlign w:val="subscript"/>
        </w:rPr>
        <w:t xml:space="preserve">q, r, </w:t>
      </w:r>
      <w:r w:rsidRPr="79C6FA9D">
        <w:rPr>
          <w:rFonts w:eastAsia="Times New Roman"/>
          <w:vertAlign w:val="subscript"/>
        </w:rPr>
        <w:t>s</w:t>
      </w:r>
      <w:r w:rsidRPr="79C6FA9D">
        <w:rPr>
          <w:rFonts w:eastAsia="Times New Roman"/>
        </w:rPr>
        <w:t xml:space="preserve">) + </w:t>
      </w:r>
    </w:p>
    <w:p w14:paraId="5ED71290" w14:textId="77777777" w:rsidR="00E81209" w:rsidRPr="00E81209" w:rsidRDefault="00E81209" w:rsidP="79C6FA9D">
      <w:pPr>
        <w:tabs>
          <w:tab w:val="left" w:pos="2340"/>
          <w:tab w:val="left" w:pos="2880"/>
        </w:tabs>
        <w:spacing w:after="240"/>
        <w:ind w:left="3067" w:hanging="2347"/>
        <w:rPr>
          <w:rFonts w:eastAsia="Times New Roman"/>
        </w:rPr>
      </w:pPr>
      <w:r w:rsidRPr="00E81209">
        <w:rPr>
          <w:rFonts w:eastAsia="Times New Roman"/>
          <w:bCs/>
          <w:szCs w:val="20"/>
          <w:lang w:val="x-none" w:eastAsia="x-none"/>
        </w:rPr>
        <w:tab/>
      </w:r>
      <w:r w:rsidRPr="00E81209">
        <w:rPr>
          <w:rFonts w:eastAsia="Times New Roman"/>
          <w:b/>
          <w:bCs/>
          <w:i/>
          <w:szCs w:val="20"/>
          <w:lang w:val="x-none" w:eastAsia="x-none"/>
        </w:rPr>
        <w:tab/>
      </w:r>
      <w:r w:rsidRPr="00E81209">
        <w:rPr>
          <w:rFonts w:eastAsia="Times New Roman"/>
          <w:b/>
          <w:bCs/>
          <w:i/>
          <w:noProof/>
          <w:position w:val="-20"/>
          <w:szCs w:val="20"/>
        </w:rPr>
        <w:drawing>
          <wp:inline distT="0" distB="0" distL="0" distR="0" wp14:anchorId="1CD87D25" wp14:editId="3845B2DC">
            <wp:extent cx="142875" cy="28575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79C6FA9D">
        <w:rPr>
          <w:rFonts w:eastAsia="Times New Roman"/>
        </w:rPr>
        <w:t xml:space="preserve">(MAX (0, SUPR - SUPR)) + </w:t>
      </w:r>
      <w:r w:rsidRPr="00E81209">
        <w:rPr>
          <w:rFonts w:eastAsia="Times New Roman"/>
          <w:bCs/>
          <w:noProof/>
          <w:position w:val="-20"/>
          <w:szCs w:val="20"/>
        </w:rPr>
        <w:drawing>
          <wp:inline distT="0" distB="0" distL="0" distR="0" wp14:anchorId="64EB6129" wp14:editId="34FB476C">
            <wp:extent cx="142875" cy="276225"/>
            <wp:effectExtent l="0" t="0" r="9525"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rPr>
          <w:rFonts w:eastAsia="Times New Roman"/>
        </w:rPr>
        <w:t>(RUCGME</w:t>
      </w:r>
      <w:r w:rsidRPr="1A41FB75">
        <w:rPr>
          <w:rFonts w:eastAsia="Times New Roman"/>
          <w:i/>
          <w:iCs/>
          <w:vertAlign w:val="subscript"/>
          <w:lang w:val="it-IT"/>
        </w:rPr>
        <w:t xml:space="preserve"> q, r, i</w:t>
      </w:r>
      <w:r w:rsidRPr="79C6FA9D">
        <w:rPr>
          <w:rFonts w:eastAsia="Times New Roman"/>
        </w:rPr>
        <w:t>)</w:t>
      </w:r>
    </w:p>
    <w:p w14:paraId="7BF00722" w14:textId="77777777" w:rsidR="00E81209" w:rsidRPr="00E81209" w:rsidRDefault="00E81209" w:rsidP="00E81209">
      <w:pPr>
        <w:spacing w:after="240"/>
        <w:ind w:firstLine="720"/>
        <w:rPr>
          <w:rFonts w:eastAsia="Times New Roman"/>
          <w:iCs/>
          <w:szCs w:val="20"/>
        </w:rPr>
      </w:pPr>
      <w:proofErr w:type="gramStart"/>
      <w:r w:rsidRPr="00E81209">
        <w:rPr>
          <w:rFonts w:eastAsia="Times New Roman"/>
          <w:iCs/>
          <w:szCs w:val="20"/>
        </w:rPr>
        <w:t>Where</w:t>
      </w:r>
      <w:proofErr w:type="gramEnd"/>
      <w:r w:rsidRPr="00E81209">
        <w:rPr>
          <w:rFonts w:eastAsia="Times New Roman"/>
          <w:iCs/>
          <w:szCs w:val="20"/>
        </w:rPr>
        <w:t>,</w:t>
      </w:r>
    </w:p>
    <w:p w14:paraId="424EA7FA" w14:textId="28A65814" w:rsidR="00E81209" w:rsidRPr="00E81209" w:rsidRDefault="00E81209" w:rsidP="00E81209">
      <w:pPr>
        <w:spacing w:after="240"/>
        <w:ind w:left="720" w:hanging="720"/>
        <w:rPr>
          <w:rFonts w:eastAsia="Times New Roman"/>
          <w:b/>
          <w:bCs/>
          <w:iCs/>
        </w:rPr>
      </w:pPr>
      <w:r w:rsidRPr="00E81209">
        <w:rPr>
          <w:rFonts w:eastAsia="Times New Roman"/>
          <w:iCs/>
          <w:szCs w:val="20"/>
        </w:rPr>
        <w:tab/>
        <w:t>If a Combined Cycle Train transitions to a RUC-committed configuration from a QSE-committed</w:t>
      </w:r>
      <w:ins w:id="749" w:author="ERCOT" w:date="2024-05-20T11:15:00Z">
        <w:r w:rsidR="00063292">
          <w:rPr>
            <w:rFonts w:eastAsia="Times New Roman"/>
            <w:iCs/>
            <w:szCs w:val="20"/>
          </w:rPr>
          <w:t>, DRRS</w:t>
        </w:r>
      </w:ins>
      <w:ins w:id="750" w:author="ERCOT" w:date="2024-05-29T07:36:00Z">
        <w:r w:rsidR="004107EB">
          <w:rPr>
            <w:rFonts w:eastAsia="Times New Roman"/>
            <w:iCs/>
            <w:szCs w:val="20"/>
          </w:rPr>
          <w:t>-</w:t>
        </w:r>
      </w:ins>
      <w:ins w:id="751" w:author="ERCOT" w:date="2024-05-20T11:15:00Z">
        <w:r w:rsidR="00063292">
          <w:rPr>
            <w:rFonts w:eastAsia="Times New Roman"/>
            <w:iCs/>
            <w:szCs w:val="20"/>
          </w:rPr>
          <w:t>deployed</w:t>
        </w:r>
      </w:ins>
      <w:ins w:id="752" w:author="ERCOT" w:date="2024-05-29T07:36:00Z">
        <w:r w:rsidR="004107EB">
          <w:rPr>
            <w:rFonts w:eastAsia="Times New Roman"/>
            <w:iCs/>
            <w:szCs w:val="20"/>
          </w:rPr>
          <w:t>,</w:t>
        </w:r>
      </w:ins>
      <w:r w:rsidRPr="00E81209">
        <w:rPr>
          <w:rFonts w:eastAsia="Times New Roman"/>
          <w:iCs/>
          <w:szCs w:val="20"/>
        </w:rPr>
        <w:t xml:space="preserve"> or other RUC-committed configuration between two contiguous hours, or to a RUC-committed configuration from a QSE-committed </w:t>
      </w:r>
      <w:ins w:id="753" w:author="ERCOT" w:date="2024-05-20T11:15:00Z">
        <w:r w:rsidR="008707F7">
          <w:rPr>
            <w:rFonts w:eastAsia="Times New Roman"/>
            <w:iCs/>
            <w:szCs w:val="20"/>
          </w:rPr>
          <w:t>or DRRS</w:t>
        </w:r>
      </w:ins>
      <w:ins w:id="754" w:author="ERCOT" w:date="2024-05-29T07:36:00Z">
        <w:r w:rsidR="004107EB">
          <w:rPr>
            <w:rFonts w:eastAsia="Times New Roman"/>
            <w:iCs/>
            <w:szCs w:val="20"/>
          </w:rPr>
          <w:t>-</w:t>
        </w:r>
      </w:ins>
      <w:ins w:id="755" w:author="ERCOT" w:date="2024-05-20T11:15:00Z">
        <w:r w:rsidR="008707F7">
          <w:rPr>
            <w:rFonts w:eastAsia="Times New Roman"/>
            <w:iCs/>
            <w:szCs w:val="20"/>
          </w:rPr>
          <w:t>de</w:t>
        </w:r>
      </w:ins>
      <w:ins w:id="756" w:author="ERCOT" w:date="2024-05-20T11:16:00Z">
        <w:r w:rsidR="008707F7">
          <w:rPr>
            <w:rFonts w:eastAsia="Times New Roman"/>
            <w:iCs/>
            <w:szCs w:val="20"/>
          </w:rPr>
          <w:t xml:space="preserve">ployed </w:t>
        </w:r>
      </w:ins>
      <w:r w:rsidRPr="00E81209">
        <w:rPr>
          <w:rFonts w:eastAsia="Times New Roman"/>
          <w:iCs/>
          <w:szCs w:val="20"/>
        </w:rPr>
        <w:t>configuration within the same hour due to a RUCAC, the transition is calculated as follows:</w:t>
      </w:r>
    </w:p>
    <w:p w14:paraId="5E8EE8C7" w14:textId="77777777" w:rsidR="00E81209" w:rsidRPr="00E81209" w:rsidRDefault="00E81209" w:rsidP="00E81209">
      <w:pPr>
        <w:tabs>
          <w:tab w:val="left" w:pos="1440"/>
          <w:tab w:val="left" w:pos="2340"/>
        </w:tabs>
        <w:spacing w:after="240"/>
        <w:ind w:left="720"/>
        <w:rPr>
          <w:rFonts w:eastAsia="Times New Roman"/>
          <w:b/>
          <w:bCs/>
          <w:iCs/>
        </w:rPr>
      </w:pPr>
      <w:r w:rsidRPr="00E81209">
        <w:rPr>
          <w:rFonts w:eastAsia="Times New Roman"/>
          <w:bCs/>
          <w:lang w:val="x-none" w:eastAsia="x-none"/>
        </w:rPr>
        <w:t>MAX (0, SUPR</w:t>
      </w:r>
      <w:r w:rsidRPr="00E81209">
        <w:rPr>
          <w:rFonts w:eastAsia="Times New Roman"/>
          <w:bCs/>
          <w:lang w:eastAsia="x-none"/>
        </w:rPr>
        <w:t xml:space="preserve"> </w:t>
      </w:r>
      <w:proofErr w:type="spellStart"/>
      <w:r w:rsidRPr="00E81209">
        <w:rPr>
          <w:rFonts w:eastAsia="Times New Roman"/>
          <w:bCs/>
          <w:i/>
          <w:vertAlign w:val="subscript"/>
          <w:lang w:val="x-none" w:eastAsia="x-none"/>
        </w:rPr>
        <w:t>afterCCGR</w:t>
      </w:r>
      <w:proofErr w:type="spellEnd"/>
      <w:r w:rsidRPr="00E81209">
        <w:rPr>
          <w:rFonts w:eastAsia="Times New Roman"/>
          <w:bCs/>
          <w:lang w:val="x-none" w:eastAsia="x-none"/>
        </w:rPr>
        <w:t xml:space="preserve"> – SUPR</w:t>
      </w:r>
      <w:r w:rsidRPr="00E81209">
        <w:rPr>
          <w:rFonts w:eastAsia="Times New Roman"/>
          <w:bCs/>
          <w:lang w:eastAsia="x-none"/>
        </w:rPr>
        <w:t xml:space="preserve"> </w:t>
      </w:r>
      <w:proofErr w:type="spellStart"/>
      <w:r w:rsidRPr="00E81209">
        <w:rPr>
          <w:rFonts w:eastAsia="Times New Roman"/>
          <w:bCs/>
          <w:i/>
          <w:vertAlign w:val="subscript"/>
          <w:lang w:val="x-none" w:eastAsia="x-none"/>
        </w:rPr>
        <w:t>beforeCCGR</w:t>
      </w:r>
      <w:proofErr w:type="spellEnd"/>
      <w:r w:rsidRPr="00E81209">
        <w:rPr>
          <w:rFonts w:eastAsia="Times New Roman"/>
          <w:bCs/>
          <w:lang w:val="x-none" w:eastAsia="x-none"/>
        </w:rPr>
        <w:t>)</w:t>
      </w:r>
    </w:p>
    <w:p w14:paraId="2B84F4A8" w14:textId="51EB31E6" w:rsidR="00E81209" w:rsidRPr="00E81209" w:rsidRDefault="00E81209" w:rsidP="00E81209">
      <w:pPr>
        <w:spacing w:after="240"/>
        <w:ind w:left="720" w:hanging="720"/>
        <w:rPr>
          <w:rFonts w:eastAsia="Times New Roman"/>
          <w:b/>
          <w:bCs/>
          <w:iCs/>
        </w:rPr>
      </w:pPr>
      <w:r w:rsidRPr="00E81209">
        <w:rPr>
          <w:rFonts w:eastAsia="Times New Roman"/>
          <w:iCs/>
          <w:szCs w:val="20"/>
        </w:rPr>
        <w:tab/>
        <w:t xml:space="preserve">If a Combined Cycle Train transitions to a </w:t>
      </w:r>
      <w:r w:rsidRPr="008F7A23">
        <w:rPr>
          <w:rFonts w:eastAsia="Times New Roman"/>
          <w:iCs/>
          <w:szCs w:val="20"/>
        </w:rPr>
        <w:t xml:space="preserve">QSE-committed </w:t>
      </w:r>
      <w:ins w:id="757" w:author="ERCOT" w:date="2024-05-20T15:13:00Z">
        <w:r w:rsidR="008F7A23">
          <w:rPr>
            <w:rFonts w:eastAsia="Times New Roman"/>
            <w:iCs/>
            <w:szCs w:val="20"/>
          </w:rPr>
          <w:t>or DRRS</w:t>
        </w:r>
      </w:ins>
      <w:ins w:id="758" w:author="ERCOT" w:date="2024-05-29T07:36:00Z">
        <w:r w:rsidR="004107EB">
          <w:rPr>
            <w:rFonts w:eastAsia="Times New Roman"/>
            <w:iCs/>
            <w:szCs w:val="20"/>
          </w:rPr>
          <w:t>-</w:t>
        </w:r>
      </w:ins>
      <w:ins w:id="759" w:author="ERCOT" w:date="2024-05-20T15:13:00Z">
        <w:r w:rsidR="008F7A23">
          <w:rPr>
            <w:rFonts w:eastAsia="Times New Roman"/>
            <w:iCs/>
            <w:szCs w:val="20"/>
          </w:rPr>
          <w:t xml:space="preserve">deployed </w:t>
        </w:r>
      </w:ins>
      <w:r w:rsidRPr="008F7A23">
        <w:rPr>
          <w:rFonts w:eastAsia="Times New Roman"/>
          <w:iCs/>
          <w:szCs w:val="20"/>
        </w:rPr>
        <w:t>configuration</w:t>
      </w:r>
      <w:r w:rsidRPr="00E81209">
        <w:rPr>
          <w:rFonts w:eastAsia="Times New Roman"/>
          <w:iCs/>
          <w:szCs w:val="20"/>
        </w:rPr>
        <w:t xml:space="preserve"> from a RUC-committed configuration</w:t>
      </w:r>
      <w:ins w:id="760" w:author="ERCOT" w:date="2024-05-20T15:14:00Z">
        <w:r w:rsidR="00B03D9B">
          <w:rPr>
            <w:rFonts w:eastAsia="Times New Roman"/>
            <w:iCs/>
            <w:szCs w:val="20"/>
          </w:rPr>
          <w:t xml:space="preserve"> </w:t>
        </w:r>
        <w:r w:rsidR="00B03D9B" w:rsidRPr="00E81209">
          <w:rPr>
            <w:rFonts w:eastAsia="Times New Roman"/>
            <w:iCs/>
            <w:szCs w:val="20"/>
          </w:rPr>
          <w:t>between two contiguous hours</w:t>
        </w:r>
      </w:ins>
      <w:r w:rsidRPr="00E81209">
        <w:rPr>
          <w:rFonts w:eastAsia="Times New Roman"/>
          <w:iCs/>
          <w:szCs w:val="20"/>
        </w:rPr>
        <w:t>, the transition is calculated as follows:</w:t>
      </w:r>
    </w:p>
    <w:p w14:paraId="26AAAD1F" w14:textId="77777777" w:rsidR="00E81209" w:rsidRPr="00E81209" w:rsidRDefault="00E81209" w:rsidP="00E81209">
      <w:pPr>
        <w:tabs>
          <w:tab w:val="left" w:pos="1440"/>
          <w:tab w:val="left" w:pos="2340"/>
        </w:tabs>
        <w:spacing w:after="240"/>
        <w:ind w:left="720"/>
        <w:rPr>
          <w:rFonts w:eastAsia="Times New Roman"/>
          <w:bCs/>
          <w:lang w:val="x-none" w:eastAsia="x-none"/>
        </w:rPr>
      </w:pPr>
      <w:r w:rsidRPr="00E81209">
        <w:rPr>
          <w:rFonts w:eastAsia="Times New Roman"/>
          <w:bCs/>
          <w:lang w:val="x-none" w:eastAsia="x-none"/>
        </w:rPr>
        <w:t>MAX (0, SUPR</w:t>
      </w:r>
      <w:r w:rsidRPr="00E81209">
        <w:rPr>
          <w:rFonts w:eastAsia="Times New Roman"/>
          <w:bCs/>
          <w:lang w:eastAsia="x-none"/>
        </w:rPr>
        <w:t xml:space="preserve"> </w:t>
      </w:r>
      <w:proofErr w:type="spellStart"/>
      <w:r w:rsidRPr="00E81209">
        <w:rPr>
          <w:rFonts w:eastAsia="Times New Roman"/>
          <w:bCs/>
          <w:i/>
          <w:vertAlign w:val="subscript"/>
          <w:lang w:val="x-none" w:eastAsia="x-none"/>
        </w:rPr>
        <w:t>beforeCCGR</w:t>
      </w:r>
      <w:proofErr w:type="spellEnd"/>
      <w:r w:rsidRPr="00E81209">
        <w:rPr>
          <w:rFonts w:eastAsia="Times New Roman"/>
          <w:bCs/>
          <w:lang w:val="x-none" w:eastAsia="x-none"/>
        </w:rPr>
        <w:t xml:space="preserve"> – SUPR</w:t>
      </w:r>
      <w:r w:rsidRPr="00E81209">
        <w:rPr>
          <w:rFonts w:eastAsia="Times New Roman"/>
          <w:bCs/>
          <w:lang w:eastAsia="x-none"/>
        </w:rPr>
        <w:t xml:space="preserve"> </w:t>
      </w:r>
      <w:proofErr w:type="spellStart"/>
      <w:r w:rsidRPr="00E81209">
        <w:rPr>
          <w:rFonts w:eastAsia="Times New Roman"/>
          <w:bCs/>
          <w:i/>
          <w:vertAlign w:val="subscript"/>
          <w:lang w:val="x-none" w:eastAsia="x-none"/>
        </w:rPr>
        <w:t>afterCCGR</w:t>
      </w:r>
      <w:proofErr w:type="spellEnd"/>
      <w:r w:rsidRPr="00E81209">
        <w:rPr>
          <w:rFonts w:eastAsia="Times New Roman"/>
          <w:bCs/>
          <w:lang w:val="x-none" w:eastAsia="x-none"/>
        </w:rPr>
        <w:t>)</w:t>
      </w:r>
    </w:p>
    <w:p w14:paraId="7CC03ACD" w14:textId="77777777" w:rsidR="00E81209" w:rsidRPr="00E81209" w:rsidRDefault="00E81209" w:rsidP="00E81209">
      <w:pPr>
        <w:spacing w:after="240"/>
        <w:ind w:left="720"/>
        <w:rPr>
          <w:rFonts w:eastAsia="Times New Roman"/>
          <w:szCs w:val="20"/>
        </w:rPr>
      </w:pPr>
      <w:r w:rsidRPr="00E81209">
        <w:rPr>
          <w:rFonts w:eastAsia="Times New Roman"/>
          <w:szCs w:val="20"/>
        </w:rPr>
        <w:t xml:space="preserve">If the interval </w:t>
      </w:r>
      <w:r w:rsidRPr="00E81209">
        <w:rPr>
          <w:rFonts w:eastAsia="Times New Roman"/>
          <w:i/>
          <w:szCs w:val="20"/>
        </w:rPr>
        <w:t>i</w:t>
      </w:r>
      <w:r w:rsidRPr="00E81209">
        <w:rPr>
          <w:rFonts w:eastAsia="Times New Roman"/>
          <w:szCs w:val="20"/>
        </w:rPr>
        <w:t xml:space="preserve"> is a RUC-Committed Interval that is not a RUCAC, then:</w:t>
      </w:r>
    </w:p>
    <w:p w14:paraId="759CC1AE" w14:textId="77777777" w:rsidR="00E81209" w:rsidRPr="00E81209" w:rsidRDefault="00E81209" w:rsidP="00E81209">
      <w:pPr>
        <w:tabs>
          <w:tab w:val="left" w:pos="1710"/>
        </w:tabs>
        <w:spacing w:after="240"/>
        <w:ind w:left="2610" w:hanging="1890"/>
        <w:rPr>
          <w:rFonts w:eastAsia="Times New Roman"/>
          <w:szCs w:val="20"/>
        </w:rPr>
      </w:pPr>
      <w:r w:rsidRPr="00E81209">
        <w:rPr>
          <w:rFonts w:eastAsia="Times New Roman"/>
          <w:szCs w:val="20"/>
        </w:rPr>
        <w:t xml:space="preserve">RUCGME </w:t>
      </w:r>
      <w:r w:rsidRPr="00E81209">
        <w:rPr>
          <w:rFonts w:eastAsia="Times New Roman"/>
          <w:i/>
          <w:iCs/>
          <w:szCs w:val="20"/>
          <w:vertAlign w:val="subscript"/>
          <w:lang w:val="it-IT"/>
        </w:rPr>
        <w:t>q, r, i</w:t>
      </w:r>
      <w:r w:rsidRPr="00E81209">
        <w:rPr>
          <w:rFonts w:eastAsia="Times New Roman"/>
          <w:iCs/>
          <w:szCs w:val="20"/>
          <w:lang w:val="it-IT"/>
        </w:rPr>
        <w:tab/>
        <w:t xml:space="preserve">=  </w:t>
      </w:r>
      <w:r w:rsidRPr="00E81209">
        <w:rPr>
          <w:rFonts w:eastAsia="Times New Roman"/>
          <w:iCs/>
          <w:szCs w:val="20"/>
        </w:rPr>
        <w:t xml:space="preserve">MEPR </w:t>
      </w:r>
      <w:r w:rsidRPr="00E81209">
        <w:rPr>
          <w:rFonts w:eastAsia="Times New Roman"/>
          <w:i/>
          <w:iCs/>
          <w:szCs w:val="20"/>
          <w:vertAlign w:val="subscript"/>
        </w:rPr>
        <w:t>q, r, i</w:t>
      </w:r>
      <w:r w:rsidRPr="00E81209">
        <w:rPr>
          <w:rFonts w:eastAsia="Times New Roman"/>
          <w:iCs/>
          <w:szCs w:val="20"/>
        </w:rPr>
        <w:t xml:space="preserve"> * Min ((LSL </w:t>
      </w:r>
      <w:r w:rsidRPr="00E81209">
        <w:rPr>
          <w:rFonts w:eastAsia="Times New Roman"/>
          <w:i/>
          <w:iCs/>
          <w:szCs w:val="20"/>
          <w:vertAlign w:val="subscript"/>
        </w:rPr>
        <w:t>q, r, i</w:t>
      </w:r>
      <w:r w:rsidRPr="00E81209">
        <w:rPr>
          <w:rFonts w:eastAsia="Times New Roman"/>
          <w:iCs/>
          <w:szCs w:val="20"/>
        </w:rPr>
        <w:t xml:space="preserve"> * (¼)), RTMG </w:t>
      </w:r>
      <w:r w:rsidRPr="00E81209">
        <w:rPr>
          <w:rFonts w:eastAsia="Times New Roman"/>
          <w:i/>
          <w:iCs/>
          <w:szCs w:val="20"/>
          <w:vertAlign w:val="subscript"/>
        </w:rPr>
        <w:t>q, r, i</w:t>
      </w:r>
      <w:r w:rsidRPr="00E81209">
        <w:rPr>
          <w:rFonts w:eastAsia="Times New Roman"/>
          <w:iCs/>
          <w:szCs w:val="20"/>
        </w:rPr>
        <w:t>)</w:t>
      </w:r>
    </w:p>
    <w:p w14:paraId="19BF301E" w14:textId="5FDE23FE" w:rsidR="00E81209" w:rsidRPr="00E81209" w:rsidRDefault="00E81209" w:rsidP="00E81209">
      <w:pPr>
        <w:spacing w:after="240"/>
        <w:ind w:left="720"/>
        <w:rPr>
          <w:rFonts w:eastAsia="Times New Roman"/>
        </w:rPr>
      </w:pPr>
      <w:r w:rsidRPr="4CD90589">
        <w:rPr>
          <w:rFonts w:eastAsia="Times New Roman"/>
        </w:rPr>
        <w:t xml:space="preserve">If the interval </w:t>
      </w:r>
      <w:r w:rsidRPr="4CD90589">
        <w:rPr>
          <w:rFonts w:eastAsia="Times New Roman"/>
          <w:i/>
        </w:rPr>
        <w:t>i</w:t>
      </w:r>
      <w:r w:rsidRPr="4CD90589">
        <w:rPr>
          <w:rFonts w:eastAsia="Times New Roman"/>
        </w:rPr>
        <w:t xml:space="preserve"> is a RUCAC of a previously QSE-</w:t>
      </w:r>
      <w:del w:id="761" w:author="ERCOT" w:date="2025-10-24T20:51:00Z">
        <w:r w:rsidRPr="4CD90589" w:rsidDel="00E81209">
          <w:rPr>
            <w:rFonts w:eastAsia="Times New Roman"/>
          </w:rPr>
          <w:delText>C</w:delText>
        </w:r>
      </w:del>
      <w:ins w:id="762" w:author="ERCOT" w:date="2025-10-24T20:51:00Z">
        <w:r w:rsidR="743E7C9F" w:rsidRPr="4CD90589">
          <w:rPr>
            <w:rFonts w:eastAsia="Times New Roman"/>
          </w:rPr>
          <w:t>c</w:t>
        </w:r>
      </w:ins>
      <w:r w:rsidRPr="4CD90589">
        <w:rPr>
          <w:rFonts w:eastAsia="Times New Roman"/>
        </w:rPr>
        <w:t xml:space="preserve">ommitted </w:t>
      </w:r>
      <w:ins w:id="763" w:author="ERCOT" w:date="2024-05-20T15:19:00Z">
        <w:r w:rsidR="00CC297F" w:rsidRPr="4CD90589">
          <w:rPr>
            <w:rFonts w:eastAsia="Times New Roman"/>
          </w:rPr>
          <w:t>or DRRS</w:t>
        </w:r>
      </w:ins>
      <w:ins w:id="764" w:author="ERCOT" w:date="2024-05-29T07:35:00Z">
        <w:r w:rsidR="004107EB" w:rsidRPr="4CD90589">
          <w:rPr>
            <w:rFonts w:eastAsia="Times New Roman"/>
          </w:rPr>
          <w:t>-</w:t>
        </w:r>
      </w:ins>
      <w:ins w:id="765" w:author="ERCOT" w:date="2024-05-20T15:19:00Z">
        <w:r w:rsidR="00CC297F" w:rsidRPr="4CD90589">
          <w:rPr>
            <w:rFonts w:eastAsia="Times New Roman"/>
          </w:rPr>
          <w:t xml:space="preserve">deployed </w:t>
        </w:r>
      </w:ins>
      <w:del w:id="766" w:author="ERCOT" w:date="2025-10-24T20:51:00Z">
        <w:r w:rsidRPr="4CD90589" w:rsidDel="00E81209">
          <w:rPr>
            <w:rFonts w:eastAsia="Times New Roman"/>
          </w:rPr>
          <w:delText>I</w:delText>
        </w:r>
      </w:del>
      <w:ins w:id="767" w:author="ERCOT" w:date="2025-10-24T20:51:00Z">
        <w:r w:rsidR="2570757E" w:rsidRPr="4CD90589">
          <w:rPr>
            <w:rFonts w:eastAsia="Times New Roman"/>
          </w:rPr>
          <w:t>i</w:t>
        </w:r>
      </w:ins>
      <w:r w:rsidRPr="4CD90589">
        <w:rPr>
          <w:rFonts w:eastAsia="Times New Roman"/>
        </w:rPr>
        <w:t>nterval, then:</w:t>
      </w:r>
    </w:p>
    <w:p w14:paraId="56A5A4C5" w14:textId="77777777" w:rsidR="00E81209" w:rsidRPr="00E81209" w:rsidRDefault="00E81209" w:rsidP="00E81209">
      <w:pPr>
        <w:tabs>
          <w:tab w:val="left" w:pos="1170"/>
        </w:tabs>
        <w:ind w:left="2610" w:hanging="1890"/>
        <w:rPr>
          <w:rFonts w:eastAsia="Times New Roman"/>
          <w:iCs/>
          <w:szCs w:val="20"/>
        </w:rPr>
      </w:pPr>
      <w:r w:rsidRPr="00E81209">
        <w:rPr>
          <w:rFonts w:eastAsia="Times New Roman"/>
          <w:szCs w:val="20"/>
        </w:rPr>
        <w:t xml:space="preserve">RUCGME </w:t>
      </w:r>
      <w:r w:rsidRPr="00E81209">
        <w:rPr>
          <w:rFonts w:eastAsia="Times New Roman"/>
          <w:i/>
          <w:iCs/>
          <w:szCs w:val="20"/>
          <w:vertAlign w:val="subscript"/>
          <w:lang w:val="it-IT"/>
        </w:rPr>
        <w:t>q, r, i</w:t>
      </w:r>
      <w:r w:rsidRPr="00E81209">
        <w:rPr>
          <w:rFonts w:eastAsia="Times New Roman"/>
          <w:iCs/>
          <w:szCs w:val="20"/>
          <w:lang w:val="it-IT"/>
        </w:rPr>
        <w:tab/>
        <w:t xml:space="preserve">=  </w:t>
      </w:r>
      <w:r w:rsidRPr="00E81209">
        <w:rPr>
          <w:rFonts w:eastAsia="Times New Roman"/>
          <w:iCs/>
          <w:szCs w:val="20"/>
        </w:rPr>
        <w:t xml:space="preserve">Max [0, MEPR </w:t>
      </w:r>
      <w:r w:rsidRPr="00E81209">
        <w:rPr>
          <w:rFonts w:eastAsia="Times New Roman"/>
          <w:i/>
          <w:iCs/>
          <w:szCs w:val="20"/>
          <w:vertAlign w:val="subscript"/>
        </w:rPr>
        <w:t xml:space="preserve">q, </w:t>
      </w:r>
      <w:proofErr w:type="spellStart"/>
      <w:r w:rsidRPr="00E81209">
        <w:rPr>
          <w:rFonts w:eastAsia="Times New Roman"/>
          <w:i/>
          <w:iCs/>
          <w:szCs w:val="20"/>
          <w:vertAlign w:val="subscript"/>
        </w:rPr>
        <w:t>afterCCGR</w:t>
      </w:r>
      <w:proofErr w:type="spellEnd"/>
      <w:r w:rsidRPr="00E81209">
        <w:rPr>
          <w:rFonts w:eastAsia="Times New Roman"/>
          <w:i/>
          <w:iCs/>
          <w:szCs w:val="20"/>
          <w:vertAlign w:val="subscript"/>
        </w:rPr>
        <w:t>, i</w:t>
      </w:r>
      <w:r w:rsidRPr="00E81209">
        <w:rPr>
          <w:rFonts w:eastAsia="Times New Roman"/>
          <w:iCs/>
          <w:szCs w:val="20"/>
        </w:rPr>
        <w:t xml:space="preserve"> * </w:t>
      </w:r>
      <w:proofErr w:type="gramStart"/>
      <w:r w:rsidRPr="00E81209">
        <w:rPr>
          <w:rFonts w:eastAsia="Times New Roman"/>
          <w:iCs/>
          <w:szCs w:val="20"/>
        </w:rPr>
        <w:t>Min ((</w:t>
      </w:r>
      <w:proofErr w:type="gramEnd"/>
      <w:r w:rsidRPr="00E81209">
        <w:rPr>
          <w:rFonts w:eastAsia="Times New Roman"/>
          <w:iCs/>
          <w:szCs w:val="20"/>
        </w:rPr>
        <w:t xml:space="preserve">LSL </w:t>
      </w:r>
      <w:r w:rsidRPr="00E81209">
        <w:rPr>
          <w:rFonts w:eastAsia="Times New Roman"/>
          <w:i/>
          <w:iCs/>
          <w:szCs w:val="20"/>
          <w:vertAlign w:val="subscript"/>
        </w:rPr>
        <w:t xml:space="preserve">q, </w:t>
      </w:r>
      <w:proofErr w:type="spellStart"/>
      <w:r w:rsidRPr="00E81209">
        <w:rPr>
          <w:rFonts w:eastAsia="Times New Roman"/>
          <w:i/>
          <w:iCs/>
          <w:szCs w:val="20"/>
          <w:vertAlign w:val="subscript"/>
        </w:rPr>
        <w:t>afterCCGR</w:t>
      </w:r>
      <w:proofErr w:type="spellEnd"/>
      <w:r w:rsidRPr="00E81209">
        <w:rPr>
          <w:rFonts w:eastAsia="Times New Roman"/>
          <w:i/>
          <w:iCs/>
          <w:szCs w:val="20"/>
          <w:vertAlign w:val="subscript"/>
        </w:rPr>
        <w:t>, i</w:t>
      </w:r>
      <w:r w:rsidRPr="00E81209">
        <w:rPr>
          <w:rFonts w:eastAsia="Times New Roman"/>
          <w:iCs/>
          <w:szCs w:val="20"/>
        </w:rPr>
        <w:t xml:space="preserve"> * </w:t>
      </w:r>
    </w:p>
    <w:p w14:paraId="2BAF0A69" w14:textId="77777777" w:rsidR="00E81209" w:rsidRPr="00E81209" w:rsidRDefault="00E81209" w:rsidP="00E81209">
      <w:pPr>
        <w:tabs>
          <w:tab w:val="left" w:pos="1440"/>
          <w:tab w:val="left" w:pos="2340"/>
        </w:tabs>
        <w:spacing w:after="240"/>
        <w:ind w:left="720"/>
        <w:rPr>
          <w:rFonts w:eastAsia="Times New Roman"/>
        </w:rPr>
      </w:pPr>
      <w:r w:rsidRPr="00E81209">
        <w:rPr>
          <w:rFonts w:eastAsia="Times New Roman"/>
          <w:bCs/>
          <w:lang w:val="x-none" w:eastAsia="x-none"/>
        </w:rPr>
        <w:tab/>
      </w:r>
      <w:r w:rsidRPr="00E81209">
        <w:rPr>
          <w:rFonts w:eastAsia="Times New Roman"/>
          <w:bCs/>
          <w:lang w:val="x-none" w:eastAsia="x-none"/>
        </w:rPr>
        <w:tab/>
      </w:r>
      <w:r w:rsidRPr="20082082">
        <w:rPr>
          <w:rFonts w:eastAsia="Times New Roman"/>
        </w:rPr>
        <w:t xml:space="preserve">(¼)), RTMG </w:t>
      </w:r>
      <w:r w:rsidRPr="20082082">
        <w:rPr>
          <w:rFonts w:eastAsia="Times New Roman"/>
          <w:vertAlign w:val="subscript"/>
        </w:rPr>
        <w:t>q, r, i</w:t>
      </w:r>
      <w:r w:rsidRPr="20082082">
        <w:rPr>
          <w:rFonts w:eastAsia="Times New Roman"/>
        </w:rPr>
        <w:t xml:space="preserve">) – MEPR </w:t>
      </w:r>
      <w:r w:rsidRPr="20082082">
        <w:rPr>
          <w:rFonts w:eastAsia="Times New Roman"/>
          <w:vertAlign w:val="subscript"/>
        </w:rPr>
        <w:t xml:space="preserve">q, </w:t>
      </w:r>
      <w:proofErr w:type="spellStart"/>
      <w:r w:rsidRPr="20082082">
        <w:rPr>
          <w:rFonts w:eastAsia="Times New Roman"/>
          <w:vertAlign w:val="subscript"/>
        </w:rPr>
        <w:t>beforeCCGR</w:t>
      </w:r>
      <w:proofErr w:type="spellEnd"/>
      <w:r w:rsidRPr="20082082">
        <w:rPr>
          <w:rFonts w:eastAsia="Times New Roman"/>
          <w:vertAlign w:val="subscript"/>
        </w:rPr>
        <w:t>, i</w:t>
      </w:r>
      <w:r w:rsidRPr="20082082">
        <w:rPr>
          <w:rFonts w:eastAsia="Times New Roman"/>
        </w:rPr>
        <w:t xml:space="preserve"> * (LSL </w:t>
      </w:r>
      <w:r w:rsidRPr="20082082">
        <w:rPr>
          <w:rFonts w:eastAsia="Times New Roman"/>
          <w:vertAlign w:val="subscript"/>
        </w:rPr>
        <w:t xml:space="preserve">q, </w:t>
      </w:r>
      <w:proofErr w:type="spellStart"/>
      <w:r w:rsidRPr="20082082">
        <w:rPr>
          <w:rFonts w:eastAsia="Times New Roman"/>
          <w:vertAlign w:val="subscript"/>
        </w:rPr>
        <w:t>beforeCCGR</w:t>
      </w:r>
      <w:proofErr w:type="spellEnd"/>
      <w:r w:rsidRPr="20082082">
        <w:rPr>
          <w:rFonts w:eastAsia="Times New Roman"/>
          <w:vertAlign w:val="subscript"/>
        </w:rPr>
        <w:t>, i</w:t>
      </w:r>
      <w:r w:rsidRPr="20082082">
        <w:rPr>
          <w:rFonts w:eastAsia="Times New Roman"/>
        </w:rPr>
        <w:t xml:space="preserve"> * (¼))]</w:t>
      </w:r>
    </w:p>
    <w:p w14:paraId="752F26BF" w14:textId="77777777" w:rsidR="00E81209" w:rsidRPr="00E81209" w:rsidRDefault="00E81209" w:rsidP="00E81209">
      <w:pPr>
        <w:spacing w:after="240"/>
        <w:ind w:left="720" w:hanging="720"/>
        <w:rPr>
          <w:rFonts w:eastAsia="Times New Roman"/>
          <w:szCs w:val="20"/>
        </w:rPr>
      </w:pPr>
      <w:r w:rsidRPr="00E81209">
        <w:rPr>
          <w:rFonts w:eastAsia="Times New Roman"/>
          <w:szCs w:val="20"/>
        </w:rPr>
        <w:t>(6)</w:t>
      </w:r>
      <w:r w:rsidRPr="00E81209">
        <w:rPr>
          <w:rFonts w:eastAsia="Times New Roman"/>
          <w:szCs w:val="20"/>
        </w:rPr>
        <w:tab/>
        <w:t xml:space="preserve">If a validated Three-Part Supply Offer has been submitted for a Resource for the RUC, then the RUC Guarantee for that Resource is based on the minimum of the Startup Offer in that validated Three-Part Supply Offer and Startup Cap and the lesser of the Minimum-Energy Offer in that validated Three-Part Supply Offer and the Minimum-Energy Offer Cap.  If a validated Three-Part Supply Offer has not been submitted for a Resource for </w:t>
      </w:r>
      <w:r w:rsidRPr="00E81209">
        <w:rPr>
          <w:rFonts w:eastAsia="Times New Roman"/>
          <w:szCs w:val="20"/>
        </w:rPr>
        <w:lastRenderedPageBreak/>
        <w:t>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2CEE6DF7" w14:textId="77777777" w:rsidR="00E81209" w:rsidRPr="00E81209" w:rsidRDefault="00E81209" w:rsidP="00E81209">
      <w:pPr>
        <w:spacing w:after="240"/>
        <w:ind w:left="1440" w:hanging="720"/>
        <w:rPr>
          <w:rFonts w:eastAsia="Times New Roman"/>
          <w:b/>
          <w:szCs w:val="20"/>
        </w:rPr>
      </w:pPr>
      <w:r w:rsidRPr="00E81209">
        <w:rPr>
          <w:rFonts w:eastAsia="Times New Roman"/>
          <w:b/>
          <w:szCs w:val="20"/>
        </w:rPr>
        <w:t xml:space="preserve">For a Resource which is not an AGR, </w:t>
      </w:r>
    </w:p>
    <w:p w14:paraId="51FD6AE1"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rPr>
        <w:t xml:space="preserve">If the QSE submitted a validated Three-Part Supply Offer, </w:t>
      </w:r>
    </w:p>
    <w:p w14:paraId="01FA24E4"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rPr>
        <w:tab/>
        <w:t xml:space="preserve">Then, </w:t>
      </w:r>
      <w:r w:rsidRPr="00E81209">
        <w:rPr>
          <w:rFonts w:eastAsia="Times New Roman"/>
          <w:bCs/>
          <w:iCs/>
        </w:rPr>
        <w:tab/>
      </w:r>
      <w:r w:rsidRPr="00E81209">
        <w:rPr>
          <w:rFonts w:eastAsia="Times New Roman"/>
          <w:bCs/>
          <w:iCs/>
        </w:rPr>
        <w:tab/>
        <w:t xml:space="preserve">SUPR </w:t>
      </w:r>
      <w:r w:rsidRPr="00E81209">
        <w:rPr>
          <w:rFonts w:eastAsia="Times New Roman"/>
          <w:bCs/>
          <w:i/>
          <w:vertAlign w:val="subscript"/>
          <w:lang w:val="x-none" w:eastAsia="x-none"/>
        </w:rPr>
        <w:t xml:space="preserve">q, r, </w:t>
      </w:r>
      <w:r w:rsidRPr="00E81209">
        <w:rPr>
          <w:rFonts w:eastAsia="Times New Roman"/>
          <w:bCs/>
          <w:iCs/>
          <w:vertAlign w:val="subscript"/>
        </w:rPr>
        <w:t>s</w:t>
      </w:r>
      <w:r w:rsidRPr="00E81209">
        <w:rPr>
          <w:rFonts w:eastAsia="Times New Roman"/>
          <w:bCs/>
          <w:iCs/>
        </w:rPr>
        <w:tab/>
        <w:t>=</w:t>
      </w:r>
      <w:r w:rsidRPr="00E81209">
        <w:rPr>
          <w:rFonts w:eastAsia="Times New Roman"/>
          <w:bCs/>
          <w:iCs/>
        </w:rPr>
        <w:tab/>
        <w:t xml:space="preserve">Min (SUO </w:t>
      </w:r>
      <w:r w:rsidRPr="00E81209">
        <w:rPr>
          <w:rFonts w:eastAsia="Times New Roman"/>
          <w:bCs/>
          <w:i/>
          <w:vertAlign w:val="subscript"/>
          <w:lang w:val="x-none" w:eastAsia="x-none"/>
        </w:rPr>
        <w:t>q, r, s</w:t>
      </w:r>
      <w:r w:rsidRPr="00E81209">
        <w:rPr>
          <w:rFonts w:eastAsia="Times New Roman"/>
          <w:bCs/>
          <w:lang w:val="x-none" w:eastAsia="x-none"/>
        </w:rPr>
        <w:t xml:space="preserve">, SUCAP </w:t>
      </w:r>
      <w:r w:rsidRPr="00E81209">
        <w:rPr>
          <w:rFonts w:eastAsia="Times New Roman"/>
          <w:bCs/>
          <w:i/>
          <w:vertAlign w:val="subscript"/>
          <w:lang w:val="x-none" w:eastAsia="x-none"/>
        </w:rPr>
        <w:t>q, r, s</w:t>
      </w:r>
      <w:r w:rsidRPr="00E81209">
        <w:rPr>
          <w:rFonts w:eastAsia="Times New Roman"/>
          <w:bCs/>
          <w:lang w:val="x-none" w:eastAsia="x-none"/>
        </w:rPr>
        <w:t>)</w:t>
      </w:r>
    </w:p>
    <w:p w14:paraId="7465E88F" w14:textId="77777777" w:rsidR="00E81209" w:rsidRPr="00E81209" w:rsidRDefault="00E81209" w:rsidP="00E81209">
      <w:pPr>
        <w:tabs>
          <w:tab w:val="left" w:pos="1440"/>
          <w:tab w:val="left" w:pos="2340"/>
        </w:tabs>
        <w:spacing w:after="240"/>
        <w:ind w:left="720"/>
        <w:rPr>
          <w:rFonts w:eastAsia="Times New Roman"/>
          <w:bCs/>
          <w:lang w:val="it-IT"/>
        </w:rPr>
      </w:pPr>
      <w:r w:rsidRPr="00E81209">
        <w:rPr>
          <w:rFonts w:eastAsia="Times New Roman"/>
          <w:bCs/>
          <w:iCs/>
        </w:rPr>
        <w:tab/>
      </w:r>
      <w:r w:rsidRPr="00E81209">
        <w:rPr>
          <w:rFonts w:eastAsia="Times New Roman"/>
          <w:bCs/>
          <w:iCs/>
        </w:rPr>
        <w:tab/>
      </w:r>
      <w:r w:rsidRPr="00E81209">
        <w:rPr>
          <w:rFonts w:eastAsia="Times New Roman"/>
          <w:bCs/>
          <w:iCs/>
        </w:rPr>
        <w:tab/>
      </w:r>
      <w:r w:rsidRPr="00E81209">
        <w:rPr>
          <w:rFonts w:eastAsia="Times New Roman"/>
          <w:bCs/>
          <w:iCs/>
          <w:lang w:val="it-IT"/>
        </w:rPr>
        <w:t xml:space="preserve">MEPR </w:t>
      </w:r>
      <w:r w:rsidRPr="00E81209">
        <w:rPr>
          <w:rFonts w:eastAsia="Times New Roman"/>
          <w:bCs/>
          <w:i/>
          <w:vertAlign w:val="subscript"/>
          <w:lang w:val="x-none" w:eastAsia="x-none"/>
        </w:rPr>
        <w:t>q, r, i</w:t>
      </w:r>
      <w:r w:rsidRPr="00E81209">
        <w:rPr>
          <w:rFonts w:eastAsia="Times New Roman"/>
          <w:bCs/>
          <w:iCs/>
          <w:lang w:val="it-IT"/>
        </w:rPr>
        <w:tab/>
        <w:t>=</w:t>
      </w:r>
      <w:r w:rsidRPr="00E81209">
        <w:rPr>
          <w:rFonts w:eastAsia="Times New Roman"/>
          <w:bCs/>
          <w:iCs/>
          <w:lang w:val="it-IT"/>
        </w:rPr>
        <w:tab/>
      </w:r>
      <w:r w:rsidRPr="00E81209">
        <w:rPr>
          <w:rFonts w:eastAsia="Times New Roman"/>
          <w:bCs/>
          <w:iCs/>
        </w:rPr>
        <w:t>Min (</w:t>
      </w:r>
      <w:r w:rsidRPr="00E81209">
        <w:rPr>
          <w:rFonts w:eastAsia="Times New Roman"/>
          <w:bCs/>
          <w:iCs/>
          <w:lang w:val="it-IT"/>
        </w:rPr>
        <w:t xml:space="preserve">MEO </w:t>
      </w:r>
      <w:r w:rsidRPr="00E81209">
        <w:rPr>
          <w:rFonts w:eastAsia="Times New Roman"/>
          <w:bCs/>
          <w:i/>
          <w:vertAlign w:val="subscript"/>
          <w:lang w:val="x-none" w:eastAsia="x-none"/>
        </w:rPr>
        <w:t>q, r, i</w:t>
      </w:r>
      <w:r w:rsidRPr="00E81209">
        <w:rPr>
          <w:rFonts w:eastAsia="Times New Roman"/>
          <w:bCs/>
          <w:lang w:val="x-none" w:eastAsia="x-none"/>
        </w:rPr>
        <w:t xml:space="preserve">, MECAP </w:t>
      </w:r>
      <w:r w:rsidRPr="00E81209">
        <w:rPr>
          <w:rFonts w:eastAsia="Times New Roman"/>
          <w:bCs/>
          <w:i/>
          <w:vertAlign w:val="subscript"/>
          <w:lang w:val="x-none" w:eastAsia="x-none"/>
        </w:rPr>
        <w:t>q,</w:t>
      </w:r>
      <w:r w:rsidRPr="00E81209">
        <w:rPr>
          <w:rFonts w:eastAsia="Times New Roman"/>
          <w:bCs/>
          <w:i/>
          <w:vertAlign w:val="subscript"/>
          <w:lang w:eastAsia="x-none"/>
        </w:rPr>
        <w:t xml:space="preserve"> </w:t>
      </w:r>
      <w:r w:rsidRPr="00E81209">
        <w:rPr>
          <w:rFonts w:eastAsia="Times New Roman"/>
          <w:bCs/>
          <w:i/>
          <w:vertAlign w:val="subscript"/>
          <w:lang w:val="x-none" w:eastAsia="x-none"/>
        </w:rPr>
        <w:t>r,</w:t>
      </w:r>
      <w:r w:rsidRPr="00E81209">
        <w:rPr>
          <w:rFonts w:eastAsia="Times New Roman"/>
          <w:bCs/>
          <w:i/>
          <w:vertAlign w:val="subscript"/>
          <w:lang w:eastAsia="x-none"/>
        </w:rPr>
        <w:t xml:space="preserve"> </w:t>
      </w:r>
      <w:r w:rsidRPr="00E81209">
        <w:rPr>
          <w:rFonts w:eastAsia="Times New Roman"/>
          <w:bCs/>
          <w:i/>
          <w:vertAlign w:val="subscript"/>
          <w:lang w:val="x-none" w:eastAsia="x-none"/>
        </w:rPr>
        <w:t>i</w:t>
      </w:r>
      <w:r w:rsidRPr="00E81209">
        <w:rPr>
          <w:rFonts w:eastAsia="Times New Roman"/>
          <w:bCs/>
          <w:lang w:val="x-none" w:eastAsia="x-none"/>
        </w:rPr>
        <w:t>)</w:t>
      </w:r>
    </w:p>
    <w:p w14:paraId="0497BCD4"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lang w:val="it-IT"/>
        </w:rPr>
        <w:tab/>
      </w:r>
      <w:r w:rsidRPr="00E81209">
        <w:rPr>
          <w:rFonts w:eastAsia="Times New Roman"/>
          <w:bCs/>
          <w:iCs/>
        </w:rPr>
        <w:t xml:space="preserve">Otherwise, </w:t>
      </w:r>
      <w:r w:rsidRPr="00E81209">
        <w:rPr>
          <w:rFonts w:eastAsia="Times New Roman"/>
          <w:bCs/>
          <w:iCs/>
        </w:rPr>
        <w:tab/>
        <w:t xml:space="preserve">SUPR </w:t>
      </w:r>
      <w:r w:rsidRPr="00E81209">
        <w:rPr>
          <w:rFonts w:eastAsia="Times New Roman"/>
          <w:bCs/>
          <w:i/>
          <w:vertAlign w:val="subscript"/>
          <w:lang w:val="x-none" w:eastAsia="x-none"/>
        </w:rPr>
        <w:t>q, r, s</w:t>
      </w:r>
      <w:r w:rsidRPr="00E81209">
        <w:rPr>
          <w:rFonts w:eastAsia="Times New Roman"/>
          <w:bCs/>
          <w:iCs/>
        </w:rPr>
        <w:t xml:space="preserve"> </w:t>
      </w:r>
      <w:r w:rsidRPr="00E81209">
        <w:rPr>
          <w:rFonts w:eastAsia="Times New Roman"/>
          <w:bCs/>
          <w:iCs/>
        </w:rPr>
        <w:tab/>
        <w:t xml:space="preserve">= </w:t>
      </w:r>
      <w:r w:rsidRPr="00E81209">
        <w:rPr>
          <w:rFonts w:eastAsia="Times New Roman"/>
          <w:bCs/>
          <w:iCs/>
        </w:rPr>
        <w:tab/>
        <w:t xml:space="preserve">SUCAP </w:t>
      </w:r>
      <w:r w:rsidRPr="00E81209">
        <w:rPr>
          <w:rFonts w:eastAsia="Times New Roman"/>
          <w:bCs/>
          <w:i/>
          <w:vertAlign w:val="subscript"/>
          <w:lang w:val="x-none" w:eastAsia="x-none"/>
        </w:rPr>
        <w:t>q, r, s</w:t>
      </w:r>
    </w:p>
    <w:p w14:paraId="4C33B368" w14:textId="77777777" w:rsidR="00E81209" w:rsidRPr="00E81209" w:rsidRDefault="00E81209" w:rsidP="00E81209">
      <w:pPr>
        <w:tabs>
          <w:tab w:val="left" w:pos="1440"/>
          <w:tab w:val="left" w:pos="2340"/>
        </w:tabs>
        <w:spacing w:after="240"/>
        <w:ind w:left="720"/>
        <w:rPr>
          <w:rFonts w:eastAsia="Times New Roman"/>
          <w:bCs/>
          <w:lang w:val="it-IT"/>
        </w:rPr>
      </w:pPr>
      <w:r w:rsidRPr="00E81209">
        <w:rPr>
          <w:rFonts w:eastAsia="Times New Roman"/>
          <w:bCs/>
          <w:iCs/>
        </w:rPr>
        <w:tab/>
      </w:r>
      <w:r w:rsidRPr="00E81209">
        <w:rPr>
          <w:rFonts w:eastAsia="Times New Roman"/>
          <w:bCs/>
          <w:iCs/>
        </w:rPr>
        <w:tab/>
      </w:r>
      <w:r w:rsidRPr="00E81209">
        <w:rPr>
          <w:rFonts w:eastAsia="Times New Roman"/>
          <w:bCs/>
          <w:iCs/>
        </w:rPr>
        <w:tab/>
      </w:r>
      <w:r w:rsidRPr="00E81209">
        <w:rPr>
          <w:rFonts w:eastAsia="Times New Roman"/>
          <w:bCs/>
          <w:iCs/>
          <w:lang w:val="it-IT"/>
        </w:rPr>
        <w:t xml:space="preserve">MEPR </w:t>
      </w:r>
      <w:r w:rsidRPr="00E81209">
        <w:rPr>
          <w:rFonts w:eastAsia="Times New Roman"/>
          <w:bCs/>
          <w:i/>
          <w:vertAlign w:val="subscript"/>
          <w:lang w:val="x-none" w:eastAsia="x-none"/>
        </w:rPr>
        <w:t>q, r, i</w:t>
      </w:r>
      <w:r w:rsidRPr="00E81209">
        <w:rPr>
          <w:rFonts w:eastAsia="Times New Roman"/>
          <w:bCs/>
          <w:iCs/>
          <w:lang w:val="it-IT"/>
        </w:rPr>
        <w:t xml:space="preserve"> </w:t>
      </w:r>
      <w:r w:rsidRPr="00E81209">
        <w:rPr>
          <w:rFonts w:eastAsia="Times New Roman"/>
          <w:bCs/>
          <w:iCs/>
          <w:lang w:val="it-IT"/>
        </w:rPr>
        <w:tab/>
        <w:t xml:space="preserve">= </w:t>
      </w:r>
      <w:r w:rsidRPr="00E81209">
        <w:rPr>
          <w:rFonts w:eastAsia="Times New Roman"/>
          <w:bCs/>
          <w:iCs/>
          <w:lang w:val="it-IT"/>
        </w:rPr>
        <w:tab/>
        <w:t xml:space="preserve">MECAP </w:t>
      </w:r>
      <w:r w:rsidRPr="00E81209">
        <w:rPr>
          <w:rFonts w:eastAsia="Times New Roman"/>
          <w:bCs/>
          <w:i/>
          <w:vertAlign w:val="subscript"/>
          <w:lang w:val="x-none" w:eastAsia="x-none"/>
        </w:rPr>
        <w:t>q, r, i</w:t>
      </w:r>
    </w:p>
    <w:p w14:paraId="767684EE" w14:textId="77777777" w:rsidR="00E81209" w:rsidRPr="00E81209" w:rsidRDefault="00E81209" w:rsidP="00E81209">
      <w:pPr>
        <w:spacing w:after="240"/>
        <w:ind w:left="720"/>
        <w:rPr>
          <w:rFonts w:eastAsia="Times New Roman"/>
          <w:szCs w:val="20"/>
        </w:rPr>
      </w:pPr>
      <w:r w:rsidRPr="00E81209">
        <w:rPr>
          <w:rFonts w:eastAsia="Times New Roman"/>
          <w:iCs/>
          <w:szCs w:val="20"/>
        </w:rPr>
        <w:t>If ERCOT has approved verifiable Startup Costs and minimum-energy costs for the Resource,</w:t>
      </w:r>
    </w:p>
    <w:p w14:paraId="3BD68ABC"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rPr>
        <w:tab/>
        <w:t xml:space="preserve">Then, </w:t>
      </w:r>
      <w:r w:rsidRPr="00E81209">
        <w:rPr>
          <w:rFonts w:eastAsia="Times New Roman"/>
          <w:bCs/>
          <w:iCs/>
        </w:rPr>
        <w:tab/>
      </w:r>
      <w:r w:rsidRPr="00E81209">
        <w:rPr>
          <w:rFonts w:eastAsia="Times New Roman"/>
          <w:bCs/>
          <w:iCs/>
        </w:rPr>
        <w:tab/>
        <w:t xml:space="preserve">SUCAP </w:t>
      </w:r>
      <w:r w:rsidRPr="00E81209">
        <w:rPr>
          <w:rFonts w:eastAsia="Times New Roman"/>
          <w:bCs/>
          <w:i/>
          <w:vertAlign w:val="subscript"/>
          <w:lang w:val="x-none" w:eastAsia="x-none"/>
        </w:rPr>
        <w:t>q, r, s</w:t>
      </w:r>
      <w:r w:rsidRPr="00E81209">
        <w:rPr>
          <w:rFonts w:eastAsia="Times New Roman"/>
          <w:bCs/>
          <w:iCs/>
        </w:rPr>
        <w:tab/>
        <w:t>=</w:t>
      </w:r>
      <w:r w:rsidRPr="00E81209">
        <w:rPr>
          <w:rFonts w:eastAsia="Times New Roman"/>
          <w:bCs/>
          <w:iCs/>
        </w:rPr>
        <w:tab/>
        <w:t xml:space="preserve">verifiable Startup Costs </w:t>
      </w:r>
      <w:r w:rsidRPr="00E81209">
        <w:rPr>
          <w:rFonts w:eastAsia="Times New Roman"/>
          <w:bCs/>
          <w:i/>
          <w:vertAlign w:val="subscript"/>
          <w:lang w:val="x-none" w:eastAsia="x-none"/>
        </w:rPr>
        <w:t>q, r, s</w:t>
      </w:r>
    </w:p>
    <w:p w14:paraId="309513E8"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rPr>
        <w:tab/>
      </w:r>
      <w:r w:rsidRPr="00E81209">
        <w:rPr>
          <w:rFonts w:eastAsia="Times New Roman"/>
          <w:bCs/>
          <w:iCs/>
        </w:rPr>
        <w:tab/>
      </w:r>
      <w:r w:rsidRPr="00E81209">
        <w:rPr>
          <w:rFonts w:eastAsia="Times New Roman"/>
          <w:bCs/>
          <w:iCs/>
        </w:rPr>
        <w:tab/>
        <w:t xml:space="preserve">MECAP </w:t>
      </w:r>
      <w:r w:rsidRPr="00E81209">
        <w:rPr>
          <w:rFonts w:eastAsia="Times New Roman"/>
          <w:bCs/>
          <w:i/>
          <w:vertAlign w:val="subscript"/>
          <w:lang w:val="x-none" w:eastAsia="x-none"/>
        </w:rPr>
        <w:t>q, r, i</w:t>
      </w:r>
      <w:r w:rsidRPr="00E81209">
        <w:rPr>
          <w:rFonts w:eastAsia="Times New Roman"/>
          <w:bCs/>
          <w:iCs/>
        </w:rPr>
        <w:tab/>
        <w:t>=</w:t>
      </w:r>
      <w:r w:rsidRPr="00E81209">
        <w:rPr>
          <w:rFonts w:eastAsia="Times New Roman"/>
          <w:bCs/>
          <w:iCs/>
        </w:rPr>
        <w:tab/>
        <w:t xml:space="preserve">verifiable minimum-energy costs </w:t>
      </w:r>
      <w:r w:rsidRPr="00E81209">
        <w:rPr>
          <w:rFonts w:eastAsia="Times New Roman"/>
          <w:bCs/>
          <w:i/>
          <w:vertAlign w:val="subscript"/>
          <w:lang w:val="x-none" w:eastAsia="x-none"/>
        </w:rPr>
        <w:t>q, r, i</w:t>
      </w:r>
    </w:p>
    <w:p w14:paraId="62297B4E" w14:textId="77777777" w:rsidR="00E81209" w:rsidRPr="00E81209" w:rsidRDefault="00E81209" w:rsidP="00E81209">
      <w:pPr>
        <w:tabs>
          <w:tab w:val="left" w:pos="1440"/>
          <w:tab w:val="left" w:pos="2340"/>
        </w:tabs>
        <w:spacing w:after="240"/>
        <w:ind w:left="720"/>
        <w:rPr>
          <w:rFonts w:eastAsia="Times New Roman"/>
          <w:bCs/>
        </w:rPr>
      </w:pPr>
      <w:r w:rsidRPr="00E81209">
        <w:rPr>
          <w:rFonts w:eastAsia="Times New Roman"/>
          <w:bCs/>
          <w:iCs/>
        </w:rPr>
        <w:tab/>
        <w:t xml:space="preserve">Otherwise, </w:t>
      </w:r>
      <w:r w:rsidRPr="00E81209">
        <w:rPr>
          <w:rFonts w:eastAsia="Times New Roman"/>
          <w:bCs/>
          <w:iCs/>
        </w:rPr>
        <w:tab/>
        <w:t xml:space="preserve">SUCAP </w:t>
      </w:r>
      <w:r w:rsidRPr="00E81209">
        <w:rPr>
          <w:rFonts w:eastAsia="Times New Roman"/>
          <w:bCs/>
          <w:i/>
          <w:vertAlign w:val="subscript"/>
          <w:lang w:val="x-none" w:eastAsia="x-none"/>
        </w:rPr>
        <w:t>q, r, s</w:t>
      </w:r>
      <w:r w:rsidRPr="00E81209">
        <w:rPr>
          <w:rFonts w:eastAsia="Times New Roman"/>
          <w:bCs/>
          <w:iCs/>
        </w:rPr>
        <w:t xml:space="preserve"> </w:t>
      </w:r>
      <w:r w:rsidRPr="00E81209">
        <w:rPr>
          <w:rFonts w:eastAsia="Times New Roman"/>
          <w:bCs/>
          <w:iCs/>
        </w:rPr>
        <w:tab/>
        <w:t xml:space="preserve">= </w:t>
      </w:r>
      <w:r w:rsidRPr="00E81209">
        <w:rPr>
          <w:rFonts w:eastAsia="Times New Roman"/>
          <w:bCs/>
          <w:iCs/>
        </w:rPr>
        <w:tab/>
        <w:t xml:space="preserve">RCGSC </w:t>
      </w:r>
      <w:r w:rsidRPr="00E81209">
        <w:rPr>
          <w:rFonts w:eastAsia="Times New Roman"/>
          <w:bCs/>
          <w:i/>
          <w:vertAlign w:val="subscript"/>
          <w:lang w:val="x-none" w:eastAsia="x-none"/>
        </w:rPr>
        <w:t>s</w:t>
      </w:r>
    </w:p>
    <w:p w14:paraId="6C6C38DF" w14:textId="77777777" w:rsidR="00E81209" w:rsidRPr="00E81209" w:rsidRDefault="00E81209" w:rsidP="00E81209">
      <w:pPr>
        <w:tabs>
          <w:tab w:val="left" w:pos="1440"/>
          <w:tab w:val="left" w:pos="2340"/>
        </w:tabs>
        <w:spacing w:after="240"/>
        <w:ind w:left="720"/>
        <w:rPr>
          <w:rFonts w:eastAsia="Times New Roman"/>
          <w:bCs/>
          <w:i/>
          <w:vertAlign w:val="subscript"/>
          <w:lang w:val="x-none" w:eastAsia="x-none"/>
        </w:rPr>
      </w:pPr>
      <w:r w:rsidRPr="00E81209">
        <w:rPr>
          <w:rFonts w:eastAsia="Times New Roman"/>
          <w:bCs/>
          <w:iCs/>
        </w:rPr>
        <w:tab/>
      </w:r>
      <w:r w:rsidRPr="00E81209">
        <w:rPr>
          <w:rFonts w:eastAsia="Times New Roman"/>
          <w:bCs/>
          <w:iCs/>
        </w:rPr>
        <w:tab/>
      </w:r>
      <w:r w:rsidRPr="00E81209">
        <w:rPr>
          <w:rFonts w:eastAsia="Times New Roman"/>
          <w:bCs/>
          <w:iCs/>
        </w:rPr>
        <w:tab/>
        <w:t xml:space="preserve">MECAP </w:t>
      </w:r>
      <w:r w:rsidRPr="00E81209">
        <w:rPr>
          <w:rFonts w:eastAsia="Times New Roman"/>
          <w:bCs/>
          <w:i/>
          <w:vertAlign w:val="subscript"/>
          <w:lang w:val="x-none" w:eastAsia="x-none"/>
        </w:rPr>
        <w:t>q, r, i</w:t>
      </w:r>
      <w:r w:rsidRPr="00E81209">
        <w:rPr>
          <w:rFonts w:eastAsia="Times New Roman"/>
          <w:bCs/>
          <w:iCs/>
        </w:rPr>
        <w:tab/>
        <w:t xml:space="preserve">= </w:t>
      </w:r>
      <w:r w:rsidRPr="00E81209">
        <w:rPr>
          <w:rFonts w:eastAsia="Times New Roman"/>
          <w:bCs/>
          <w:iCs/>
        </w:rPr>
        <w:tab/>
        <w:t xml:space="preserve">RCGMEC </w:t>
      </w:r>
      <w:r w:rsidRPr="00E81209">
        <w:rPr>
          <w:rFonts w:eastAsia="Times New Roman"/>
          <w:bCs/>
          <w:i/>
          <w:vertAlign w:val="subscript"/>
          <w:lang w:val="x-none" w:eastAsia="x-none"/>
        </w:rPr>
        <w:t>i</w:t>
      </w:r>
    </w:p>
    <w:p w14:paraId="0ECEC58A" w14:textId="77777777" w:rsidR="00E81209" w:rsidRPr="00E81209" w:rsidRDefault="00E81209" w:rsidP="00E81209">
      <w:pPr>
        <w:spacing w:after="240"/>
        <w:ind w:left="720"/>
        <w:rPr>
          <w:rFonts w:eastAsia="Times New Roman"/>
          <w:b/>
          <w:bCs/>
          <w:iCs/>
          <w:szCs w:val="20"/>
        </w:rPr>
      </w:pPr>
      <w:r w:rsidRPr="00E81209">
        <w:rPr>
          <w:rFonts w:eastAsia="Times New Roman"/>
          <w:b/>
          <w:bCs/>
          <w:iCs/>
          <w:szCs w:val="20"/>
        </w:rPr>
        <w:t>For AGRs,</w:t>
      </w:r>
    </w:p>
    <w:p w14:paraId="2D7D02CB" w14:textId="77777777" w:rsidR="00E81209" w:rsidRPr="00E81209" w:rsidRDefault="00E81209" w:rsidP="00E81209">
      <w:pPr>
        <w:tabs>
          <w:tab w:val="left" w:pos="1440"/>
          <w:tab w:val="left" w:pos="2340"/>
        </w:tabs>
        <w:spacing w:after="240"/>
        <w:ind w:left="720"/>
        <w:rPr>
          <w:rFonts w:eastAsia="Times New Roman"/>
          <w:bCs/>
          <w:szCs w:val="20"/>
        </w:rPr>
      </w:pPr>
      <w:r w:rsidRPr="00E81209">
        <w:rPr>
          <w:rFonts w:eastAsia="Times New Roman"/>
          <w:bCs/>
          <w:iCs/>
          <w:szCs w:val="20"/>
        </w:rPr>
        <w:t xml:space="preserve">If the QSE submitted a validated Three-Part Supply Offer, </w:t>
      </w:r>
    </w:p>
    <w:p w14:paraId="2FE10069" w14:textId="77777777" w:rsidR="00E81209" w:rsidRPr="00E81209" w:rsidRDefault="00E81209" w:rsidP="00E81209">
      <w:pPr>
        <w:tabs>
          <w:tab w:val="left" w:pos="1440"/>
          <w:tab w:val="left" w:pos="2340"/>
        </w:tabs>
        <w:spacing w:after="240"/>
        <w:ind w:left="1440"/>
        <w:rPr>
          <w:rFonts w:eastAsia="Times New Roman"/>
          <w:bCs/>
          <w:szCs w:val="20"/>
        </w:rPr>
      </w:pPr>
      <w:r w:rsidRPr="00E81209">
        <w:rPr>
          <w:rFonts w:eastAsia="Times New Roman"/>
          <w:bCs/>
          <w:iCs/>
          <w:szCs w:val="20"/>
        </w:rPr>
        <w:t xml:space="preserve">Then, </w:t>
      </w:r>
      <w:r w:rsidRPr="00E81209">
        <w:rPr>
          <w:rFonts w:eastAsia="Times New Roman"/>
          <w:bCs/>
          <w:iCs/>
          <w:szCs w:val="20"/>
        </w:rPr>
        <w:tab/>
      </w:r>
      <w:r w:rsidRPr="00E81209">
        <w:rPr>
          <w:rFonts w:eastAsia="Times New Roman"/>
          <w:bCs/>
          <w:iCs/>
          <w:szCs w:val="20"/>
        </w:rPr>
        <w:tab/>
        <w:t xml:space="preserve">SUPR  </w:t>
      </w:r>
      <w:r w:rsidRPr="00E81209">
        <w:rPr>
          <w:rFonts w:eastAsia="Times New Roman"/>
          <w:bCs/>
          <w:i/>
          <w:szCs w:val="20"/>
          <w:vertAlign w:val="subscript"/>
        </w:rPr>
        <w:t xml:space="preserve">q, r, </w:t>
      </w:r>
      <w:r w:rsidRPr="00E81209">
        <w:rPr>
          <w:rFonts w:eastAsia="Times New Roman"/>
          <w:bCs/>
          <w:iCs/>
          <w:szCs w:val="20"/>
          <w:vertAlign w:val="subscript"/>
        </w:rPr>
        <w:t>s</w:t>
      </w:r>
      <w:r w:rsidRPr="00E81209">
        <w:rPr>
          <w:rFonts w:eastAsia="Times New Roman"/>
          <w:bCs/>
          <w:iCs/>
          <w:szCs w:val="20"/>
        </w:rPr>
        <w:tab/>
        <w:t>=</w:t>
      </w:r>
      <w:r w:rsidRPr="00E81209">
        <w:rPr>
          <w:rFonts w:eastAsia="Times New Roman"/>
          <w:bCs/>
          <w:iCs/>
          <w:szCs w:val="20"/>
        </w:rPr>
        <w:tab/>
        <w:t xml:space="preserve">Min (SUO </w:t>
      </w:r>
      <w:r w:rsidRPr="00E81209">
        <w:rPr>
          <w:rFonts w:eastAsia="Times New Roman"/>
          <w:bCs/>
          <w:i/>
          <w:szCs w:val="20"/>
          <w:vertAlign w:val="subscript"/>
        </w:rPr>
        <w:t>q, r, s</w:t>
      </w:r>
      <w:r w:rsidRPr="00E81209">
        <w:rPr>
          <w:rFonts w:eastAsia="Times New Roman"/>
          <w:bCs/>
          <w:szCs w:val="20"/>
        </w:rPr>
        <w:t xml:space="preserve">, SUCAP </w:t>
      </w:r>
      <w:r w:rsidRPr="00E81209">
        <w:rPr>
          <w:rFonts w:eastAsia="Times New Roman"/>
          <w:bCs/>
          <w:i/>
          <w:szCs w:val="20"/>
          <w:vertAlign w:val="subscript"/>
        </w:rPr>
        <w:t>q, r, s</w:t>
      </w:r>
      <w:r w:rsidRPr="00E81209">
        <w:rPr>
          <w:rFonts w:eastAsia="Times New Roman"/>
          <w:bCs/>
          <w:szCs w:val="20"/>
        </w:rPr>
        <w:t>)</w:t>
      </w:r>
    </w:p>
    <w:p w14:paraId="65D98DBD" w14:textId="77777777" w:rsidR="00E81209" w:rsidRPr="00E81209" w:rsidRDefault="00E81209" w:rsidP="00E81209">
      <w:pPr>
        <w:tabs>
          <w:tab w:val="left" w:pos="1440"/>
          <w:tab w:val="left" w:pos="2340"/>
        </w:tabs>
        <w:spacing w:after="240"/>
        <w:ind w:left="720"/>
        <w:rPr>
          <w:rFonts w:eastAsia="Times New Roman"/>
          <w:bCs/>
          <w:szCs w:val="20"/>
          <w:lang w:val="it-IT"/>
        </w:rPr>
      </w:pPr>
      <w:r w:rsidRPr="00E81209">
        <w:rPr>
          <w:rFonts w:eastAsia="Times New Roman"/>
          <w:bCs/>
          <w:iCs/>
          <w:szCs w:val="20"/>
        </w:rPr>
        <w:tab/>
      </w:r>
      <w:r w:rsidRPr="00E81209">
        <w:rPr>
          <w:rFonts w:eastAsia="Times New Roman"/>
          <w:bCs/>
          <w:iCs/>
          <w:szCs w:val="20"/>
        </w:rPr>
        <w:tab/>
      </w:r>
      <w:r w:rsidRPr="00E81209">
        <w:rPr>
          <w:rFonts w:eastAsia="Times New Roman"/>
          <w:bCs/>
          <w:iCs/>
          <w:szCs w:val="20"/>
        </w:rPr>
        <w:tab/>
      </w:r>
      <w:r w:rsidRPr="00E81209">
        <w:rPr>
          <w:rFonts w:eastAsia="Times New Roman"/>
          <w:bCs/>
          <w:iCs/>
          <w:szCs w:val="20"/>
          <w:lang w:val="it-IT"/>
        </w:rPr>
        <w:t xml:space="preserve">MEPR </w:t>
      </w:r>
      <w:r w:rsidRPr="00E81209">
        <w:rPr>
          <w:rFonts w:eastAsia="Times New Roman"/>
          <w:bCs/>
          <w:i/>
          <w:szCs w:val="20"/>
          <w:vertAlign w:val="subscript"/>
          <w:lang w:val="it-IT"/>
        </w:rPr>
        <w:t>q, r, i</w:t>
      </w:r>
      <w:r w:rsidRPr="00E81209">
        <w:rPr>
          <w:rFonts w:eastAsia="Times New Roman"/>
          <w:bCs/>
          <w:iCs/>
          <w:szCs w:val="20"/>
          <w:lang w:val="it-IT"/>
        </w:rPr>
        <w:tab/>
        <w:t>=</w:t>
      </w:r>
      <w:r w:rsidRPr="00E81209">
        <w:rPr>
          <w:rFonts w:eastAsia="Times New Roman"/>
          <w:bCs/>
          <w:iCs/>
          <w:szCs w:val="20"/>
          <w:lang w:val="it-IT"/>
        </w:rPr>
        <w:tab/>
        <w:t xml:space="preserve">Min (MEO </w:t>
      </w:r>
      <w:r w:rsidRPr="00E81209">
        <w:rPr>
          <w:rFonts w:eastAsia="Times New Roman"/>
          <w:bCs/>
          <w:i/>
          <w:szCs w:val="20"/>
          <w:vertAlign w:val="subscript"/>
          <w:lang w:val="it-IT"/>
        </w:rPr>
        <w:t>q, r, i</w:t>
      </w:r>
      <w:r w:rsidRPr="00E81209">
        <w:rPr>
          <w:rFonts w:eastAsia="Times New Roman"/>
          <w:szCs w:val="20"/>
        </w:rPr>
        <w:t xml:space="preserve">, MECAP </w:t>
      </w:r>
      <w:r w:rsidRPr="00E81209">
        <w:rPr>
          <w:rFonts w:eastAsia="Times New Roman"/>
          <w:bCs/>
          <w:i/>
          <w:szCs w:val="20"/>
          <w:vertAlign w:val="subscript"/>
        </w:rPr>
        <w:t>q, r, i</w:t>
      </w:r>
      <w:r w:rsidRPr="00E81209">
        <w:rPr>
          <w:rFonts w:eastAsia="Times New Roman"/>
          <w:bCs/>
          <w:szCs w:val="20"/>
        </w:rPr>
        <w:t>)</w:t>
      </w:r>
    </w:p>
    <w:p w14:paraId="661F8471" w14:textId="77777777" w:rsidR="00E81209" w:rsidRPr="00E81209" w:rsidRDefault="00E81209" w:rsidP="00E81209">
      <w:pPr>
        <w:tabs>
          <w:tab w:val="left" w:pos="1440"/>
          <w:tab w:val="left" w:pos="2340"/>
        </w:tabs>
        <w:spacing w:after="240"/>
        <w:ind w:left="720"/>
        <w:rPr>
          <w:rFonts w:eastAsia="Times New Roman"/>
          <w:bCs/>
          <w:szCs w:val="20"/>
        </w:rPr>
      </w:pPr>
      <w:r w:rsidRPr="00E81209">
        <w:rPr>
          <w:rFonts w:eastAsia="Times New Roman"/>
          <w:bCs/>
          <w:iCs/>
          <w:szCs w:val="20"/>
          <w:lang w:val="it-IT"/>
        </w:rPr>
        <w:tab/>
      </w:r>
      <w:r w:rsidRPr="00E81209">
        <w:rPr>
          <w:rFonts w:eastAsia="Times New Roman"/>
          <w:bCs/>
          <w:iCs/>
          <w:szCs w:val="20"/>
        </w:rPr>
        <w:t xml:space="preserve">Otherwise, </w:t>
      </w:r>
      <w:r w:rsidRPr="00E81209">
        <w:rPr>
          <w:rFonts w:eastAsia="Times New Roman"/>
          <w:bCs/>
          <w:iCs/>
          <w:szCs w:val="20"/>
        </w:rPr>
        <w:tab/>
        <w:t xml:space="preserve">SUPR </w:t>
      </w:r>
      <w:r w:rsidRPr="00E81209">
        <w:rPr>
          <w:rFonts w:eastAsia="Times New Roman"/>
          <w:bCs/>
          <w:i/>
          <w:szCs w:val="20"/>
          <w:vertAlign w:val="subscript"/>
        </w:rPr>
        <w:t>q, r, s</w:t>
      </w:r>
      <w:r w:rsidRPr="00E81209">
        <w:rPr>
          <w:rFonts w:eastAsia="Times New Roman"/>
          <w:bCs/>
          <w:iCs/>
          <w:szCs w:val="20"/>
        </w:rPr>
        <w:t xml:space="preserve"> </w:t>
      </w:r>
      <w:r w:rsidRPr="00E81209">
        <w:rPr>
          <w:rFonts w:eastAsia="Times New Roman"/>
          <w:bCs/>
          <w:iCs/>
          <w:szCs w:val="20"/>
        </w:rPr>
        <w:tab/>
        <w:t xml:space="preserve">= </w:t>
      </w:r>
      <w:r w:rsidRPr="00E81209">
        <w:rPr>
          <w:rFonts w:eastAsia="Times New Roman"/>
          <w:bCs/>
          <w:iCs/>
          <w:szCs w:val="20"/>
        </w:rPr>
        <w:tab/>
        <w:t xml:space="preserve">SUCAP </w:t>
      </w:r>
      <w:r w:rsidRPr="00E81209">
        <w:rPr>
          <w:rFonts w:eastAsia="Times New Roman"/>
          <w:bCs/>
          <w:i/>
          <w:szCs w:val="20"/>
          <w:vertAlign w:val="subscript"/>
        </w:rPr>
        <w:t>q, r, s</w:t>
      </w:r>
    </w:p>
    <w:p w14:paraId="6228DBC2" w14:textId="77777777" w:rsidR="00E81209" w:rsidRPr="00E81209" w:rsidRDefault="00E81209" w:rsidP="00E81209">
      <w:pPr>
        <w:tabs>
          <w:tab w:val="left" w:pos="1440"/>
          <w:tab w:val="left" w:pos="2340"/>
        </w:tabs>
        <w:spacing w:after="240"/>
        <w:ind w:left="720"/>
        <w:rPr>
          <w:rFonts w:eastAsia="Times New Roman"/>
          <w:bCs/>
          <w:szCs w:val="20"/>
          <w:lang w:val="it-IT"/>
        </w:rPr>
      </w:pPr>
      <w:r w:rsidRPr="00E81209">
        <w:rPr>
          <w:rFonts w:eastAsia="Times New Roman"/>
          <w:bCs/>
          <w:iCs/>
          <w:szCs w:val="20"/>
        </w:rPr>
        <w:tab/>
      </w:r>
      <w:r w:rsidRPr="00E81209">
        <w:rPr>
          <w:rFonts w:eastAsia="Times New Roman"/>
          <w:bCs/>
          <w:iCs/>
          <w:szCs w:val="20"/>
        </w:rPr>
        <w:tab/>
      </w:r>
      <w:r w:rsidRPr="00E81209">
        <w:rPr>
          <w:rFonts w:eastAsia="Times New Roman"/>
          <w:bCs/>
          <w:iCs/>
          <w:szCs w:val="20"/>
        </w:rPr>
        <w:tab/>
      </w:r>
      <w:r w:rsidRPr="00E81209">
        <w:rPr>
          <w:rFonts w:eastAsia="Times New Roman"/>
          <w:bCs/>
          <w:iCs/>
          <w:szCs w:val="20"/>
          <w:lang w:val="it-IT"/>
        </w:rPr>
        <w:t xml:space="preserve">MEPR </w:t>
      </w:r>
      <w:r w:rsidRPr="00E81209">
        <w:rPr>
          <w:rFonts w:eastAsia="Times New Roman"/>
          <w:bCs/>
          <w:i/>
          <w:szCs w:val="20"/>
          <w:vertAlign w:val="subscript"/>
          <w:lang w:val="it-IT"/>
        </w:rPr>
        <w:t>q, r, i</w:t>
      </w:r>
      <w:r w:rsidRPr="00E81209">
        <w:rPr>
          <w:rFonts w:eastAsia="Times New Roman"/>
          <w:bCs/>
          <w:iCs/>
          <w:szCs w:val="20"/>
          <w:lang w:val="it-IT"/>
        </w:rPr>
        <w:t xml:space="preserve"> </w:t>
      </w:r>
      <w:r w:rsidRPr="00E81209">
        <w:rPr>
          <w:rFonts w:eastAsia="Times New Roman"/>
          <w:bCs/>
          <w:iCs/>
          <w:szCs w:val="20"/>
          <w:lang w:val="it-IT"/>
        </w:rPr>
        <w:tab/>
        <w:t xml:space="preserve">= </w:t>
      </w:r>
      <w:r w:rsidRPr="00E81209">
        <w:rPr>
          <w:rFonts w:eastAsia="Times New Roman"/>
          <w:bCs/>
          <w:iCs/>
          <w:szCs w:val="20"/>
          <w:lang w:val="it-IT"/>
        </w:rPr>
        <w:tab/>
        <w:t xml:space="preserve">MECAP </w:t>
      </w:r>
      <w:r w:rsidRPr="00E81209">
        <w:rPr>
          <w:rFonts w:eastAsia="Times New Roman"/>
          <w:bCs/>
          <w:i/>
          <w:szCs w:val="20"/>
          <w:vertAlign w:val="subscript"/>
          <w:lang w:val="it-IT"/>
        </w:rPr>
        <w:t>q, r, i</w:t>
      </w:r>
    </w:p>
    <w:p w14:paraId="54839337" w14:textId="77777777" w:rsidR="00E81209" w:rsidRPr="00E81209" w:rsidRDefault="00E81209" w:rsidP="00E81209">
      <w:pPr>
        <w:spacing w:after="240"/>
        <w:ind w:left="720"/>
        <w:rPr>
          <w:rFonts w:eastAsia="Times New Roman"/>
          <w:szCs w:val="20"/>
        </w:rPr>
      </w:pPr>
      <w:r w:rsidRPr="00E81209">
        <w:rPr>
          <w:rFonts w:eastAsia="Times New Roman"/>
          <w:iCs/>
          <w:szCs w:val="20"/>
        </w:rPr>
        <w:t>If ERCOT has approved verifiable Startup Costs and minimum-energy costs for the Resource,</w:t>
      </w:r>
    </w:p>
    <w:p w14:paraId="56B39AD7" w14:textId="77777777" w:rsidR="00E81209" w:rsidRPr="00E81209" w:rsidRDefault="00E81209" w:rsidP="00E81209">
      <w:pPr>
        <w:tabs>
          <w:tab w:val="left" w:pos="1440"/>
          <w:tab w:val="left" w:pos="2340"/>
        </w:tabs>
        <w:spacing w:after="240"/>
        <w:ind w:left="2880" w:hanging="2160"/>
        <w:rPr>
          <w:rFonts w:eastAsia="Times New Roman"/>
          <w:bCs/>
          <w:szCs w:val="20"/>
        </w:rPr>
      </w:pPr>
      <w:r w:rsidRPr="00E81209">
        <w:rPr>
          <w:rFonts w:eastAsia="Times New Roman"/>
          <w:bCs/>
          <w:iCs/>
          <w:szCs w:val="20"/>
        </w:rPr>
        <w:tab/>
        <w:t xml:space="preserve">Then, </w:t>
      </w:r>
      <w:r w:rsidRPr="00E81209">
        <w:rPr>
          <w:rFonts w:eastAsia="Times New Roman"/>
          <w:bCs/>
          <w:iCs/>
          <w:szCs w:val="20"/>
        </w:rPr>
        <w:tab/>
      </w:r>
      <w:r w:rsidRPr="00E81209">
        <w:rPr>
          <w:rFonts w:eastAsia="Times New Roman"/>
          <w:bCs/>
          <w:iCs/>
          <w:szCs w:val="20"/>
        </w:rPr>
        <w:tab/>
        <w:t xml:space="preserve">SUCAP </w:t>
      </w:r>
      <w:r w:rsidRPr="00E81209">
        <w:rPr>
          <w:rFonts w:eastAsia="Times New Roman"/>
          <w:bCs/>
          <w:i/>
          <w:szCs w:val="20"/>
          <w:vertAlign w:val="subscript"/>
        </w:rPr>
        <w:t>q, r, s</w:t>
      </w:r>
      <w:r w:rsidRPr="00E81209">
        <w:rPr>
          <w:rFonts w:eastAsia="Times New Roman"/>
          <w:bCs/>
          <w:iCs/>
          <w:szCs w:val="20"/>
        </w:rPr>
        <w:tab/>
        <w:t>=</w:t>
      </w:r>
      <w:r w:rsidRPr="00E81209">
        <w:rPr>
          <w:rFonts w:eastAsia="Times New Roman"/>
          <w:bCs/>
          <w:iCs/>
          <w:szCs w:val="20"/>
        </w:rPr>
        <w:tab/>
      </w:r>
      <w:r w:rsidRPr="00E81209">
        <w:rPr>
          <w:rFonts w:eastAsia="Times New Roman"/>
          <w:iCs/>
          <w:szCs w:val="20"/>
        </w:rPr>
        <w:t xml:space="preserve">Max </w:t>
      </w:r>
      <w:r w:rsidRPr="00E81209">
        <w:rPr>
          <w:rFonts w:eastAsia="Times New Roman"/>
          <w:iCs/>
          <w:szCs w:val="20"/>
          <w:vertAlign w:val="subscript"/>
        </w:rPr>
        <w:t>c</w:t>
      </w:r>
      <w:r w:rsidRPr="00E81209">
        <w:rPr>
          <w:rFonts w:eastAsia="Times New Roman"/>
          <w:szCs w:val="20"/>
          <w:lang w:val="pt-BR"/>
        </w:rPr>
        <w:t xml:space="preserve"> (AGRRATIO</w:t>
      </w:r>
      <w:r w:rsidRPr="00E81209">
        <w:rPr>
          <w:rFonts w:eastAsia="Times New Roman"/>
          <w:i/>
          <w:szCs w:val="20"/>
          <w:vertAlign w:val="subscript"/>
          <w:lang w:val="pt-BR"/>
        </w:rPr>
        <w:t xml:space="preserve"> q, p, r</w:t>
      </w:r>
      <w:r w:rsidRPr="00E81209">
        <w:rPr>
          <w:rFonts w:eastAsia="Times New Roman"/>
          <w:iCs/>
          <w:szCs w:val="20"/>
        </w:rPr>
        <w:t xml:space="preserve">) * </w:t>
      </w:r>
      <w:r w:rsidRPr="00E81209">
        <w:rPr>
          <w:rFonts w:eastAsia="Times New Roman"/>
          <w:bCs/>
          <w:iCs/>
          <w:szCs w:val="20"/>
        </w:rPr>
        <w:t xml:space="preserve">verifiable Startup Costs </w:t>
      </w:r>
      <w:r w:rsidRPr="00E81209">
        <w:rPr>
          <w:rFonts w:eastAsia="Times New Roman"/>
          <w:bCs/>
          <w:i/>
          <w:szCs w:val="20"/>
          <w:vertAlign w:val="subscript"/>
        </w:rPr>
        <w:t>q, r, s</w:t>
      </w:r>
    </w:p>
    <w:p w14:paraId="43481F98" w14:textId="77777777" w:rsidR="00E81209" w:rsidRPr="00E81209" w:rsidRDefault="00E81209" w:rsidP="00E81209">
      <w:pPr>
        <w:tabs>
          <w:tab w:val="left" w:pos="1440"/>
          <w:tab w:val="left" w:pos="2340"/>
        </w:tabs>
        <w:spacing w:after="240"/>
        <w:ind w:left="720"/>
        <w:rPr>
          <w:rFonts w:eastAsia="Times New Roman"/>
          <w:bCs/>
          <w:i/>
          <w:szCs w:val="20"/>
          <w:vertAlign w:val="subscript"/>
        </w:rPr>
      </w:pPr>
      <w:r w:rsidRPr="00E81209">
        <w:rPr>
          <w:rFonts w:eastAsia="Times New Roman"/>
          <w:bCs/>
          <w:iCs/>
          <w:szCs w:val="20"/>
        </w:rPr>
        <w:lastRenderedPageBreak/>
        <w:tab/>
      </w:r>
      <w:r w:rsidRPr="00E81209">
        <w:rPr>
          <w:rFonts w:eastAsia="Times New Roman"/>
          <w:bCs/>
          <w:iCs/>
          <w:szCs w:val="20"/>
        </w:rPr>
        <w:tab/>
      </w:r>
      <w:r w:rsidRPr="00E81209">
        <w:rPr>
          <w:rFonts w:eastAsia="Times New Roman"/>
          <w:bCs/>
          <w:iCs/>
          <w:szCs w:val="20"/>
        </w:rPr>
        <w:tab/>
        <w:t xml:space="preserve">MECAP </w:t>
      </w:r>
      <w:r w:rsidRPr="00E81209">
        <w:rPr>
          <w:rFonts w:eastAsia="Times New Roman"/>
          <w:bCs/>
          <w:i/>
          <w:szCs w:val="20"/>
          <w:vertAlign w:val="subscript"/>
        </w:rPr>
        <w:t>q, r, i</w:t>
      </w:r>
      <w:r w:rsidRPr="00E81209">
        <w:rPr>
          <w:rFonts w:eastAsia="Times New Roman"/>
          <w:bCs/>
          <w:iCs/>
          <w:szCs w:val="20"/>
        </w:rPr>
        <w:tab/>
        <w:t>=</w:t>
      </w:r>
      <w:r w:rsidRPr="00E81209">
        <w:rPr>
          <w:rFonts w:eastAsia="Times New Roman"/>
          <w:bCs/>
          <w:iCs/>
          <w:szCs w:val="20"/>
        </w:rPr>
        <w:tab/>
        <w:t xml:space="preserve">verifiable minimum-energy costs </w:t>
      </w:r>
      <w:r w:rsidRPr="00E81209">
        <w:rPr>
          <w:rFonts w:eastAsia="Times New Roman"/>
          <w:bCs/>
          <w:i/>
          <w:szCs w:val="20"/>
          <w:vertAlign w:val="subscript"/>
        </w:rPr>
        <w:t>q, r, i</w:t>
      </w:r>
    </w:p>
    <w:p w14:paraId="40F0DCDD" w14:textId="77777777" w:rsidR="00E81209" w:rsidRPr="00E81209" w:rsidRDefault="00E81209" w:rsidP="00E81209">
      <w:pPr>
        <w:tabs>
          <w:tab w:val="left" w:pos="1440"/>
          <w:tab w:val="left" w:pos="2340"/>
        </w:tabs>
        <w:spacing w:after="240"/>
        <w:ind w:left="720"/>
        <w:rPr>
          <w:rFonts w:eastAsia="Times New Roman"/>
          <w:bCs/>
          <w:szCs w:val="20"/>
        </w:rPr>
      </w:pPr>
      <w:r w:rsidRPr="00E81209">
        <w:rPr>
          <w:rFonts w:eastAsia="Times New Roman"/>
          <w:bCs/>
          <w:iCs/>
          <w:szCs w:val="20"/>
        </w:rPr>
        <w:tab/>
        <w:t xml:space="preserve">Where, </w:t>
      </w:r>
      <w:r w:rsidRPr="00E81209">
        <w:rPr>
          <w:rFonts w:eastAsia="Times New Roman"/>
          <w:bCs/>
          <w:iCs/>
          <w:szCs w:val="20"/>
        </w:rPr>
        <w:tab/>
      </w:r>
      <w:r w:rsidRPr="00E81209">
        <w:rPr>
          <w:rFonts w:eastAsia="Times New Roman"/>
          <w:bCs/>
          <w:iCs/>
          <w:szCs w:val="20"/>
        </w:rPr>
        <w:tab/>
        <w:t xml:space="preserve">AGRRATIO </w:t>
      </w:r>
      <w:r w:rsidRPr="00E81209">
        <w:rPr>
          <w:rFonts w:eastAsia="Times New Roman"/>
          <w:bCs/>
          <w:i/>
          <w:szCs w:val="20"/>
          <w:vertAlign w:val="subscript"/>
        </w:rPr>
        <w:t>q, p, r</w:t>
      </w:r>
      <w:r w:rsidRPr="00E81209">
        <w:rPr>
          <w:rFonts w:eastAsia="Times New Roman"/>
          <w:bCs/>
          <w:i/>
          <w:szCs w:val="20"/>
          <w:vertAlign w:val="subscript"/>
        </w:rPr>
        <w:tab/>
        <w:t xml:space="preserve"> </w:t>
      </w:r>
      <w:r w:rsidRPr="00E81209">
        <w:rPr>
          <w:rFonts w:eastAsia="Times New Roman"/>
          <w:szCs w:val="20"/>
          <w:lang w:val="pt-BR"/>
        </w:rPr>
        <w:t>=</w:t>
      </w:r>
      <w:r w:rsidRPr="00E81209">
        <w:rPr>
          <w:rFonts w:eastAsia="Times New Roman"/>
          <w:szCs w:val="20"/>
          <w:lang w:val="pt-BR"/>
        </w:rPr>
        <w:tab/>
        <w:t>AGRMAXON</w:t>
      </w:r>
      <w:r w:rsidRPr="00E81209">
        <w:rPr>
          <w:rFonts w:eastAsia="Times New Roman"/>
          <w:i/>
          <w:szCs w:val="20"/>
          <w:vertAlign w:val="subscript"/>
          <w:lang w:val="pt-BR"/>
        </w:rPr>
        <w:t xml:space="preserve"> q, p, r</w:t>
      </w:r>
      <w:r w:rsidRPr="00E81209">
        <w:rPr>
          <w:rFonts w:eastAsia="Times New Roman"/>
          <w:szCs w:val="20"/>
          <w:lang w:val="pt-BR"/>
        </w:rPr>
        <w:t xml:space="preserve"> / AGRTOT</w:t>
      </w:r>
      <w:r w:rsidRPr="00E81209">
        <w:rPr>
          <w:rFonts w:eastAsia="Times New Roman"/>
          <w:i/>
          <w:szCs w:val="20"/>
          <w:vertAlign w:val="subscript"/>
          <w:lang w:val="pt-BR"/>
        </w:rPr>
        <w:t xml:space="preserve"> q, p, r</w:t>
      </w:r>
    </w:p>
    <w:p w14:paraId="7355F189" w14:textId="77777777" w:rsidR="00E81209" w:rsidRPr="00E81209" w:rsidRDefault="00E81209" w:rsidP="00E81209">
      <w:pPr>
        <w:tabs>
          <w:tab w:val="left" w:pos="1440"/>
          <w:tab w:val="left" w:pos="2340"/>
        </w:tabs>
        <w:spacing w:after="240"/>
        <w:ind w:left="720"/>
        <w:rPr>
          <w:rFonts w:eastAsia="Times New Roman"/>
          <w:bCs/>
          <w:szCs w:val="20"/>
        </w:rPr>
      </w:pPr>
      <w:r w:rsidRPr="00E81209">
        <w:rPr>
          <w:rFonts w:eastAsia="Times New Roman"/>
          <w:bCs/>
          <w:iCs/>
          <w:szCs w:val="20"/>
        </w:rPr>
        <w:tab/>
        <w:t xml:space="preserve">Otherwise, </w:t>
      </w:r>
      <w:r w:rsidRPr="00E81209">
        <w:rPr>
          <w:rFonts w:eastAsia="Times New Roman"/>
          <w:bCs/>
          <w:iCs/>
          <w:szCs w:val="20"/>
        </w:rPr>
        <w:tab/>
        <w:t xml:space="preserve">SUCAP </w:t>
      </w:r>
      <w:r w:rsidRPr="00E81209">
        <w:rPr>
          <w:rFonts w:eastAsia="Times New Roman"/>
          <w:bCs/>
          <w:i/>
          <w:szCs w:val="20"/>
          <w:vertAlign w:val="subscript"/>
        </w:rPr>
        <w:t>q, r, s</w:t>
      </w:r>
      <w:r w:rsidRPr="00E81209">
        <w:rPr>
          <w:rFonts w:eastAsia="Times New Roman"/>
          <w:bCs/>
          <w:iCs/>
          <w:szCs w:val="20"/>
        </w:rPr>
        <w:t xml:space="preserve"> </w:t>
      </w:r>
      <w:r w:rsidRPr="00E81209">
        <w:rPr>
          <w:rFonts w:eastAsia="Times New Roman"/>
          <w:bCs/>
          <w:iCs/>
          <w:szCs w:val="20"/>
        </w:rPr>
        <w:tab/>
        <w:t xml:space="preserve">= </w:t>
      </w:r>
      <w:r w:rsidRPr="00E81209">
        <w:rPr>
          <w:rFonts w:eastAsia="Times New Roman"/>
          <w:bCs/>
          <w:iCs/>
          <w:szCs w:val="20"/>
        </w:rPr>
        <w:tab/>
      </w:r>
      <w:r w:rsidRPr="00E81209">
        <w:rPr>
          <w:rFonts w:eastAsia="Times New Roman"/>
          <w:iCs/>
          <w:szCs w:val="20"/>
        </w:rPr>
        <w:t xml:space="preserve">Max </w:t>
      </w:r>
      <w:r w:rsidRPr="00E81209">
        <w:rPr>
          <w:rFonts w:eastAsia="Times New Roman"/>
          <w:iCs/>
          <w:szCs w:val="20"/>
          <w:vertAlign w:val="subscript"/>
        </w:rPr>
        <w:t>c</w:t>
      </w:r>
      <w:r w:rsidRPr="00E81209">
        <w:rPr>
          <w:rFonts w:eastAsia="Times New Roman"/>
          <w:szCs w:val="20"/>
          <w:lang w:val="pt-BR"/>
        </w:rPr>
        <w:t xml:space="preserve"> (AGRRATIO</w:t>
      </w:r>
      <w:r w:rsidRPr="00E81209">
        <w:rPr>
          <w:rFonts w:eastAsia="Times New Roman"/>
          <w:i/>
          <w:szCs w:val="20"/>
          <w:vertAlign w:val="subscript"/>
          <w:lang w:val="pt-BR"/>
        </w:rPr>
        <w:t xml:space="preserve"> q, p, r</w:t>
      </w:r>
      <w:r w:rsidRPr="00E81209">
        <w:rPr>
          <w:rFonts w:eastAsia="Times New Roman"/>
          <w:iCs/>
          <w:szCs w:val="20"/>
        </w:rPr>
        <w:t xml:space="preserve">) * </w:t>
      </w:r>
      <w:r w:rsidRPr="00E81209">
        <w:rPr>
          <w:rFonts w:eastAsia="Times New Roman"/>
          <w:bCs/>
          <w:iCs/>
          <w:szCs w:val="20"/>
        </w:rPr>
        <w:t xml:space="preserve">RCGSC </w:t>
      </w:r>
      <w:r w:rsidRPr="00E81209">
        <w:rPr>
          <w:rFonts w:eastAsia="Times New Roman"/>
          <w:bCs/>
          <w:i/>
          <w:szCs w:val="20"/>
          <w:vertAlign w:val="subscript"/>
        </w:rPr>
        <w:t>s</w:t>
      </w:r>
    </w:p>
    <w:p w14:paraId="431FFA26" w14:textId="77777777" w:rsidR="00E81209" w:rsidRPr="00E81209" w:rsidRDefault="00E81209" w:rsidP="00E81209">
      <w:pPr>
        <w:tabs>
          <w:tab w:val="left" w:pos="1440"/>
          <w:tab w:val="left" w:pos="2340"/>
        </w:tabs>
        <w:spacing w:after="240"/>
        <w:ind w:left="720"/>
        <w:rPr>
          <w:rFonts w:eastAsia="Times New Roman"/>
          <w:bCs/>
          <w:i/>
          <w:szCs w:val="20"/>
          <w:vertAlign w:val="subscript"/>
        </w:rPr>
      </w:pPr>
      <w:r w:rsidRPr="00E81209">
        <w:rPr>
          <w:rFonts w:eastAsia="Times New Roman"/>
          <w:bCs/>
          <w:iCs/>
          <w:szCs w:val="20"/>
        </w:rPr>
        <w:tab/>
      </w:r>
      <w:r w:rsidRPr="00E81209">
        <w:rPr>
          <w:rFonts w:eastAsia="Times New Roman"/>
          <w:bCs/>
          <w:iCs/>
          <w:szCs w:val="20"/>
        </w:rPr>
        <w:tab/>
      </w:r>
      <w:r w:rsidRPr="00E81209">
        <w:rPr>
          <w:rFonts w:eastAsia="Times New Roman"/>
          <w:bCs/>
          <w:iCs/>
          <w:szCs w:val="20"/>
        </w:rPr>
        <w:tab/>
        <w:t xml:space="preserve">MECAP </w:t>
      </w:r>
      <w:r w:rsidRPr="00E81209">
        <w:rPr>
          <w:rFonts w:eastAsia="Times New Roman"/>
          <w:bCs/>
          <w:i/>
          <w:szCs w:val="20"/>
          <w:vertAlign w:val="subscript"/>
        </w:rPr>
        <w:t>q, r, i</w:t>
      </w:r>
      <w:r w:rsidRPr="00E81209">
        <w:rPr>
          <w:rFonts w:eastAsia="Times New Roman"/>
          <w:bCs/>
          <w:iCs/>
          <w:szCs w:val="20"/>
        </w:rPr>
        <w:tab/>
        <w:t xml:space="preserve">= </w:t>
      </w:r>
      <w:r w:rsidRPr="00E81209">
        <w:rPr>
          <w:rFonts w:eastAsia="Times New Roman"/>
          <w:bCs/>
          <w:iCs/>
          <w:szCs w:val="20"/>
        </w:rPr>
        <w:tab/>
        <w:t xml:space="preserve">RCGMEC </w:t>
      </w:r>
      <w:r w:rsidRPr="00E81209">
        <w:rPr>
          <w:rFonts w:eastAsia="Times New Roman"/>
          <w:bCs/>
          <w:i/>
          <w:szCs w:val="20"/>
          <w:vertAlign w:val="subscript"/>
        </w:rPr>
        <w:t>i</w:t>
      </w:r>
    </w:p>
    <w:p w14:paraId="3CCC5481" w14:textId="77777777" w:rsidR="00E81209" w:rsidRPr="00E81209" w:rsidRDefault="00E81209" w:rsidP="00E81209">
      <w:pPr>
        <w:rPr>
          <w:rFonts w:eastAsia="Times New Roman"/>
          <w:bCs/>
          <w:iCs/>
        </w:rPr>
      </w:pPr>
      <w:r w:rsidRPr="00E81209">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E81209" w:rsidRPr="00E81209" w14:paraId="53538289" w14:textId="77777777" w:rsidTr="004E1E57">
        <w:trPr>
          <w:cantSplit/>
          <w:tblHeader/>
        </w:trPr>
        <w:tc>
          <w:tcPr>
            <w:tcW w:w="949" w:type="pct"/>
          </w:tcPr>
          <w:p w14:paraId="05D2A465" w14:textId="77777777" w:rsidR="00E81209" w:rsidRPr="00E81209" w:rsidRDefault="00E81209" w:rsidP="00E81209">
            <w:pPr>
              <w:spacing w:after="120"/>
              <w:rPr>
                <w:rFonts w:eastAsia="Times New Roman"/>
                <w:b/>
                <w:iCs/>
                <w:sz w:val="20"/>
                <w:szCs w:val="20"/>
              </w:rPr>
            </w:pPr>
            <w:r w:rsidRPr="00E81209">
              <w:rPr>
                <w:rFonts w:eastAsia="Times New Roman"/>
                <w:b/>
                <w:iCs/>
                <w:sz w:val="20"/>
                <w:szCs w:val="20"/>
              </w:rPr>
              <w:t>Variable</w:t>
            </w:r>
          </w:p>
        </w:tc>
        <w:tc>
          <w:tcPr>
            <w:tcW w:w="448" w:type="pct"/>
          </w:tcPr>
          <w:p w14:paraId="7CF96DC3" w14:textId="77777777" w:rsidR="00E81209" w:rsidRPr="00E81209" w:rsidRDefault="00E81209" w:rsidP="00E81209">
            <w:pPr>
              <w:spacing w:after="120"/>
              <w:rPr>
                <w:rFonts w:eastAsia="Times New Roman"/>
                <w:b/>
                <w:iCs/>
                <w:sz w:val="20"/>
                <w:szCs w:val="20"/>
              </w:rPr>
            </w:pPr>
            <w:r w:rsidRPr="00E81209">
              <w:rPr>
                <w:rFonts w:eastAsia="Times New Roman"/>
                <w:b/>
                <w:iCs/>
                <w:sz w:val="20"/>
                <w:szCs w:val="20"/>
              </w:rPr>
              <w:t>Unit</w:t>
            </w:r>
          </w:p>
        </w:tc>
        <w:tc>
          <w:tcPr>
            <w:tcW w:w="3603" w:type="pct"/>
          </w:tcPr>
          <w:p w14:paraId="07F4BF17" w14:textId="77777777" w:rsidR="00E81209" w:rsidRPr="00E81209" w:rsidRDefault="00E81209" w:rsidP="00E81209">
            <w:pPr>
              <w:spacing w:after="120"/>
              <w:rPr>
                <w:rFonts w:eastAsia="Times New Roman"/>
                <w:b/>
                <w:iCs/>
                <w:sz w:val="20"/>
                <w:szCs w:val="20"/>
              </w:rPr>
            </w:pPr>
            <w:r w:rsidRPr="00E81209">
              <w:rPr>
                <w:rFonts w:eastAsia="Times New Roman"/>
                <w:b/>
                <w:iCs/>
                <w:sz w:val="20"/>
                <w:szCs w:val="20"/>
              </w:rPr>
              <w:t>Definition</w:t>
            </w:r>
          </w:p>
        </w:tc>
      </w:tr>
      <w:tr w:rsidR="00E81209" w:rsidRPr="00E81209" w14:paraId="13EE0C9A" w14:textId="77777777" w:rsidTr="004E1E57">
        <w:trPr>
          <w:cantSplit/>
        </w:trPr>
        <w:tc>
          <w:tcPr>
            <w:tcW w:w="949" w:type="pct"/>
          </w:tcPr>
          <w:p w14:paraId="45C3AFEA"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RUCG </w:t>
            </w:r>
            <w:r w:rsidRPr="00E81209">
              <w:rPr>
                <w:rFonts w:eastAsia="Times New Roman"/>
                <w:i/>
                <w:iCs/>
                <w:sz w:val="20"/>
                <w:szCs w:val="20"/>
                <w:vertAlign w:val="subscript"/>
              </w:rPr>
              <w:t>q, r, d</w:t>
            </w:r>
          </w:p>
        </w:tc>
        <w:tc>
          <w:tcPr>
            <w:tcW w:w="448" w:type="pct"/>
          </w:tcPr>
          <w:p w14:paraId="7F407E4B"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w:t>
            </w:r>
          </w:p>
        </w:tc>
        <w:tc>
          <w:tcPr>
            <w:tcW w:w="3603" w:type="pct"/>
          </w:tcPr>
          <w:p w14:paraId="6839FEBA"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RUC Guarantee</w:t>
            </w:r>
            <w:r w:rsidRPr="00E81209">
              <w:rPr>
                <w:rFonts w:eastAsia="Times New Roman"/>
                <w:iCs/>
                <w:sz w:val="20"/>
                <w:szCs w:val="20"/>
              </w:rPr>
              <w:t xml:space="preserve">—The sum of eligible Startup Costs and minimum-energy costs for Resource </w:t>
            </w:r>
            <w:r w:rsidRPr="00E81209">
              <w:rPr>
                <w:rFonts w:eastAsia="Times New Roman"/>
                <w:i/>
                <w:iCs/>
                <w:sz w:val="20"/>
                <w:szCs w:val="20"/>
              </w:rPr>
              <w:t xml:space="preserve">r </w:t>
            </w:r>
            <w:r w:rsidRPr="00E81209">
              <w:rPr>
                <w:rFonts w:eastAsia="Times New Roman"/>
                <w:iCs/>
                <w:sz w:val="20"/>
                <w:szCs w:val="20"/>
              </w:rPr>
              <w:t xml:space="preserve">represented by QSE </w:t>
            </w:r>
            <w:r w:rsidRPr="00E81209">
              <w:rPr>
                <w:rFonts w:eastAsia="Times New Roman"/>
                <w:i/>
                <w:iCs/>
                <w:sz w:val="20"/>
                <w:szCs w:val="20"/>
              </w:rPr>
              <w:t xml:space="preserve">q </w:t>
            </w:r>
            <w:r w:rsidRPr="00E81209">
              <w:rPr>
                <w:rFonts w:eastAsia="Times New Roman"/>
                <w:iCs/>
                <w:sz w:val="20"/>
                <w:szCs w:val="20"/>
              </w:rPr>
              <w:t xml:space="preserve">during all RUC-Committed Hours, for the Operating Day </w:t>
            </w:r>
            <w:r w:rsidRPr="00E81209">
              <w:rPr>
                <w:rFonts w:eastAsia="Times New Roman"/>
                <w:i/>
                <w:iCs/>
                <w:sz w:val="20"/>
                <w:szCs w:val="20"/>
              </w:rPr>
              <w:t>d</w:t>
            </w:r>
            <w:r w:rsidRPr="00E81209">
              <w:rPr>
                <w:rFonts w:eastAsia="Times New Roman"/>
                <w:iCs/>
                <w:sz w:val="20"/>
                <w:szCs w:val="20"/>
              </w:rPr>
              <w:t>.  When one or more Combined Cycle Generation Resources are committed by RUC, guaranteed costs are calculated for the Combined Cycle Train for all RUC-committed Combined Cycle Generation Resources.</w:t>
            </w:r>
          </w:p>
        </w:tc>
      </w:tr>
      <w:tr w:rsidR="00E81209" w:rsidRPr="00E81209" w14:paraId="2F99235D" w14:textId="77777777" w:rsidTr="004E1E57">
        <w:trPr>
          <w:cantSplit/>
        </w:trPr>
        <w:tc>
          <w:tcPr>
            <w:tcW w:w="949" w:type="pct"/>
          </w:tcPr>
          <w:p w14:paraId="2E661A0E"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RUCGME </w:t>
            </w:r>
            <w:r w:rsidRPr="00E81209">
              <w:rPr>
                <w:rFonts w:eastAsia="Times New Roman"/>
                <w:i/>
                <w:iCs/>
                <w:sz w:val="20"/>
                <w:szCs w:val="20"/>
                <w:vertAlign w:val="subscript"/>
              </w:rPr>
              <w:t>q, r, i</w:t>
            </w:r>
          </w:p>
        </w:tc>
        <w:tc>
          <w:tcPr>
            <w:tcW w:w="448" w:type="pct"/>
          </w:tcPr>
          <w:p w14:paraId="1E026813"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w:t>
            </w:r>
          </w:p>
        </w:tc>
        <w:tc>
          <w:tcPr>
            <w:tcW w:w="3603" w:type="pct"/>
          </w:tcPr>
          <w:p w14:paraId="5D5F6456" w14:textId="66D81135" w:rsidR="00E81209" w:rsidRPr="00E81209" w:rsidRDefault="00E81209" w:rsidP="00E81209">
            <w:pPr>
              <w:spacing w:after="60"/>
              <w:rPr>
                <w:rFonts w:eastAsia="Times New Roman"/>
                <w:i/>
                <w:iCs/>
                <w:sz w:val="20"/>
                <w:szCs w:val="20"/>
              </w:rPr>
            </w:pPr>
            <w:r w:rsidRPr="00E81209">
              <w:rPr>
                <w:rFonts w:eastAsia="Times New Roman"/>
                <w:i/>
                <w:iCs/>
                <w:sz w:val="20"/>
                <w:szCs w:val="20"/>
              </w:rPr>
              <w:t>RUC Minimum-Energy Guarantee by interval</w:t>
            </w:r>
            <w:r w:rsidRPr="00E81209">
              <w:rPr>
                <w:rFonts w:eastAsia="Times New Roman"/>
                <w:iCs/>
                <w:sz w:val="20"/>
                <w:szCs w:val="20"/>
              </w:rPr>
              <w:t xml:space="preserve">—The guaranteed costs for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 xml:space="preserve">q </w:t>
            </w:r>
            <w:r w:rsidRPr="00E81209">
              <w:rPr>
                <w:rFonts w:eastAsia="Times New Roman"/>
                <w:iCs/>
                <w:sz w:val="20"/>
                <w:szCs w:val="20"/>
              </w:rPr>
              <w:t xml:space="preserve">for minimum energy for the Settlement Interval </w:t>
            </w:r>
            <w:r w:rsidRPr="00E81209">
              <w:rPr>
                <w:rFonts w:eastAsia="Times New Roman"/>
                <w:i/>
                <w:iCs/>
                <w:sz w:val="20"/>
                <w:szCs w:val="20"/>
              </w:rPr>
              <w:t>i</w:t>
            </w:r>
            <w:r w:rsidRPr="00E81209">
              <w:rPr>
                <w:rFonts w:eastAsia="Times New Roman"/>
                <w:iCs/>
                <w:sz w:val="20"/>
                <w:szCs w:val="20"/>
              </w:rPr>
              <w:t xml:space="preserve">.  When one or more Combined Cycle Generation Resources are committed by RUC, RUC Minimum-Energy Guarantee is calculated for the Combined Cycle Train for all RUC-committed Combined Cycle Generation Resources.  During RUCAC-Intervals for a Combined Cycle Train, minimum energy cost is calculated as the difference between the minimum energy cost between the RUC-committed configuration and the QSE-committed </w:t>
            </w:r>
            <w:ins w:id="768" w:author="ERCOT" w:date="2024-05-20T15:20:00Z">
              <w:r w:rsidR="00B9587E">
                <w:rPr>
                  <w:rFonts w:eastAsia="Times New Roman"/>
                  <w:iCs/>
                  <w:sz w:val="20"/>
                  <w:szCs w:val="20"/>
                </w:rPr>
                <w:t>or DRRS</w:t>
              </w:r>
            </w:ins>
            <w:ins w:id="769" w:author="ERCOT" w:date="2024-05-29T07:36:00Z">
              <w:r w:rsidR="004107EB">
                <w:rPr>
                  <w:rFonts w:eastAsia="Times New Roman"/>
                  <w:iCs/>
                  <w:sz w:val="20"/>
                  <w:szCs w:val="20"/>
                </w:rPr>
                <w:t>-</w:t>
              </w:r>
            </w:ins>
            <w:ins w:id="770" w:author="ERCOT" w:date="2024-05-20T15:20:00Z">
              <w:r w:rsidR="00B9587E">
                <w:rPr>
                  <w:rFonts w:eastAsia="Times New Roman"/>
                  <w:iCs/>
                  <w:sz w:val="20"/>
                  <w:szCs w:val="20"/>
                </w:rPr>
                <w:t xml:space="preserve">deployed </w:t>
              </w:r>
            </w:ins>
            <w:r w:rsidRPr="00E81209">
              <w:rPr>
                <w:rFonts w:eastAsia="Times New Roman"/>
                <w:iCs/>
                <w:sz w:val="20"/>
                <w:szCs w:val="20"/>
              </w:rPr>
              <w:t>configuration.</w:t>
            </w:r>
          </w:p>
        </w:tc>
      </w:tr>
      <w:tr w:rsidR="00E81209" w:rsidRPr="00E81209" w14:paraId="0897F9E2" w14:textId="77777777" w:rsidTr="004E1E57">
        <w:trPr>
          <w:cantSplit/>
        </w:trPr>
        <w:tc>
          <w:tcPr>
            <w:tcW w:w="949" w:type="pct"/>
          </w:tcPr>
          <w:p w14:paraId="20EE84BF"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SUPR </w:t>
            </w:r>
            <w:r w:rsidRPr="00E81209">
              <w:rPr>
                <w:rFonts w:eastAsia="Times New Roman"/>
                <w:i/>
                <w:iCs/>
                <w:sz w:val="20"/>
                <w:szCs w:val="20"/>
                <w:vertAlign w:val="subscript"/>
              </w:rPr>
              <w:t>q, r, s</w:t>
            </w:r>
          </w:p>
        </w:tc>
        <w:tc>
          <w:tcPr>
            <w:tcW w:w="448" w:type="pct"/>
          </w:tcPr>
          <w:p w14:paraId="796764AE"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$/Start</w:t>
            </w:r>
          </w:p>
        </w:tc>
        <w:tc>
          <w:tcPr>
            <w:tcW w:w="3603" w:type="pct"/>
          </w:tcPr>
          <w:p w14:paraId="0E8E6A7D"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Startup Price per start</w:t>
            </w:r>
            <w:r w:rsidRPr="00E81209">
              <w:rPr>
                <w:rFonts w:eastAsia="Times New Roman"/>
                <w:iCs/>
                <w:sz w:val="20"/>
                <w:szCs w:val="20"/>
              </w:rPr>
              <w:t xml:space="preserve">—The Settlement price for Resource </w:t>
            </w:r>
            <w:r w:rsidRPr="00E81209">
              <w:rPr>
                <w:rFonts w:eastAsia="Times New Roman"/>
                <w:i/>
                <w:iCs/>
                <w:sz w:val="20"/>
                <w:szCs w:val="20"/>
              </w:rPr>
              <w:t xml:space="preserve">r </w:t>
            </w:r>
            <w:r w:rsidRPr="00E81209">
              <w:rPr>
                <w:rFonts w:eastAsia="Times New Roman"/>
                <w:iCs/>
                <w:sz w:val="20"/>
                <w:szCs w:val="20"/>
              </w:rPr>
              <w:t xml:space="preserve">represented by QSE </w:t>
            </w:r>
            <w:r w:rsidRPr="00E81209">
              <w:rPr>
                <w:rFonts w:eastAsia="Times New Roman"/>
                <w:i/>
                <w:iCs/>
                <w:sz w:val="20"/>
                <w:szCs w:val="20"/>
              </w:rPr>
              <w:t>q</w:t>
            </w:r>
            <w:r w:rsidRPr="00E81209">
              <w:rPr>
                <w:rFonts w:eastAsia="Times New Roman"/>
                <w:iCs/>
                <w:sz w:val="20"/>
                <w:szCs w:val="20"/>
              </w:rPr>
              <w:t xml:space="preserve"> for the start </w:t>
            </w:r>
            <w:r w:rsidRPr="00E81209">
              <w:rPr>
                <w:rFonts w:eastAsia="Times New Roman"/>
                <w:i/>
                <w:iCs/>
                <w:sz w:val="20"/>
                <w:szCs w:val="20"/>
              </w:rPr>
              <w:t>s</w:t>
            </w:r>
            <w:r w:rsidRPr="00E81209">
              <w:rPr>
                <w:rFonts w:eastAsia="Times New Roman"/>
                <w:iCs/>
                <w:sz w:val="20"/>
                <w:szCs w:val="20"/>
              </w:rPr>
              <w:t xml:space="preserve">.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3790414D" w14:textId="77777777" w:rsidTr="004E1E57">
        <w:trPr>
          <w:cantSplit/>
        </w:trPr>
        <w:tc>
          <w:tcPr>
            <w:tcW w:w="949" w:type="pct"/>
          </w:tcPr>
          <w:p w14:paraId="4959F69E"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SUO </w:t>
            </w:r>
            <w:r w:rsidRPr="00E81209">
              <w:rPr>
                <w:rFonts w:eastAsia="Times New Roman"/>
                <w:i/>
                <w:iCs/>
                <w:sz w:val="20"/>
                <w:szCs w:val="20"/>
                <w:vertAlign w:val="subscript"/>
              </w:rPr>
              <w:t>q, r, s</w:t>
            </w:r>
          </w:p>
        </w:tc>
        <w:tc>
          <w:tcPr>
            <w:tcW w:w="448" w:type="pct"/>
          </w:tcPr>
          <w:p w14:paraId="1B56E8FD"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$/Start</w:t>
            </w:r>
          </w:p>
        </w:tc>
        <w:tc>
          <w:tcPr>
            <w:tcW w:w="3603" w:type="pct"/>
          </w:tcPr>
          <w:p w14:paraId="7034E05D"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Startup Offer per start</w:t>
            </w:r>
            <w:r w:rsidRPr="00E81209">
              <w:rPr>
                <w:rFonts w:eastAsia="Times New Roman"/>
                <w:iCs/>
                <w:sz w:val="20"/>
                <w:szCs w:val="20"/>
              </w:rPr>
              <w:t xml:space="preserve">—Represents an offer for all costs incurred by Generation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q</w:t>
            </w:r>
            <w:r w:rsidRPr="00E81209">
              <w:rPr>
                <w:rFonts w:eastAsia="Times New Roman"/>
                <w:iCs/>
                <w:sz w:val="20"/>
                <w:szCs w:val="20"/>
              </w:rPr>
              <w:t xml:space="preserve"> in starting up and reaching the Resource’s LSL for the start </w:t>
            </w:r>
            <w:r w:rsidRPr="00E81209">
              <w:rPr>
                <w:rFonts w:eastAsia="Times New Roman"/>
                <w:i/>
                <w:iCs/>
                <w:sz w:val="20"/>
                <w:szCs w:val="20"/>
              </w:rPr>
              <w:t>s</w:t>
            </w:r>
            <w:r w:rsidRPr="00E81209">
              <w:rPr>
                <w:rFonts w:eastAsia="Times New Roman"/>
                <w:iCs/>
                <w:sz w:val="20"/>
                <w:szCs w:val="20"/>
              </w:rPr>
              <w:t xml:space="preserve">.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339BD321" w14:textId="77777777" w:rsidTr="004E1E57">
        <w:trPr>
          <w:cantSplit/>
        </w:trPr>
        <w:tc>
          <w:tcPr>
            <w:tcW w:w="949" w:type="pct"/>
          </w:tcPr>
          <w:p w14:paraId="34260801"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SUCAP </w:t>
            </w:r>
            <w:r w:rsidRPr="00E81209">
              <w:rPr>
                <w:rFonts w:eastAsia="Times New Roman"/>
                <w:i/>
                <w:iCs/>
                <w:sz w:val="20"/>
                <w:szCs w:val="20"/>
                <w:vertAlign w:val="subscript"/>
              </w:rPr>
              <w:t>q, r, s</w:t>
            </w:r>
          </w:p>
        </w:tc>
        <w:tc>
          <w:tcPr>
            <w:tcW w:w="448" w:type="pct"/>
          </w:tcPr>
          <w:p w14:paraId="320DF0D2"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$/Start</w:t>
            </w:r>
          </w:p>
        </w:tc>
        <w:tc>
          <w:tcPr>
            <w:tcW w:w="3603" w:type="pct"/>
          </w:tcPr>
          <w:p w14:paraId="5BDC75B0"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Startup Cap</w:t>
            </w:r>
            <w:r w:rsidRPr="00E81209">
              <w:rPr>
                <w:rFonts w:eastAsia="Times New Roman"/>
                <w:iCs/>
                <w:sz w:val="20"/>
                <w:szCs w:val="20"/>
              </w:rPr>
              <w:t xml:space="preserve">—The amount used for AGR </w:t>
            </w:r>
            <w:r w:rsidRPr="00E81209">
              <w:rPr>
                <w:rFonts w:eastAsia="Times New Roman"/>
                <w:i/>
                <w:iCs/>
                <w:sz w:val="20"/>
                <w:szCs w:val="20"/>
              </w:rPr>
              <w:t>r</w:t>
            </w:r>
            <w:r w:rsidRPr="00E81209">
              <w:rPr>
                <w:rFonts w:eastAsia="Times New Roman"/>
                <w:iCs/>
                <w:sz w:val="20"/>
                <w:szCs w:val="20"/>
              </w:rPr>
              <w:t xml:space="preserve"> or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q</w:t>
            </w:r>
            <w:r w:rsidRPr="00E81209">
              <w:rPr>
                <w:rFonts w:eastAsia="Times New Roman"/>
                <w:iCs/>
                <w:sz w:val="20"/>
                <w:szCs w:val="20"/>
              </w:rPr>
              <w:t xml:space="preserve"> for the start </w:t>
            </w:r>
            <w:r w:rsidRPr="00E81209">
              <w:rPr>
                <w:rFonts w:eastAsia="Times New Roman"/>
                <w:i/>
                <w:iCs/>
                <w:sz w:val="20"/>
                <w:szCs w:val="20"/>
              </w:rPr>
              <w:t xml:space="preserve">s </w:t>
            </w:r>
            <w:r w:rsidRPr="00E81209">
              <w:rPr>
                <w:rFonts w:eastAsia="Times New Roman"/>
                <w:iCs/>
                <w:sz w:val="20"/>
                <w:szCs w:val="20"/>
              </w:rPr>
              <w:t xml:space="preserve">as Startup Costs.  The cap is the </w:t>
            </w:r>
            <w:r w:rsidRPr="00E81209">
              <w:rPr>
                <w:rFonts w:eastAsia="Times New Roman"/>
                <w:sz w:val="20"/>
                <w:szCs w:val="20"/>
              </w:rPr>
              <w:t>Resource Category Startup Offer Generic Cap (</w:t>
            </w:r>
            <w:r w:rsidRPr="00E81209">
              <w:rPr>
                <w:rFonts w:eastAsia="Times New Roman"/>
                <w:iCs/>
                <w:sz w:val="20"/>
                <w:szCs w:val="20"/>
              </w:rPr>
              <w:t xml:space="preserve">RCGSC) unless ERCOT has approved verifiable unit-specific Startup Costs for that Resource, in which case the startup cap is the scaled verifiable unit-specific Startup Cost for the AGR or the verifiable unit-specific Startup Cost for non-AGRs.  </w:t>
            </w:r>
            <w:r w:rsidRPr="00E81209">
              <w:rPr>
                <w:rFonts w:eastAsia="Times New Roman"/>
                <w:sz w:val="20"/>
                <w:szCs w:val="20"/>
              </w:rPr>
              <w:t xml:space="preserve">The verifiable unit-specific Startup Cost will be determined as described in Section 5.6.1, Verifiable Costs, </w:t>
            </w:r>
            <w:r w:rsidRPr="00E81209">
              <w:rPr>
                <w:rFonts w:eastAsia="Times New Roman"/>
                <w:iCs/>
                <w:sz w:val="20"/>
                <w:szCs w:val="20"/>
              </w:rPr>
              <w:t xml:space="preserve">minus the average energy produced during the </w:t>
            </w:r>
            <w:proofErr w:type="gramStart"/>
            <w:r w:rsidRPr="00E81209">
              <w:rPr>
                <w:rFonts w:eastAsia="Times New Roman"/>
                <w:iCs/>
                <w:sz w:val="20"/>
                <w:szCs w:val="20"/>
              </w:rPr>
              <w:t>time period</w:t>
            </w:r>
            <w:proofErr w:type="gramEnd"/>
            <w:r w:rsidRPr="00E81209">
              <w:rPr>
                <w:rFonts w:eastAsia="Times New Roman"/>
                <w:iCs/>
                <w:sz w:val="20"/>
                <w:szCs w:val="20"/>
              </w:rPr>
              <w:t xml:space="preserve"> between breaker close and LSL multiplied by the heat rate proxy “H” multiplied by the appropriate Fuel Index Price (FIP), Fuel Oil Price (FOP) or solid fuel price, for AGR and non-AGR Resources.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393506D4" w14:textId="77777777" w:rsidTr="004E1E57">
        <w:trPr>
          <w:cantSplit/>
        </w:trPr>
        <w:tc>
          <w:tcPr>
            <w:tcW w:w="949" w:type="pct"/>
          </w:tcPr>
          <w:p w14:paraId="7BFF6BEE"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AGRRATIO</w:t>
            </w:r>
            <w:r w:rsidRPr="00E81209">
              <w:rPr>
                <w:rFonts w:eastAsia="Times New Roman"/>
                <w:i/>
                <w:iCs/>
                <w:sz w:val="20"/>
                <w:szCs w:val="20"/>
                <w:vertAlign w:val="subscript"/>
              </w:rPr>
              <w:t xml:space="preserve"> q, p, r</w:t>
            </w:r>
          </w:p>
        </w:tc>
        <w:tc>
          <w:tcPr>
            <w:tcW w:w="448" w:type="pct"/>
          </w:tcPr>
          <w:p w14:paraId="10DC8C97"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780A2B88"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Aggregate Generation Resource Ratio per QSE per Settlement Point per Aggregate Generation Resource</w:t>
            </w:r>
            <w:r w:rsidRPr="00E81209">
              <w:rPr>
                <w:rFonts w:eastAsia="Times New Roman"/>
                <w:szCs w:val="20"/>
              </w:rPr>
              <w:t>—</w:t>
            </w:r>
            <w:r w:rsidRPr="00E81209">
              <w:rPr>
                <w:rFonts w:eastAsia="Times New Roman"/>
                <w:iCs/>
                <w:sz w:val="20"/>
                <w:szCs w:val="20"/>
              </w:rPr>
              <w:t xml:space="preserve">A value which represents the ratio of the maximum number of generators online during an hour, as indicated by telemetry, compared to the total number of generators registered to the AGR </w:t>
            </w:r>
            <w:r w:rsidRPr="00E81209">
              <w:rPr>
                <w:rFonts w:eastAsia="Times New Roman"/>
                <w:i/>
                <w:iCs/>
                <w:sz w:val="20"/>
                <w:szCs w:val="20"/>
              </w:rPr>
              <w:t xml:space="preserve">r </w:t>
            </w:r>
            <w:r w:rsidRPr="00E81209">
              <w:rPr>
                <w:rFonts w:eastAsia="Times New Roman"/>
                <w:sz w:val="20"/>
                <w:szCs w:val="20"/>
              </w:rPr>
              <w:t xml:space="preserve">represented by QSE </w:t>
            </w:r>
            <w:r w:rsidRPr="00E81209">
              <w:rPr>
                <w:rFonts w:eastAsia="Times New Roman"/>
                <w:i/>
                <w:sz w:val="20"/>
                <w:szCs w:val="20"/>
              </w:rPr>
              <w:t>q</w:t>
            </w:r>
            <w:r w:rsidRPr="00E81209">
              <w:rPr>
                <w:rFonts w:eastAsia="Times New Roman"/>
                <w:iCs/>
                <w:sz w:val="20"/>
                <w:szCs w:val="20"/>
              </w:rPr>
              <w:t xml:space="preserve"> at the Settlement Point </w:t>
            </w:r>
            <w:r w:rsidRPr="00E81209">
              <w:rPr>
                <w:rFonts w:eastAsia="Times New Roman"/>
                <w:i/>
                <w:iCs/>
                <w:sz w:val="20"/>
                <w:szCs w:val="20"/>
              </w:rPr>
              <w:t>p</w:t>
            </w:r>
            <w:r w:rsidRPr="00E81209">
              <w:rPr>
                <w:rFonts w:eastAsia="Times New Roman"/>
                <w:iCs/>
                <w:sz w:val="20"/>
                <w:szCs w:val="20"/>
              </w:rPr>
              <w:t xml:space="preserve"> and used in the approved verifiable cost for the AGR.  The value is only applicable if the Resource is an AGR.</w:t>
            </w:r>
          </w:p>
        </w:tc>
      </w:tr>
      <w:tr w:rsidR="00E81209" w:rsidRPr="00E81209" w14:paraId="56170617" w14:textId="77777777" w:rsidTr="004E1E57">
        <w:trPr>
          <w:cantSplit/>
        </w:trPr>
        <w:tc>
          <w:tcPr>
            <w:tcW w:w="949" w:type="pct"/>
          </w:tcPr>
          <w:p w14:paraId="4253C7C2"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lastRenderedPageBreak/>
              <w:t xml:space="preserve">AGRMAXON </w:t>
            </w:r>
            <w:r w:rsidRPr="00E81209">
              <w:rPr>
                <w:rFonts w:eastAsia="Times New Roman"/>
                <w:i/>
                <w:iCs/>
                <w:sz w:val="20"/>
                <w:szCs w:val="20"/>
                <w:vertAlign w:val="subscript"/>
              </w:rPr>
              <w:t>q, p, r</w:t>
            </w:r>
          </w:p>
        </w:tc>
        <w:tc>
          <w:tcPr>
            <w:tcW w:w="448" w:type="pct"/>
          </w:tcPr>
          <w:p w14:paraId="23234807"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1B8EF343"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Aggregate Generation Resource Maximum Online per QSE per Settlement Point per Aggregate Generation Resource</w:t>
            </w:r>
            <w:r w:rsidRPr="00E81209">
              <w:rPr>
                <w:rFonts w:eastAsia="Times New Roman"/>
                <w:szCs w:val="20"/>
              </w:rPr>
              <w:t>—</w:t>
            </w:r>
            <w:r w:rsidRPr="00E81209">
              <w:rPr>
                <w:rFonts w:eastAsia="Times New Roman"/>
                <w:iCs/>
                <w:sz w:val="20"/>
                <w:szCs w:val="20"/>
              </w:rPr>
              <w:t xml:space="preserve">The maximum number of generators registered to the AGR </w:t>
            </w:r>
            <w:r w:rsidRPr="00E81209">
              <w:rPr>
                <w:rFonts w:eastAsia="Times New Roman"/>
                <w:i/>
                <w:iCs/>
                <w:sz w:val="20"/>
                <w:szCs w:val="20"/>
              </w:rPr>
              <w:t xml:space="preserve">r </w:t>
            </w:r>
            <w:r w:rsidRPr="00E81209">
              <w:rPr>
                <w:rFonts w:eastAsia="Times New Roman"/>
                <w:sz w:val="20"/>
                <w:szCs w:val="20"/>
              </w:rPr>
              <w:t xml:space="preserve">represented by QSE </w:t>
            </w:r>
            <w:r w:rsidRPr="00E81209">
              <w:rPr>
                <w:rFonts w:eastAsia="Times New Roman"/>
                <w:i/>
                <w:sz w:val="20"/>
                <w:szCs w:val="20"/>
              </w:rPr>
              <w:t>q</w:t>
            </w:r>
            <w:r w:rsidRPr="00E81209">
              <w:rPr>
                <w:rFonts w:eastAsia="Times New Roman"/>
                <w:iCs/>
                <w:sz w:val="20"/>
                <w:szCs w:val="20"/>
              </w:rPr>
              <w:t xml:space="preserve"> at the Settlement Point </w:t>
            </w:r>
            <w:r w:rsidRPr="00E81209">
              <w:rPr>
                <w:rFonts w:eastAsia="Times New Roman"/>
                <w:i/>
                <w:iCs/>
                <w:sz w:val="20"/>
                <w:szCs w:val="20"/>
              </w:rPr>
              <w:t>p</w:t>
            </w:r>
            <w:r w:rsidRPr="00E81209">
              <w:rPr>
                <w:rFonts w:eastAsia="Times New Roman"/>
                <w:iCs/>
                <w:sz w:val="20"/>
                <w:szCs w:val="20"/>
              </w:rPr>
              <w:t xml:space="preserve"> online during an hour, as indicated by telemetry.  The value is only applicable if the Resource is an AGR.</w:t>
            </w:r>
          </w:p>
        </w:tc>
      </w:tr>
      <w:tr w:rsidR="00E81209" w:rsidRPr="00E81209" w14:paraId="375DA1AD" w14:textId="77777777" w:rsidTr="004E1E57">
        <w:trPr>
          <w:cantSplit/>
        </w:trPr>
        <w:tc>
          <w:tcPr>
            <w:tcW w:w="949" w:type="pct"/>
          </w:tcPr>
          <w:p w14:paraId="4C517566"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AGRTOT</w:t>
            </w:r>
            <w:r w:rsidRPr="00E81209">
              <w:rPr>
                <w:rFonts w:eastAsia="Times New Roman"/>
                <w:i/>
                <w:iCs/>
                <w:sz w:val="20"/>
                <w:szCs w:val="20"/>
                <w:vertAlign w:val="subscript"/>
              </w:rPr>
              <w:t xml:space="preserve"> q, p, r</w:t>
            </w:r>
          </w:p>
        </w:tc>
        <w:tc>
          <w:tcPr>
            <w:tcW w:w="448" w:type="pct"/>
          </w:tcPr>
          <w:p w14:paraId="6C11AA1C"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7CB7EF20"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Aggregate Generation Resource Total per QSE per Settlement Point per Aggregate Generation Resource</w:t>
            </w:r>
            <w:r w:rsidRPr="00E81209">
              <w:rPr>
                <w:rFonts w:eastAsia="Times New Roman"/>
                <w:szCs w:val="20"/>
              </w:rPr>
              <w:t>—</w:t>
            </w:r>
            <w:r w:rsidRPr="00E81209">
              <w:rPr>
                <w:rFonts w:eastAsia="Times New Roman"/>
                <w:iCs/>
                <w:sz w:val="20"/>
                <w:szCs w:val="20"/>
              </w:rPr>
              <w:t>The total number of generators registered to the AGR</w:t>
            </w:r>
            <w:r w:rsidRPr="00E81209">
              <w:rPr>
                <w:rFonts w:eastAsia="Times New Roman"/>
                <w:i/>
                <w:iCs/>
                <w:sz w:val="20"/>
                <w:szCs w:val="20"/>
              </w:rPr>
              <w:t xml:space="preserve"> r </w:t>
            </w:r>
            <w:r w:rsidRPr="00E81209">
              <w:rPr>
                <w:rFonts w:eastAsia="Times New Roman"/>
                <w:sz w:val="20"/>
                <w:szCs w:val="20"/>
              </w:rPr>
              <w:t xml:space="preserve">represented by QSE </w:t>
            </w:r>
            <w:r w:rsidRPr="00E81209">
              <w:rPr>
                <w:rFonts w:eastAsia="Times New Roman"/>
                <w:i/>
                <w:sz w:val="20"/>
                <w:szCs w:val="20"/>
              </w:rPr>
              <w:t>q</w:t>
            </w:r>
            <w:r w:rsidRPr="00E81209">
              <w:rPr>
                <w:rFonts w:eastAsia="Times New Roman"/>
                <w:iCs/>
                <w:sz w:val="20"/>
                <w:szCs w:val="20"/>
              </w:rPr>
              <w:t xml:space="preserve"> at the Settlement Point </w:t>
            </w:r>
            <w:r w:rsidRPr="00E81209">
              <w:rPr>
                <w:rFonts w:eastAsia="Times New Roman"/>
                <w:i/>
                <w:iCs/>
                <w:sz w:val="20"/>
                <w:szCs w:val="20"/>
              </w:rPr>
              <w:t>p</w:t>
            </w:r>
            <w:r w:rsidRPr="00E81209">
              <w:rPr>
                <w:rFonts w:eastAsia="Times New Roman"/>
                <w:iCs/>
                <w:sz w:val="20"/>
                <w:szCs w:val="20"/>
              </w:rPr>
              <w:t xml:space="preserve"> and used in the approved verifiable cost for the AGR.  The value is only applicable if the Resource is an AGR.</w:t>
            </w:r>
          </w:p>
        </w:tc>
      </w:tr>
      <w:tr w:rsidR="00E81209" w:rsidRPr="00E81209" w14:paraId="22568E14" w14:textId="77777777" w:rsidTr="004E1E57">
        <w:trPr>
          <w:cantSplit/>
        </w:trPr>
        <w:tc>
          <w:tcPr>
            <w:tcW w:w="949" w:type="pct"/>
          </w:tcPr>
          <w:p w14:paraId="1E1037DA"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RCGSC </w:t>
            </w:r>
            <w:r w:rsidRPr="00E81209">
              <w:rPr>
                <w:rFonts w:eastAsia="Times New Roman"/>
                <w:i/>
                <w:iCs/>
                <w:sz w:val="20"/>
                <w:szCs w:val="20"/>
                <w:vertAlign w:val="subscript"/>
              </w:rPr>
              <w:t>s</w:t>
            </w:r>
          </w:p>
        </w:tc>
        <w:tc>
          <w:tcPr>
            <w:tcW w:w="448" w:type="pct"/>
          </w:tcPr>
          <w:p w14:paraId="6F3B5D0A"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$/Start</w:t>
            </w:r>
          </w:p>
        </w:tc>
        <w:tc>
          <w:tcPr>
            <w:tcW w:w="3603" w:type="pct"/>
          </w:tcPr>
          <w:p w14:paraId="536D4756"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Resource Category Generic Startup Cost</w:t>
            </w:r>
            <w:r w:rsidRPr="00E81209">
              <w:rPr>
                <w:rFonts w:eastAsia="Times New Roman"/>
                <w:iCs/>
                <w:sz w:val="20"/>
                <w:szCs w:val="20"/>
              </w:rPr>
              <w:t>—The Resource Category Generic Startup Cost cap for the category of the Resource, according to Section 4.4.9.2.3, Startup Offer and Minimum-Energy Offer Generic Caps, for the Operating Day.</w:t>
            </w:r>
          </w:p>
        </w:tc>
      </w:tr>
      <w:tr w:rsidR="00E81209" w:rsidRPr="00E81209" w14:paraId="1120083C" w14:textId="77777777" w:rsidTr="004E1E57">
        <w:trPr>
          <w:cantSplit/>
        </w:trPr>
        <w:tc>
          <w:tcPr>
            <w:tcW w:w="949" w:type="pct"/>
          </w:tcPr>
          <w:p w14:paraId="6D9554F4"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RUCSUFLAG </w:t>
            </w:r>
            <w:r w:rsidRPr="00E81209">
              <w:rPr>
                <w:rFonts w:eastAsia="Times New Roman"/>
                <w:i/>
                <w:iCs/>
                <w:sz w:val="20"/>
                <w:szCs w:val="20"/>
                <w:vertAlign w:val="subscript"/>
              </w:rPr>
              <w:t>q, r, s</w:t>
            </w:r>
          </w:p>
        </w:tc>
        <w:tc>
          <w:tcPr>
            <w:tcW w:w="448" w:type="pct"/>
          </w:tcPr>
          <w:p w14:paraId="14E8FD9E"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49565C4E"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RUC Startup Flag</w:t>
            </w:r>
            <w:r w:rsidRPr="00E81209">
              <w:rPr>
                <w:rFonts w:eastAsia="Times New Roman"/>
                <w:iCs/>
                <w:sz w:val="20"/>
                <w:szCs w:val="20"/>
              </w:rPr>
              <w:t xml:space="preserve">—The flag that indicates </w:t>
            </w:r>
            <w:proofErr w:type="gramStart"/>
            <w:r w:rsidRPr="00E81209">
              <w:rPr>
                <w:rFonts w:eastAsia="Times New Roman"/>
                <w:iCs/>
                <w:sz w:val="20"/>
                <w:szCs w:val="20"/>
              </w:rPr>
              <w:t>whether or not</w:t>
            </w:r>
            <w:proofErr w:type="gramEnd"/>
            <w:r w:rsidRPr="00E81209">
              <w:rPr>
                <w:rFonts w:eastAsia="Times New Roman"/>
                <w:iCs/>
                <w:sz w:val="20"/>
                <w:szCs w:val="20"/>
              </w:rPr>
              <w:t xml:space="preserve"> the start </w:t>
            </w:r>
            <w:r w:rsidRPr="00E81209">
              <w:rPr>
                <w:rFonts w:eastAsia="Times New Roman"/>
                <w:i/>
                <w:iCs/>
                <w:sz w:val="20"/>
                <w:szCs w:val="20"/>
              </w:rPr>
              <w:t>s</w:t>
            </w:r>
            <w:r w:rsidRPr="00E81209">
              <w:rPr>
                <w:rFonts w:eastAsia="Times New Roman"/>
                <w:iCs/>
                <w:sz w:val="20"/>
                <w:szCs w:val="20"/>
              </w:rPr>
              <w:t xml:space="preserve"> for Resource </w:t>
            </w:r>
            <w:r w:rsidRPr="00E81209">
              <w:rPr>
                <w:rFonts w:eastAsia="Times New Roman"/>
                <w:i/>
                <w:iCs/>
                <w:sz w:val="20"/>
                <w:szCs w:val="20"/>
              </w:rPr>
              <w:t xml:space="preserve">r </w:t>
            </w:r>
            <w:r w:rsidRPr="00E81209">
              <w:rPr>
                <w:rFonts w:eastAsia="Times New Roman"/>
                <w:iCs/>
                <w:sz w:val="20"/>
                <w:szCs w:val="20"/>
              </w:rPr>
              <w:t xml:space="preserve">represented by QSE </w:t>
            </w:r>
            <w:r w:rsidRPr="00E81209">
              <w:rPr>
                <w:rFonts w:eastAsia="Times New Roman"/>
                <w:i/>
                <w:iCs/>
                <w:sz w:val="20"/>
                <w:szCs w:val="20"/>
              </w:rPr>
              <w:t>q</w:t>
            </w:r>
            <w:r w:rsidRPr="00E81209">
              <w:rPr>
                <w:rFonts w:eastAsia="Times New Roman"/>
                <w:iCs/>
                <w:sz w:val="20"/>
                <w:szCs w:val="20"/>
              </w:rPr>
              <w:t xml:space="preserve"> 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E81209">
              <w:rPr>
                <w:rFonts w:eastAsia="Times New Roman"/>
                <w:i/>
                <w:iCs/>
                <w:sz w:val="20"/>
                <w:szCs w:val="20"/>
              </w:rPr>
              <w:t>r</w:t>
            </w:r>
            <w:r w:rsidRPr="00E81209">
              <w:rPr>
                <w:rFonts w:eastAsia="Times New Roman"/>
                <w:iCs/>
                <w:sz w:val="20"/>
                <w:szCs w:val="20"/>
              </w:rP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E81209" w:rsidRPr="00E81209" w14:paraId="4903245D" w14:textId="77777777" w:rsidTr="004E1E57">
        <w:trPr>
          <w:cantSplit/>
        </w:trPr>
        <w:tc>
          <w:tcPr>
            <w:tcW w:w="949" w:type="pct"/>
          </w:tcPr>
          <w:p w14:paraId="14E8AEDB"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MEPR </w:t>
            </w:r>
            <w:r w:rsidRPr="00E81209">
              <w:rPr>
                <w:rFonts w:eastAsia="Times New Roman"/>
                <w:i/>
                <w:iCs/>
                <w:sz w:val="20"/>
                <w:szCs w:val="20"/>
                <w:vertAlign w:val="subscript"/>
              </w:rPr>
              <w:t>q, r, i</w:t>
            </w:r>
          </w:p>
        </w:tc>
        <w:tc>
          <w:tcPr>
            <w:tcW w:w="448" w:type="pct"/>
          </w:tcPr>
          <w:p w14:paraId="3D88BEDB"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$/MWh</w:t>
            </w:r>
          </w:p>
        </w:tc>
        <w:tc>
          <w:tcPr>
            <w:tcW w:w="3603" w:type="pct"/>
          </w:tcPr>
          <w:p w14:paraId="420EB359"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Minimum-Energy Price</w:t>
            </w:r>
            <w:r w:rsidRPr="00E81209">
              <w:rPr>
                <w:rFonts w:eastAsia="Times New Roman"/>
                <w:iCs/>
                <w:sz w:val="20"/>
                <w:szCs w:val="20"/>
              </w:rPr>
              <w:t xml:space="preserve">—The Settlement price for Resource </w:t>
            </w:r>
            <w:r w:rsidRPr="00E81209">
              <w:rPr>
                <w:rFonts w:eastAsia="Times New Roman"/>
                <w:i/>
                <w:iCs/>
                <w:sz w:val="20"/>
                <w:szCs w:val="20"/>
              </w:rPr>
              <w:t xml:space="preserve">r </w:t>
            </w:r>
            <w:r w:rsidRPr="00E81209">
              <w:rPr>
                <w:rFonts w:eastAsia="Times New Roman"/>
                <w:iCs/>
                <w:sz w:val="20"/>
                <w:szCs w:val="20"/>
              </w:rPr>
              <w:t xml:space="preserve">represented by QSE </w:t>
            </w:r>
            <w:r w:rsidRPr="00E81209">
              <w:rPr>
                <w:rFonts w:eastAsia="Times New Roman"/>
                <w:i/>
                <w:iCs/>
                <w:sz w:val="20"/>
                <w:szCs w:val="20"/>
              </w:rPr>
              <w:t>q</w:t>
            </w:r>
            <w:r w:rsidRPr="00E81209">
              <w:rPr>
                <w:rFonts w:eastAsia="Times New Roman"/>
                <w:iCs/>
                <w:sz w:val="20"/>
                <w:szCs w:val="20"/>
              </w:rPr>
              <w:t xml:space="preserve"> for minimum energy for the Settlement Interval </w:t>
            </w:r>
            <w:r w:rsidRPr="00E81209">
              <w:rPr>
                <w:rFonts w:eastAsia="Times New Roman"/>
                <w:i/>
                <w:iCs/>
                <w:sz w:val="20"/>
                <w:szCs w:val="20"/>
              </w:rPr>
              <w:t>i</w:t>
            </w:r>
            <w:r w:rsidRPr="00E81209">
              <w:rPr>
                <w:rFonts w:eastAsia="Times New Roman"/>
                <w:iCs/>
                <w:sz w:val="20"/>
                <w:szCs w:val="20"/>
              </w:rPr>
              <w:t xml:space="preserve">.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22F3E414" w14:textId="77777777" w:rsidTr="004E1E57">
        <w:trPr>
          <w:cantSplit/>
        </w:trPr>
        <w:tc>
          <w:tcPr>
            <w:tcW w:w="949" w:type="pct"/>
          </w:tcPr>
          <w:p w14:paraId="1896E51F"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MEO </w:t>
            </w:r>
            <w:r w:rsidRPr="00E81209">
              <w:rPr>
                <w:rFonts w:eastAsia="Times New Roman"/>
                <w:i/>
                <w:iCs/>
                <w:sz w:val="20"/>
                <w:szCs w:val="20"/>
                <w:vertAlign w:val="subscript"/>
              </w:rPr>
              <w:t>q, r, i</w:t>
            </w:r>
          </w:p>
        </w:tc>
        <w:tc>
          <w:tcPr>
            <w:tcW w:w="448" w:type="pct"/>
          </w:tcPr>
          <w:p w14:paraId="6FE087DD"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$/MWh</w:t>
            </w:r>
          </w:p>
        </w:tc>
        <w:tc>
          <w:tcPr>
            <w:tcW w:w="3603" w:type="pct"/>
          </w:tcPr>
          <w:p w14:paraId="13C90C91"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Minimum-Energy Offer</w:t>
            </w:r>
            <w:r w:rsidRPr="00E81209">
              <w:rPr>
                <w:rFonts w:eastAsia="Times New Roman"/>
                <w:iCs/>
                <w:sz w:val="20"/>
                <w:szCs w:val="20"/>
              </w:rPr>
              <w:t xml:space="preserve">—Represents an offer for the costs incurred by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q</w:t>
            </w:r>
            <w:r w:rsidRPr="00E81209">
              <w:rPr>
                <w:rFonts w:eastAsia="Times New Roman"/>
                <w:iCs/>
                <w:sz w:val="20"/>
                <w:szCs w:val="20"/>
              </w:rPr>
              <w:t xml:space="preserve"> in producing energy at the Resource’s LSL for the Settlement Interval </w:t>
            </w:r>
            <w:r w:rsidRPr="00E81209">
              <w:rPr>
                <w:rFonts w:eastAsia="Times New Roman"/>
                <w:i/>
                <w:iCs/>
                <w:sz w:val="20"/>
                <w:szCs w:val="20"/>
              </w:rPr>
              <w:t>i</w:t>
            </w:r>
            <w:r w:rsidRPr="00E81209">
              <w:rPr>
                <w:rFonts w:eastAsia="Times New Roman"/>
                <w:iCs/>
                <w:sz w:val="20"/>
                <w:szCs w:val="20"/>
              </w:rPr>
              <w:t xml:space="preserve">.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35752AAD" w14:textId="77777777" w:rsidTr="004E1E57">
        <w:trPr>
          <w:cantSplit/>
        </w:trPr>
        <w:tc>
          <w:tcPr>
            <w:tcW w:w="949" w:type="pct"/>
          </w:tcPr>
          <w:p w14:paraId="01819F19"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MECAP </w:t>
            </w:r>
            <w:r w:rsidRPr="00E81209">
              <w:rPr>
                <w:rFonts w:eastAsia="Times New Roman"/>
                <w:i/>
                <w:iCs/>
                <w:sz w:val="20"/>
                <w:szCs w:val="20"/>
                <w:vertAlign w:val="subscript"/>
              </w:rPr>
              <w:t>q, r, i</w:t>
            </w:r>
          </w:p>
        </w:tc>
        <w:tc>
          <w:tcPr>
            <w:tcW w:w="448" w:type="pct"/>
          </w:tcPr>
          <w:p w14:paraId="64C12EAA"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$/MWh</w:t>
            </w:r>
          </w:p>
        </w:tc>
        <w:tc>
          <w:tcPr>
            <w:tcW w:w="3603" w:type="pct"/>
          </w:tcPr>
          <w:p w14:paraId="62280C85"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Minimum-Energy Cap</w:t>
            </w:r>
            <w:r w:rsidRPr="00E81209">
              <w:rPr>
                <w:rFonts w:eastAsia="Times New Roman"/>
                <w:iCs/>
                <w:sz w:val="20"/>
                <w:szCs w:val="20"/>
              </w:rPr>
              <w:t xml:space="preserve">—The amount used for Resource </w:t>
            </w:r>
            <w:r w:rsidRPr="00E81209">
              <w:rPr>
                <w:rFonts w:eastAsia="Times New Roman"/>
                <w:i/>
                <w:iCs/>
                <w:sz w:val="20"/>
                <w:szCs w:val="20"/>
              </w:rPr>
              <w:t xml:space="preserve">r </w:t>
            </w:r>
            <w:r w:rsidRPr="00E81209">
              <w:rPr>
                <w:rFonts w:eastAsia="Times New Roman"/>
                <w:iCs/>
                <w:sz w:val="20"/>
                <w:szCs w:val="20"/>
              </w:rPr>
              <w:t xml:space="preserve">represented by QSE </w:t>
            </w:r>
            <w:r w:rsidRPr="00E81209">
              <w:rPr>
                <w:rFonts w:eastAsia="Times New Roman"/>
                <w:i/>
                <w:iCs/>
                <w:sz w:val="20"/>
                <w:szCs w:val="20"/>
              </w:rPr>
              <w:t xml:space="preserve">q </w:t>
            </w:r>
            <w:r w:rsidRPr="00E81209">
              <w:rPr>
                <w:rFonts w:eastAsia="Times New Roman"/>
                <w:iCs/>
                <w:sz w:val="20"/>
                <w:szCs w:val="20"/>
              </w:rPr>
              <w:t xml:space="preserve">for the Settlement Interval </w:t>
            </w:r>
            <w:r w:rsidRPr="00E81209">
              <w:rPr>
                <w:rFonts w:eastAsia="Times New Roman"/>
                <w:i/>
                <w:iCs/>
                <w:sz w:val="20"/>
                <w:szCs w:val="20"/>
              </w:rPr>
              <w:t>i</w:t>
            </w:r>
            <w:r w:rsidRPr="00E81209">
              <w:rPr>
                <w:rFonts w:eastAsia="Times New Roman"/>
                <w:iCs/>
                <w:sz w:val="20"/>
                <w:szCs w:val="20"/>
              </w:rPr>
              <w:t xml:space="preserve"> for minimum-energy costs.  The </w:t>
            </w:r>
            <w:r w:rsidRPr="00E81209">
              <w:rPr>
                <w:rFonts w:eastAsia="Times New Roman"/>
                <w:sz w:val="20"/>
                <w:szCs w:val="20"/>
              </w:rPr>
              <w:t>minimum cost is the Resource Category Minimum-Energy Generic Cap (RCGMEC)</w:t>
            </w:r>
            <w:r w:rsidRPr="00E81209">
              <w:rPr>
                <w:rFonts w:eastAsia="Times New Roman"/>
                <w:iCs/>
                <w:sz w:val="20"/>
                <w:szCs w:val="20"/>
              </w:rP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E81209">
              <w:rPr>
                <w:rFonts w:eastAsia="Times New Roman"/>
                <w:i/>
                <w:iCs/>
                <w:sz w:val="20"/>
                <w:szCs w:val="20"/>
              </w:rPr>
              <w:t xml:space="preserve">r </w:t>
            </w:r>
            <w:r w:rsidRPr="00E81209">
              <w:rPr>
                <w:rFonts w:eastAsia="Times New Roman"/>
                <w:iCs/>
                <w:sz w:val="20"/>
                <w:szCs w:val="20"/>
              </w:rPr>
              <w:t>is a Combined Cycle Generation Resource within the Combined Cycle Train.</w:t>
            </w:r>
          </w:p>
        </w:tc>
      </w:tr>
      <w:tr w:rsidR="00E81209" w:rsidRPr="00E81209" w14:paraId="002C1C76" w14:textId="77777777" w:rsidTr="004E1E57">
        <w:trPr>
          <w:cantSplit/>
        </w:trPr>
        <w:tc>
          <w:tcPr>
            <w:tcW w:w="949" w:type="pct"/>
          </w:tcPr>
          <w:p w14:paraId="6AF2F8F3"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RCGMEC </w:t>
            </w:r>
            <w:r w:rsidRPr="00E81209">
              <w:rPr>
                <w:rFonts w:eastAsia="Times New Roman"/>
                <w:i/>
                <w:iCs/>
                <w:sz w:val="20"/>
                <w:szCs w:val="20"/>
                <w:vertAlign w:val="subscript"/>
              </w:rPr>
              <w:t>i</w:t>
            </w:r>
          </w:p>
        </w:tc>
        <w:tc>
          <w:tcPr>
            <w:tcW w:w="448" w:type="pct"/>
          </w:tcPr>
          <w:p w14:paraId="064574C6"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$/MWh</w:t>
            </w:r>
          </w:p>
        </w:tc>
        <w:tc>
          <w:tcPr>
            <w:tcW w:w="3603" w:type="pct"/>
          </w:tcPr>
          <w:p w14:paraId="319D7206"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Resource Category Generic Minimum-Energy Cost</w:t>
            </w:r>
            <w:r w:rsidRPr="00E81209">
              <w:rPr>
                <w:rFonts w:eastAsia="Times New Roman"/>
                <w:iCs/>
                <w:sz w:val="20"/>
                <w:szCs w:val="20"/>
              </w:rPr>
              <w:t>—The Resource Category Generic Minimum Energy Cost cap for the category of the Resource, according to Section 4.4.9.2.3, for the Operating Day.</w:t>
            </w:r>
          </w:p>
        </w:tc>
      </w:tr>
      <w:tr w:rsidR="00E81209" w:rsidRPr="00E81209" w14:paraId="16DA412A" w14:textId="77777777" w:rsidTr="004E1E57">
        <w:trPr>
          <w:cantSplit/>
        </w:trPr>
        <w:tc>
          <w:tcPr>
            <w:tcW w:w="949" w:type="pct"/>
          </w:tcPr>
          <w:p w14:paraId="374C8AE6"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RTMG </w:t>
            </w:r>
            <w:r w:rsidRPr="00E81209">
              <w:rPr>
                <w:rFonts w:eastAsia="Times New Roman"/>
                <w:i/>
                <w:iCs/>
                <w:sz w:val="20"/>
                <w:szCs w:val="20"/>
                <w:vertAlign w:val="subscript"/>
              </w:rPr>
              <w:t>q, r, i</w:t>
            </w:r>
          </w:p>
        </w:tc>
        <w:tc>
          <w:tcPr>
            <w:tcW w:w="448" w:type="pct"/>
          </w:tcPr>
          <w:p w14:paraId="0E795D98"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MWh</w:t>
            </w:r>
          </w:p>
        </w:tc>
        <w:tc>
          <w:tcPr>
            <w:tcW w:w="3603" w:type="pct"/>
          </w:tcPr>
          <w:p w14:paraId="61084F62"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Real-Time Metered Generation</w:t>
            </w:r>
            <w:r w:rsidRPr="00E81209">
              <w:rPr>
                <w:rFonts w:eastAsia="Times New Roman"/>
                <w:iCs/>
                <w:sz w:val="20"/>
                <w:szCs w:val="20"/>
              </w:rPr>
              <w:t xml:space="preserve">—The metered generation of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q</w:t>
            </w:r>
            <w:r w:rsidRPr="00E81209">
              <w:rPr>
                <w:rFonts w:eastAsia="Times New Roman"/>
                <w:iCs/>
                <w:sz w:val="20"/>
                <w:szCs w:val="20"/>
              </w:rPr>
              <w:t xml:space="preserve"> for the Settlement Interval </w:t>
            </w:r>
            <w:r w:rsidRPr="00E81209">
              <w:rPr>
                <w:rFonts w:eastAsia="Times New Roman"/>
                <w:i/>
                <w:iCs/>
                <w:sz w:val="20"/>
                <w:szCs w:val="20"/>
              </w:rPr>
              <w:t>i</w:t>
            </w:r>
            <w:r w:rsidRPr="00E81209">
              <w:rPr>
                <w:rFonts w:eastAsia="Times New Roman"/>
                <w:iCs/>
                <w:sz w:val="20"/>
                <w:szCs w:val="20"/>
              </w:rPr>
              <w:t xml:space="preserve">.  Where for a Combined Cycle Train, the Resource </w:t>
            </w:r>
            <w:r w:rsidRPr="00E81209">
              <w:rPr>
                <w:rFonts w:eastAsia="Times New Roman"/>
                <w:i/>
                <w:iCs/>
                <w:sz w:val="20"/>
                <w:szCs w:val="20"/>
              </w:rPr>
              <w:t xml:space="preserve">r </w:t>
            </w:r>
            <w:r w:rsidRPr="00E81209">
              <w:rPr>
                <w:rFonts w:eastAsia="Times New Roman"/>
                <w:iCs/>
                <w:sz w:val="20"/>
                <w:szCs w:val="20"/>
              </w:rPr>
              <w:t>is the Combined Cycle Train.</w:t>
            </w:r>
          </w:p>
        </w:tc>
      </w:tr>
      <w:tr w:rsidR="00E81209" w:rsidRPr="00E81209" w14:paraId="17061E34" w14:textId="77777777" w:rsidTr="004E1E57">
        <w:trPr>
          <w:cantSplit/>
        </w:trPr>
        <w:tc>
          <w:tcPr>
            <w:tcW w:w="949" w:type="pct"/>
          </w:tcPr>
          <w:p w14:paraId="4E02A493"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 xml:space="preserve">LSL </w:t>
            </w:r>
            <w:r w:rsidRPr="00E81209">
              <w:rPr>
                <w:rFonts w:eastAsia="Times New Roman"/>
                <w:i/>
                <w:iCs/>
                <w:sz w:val="20"/>
                <w:szCs w:val="20"/>
                <w:vertAlign w:val="subscript"/>
              </w:rPr>
              <w:t>q, r, i</w:t>
            </w:r>
          </w:p>
        </w:tc>
        <w:tc>
          <w:tcPr>
            <w:tcW w:w="448" w:type="pct"/>
          </w:tcPr>
          <w:p w14:paraId="56707DB5"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MW</w:t>
            </w:r>
          </w:p>
        </w:tc>
        <w:tc>
          <w:tcPr>
            <w:tcW w:w="3603" w:type="pct"/>
          </w:tcPr>
          <w:p w14:paraId="34936E95" w14:textId="77777777" w:rsidR="00E81209" w:rsidRPr="00E81209" w:rsidRDefault="00E81209" w:rsidP="00E81209">
            <w:pPr>
              <w:spacing w:after="60"/>
              <w:rPr>
                <w:rFonts w:eastAsia="Times New Roman"/>
                <w:iCs/>
                <w:sz w:val="20"/>
                <w:szCs w:val="20"/>
              </w:rPr>
            </w:pPr>
            <w:r w:rsidRPr="00E81209">
              <w:rPr>
                <w:rFonts w:eastAsia="Times New Roman"/>
                <w:i/>
                <w:iCs/>
                <w:sz w:val="20"/>
                <w:szCs w:val="20"/>
              </w:rPr>
              <w:t>Low Sustained Limit</w:t>
            </w:r>
            <w:r w:rsidRPr="00E81209">
              <w:rPr>
                <w:rFonts w:eastAsia="Times New Roman"/>
                <w:iCs/>
                <w:sz w:val="20"/>
                <w:szCs w:val="20"/>
              </w:rPr>
              <w:t xml:space="preserve">—The LSL of Generation Resource </w:t>
            </w:r>
            <w:r w:rsidRPr="00E81209">
              <w:rPr>
                <w:rFonts w:eastAsia="Times New Roman"/>
                <w:i/>
                <w:iCs/>
                <w:sz w:val="20"/>
                <w:szCs w:val="20"/>
              </w:rPr>
              <w:t>r</w:t>
            </w:r>
            <w:r w:rsidRPr="00E81209">
              <w:rPr>
                <w:rFonts w:eastAsia="Times New Roman"/>
                <w:iCs/>
                <w:sz w:val="20"/>
                <w:szCs w:val="20"/>
              </w:rPr>
              <w:t xml:space="preserve"> represented by QSE </w:t>
            </w:r>
            <w:r w:rsidRPr="00E81209">
              <w:rPr>
                <w:rFonts w:eastAsia="Times New Roman"/>
                <w:i/>
                <w:iCs/>
                <w:sz w:val="20"/>
                <w:szCs w:val="20"/>
              </w:rPr>
              <w:t>q</w:t>
            </w:r>
            <w:r w:rsidRPr="00E81209">
              <w:rPr>
                <w:rFonts w:eastAsia="Times New Roman"/>
                <w:iCs/>
                <w:sz w:val="20"/>
                <w:szCs w:val="20"/>
              </w:rPr>
              <w:t xml:space="preserve"> for the hour that includes the Settlement Interval </w:t>
            </w:r>
            <w:r w:rsidRPr="00E81209">
              <w:rPr>
                <w:rFonts w:eastAsia="Times New Roman"/>
                <w:i/>
                <w:iCs/>
                <w:sz w:val="20"/>
                <w:szCs w:val="20"/>
              </w:rPr>
              <w:t>i</w:t>
            </w:r>
            <w:r w:rsidRPr="00E81209">
              <w:rPr>
                <w:rFonts w:eastAsia="Times New Roman"/>
                <w:iCs/>
                <w:sz w:val="20"/>
                <w:szCs w:val="20"/>
              </w:rPr>
              <w:t xml:space="preserve">, as submitted in the Current Operating Plan (COP).  Where for a Combined Cycle Train, the Resource </w:t>
            </w:r>
            <w:r w:rsidRPr="00E81209">
              <w:rPr>
                <w:rFonts w:eastAsia="Times New Roman"/>
                <w:i/>
                <w:iCs/>
                <w:sz w:val="20"/>
                <w:szCs w:val="20"/>
              </w:rPr>
              <w:t xml:space="preserve">r </w:t>
            </w:r>
            <w:r w:rsidRPr="00E81209">
              <w:rPr>
                <w:rFonts w:eastAsia="Times New Roman"/>
                <w:iCs/>
                <w:sz w:val="20"/>
                <w:szCs w:val="20"/>
              </w:rPr>
              <w:t xml:space="preserve">is a Combined Cycle Generation Resource within the Combined Cycle Train.  </w:t>
            </w:r>
          </w:p>
        </w:tc>
      </w:tr>
      <w:tr w:rsidR="00E81209" w:rsidRPr="00E81209" w14:paraId="216FACD5" w14:textId="77777777" w:rsidTr="004E1E57">
        <w:trPr>
          <w:cantSplit/>
        </w:trPr>
        <w:tc>
          <w:tcPr>
            <w:tcW w:w="949" w:type="pct"/>
          </w:tcPr>
          <w:p w14:paraId="60C15CB9"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q</w:t>
            </w:r>
          </w:p>
        </w:tc>
        <w:tc>
          <w:tcPr>
            <w:tcW w:w="448" w:type="pct"/>
          </w:tcPr>
          <w:p w14:paraId="750F0902"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5CD98FD4"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QSE.</w:t>
            </w:r>
          </w:p>
        </w:tc>
      </w:tr>
      <w:tr w:rsidR="00E81209" w:rsidRPr="00E81209" w14:paraId="53285C54" w14:textId="77777777" w:rsidTr="004E1E57">
        <w:trPr>
          <w:cantSplit/>
        </w:trPr>
        <w:tc>
          <w:tcPr>
            <w:tcW w:w="949" w:type="pct"/>
          </w:tcPr>
          <w:p w14:paraId="544621AC"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lastRenderedPageBreak/>
              <w:t>p</w:t>
            </w:r>
          </w:p>
        </w:tc>
        <w:tc>
          <w:tcPr>
            <w:tcW w:w="448" w:type="pct"/>
          </w:tcPr>
          <w:p w14:paraId="2186A977"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461FF5E0"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Settlement Point.</w:t>
            </w:r>
          </w:p>
        </w:tc>
      </w:tr>
      <w:tr w:rsidR="00E81209" w:rsidRPr="00E81209" w14:paraId="150C6E60" w14:textId="77777777" w:rsidTr="004E1E57">
        <w:trPr>
          <w:cantSplit/>
        </w:trPr>
        <w:tc>
          <w:tcPr>
            <w:tcW w:w="949" w:type="pct"/>
          </w:tcPr>
          <w:p w14:paraId="4E6AE712"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r</w:t>
            </w:r>
          </w:p>
        </w:tc>
        <w:tc>
          <w:tcPr>
            <w:tcW w:w="448" w:type="pct"/>
          </w:tcPr>
          <w:p w14:paraId="762F6E3C"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14A4E5B1"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RUC-committed Generation Resource.</w:t>
            </w:r>
          </w:p>
        </w:tc>
      </w:tr>
      <w:tr w:rsidR="00E81209" w:rsidRPr="00E81209" w14:paraId="70F5EDDF" w14:textId="77777777" w:rsidTr="004E1E57">
        <w:trPr>
          <w:cantSplit/>
        </w:trPr>
        <w:tc>
          <w:tcPr>
            <w:tcW w:w="949" w:type="pct"/>
          </w:tcPr>
          <w:p w14:paraId="18F31FC3"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d</w:t>
            </w:r>
          </w:p>
        </w:tc>
        <w:tc>
          <w:tcPr>
            <w:tcW w:w="448" w:type="pct"/>
          </w:tcPr>
          <w:p w14:paraId="421628DF"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672AD338"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An Operating Day containing the RUC-commitment.</w:t>
            </w:r>
          </w:p>
        </w:tc>
      </w:tr>
      <w:tr w:rsidR="00E81209" w:rsidRPr="00E81209" w14:paraId="4B18BDCE" w14:textId="77777777" w:rsidTr="004E1E57">
        <w:trPr>
          <w:cantSplit/>
        </w:trPr>
        <w:tc>
          <w:tcPr>
            <w:tcW w:w="949" w:type="pct"/>
          </w:tcPr>
          <w:p w14:paraId="25B37EBF"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i</w:t>
            </w:r>
          </w:p>
        </w:tc>
        <w:tc>
          <w:tcPr>
            <w:tcW w:w="448" w:type="pct"/>
          </w:tcPr>
          <w:p w14:paraId="72122D3D"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3E5E84C8" w14:textId="77777777" w:rsidR="00E81209" w:rsidRPr="00E81209" w:rsidRDefault="00E81209" w:rsidP="00E81209">
            <w:pPr>
              <w:spacing w:after="60"/>
              <w:rPr>
                <w:rFonts w:eastAsia="Times New Roman"/>
                <w:i/>
                <w:iCs/>
                <w:sz w:val="20"/>
                <w:szCs w:val="20"/>
              </w:rPr>
            </w:pPr>
            <w:r w:rsidRPr="00E81209">
              <w:rPr>
                <w:rFonts w:eastAsia="Times New Roman"/>
                <w:iCs/>
                <w:sz w:val="20"/>
                <w:szCs w:val="20"/>
              </w:rPr>
              <w:t>A 15-minute Settlement Interval within the hour that includes a RUC-commitment.</w:t>
            </w:r>
          </w:p>
        </w:tc>
      </w:tr>
      <w:tr w:rsidR="00E81209" w:rsidRPr="00E81209" w14:paraId="5DE9DE94" w14:textId="77777777" w:rsidTr="004E1E57">
        <w:trPr>
          <w:cantSplit/>
        </w:trPr>
        <w:tc>
          <w:tcPr>
            <w:tcW w:w="949" w:type="pct"/>
          </w:tcPr>
          <w:p w14:paraId="0F3656D0"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s</w:t>
            </w:r>
          </w:p>
        </w:tc>
        <w:tc>
          <w:tcPr>
            <w:tcW w:w="448" w:type="pct"/>
          </w:tcPr>
          <w:p w14:paraId="32AD2E46"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38D4FC8F"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start that is eligible to have its costs included in the RUC Guarantee.</w:t>
            </w:r>
          </w:p>
        </w:tc>
      </w:tr>
      <w:tr w:rsidR="00E81209" w:rsidRPr="00E81209" w14:paraId="692C819E" w14:textId="77777777" w:rsidTr="004E1E57">
        <w:trPr>
          <w:cantSplit/>
        </w:trPr>
        <w:tc>
          <w:tcPr>
            <w:tcW w:w="949" w:type="pct"/>
          </w:tcPr>
          <w:p w14:paraId="700CAB6E" w14:textId="77777777" w:rsidR="00E81209" w:rsidRPr="00E81209" w:rsidRDefault="00E81209" w:rsidP="00E81209">
            <w:pPr>
              <w:spacing w:after="60"/>
              <w:rPr>
                <w:rFonts w:eastAsia="Times New Roman"/>
                <w:i/>
                <w:iCs/>
                <w:sz w:val="20"/>
                <w:szCs w:val="20"/>
              </w:rPr>
            </w:pPr>
            <w:r w:rsidRPr="00E81209">
              <w:rPr>
                <w:rFonts w:eastAsia="Times New Roman"/>
                <w:i/>
                <w:iCs/>
                <w:sz w:val="20"/>
                <w:szCs w:val="20"/>
              </w:rPr>
              <w:t>t</w:t>
            </w:r>
          </w:p>
        </w:tc>
        <w:tc>
          <w:tcPr>
            <w:tcW w:w="448" w:type="pct"/>
          </w:tcPr>
          <w:p w14:paraId="311988BB"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3B9F4BD2"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transition that is eligible to have its costs included in the RUC Guarantee.</w:t>
            </w:r>
          </w:p>
        </w:tc>
      </w:tr>
      <w:tr w:rsidR="00E81209" w:rsidRPr="00E81209" w14:paraId="5CB2ABFF" w14:textId="77777777" w:rsidTr="004E1E57">
        <w:trPr>
          <w:cantSplit/>
        </w:trPr>
        <w:tc>
          <w:tcPr>
            <w:tcW w:w="949" w:type="pct"/>
          </w:tcPr>
          <w:p w14:paraId="6B756B6E" w14:textId="77777777" w:rsidR="00E81209" w:rsidRPr="00E81209" w:rsidRDefault="00E81209" w:rsidP="00E81209">
            <w:pPr>
              <w:tabs>
                <w:tab w:val="right" w:pos="9360"/>
              </w:tabs>
              <w:spacing w:after="60"/>
              <w:rPr>
                <w:rFonts w:eastAsia="Times New Roman"/>
                <w:i/>
                <w:iCs/>
                <w:sz w:val="20"/>
                <w:szCs w:val="20"/>
              </w:rPr>
            </w:pPr>
            <w:r w:rsidRPr="00E81209">
              <w:rPr>
                <w:rFonts w:eastAsia="Times New Roman"/>
                <w:i/>
                <w:iCs/>
                <w:sz w:val="20"/>
                <w:szCs w:val="20"/>
              </w:rPr>
              <w:t>c</w:t>
            </w:r>
          </w:p>
        </w:tc>
        <w:tc>
          <w:tcPr>
            <w:tcW w:w="448" w:type="pct"/>
          </w:tcPr>
          <w:p w14:paraId="12A73D6B"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34EBFF6C"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A contiguous block of RUC–Committed Hours.</w:t>
            </w:r>
          </w:p>
        </w:tc>
      </w:tr>
      <w:tr w:rsidR="00E81209" w:rsidRPr="00E81209" w14:paraId="7EAD97D6" w14:textId="77777777" w:rsidTr="004E1E57">
        <w:trPr>
          <w:cantSplit/>
        </w:trPr>
        <w:tc>
          <w:tcPr>
            <w:tcW w:w="949" w:type="pct"/>
          </w:tcPr>
          <w:p w14:paraId="4D7D46B4" w14:textId="77777777" w:rsidR="00E81209" w:rsidRPr="00E81209" w:rsidRDefault="00E81209" w:rsidP="00E81209">
            <w:pPr>
              <w:spacing w:after="60"/>
              <w:rPr>
                <w:rFonts w:eastAsia="Times New Roman"/>
                <w:i/>
                <w:iCs/>
                <w:sz w:val="20"/>
                <w:szCs w:val="20"/>
              </w:rPr>
            </w:pPr>
            <w:proofErr w:type="spellStart"/>
            <w:r w:rsidRPr="00E81209">
              <w:rPr>
                <w:rFonts w:eastAsia="Times New Roman"/>
                <w:i/>
                <w:iCs/>
                <w:sz w:val="20"/>
                <w:szCs w:val="20"/>
              </w:rPr>
              <w:t>afterCCGR</w:t>
            </w:r>
            <w:proofErr w:type="spellEnd"/>
          </w:p>
        </w:tc>
        <w:tc>
          <w:tcPr>
            <w:tcW w:w="448" w:type="pct"/>
          </w:tcPr>
          <w:p w14:paraId="5A0E44E6"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70761FC4"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The Combined Cycle Generation Resource to which a Combined Cycle Train transitions.</w:t>
            </w:r>
          </w:p>
        </w:tc>
      </w:tr>
      <w:tr w:rsidR="00E81209" w:rsidRPr="00E81209" w14:paraId="77B62905" w14:textId="77777777" w:rsidTr="004E1E57">
        <w:trPr>
          <w:cantSplit/>
        </w:trPr>
        <w:tc>
          <w:tcPr>
            <w:tcW w:w="949" w:type="pct"/>
          </w:tcPr>
          <w:p w14:paraId="64A6F3D6" w14:textId="77777777" w:rsidR="00E81209" w:rsidRPr="00E81209" w:rsidRDefault="00E81209" w:rsidP="00E81209">
            <w:pPr>
              <w:spacing w:after="60"/>
              <w:rPr>
                <w:rFonts w:eastAsia="Times New Roman"/>
                <w:i/>
                <w:iCs/>
                <w:sz w:val="20"/>
                <w:szCs w:val="20"/>
              </w:rPr>
            </w:pPr>
            <w:proofErr w:type="spellStart"/>
            <w:r w:rsidRPr="00E81209">
              <w:rPr>
                <w:rFonts w:eastAsia="Times New Roman"/>
                <w:i/>
                <w:iCs/>
                <w:sz w:val="20"/>
                <w:szCs w:val="20"/>
              </w:rPr>
              <w:t>beforeCCGR</w:t>
            </w:r>
            <w:proofErr w:type="spellEnd"/>
          </w:p>
        </w:tc>
        <w:tc>
          <w:tcPr>
            <w:tcW w:w="448" w:type="pct"/>
          </w:tcPr>
          <w:p w14:paraId="73E545C3" w14:textId="77777777" w:rsidR="00E81209" w:rsidRPr="00E81209" w:rsidRDefault="00E81209" w:rsidP="00E81209">
            <w:pPr>
              <w:spacing w:after="60"/>
              <w:jc w:val="center"/>
              <w:rPr>
                <w:rFonts w:eastAsia="Times New Roman"/>
                <w:iCs/>
                <w:sz w:val="20"/>
                <w:szCs w:val="20"/>
              </w:rPr>
            </w:pPr>
            <w:r w:rsidRPr="00E81209">
              <w:rPr>
                <w:rFonts w:eastAsia="Times New Roman"/>
                <w:iCs/>
                <w:sz w:val="20"/>
                <w:szCs w:val="20"/>
              </w:rPr>
              <w:t>none</w:t>
            </w:r>
          </w:p>
        </w:tc>
        <w:tc>
          <w:tcPr>
            <w:tcW w:w="3603" w:type="pct"/>
          </w:tcPr>
          <w:p w14:paraId="3DB22EB2" w14:textId="77777777" w:rsidR="00E81209" w:rsidRPr="00E81209" w:rsidRDefault="00E81209" w:rsidP="00E81209">
            <w:pPr>
              <w:spacing w:after="60"/>
              <w:rPr>
                <w:rFonts w:eastAsia="Times New Roman"/>
                <w:iCs/>
                <w:sz w:val="20"/>
                <w:szCs w:val="20"/>
              </w:rPr>
            </w:pPr>
            <w:r w:rsidRPr="00E81209">
              <w:rPr>
                <w:rFonts w:eastAsia="Times New Roman"/>
                <w:iCs/>
                <w:sz w:val="20"/>
                <w:szCs w:val="20"/>
              </w:rPr>
              <w:t>The Combined Cycle Generation Resource from which a Combined Cycle Train transitions.</w:t>
            </w:r>
          </w:p>
        </w:tc>
      </w:tr>
    </w:tbl>
    <w:p w14:paraId="43FDA10B" w14:textId="77777777" w:rsidR="00D819D7" w:rsidRPr="00D819D7" w:rsidRDefault="00D819D7" w:rsidP="00D819D7">
      <w:pPr>
        <w:keepNext/>
        <w:widowControl w:val="0"/>
        <w:tabs>
          <w:tab w:val="left" w:pos="1260"/>
        </w:tabs>
        <w:spacing w:before="480" w:after="240"/>
        <w:ind w:left="1260" w:hanging="1260"/>
        <w:outlineLvl w:val="3"/>
        <w:rPr>
          <w:rFonts w:eastAsia="Times New Roman"/>
          <w:b/>
          <w:bCs/>
          <w:snapToGrid w:val="0"/>
          <w:szCs w:val="20"/>
        </w:rPr>
      </w:pPr>
      <w:bookmarkStart w:id="771" w:name="_Toc400547188"/>
      <w:bookmarkStart w:id="772" w:name="_Toc405384293"/>
      <w:bookmarkStart w:id="773" w:name="_Toc405543560"/>
      <w:bookmarkStart w:id="774" w:name="_Toc428178069"/>
      <w:bookmarkStart w:id="775" w:name="_Toc440872700"/>
      <w:bookmarkStart w:id="776" w:name="_Toc458766245"/>
      <w:bookmarkStart w:id="777" w:name="_Toc459292650"/>
      <w:bookmarkStart w:id="778" w:name="_Toc60038357"/>
      <w:commentRangeStart w:id="779"/>
      <w:r w:rsidRPr="00D819D7">
        <w:rPr>
          <w:rFonts w:eastAsia="Times New Roman"/>
          <w:b/>
          <w:bCs/>
          <w:snapToGrid w:val="0"/>
          <w:szCs w:val="20"/>
        </w:rPr>
        <w:t>5.7.1.2</w:t>
      </w:r>
      <w:commentRangeEnd w:id="779"/>
      <w:r w:rsidR="009C0EAE">
        <w:rPr>
          <w:rStyle w:val="CommentReference"/>
        </w:rPr>
        <w:commentReference w:id="779"/>
      </w:r>
      <w:r w:rsidRPr="00D819D7">
        <w:rPr>
          <w:rFonts w:eastAsia="Times New Roman"/>
          <w:b/>
          <w:bCs/>
          <w:snapToGrid w:val="0"/>
          <w:szCs w:val="20"/>
        </w:rPr>
        <w:tab/>
        <w:t>RUC Minimum-Energy Revenue</w:t>
      </w:r>
      <w:bookmarkEnd w:id="771"/>
      <w:bookmarkEnd w:id="772"/>
      <w:bookmarkEnd w:id="773"/>
      <w:bookmarkEnd w:id="774"/>
      <w:bookmarkEnd w:id="775"/>
      <w:bookmarkEnd w:id="776"/>
      <w:bookmarkEnd w:id="777"/>
      <w:bookmarkEnd w:id="778"/>
    </w:p>
    <w:p w14:paraId="74180825" w14:textId="77777777" w:rsidR="00D819D7" w:rsidRPr="00D819D7" w:rsidRDefault="00D819D7" w:rsidP="00D819D7">
      <w:pPr>
        <w:spacing w:after="240"/>
        <w:ind w:left="720" w:hanging="720"/>
        <w:rPr>
          <w:rFonts w:eastAsia="Times New Roman"/>
          <w:iCs/>
          <w:szCs w:val="20"/>
        </w:rPr>
      </w:pPr>
      <w:r w:rsidRPr="00D819D7">
        <w:rPr>
          <w:rFonts w:eastAsia="Times New Roman"/>
          <w:iCs/>
          <w:szCs w:val="20"/>
        </w:rPr>
        <w:t>(1)</w:t>
      </w:r>
      <w:r w:rsidRPr="00D819D7">
        <w:rPr>
          <w:rFonts w:eastAsia="Times New Roman"/>
          <w:iCs/>
          <w:szCs w:val="20"/>
        </w:rPr>
        <w:tab/>
        <w:t>The energy revenue for a Resource’s generation up to LSL during all RUC-Committed Hours of the Operating Day is RUC Minimum-Energy Revenue.</w:t>
      </w:r>
    </w:p>
    <w:p w14:paraId="58FD7BE2" w14:textId="21F8091B" w:rsidR="00D819D7" w:rsidRPr="00D819D7" w:rsidRDefault="00D819D7" w:rsidP="00D819D7">
      <w:pPr>
        <w:spacing w:after="240"/>
        <w:ind w:left="720" w:hanging="720"/>
        <w:rPr>
          <w:rFonts w:eastAsia="Times New Roman"/>
          <w:szCs w:val="20"/>
        </w:rPr>
      </w:pPr>
      <w:r w:rsidRPr="00D819D7">
        <w:rPr>
          <w:rFonts w:eastAsia="Times New Roman"/>
          <w:szCs w:val="20"/>
        </w:rPr>
        <w:t>(2)</w:t>
      </w:r>
      <w:r w:rsidRPr="00D819D7">
        <w:rPr>
          <w:rFonts w:eastAsia="Times New Roman"/>
          <w:szCs w:val="20"/>
        </w:rPr>
        <w:tab/>
        <w:t>The LSL used to calculate RUC Minimum-Energy Revenue for a Combined Cycle Train is the LSL that corresponds to the Combined Cycle Generation Resource, within the Combined Cycle Train, that is RUC-committed for the hour.  If the interval is a RUCAC-Interval, then the LSL that corresponds to the QSE-committed</w:t>
      </w:r>
      <w:ins w:id="780" w:author="ERCOT" w:date="2024-05-20T15:24:00Z">
        <w:r>
          <w:rPr>
            <w:rFonts w:eastAsia="Times New Roman"/>
            <w:szCs w:val="20"/>
          </w:rPr>
          <w:t xml:space="preserve"> or DRRS</w:t>
        </w:r>
      </w:ins>
      <w:ins w:id="781" w:author="ERCOT" w:date="2024-05-29T07:36:00Z">
        <w:r w:rsidR="004107EB">
          <w:rPr>
            <w:rFonts w:eastAsia="Times New Roman"/>
            <w:szCs w:val="20"/>
          </w:rPr>
          <w:t>-</w:t>
        </w:r>
      </w:ins>
      <w:ins w:id="782" w:author="ERCOT" w:date="2024-05-20T15:24:00Z">
        <w:r>
          <w:rPr>
            <w:rFonts w:eastAsia="Times New Roman"/>
            <w:szCs w:val="20"/>
          </w:rPr>
          <w:t xml:space="preserve">deployed </w:t>
        </w:r>
      </w:ins>
      <w:r w:rsidRPr="00D819D7">
        <w:rPr>
          <w:rFonts w:eastAsia="Times New Roman"/>
          <w:szCs w:val="20"/>
        </w:rPr>
        <w:t xml:space="preserve"> Combined Cycle Generation Resource is also used to calculate RUC Minimum-Energy Revenue for a Combined Cycle Train.</w:t>
      </w:r>
    </w:p>
    <w:p w14:paraId="0F868477" w14:textId="77777777" w:rsidR="00D819D7" w:rsidRPr="00D819D7" w:rsidRDefault="00D819D7" w:rsidP="00D819D7">
      <w:pPr>
        <w:spacing w:after="240"/>
        <w:ind w:left="720" w:hanging="720"/>
        <w:rPr>
          <w:rFonts w:eastAsia="Times New Roman"/>
          <w:szCs w:val="20"/>
        </w:rPr>
      </w:pPr>
      <w:r w:rsidRPr="00D819D7">
        <w:rPr>
          <w:rFonts w:eastAsia="Times New Roman"/>
          <w:szCs w:val="20"/>
        </w:rPr>
        <w:t>(3)</w:t>
      </w:r>
      <w:r w:rsidRPr="00D819D7">
        <w:rPr>
          <w:rFonts w:eastAsia="Times New Roman"/>
          <w:szCs w:val="20"/>
        </w:rPr>
        <w:tab/>
        <w:t>For each RUC-committed Resource, RUC Minimum-Energy Revenue is calculated as follows</w:t>
      </w:r>
      <w:r w:rsidRPr="00D819D7">
        <w:rPr>
          <w:rFonts w:eastAsia="Times New Roman"/>
          <w:iCs/>
          <w:szCs w:val="20"/>
        </w:rPr>
        <w:t>:</w:t>
      </w:r>
    </w:p>
    <w:p w14:paraId="36948A45" w14:textId="3BD9E6DE" w:rsidR="00D819D7" w:rsidRPr="00D819D7" w:rsidRDefault="7F12EA0F" w:rsidP="79C6FA9D">
      <w:pPr>
        <w:tabs>
          <w:tab w:val="left" w:pos="2340"/>
          <w:tab w:val="left" w:pos="2880"/>
        </w:tabs>
        <w:spacing w:after="240"/>
        <w:ind w:left="3067" w:hanging="2347"/>
        <w:rPr>
          <w:rFonts w:eastAsia="Times New Roman"/>
          <w:b/>
          <w:bCs/>
        </w:rPr>
      </w:pPr>
      <w:proofErr w:type="spellStart"/>
      <w:r w:rsidRPr="79C6FA9D">
        <w:rPr>
          <w:rFonts w:eastAsia="Times New Roman"/>
          <w:b/>
          <w:bCs/>
        </w:rPr>
        <w:t>RUCMEREV</w:t>
      </w:r>
      <w:r w:rsidRPr="56544F01">
        <w:rPr>
          <w:rFonts w:eastAsia="Times New Roman"/>
          <w:b/>
          <w:bCs/>
          <w:i/>
          <w:iCs/>
          <w:vertAlign w:val="subscript"/>
        </w:rPr>
        <w:t>q,r,d</w:t>
      </w:r>
      <w:proofErr w:type="spellEnd"/>
      <w:r w:rsidR="00D819D7" w:rsidRPr="00D819D7">
        <w:rPr>
          <w:rFonts w:eastAsia="Times New Roman"/>
          <w:b/>
          <w:lang w:val="x-none" w:eastAsia="x-none"/>
        </w:rPr>
        <w:tab/>
      </w:r>
      <w:r w:rsidRPr="79C6FA9D">
        <w:rPr>
          <w:rFonts w:eastAsia="Times New Roman"/>
          <w:b/>
          <w:bCs/>
        </w:rPr>
        <w:t>=</w:t>
      </w:r>
      <w:r w:rsidR="00D819D7" w:rsidRPr="00D819D7">
        <w:rPr>
          <w:rFonts w:eastAsia="Times New Roman"/>
          <w:b/>
          <w:lang w:val="x-none" w:eastAsia="x-none"/>
        </w:rPr>
        <w:tab/>
      </w:r>
      <w:r w:rsidR="00D819D7" w:rsidRPr="00D819D7">
        <w:rPr>
          <w:rFonts w:eastAsia="Times New Roman"/>
          <w:b/>
          <w:position w:val="-20"/>
          <w:lang w:val="x-none" w:eastAsia="x-none"/>
        </w:rPr>
        <w:object w:dxaOrig="220" w:dyaOrig="440" w14:anchorId="31B33B7B">
          <v:shape id="_x0000_i1035" type="#_x0000_t75" style="width:9pt;height:23.4pt" o:ole="">
            <v:imagedata r:id="rId39" o:title=""/>
          </v:shape>
          <o:OLEObject Type="Embed" ProgID="Equation.3" ShapeID="_x0000_i1035" DrawAspect="Content" ObjectID="_1825175607" r:id="rId40"/>
        </w:object>
      </w:r>
      <w:r w:rsidRPr="79C6FA9D">
        <w:rPr>
          <w:rFonts w:eastAsia="Times New Roman"/>
          <w:b/>
          <w:bCs/>
        </w:rPr>
        <w:t xml:space="preserve">(RUCMEREV96 </w:t>
      </w:r>
      <w:r w:rsidRPr="56544F01">
        <w:rPr>
          <w:rFonts w:eastAsia="Times New Roman"/>
          <w:b/>
          <w:bCs/>
          <w:i/>
          <w:iCs/>
          <w:vertAlign w:val="subscript"/>
        </w:rPr>
        <w:t>q, r, i</w:t>
      </w:r>
      <w:r w:rsidRPr="79C6FA9D">
        <w:rPr>
          <w:rFonts w:eastAsia="Times New Roman"/>
          <w:b/>
          <w:bCs/>
        </w:rPr>
        <w:t>)</w:t>
      </w:r>
    </w:p>
    <w:p w14:paraId="7B894604" w14:textId="77777777" w:rsidR="00D819D7" w:rsidRPr="00D819D7" w:rsidRDefault="00D819D7" w:rsidP="00D819D7">
      <w:pPr>
        <w:spacing w:after="240"/>
        <w:ind w:left="1440" w:hanging="720"/>
        <w:rPr>
          <w:rFonts w:eastAsia="Times New Roman"/>
          <w:szCs w:val="20"/>
        </w:rPr>
      </w:pPr>
      <w:proofErr w:type="gramStart"/>
      <w:r w:rsidRPr="00D819D7">
        <w:rPr>
          <w:rFonts w:eastAsia="Times New Roman"/>
          <w:szCs w:val="20"/>
        </w:rPr>
        <w:t>Where</w:t>
      </w:r>
      <w:proofErr w:type="gramEnd"/>
      <w:r w:rsidRPr="00D819D7">
        <w:rPr>
          <w:rFonts w:eastAsia="Times New Roman"/>
          <w:szCs w:val="20"/>
        </w:rPr>
        <w:t>,</w:t>
      </w:r>
    </w:p>
    <w:p w14:paraId="5C4FF632" w14:textId="77777777" w:rsidR="00D819D7" w:rsidRPr="00D819D7" w:rsidRDefault="00D819D7" w:rsidP="00D819D7">
      <w:pPr>
        <w:spacing w:after="240"/>
        <w:ind w:left="720"/>
        <w:rPr>
          <w:rFonts w:eastAsia="Times New Roman"/>
          <w:szCs w:val="20"/>
        </w:rPr>
      </w:pPr>
      <w:r w:rsidRPr="00D819D7">
        <w:rPr>
          <w:rFonts w:eastAsia="Times New Roman"/>
          <w:szCs w:val="20"/>
        </w:rPr>
        <w:t xml:space="preserve">If the interval </w:t>
      </w:r>
      <w:r w:rsidRPr="00D819D7">
        <w:rPr>
          <w:rFonts w:eastAsia="Times New Roman"/>
          <w:i/>
          <w:szCs w:val="20"/>
        </w:rPr>
        <w:t>i</w:t>
      </w:r>
      <w:r w:rsidRPr="00D819D7">
        <w:rPr>
          <w:rFonts w:eastAsia="Times New Roman"/>
          <w:szCs w:val="20"/>
        </w:rPr>
        <w:t xml:space="preserve"> is a RUC-Committed Interval that is not a RUCAC-Interval, then:</w:t>
      </w:r>
    </w:p>
    <w:p w14:paraId="02A4C7FD" w14:textId="77777777" w:rsidR="00D819D7" w:rsidRPr="00D819D7" w:rsidRDefault="00D819D7" w:rsidP="00D819D7">
      <w:pPr>
        <w:tabs>
          <w:tab w:val="left" w:pos="1440"/>
        </w:tabs>
        <w:spacing w:after="240"/>
        <w:ind w:left="3060" w:hanging="2340"/>
        <w:rPr>
          <w:rFonts w:eastAsia="Times New Roman"/>
          <w:szCs w:val="20"/>
        </w:rPr>
      </w:pPr>
      <w:r w:rsidRPr="00D819D7">
        <w:rPr>
          <w:rFonts w:eastAsia="Times New Roman"/>
          <w:szCs w:val="20"/>
        </w:rPr>
        <w:t xml:space="preserve">RUCMEREV96 </w:t>
      </w:r>
      <w:r w:rsidRPr="00D819D7">
        <w:rPr>
          <w:rFonts w:eastAsia="Times New Roman"/>
          <w:i/>
          <w:iCs/>
          <w:szCs w:val="20"/>
          <w:vertAlign w:val="subscript"/>
          <w:lang w:val="it-IT"/>
        </w:rPr>
        <w:t xml:space="preserve">q, r, i  </w:t>
      </w:r>
      <w:r w:rsidRPr="00D819D7">
        <w:rPr>
          <w:rFonts w:eastAsia="Times New Roman"/>
          <w:iCs/>
          <w:szCs w:val="20"/>
          <w:lang w:val="it-IT"/>
        </w:rPr>
        <w:t xml:space="preserve">= RTSPP </w:t>
      </w:r>
      <w:r w:rsidRPr="00D819D7">
        <w:rPr>
          <w:rFonts w:eastAsia="Times New Roman"/>
          <w:i/>
          <w:iCs/>
          <w:szCs w:val="20"/>
          <w:vertAlign w:val="subscript"/>
          <w:lang w:val="it-IT"/>
        </w:rPr>
        <w:t>p, i</w:t>
      </w:r>
      <w:r w:rsidRPr="00D819D7">
        <w:rPr>
          <w:rFonts w:eastAsia="Times New Roman"/>
          <w:iCs/>
          <w:szCs w:val="20"/>
          <w:lang w:val="it-IT"/>
        </w:rPr>
        <w:t xml:space="preserve"> * Min (RTMG </w:t>
      </w:r>
      <w:r w:rsidRPr="00D819D7">
        <w:rPr>
          <w:rFonts w:eastAsia="Times New Roman"/>
          <w:i/>
          <w:iCs/>
          <w:szCs w:val="20"/>
          <w:vertAlign w:val="subscript"/>
          <w:lang w:val="it-IT"/>
        </w:rPr>
        <w:t>q, r, i</w:t>
      </w:r>
      <w:r w:rsidRPr="00D819D7">
        <w:rPr>
          <w:rFonts w:eastAsia="Times New Roman"/>
          <w:iCs/>
          <w:szCs w:val="20"/>
          <w:lang w:val="it-IT"/>
        </w:rPr>
        <w:t xml:space="preserve">, (LSL </w:t>
      </w:r>
      <w:r w:rsidRPr="00D819D7">
        <w:rPr>
          <w:rFonts w:eastAsia="Times New Roman"/>
          <w:i/>
          <w:iCs/>
          <w:szCs w:val="20"/>
          <w:vertAlign w:val="subscript"/>
          <w:lang w:val="it-IT"/>
        </w:rPr>
        <w:t>q, r, i</w:t>
      </w:r>
      <w:r w:rsidRPr="00D819D7">
        <w:rPr>
          <w:rFonts w:eastAsia="Times New Roman"/>
          <w:iCs/>
          <w:szCs w:val="20"/>
          <w:lang w:val="it-IT"/>
        </w:rPr>
        <w:t xml:space="preserve"> * (¼)))</w:t>
      </w:r>
    </w:p>
    <w:p w14:paraId="0698F700" w14:textId="5E961780" w:rsidR="00D819D7" w:rsidRPr="00D819D7" w:rsidRDefault="00D819D7" w:rsidP="00D819D7">
      <w:pPr>
        <w:spacing w:after="240"/>
        <w:ind w:left="720"/>
        <w:rPr>
          <w:rFonts w:eastAsia="Times New Roman"/>
        </w:rPr>
      </w:pPr>
      <w:r w:rsidRPr="4CD90589">
        <w:rPr>
          <w:rFonts w:eastAsia="Times New Roman"/>
        </w:rPr>
        <w:t xml:space="preserve">If the interval </w:t>
      </w:r>
      <w:r w:rsidRPr="4CD90589">
        <w:rPr>
          <w:rFonts w:eastAsia="Times New Roman"/>
          <w:i/>
        </w:rPr>
        <w:t>i</w:t>
      </w:r>
      <w:r w:rsidRPr="4CD90589">
        <w:rPr>
          <w:rFonts w:eastAsia="Times New Roman"/>
        </w:rPr>
        <w:t xml:space="preserve"> is a RUCAC of a previously QSE-Committed</w:t>
      </w:r>
      <w:ins w:id="783" w:author="ERCOT" w:date="2024-05-20T15:24:00Z">
        <w:r w:rsidRPr="4CD90589">
          <w:rPr>
            <w:rFonts w:eastAsia="Times New Roman"/>
          </w:rPr>
          <w:t xml:space="preserve"> or DRRS</w:t>
        </w:r>
      </w:ins>
      <w:ins w:id="784" w:author="ERCOT" w:date="2024-05-29T07:37:00Z">
        <w:r w:rsidR="004107EB" w:rsidRPr="4CD90589">
          <w:rPr>
            <w:rFonts w:eastAsia="Times New Roman"/>
          </w:rPr>
          <w:t>-</w:t>
        </w:r>
      </w:ins>
      <w:ins w:id="785" w:author="ERCOT" w:date="2024-05-20T15:24:00Z">
        <w:r w:rsidRPr="4CD90589">
          <w:rPr>
            <w:rFonts w:eastAsia="Times New Roman"/>
          </w:rPr>
          <w:t>deployed</w:t>
        </w:r>
      </w:ins>
      <w:r w:rsidRPr="4CD90589">
        <w:rPr>
          <w:rFonts w:eastAsia="Times New Roman"/>
        </w:rPr>
        <w:t xml:space="preserve"> </w:t>
      </w:r>
      <w:del w:id="786" w:author="ERCOT" w:date="2025-10-24T20:52:00Z">
        <w:r w:rsidRPr="4CD90589" w:rsidDel="00D819D7">
          <w:rPr>
            <w:rFonts w:eastAsia="Times New Roman"/>
          </w:rPr>
          <w:delText>I</w:delText>
        </w:r>
      </w:del>
      <w:ins w:id="787" w:author="ERCOT" w:date="2025-10-24T20:52:00Z">
        <w:r w:rsidR="0310F46E" w:rsidRPr="4CD90589">
          <w:rPr>
            <w:rFonts w:eastAsia="Times New Roman"/>
          </w:rPr>
          <w:t>i</w:t>
        </w:r>
      </w:ins>
      <w:r w:rsidRPr="4CD90589">
        <w:rPr>
          <w:rFonts w:eastAsia="Times New Roman"/>
        </w:rPr>
        <w:t>nterval, then:</w:t>
      </w:r>
    </w:p>
    <w:p w14:paraId="3548766C" w14:textId="77777777" w:rsidR="00D819D7" w:rsidRPr="00D819D7" w:rsidRDefault="00D819D7" w:rsidP="00D819D7">
      <w:pPr>
        <w:tabs>
          <w:tab w:val="left" w:pos="1530"/>
        </w:tabs>
        <w:spacing w:after="240"/>
        <w:ind w:left="3060" w:hanging="2340"/>
        <w:rPr>
          <w:rFonts w:eastAsia="Times New Roman"/>
          <w:szCs w:val="20"/>
        </w:rPr>
      </w:pPr>
      <w:r w:rsidRPr="00D819D7">
        <w:rPr>
          <w:rFonts w:eastAsia="Times New Roman"/>
          <w:szCs w:val="20"/>
        </w:rPr>
        <w:t xml:space="preserve">RUCMEREV96 </w:t>
      </w:r>
      <w:r w:rsidRPr="00D819D7">
        <w:rPr>
          <w:rFonts w:eastAsia="Times New Roman"/>
          <w:i/>
          <w:iCs/>
          <w:szCs w:val="20"/>
          <w:vertAlign w:val="subscript"/>
          <w:lang w:val="it-IT"/>
        </w:rPr>
        <w:t xml:space="preserve">q, r, i  </w:t>
      </w:r>
      <w:r w:rsidRPr="00D819D7">
        <w:rPr>
          <w:rFonts w:eastAsia="Times New Roman"/>
          <w:iCs/>
          <w:szCs w:val="20"/>
          <w:lang w:val="it-IT"/>
        </w:rPr>
        <w:t xml:space="preserve">=  RTSPP </w:t>
      </w:r>
      <w:r w:rsidRPr="00D819D7">
        <w:rPr>
          <w:rFonts w:eastAsia="Times New Roman"/>
          <w:i/>
          <w:iCs/>
          <w:szCs w:val="20"/>
          <w:vertAlign w:val="subscript"/>
          <w:lang w:val="it-IT"/>
        </w:rPr>
        <w:t>p, i</w:t>
      </w:r>
      <w:r w:rsidRPr="00D819D7">
        <w:rPr>
          <w:rFonts w:eastAsia="Times New Roman"/>
          <w:iCs/>
          <w:szCs w:val="20"/>
          <w:lang w:val="it-IT"/>
        </w:rPr>
        <w:t xml:space="preserve"> * Max [0, Min (RTMG </w:t>
      </w:r>
      <w:r w:rsidRPr="00D819D7">
        <w:rPr>
          <w:rFonts w:eastAsia="Times New Roman"/>
          <w:i/>
          <w:iCs/>
          <w:szCs w:val="20"/>
          <w:vertAlign w:val="subscript"/>
          <w:lang w:val="it-IT"/>
        </w:rPr>
        <w:t>q, r, i</w:t>
      </w:r>
      <w:r w:rsidRPr="00D819D7">
        <w:rPr>
          <w:rFonts w:eastAsia="Times New Roman"/>
          <w:iCs/>
          <w:szCs w:val="20"/>
          <w:lang w:val="it-IT"/>
        </w:rPr>
        <w:t xml:space="preserve">, (LSL </w:t>
      </w:r>
      <w:r w:rsidRPr="00D819D7">
        <w:rPr>
          <w:rFonts w:eastAsia="Times New Roman"/>
          <w:i/>
          <w:iCs/>
          <w:szCs w:val="20"/>
          <w:vertAlign w:val="subscript"/>
          <w:lang w:val="it-IT"/>
        </w:rPr>
        <w:t xml:space="preserve">q, </w:t>
      </w:r>
      <w:proofErr w:type="spellStart"/>
      <w:r w:rsidRPr="00D819D7">
        <w:rPr>
          <w:rFonts w:eastAsia="Times New Roman"/>
          <w:i/>
          <w:iCs/>
          <w:szCs w:val="20"/>
          <w:vertAlign w:val="subscript"/>
        </w:rPr>
        <w:t>afterCCGR</w:t>
      </w:r>
      <w:proofErr w:type="spellEnd"/>
      <w:r w:rsidRPr="00D819D7">
        <w:rPr>
          <w:rFonts w:eastAsia="Times New Roman"/>
          <w:i/>
          <w:iCs/>
          <w:szCs w:val="20"/>
          <w:vertAlign w:val="subscript"/>
          <w:lang w:val="it-IT"/>
        </w:rPr>
        <w:t>, i</w:t>
      </w:r>
      <w:r w:rsidRPr="00D819D7">
        <w:rPr>
          <w:rFonts w:eastAsia="Times New Roman"/>
          <w:iCs/>
          <w:szCs w:val="20"/>
          <w:lang w:val="it-IT"/>
        </w:rPr>
        <w:t xml:space="preserve"> * (¼))) -  LSL </w:t>
      </w:r>
      <w:r w:rsidRPr="00D819D7">
        <w:rPr>
          <w:rFonts w:eastAsia="Times New Roman"/>
          <w:i/>
          <w:iCs/>
          <w:szCs w:val="20"/>
          <w:vertAlign w:val="subscript"/>
          <w:lang w:val="it-IT"/>
        </w:rPr>
        <w:t xml:space="preserve">q, </w:t>
      </w:r>
      <w:proofErr w:type="spellStart"/>
      <w:r w:rsidRPr="00D819D7">
        <w:rPr>
          <w:rFonts w:eastAsia="Times New Roman"/>
          <w:i/>
          <w:iCs/>
          <w:szCs w:val="20"/>
          <w:vertAlign w:val="subscript"/>
        </w:rPr>
        <w:t>beforeCCGR</w:t>
      </w:r>
      <w:proofErr w:type="spellEnd"/>
      <w:r w:rsidRPr="00D819D7">
        <w:rPr>
          <w:rFonts w:eastAsia="Times New Roman"/>
          <w:i/>
          <w:iCs/>
          <w:szCs w:val="20"/>
          <w:vertAlign w:val="subscript"/>
          <w:lang w:val="it-IT"/>
        </w:rPr>
        <w:t>, i</w:t>
      </w:r>
      <w:r w:rsidRPr="00D819D7">
        <w:rPr>
          <w:rFonts w:eastAsia="Times New Roman"/>
          <w:iCs/>
          <w:szCs w:val="20"/>
          <w:lang w:val="it-IT"/>
        </w:rPr>
        <w:t xml:space="preserve"> * (¼)]</w:t>
      </w:r>
    </w:p>
    <w:p w14:paraId="37F3D947" w14:textId="77777777" w:rsidR="00D819D7" w:rsidRPr="00D819D7" w:rsidRDefault="00D819D7" w:rsidP="00D819D7">
      <w:pPr>
        <w:rPr>
          <w:rFonts w:eastAsia="Times New Roman"/>
          <w:bCs/>
          <w:iCs/>
          <w:szCs w:val="20"/>
        </w:rPr>
      </w:pPr>
      <w:r w:rsidRPr="00D819D7">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D819D7" w:rsidRPr="00D819D7" w14:paraId="076A725E" w14:textId="77777777" w:rsidTr="004E1E57">
        <w:trPr>
          <w:cantSplit/>
          <w:tblHeader/>
        </w:trPr>
        <w:tc>
          <w:tcPr>
            <w:tcW w:w="911" w:type="pct"/>
          </w:tcPr>
          <w:p w14:paraId="20E35166" w14:textId="77777777" w:rsidR="00D819D7" w:rsidRPr="00D819D7" w:rsidRDefault="00D819D7" w:rsidP="00D819D7">
            <w:pPr>
              <w:spacing w:after="120"/>
              <w:rPr>
                <w:rFonts w:eastAsia="Times New Roman"/>
                <w:b/>
                <w:iCs/>
                <w:sz w:val="20"/>
                <w:szCs w:val="20"/>
              </w:rPr>
            </w:pPr>
            <w:r w:rsidRPr="00D819D7">
              <w:rPr>
                <w:rFonts w:eastAsia="Times New Roman"/>
                <w:b/>
                <w:iCs/>
                <w:sz w:val="20"/>
                <w:szCs w:val="20"/>
              </w:rPr>
              <w:lastRenderedPageBreak/>
              <w:t>Variable</w:t>
            </w:r>
          </w:p>
        </w:tc>
        <w:tc>
          <w:tcPr>
            <w:tcW w:w="463" w:type="pct"/>
          </w:tcPr>
          <w:p w14:paraId="4BB674B2" w14:textId="77777777" w:rsidR="00D819D7" w:rsidRPr="00D819D7" w:rsidRDefault="00D819D7" w:rsidP="00D819D7">
            <w:pPr>
              <w:spacing w:after="120"/>
              <w:jc w:val="center"/>
              <w:rPr>
                <w:rFonts w:eastAsia="Times New Roman"/>
                <w:b/>
                <w:iCs/>
                <w:sz w:val="20"/>
                <w:szCs w:val="20"/>
              </w:rPr>
            </w:pPr>
            <w:r w:rsidRPr="00D819D7">
              <w:rPr>
                <w:rFonts w:eastAsia="Times New Roman"/>
                <w:b/>
                <w:iCs/>
                <w:sz w:val="20"/>
                <w:szCs w:val="20"/>
              </w:rPr>
              <w:t>Unit</w:t>
            </w:r>
          </w:p>
        </w:tc>
        <w:tc>
          <w:tcPr>
            <w:tcW w:w="3626" w:type="pct"/>
          </w:tcPr>
          <w:p w14:paraId="31A7A4CF" w14:textId="77777777" w:rsidR="00D819D7" w:rsidRPr="00D819D7" w:rsidRDefault="00D819D7" w:rsidP="00D819D7">
            <w:pPr>
              <w:spacing w:after="120"/>
              <w:rPr>
                <w:rFonts w:eastAsia="Times New Roman"/>
                <w:b/>
                <w:iCs/>
                <w:sz w:val="20"/>
                <w:szCs w:val="20"/>
              </w:rPr>
            </w:pPr>
            <w:r w:rsidRPr="00D819D7">
              <w:rPr>
                <w:rFonts w:eastAsia="Times New Roman"/>
                <w:b/>
                <w:iCs/>
                <w:sz w:val="20"/>
                <w:szCs w:val="20"/>
              </w:rPr>
              <w:t>Definition</w:t>
            </w:r>
          </w:p>
        </w:tc>
      </w:tr>
      <w:tr w:rsidR="00D819D7" w:rsidRPr="00D819D7" w14:paraId="1D1DAD8B" w14:textId="77777777" w:rsidTr="004E1E57">
        <w:trPr>
          <w:cantSplit/>
        </w:trPr>
        <w:tc>
          <w:tcPr>
            <w:tcW w:w="911" w:type="pct"/>
          </w:tcPr>
          <w:p w14:paraId="19B23979"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 xml:space="preserve">RUCMEREV </w:t>
            </w:r>
            <w:r w:rsidRPr="00D819D7">
              <w:rPr>
                <w:rFonts w:eastAsia="Times New Roman"/>
                <w:i/>
                <w:iCs/>
                <w:sz w:val="20"/>
                <w:szCs w:val="20"/>
                <w:vertAlign w:val="subscript"/>
              </w:rPr>
              <w:t>q, r, d</w:t>
            </w:r>
          </w:p>
        </w:tc>
        <w:tc>
          <w:tcPr>
            <w:tcW w:w="463" w:type="pct"/>
          </w:tcPr>
          <w:p w14:paraId="655388B5"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w:t>
            </w:r>
          </w:p>
        </w:tc>
        <w:tc>
          <w:tcPr>
            <w:tcW w:w="3626" w:type="pct"/>
          </w:tcPr>
          <w:p w14:paraId="50B078F8"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RUC Minimum-Energy Revenue</w:t>
            </w:r>
            <w:r w:rsidRPr="00D819D7">
              <w:rPr>
                <w:rFonts w:eastAsia="Times New Roman"/>
                <w:iCs/>
                <w:sz w:val="20"/>
                <w:szCs w:val="20"/>
              </w:rPr>
              <w:t xml:space="preserve">—The sum of the energy revenues for generation of Resource </w:t>
            </w:r>
            <w:r w:rsidRPr="00D819D7">
              <w:rPr>
                <w:rFonts w:eastAsia="Times New Roman"/>
                <w:i/>
                <w:iCs/>
                <w:sz w:val="20"/>
                <w:szCs w:val="20"/>
              </w:rPr>
              <w:t>r</w:t>
            </w:r>
            <w:r w:rsidRPr="00D819D7">
              <w:rPr>
                <w:rFonts w:eastAsia="Times New Roman"/>
                <w:iCs/>
                <w:sz w:val="20"/>
                <w:szCs w:val="20"/>
              </w:rPr>
              <w:t xml:space="preserve"> represented by QSE </w:t>
            </w:r>
            <w:r w:rsidRPr="00D819D7">
              <w:rPr>
                <w:rFonts w:eastAsia="Times New Roman"/>
                <w:i/>
                <w:iCs/>
                <w:sz w:val="20"/>
                <w:szCs w:val="20"/>
              </w:rPr>
              <w:t>q</w:t>
            </w:r>
            <w:r w:rsidRPr="00D819D7">
              <w:rPr>
                <w:rFonts w:eastAsia="Times New Roman"/>
                <w:iCs/>
                <w:sz w:val="20"/>
                <w:szCs w:val="20"/>
              </w:rPr>
              <w:t xml:space="preserve"> up to LSL during all RUC-Committed Hours, for the Operating Day </w:t>
            </w:r>
            <w:r w:rsidRPr="00D819D7">
              <w:rPr>
                <w:rFonts w:eastAsia="Times New Roman"/>
                <w:i/>
                <w:iCs/>
                <w:sz w:val="20"/>
                <w:szCs w:val="20"/>
              </w:rPr>
              <w:t>d</w:t>
            </w:r>
            <w:r w:rsidRPr="00D819D7">
              <w:rPr>
                <w:rFonts w:eastAsia="Times New Roman"/>
                <w:iCs/>
                <w:sz w:val="20"/>
                <w:szCs w:val="20"/>
              </w:rPr>
              <w:t>.  When one or more Combined Cycle Generation Resources are committed by RUC, RUC Minimum-Energy Revenue is calculated for the Combined Cycle Train for all RUC-committed Combined Cycle Generation Resources.</w:t>
            </w:r>
          </w:p>
        </w:tc>
      </w:tr>
      <w:tr w:rsidR="00D819D7" w:rsidRPr="00D819D7" w14:paraId="42437988" w14:textId="77777777" w:rsidTr="004E1E57">
        <w:trPr>
          <w:cantSplit/>
        </w:trPr>
        <w:tc>
          <w:tcPr>
            <w:tcW w:w="911" w:type="pct"/>
          </w:tcPr>
          <w:p w14:paraId="1697731B"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 xml:space="preserve">RUCMEREV96 </w:t>
            </w:r>
            <w:r w:rsidRPr="00D819D7">
              <w:rPr>
                <w:rFonts w:eastAsia="Times New Roman"/>
                <w:i/>
                <w:iCs/>
                <w:sz w:val="20"/>
                <w:szCs w:val="20"/>
                <w:vertAlign w:val="subscript"/>
              </w:rPr>
              <w:t>q, r, i</w:t>
            </w:r>
          </w:p>
        </w:tc>
        <w:tc>
          <w:tcPr>
            <w:tcW w:w="463" w:type="pct"/>
          </w:tcPr>
          <w:p w14:paraId="4B27A2D5"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w:t>
            </w:r>
          </w:p>
        </w:tc>
        <w:tc>
          <w:tcPr>
            <w:tcW w:w="3626" w:type="pct"/>
          </w:tcPr>
          <w:p w14:paraId="4A9E9EEB" w14:textId="07405637" w:rsidR="00D819D7" w:rsidRPr="00D819D7" w:rsidRDefault="00D819D7" w:rsidP="00D819D7">
            <w:pPr>
              <w:spacing w:after="60"/>
              <w:rPr>
                <w:rFonts w:eastAsia="Times New Roman"/>
                <w:i/>
                <w:iCs/>
                <w:sz w:val="20"/>
                <w:szCs w:val="20"/>
              </w:rPr>
            </w:pPr>
            <w:r w:rsidRPr="00D819D7">
              <w:rPr>
                <w:rFonts w:eastAsia="Times New Roman"/>
                <w:i/>
                <w:iCs/>
                <w:sz w:val="20"/>
                <w:szCs w:val="20"/>
              </w:rPr>
              <w:t>RUC Minimum-Energy Revenue by interval</w:t>
            </w:r>
            <w:r w:rsidRPr="00D819D7">
              <w:rPr>
                <w:rFonts w:eastAsia="Times New Roman"/>
                <w:iCs/>
                <w:sz w:val="20"/>
                <w:szCs w:val="20"/>
              </w:rPr>
              <w:t xml:space="preserve">—The energy revenues for generation of Resource </w:t>
            </w:r>
            <w:r w:rsidRPr="00D819D7">
              <w:rPr>
                <w:rFonts w:eastAsia="Times New Roman"/>
                <w:i/>
                <w:iCs/>
                <w:sz w:val="20"/>
                <w:szCs w:val="20"/>
              </w:rPr>
              <w:t>r</w:t>
            </w:r>
            <w:r w:rsidRPr="00D819D7">
              <w:rPr>
                <w:rFonts w:eastAsia="Times New Roman"/>
                <w:iCs/>
                <w:sz w:val="20"/>
                <w:szCs w:val="20"/>
              </w:rPr>
              <w:t xml:space="preserve"> represented by QSE </w:t>
            </w:r>
            <w:r w:rsidRPr="00D819D7">
              <w:rPr>
                <w:rFonts w:eastAsia="Times New Roman"/>
                <w:i/>
                <w:iCs/>
                <w:sz w:val="20"/>
                <w:szCs w:val="20"/>
              </w:rPr>
              <w:t>q</w:t>
            </w:r>
            <w:r w:rsidRPr="00D819D7">
              <w:rPr>
                <w:rFonts w:eastAsia="Times New Roman"/>
                <w:iCs/>
                <w:sz w:val="20"/>
                <w:szCs w:val="20"/>
              </w:rPr>
              <w:t xml:space="preserve"> up to LSL during all RUC-Committed Hours, for the Settlement Interval </w:t>
            </w:r>
            <w:r w:rsidRPr="00D819D7">
              <w:rPr>
                <w:rFonts w:eastAsia="Times New Roman"/>
                <w:i/>
                <w:iCs/>
                <w:sz w:val="20"/>
                <w:szCs w:val="20"/>
              </w:rPr>
              <w:t>i</w:t>
            </w:r>
            <w:r w:rsidRPr="00D819D7">
              <w:rPr>
                <w:rFonts w:eastAsia="Times New Roman"/>
                <w:iCs/>
                <w:sz w:val="20"/>
                <w:szCs w:val="20"/>
              </w:rPr>
              <w:t xml:space="preserve">.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w:t>
            </w:r>
            <w:ins w:id="788" w:author="ERCOT" w:date="2024-05-20T15:25:00Z">
              <w:r w:rsidR="00007B8E">
                <w:rPr>
                  <w:rFonts w:eastAsia="Times New Roman"/>
                  <w:iCs/>
                  <w:sz w:val="20"/>
                  <w:szCs w:val="20"/>
                </w:rPr>
                <w:t>or DRRS</w:t>
              </w:r>
            </w:ins>
            <w:ins w:id="789" w:author="ERCOT" w:date="2024-05-29T07:37:00Z">
              <w:r w:rsidR="004107EB">
                <w:rPr>
                  <w:rFonts w:eastAsia="Times New Roman"/>
                  <w:iCs/>
                  <w:sz w:val="20"/>
                  <w:szCs w:val="20"/>
                </w:rPr>
                <w:t>-</w:t>
              </w:r>
            </w:ins>
            <w:ins w:id="790" w:author="ERCOT" w:date="2024-05-20T15:25:00Z">
              <w:r w:rsidR="00007B8E">
                <w:rPr>
                  <w:rFonts w:eastAsia="Times New Roman"/>
                  <w:iCs/>
                  <w:sz w:val="20"/>
                  <w:szCs w:val="20"/>
                </w:rPr>
                <w:t xml:space="preserve">deployed </w:t>
              </w:r>
            </w:ins>
            <w:r w:rsidRPr="00D819D7">
              <w:rPr>
                <w:rFonts w:eastAsia="Times New Roman"/>
                <w:iCs/>
                <w:sz w:val="20"/>
                <w:szCs w:val="20"/>
              </w:rPr>
              <w:t>configuration.</w:t>
            </w:r>
          </w:p>
        </w:tc>
      </w:tr>
      <w:tr w:rsidR="00D819D7" w:rsidRPr="00D819D7" w14:paraId="3D997039" w14:textId="77777777" w:rsidTr="004E1E57">
        <w:trPr>
          <w:cantSplit/>
        </w:trPr>
        <w:tc>
          <w:tcPr>
            <w:tcW w:w="911" w:type="pct"/>
          </w:tcPr>
          <w:p w14:paraId="319A4048"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 xml:space="preserve">RTSPP </w:t>
            </w:r>
            <w:r w:rsidRPr="00D819D7">
              <w:rPr>
                <w:rFonts w:eastAsia="Times New Roman"/>
                <w:i/>
                <w:iCs/>
                <w:sz w:val="20"/>
                <w:szCs w:val="20"/>
                <w:vertAlign w:val="subscript"/>
              </w:rPr>
              <w:t>p, i</w:t>
            </w:r>
          </w:p>
        </w:tc>
        <w:tc>
          <w:tcPr>
            <w:tcW w:w="463" w:type="pct"/>
          </w:tcPr>
          <w:p w14:paraId="05A0D6E3"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$/MWh</w:t>
            </w:r>
          </w:p>
        </w:tc>
        <w:tc>
          <w:tcPr>
            <w:tcW w:w="3626" w:type="pct"/>
          </w:tcPr>
          <w:p w14:paraId="066075F2"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Real-Time Settlement Point Price</w:t>
            </w:r>
            <w:r w:rsidRPr="00D819D7">
              <w:rPr>
                <w:rFonts w:eastAsia="Times New Roman"/>
                <w:iCs/>
                <w:sz w:val="20"/>
                <w:szCs w:val="20"/>
              </w:rPr>
              <w:t xml:space="preserve">—The Real-Time Settlement Point Price at the Resource Node Settlement Point </w:t>
            </w:r>
            <w:r w:rsidRPr="00D819D7">
              <w:rPr>
                <w:rFonts w:eastAsia="Times New Roman"/>
                <w:i/>
                <w:iCs/>
                <w:sz w:val="20"/>
                <w:szCs w:val="20"/>
              </w:rPr>
              <w:t>p</w:t>
            </w:r>
            <w:r w:rsidRPr="00D819D7">
              <w:rPr>
                <w:rFonts w:eastAsia="Times New Roman"/>
                <w:iCs/>
                <w:sz w:val="20"/>
                <w:szCs w:val="20"/>
              </w:rPr>
              <w:t xml:space="preserve"> for the Settlement Interval </w:t>
            </w:r>
            <w:r w:rsidRPr="00D819D7">
              <w:rPr>
                <w:rFonts w:eastAsia="Times New Roman"/>
                <w:i/>
                <w:iCs/>
                <w:sz w:val="20"/>
                <w:szCs w:val="20"/>
              </w:rPr>
              <w:t>i</w:t>
            </w:r>
            <w:r w:rsidRPr="00D819D7">
              <w:rPr>
                <w:rFonts w:eastAsia="Times New Roman"/>
                <w:iCs/>
                <w:sz w:val="20"/>
                <w:szCs w:val="20"/>
              </w:rPr>
              <w:t>.</w:t>
            </w:r>
          </w:p>
        </w:tc>
      </w:tr>
      <w:tr w:rsidR="00D819D7" w:rsidRPr="00D819D7" w14:paraId="7614211D" w14:textId="77777777" w:rsidTr="004E1E57">
        <w:trPr>
          <w:cantSplit/>
        </w:trPr>
        <w:tc>
          <w:tcPr>
            <w:tcW w:w="911" w:type="pct"/>
          </w:tcPr>
          <w:p w14:paraId="42731419"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 xml:space="preserve">RTMG </w:t>
            </w:r>
            <w:r w:rsidRPr="00D819D7">
              <w:rPr>
                <w:rFonts w:eastAsia="Times New Roman"/>
                <w:i/>
                <w:iCs/>
                <w:sz w:val="20"/>
                <w:szCs w:val="20"/>
                <w:vertAlign w:val="subscript"/>
              </w:rPr>
              <w:t>q, r, i</w:t>
            </w:r>
          </w:p>
        </w:tc>
        <w:tc>
          <w:tcPr>
            <w:tcW w:w="463" w:type="pct"/>
          </w:tcPr>
          <w:p w14:paraId="53D6D14E"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MWh</w:t>
            </w:r>
          </w:p>
        </w:tc>
        <w:tc>
          <w:tcPr>
            <w:tcW w:w="3626" w:type="pct"/>
          </w:tcPr>
          <w:p w14:paraId="73288F73"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Real-Time Metered Generation</w:t>
            </w:r>
            <w:r w:rsidRPr="00D819D7">
              <w:rPr>
                <w:rFonts w:eastAsia="Times New Roman"/>
                <w:iCs/>
                <w:sz w:val="20"/>
                <w:szCs w:val="20"/>
              </w:rPr>
              <w:t xml:space="preserve">—The metered generation of Resource </w:t>
            </w:r>
            <w:r w:rsidRPr="00D819D7">
              <w:rPr>
                <w:rFonts w:eastAsia="Times New Roman"/>
                <w:i/>
                <w:iCs/>
                <w:sz w:val="20"/>
                <w:szCs w:val="20"/>
              </w:rPr>
              <w:t>r</w:t>
            </w:r>
            <w:r w:rsidRPr="00D819D7">
              <w:rPr>
                <w:rFonts w:eastAsia="Times New Roman"/>
                <w:iCs/>
                <w:sz w:val="20"/>
                <w:szCs w:val="20"/>
              </w:rPr>
              <w:t xml:space="preserve"> represented by QSE </w:t>
            </w:r>
            <w:r w:rsidRPr="00D819D7">
              <w:rPr>
                <w:rFonts w:eastAsia="Times New Roman"/>
                <w:i/>
                <w:iCs/>
                <w:sz w:val="20"/>
                <w:szCs w:val="20"/>
              </w:rPr>
              <w:t>q</w:t>
            </w:r>
            <w:r w:rsidRPr="00D819D7">
              <w:rPr>
                <w:rFonts w:eastAsia="Times New Roman"/>
                <w:iCs/>
                <w:sz w:val="20"/>
                <w:szCs w:val="20"/>
              </w:rPr>
              <w:t xml:space="preserve"> for the Settlement Interval </w:t>
            </w:r>
            <w:r w:rsidRPr="00D819D7">
              <w:rPr>
                <w:rFonts w:eastAsia="Times New Roman"/>
                <w:i/>
                <w:iCs/>
                <w:sz w:val="20"/>
                <w:szCs w:val="20"/>
              </w:rPr>
              <w:t>i</w:t>
            </w:r>
            <w:r w:rsidRPr="00D819D7">
              <w:rPr>
                <w:rFonts w:eastAsia="Times New Roman"/>
                <w:iCs/>
                <w:sz w:val="20"/>
                <w:szCs w:val="20"/>
              </w:rPr>
              <w:t xml:space="preserve">.  Where for a Combined Cycle Train, the Resource </w:t>
            </w:r>
            <w:r w:rsidRPr="00D819D7">
              <w:rPr>
                <w:rFonts w:eastAsia="Times New Roman"/>
                <w:i/>
                <w:iCs/>
                <w:sz w:val="20"/>
                <w:szCs w:val="20"/>
              </w:rPr>
              <w:t xml:space="preserve">r </w:t>
            </w:r>
            <w:r w:rsidRPr="00D819D7">
              <w:rPr>
                <w:rFonts w:eastAsia="Times New Roman"/>
                <w:iCs/>
                <w:sz w:val="20"/>
                <w:szCs w:val="20"/>
              </w:rPr>
              <w:t>is the Combined Cycle Train.</w:t>
            </w:r>
          </w:p>
        </w:tc>
      </w:tr>
      <w:tr w:rsidR="00D819D7" w:rsidRPr="00D819D7" w14:paraId="353BED85" w14:textId="77777777" w:rsidTr="004E1E57">
        <w:trPr>
          <w:cantSplit/>
        </w:trPr>
        <w:tc>
          <w:tcPr>
            <w:tcW w:w="911" w:type="pct"/>
          </w:tcPr>
          <w:p w14:paraId="7D475CED"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 xml:space="preserve">LSL </w:t>
            </w:r>
            <w:r w:rsidRPr="00D819D7">
              <w:rPr>
                <w:rFonts w:eastAsia="Times New Roman"/>
                <w:i/>
                <w:iCs/>
                <w:sz w:val="20"/>
                <w:szCs w:val="20"/>
                <w:vertAlign w:val="subscript"/>
              </w:rPr>
              <w:t>q, r, i</w:t>
            </w:r>
          </w:p>
        </w:tc>
        <w:tc>
          <w:tcPr>
            <w:tcW w:w="463" w:type="pct"/>
          </w:tcPr>
          <w:p w14:paraId="35C4F8FE"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MW</w:t>
            </w:r>
          </w:p>
        </w:tc>
        <w:tc>
          <w:tcPr>
            <w:tcW w:w="3626" w:type="pct"/>
          </w:tcPr>
          <w:p w14:paraId="6090FCB7"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Low Sustained Limit</w:t>
            </w:r>
            <w:r w:rsidRPr="00D819D7">
              <w:rPr>
                <w:rFonts w:eastAsia="Times New Roman"/>
                <w:iCs/>
                <w:sz w:val="20"/>
                <w:szCs w:val="20"/>
              </w:rPr>
              <w:t xml:space="preserve">—The LSL of Generation Resource </w:t>
            </w:r>
            <w:r w:rsidRPr="00D819D7">
              <w:rPr>
                <w:rFonts w:eastAsia="Times New Roman"/>
                <w:i/>
                <w:iCs/>
                <w:sz w:val="20"/>
                <w:szCs w:val="20"/>
              </w:rPr>
              <w:t>r</w:t>
            </w:r>
            <w:r w:rsidRPr="00D819D7">
              <w:rPr>
                <w:rFonts w:eastAsia="Times New Roman"/>
                <w:iCs/>
                <w:sz w:val="20"/>
                <w:szCs w:val="20"/>
              </w:rPr>
              <w:t xml:space="preserve"> represented by QSE </w:t>
            </w:r>
            <w:r w:rsidRPr="00D819D7">
              <w:rPr>
                <w:rFonts w:eastAsia="Times New Roman"/>
                <w:i/>
                <w:iCs/>
                <w:sz w:val="20"/>
                <w:szCs w:val="20"/>
              </w:rPr>
              <w:t>q</w:t>
            </w:r>
            <w:r w:rsidRPr="00D819D7">
              <w:rPr>
                <w:rFonts w:eastAsia="Times New Roman"/>
                <w:iCs/>
                <w:sz w:val="20"/>
                <w:szCs w:val="20"/>
              </w:rPr>
              <w:t xml:space="preserve"> for the hour that includes the Settlement Interval </w:t>
            </w:r>
            <w:r w:rsidRPr="00D819D7">
              <w:rPr>
                <w:rFonts w:eastAsia="Times New Roman"/>
                <w:i/>
                <w:iCs/>
                <w:sz w:val="20"/>
                <w:szCs w:val="20"/>
              </w:rPr>
              <w:t>i</w:t>
            </w:r>
            <w:r w:rsidRPr="00D819D7">
              <w:rPr>
                <w:rFonts w:eastAsia="Times New Roman"/>
                <w:iCs/>
                <w:sz w:val="20"/>
                <w:szCs w:val="20"/>
              </w:rPr>
              <w:t xml:space="preserve">, as submitted in the COP.  Where for a Combined Cycle Train, the Resource </w:t>
            </w:r>
            <w:r w:rsidRPr="00D819D7">
              <w:rPr>
                <w:rFonts w:eastAsia="Times New Roman"/>
                <w:i/>
                <w:iCs/>
                <w:sz w:val="20"/>
                <w:szCs w:val="20"/>
              </w:rPr>
              <w:t xml:space="preserve">r </w:t>
            </w:r>
            <w:r w:rsidRPr="00D819D7">
              <w:rPr>
                <w:rFonts w:eastAsia="Times New Roman"/>
                <w:iCs/>
                <w:sz w:val="20"/>
                <w:szCs w:val="20"/>
              </w:rPr>
              <w:t xml:space="preserve">is a Combined Cycle Generation Resource within the Combined Cycle Train.  </w:t>
            </w:r>
          </w:p>
        </w:tc>
      </w:tr>
      <w:tr w:rsidR="00D819D7" w:rsidRPr="00D819D7" w14:paraId="311B6497" w14:textId="77777777" w:rsidTr="004E1E57">
        <w:trPr>
          <w:cantSplit/>
        </w:trPr>
        <w:tc>
          <w:tcPr>
            <w:tcW w:w="911" w:type="pct"/>
          </w:tcPr>
          <w:p w14:paraId="5713D684"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q</w:t>
            </w:r>
          </w:p>
        </w:tc>
        <w:tc>
          <w:tcPr>
            <w:tcW w:w="463" w:type="pct"/>
          </w:tcPr>
          <w:p w14:paraId="2F195F92"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7B7420CD"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A QSE.</w:t>
            </w:r>
          </w:p>
        </w:tc>
      </w:tr>
      <w:tr w:rsidR="00D819D7" w:rsidRPr="00D819D7" w14:paraId="00F3CA05" w14:textId="77777777" w:rsidTr="004E1E57">
        <w:trPr>
          <w:cantSplit/>
        </w:trPr>
        <w:tc>
          <w:tcPr>
            <w:tcW w:w="911" w:type="pct"/>
          </w:tcPr>
          <w:p w14:paraId="02EEC21C"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r</w:t>
            </w:r>
          </w:p>
        </w:tc>
        <w:tc>
          <w:tcPr>
            <w:tcW w:w="463" w:type="pct"/>
          </w:tcPr>
          <w:p w14:paraId="1C996A11"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4486C301"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A RUC-committed Generation Resource.</w:t>
            </w:r>
          </w:p>
        </w:tc>
      </w:tr>
      <w:tr w:rsidR="00D819D7" w:rsidRPr="00D819D7" w14:paraId="56A21751" w14:textId="77777777" w:rsidTr="004E1E57">
        <w:trPr>
          <w:cantSplit/>
        </w:trPr>
        <w:tc>
          <w:tcPr>
            <w:tcW w:w="911" w:type="pct"/>
          </w:tcPr>
          <w:p w14:paraId="2399CE53" w14:textId="77777777" w:rsidR="00D819D7" w:rsidRPr="00D819D7" w:rsidRDefault="00D819D7" w:rsidP="00D819D7">
            <w:pPr>
              <w:spacing w:after="60"/>
              <w:rPr>
                <w:rFonts w:eastAsia="Times New Roman"/>
                <w:iCs/>
                <w:sz w:val="20"/>
                <w:szCs w:val="20"/>
              </w:rPr>
            </w:pPr>
            <w:r w:rsidRPr="00D819D7">
              <w:rPr>
                <w:rFonts w:eastAsia="Times New Roman"/>
                <w:i/>
                <w:iCs/>
                <w:sz w:val="20"/>
                <w:szCs w:val="20"/>
              </w:rPr>
              <w:t>d</w:t>
            </w:r>
          </w:p>
        </w:tc>
        <w:tc>
          <w:tcPr>
            <w:tcW w:w="463" w:type="pct"/>
          </w:tcPr>
          <w:p w14:paraId="5E8D1BF2"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6675F76E"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An Operating Day containing the RUC-commitment.</w:t>
            </w:r>
          </w:p>
        </w:tc>
      </w:tr>
      <w:tr w:rsidR="00D819D7" w:rsidRPr="00D819D7" w14:paraId="082FB22B" w14:textId="77777777" w:rsidTr="004E1E57">
        <w:trPr>
          <w:cantSplit/>
        </w:trPr>
        <w:tc>
          <w:tcPr>
            <w:tcW w:w="911" w:type="pct"/>
          </w:tcPr>
          <w:p w14:paraId="23656EE5" w14:textId="77777777" w:rsidR="00D819D7" w:rsidRPr="00D819D7" w:rsidRDefault="00D819D7" w:rsidP="00D819D7">
            <w:pPr>
              <w:spacing w:after="60"/>
              <w:rPr>
                <w:rFonts w:eastAsia="Times New Roman"/>
                <w:i/>
                <w:iCs/>
                <w:sz w:val="20"/>
                <w:szCs w:val="20"/>
              </w:rPr>
            </w:pPr>
            <w:r w:rsidRPr="00D819D7">
              <w:rPr>
                <w:rFonts w:eastAsia="Times New Roman"/>
                <w:i/>
                <w:iCs/>
                <w:sz w:val="20"/>
                <w:szCs w:val="20"/>
              </w:rPr>
              <w:t>p</w:t>
            </w:r>
          </w:p>
        </w:tc>
        <w:tc>
          <w:tcPr>
            <w:tcW w:w="463" w:type="pct"/>
          </w:tcPr>
          <w:p w14:paraId="055C1353"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385DF93F" w14:textId="77777777" w:rsidR="00D819D7" w:rsidRPr="00D819D7" w:rsidRDefault="00D819D7" w:rsidP="00D819D7">
            <w:pPr>
              <w:spacing w:after="60"/>
              <w:rPr>
                <w:rFonts w:eastAsia="Times New Roman"/>
                <w:i/>
                <w:iCs/>
                <w:sz w:val="20"/>
                <w:szCs w:val="20"/>
              </w:rPr>
            </w:pPr>
            <w:r w:rsidRPr="00D819D7">
              <w:rPr>
                <w:rFonts w:eastAsia="Times New Roman"/>
                <w:iCs/>
                <w:sz w:val="20"/>
                <w:szCs w:val="20"/>
              </w:rPr>
              <w:t>A Resource Node Settlement Point.</w:t>
            </w:r>
          </w:p>
        </w:tc>
      </w:tr>
      <w:tr w:rsidR="00D819D7" w:rsidRPr="00D819D7" w14:paraId="19FB65C4" w14:textId="77777777" w:rsidTr="004E1E57">
        <w:trPr>
          <w:cantSplit/>
        </w:trPr>
        <w:tc>
          <w:tcPr>
            <w:tcW w:w="911" w:type="pct"/>
          </w:tcPr>
          <w:p w14:paraId="28D2CBA7" w14:textId="77777777" w:rsidR="00D819D7" w:rsidRPr="00D819D7" w:rsidRDefault="00D819D7" w:rsidP="00D819D7">
            <w:pPr>
              <w:spacing w:after="60"/>
              <w:rPr>
                <w:rFonts w:eastAsia="Times New Roman"/>
                <w:i/>
                <w:iCs/>
                <w:sz w:val="20"/>
                <w:szCs w:val="20"/>
              </w:rPr>
            </w:pPr>
            <w:r w:rsidRPr="00D819D7">
              <w:rPr>
                <w:rFonts w:eastAsia="Times New Roman"/>
                <w:i/>
                <w:iCs/>
                <w:sz w:val="20"/>
                <w:szCs w:val="20"/>
              </w:rPr>
              <w:t>i</w:t>
            </w:r>
          </w:p>
        </w:tc>
        <w:tc>
          <w:tcPr>
            <w:tcW w:w="463" w:type="pct"/>
          </w:tcPr>
          <w:p w14:paraId="39DB89B4"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363E9588" w14:textId="77777777" w:rsidR="00D819D7" w:rsidRPr="00D819D7" w:rsidRDefault="00D819D7" w:rsidP="00D819D7">
            <w:pPr>
              <w:spacing w:after="60"/>
              <w:rPr>
                <w:rFonts w:eastAsia="Times New Roman"/>
                <w:i/>
                <w:iCs/>
                <w:sz w:val="20"/>
                <w:szCs w:val="20"/>
              </w:rPr>
            </w:pPr>
            <w:r w:rsidRPr="00D819D7">
              <w:rPr>
                <w:rFonts w:eastAsia="Times New Roman"/>
                <w:iCs/>
                <w:sz w:val="20"/>
                <w:szCs w:val="20"/>
              </w:rPr>
              <w:t>A 15-minute Settlement Interval within the hour that includes a RUC-commitment.</w:t>
            </w:r>
          </w:p>
        </w:tc>
      </w:tr>
      <w:tr w:rsidR="00D819D7" w:rsidRPr="00D819D7" w14:paraId="51D2CEFE" w14:textId="77777777" w:rsidTr="004E1E57">
        <w:trPr>
          <w:cantSplit/>
        </w:trPr>
        <w:tc>
          <w:tcPr>
            <w:tcW w:w="911" w:type="pct"/>
          </w:tcPr>
          <w:p w14:paraId="5C7BBE22" w14:textId="77777777" w:rsidR="00D819D7" w:rsidRPr="00D819D7" w:rsidRDefault="00D819D7" w:rsidP="00D819D7">
            <w:pPr>
              <w:spacing w:after="60"/>
              <w:rPr>
                <w:rFonts w:eastAsia="Times New Roman"/>
                <w:i/>
                <w:iCs/>
                <w:sz w:val="20"/>
                <w:szCs w:val="20"/>
              </w:rPr>
            </w:pPr>
            <w:proofErr w:type="spellStart"/>
            <w:r w:rsidRPr="00D819D7">
              <w:rPr>
                <w:rFonts w:eastAsia="Times New Roman"/>
                <w:i/>
                <w:iCs/>
                <w:sz w:val="20"/>
                <w:szCs w:val="20"/>
              </w:rPr>
              <w:t>afterCCGR</w:t>
            </w:r>
            <w:proofErr w:type="spellEnd"/>
          </w:p>
        </w:tc>
        <w:tc>
          <w:tcPr>
            <w:tcW w:w="463" w:type="pct"/>
          </w:tcPr>
          <w:p w14:paraId="123A0575"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56F00A95" w14:textId="77777777" w:rsidR="00D819D7" w:rsidRPr="00D819D7" w:rsidRDefault="00D819D7" w:rsidP="00D819D7">
            <w:pPr>
              <w:spacing w:after="60"/>
              <w:rPr>
                <w:rFonts w:eastAsia="Times New Roman"/>
                <w:iCs/>
                <w:sz w:val="20"/>
                <w:szCs w:val="20"/>
              </w:rPr>
            </w:pPr>
            <w:r w:rsidRPr="00D819D7">
              <w:rPr>
                <w:rFonts w:eastAsia="Times New Roman"/>
                <w:iCs/>
                <w:sz w:val="20"/>
                <w:szCs w:val="20"/>
              </w:rPr>
              <w:t>The Combined Cycle Generation Resource that is RUC-committed.</w:t>
            </w:r>
          </w:p>
        </w:tc>
      </w:tr>
      <w:tr w:rsidR="00D819D7" w:rsidRPr="00D819D7" w14:paraId="23F1F05F" w14:textId="77777777" w:rsidTr="004E1E57">
        <w:trPr>
          <w:cantSplit/>
        </w:trPr>
        <w:tc>
          <w:tcPr>
            <w:tcW w:w="911" w:type="pct"/>
          </w:tcPr>
          <w:p w14:paraId="1F5BD073" w14:textId="77777777" w:rsidR="00D819D7" w:rsidRPr="00D819D7" w:rsidRDefault="00D819D7" w:rsidP="00D819D7">
            <w:pPr>
              <w:spacing w:after="60"/>
              <w:rPr>
                <w:rFonts w:eastAsia="Times New Roman"/>
                <w:i/>
                <w:iCs/>
                <w:sz w:val="20"/>
                <w:szCs w:val="20"/>
              </w:rPr>
            </w:pPr>
            <w:proofErr w:type="spellStart"/>
            <w:r w:rsidRPr="00D819D7">
              <w:rPr>
                <w:rFonts w:eastAsia="Times New Roman"/>
                <w:i/>
                <w:iCs/>
                <w:sz w:val="20"/>
                <w:szCs w:val="20"/>
              </w:rPr>
              <w:t>beforeCCGR</w:t>
            </w:r>
            <w:proofErr w:type="spellEnd"/>
          </w:p>
        </w:tc>
        <w:tc>
          <w:tcPr>
            <w:tcW w:w="463" w:type="pct"/>
          </w:tcPr>
          <w:p w14:paraId="20588E04" w14:textId="77777777" w:rsidR="00D819D7" w:rsidRPr="00D819D7" w:rsidRDefault="00D819D7" w:rsidP="00D819D7">
            <w:pPr>
              <w:spacing w:after="60"/>
              <w:jc w:val="center"/>
              <w:rPr>
                <w:rFonts w:eastAsia="Times New Roman"/>
                <w:iCs/>
                <w:sz w:val="20"/>
                <w:szCs w:val="20"/>
              </w:rPr>
            </w:pPr>
            <w:r w:rsidRPr="00D819D7">
              <w:rPr>
                <w:rFonts w:eastAsia="Times New Roman"/>
                <w:iCs/>
                <w:sz w:val="20"/>
                <w:szCs w:val="20"/>
              </w:rPr>
              <w:t>none</w:t>
            </w:r>
          </w:p>
        </w:tc>
        <w:tc>
          <w:tcPr>
            <w:tcW w:w="3626" w:type="pct"/>
          </w:tcPr>
          <w:p w14:paraId="004CF8D0" w14:textId="0F2AC608" w:rsidR="00D819D7" w:rsidRPr="00D819D7" w:rsidRDefault="00D819D7" w:rsidP="00D819D7">
            <w:pPr>
              <w:spacing w:after="60"/>
              <w:rPr>
                <w:rFonts w:eastAsia="Times New Roman"/>
                <w:iCs/>
                <w:sz w:val="20"/>
                <w:szCs w:val="20"/>
              </w:rPr>
            </w:pPr>
            <w:r w:rsidRPr="00D819D7">
              <w:rPr>
                <w:rFonts w:eastAsia="Times New Roman"/>
                <w:iCs/>
                <w:sz w:val="20"/>
                <w:szCs w:val="20"/>
              </w:rPr>
              <w:t>The Combined Cycle Generation Resource that was QSE-committed</w:t>
            </w:r>
            <w:ins w:id="791" w:author="ERCOT" w:date="2024-05-20T15:26:00Z">
              <w:r w:rsidR="00E13AA6">
                <w:rPr>
                  <w:rFonts w:eastAsia="Times New Roman"/>
                  <w:iCs/>
                  <w:sz w:val="20"/>
                  <w:szCs w:val="20"/>
                </w:rPr>
                <w:t xml:space="preserve"> or DRRS</w:t>
              </w:r>
            </w:ins>
            <w:ins w:id="792" w:author="ERCOT" w:date="2024-05-29T07:37:00Z">
              <w:r w:rsidR="004107EB">
                <w:rPr>
                  <w:rFonts w:eastAsia="Times New Roman"/>
                  <w:iCs/>
                  <w:sz w:val="20"/>
                  <w:szCs w:val="20"/>
                </w:rPr>
                <w:t>-</w:t>
              </w:r>
            </w:ins>
            <w:ins w:id="793" w:author="ERCOT" w:date="2024-05-20T15:26:00Z">
              <w:r w:rsidR="00E13AA6">
                <w:rPr>
                  <w:rFonts w:eastAsia="Times New Roman"/>
                  <w:iCs/>
                  <w:sz w:val="20"/>
                  <w:szCs w:val="20"/>
                </w:rPr>
                <w:t>deployed</w:t>
              </w:r>
            </w:ins>
            <w:r w:rsidRPr="00D819D7">
              <w:rPr>
                <w:rFonts w:eastAsia="Times New Roman"/>
                <w:iCs/>
                <w:sz w:val="20"/>
                <w:szCs w:val="20"/>
              </w:rPr>
              <w:t>.</w:t>
            </w:r>
          </w:p>
        </w:tc>
      </w:tr>
    </w:tbl>
    <w:p w14:paraId="509133D1" w14:textId="77777777" w:rsidR="00B065BA" w:rsidRPr="00D57F2D" w:rsidRDefault="00B065BA" w:rsidP="00B065BA">
      <w:pPr>
        <w:keepNext/>
        <w:widowControl w:val="0"/>
        <w:tabs>
          <w:tab w:val="left" w:pos="1260"/>
        </w:tabs>
        <w:snapToGrid w:val="0"/>
        <w:spacing w:before="240" w:after="240"/>
        <w:ind w:left="1260" w:hanging="1260"/>
        <w:outlineLvl w:val="3"/>
        <w:rPr>
          <w:b/>
          <w:bCs/>
          <w:szCs w:val="20"/>
        </w:rPr>
      </w:pPr>
      <w:commentRangeStart w:id="794"/>
      <w:r w:rsidRPr="00D57F2D">
        <w:rPr>
          <w:b/>
          <w:bCs/>
          <w:szCs w:val="20"/>
        </w:rPr>
        <w:t>5.7.1.3</w:t>
      </w:r>
      <w:commentRangeEnd w:id="794"/>
      <w:r w:rsidR="009C0EAE">
        <w:rPr>
          <w:rStyle w:val="CommentReference"/>
        </w:rPr>
        <w:commentReference w:id="794"/>
      </w:r>
      <w:r w:rsidRPr="00D57F2D">
        <w:rPr>
          <w:b/>
          <w:bCs/>
          <w:szCs w:val="20"/>
        </w:rPr>
        <w:tab/>
        <w:t>Revenue Less Cost Above LSL During RUC-Committed Hours</w:t>
      </w:r>
    </w:p>
    <w:p w14:paraId="6D7DC6EB" w14:textId="77777777" w:rsidR="00B065BA" w:rsidRPr="00D57F2D" w:rsidRDefault="00B065BA" w:rsidP="00B065BA">
      <w:pPr>
        <w:spacing w:after="240"/>
        <w:ind w:left="720" w:hanging="720"/>
        <w:rPr>
          <w:szCs w:val="20"/>
        </w:rPr>
      </w:pPr>
      <w:r w:rsidRPr="00D57F2D">
        <w:rPr>
          <w:szCs w:val="20"/>
        </w:rPr>
        <w:t>(1)</w:t>
      </w:r>
      <w:r w:rsidRPr="00D57F2D">
        <w:rPr>
          <w:szCs w:val="20"/>
        </w:rPr>
        <w:tab/>
        <w:t xml:space="preserve">The total revenue for a Resource operating above its LSL </w:t>
      </w:r>
      <w:proofErr w:type="gramStart"/>
      <w:r w:rsidRPr="00D57F2D">
        <w:rPr>
          <w:szCs w:val="20"/>
        </w:rPr>
        <w:t>less</w:t>
      </w:r>
      <w:proofErr w:type="gramEnd"/>
      <w:r w:rsidRPr="00D57F2D">
        <w:rPr>
          <w:szCs w:val="20"/>
        </w:rPr>
        <w:t xml:space="preserve"> the cost based on the Energy Offer Curve Cost Cap (as described in Section 4.4.9.3.3, Energy Offer Curve Cost Caps) during all RUC-Committed Hours of the Operating Day is Revenue Less Cost Above LSL During RUC-Committed Hours.  </w:t>
      </w:r>
    </w:p>
    <w:p w14:paraId="0D451817" w14:textId="77777777" w:rsidR="00B065BA" w:rsidRPr="00D57F2D" w:rsidRDefault="00B065BA" w:rsidP="00B065BA">
      <w:pPr>
        <w:spacing w:after="240"/>
        <w:ind w:left="720" w:hanging="720"/>
        <w:rPr>
          <w:szCs w:val="20"/>
        </w:rPr>
      </w:pPr>
      <w:r w:rsidRPr="00D57F2D">
        <w:rPr>
          <w:szCs w:val="20"/>
        </w:rPr>
        <w:t>(2)</w:t>
      </w:r>
      <w:r w:rsidRPr="00D57F2D">
        <w:rPr>
          <w:szCs w:val="20"/>
        </w:rPr>
        <w:tab/>
        <w:t xml:space="preserve">The LSL used to calculate Revenue Less Cost Above LSL During RUC-Committed Hours for a Combined Cycle Train is the LSL that corresponds to the Combined Cycle Generation Resource, within the Combined Cycle Train, that is RUC-committed for the hour. </w:t>
      </w:r>
    </w:p>
    <w:p w14:paraId="2EB9E16E" w14:textId="77777777" w:rsidR="00B065BA" w:rsidRPr="00D57F2D" w:rsidRDefault="00B065BA" w:rsidP="00B065BA">
      <w:pPr>
        <w:spacing w:after="240"/>
        <w:ind w:left="720" w:hanging="720"/>
        <w:rPr>
          <w:szCs w:val="20"/>
        </w:rPr>
      </w:pPr>
      <w:r w:rsidRPr="00D57F2D">
        <w:rPr>
          <w:szCs w:val="20"/>
        </w:rPr>
        <w:t>(3)</w:t>
      </w:r>
      <w:r w:rsidRPr="00D57F2D">
        <w:rPr>
          <w:szCs w:val="20"/>
        </w:rPr>
        <w:tab/>
        <w:t>For each RUC-committed Resource, Revenue Less Cost Above LSL During RUC-Committed Hours is calculated as follows:</w:t>
      </w:r>
    </w:p>
    <w:p w14:paraId="2C09FFD8" w14:textId="40E575A8" w:rsidR="00B065BA" w:rsidRPr="00D57F2D" w:rsidRDefault="1378C47B" w:rsidP="7A8CA3C7">
      <w:pPr>
        <w:tabs>
          <w:tab w:val="left" w:pos="2340"/>
          <w:tab w:val="left" w:pos="2880"/>
        </w:tabs>
        <w:spacing w:after="240"/>
        <w:ind w:left="3067" w:hanging="2347"/>
        <w:rPr>
          <w:b/>
          <w:bCs/>
          <w:i/>
          <w:iCs/>
          <w:vertAlign w:val="subscript"/>
          <w:lang w:val="it-IT"/>
        </w:rPr>
      </w:pPr>
      <w:r w:rsidRPr="79C6FA9D">
        <w:rPr>
          <w:b/>
          <w:bCs/>
        </w:rPr>
        <w:lastRenderedPageBreak/>
        <w:t xml:space="preserve">RUCEXRR </w:t>
      </w:r>
      <w:r w:rsidRPr="7A8CA3C7">
        <w:rPr>
          <w:b/>
          <w:bCs/>
          <w:i/>
          <w:iCs/>
          <w:vertAlign w:val="subscript"/>
        </w:rPr>
        <w:t>q, r, d</w:t>
      </w:r>
      <w:r w:rsidRPr="79C6FA9D">
        <w:rPr>
          <w:b/>
          <w:bCs/>
        </w:rPr>
        <w:t xml:space="preserve">   =   Max {0, </w:t>
      </w:r>
      <w:r w:rsidR="00B065BA" w:rsidRPr="00D57F2D">
        <w:rPr>
          <w:rFonts w:eastAsia="Times New Roman"/>
          <w:b/>
          <w:position w:val="-20"/>
          <w:lang w:val="x-none" w:eastAsia="x-none"/>
        </w:rPr>
        <w:object w:dxaOrig="195" w:dyaOrig="465" w14:anchorId="03A3BC36">
          <v:shape id="_x0000_i1036" type="#_x0000_t75" style="width:9pt;height:23.4pt" o:ole="">
            <v:imagedata r:id="rId39" o:title=""/>
          </v:shape>
          <o:OLEObject Type="Embed" ProgID="Equation.3" ShapeID="_x0000_i1036" DrawAspect="Content" ObjectID="_1825175608" r:id="rId41"/>
        </w:object>
      </w:r>
      <w:r w:rsidRPr="79C6FA9D">
        <w:rPr>
          <w:b/>
          <w:bCs/>
        </w:rPr>
        <w:t xml:space="preserve">[RUCEXRR96 </w:t>
      </w:r>
      <w:r w:rsidRPr="7A8CA3C7">
        <w:rPr>
          <w:b/>
          <w:bCs/>
          <w:i/>
          <w:iCs/>
          <w:vertAlign w:val="subscript"/>
          <w:lang w:val="it-IT"/>
        </w:rPr>
        <w:t xml:space="preserve">q, r, </w:t>
      </w:r>
      <w:proofErr w:type="gramStart"/>
      <w:r w:rsidRPr="7A8CA3C7">
        <w:rPr>
          <w:b/>
          <w:bCs/>
          <w:i/>
          <w:iCs/>
          <w:vertAlign w:val="subscript"/>
          <w:lang w:val="it-IT"/>
        </w:rPr>
        <w:t>i</w:t>
      </w:r>
      <w:r w:rsidRPr="79C6FA9D">
        <w:rPr>
          <w:b/>
          <w:bCs/>
        </w:rPr>
        <w:t>]}</w:t>
      </w:r>
      <w:proofErr w:type="gramEnd"/>
    </w:p>
    <w:p w14:paraId="16A8D4DE" w14:textId="77777777" w:rsidR="00B065BA" w:rsidRPr="00D57F2D" w:rsidRDefault="00B065BA" w:rsidP="00B065BA">
      <w:pPr>
        <w:spacing w:after="240"/>
        <w:ind w:left="1440" w:hanging="720"/>
        <w:rPr>
          <w:iCs/>
          <w:szCs w:val="20"/>
        </w:rPr>
      </w:pPr>
      <w:proofErr w:type="gramStart"/>
      <w:r w:rsidRPr="00D57F2D">
        <w:rPr>
          <w:iCs/>
          <w:szCs w:val="20"/>
        </w:rPr>
        <w:t>Where</w:t>
      </w:r>
      <w:proofErr w:type="gramEnd"/>
      <w:r w:rsidRPr="00D57F2D">
        <w:rPr>
          <w:iCs/>
          <w:szCs w:val="20"/>
        </w:rPr>
        <w:t>,</w:t>
      </w:r>
    </w:p>
    <w:p w14:paraId="65FB027E" w14:textId="77777777" w:rsidR="00B065BA" w:rsidRPr="00D57F2D" w:rsidRDefault="00B065BA" w:rsidP="00B065BA">
      <w:pPr>
        <w:tabs>
          <w:tab w:val="left" w:pos="2340"/>
          <w:tab w:val="left" w:pos="2880"/>
        </w:tabs>
        <w:spacing w:after="240"/>
        <w:ind w:left="3067" w:hanging="2347"/>
        <w:rPr>
          <w:b/>
          <w:lang w:val="x-none" w:eastAsia="x-none"/>
        </w:rPr>
      </w:pPr>
      <w:r w:rsidRPr="00D57F2D">
        <w:rPr>
          <w:b/>
          <w:lang w:val="x-none" w:eastAsia="x-none"/>
        </w:rPr>
        <w:t xml:space="preserve">RUCEXRR96 </w:t>
      </w:r>
      <w:r w:rsidRPr="00D57F2D">
        <w:rPr>
          <w:b/>
          <w:i/>
          <w:vertAlign w:val="subscript"/>
          <w:lang w:val="it-IT" w:eastAsia="x-none"/>
        </w:rPr>
        <w:t xml:space="preserve">q, r, i  </w:t>
      </w:r>
      <w:r w:rsidRPr="00D57F2D">
        <w:rPr>
          <w:b/>
          <w:lang w:val="it-IT" w:eastAsia="x-none"/>
        </w:rPr>
        <w:t>=</w:t>
      </w:r>
      <w:r w:rsidRPr="00D57F2D">
        <w:rPr>
          <w:b/>
          <w:lang w:val="it-IT" w:eastAsia="x-none"/>
        </w:rPr>
        <w:tab/>
      </w:r>
      <w:r w:rsidRPr="00D57F2D">
        <w:rPr>
          <w:b/>
          <w:lang w:val="x-none" w:eastAsia="x-none"/>
        </w:rPr>
        <w:t>RTSPP</w:t>
      </w:r>
      <w:r w:rsidRPr="00D57F2D">
        <w:rPr>
          <w:b/>
          <w:lang w:eastAsia="x-none"/>
        </w:rPr>
        <w:t xml:space="preserve"> </w:t>
      </w:r>
      <w:r w:rsidRPr="00D57F2D">
        <w:rPr>
          <w:b/>
          <w:i/>
          <w:vertAlign w:val="subscript"/>
          <w:lang w:val="x-none" w:eastAsia="x-none"/>
        </w:rPr>
        <w:t>p,</w:t>
      </w:r>
      <w:r w:rsidRPr="00D57F2D">
        <w:rPr>
          <w:b/>
          <w:i/>
          <w:vertAlign w:val="subscript"/>
          <w:lang w:eastAsia="x-none"/>
        </w:rPr>
        <w:t xml:space="preserve"> </w:t>
      </w:r>
      <w:r w:rsidRPr="00D57F2D">
        <w:rPr>
          <w:b/>
          <w:i/>
          <w:vertAlign w:val="subscript"/>
          <w:lang w:val="x-none" w:eastAsia="x-none"/>
        </w:rPr>
        <w:t>i</w:t>
      </w:r>
      <w:r w:rsidRPr="00D57F2D">
        <w:rPr>
          <w:b/>
          <w:lang w:val="x-none" w:eastAsia="x-none"/>
        </w:rPr>
        <w:t xml:space="preserve"> * Max (0, RTMG</w:t>
      </w:r>
      <w:r w:rsidRPr="00D57F2D">
        <w:rPr>
          <w:b/>
          <w:lang w:eastAsia="x-none"/>
        </w:rPr>
        <w:t xml:space="preserve"> </w:t>
      </w:r>
      <w:r w:rsidRPr="00D57F2D">
        <w:rPr>
          <w:b/>
          <w:i/>
          <w:vertAlign w:val="subscript"/>
          <w:lang w:val="x-none" w:eastAsia="x-none"/>
        </w:rPr>
        <w:t>q,</w:t>
      </w:r>
      <w:r w:rsidRPr="00D57F2D">
        <w:rPr>
          <w:b/>
          <w:i/>
          <w:vertAlign w:val="subscript"/>
          <w:lang w:eastAsia="x-none"/>
        </w:rPr>
        <w:t xml:space="preserve"> </w:t>
      </w:r>
      <w:r w:rsidRPr="00D57F2D">
        <w:rPr>
          <w:b/>
          <w:i/>
          <w:vertAlign w:val="subscript"/>
          <w:lang w:val="x-none" w:eastAsia="x-none"/>
        </w:rPr>
        <w:t>r,</w:t>
      </w:r>
      <w:r w:rsidRPr="00D57F2D">
        <w:rPr>
          <w:b/>
          <w:i/>
          <w:vertAlign w:val="subscript"/>
          <w:lang w:eastAsia="x-none"/>
        </w:rPr>
        <w:t xml:space="preserve"> </w:t>
      </w:r>
      <w:r w:rsidRPr="00D57F2D">
        <w:rPr>
          <w:b/>
          <w:i/>
          <w:vertAlign w:val="subscript"/>
          <w:lang w:val="x-none" w:eastAsia="x-none"/>
        </w:rPr>
        <w:t>i</w:t>
      </w:r>
      <w:r w:rsidRPr="00D57F2D">
        <w:rPr>
          <w:b/>
          <w:lang w:val="x-none" w:eastAsia="x-none"/>
        </w:rPr>
        <w:t xml:space="preserve"> – (LSL</w:t>
      </w:r>
      <w:r w:rsidRPr="00D57F2D">
        <w:rPr>
          <w:b/>
          <w:lang w:eastAsia="x-none"/>
        </w:rPr>
        <w:t xml:space="preserve"> </w:t>
      </w:r>
      <w:r w:rsidRPr="00D57F2D">
        <w:rPr>
          <w:b/>
          <w:i/>
          <w:vertAlign w:val="subscript"/>
          <w:lang w:val="x-none" w:eastAsia="x-none"/>
        </w:rPr>
        <w:t>q,</w:t>
      </w:r>
      <w:r w:rsidRPr="00D57F2D">
        <w:rPr>
          <w:b/>
          <w:i/>
          <w:vertAlign w:val="subscript"/>
          <w:lang w:eastAsia="x-none"/>
        </w:rPr>
        <w:t xml:space="preserve"> </w:t>
      </w:r>
      <w:r w:rsidRPr="00D57F2D">
        <w:rPr>
          <w:b/>
          <w:i/>
          <w:vertAlign w:val="subscript"/>
          <w:lang w:val="x-none" w:eastAsia="x-none"/>
        </w:rPr>
        <w:t>r,</w:t>
      </w:r>
      <w:r w:rsidRPr="00D57F2D">
        <w:rPr>
          <w:b/>
          <w:i/>
          <w:vertAlign w:val="subscript"/>
          <w:lang w:eastAsia="x-none"/>
        </w:rPr>
        <w:t xml:space="preserve"> </w:t>
      </w:r>
      <w:r w:rsidRPr="00D57F2D">
        <w:rPr>
          <w:b/>
          <w:i/>
          <w:vertAlign w:val="subscript"/>
          <w:lang w:val="x-none" w:eastAsia="x-none"/>
        </w:rPr>
        <w:t>i</w:t>
      </w:r>
      <w:r w:rsidRPr="00D57F2D">
        <w:rPr>
          <w:b/>
          <w:lang w:val="x-none" w:eastAsia="x-none"/>
        </w:rPr>
        <w:t xml:space="preserve"> * (¼))) </w:t>
      </w:r>
    </w:p>
    <w:p w14:paraId="699B7E4D" w14:textId="77777777" w:rsidR="00B065BA" w:rsidRPr="00D57F2D" w:rsidRDefault="00B065BA" w:rsidP="00B065BA">
      <w:pPr>
        <w:tabs>
          <w:tab w:val="left" w:pos="2340"/>
          <w:tab w:val="left" w:pos="2880"/>
        </w:tabs>
        <w:spacing w:after="240"/>
        <w:ind w:left="3067" w:hanging="2347"/>
        <w:rPr>
          <w:b/>
          <w:lang w:val="pt-BR" w:eastAsia="x-none"/>
        </w:rPr>
      </w:pPr>
      <w:r w:rsidRPr="00D57F2D">
        <w:rPr>
          <w:b/>
          <w:lang w:val="x-none" w:eastAsia="x-none"/>
        </w:rPr>
        <w:tab/>
      </w:r>
      <w:r w:rsidRPr="00D57F2D">
        <w:rPr>
          <w:b/>
          <w:lang w:val="x-none" w:eastAsia="x-none"/>
        </w:rPr>
        <w:tab/>
      </w:r>
      <w:r w:rsidRPr="00D57F2D">
        <w:rPr>
          <w:b/>
          <w:lang w:val="x-none" w:eastAsia="x-none"/>
        </w:rPr>
        <w:tab/>
        <w:t>+ (-1) * (VSSVARAMT</w:t>
      </w:r>
      <w:r w:rsidRPr="00D57F2D">
        <w:rPr>
          <w:b/>
          <w:lang w:eastAsia="x-none"/>
        </w:rPr>
        <w:t xml:space="preserve"> </w:t>
      </w:r>
      <w:r w:rsidRPr="00D57F2D">
        <w:rPr>
          <w:b/>
          <w:i/>
          <w:vertAlign w:val="subscript"/>
          <w:lang w:val="x-none" w:eastAsia="x-none"/>
        </w:rPr>
        <w:t>q,</w:t>
      </w:r>
      <w:r w:rsidRPr="00D57F2D">
        <w:rPr>
          <w:b/>
          <w:i/>
          <w:vertAlign w:val="subscript"/>
          <w:lang w:eastAsia="x-none"/>
        </w:rPr>
        <w:t xml:space="preserve"> </w:t>
      </w:r>
      <w:r w:rsidRPr="00D57F2D">
        <w:rPr>
          <w:b/>
          <w:i/>
          <w:vertAlign w:val="subscript"/>
          <w:lang w:val="x-none" w:eastAsia="x-none"/>
        </w:rPr>
        <w:t>r,</w:t>
      </w:r>
      <w:r w:rsidRPr="00D57F2D">
        <w:rPr>
          <w:b/>
          <w:i/>
          <w:vertAlign w:val="subscript"/>
          <w:lang w:eastAsia="x-none"/>
        </w:rPr>
        <w:t xml:space="preserve"> </w:t>
      </w:r>
      <w:r w:rsidRPr="00D57F2D">
        <w:rPr>
          <w:b/>
          <w:i/>
          <w:vertAlign w:val="subscript"/>
          <w:lang w:val="x-none" w:eastAsia="x-none"/>
        </w:rPr>
        <w:t>i</w:t>
      </w:r>
      <w:r w:rsidRPr="00D57F2D">
        <w:rPr>
          <w:b/>
          <w:lang w:val="x-none" w:eastAsia="x-none"/>
        </w:rPr>
        <w:t xml:space="preserve"> + </w:t>
      </w:r>
      <w:r w:rsidRPr="00D57F2D">
        <w:rPr>
          <w:b/>
          <w:lang w:val="pt-BR" w:eastAsia="x-none"/>
        </w:rPr>
        <w:t xml:space="preserve">VSSEAMT </w:t>
      </w:r>
      <w:r w:rsidRPr="00D57F2D">
        <w:rPr>
          <w:b/>
          <w:i/>
          <w:vertAlign w:val="subscript"/>
          <w:lang w:val="x-none" w:eastAsia="x-none"/>
        </w:rPr>
        <w:t>q,</w:t>
      </w:r>
      <w:r w:rsidRPr="00D57F2D">
        <w:rPr>
          <w:b/>
          <w:i/>
          <w:vertAlign w:val="subscript"/>
          <w:lang w:eastAsia="x-none"/>
        </w:rPr>
        <w:t xml:space="preserve"> </w:t>
      </w:r>
      <w:r w:rsidRPr="00D57F2D">
        <w:rPr>
          <w:b/>
          <w:i/>
          <w:vertAlign w:val="subscript"/>
          <w:lang w:val="x-none" w:eastAsia="x-none"/>
        </w:rPr>
        <w:t>r,</w:t>
      </w:r>
      <w:r w:rsidRPr="00D57F2D">
        <w:rPr>
          <w:b/>
          <w:i/>
          <w:vertAlign w:val="subscript"/>
          <w:lang w:eastAsia="x-none"/>
        </w:rPr>
        <w:t xml:space="preserve"> </w:t>
      </w:r>
      <w:r w:rsidRPr="00D57F2D">
        <w:rPr>
          <w:b/>
          <w:i/>
          <w:vertAlign w:val="subscript"/>
          <w:lang w:val="x-none" w:eastAsia="x-none"/>
        </w:rPr>
        <w:t>i</w:t>
      </w:r>
      <w:r w:rsidRPr="00D57F2D">
        <w:rPr>
          <w:b/>
          <w:lang w:val="pt-BR" w:eastAsia="x-none"/>
        </w:rPr>
        <w:t>)</w:t>
      </w:r>
    </w:p>
    <w:p w14:paraId="0D494AB5" w14:textId="77777777" w:rsidR="00B065BA" w:rsidRPr="00D57F2D" w:rsidRDefault="00B065BA" w:rsidP="00B065BA">
      <w:pPr>
        <w:tabs>
          <w:tab w:val="left" w:pos="2340"/>
          <w:tab w:val="left" w:pos="2880"/>
        </w:tabs>
        <w:spacing w:after="240"/>
        <w:ind w:left="3067" w:hanging="2347"/>
        <w:rPr>
          <w:b/>
          <w:lang w:val="x-none" w:eastAsia="x-none"/>
        </w:rPr>
      </w:pPr>
      <w:r w:rsidRPr="00D57F2D">
        <w:rPr>
          <w:b/>
          <w:lang w:val="x-none" w:eastAsia="x-none"/>
        </w:rPr>
        <w:tab/>
      </w:r>
      <w:r w:rsidRPr="00D57F2D">
        <w:rPr>
          <w:b/>
          <w:lang w:val="x-none" w:eastAsia="x-none"/>
        </w:rPr>
        <w:tab/>
      </w:r>
      <w:r w:rsidRPr="00D57F2D">
        <w:rPr>
          <w:b/>
          <w:lang w:val="x-none" w:eastAsia="x-none"/>
        </w:rPr>
        <w:tab/>
        <w:t xml:space="preserve">+ (-1) * EMREAMT </w:t>
      </w:r>
      <w:r w:rsidRPr="00D57F2D">
        <w:rPr>
          <w:b/>
          <w:i/>
          <w:vertAlign w:val="subscript"/>
          <w:lang w:val="x-none" w:eastAsia="x-none"/>
        </w:rPr>
        <w:t>q,</w:t>
      </w:r>
      <w:r w:rsidRPr="00D57F2D">
        <w:rPr>
          <w:b/>
          <w:i/>
          <w:vertAlign w:val="subscript"/>
          <w:lang w:eastAsia="x-none"/>
        </w:rPr>
        <w:t xml:space="preserve"> </w:t>
      </w:r>
      <w:r w:rsidRPr="00D57F2D">
        <w:rPr>
          <w:b/>
          <w:i/>
          <w:vertAlign w:val="subscript"/>
          <w:lang w:val="x-none" w:eastAsia="x-none"/>
        </w:rPr>
        <w:t>r,</w:t>
      </w:r>
      <w:r w:rsidRPr="00D57F2D">
        <w:rPr>
          <w:b/>
          <w:i/>
          <w:vertAlign w:val="subscript"/>
          <w:lang w:eastAsia="x-none"/>
        </w:rPr>
        <w:t xml:space="preserve"> </w:t>
      </w:r>
      <w:r w:rsidRPr="00D57F2D">
        <w:rPr>
          <w:b/>
          <w:i/>
          <w:vertAlign w:val="subscript"/>
          <w:lang w:val="x-none" w:eastAsia="x-none"/>
        </w:rPr>
        <w:t>i</w:t>
      </w:r>
      <w:r w:rsidRPr="00D57F2D">
        <w:rPr>
          <w:b/>
          <w:lang w:val="x-none" w:eastAsia="x-none"/>
        </w:rPr>
        <w:t xml:space="preserve"> </w:t>
      </w:r>
    </w:p>
    <w:p w14:paraId="4FC3C976" w14:textId="77777777" w:rsidR="00B065BA" w:rsidRPr="00D57F2D" w:rsidRDefault="00B065BA" w:rsidP="00B065BA">
      <w:pPr>
        <w:tabs>
          <w:tab w:val="left" w:pos="2340"/>
          <w:tab w:val="left" w:pos="2880"/>
        </w:tabs>
        <w:spacing w:after="240"/>
        <w:ind w:left="3067" w:hanging="2347"/>
        <w:rPr>
          <w:b/>
          <w:lang w:val="x-none" w:eastAsia="x-none"/>
        </w:rPr>
      </w:pPr>
      <w:r w:rsidRPr="00D57F2D">
        <w:rPr>
          <w:b/>
          <w:lang w:val="x-none" w:eastAsia="x-none"/>
        </w:rPr>
        <w:tab/>
      </w:r>
      <w:r w:rsidRPr="00D57F2D">
        <w:rPr>
          <w:b/>
          <w:lang w:val="x-none" w:eastAsia="x-none"/>
        </w:rPr>
        <w:tab/>
      </w:r>
      <w:r w:rsidRPr="00D57F2D">
        <w:rPr>
          <w:b/>
          <w:lang w:val="x-none" w:eastAsia="x-none"/>
        </w:rPr>
        <w:tab/>
        <w:t>– RTEOCOST</w:t>
      </w:r>
      <w:r w:rsidRPr="00D57F2D">
        <w:rPr>
          <w:b/>
          <w:lang w:eastAsia="x-none"/>
        </w:rPr>
        <w:t xml:space="preserve"> </w:t>
      </w:r>
      <w:r w:rsidRPr="00D57F2D">
        <w:rPr>
          <w:b/>
          <w:i/>
          <w:vertAlign w:val="subscript"/>
          <w:lang w:val="x-none" w:eastAsia="x-none"/>
        </w:rPr>
        <w:t>q,</w:t>
      </w:r>
      <w:r w:rsidRPr="00D57F2D">
        <w:rPr>
          <w:b/>
          <w:i/>
          <w:vertAlign w:val="subscript"/>
          <w:lang w:eastAsia="x-none"/>
        </w:rPr>
        <w:t xml:space="preserve"> </w:t>
      </w:r>
      <w:r w:rsidRPr="00D57F2D">
        <w:rPr>
          <w:b/>
          <w:i/>
          <w:vertAlign w:val="subscript"/>
          <w:lang w:val="x-none" w:eastAsia="x-none"/>
        </w:rPr>
        <w:t>r,</w:t>
      </w:r>
      <w:r w:rsidRPr="00D57F2D">
        <w:rPr>
          <w:b/>
          <w:i/>
          <w:vertAlign w:val="subscript"/>
          <w:lang w:eastAsia="x-none"/>
        </w:rPr>
        <w:t xml:space="preserve"> </w:t>
      </w:r>
      <w:r w:rsidRPr="00D57F2D">
        <w:rPr>
          <w:b/>
          <w:i/>
          <w:vertAlign w:val="subscript"/>
          <w:lang w:val="x-none" w:eastAsia="x-none"/>
        </w:rPr>
        <w:t>i</w:t>
      </w:r>
      <w:r w:rsidRPr="00D57F2D">
        <w:rPr>
          <w:b/>
          <w:lang w:val="x-none" w:eastAsia="x-none"/>
        </w:rPr>
        <w:t xml:space="preserve"> * Max (0, RTMG</w:t>
      </w:r>
      <w:r w:rsidRPr="00D57F2D">
        <w:rPr>
          <w:b/>
          <w:lang w:eastAsia="x-none"/>
        </w:rPr>
        <w:t xml:space="preserve"> </w:t>
      </w:r>
      <w:r w:rsidRPr="00D57F2D">
        <w:rPr>
          <w:b/>
          <w:i/>
          <w:vertAlign w:val="subscript"/>
          <w:lang w:val="x-none" w:eastAsia="x-none"/>
        </w:rPr>
        <w:t>q,</w:t>
      </w:r>
      <w:r w:rsidRPr="00D57F2D">
        <w:rPr>
          <w:b/>
          <w:i/>
          <w:vertAlign w:val="subscript"/>
          <w:lang w:eastAsia="x-none"/>
        </w:rPr>
        <w:t xml:space="preserve"> </w:t>
      </w:r>
      <w:r w:rsidRPr="00D57F2D">
        <w:rPr>
          <w:b/>
          <w:i/>
          <w:vertAlign w:val="subscript"/>
          <w:lang w:val="x-none" w:eastAsia="x-none"/>
        </w:rPr>
        <w:t>r,</w:t>
      </w:r>
      <w:r w:rsidRPr="00D57F2D">
        <w:rPr>
          <w:b/>
          <w:i/>
          <w:vertAlign w:val="subscript"/>
          <w:lang w:eastAsia="x-none"/>
        </w:rPr>
        <w:t xml:space="preserve"> </w:t>
      </w:r>
      <w:r w:rsidRPr="00D57F2D">
        <w:rPr>
          <w:b/>
          <w:i/>
          <w:vertAlign w:val="subscript"/>
          <w:lang w:val="x-none" w:eastAsia="x-none"/>
        </w:rPr>
        <w:t>i</w:t>
      </w:r>
      <w:r w:rsidRPr="00D57F2D">
        <w:rPr>
          <w:b/>
          <w:lang w:val="x-none" w:eastAsia="x-none"/>
        </w:rPr>
        <w:t xml:space="preserve"> – (LSL</w:t>
      </w:r>
      <w:r w:rsidRPr="00D57F2D">
        <w:rPr>
          <w:b/>
          <w:lang w:eastAsia="x-none"/>
        </w:rPr>
        <w:t xml:space="preserve"> </w:t>
      </w:r>
      <w:r w:rsidRPr="00D57F2D">
        <w:rPr>
          <w:b/>
          <w:i/>
          <w:vertAlign w:val="subscript"/>
          <w:lang w:val="x-none" w:eastAsia="x-none"/>
        </w:rPr>
        <w:t>q,</w:t>
      </w:r>
      <w:r w:rsidRPr="00D57F2D">
        <w:rPr>
          <w:b/>
          <w:i/>
          <w:vertAlign w:val="subscript"/>
          <w:lang w:eastAsia="x-none"/>
        </w:rPr>
        <w:t xml:space="preserve"> </w:t>
      </w:r>
      <w:r w:rsidRPr="00D57F2D">
        <w:rPr>
          <w:b/>
          <w:i/>
          <w:vertAlign w:val="subscript"/>
          <w:lang w:val="x-none" w:eastAsia="x-none"/>
        </w:rPr>
        <w:t>r,</w:t>
      </w:r>
      <w:r w:rsidRPr="00D57F2D">
        <w:rPr>
          <w:b/>
          <w:i/>
          <w:vertAlign w:val="subscript"/>
          <w:lang w:eastAsia="x-none"/>
        </w:rPr>
        <w:t xml:space="preserve"> </w:t>
      </w:r>
      <w:r w:rsidRPr="00D57F2D">
        <w:rPr>
          <w:b/>
          <w:i/>
          <w:vertAlign w:val="subscript"/>
          <w:lang w:val="x-none" w:eastAsia="x-none"/>
        </w:rPr>
        <w:t>i</w:t>
      </w:r>
      <w:r w:rsidRPr="00D57F2D">
        <w:rPr>
          <w:b/>
          <w:lang w:val="x-none" w:eastAsia="x-none"/>
        </w:rPr>
        <w:t xml:space="preserve">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065BA" w:rsidRPr="00D57F2D" w14:paraId="0D2917E9" w14:textId="77777777" w:rsidTr="00653C5E">
        <w:trPr>
          <w:trHeight w:val="1205"/>
        </w:trPr>
        <w:tc>
          <w:tcPr>
            <w:tcW w:w="9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148730" w14:textId="77777777" w:rsidR="00B065BA" w:rsidRPr="00D57F2D" w:rsidRDefault="00B065BA" w:rsidP="00550BA7">
            <w:pPr>
              <w:spacing w:after="240"/>
              <w:rPr>
                <w:rFonts w:eastAsia="Times New Roman"/>
                <w:b/>
                <w:i/>
                <w:iCs/>
                <w:szCs w:val="20"/>
              </w:rPr>
            </w:pPr>
            <w:r w:rsidRPr="00D57F2D">
              <w:rPr>
                <w:rFonts w:eastAsia="Times New Roman"/>
                <w:b/>
                <w:i/>
                <w:iCs/>
                <w:szCs w:val="20"/>
              </w:rPr>
              <w:t>[NPRR1009, NPRR1014, and NPRR1140:  Replace applicable portions of paragraph (3) above with the following upon system implementation of the Real-Time Co-Optimization (RTC) project for NPRR1009; or upon system implementation for NPRR1014 or NPRR1140:]</w:t>
            </w:r>
          </w:p>
          <w:p w14:paraId="1F9315AE" w14:textId="77777777" w:rsidR="00B065BA" w:rsidRPr="00D57F2D" w:rsidRDefault="00B065BA" w:rsidP="00550BA7">
            <w:pPr>
              <w:ind w:left="720" w:hanging="720"/>
              <w:rPr>
                <w:rFonts w:eastAsia="Times New Roman"/>
                <w:szCs w:val="20"/>
              </w:rPr>
            </w:pPr>
            <w:r w:rsidRPr="00D57F2D">
              <w:rPr>
                <w:rFonts w:eastAsia="Times New Roman"/>
                <w:szCs w:val="20"/>
              </w:rPr>
              <w:t>(3)</w:t>
            </w:r>
            <w:r w:rsidRPr="00D57F2D">
              <w:rPr>
                <w:rFonts w:eastAsia="Times New Roman"/>
                <w:szCs w:val="20"/>
              </w:rPr>
              <w:tab/>
              <w:t>For each RUC-committed Resource, Revenue Less Cost Above LSL During RUC-Committed Hours is calculated as follows:</w:t>
            </w:r>
          </w:p>
          <w:p w14:paraId="68B3747F" w14:textId="77777777" w:rsidR="00B065BA" w:rsidRPr="00D57F2D" w:rsidRDefault="00B065BA" w:rsidP="00550BA7">
            <w:pPr>
              <w:ind w:left="720" w:hanging="720"/>
              <w:rPr>
                <w:rFonts w:eastAsia="Times New Roman"/>
                <w:szCs w:val="20"/>
              </w:rPr>
            </w:pPr>
          </w:p>
          <w:p w14:paraId="4789267F" w14:textId="77777777" w:rsidR="00B065BA" w:rsidRPr="00D57F2D" w:rsidRDefault="00B065BA" w:rsidP="00550BA7">
            <w:pPr>
              <w:ind w:left="720"/>
              <w:rPr>
                <w:rFonts w:eastAsia="Times New Roman"/>
                <w:szCs w:val="20"/>
              </w:rPr>
            </w:pPr>
            <w:r w:rsidRPr="00D57F2D">
              <w:rPr>
                <w:rFonts w:eastAsia="Times New Roman"/>
                <w:szCs w:val="20"/>
              </w:rPr>
              <w:t>If RUCFCA exists:</w:t>
            </w:r>
          </w:p>
          <w:p w14:paraId="7396A15D" w14:textId="77777777" w:rsidR="00B065BA" w:rsidRPr="00D57F2D" w:rsidRDefault="00B065BA" w:rsidP="00550BA7">
            <w:pPr>
              <w:ind w:left="720"/>
              <w:rPr>
                <w:rFonts w:eastAsia="Times New Roman"/>
                <w:szCs w:val="20"/>
              </w:rPr>
            </w:pPr>
          </w:p>
          <w:p w14:paraId="74B954B5" w14:textId="698F4077" w:rsidR="00B065BA" w:rsidRPr="00D57F2D" w:rsidRDefault="291552B6" w:rsidP="79C6FA9D">
            <w:pPr>
              <w:tabs>
                <w:tab w:val="left" w:pos="2340"/>
                <w:tab w:val="left" w:pos="2880"/>
              </w:tabs>
              <w:spacing w:after="240"/>
              <w:ind w:left="3067" w:hanging="2347"/>
              <w:rPr>
                <w:b/>
                <w:bCs/>
              </w:rPr>
            </w:pPr>
            <w:r w:rsidRPr="79C6FA9D">
              <w:rPr>
                <w:b/>
                <w:bCs/>
              </w:rPr>
              <w:t xml:space="preserve">RUCEXRR </w:t>
            </w:r>
            <w:r w:rsidRPr="7A8CA3C7">
              <w:rPr>
                <w:b/>
                <w:bCs/>
                <w:i/>
                <w:iCs/>
                <w:vertAlign w:val="subscript"/>
              </w:rPr>
              <w:t>q, r, d</w:t>
            </w:r>
            <w:r w:rsidRPr="79C6FA9D">
              <w:rPr>
                <w:b/>
                <w:bCs/>
              </w:rPr>
              <w:t xml:space="preserve">   =   </w:t>
            </w:r>
            <w:r w:rsidR="00B065BA" w:rsidRPr="00D57F2D">
              <w:rPr>
                <w:rFonts w:eastAsia="Times New Roman"/>
                <w:b/>
                <w:position w:val="-20"/>
                <w:lang w:val="x-none" w:eastAsia="x-none"/>
              </w:rPr>
              <w:object w:dxaOrig="195" w:dyaOrig="465" w14:anchorId="3B7828DA">
                <v:shape id="_x0000_i1037" type="#_x0000_t75" style="width:9pt;height:23.4pt" o:ole="">
                  <v:imagedata r:id="rId39" o:title=""/>
                </v:shape>
                <o:OLEObject Type="Embed" ProgID="Equation.3" ShapeID="_x0000_i1037" DrawAspect="Content" ObjectID="_1825175609" r:id="rId42"/>
              </w:object>
            </w:r>
            <w:r w:rsidRPr="79C6FA9D">
              <w:rPr>
                <w:b/>
                <w:bCs/>
              </w:rPr>
              <w:t xml:space="preserve">[RUCEXRR96 </w:t>
            </w:r>
            <w:r w:rsidRPr="7A8CA3C7">
              <w:rPr>
                <w:b/>
                <w:bCs/>
                <w:i/>
                <w:iCs/>
                <w:vertAlign w:val="subscript"/>
                <w:lang w:val="it-IT"/>
              </w:rPr>
              <w:t>q, r, i</w:t>
            </w:r>
            <w:r w:rsidRPr="79C6FA9D">
              <w:rPr>
                <w:b/>
                <w:bCs/>
              </w:rPr>
              <w:t>]</w:t>
            </w:r>
          </w:p>
          <w:p w14:paraId="04F3A190" w14:textId="77777777" w:rsidR="00B065BA" w:rsidRPr="00D57F2D" w:rsidRDefault="00B065BA" w:rsidP="00550BA7">
            <w:pPr>
              <w:tabs>
                <w:tab w:val="left" w:pos="2340"/>
                <w:tab w:val="left" w:pos="2880"/>
              </w:tabs>
              <w:spacing w:after="240"/>
              <w:ind w:left="3067" w:hanging="2347"/>
              <w:rPr>
                <w:b/>
                <w:lang w:val="x-none" w:eastAsia="x-none"/>
              </w:rPr>
            </w:pPr>
            <w:r w:rsidRPr="00D57F2D">
              <w:rPr>
                <w:b/>
                <w:lang w:val="x-none" w:eastAsia="x-none"/>
              </w:rPr>
              <w:t>Otherwise:</w:t>
            </w:r>
          </w:p>
          <w:p w14:paraId="1189C3E4" w14:textId="71E59F90" w:rsidR="00B065BA" w:rsidRPr="00D57F2D" w:rsidRDefault="291552B6" w:rsidP="7A8CA3C7">
            <w:pPr>
              <w:tabs>
                <w:tab w:val="left" w:pos="2340"/>
                <w:tab w:val="left" w:pos="2880"/>
              </w:tabs>
              <w:spacing w:after="240"/>
              <w:ind w:left="3067" w:hanging="2347"/>
              <w:rPr>
                <w:b/>
                <w:bCs/>
                <w:i/>
                <w:iCs/>
                <w:vertAlign w:val="subscript"/>
                <w:lang w:val="it-IT"/>
              </w:rPr>
            </w:pPr>
            <w:r w:rsidRPr="79C6FA9D">
              <w:rPr>
                <w:b/>
                <w:bCs/>
              </w:rPr>
              <w:t xml:space="preserve">RUCEXRR </w:t>
            </w:r>
            <w:r w:rsidRPr="7A8CA3C7">
              <w:rPr>
                <w:b/>
                <w:bCs/>
                <w:i/>
                <w:iCs/>
                <w:vertAlign w:val="subscript"/>
              </w:rPr>
              <w:t>q, r, d</w:t>
            </w:r>
            <w:r w:rsidRPr="79C6FA9D">
              <w:rPr>
                <w:b/>
                <w:bCs/>
              </w:rPr>
              <w:t xml:space="preserve">   =   Max {0, </w:t>
            </w:r>
            <w:r w:rsidR="00B065BA" w:rsidRPr="00D57F2D">
              <w:rPr>
                <w:rFonts w:eastAsia="Times New Roman"/>
                <w:b/>
                <w:position w:val="-20"/>
                <w:lang w:val="x-none" w:eastAsia="x-none"/>
              </w:rPr>
              <w:object w:dxaOrig="195" w:dyaOrig="465" w14:anchorId="0BC406BE">
                <v:shape id="_x0000_i1038" type="#_x0000_t75" style="width:9pt;height:23.4pt" o:ole="">
                  <v:imagedata r:id="rId39" o:title=""/>
                </v:shape>
                <o:OLEObject Type="Embed" ProgID="Equation.3" ShapeID="_x0000_i1038" DrawAspect="Content" ObjectID="_1825175610" r:id="rId43"/>
              </w:object>
            </w:r>
            <w:r w:rsidRPr="79C6FA9D">
              <w:rPr>
                <w:b/>
                <w:bCs/>
              </w:rPr>
              <w:t xml:space="preserve">[RUCEXRR96 </w:t>
            </w:r>
            <w:r w:rsidRPr="7A8CA3C7">
              <w:rPr>
                <w:b/>
                <w:bCs/>
                <w:i/>
                <w:iCs/>
                <w:vertAlign w:val="subscript"/>
                <w:lang w:val="it-IT"/>
              </w:rPr>
              <w:t xml:space="preserve">q, r, </w:t>
            </w:r>
            <w:proofErr w:type="gramStart"/>
            <w:r w:rsidRPr="7A8CA3C7">
              <w:rPr>
                <w:b/>
                <w:bCs/>
                <w:i/>
                <w:iCs/>
                <w:vertAlign w:val="subscript"/>
                <w:lang w:val="it-IT"/>
              </w:rPr>
              <w:t>i</w:t>
            </w:r>
            <w:r w:rsidRPr="79C6FA9D">
              <w:rPr>
                <w:b/>
                <w:bCs/>
              </w:rPr>
              <w:t>]}</w:t>
            </w:r>
            <w:proofErr w:type="gramEnd"/>
          </w:p>
          <w:p w14:paraId="6D2CCC9B" w14:textId="77777777" w:rsidR="00B065BA" w:rsidRPr="00D57F2D" w:rsidRDefault="00B065BA" w:rsidP="00550BA7">
            <w:pPr>
              <w:spacing w:after="240"/>
              <w:ind w:left="1440" w:hanging="720"/>
              <w:rPr>
                <w:iCs/>
                <w:szCs w:val="20"/>
              </w:rPr>
            </w:pPr>
            <w:proofErr w:type="gramStart"/>
            <w:r w:rsidRPr="00D57F2D">
              <w:rPr>
                <w:iCs/>
                <w:szCs w:val="20"/>
              </w:rPr>
              <w:t>Where</w:t>
            </w:r>
            <w:proofErr w:type="gramEnd"/>
            <w:r w:rsidRPr="00D57F2D">
              <w:rPr>
                <w:iCs/>
                <w:szCs w:val="20"/>
              </w:rPr>
              <w:t>,</w:t>
            </w:r>
          </w:p>
          <w:p w14:paraId="6AB23AC9" w14:textId="77777777" w:rsidR="00B065BA" w:rsidRPr="00D57F2D" w:rsidRDefault="00B065BA" w:rsidP="00550BA7">
            <w:pPr>
              <w:tabs>
                <w:tab w:val="left" w:pos="2340"/>
                <w:tab w:val="left" w:pos="2880"/>
              </w:tabs>
              <w:spacing w:after="240"/>
              <w:ind w:left="3067" w:hanging="2347"/>
              <w:rPr>
                <w:b/>
                <w:lang w:val="x-none" w:eastAsia="x-none"/>
              </w:rPr>
            </w:pPr>
            <w:r w:rsidRPr="00D57F2D">
              <w:rPr>
                <w:b/>
                <w:lang w:val="x-none" w:eastAsia="x-none"/>
              </w:rPr>
              <w:t xml:space="preserve">RUCEXRR96 </w:t>
            </w:r>
            <w:r w:rsidRPr="00D57F2D">
              <w:rPr>
                <w:b/>
                <w:i/>
                <w:vertAlign w:val="subscript"/>
                <w:lang w:val="it-IT" w:eastAsia="x-none"/>
              </w:rPr>
              <w:t xml:space="preserve">q, r, i  </w:t>
            </w:r>
            <w:r w:rsidRPr="00D57F2D">
              <w:rPr>
                <w:b/>
                <w:lang w:val="it-IT" w:eastAsia="x-none"/>
              </w:rPr>
              <w:t>=</w:t>
            </w:r>
            <w:r w:rsidRPr="00D57F2D">
              <w:rPr>
                <w:b/>
                <w:lang w:val="it-IT" w:eastAsia="x-none"/>
              </w:rPr>
              <w:tab/>
            </w:r>
            <w:r w:rsidRPr="00D57F2D">
              <w:rPr>
                <w:b/>
                <w:lang w:val="x-none" w:eastAsia="x-none"/>
              </w:rPr>
              <w:t>RTSPP</w:t>
            </w:r>
            <w:r w:rsidRPr="00D57F2D">
              <w:rPr>
                <w:b/>
                <w:lang w:eastAsia="x-none"/>
              </w:rPr>
              <w:t xml:space="preserve"> </w:t>
            </w:r>
            <w:r w:rsidRPr="00D57F2D">
              <w:rPr>
                <w:b/>
                <w:i/>
                <w:vertAlign w:val="subscript"/>
                <w:lang w:val="x-none" w:eastAsia="x-none"/>
              </w:rPr>
              <w:t>p,</w:t>
            </w:r>
            <w:r w:rsidRPr="00D57F2D">
              <w:rPr>
                <w:b/>
                <w:i/>
                <w:vertAlign w:val="subscript"/>
                <w:lang w:eastAsia="x-none"/>
              </w:rPr>
              <w:t xml:space="preserve"> </w:t>
            </w:r>
            <w:r w:rsidRPr="00D57F2D">
              <w:rPr>
                <w:b/>
                <w:i/>
                <w:vertAlign w:val="subscript"/>
                <w:lang w:val="x-none" w:eastAsia="x-none"/>
              </w:rPr>
              <w:t>i</w:t>
            </w:r>
            <w:r w:rsidRPr="00D57F2D">
              <w:rPr>
                <w:b/>
                <w:lang w:val="x-none" w:eastAsia="x-none"/>
              </w:rPr>
              <w:t xml:space="preserve"> * Max (0, RTMG</w:t>
            </w:r>
            <w:r w:rsidRPr="00D57F2D">
              <w:rPr>
                <w:b/>
                <w:lang w:eastAsia="x-none"/>
              </w:rPr>
              <w:t xml:space="preserve"> </w:t>
            </w:r>
            <w:r w:rsidRPr="00D57F2D">
              <w:rPr>
                <w:b/>
                <w:i/>
                <w:vertAlign w:val="subscript"/>
                <w:lang w:val="x-none" w:eastAsia="x-none"/>
              </w:rPr>
              <w:t>q,</w:t>
            </w:r>
            <w:r w:rsidRPr="00D57F2D">
              <w:rPr>
                <w:b/>
                <w:i/>
                <w:vertAlign w:val="subscript"/>
                <w:lang w:eastAsia="x-none"/>
              </w:rPr>
              <w:t xml:space="preserve"> </w:t>
            </w:r>
            <w:r w:rsidRPr="00D57F2D">
              <w:rPr>
                <w:b/>
                <w:i/>
                <w:vertAlign w:val="subscript"/>
                <w:lang w:val="x-none" w:eastAsia="x-none"/>
              </w:rPr>
              <w:t>r,</w:t>
            </w:r>
            <w:r w:rsidRPr="00D57F2D">
              <w:rPr>
                <w:b/>
                <w:i/>
                <w:vertAlign w:val="subscript"/>
                <w:lang w:eastAsia="x-none"/>
              </w:rPr>
              <w:t xml:space="preserve"> </w:t>
            </w:r>
            <w:r w:rsidRPr="00D57F2D">
              <w:rPr>
                <w:b/>
                <w:i/>
                <w:vertAlign w:val="subscript"/>
                <w:lang w:val="x-none" w:eastAsia="x-none"/>
              </w:rPr>
              <w:t>i</w:t>
            </w:r>
            <w:r w:rsidRPr="00D57F2D">
              <w:rPr>
                <w:b/>
                <w:lang w:val="x-none" w:eastAsia="x-none"/>
              </w:rPr>
              <w:t xml:space="preserve"> – (LSL</w:t>
            </w:r>
            <w:r w:rsidRPr="00D57F2D">
              <w:rPr>
                <w:b/>
                <w:lang w:eastAsia="x-none"/>
              </w:rPr>
              <w:t xml:space="preserve"> </w:t>
            </w:r>
            <w:r w:rsidRPr="00D57F2D">
              <w:rPr>
                <w:b/>
                <w:i/>
                <w:vertAlign w:val="subscript"/>
                <w:lang w:val="x-none" w:eastAsia="x-none"/>
              </w:rPr>
              <w:t>q,</w:t>
            </w:r>
            <w:r w:rsidRPr="00D57F2D">
              <w:rPr>
                <w:b/>
                <w:i/>
                <w:vertAlign w:val="subscript"/>
                <w:lang w:eastAsia="x-none"/>
              </w:rPr>
              <w:t xml:space="preserve"> </w:t>
            </w:r>
            <w:r w:rsidRPr="00D57F2D">
              <w:rPr>
                <w:b/>
                <w:i/>
                <w:vertAlign w:val="subscript"/>
                <w:lang w:val="x-none" w:eastAsia="x-none"/>
              </w:rPr>
              <w:t>r,</w:t>
            </w:r>
            <w:r w:rsidRPr="00D57F2D">
              <w:rPr>
                <w:b/>
                <w:i/>
                <w:vertAlign w:val="subscript"/>
                <w:lang w:eastAsia="x-none"/>
              </w:rPr>
              <w:t xml:space="preserve"> </w:t>
            </w:r>
            <w:r w:rsidRPr="00D57F2D">
              <w:rPr>
                <w:b/>
                <w:i/>
                <w:vertAlign w:val="subscript"/>
                <w:lang w:val="x-none" w:eastAsia="x-none"/>
              </w:rPr>
              <w:t>i</w:t>
            </w:r>
            <w:r w:rsidRPr="00D57F2D">
              <w:rPr>
                <w:b/>
                <w:lang w:val="x-none" w:eastAsia="x-none"/>
              </w:rPr>
              <w:t xml:space="preserve"> * (¼)))</w:t>
            </w:r>
            <w:r w:rsidRPr="00D57F2D">
              <w:rPr>
                <w:b/>
                <w:lang w:eastAsia="x-none"/>
              </w:rPr>
              <w:t xml:space="preserve">                   </w:t>
            </w:r>
            <w:r w:rsidRPr="00D57F2D">
              <w:rPr>
                <w:b/>
                <w:lang w:val="x-none" w:eastAsia="x-none"/>
              </w:rPr>
              <w:t xml:space="preserve">+ RTASREV </w:t>
            </w:r>
            <w:r w:rsidRPr="00D57F2D">
              <w:rPr>
                <w:b/>
                <w:i/>
                <w:vertAlign w:val="subscript"/>
                <w:lang w:val="x-none" w:eastAsia="x-none"/>
              </w:rPr>
              <w:t>q, r, i</w:t>
            </w:r>
          </w:p>
          <w:p w14:paraId="52862130" w14:textId="77777777" w:rsidR="00B065BA" w:rsidRPr="00D57F2D" w:rsidRDefault="00B065BA" w:rsidP="00550BA7">
            <w:pPr>
              <w:tabs>
                <w:tab w:val="left" w:pos="2340"/>
                <w:tab w:val="left" w:pos="2880"/>
              </w:tabs>
              <w:spacing w:after="240"/>
              <w:ind w:left="3067" w:hanging="2347"/>
              <w:rPr>
                <w:b/>
                <w:lang w:val="pt-BR" w:eastAsia="x-none"/>
              </w:rPr>
            </w:pPr>
            <w:r w:rsidRPr="00D57F2D">
              <w:rPr>
                <w:b/>
                <w:lang w:val="x-none" w:eastAsia="x-none"/>
              </w:rPr>
              <w:tab/>
            </w:r>
            <w:r w:rsidRPr="00D57F2D">
              <w:rPr>
                <w:b/>
                <w:lang w:val="x-none" w:eastAsia="x-none"/>
              </w:rPr>
              <w:tab/>
              <w:t>+ (-1) * (VSSVARAMT</w:t>
            </w:r>
            <w:r w:rsidRPr="00D57F2D">
              <w:rPr>
                <w:b/>
                <w:lang w:eastAsia="x-none"/>
              </w:rPr>
              <w:t xml:space="preserve"> </w:t>
            </w:r>
            <w:r w:rsidRPr="00D57F2D">
              <w:rPr>
                <w:b/>
                <w:i/>
                <w:vertAlign w:val="subscript"/>
                <w:lang w:val="x-none" w:eastAsia="x-none"/>
              </w:rPr>
              <w:t>q,</w:t>
            </w:r>
            <w:r w:rsidRPr="00D57F2D">
              <w:rPr>
                <w:b/>
                <w:i/>
                <w:vertAlign w:val="subscript"/>
                <w:lang w:eastAsia="x-none"/>
              </w:rPr>
              <w:t xml:space="preserve"> </w:t>
            </w:r>
            <w:r w:rsidRPr="00D57F2D">
              <w:rPr>
                <w:b/>
                <w:i/>
                <w:vertAlign w:val="subscript"/>
                <w:lang w:val="x-none" w:eastAsia="x-none"/>
              </w:rPr>
              <w:t>r,</w:t>
            </w:r>
            <w:r w:rsidRPr="00D57F2D">
              <w:rPr>
                <w:b/>
                <w:i/>
                <w:vertAlign w:val="subscript"/>
                <w:lang w:eastAsia="x-none"/>
              </w:rPr>
              <w:t xml:space="preserve"> </w:t>
            </w:r>
            <w:r w:rsidRPr="00D57F2D">
              <w:rPr>
                <w:b/>
                <w:i/>
                <w:vertAlign w:val="subscript"/>
                <w:lang w:val="x-none" w:eastAsia="x-none"/>
              </w:rPr>
              <w:t>i</w:t>
            </w:r>
            <w:r w:rsidRPr="00D57F2D">
              <w:rPr>
                <w:b/>
                <w:lang w:val="x-none" w:eastAsia="x-none"/>
              </w:rPr>
              <w:t xml:space="preserve"> + </w:t>
            </w:r>
            <w:r w:rsidRPr="00D57F2D">
              <w:rPr>
                <w:b/>
                <w:lang w:val="pt-BR" w:eastAsia="x-none"/>
              </w:rPr>
              <w:t xml:space="preserve">VSSEAMT </w:t>
            </w:r>
            <w:r w:rsidRPr="00D57F2D">
              <w:rPr>
                <w:b/>
                <w:i/>
                <w:vertAlign w:val="subscript"/>
                <w:lang w:val="x-none" w:eastAsia="x-none"/>
              </w:rPr>
              <w:t>q,</w:t>
            </w:r>
            <w:r w:rsidRPr="00D57F2D">
              <w:rPr>
                <w:b/>
                <w:i/>
                <w:vertAlign w:val="subscript"/>
                <w:lang w:eastAsia="x-none"/>
              </w:rPr>
              <w:t xml:space="preserve"> </w:t>
            </w:r>
            <w:r w:rsidRPr="00D57F2D">
              <w:rPr>
                <w:b/>
                <w:i/>
                <w:vertAlign w:val="subscript"/>
                <w:lang w:val="x-none" w:eastAsia="x-none"/>
              </w:rPr>
              <w:t>r,</w:t>
            </w:r>
            <w:r w:rsidRPr="00D57F2D">
              <w:rPr>
                <w:b/>
                <w:i/>
                <w:vertAlign w:val="subscript"/>
                <w:lang w:eastAsia="x-none"/>
              </w:rPr>
              <w:t xml:space="preserve"> </w:t>
            </w:r>
            <w:r w:rsidRPr="00D57F2D">
              <w:rPr>
                <w:b/>
                <w:i/>
                <w:vertAlign w:val="subscript"/>
                <w:lang w:val="x-none" w:eastAsia="x-none"/>
              </w:rPr>
              <w:t>i</w:t>
            </w:r>
            <w:r w:rsidRPr="00D57F2D">
              <w:rPr>
                <w:b/>
                <w:lang w:val="pt-BR" w:eastAsia="x-none"/>
              </w:rPr>
              <w:t>)</w:t>
            </w:r>
          </w:p>
          <w:p w14:paraId="7EB4050D" w14:textId="77777777" w:rsidR="00B065BA" w:rsidRPr="00D57F2D" w:rsidRDefault="00B065BA" w:rsidP="00550BA7">
            <w:pPr>
              <w:tabs>
                <w:tab w:val="left" w:pos="2340"/>
                <w:tab w:val="left" w:pos="2880"/>
              </w:tabs>
              <w:spacing w:after="240"/>
              <w:ind w:left="3067" w:hanging="2347"/>
              <w:rPr>
                <w:b/>
                <w:lang w:val="x-none" w:eastAsia="x-none"/>
              </w:rPr>
            </w:pPr>
            <w:r w:rsidRPr="00D57F2D">
              <w:rPr>
                <w:b/>
                <w:lang w:val="x-none" w:eastAsia="x-none"/>
              </w:rPr>
              <w:tab/>
            </w:r>
            <w:r w:rsidRPr="00D57F2D">
              <w:rPr>
                <w:b/>
                <w:lang w:val="x-none" w:eastAsia="x-none"/>
              </w:rPr>
              <w:tab/>
              <w:t>+ (-1) * EMREAMT</w:t>
            </w:r>
            <w:r w:rsidRPr="00D57F2D">
              <w:rPr>
                <w:b/>
                <w:lang w:eastAsia="x-none"/>
              </w:rPr>
              <w:t xml:space="preserve"> </w:t>
            </w:r>
            <w:r w:rsidRPr="00D57F2D">
              <w:rPr>
                <w:b/>
                <w:i/>
                <w:vertAlign w:val="subscript"/>
                <w:lang w:val="x-none" w:eastAsia="x-none"/>
              </w:rPr>
              <w:t>q,</w:t>
            </w:r>
            <w:r w:rsidRPr="00D57F2D">
              <w:rPr>
                <w:b/>
                <w:i/>
                <w:vertAlign w:val="subscript"/>
                <w:lang w:eastAsia="x-none"/>
              </w:rPr>
              <w:t xml:space="preserve"> </w:t>
            </w:r>
            <w:r w:rsidRPr="00D57F2D">
              <w:rPr>
                <w:b/>
                <w:i/>
                <w:vertAlign w:val="subscript"/>
                <w:lang w:val="x-none" w:eastAsia="x-none"/>
              </w:rPr>
              <w:t>r,</w:t>
            </w:r>
            <w:r w:rsidRPr="00D57F2D">
              <w:rPr>
                <w:b/>
                <w:i/>
                <w:vertAlign w:val="subscript"/>
                <w:lang w:eastAsia="x-none"/>
              </w:rPr>
              <w:t xml:space="preserve"> </w:t>
            </w:r>
            <w:r w:rsidRPr="00D57F2D">
              <w:rPr>
                <w:b/>
                <w:i/>
                <w:vertAlign w:val="subscript"/>
                <w:lang w:val="x-none" w:eastAsia="x-none"/>
              </w:rPr>
              <w:t>i</w:t>
            </w:r>
            <w:r w:rsidRPr="00D57F2D">
              <w:rPr>
                <w:b/>
                <w:lang w:val="x-none" w:eastAsia="x-none"/>
              </w:rPr>
              <w:t xml:space="preserve"> </w:t>
            </w:r>
          </w:p>
          <w:p w14:paraId="5B32C306" w14:textId="77777777" w:rsidR="00B065BA" w:rsidRPr="00D57F2D" w:rsidRDefault="00B065BA" w:rsidP="00550BA7">
            <w:pPr>
              <w:tabs>
                <w:tab w:val="left" w:pos="2340"/>
                <w:tab w:val="left" w:pos="2880"/>
              </w:tabs>
              <w:spacing w:after="240"/>
              <w:ind w:left="3067" w:hanging="2347"/>
              <w:rPr>
                <w:b/>
                <w:lang w:val="x-none" w:eastAsia="x-none"/>
              </w:rPr>
            </w:pPr>
            <w:r w:rsidRPr="00D57F2D">
              <w:rPr>
                <w:b/>
                <w:lang w:val="x-none" w:eastAsia="x-none"/>
              </w:rPr>
              <w:tab/>
            </w:r>
            <w:r w:rsidRPr="00D57F2D">
              <w:rPr>
                <w:b/>
                <w:lang w:val="x-none" w:eastAsia="x-none"/>
              </w:rPr>
              <w:tab/>
              <w:t xml:space="preserve">– </w:t>
            </w:r>
            <w:r w:rsidRPr="00D57F2D">
              <w:rPr>
                <w:b/>
                <w:lang w:eastAsia="x-none"/>
              </w:rPr>
              <w:t>(</w:t>
            </w:r>
            <w:r w:rsidRPr="00D57F2D">
              <w:rPr>
                <w:b/>
                <w:lang w:val="x-none" w:eastAsia="x-none"/>
              </w:rPr>
              <w:t>RTEOCOST</w:t>
            </w:r>
            <w:r w:rsidRPr="00D57F2D">
              <w:rPr>
                <w:b/>
                <w:lang w:eastAsia="x-none"/>
              </w:rPr>
              <w:t xml:space="preserve"> </w:t>
            </w:r>
            <w:r w:rsidRPr="00D57F2D">
              <w:rPr>
                <w:b/>
                <w:i/>
                <w:vertAlign w:val="subscript"/>
                <w:lang w:val="x-none" w:eastAsia="x-none"/>
              </w:rPr>
              <w:t>q,</w:t>
            </w:r>
            <w:r w:rsidRPr="00D57F2D">
              <w:rPr>
                <w:b/>
                <w:i/>
                <w:vertAlign w:val="subscript"/>
                <w:lang w:eastAsia="x-none"/>
              </w:rPr>
              <w:t xml:space="preserve"> </w:t>
            </w:r>
            <w:r w:rsidRPr="00D57F2D">
              <w:rPr>
                <w:b/>
                <w:i/>
                <w:vertAlign w:val="subscript"/>
                <w:lang w:val="x-none" w:eastAsia="x-none"/>
              </w:rPr>
              <w:t>r,</w:t>
            </w:r>
            <w:r w:rsidRPr="00D57F2D">
              <w:rPr>
                <w:b/>
                <w:i/>
                <w:vertAlign w:val="subscript"/>
                <w:lang w:eastAsia="x-none"/>
              </w:rPr>
              <w:t xml:space="preserve"> </w:t>
            </w:r>
            <w:r w:rsidRPr="00D57F2D">
              <w:rPr>
                <w:b/>
                <w:i/>
                <w:vertAlign w:val="subscript"/>
                <w:lang w:val="x-none" w:eastAsia="x-none"/>
              </w:rPr>
              <w:t>i</w:t>
            </w:r>
            <w:r w:rsidRPr="00D57F2D">
              <w:rPr>
                <w:b/>
                <w:lang w:val="x-none" w:eastAsia="x-none"/>
              </w:rPr>
              <w:t xml:space="preserve"> + RUCFCA </w:t>
            </w:r>
            <w:r w:rsidRPr="00D57F2D">
              <w:rPr>
                <w:b/>
                <w:i/>
                <w:vertAlign w:val="subscript"/>
                <w:lang w:val="x-none" w:eastAsia="x-none"/>
              </w:rPr>
              <w:t>q, r, i</w:t>
            </w:r>
            <w:r w:rsidRPr="00D57F2D">
              <w:rPr>
                <w:b/>
                <w:lang w:val="x-none" w:eastAsia="x-none"/>
              </w:rPr>
              <w:t>) * Max (0, RTMG</w:t>
            </w:r>
            <w:r w:rsidRPr="00D57F2D">
              <w:rPr>
                <w:b/>
                <w:lang w:eastAsia="x-none"/>
              </w:rPr>
              <w:t xml:space="preserve"> </w:t>
            </w:r>
            <w:r w:rsidRPr="00D57F2D">
              <w:rPr>
                <w:b/>
                <w:i/>
                <w:vertAlign w:val="subscript"/>
                <w:lang w:val="x-none" w:eastAsia="x-none"/>
              </w:rPr>
              <w:t>q,</w:t>
            </w:r>
            <w:r w:rsidRPr="00D57F2D">
              <w:rPr>
                <w:b/>
                <w:i/>
                <w:vertAlign w:val="subscript"/>
                <w:lang w:eastAsia="x-none"/>
              </w:rPr>
              <w:t xml:space="preserve"> </w:t>
            </w:r>
            <w:r w:rsidRPr="00D57F2D">
              <w:rPr>
                <w:b/>
                <w:i/>
                <w:vertAlign w:val="subscript"/>
                <w:lang w:val="x-none" w:eastAsia="x-none"/>
              </w:rPr>
              <w:t>r,</w:t>
            </w:r>
            <w:r w:rsidRPr="00D57F2D">
              <w:rPr>
                <w:b/>
                <w:i/>
                <w:vertAlign w:val="subscript"/>
                <w:lang w:eastAsia="x-none"/>
              </w:rPr>
              <w:t xml:space="preserve"> </w:t>
            </w:r>
            <w:r w:rsidRPr="00D57F2D">
              <w:rPr>
                <w:b/>
                <w:i/>
                <w:vertAlign w:val="subscript"/>
                <w:lang w:val="x-none" w:eastAsia="x-none"/>
              </w:rPr>
              <w:t>i</w:t>
            </w:r>
            <w:r w:rsidRPr="00D57F2D">
              <w:rPr>
                <w:b/>
                <w:lang w:val="x-none" w:eastAsia="x-none"/>
              </w:rPr>
              <w:t xml:space="preserve"> – (LSL</w:t>
            </w:r>
            <w:r w:rsidRPr="00D57F2D">
              <w:rPr>
                <w:b/>
                <w:lang w:eastAsia="x-none"/>
              </w:rPr>
              <w:t xml:space="preserve"> </w:t>
            </w:r>
            <w:r w:rsidRPr="00D57F2D">
              <w:rPr>
                <w:b/>
                <w:i/>
                <w:vertAlign w:val="subscript"/>
                <w:lang w:val="x-none" w:eastAsia="x-none"/>
              </w:rPr>
              <w:t>q,</w:t>
            </w:r>
            <w:r w:rsidRPr="00D57F2D">
              <w:rPr>
                <w:b/>
                <w:i/>
                <w:vertAlign w:val="subscript"/>
                <w:lang w:eastAsia="x-none"/>
              </w:rPr>
              <w:t xml:space="preserve"> </w:t>
            </w:r>
            <w:r w:rsidRPr="00D57F2D">
              <w:rPr>
                <w:b/>
                <w:i/>
                <w:vertAlign w:val="subscript"/>
                <w:lang w:val="x-none" w:eastAsia="x-none"/>
              </w:rPr>
              <w:t>r,</w:t>
            </w:r>
            <w:r w:rsidRPr="00D57F2D">
              <w:rPr>
                <w:b/>
                <w:i/>
                <w:vertAlign w:val="subscript"/>
                <w:lang w:eastAsia="x-none"/>
              </w:rPr>
              <w:t xml:space="preserve"> </w:t>
            </w:r>
            <w:r w:rsidRPr="00D57F2D">
              <w:rPr>
                <w:b/>
                <w:i/>
                <w:vertAlign w:val="subscript"/>
                <w:lang w:val="x-none" w:eastAsia="x-none"/>
              </w:rPr>
              <w:t>i</w:t>
            </w:r>
            <w:r w:rsidRPr="00D57F2D">
              <w:rPr>
                <w:b/>
                <w:lang w:val="x-none" w:eastAsia="x-none"/>
              </w:rPr>
              <w:t xml:space="preserve"> * (¼)))</w:t>
            </w:r>
          </w:p>
          <w:p w14:paraId="4570AE65" w14:textId="77777777" w:rsidR="00B065BA" w:rsidRPr="00D57F2D" w:rsidRDefault="00B065BA" w:rsidP="00550BA7">
            <w:pPr>
              <w:tabs>
                <w:tab w:val="left" w:pos="1170"/>
              </w:tabs>
              <w:spacing w:line="360" w:lineRule="auto"/>
              <w:ind w:left="2700" w:hanging="1980"/>
              <w:rPr>
                <w:iCs/>
                <w:szCs w:val="20"/>
                <w:lang w:val="pt-BR"/>
              </w:rPr>
            </w:pPr>
            <w:r w:rsidRPr="00D57F2D">
              <w:rPr>
                <w:iCs/>
                <w:szCs w:val="20"/>
                <w:lang w:val="pt-BR"/>
              </w:rPr>
              <w:t xml:space="preserve">Where, </w:t>
            </w:r>
          </w:p>
          <w:p w14:paraId="0EDF4424" w14:textId="77777777" w:rsidR="00B065BA" w:rsidRPr="00D57F2D" w:rsidRDefault="00B065BA" w:rsidP="00550BA7">
            <w:pPr>
              <w:spacing w:after="240"/>
              <w:ind w:left="2497" w:hanging="1777"/>
              <w:rPr>
                <w:rFonts w:eastAsia="Times New Roman"/>
                <w:i/>
                <w:iCs/>
                <w:szCs w:val="20"/>
                <w:vertAlign w:val="subscript"/>
                <w:lang w:val="it-IT"/>
              </w:rPr>
            </w:pPr>
            <w:r w:rsidRPr="00D57F2D">
              <w:rPr>
                <w:rFonts w:eastAsia="Times New Roman"/>
                <w:szCs w:val="20"/>
              </w:rPr>
              <w:t xml:space="preserve">RTASREV </w:t>
            </w:r>
            <w:r w:rsidRPr="00D57F2D">
              <w:rPr>
                <w:rFonts w:eastAsia="Times New Roman"/>
                <w:i/>
                <w:szCs w:val="20"/>
                <w:vertAlign w:val="subscript"/>
                <w:lang w:val="it-IT"/>
              </w:rPr>
              <w:t xml:space="preserve">q, r, i </w:t>
            </w:r>
            <w:r w:rsidRPr="00D57F2D">
              <w:rPr>
                <w:rFonts w:eastAsia="Times New Roman"/>
                <w:i/>
                <w:szCs w:val="20"/>
                <w:lang w:val="it-IT"/>
              </w:rPr>
              <w:t xml:space="preserve">= </w:t>
            </w:r>
            <w:r w:rsidRPr="00D57F2D">
              <w:rPr>
                <w:rFonts w:eastAsia="Times New Roman"/>
                <w:szCs w:val="20"/>
              </w:rPr>
              <w:t xml:space="preserve">RTRUREV </w:t>
            </w:r>
            <w:r w:rsidRPr="00D57F2D">
              <w:rPr>
                <w:rFonts w:eastAsia="Times New Roman"/>
                <w:i/>
                <w:szCs w:val="20"/>
                <w:vertAlign w:val="subscript"/>
                <w:lang w:val="it-IT"/>
              </w:rPr>
              <w:t xml:space="preserve">q, r, i </w:t>
            </w:r>
            <w:r w:rsidRPr="00D57F2D">
              <w:rPr>
                <w:rFonts w:eastAsia="Times New Roman"/>
                <w:i/>
                <w:szCs w:val="20"/>
                <w:lang w:val="it-IT"/>
              </w:rPr>
              <w:t>+</w:t>
            </w:r>
            <w:r w:rsidRPr="00D57F2D">
              <w:rPr>
                <w:rFonts w:eastAsia="Times New Roman"/>
                <w:szCs w:val="20"/>
              </w:rPr>
              <w:t xml:space="preserve"> RTRDREV </w:t>
            </w:r>
            <w:r w:rsidRPr="00D57F2D">
              <w:rPr>
                <w:rFonts w:eastAsia="Times New Roman"/>
                <w:i/>
                <w:szCs w:val="20"/>
                <w:vertAlign w:val="subscript"/>
                <w:lang w:val="it-IT"/>
              </w:rPr>
              <w:t xml:space="preserve">q, r, i </w:t>
            </w:r>
            <w:r w:rsidRPr="00D57F2D">
              <w:rPr>
                <w:rFonts w:eastAsia="Times New Roman"/>
                <w:i/>
                <w:szCs w:val="20"/>
                <w:lang w:val="it-IT"/>
              </w:rPr>
              <w:t>+</w:t>
            </w:r>
            <w:r w:rsidRPr="00D57F2D">
              <w:rPr>
                <w:rFonts w:eastAsia="Times New Roman"/>
                <w:szCs w:val="20"/>
              </w:rPr>
              <w:t xml:space="preserve"> RTRRREV </w:t>
            </w:r>
            <w:r w:rsidRPr="00D57F2D">
              <w:rPr>
                <w:rFonts w:eastAsia="Times New Roman"/>
                <w:i/>
                <w:szCs w:val="20"/>
                <w:vertAlign w:val="subscript"/>
                <w:lang w:val="it-IT"/>
              </w:rPr>
              <w:t xml:space="preserve">q, r, i </w:t>
            </w:r>
            <w:r w:rsidRPr="00D57F2D">
              <w:rPr>
                <w:rFonts w:eastAsia="Times New Roman"/>
                <w:i/>
                <w:szCs w:val="20"/>
                <w:lang w:val="it-IT"/>
              </w:rPr>
              <w:t>+</w:t>
            </w:r>
            <w:r w:rsidRPr="00D57F2D">
              <w:rPr>
                <w:rFonts w:eastAsia="Times New Roman"/>
                <w:szCs w:val="20"/>
              </w:rPr>
              <w:t xml:space="preserve"> RTECRREV </w:t>
            </w:r>
            <w:r w:rsidRPr="00D57F2D">
              <w:rPr>
                <w:rFonts w:eastAsia="Times New Roman"/>
                <w:i/>
                <w:szCs w:val="20"/>
                <w:vertAlign w:val="subscript"/>
                <w:lang w:val="it-IT"/>
              </w:rPr>
              <w:t xml:space="preserve">q, r, i </w:t>
            </w:r>
            <w:r w:rsidRPr="00D57F2D">
              <w:rPr>
                <w:rFonts w:eastAsia="Times New Roman"/>
                <w:i/>
                <w:szCs w:val="20"/>
                <w:lang w:val="it-IT"/>
              </w:rPr>
              <w:t xml:space="preserve">+ </w:t>
            </w:r>
            <w:r w:rsidRPr="00D57F2D">
              <w:rPr>
                <w:rFonts w:eastAsia="Times New Roman"/>
                <w:szCs w:val="20"/>
                <w:lang w:val="it-IT"/>
              </w:rPr>
              <w:t>RTNSREV</w:t>
            </w:r>
            <w:r w:rsidRPr="00D57F2D">
              <w:rPr>
                <w:rFonts w:eastAsia="Times New Roman"/>
                <w:i/>
                <w:iCs/>
                <w:szCs w:val="20"/>
                <w:lang w:val="it-IT"/>
              </w:rPr>
              <w:t xml:space="preserve"> </w:t>
            </w:r>
            <w:r w:rsidRPr="00D57F2D">
              <w:rPr>
                <w:rFonts w:eastAsia="Times New Roman"/>
                <w:i/>
                <w:iCs/>
                <w:szCs w:val="20"/>
                <w:vertAlign w:val="subscript"/>
                <w:lang w:val="it-IT"/>
              </w:rPr>
              <w:t>q, r, i</w:t>
            </w:r>
            <w:ins w:id="795" w:author="ERCOT" w:date="2025-07-28T14:15:00Z" w16du:dateUtc="2025-07-28T19:15:00Z">
              <w:r>
                <w:rPr>
                  <w:rFonts w:eastAsia="Times New Roman"/>
                  <w:i/>
                  <w:iCs/>
                  <w:szCs w:val="20"/>
                  <w:vertAlign w:val="subscript"/>
                  <w:lang w:val="it-IT"/>
                </w:rPr>
                <w:t xml:space="preserve"> </w:t>
              </w:r>
              <w:r w:rsidRPr="00D57F2D">
                <w:rPr>
                  <w:rFonts w:eastAsia="Times New Roman"/>
                  <w:i/>
                  <w:szCs w:val="20"/>
                  <w:lang w:val="it-IT"/>
                </w:rPr>
                <w:t xml:space="preserve">+ </w:t>
              </w:r>
              <w:r w:rsidRPr="00D57F2D">
                <w:rPr>
                  <w:rFonts w:eastAsia="Times New Roman"/>
                  <w:szCs w:val="20"/>
                  <w:lang w:val="it-IT"/>
                </w:rPr>
                <w:t>RT</w:t>
              </w:r>
              <w:r>
                <w:rPr>
                  <w:rFonts w:eastAsia="Times New Roman"/>
                  <w:szCs w:val="20"/>
                  <w:lang w:val="it-IT"/>
                </w:rPr>
                <w:t>DRR</w:t>
              </w:r>
              <w:r w:rsidRPr="00D57F2D">
                <w:rPr>
                  <w:rFonts w:eastAsia="Times New Roman"/>
                  <w:szCs w:val="20"/>
                  <w:lang w:val="it-IT"/>
                </w:rPr>
                <w:t>REV</w:t>
              </w:r>
              <w:r w:rsidRPr="00D57F2D">
                <w:rPr>
                  <w:rFonts w:eastAsia="Times New Roman"/>
                  <w:i/>
                  <w:iCs/>
                  <w:szCs w:val="20"/>
                  <w:lang w:val="it-IT"/>
                </w:rPr>
                <w:t xml:space="preserve"> </w:t>
              </w:r>
              <w:r w:rsidRPr="00D57F2D">
                <w:rPr>
                  <w:rFonts w:eastAsia="Times New Roman"/>
                  <w:i/>
                  <w:iCs/>
                  <w:szCs w:val="20"/>
                  <w:vertAlign w:val="subscript"/>
                  <w:lang w:val="it-IT"/>
                </w:rPr>
                <w:t>q, r, i</w:t>
              </w:r>
            </w:ins>
          </w:p>
          <w:p w14:paraId="2645DEB0" w14:textId="77777777" w:rsidR="00B065BA" w:rsidRPr="00D57F2D" w:rsidRDefault="00B065BA" w:rsidP="00550BA7">
            <w:pPr>
              <w:tabs>
                <w:tab w:val="left" w:pos="2340"/>
                <w:tab w:val="left" w:pos="2880"/>
              </w:tabs>
              <w:spacing w:after="240"/>
              <w:ind w:left="3067" w:hanging="2347"/>
              <w:rPr>
                <w:b/>
                <w:lang w:val="x-none" w:eastAsia="x-none"/>
              </w:rPr>
            </w:pPr>
            <w:r w:rsidRPr="00D57F2D">
              <w:rPr>
                <w:b/>
                <w:lang w:val="x-none" w:eastAsia="x-none"/>
              </w:rPr>
              <w:lastRenderedPageBreak/>
              <w:t xml:space="preserve">And, </w:t>
            </w:r>
          </w:p>
          <w:p w14:paraId="617CD5F6" w14:textId="77777777" w:rsidR="00B065BA" w:rsidRPr="00D57F2D" w:rsidRDefault="00B065BA" w:rsidP="00550BA7">
            <w:pPr>
              <w:spacing w:after="240"/>
              <w:ind w:left="2497" w:hanging="1777"/>
              <w:rPr>
                <w:rFonts w:eastAsia="Times New Roman"/>
                <w:iCs/>
                <w:szCs w:val="20"/>
                <w:lang w:val="it-IT"/>
              </w:rPr>
            </w:pPr>
            <w:r w:rsidRPr="00D57F2D">
              <w:rPr>
                <w:rFonts w:eastAsia="Times New Roman"/>
                <w:bCs/>
                <w:szCs w:val="20"/>
              </w:rPr>
              <w:t xml:space="preserve">RUCFCA </w:t>
            </w:r>
            <w:r w:rsidRPr="00D57F2D">
              <w:rPr>
                <w:rFonts w:eastAsia="Times New Roman"/>
                <w:bCs/>
                <w:i/>
                <w:szCs w:val="20"/>
                <w:vertAlign w:val="subscript"/>
              </w:rPr>
              <w:t>q, r, i</w:t>
            </w:r>
            <w:r w:rsidRPr="00D57F2D">
              <w:rPr>
                <w:rFonts w:eastAsia="Times New Roman"/>
                <w:bCs/>
                <w:szCs w:val="20"/>
              </w:rPr>
              <w:t xml:space="preserve"> = Max(0, Volume-weighted average actual fuel price </w:t>
            </w:r>
            <w:r w:rsidRPr="00D57F2D">
              <w:rPr>
                <w:rFonts w:eastAsia="Times New Roman"/>
                <w:bCs/>
                <w:i/>
                <w:szCs w:val="20"/>
                <w:vertAlign w:val="subscript"/>
              </w:rPr>
              <w:t>q, r, i</w:t>
            </w:r>
            <w:r w:rsidRPr="00D57F2D">
              <w:rPr>
                <w:rFonts w:eastAsia="Times New Roman"/>
                <w:bCs/>
                <w:szCs w:val="20"/>
              </w:rPr>
              <w:t xml:space="preserve"> * Average heat rate </w:t>
            </w:r>
            <w:r w:rsidRPr="00D57F2D">
              <w:rPr>
                <w:rFonts w:eastAsia="Times New Roman"/>
                <w:szCs w:val="20"/>
              </w:rPr>
              <w:t>–</w:t>
            </w:r>
            <w:r w:rsidRPr="00D57F2D">
              <w:rPr>
                <w:rFonts w:eastAsia="Times New Roman"/>
                <w:bCs/>
                <w:szCs w:val="20"/>
              </w:rPr>
              <w:t xml:space="preserve"> RTEOCOST </w:t>
            </w:r>
            <w:r w:rsidRPr="00D57F2D">
              <w:rPr>
                <w:rFonts w:eastAsia="Times New Roman"/>
                <w:bCs/>
                <w:i/>
                <w:szCs w:val="20"/>
                <w:vertAlign w:val="subscript"/>
              </w:rPr>
              <w:t>q, r, i</w:t>
            </w:r>
            <w:r w:rsidRPr="00D57F2D">
              <w:rPr>
                <w:rFonts w:eastAsia="Times New Roman"/>
                <w:bCs/>
                <w:iCs/>
                <w:szCs w:val="20"/>
              </w:rPr>
              <w:t>)</w:t>
            </w:r>
          </w:p>
        </w:tc>
      </w:tr>
    </w:tbl>
    <w:p w14:paraId="7C86FB71" w14:textId="77777777" w:rsidR="00B065BA" w:rsidRPr="00D57F2D" w:rsidRDefault="00B065BA" w:rsidP="00B065BA">
      <w:pPr>
        <w:spacing w:before="240"/>
        <w:rPr>
          <w:bCs/>
          <w:iCs/>
          <w:szCs w:val="20"/>
        </w:rPr>
      </w:pPr>
      <w:r w:rsidRPr="00D57F2D">
        <w:rPr>
          <w:iCs/>
          <w:szCs w:val="20"/>
        </w:rPr>
        <w:lastRenderedPageBreak/>
        <w:t>The above variables are defined as follows:</w:t>
      </w:r>
    </w:p>
    <w:tbl>
      <w:tblPr>
        <w:tblW w:w="4986"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43"/>
        <w:gridCol w:w="878"/>
        <w:gridCol w:w="6803"/>
      </w:tblGrid>
      <w:tr w:rsidR="00B065BA" w:rsidRPr="00D57F2D" w14:paraId="6FE1A855" w14:textId="77777777" w:rsidTr="00550BA7">
        <w:trPr>
          <w:cantSplit/>
          <w:tblHeader/>
        </w:trPr>
        <w:tc>
          <w:tcPr>
            <w:tcW w:w="881" w:type="pct"/>
            <w:tcBorders>
              <w:top w:val="single" w:sz="4" w:space="0" w:color="auto"/>
              <w:left w:val="single" w:sz="4" w:space="0" w:color="auto"/>
              <w:bottom w:val="single" w:sz="6" w:space="0" w:color="auto"/>
              <w:right w:val="single" w:sz="6" w:space="0" w:color="auto"/>
            </w:tcBorders>
            <w:hideMark/>
          </w:tcPr>
          <w:p w14:paraId="616907EC" w14:textId="77777777" w:rsidR="00B065BA" w:rsidRPr="00D57F2D" w:rsidRDefault="00B065BA" w:rsidP="00550BA7">
            <w:pPr>
              <w:spacing w:after="120"/>
              <w:rPr>
                <w:b/>
                <w:iCs/>
                <w:sz w:val="20"/>
                <w:szCs w:val="20"/>
              </w:rPr>
            </w:pPr>
            <w:r w:rsidRPr="00D57F2D">
              <w:rPr>
                <w:b/>
                <w:iCs/>
                <w:sz w:val="20"/>
                <w:szCs w:val="20"/>
              </w:rPr>
              <w:t>Variable</w:t>
            </w:r>
          </w:p>
        </w:tc>
        <w:tc>
          <w:tcPr>
            <w:tcW w:w="471" w:type="pct"/>
            <w:tcBorders>
              <w:top w:val="single" w:sz="4" w:space="0" w:color="auto"/>
              <w:left w:val="single" w:sz="6" w:space="0" w:color="auto"/>
              <w:bottom w:val="single" w:sz="6" w:space="0" w:color="auto"/>
              <w:right w:val="single" w:sz="6" w:space="0" w:color="auto"/>
            </w:tcBorders>
            <w:hideMark/>
          </w:tcPr>
          <w:p w14:paraId="1561DBE7" w14:textId="77777777" w:rsidR="00B065BA" w:rsidRPr="00D57F2D" w:rsidRDefault="00B065BA" w:rsidP="00550BA7">
            <w:pPr>
              <w:spacing w:after="120"/>
              <w:jc w:val="center"/>
              <w:rPr>
                <w:b/>
                <w:iCs/>
                <w:sz w:val="20"/>
                <w:szCs w:val="20"/>
              </w:rPr>
            </w:pPr>
            <w:r w:rsidRPr="00D57F2D">
              <w:rPr>
                <w:b/>
                <w:iCs/>
                <w:sz w:val="20"/>
                <w:szCs w:val="20"/>
              </w:rPr>
              <w:t>Unit</w:t>
            </w:r>
          </w:p>
        </w:tc>
        <w:tc>
          <w:tcPr>
            <w:tcW w:w="3648" w:type="pct"/>
            <w:tcBorders>
              <w:top w:val="single" w:sz="4" w:space="0" w:color="auto"/>
              <w:left w:val="single" w:sz="6" w:space="0" w:color="auto"/>
              <w:bottom w:val="single" w:sz="6" w:space="0" w:color="auto"/>
              <w:right w:val="single" w:sz="4" w:space="0" w:color="auto"/>
            </w:tcBorders>
            <w:hideMark/>
          </w:tcPr>
          <w:p w14:paraId="663DE75C" w14:textId="77777777" w:rsidR="00B065BA" w:rsidRPr="00D57F2D" w:rsidRDefault="00B065BA" w:rsidP="00550BA7">
            <w:pPr>
              <w:spacing w:after="120"/>
              <w:rPr>
                <w:b/>
                <w:iCs/>
                <w:sz w:val="20"/>
                <w:szCs w:val="20"/>
              </w:rPr>
            </w:pPr>
            <w:r w:rsidRPr="00D57F2D">
              <w:rPr>
                <w:b/>
                <w:iCs/>
                <w:sz w:val="20"/>
                <w:szCs w:val="20"/>
              </w:rPr>
              <w:t>Definition</w:t>
            </w:r>
          </w:p>
        </w:tc>
      </w:tr>
      <w:tr w:rsidR="00B065BA" w:rsidRPr="00D57F2D" w14:paraId="48C80097"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3F03C502" w14:textId="77777777" w:rsidR="00B065BA" w:rsidRPr="00D57F2D" w:rsidRDefault="00B065BA" w:rsidP="00550BA7">
            <w:pPr>
              <w:spacing w:after="60"/>
              <w:rPr>
                <w:iCs/>
                <w:sz w:val="20"/>
                <w:szCs w:val="20"/>
              </w:rPr>
            </w:pPr>
            <w:r w:rsidRPr="00D57F2D">
              <w:rPr>
                <w:iCs/>
                <w:sz w:val="20"/>
                <w:szCs w:val="20"/>
              </w:rPr>
              <w:t xml:space="preserve">RUCEXRR </w:t>
            </w:r>
            <w:r w:rsidRPr="00D57F2D">
              <w:rPr>
                <w:i/>
                <w:iCs/>
                <w:sz w:val="20"/>
                <w:szCs w:val="20"/>
                <w:vertAlign w:val="subscript"/>
              </w:rPr>
              <w:t>q, r, d</w:t>
            </w:r>
          </w:p>
        </w:tc>
        <w:tc>
          <w:tcPr>
            <w:tcW w:w="471" w:type="pct"/>
            <w:tcBorders>
              <w:top w:val="single" w:sz="6" w:space="0" w:color="auto"/>
              <w:left w:val="single" w:sz="6" w:space="0" w:color="auto"/>
              <w:bottom w:val="single" w:sz="6" w:space="0" w:color="auto"/>
              <w:right w:val="single" w:sz="6" w:space="0" w:color="auto"/>
            </w:tcBorders>
            <w:hideMark/>
          </w:tcPr>
          <w:p w14:paraId="0EA9A895" w14:textId="77777777" w:rsidR="00B065BA" w:rsidRPr="00D57F2D" w:rsidRDefault="00B065BA" w:rsidP="00550BA7">
            <w:pPr>
              <w:spacing w:after="60"/>
              <w:jc w:val="center"/>
              <w:rPr>
                <w:iCs/>
                <w:sz w:val="20"/>
                <w:szCs w:val="20"/>
              </w:rPr>
            </w:pPr>
            <w:r w:rsidRPr="00D57F2D">
              <w:rPr>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1DB52137" w14:textId="77777777" w:rsidR="00B065BA" w:rsidRPr="00D57F2D" w:rsidRDefault="00B065BA" w:rsidP="00550BA7">
            <w:pPr>
              <w:spacing w:after="60"/>
              <w:rPr>
                <w:iCs/>
                <w:sz w:val="20"/>
                <w:szCs w:val="20"/>
              </w:rPr>
            </w:pPr>
            <w:r w:rsidRPr="00D57F2D">
              <w:rPr>
                <w:i/>
                <w:iCs/>
                <w:sz w:val="20"/>
                <w:szCs w:val="20"/>
              </w:rPr>
              <w:t>Revenue Less Cost Above LSL During RUC-Committed Hours</w:t>
            </w:r>
            <w:r w:rsidRPr="00D57F2D">
              <w:rPr>
                <w:iCs/>
                <w:sz w:val="20"/>
                <w:szCs w:val="20"/>
              </w:rPr>
              <w:t xml:space="preserve">—The sum of the total revenue for Resource </w:t>
            </w:r>
            <w:r w:rsidRPr="00D57F2D">
              <w:rPr>
                <w:i/>
                <w:iCs/>
                <w:sz w:val="20"/>
                <w:szCs w:val="20"/>
              </w:rPr>
              <w:t xml:space="preserve">r </w:t>
            </w:r>
            <w:r w:rsidRPr="00D57F2D">
              <w:rPr>
                <w:iCs/>
                <w:sz w:val="20"/>
                <w:szCs w:val="20"/>
              </w:rPr>
              <w:t xml:space="preserve">represented by QSE </w:t>
            </w:r>
            <w:r w:rsidRPr="00D57F2D">
              <w:rPr>
                <w:i/>
                <w:iCs/>
                <w:sz w:val="20"/>
                <w:szCs w:val="20"/>
              </w:rPr>
              <w:t>q</w:t>
            </w:r>
            <w:r w:rsidRPr="00D57F2D">
              <w:rPr>
                <w:iCs/>
                <w:sz w:val="20"/>
                <w:szCs w:val="20"/>
              </w:rPr>
              <w:t xml:space="preserve"> operating above its LSL less the cost during all RUC-Committed Hours, for the Operating Day </w:t>
            </w:r>
            <w:r w:rsidRPr="00D57F2D">
              <w:rPr>
                <w:i/>
                <w:iCs/>
                <w:sz w:val="20"/>
                <w:szCs w:val="20"/>
              </w:rPr>
              <w:t>d</w:t>
            </w:r>
            <w:r w:rsidRPr="00D57F2D">
              <w:rPr>
                <w:iCs/>
                <w:sz w:val="20"/>
                <w:szCs w:val="20"/>
              </w:rPr>
              <w:t>.  When one or more Combined Cycle Generation Resources are committed by RUC, revenue less cost above LSL is calculated for the Combined Cycle Train for all RUC-committed Combined Cycle Generation Resources.</w:t>
            </w:r>
          </w:p>
        </w:tc>
      </w:tr>
      <w:tr w:rsidR="00B065BA" w:rsidRPr="00D57F2D" w14:paraId="41AAA684"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3BCB70E1" w14:textId="77777777" w:rsidR="00B065BA" w:rsidRPr="00D57F2D" w:rsidRDefault="00B065BA" w:rsidP="00550BA7">
            <w:pPr>
              <w:spacing w:after="60"/>
              <w:rPr>
                <w:iCs/>
                <w:sz w:val="20"/>
                <w:szCs w:val="20"/>
              </w:rPr>
            </w:pPr>
            <w:r w:rsidRPr="00D57F2D">
              <w:rPr>
                <w:iCs/>
                <w:sz w:val="20"/>
                <w:szCs w:val="20"/>
              </w:rPr>
              <w:t xml:space="preserve">RUCEXRR96 </w:t>
            </w:r>
            <w:r w:rsidRPr="00D57F2D">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06B64148" w14:textId="77777777" w:rsidR="00B065BA" w:rsidRPr="00D57F2D" w:rsidRDefault="00B065BA" w:rsidP="00550BA7">
            <w:pPr>
              <w:spacing w:after="60"/>
              <w:jc w:val="center"/>
              <w:rPr>
                <w:iCs/>
                <w:sz w:val="20"/>
                <w:szCs w:val="20"/>
              </w:rPr>
            </w:pPr>
            <w:r w:rsidRPr="00D57F2D">
              <w:rPr>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18F31CF5" w14:textId="77777777" w:rsidR="00B065BA" w:rsidRPr="00D57F2D" w:rsidRDefault="00B065BA" w:rsidP="00550BA7">
            <w:pPr>
              <w:spacing w:after="60"/>
              <w:rPr>
                <w:i/>
                <w:iCs/>
                <w:sz w:val="20"/>
                <w:szCs w:val="20"/>
              </w:rPr>
            </w:pPr>
            <w:r w:rsidRPr="00D57F2D">
              <w:rPr>
                <w:i/>
                <w:iCs/>
                <w:sz w:val="20"/>
                <w:szCs w:val="20"/>
              </w:rPr>
              <w:t>Revenue Less Cost Above LSL During RUC-Committed Hours by interval</w:t>
            </w:r>
            <w:r w:rsidRPr="00D57F2D">
              <w:rPr>
                <w:iCs/>
                <w:sz w:val="20"/>
                <w:szCs w:val="20"/>
              </w:rPr>
              <w:t xml:space="preserve">—The total revenue for Resource </w:t>
            </w:r>
            <w:r w:rsidRPr="00D57F2D">
              <w:rPr>
                <w:i/>
                <w:iCs/>
                <w:sz w:val="20"/>
                <w:szCs w:val="20"/>
              </w:rPr>
              <w:t xml:space="preserve">r </w:t>
            </w:r>
            <w:r w:rsidRPr="00D57F2D">
              <w:rPr>
                <w:iCs/>
                <w:sz w:val="20"/>
                <w:szCs w:val="20"/>
              </w:rPr>
              <w:t xml:space="preserve">represented by QSE </w:t>
            </w:r>
            <w:r w:rsidRPr="00D57F2D">
              <w:rPr>
                <w:i/>
                <w:iCs/>
                <w:sz w:val="20"/>
                <w:szCs w:val="20"/>
              </w:rPr>
              <w:t>q</w:t>
            </w:r>
            <w:r w:rsidRPr="00D57F2D">
              <w:rPr>
                <w:iCs/>
                <w:sz w:val="20"/>
                <w:szCs w:val="20"/>
              </w:rPr>
              <w:t xml:space="preserve"> operating above its LSL less the cost during all RUC-Committed hours, for the Settlement Interval </w:t>
            </w:r>
            <w:r w:rsidRPr="00D57F2D">
              <w:rPr>
                <w:i/>
                <w:iCs/>
                <w:sz w:val="20"/>
                <w:szCs w:val="20"/>
              </w:rPr>
              <w:t>i</w:t>
            </w:r>
            <w:r w:rsidRPr="00D57F2D">
              <w:rPr>
                <w:iCs/>
                <w:sz w:val="20"/>
                <w:szCs w:val="20"/>
              </w:rPr>
              <w:t>.  When one or more Combined Cycle Generation Resources are committed by RUC, revenue less cost above LSL is calculated for the Combined Cycle Train for all RUC-committed Combined Cycle Generation Resources.</w:t>
            </w:r>
          </w:p>
        </w:tc>
      </w:tr>
      <w:tr w:rsidR="00B065BA" w:rsidRPr="00D57F2D" w14:paraId="7E78AF14"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4AC2E2AE" w14:textId="77777777" w:rsidR="00B065BA" w:rsidRPr="00D57F2D" w:rsidRDefault="00B065BA" w:rsidP="00550BA7">
            <w:pPr>
              <w:spacing w:after="60"/>
              <w:rPr>
                <w:iCs/>
                <w:sz w:val="20"/>
                <w:szCs w:val="20"/>
              </w:rPr>
            </w:pPr>
            <w:r w:rsidRPr="00D57F2D">
              <w:rPr>
                <w:iCs/>
                <w:sz w:val="20"/>
                <w:szCs w:val="20"/>
              </w:rPr>
              <w:t xml:space="preserve">RTSPP </w:t>
            </w:r>
            <w:r w:rsidRPr="00D57F2D">
              <w:rPr>
                <w:i/>
                <w:iCs/>
                <w:sz w:val="20"/>
                <w:szCs w:val="20"/>
                <w:vertAlign w:val="subscript"/>
              </w:rPr>
              <w:t>p, i</w:t>
            </w:r>
          </w:p>
        </w:tc>
        <w:tc>
          <w:tcPr>
            <w:tcW w:w="471" w:type="pct"/>
            <w:tcBorders>
              <w:top w:val="single" w:sz="6" w:space="0" w:color="auto"/>
              <w:left w:val="single" w:sz="6" w:space="0" w:color="auto"/>
              <w:bottom w:val="single" w:sz="6" w:space="0" w:color="auto"/>
              <w:right w:val="single" w:sz="6" w:space="0" w:color="auto"/>
            </w:tcBorders>
            <w:hideMark/>
          </w:tcPr>
          <w:p w14:paraId="317F070D" w14:textId="77777777" w:rsidR="00B065BA" w:rsidRPr="00D57F2D" w:rsidRDefault="00B065BA" w:rsidP="00550BA7">
            <w:pPr>
              <w:spacing w:after="60"/>
              <w:jc w:val="center"/>
              <w:rPr>
                <w:iCs/>
                <w:sz w:val="20"/>
                <w:szCs w:val="20"/>
              </w:rPr>
            </w:pPr>
            <w:r w:rsidRPr="00D57F2D">
              <w:rPr>
                <w:iCs/>
                <w:sz w:val="20"/>
                <w:szCs w:val="20"/>
              </w:rPr>
              <w:t>$/MWh</w:t>
            </w:r>
          </w:p>
        </w:tc>
        <w:tc>
          <w:tcPr>
            <w:tcW w:w="3648" w:type="pct"/>
            <w:tcBorders>
              <w:top w:val="single" w:sz="6" w:space="0" w:color="auto"/>
              <w:left w:val="single" w:sz="6" w:space="0" w:color="auto"/>
              <w:bottom w:val="single" w:sz="6" w:space="0" w:color="auto"/>
              <w:right w:val="single" w:sz="4" w:space="0" w:color="auto"/>
            </w:tcBorders>
            <w:hideMark/>
          </w:tcPr>
          <w:p w14:paraId="713E4F64" w14:textId="77777777" w:rsidR="00B065BA" w:rsidRPr="00D57F2D" w:rsidRDefault="00B065BA" w:rsidP="00550BA7">
            <w:pPr>
              <w:spacing w:after="60"/>
              <w:rPr>
                <w:iCs/>
                <w:sz w:val="20"/>
                <w:szCs w:val="20"/>
              </w:rPr>
            </w:pPr>
            <w:r w:rsidRPr="00D57F2D">
              <w:rPr>
                <w:i/>
                <w:iCs/>
                <w:sz w:val="20"/>
                <w:szCs w:val="20"/>
              </w:rPr>
              <w:t>Real-Time Settlement Point Price</w:t>
            </w:r>
            <w:r w:rsidRPr="00D57F2D">
              <w:rPr>
                <w:iCs/>
                <w:sz w:val="20"/>
                <w:szCs w:val="20"/>
              </w:rPr>
              <w:t xml:space="preserve">—The Real-Time Settlement Point Price at the Resource’s Resource Node Settlement Point </w:t>
            </w:r>
            <w:r w:rsidRPr="00D57F2D">
              <w:rPr>
                <w:i/>
                <w:iCs/>
                <w:sz w:val="20"/>
                <w:szCs w:val="20"/>
              </w:rPr>
              <w:t>p</w:t>
            </w:r>
            <w:r w:rsidRPr="00D57F2D">
              <w:rPr>
                <w:iCs/>
                <w:sz w:val="20"/>
                <w:szCs w:val="20"/>
              </w:rPr>
              <w:t xml:space="preserve"> for the Settlement Interval </w:t>
            </w:r>
            <w:r w:rsidRPr="00D57F2D">
              <w:rPr>
                <w:i/>
                <w:iCs/>
                <w:sz w:val="20"/>
                <w:szCs w:val="20"/>
              </w:rPr>
              <w:t>i</w:t>
            </w:r>
            <w:r w:rsidRPr="00D57F2D">
              <w:rPr>
                <w:iCs/>
                <w:sz w:val="20"/>
                <w:szCs w:val="20"/>
              </w:rPr>
              <w:t>.</w:t>
            </w:r>
          </w:p>
        </w:tc>
      </w:tr>
      <w:tr w:rsidR="00B065BA" w:rsidRPr="00D57F2D" w14:paraId="2E4BE27B"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76E186ED" w14:textId="77777777" w:rsidR="00B065BA" w:rsidRPr="00D57F2D" w:rsidRDefault="00B065BA" w:rsidP="00550BA7">
            <w:pPr>
              <w:spacing w:after="60"/>
              <w:rPr>
                <w:iCs/>
                <w:sz w:val="20"/>
                <w:szCs w:val="20"/>
              </w:rPr>
            </w:pPr>
            <w:r w:rsidRPr="00D57F2D">
              <w:rPr>
                <w:iCs/>
                <w:sz w:val="20"/>
                <w:szCs w:val="20"/>
              </w:rPr>
              <w:t xml:space="preserve">RTEOCOST </w:t>
            </w:r>
            <w:r w:rsidRPr="00D57F2D">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45022B42" w14:textId="77777777" w:rsidR="00B065BA" w:rsidRPr="00D57F2D" w:rsidRDefault="00B065BA" w:rsidP="00550BA7">
            <w:pPr>
              <w:spacing w:after="60"/>
              <w:jc w:val="center"/>
              <w:rPr>
                <w:iCs/>
                <w:sz w:val="20"/>
                <w:szCs w:val="20"/>
              </w:rPr>
            </w:pPr>
            <w:r w:rsidRPr="00D57F2D">
              <w:rPr>
                <w:iCs/>
                <w:sz w:val="20"/>
                <w:szCs w:val="20"/>
              </w:rPr>
              <w:t>$/MWh</w:t>
            </w:r>
          </w:p>
        </w:tc>
        <w:tc>
          <w:tcPr>
            <w:tcW w:w="3648" w:type="pct"/>
            <w:tcBorders>
              <w:top w:val="single" w:sz="6" w:space="0" w:color="auto"/>
              <w:left w:val="single" w:sz="6" w:space="0" w:color="auto"/>
              <w:bottom w:val="single" w:sz="6" w:space="0" w:color="auto"/>
              <w:right w:val="single" w:sz="4" w:space="0" w:color="auto"/>
            </w:tcBorders>
            <w:hideMark/>
          </w:tcPr>
          <w:p w14:paraId="7F4251DF" w14:textId="77777777" w:rsidR="00B065BA" w:rsidRPr="00D57F2D" w:rsidRDefault="00B065BA" w:rsidP="00550BA7">
            <w:pPr>
              <w:spacing w:after="60"/>
              <w:rPr>
                <w:i/>
                <w:iCs/>
                <w:sz w:val="20"/>
                <w:szCs w:val="20"/>
              </w:rPr>
            </w:pPr>
            <w:r w:rsidRPr="00D57F2D">
              <w:rPr>
                <w:i/>
                <w:iCs/>
                <w:sz w:val="20"/>
                <w:szCs w:val="20"/>
              </w:rPr>
              <w:t xml:space="preserve">Real-Time Energy Offer Curve Cost </w:t>
            </w:r>
            <w:proofErr w:type="spellStart"/>
            <w:r w:rsidRPr="00D57F2D">
              <w:rPr>
                <w:i/>
                <w:iCs/>
                <w:sz w:val="20"/>
                <w:szCs w:val="20"/>
              </w:rPr>
              <w:t>Cap</w:t>
            </w:r>
            <w:r w:rsidRPr="00D57F2D">
              <w:rPr>
                <w:rFonts w:ascii="Symbol" w:eastAsia="Symbol" w:hAnsi="Symbol" w:cs="Symbol"/>
                <w:sz w:val="20"/>
                <w:szCs w:val="20"/>
              </w:rPr>
              <w:t>¾</w:t>
            </w:r>
            <w:r w:rsidRPr="00D57F2D">
              <w:rPr>
                <w:iCs/>
                <w:sz w:val="20"/>
                <w:szCs w:val="20"/>
              </w:rPr>
              <w:t>The</w:t>
            </w:r>
            <w:proofErr w:type="spellEnd"/>
            <w:r w:rsidRPr="00D57F2D">
              <w:rPr>
                <w:iCs/>
                <w:sz w:val="20"/>
                <w:szCs w:val="20"/>
              </w:rPr>
              <w:t xml:space="preserve"> Energy Offer Curve Cost Cap for Resource </w:t>
            </w:r>
            <w:r w:rsidRPr="00D57F2D">
              <w:rPr>
                <w:i/>
                <w:iCs/>
                <w:sz w:val="20"/>
                <w:szCs w:val="20"/>
              </w:rPr>
              <w:t>r</w:t>
            </w:r>
            <w:r w:rsidRPr="00D57F2D">
              <w:rPr>
                <w:iCs/>
                <w:sz w:val="20"/>
                <w:szCs w:val="20"/>
              </w:rPr>
              <w:t xml:space="preserve"> represented by QSE </w:t>
            </w:r>
            <w:r w:rsidRPr="00D57F2D">
              <w:rPr>
                <w:i/>
                <w:iCs/>
                <w:sz w:val="20"/>
                <w:szCs w:val="20"/>
              </w:rPr>
              <w:t>q</w:t>
            </w:r>
            <w:r w:rsidRPr="00D57F2D">
              <w:rPr>
                <w:iCs/>
                <w:sz w:val="20"/>
                <w:szCs w:val="20"/>
              </w:rPr>
              <w:t xml:space="preserve">, for the Resource’s generation above the LSL for the Settlement Interval </w:t>
            </w:r>
            <w:r w:rsidRPr="00D57F2D">
              <w:rPr>
                <w:i/>
                <w:iCs/>
                <w:sz w:val="20"/>
                <w:szCs w:val="20"/>
              </w:rPr>
              <w:t xml:space="preserve">i. </w:t>
            </w:r>
            <w:r w:rsidRPr="00D57F2D">
              <w:rPr>
                <w:iCs/>
                <w:sz w:val="20"/>
                <w:szCs w:val="20"/>
              </w:rPr>
              <w:t xml:space="preserve"> See</w:t>
            </w:r>
            <w:r w:rsidRPr="00D57F2D">
              <w:rPr>
                <w:b/>
                <w:iCs/>
                <w:sz w:val="20"/>
                <w:szCs w:val="20"/>
              </w:rPr>
              <w:t xml:space="preserve"> </w:t>
            </w:r>
            <w:r w:rsidRPr="00D57F2D">
              <w:rPr>
                <w:iCs/>
                <w:sz w:val="20"/>
                <w:szCs w:val="20"/>
              </w:rPr>
              <w:t xml:space="preserve">Section 4.4.9.3.3.  Where for a Combined Cycle Train, the Resource </w:t>
            </w:r>
            <w:r w:rsidRPr="00D57F2D">
              <w:rPr>
                <w:i/>
                <w:iCs/>
                <w:sz w:val="20"/>
                <w:szCs w:val="20"/>
              </w:rPr>
              <w:t xml:space="preserve">r </w:t>
            </w:r>
            <w:r w:rsidRPr="00D57F2D">
              <w:rPr>
                <w:iCs/>
                <w:sz w:val="20"/>
                <w:szCs w:val="20"/>
              </w:rPr>
              <w:t>is the Combined Cycle Train.</w:t>
            </w:r>
          </w:p>
        </w:tc>
      </w:tr>
      <w:tr w:rsidR="00B065BA" w:rsidRPr="00D57F2D" w14:paraId="46B13627"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303C55F0" w14:textId="77777777" w:rsidR="00B065BA" w:rsidRPr="00D57F2D" w:rsidRDefault="00B065BA" w:rsidP="00550BA7">
            <w:pPr>
              <w:spacing w:after="60"/>
              <w:rPr>
                <w:iCs/>
                <w:sz w:val="20"/>
                <w:szCs w:val="20"/>
              </w:rPr>
            </w:pPr>
            <w:r w:rsidRPr="00D57F2D">
              <w:rPr>
                <w:iCs/>
                <w:sz w:val="20"/>
                <w:szCs w:val="20"/>
              </w:rPr>
              <w:t xml:space="preserve">RTMG </w:t>
            </w:r>
            <w:r w:rsidRPr="00D57F2D">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15B99615" w14:textId="77777777" w:rsidR="00B065BA" w:rsidRPr="00D57F2D" w:rsidRDefault="00B065BA" w:rsidP="00550BA7">
            <w:pPr>
              <w:spacing w:after="60"/>
              <w:jc w:val="center"/>
              <w:rPr>
                <w:iCs/>
                <w:sz w:val="20"/>
                <w:szCs w:val="20"/>
              </w:rPr>
            </w:pPr>
            <w:r w:rsidRPr="00D57F2D">
              <w:rPr>
                <w:iCs/>
                <w:sz w:val="20"/>
                <w:szCs w:val="20"/>
              </w:rPr>
              <w:t>MWh</w:t>
            </w:r>
          </w:p>
        </w:tc>
        <w:tc>
          <w:tcPr>
            <w:tcW w:w="3648" w:type="pct"/>
            <w:tcBorders>
              <w:top w:val="single" w:sz="6" w:space="0" w:color="auto"/>
              <w:left w:val="single" w:sz="6" w:space="0" w:color="auto"/>
              <w:bottom w:val="single" w:sz="6" w:space="0" w:color="auto"/>
              <w:right w:val="single" w:sz="4" w:space="0" w:color="auto"/>
            </w:tcBorders>
            <w:hideMark/>
          </w:tcPr>
          <w:p w14:paraId="0BBF5875" w14:textId="77777777" w:rsidR="00B065BA" w:rsidRPr="00D57F2D" w:rsidRDefault="00B065BA" w:rsidP="00550BA7">
            <w:pPr>
              <w:spacing w:after="60"/>
              <w:rPr>
                <w:iCs/>
                <w:sz w:val="20"/>
                <w:szCs w:val="20"/>
              </w:rPr>
            </w:pPr>
            <w:r w:rsidRPr="00D57F2D">
              <w:rPr>
                <w:i/>
                <w:iCs/>
                <w:sz w:val="20"/>
                <w:szCs w:val="20"/>
              </w:rPr>
              <w:t>Real-Time Metered Generation</w:t>
            </w:r>
            <w:r w:rsidRPr="00D57F2D">
              <w:rPr>
                <w:iCs/>
                <w:sz w:val="20"/>
                <w:szCs w:val="20"/>
              </w:rPr>
              <w:t xml:space="preserve">—The metered generation of Resource </w:t>
            </w:r>
            <w:r w:rsidRPr="00D57F2D">
              <w:rPr>
                <w:i/>
                <w:iCs/>
                <w:sz w:val="20"/>
                <w:szCs w:val="20"/>
              </w:rPr>
              <w:t>r</w:t>
            </w:r>
            <w:r w:rsidRPr="00D57F2D">
              <w:rPr>
                <w:iCs/>
                <w:sz w:val="20"/>
                <w:szCs w:val="20"/>
              </w:rPr>
              <w:t xml:space="preserve"> represented by QSE </w:t>
            </w:r>
            <w:r w:rsidRPr="00D57F2D">
              <w:rPr>
                <w:i/>
                <w:iCs/>
                <w:sz w:val="20"/>
                <w:szCs w:val="20"/>
              </w:rPr>
              <w:t>q</w:t>
            </w:r>
            <w:r w:rsidRPr="00D57F2D">
              <w:rPr>
                <w:iCs/>
                <w:sz w:val="20"/>
                <w:szCs w:val="20"/>
              </w:rPr>
              <w:t xml:space="preserve"> for the Settlement Interval </w:t>
            </w:r>
            <w:r w:rsidRPr="00D57F2D">
              <w:rPr>
                <w:i/>
                <w:iCs/>
                <w:sz w:val="20"/>
                <w:szCs w:val="20"/>
              </w:rPr>
              <w:t>i</w:t>
            </w:r>
            <w:r w:rsidRPr="00D57F2D">
              <w:rPr>
                <w:iCs/>
                <w:sz w:val="20"/>
                <w:szCs w:val="20"/>
              </w:rPr>
              <w:t xml:space="preserve">.  Where for a Combined Cycle Train, the Resource </w:t>
            </w:r>
            <w:r w:rsidRPr="00D57F2D">
              <w:rPr>
                <w:i/>
                <w:iCs/>
                <w:sz w:val="20"/>
                <w:szCs w:val="20"/>
              </w:rPr>
              <w:t xml:space="preserve">r </w:t>
            </w:r>
            <w:r w:rsidRPr="00D57F2D">
              <w:rPr>
                <w:iCs/>
                <w:sz w:val="20"/>
                <w:szCs w:val="20"/>
              </w:rPr>
              <w:t>is the Combined Cycle Train.</w:t>
            </w:r>
          </w:p>
        </w:tc>
      </w:tr>
      <w:tr w:rsidR="00B065BA" w:rsidRPr="00D57F2D" w14:paraId="7652BDD3" w14:textId="77777777" w:rsidTr="00550BA7">
        <w:trPr>
          <w:cantSplit/>
        </w:trPr>
        <w:tc>
          <w:tcPr>
            <w:tcW w:w="5000" w:type="pct"/>
            <w:gridSpan w:val="3"/>
            <w:tcBorders>
              <w:top w:val="single" w:sz="6" w:space="0" w:color="auto"/>
              <w:left w:val="single" w:sz="4" w:space="0" w:color="auto"/>
              <w:bottom w:val="single" w:sz="6"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8"/>
            </w:tblGrid>
            <w:tr w:rsidR="00B065BA" w:rsidRPr="00D57F2D" w14:paraId="1470E806" w14:textId="77777777" w:rsidTr="00550BA7">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777521C" w14:textId="77777777" w:rsidR="00B065BA" w:rsidRPr="00D57F2D" w:rsidRDefault="00B065BA" w:rsidP="00550BA7">
                  <w:pPr>
                    <w:spacing w:before="120" w:after="240"/>
                    <w:rPr>
                      <w:rFonts w:eastAsia="Times New Roman"/>
                      <w:b/>
                      <w:i/>
                      <w:szCs w:val="20"/>
                    </w:rPr>
                  </w:pPr>
                  <w:r w:rsidRPr="00D57F2D">
                    <w:rPr>
                      <w:rFonts w:eastAsia="Times New Roman"/>
                      <w:b/>
                      <w:i/>
                      <w:szCs w:val="20"/>
                    </w:rPr>
                    <w:t>[NPRR1140:  Insert the variable “</w:t>
                  </w:r>
                  <w:r w:rsidRPr="00D57F2D">
                    <w:rPr>
                      <w:rFonts w:eastAsia="Times New Roman"/>
                      <w:b/>
                      <w:bCs/>
                      <w:i/>
                      <w:iCs/>
                      <w:szCs w:val="20"/>
                    </w:rPr>
                    <w:t xml:space="preserve">RUCFCA </w:t>
                  </w:r>
                  <w:r w:rsidRPr="00D57F2D">
                    <w:rPr>
                      <w:rFonts w:eastAsia="Times New Roman"/>
                      <w:b/>
                      <w:bCs/>
                      <w:i/>
                      <w:iCs/>
                      <w:szCs w:val="20"/>
                      <w:vertAlign w:val="subscript"/>
                    </w:rPr>
                    <w:t>q, r, i</w:t>
                  </w:r>
                  <w:r w:rsidRPr="00D57F2D">
                    <w:rPr>
                      <w:rFonts w:eastAsia="Times New Roman"/>
                      <w:b/>
                      <w:i/>
                      <w:szCs w:val="20"/>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38"/>
                    <w:gridCol w:w="839"/>
                    <w:gridCol w:w="6495"/>
                  </w:tblGrid>
                  <w:tr w:rsidR="00B065BA" w:rsidRPr="00D57F2D" w14:paraId="06CA7CC5" w14:textId="77777777" w:rsidTr="00550BA7">
                    <w:trPr>
                      <w:cantSplit/>
                      <w:tblHeader/>
                    </w:trPr>
                    <w:tc>
                      <w:tcPr>
                        <w:tcW w:w="876" w:type="pct"/>
                        <w:tcBorders>
                          <w:top w:val="single" w:sz="4" w:space="0" w:color="auto"/>
                          <w:left w:val="single" w:sz="4" w:space="0" w:color="auto"/>
                          <w:bottom w:val="single" w:sz="4" w:space="0" w:color="auto"/>
                          <w:right w:val="single" w:sz="6" w:space="0" w:color="auto"/>
                        </w:tcBorders>
                        <w:hideMark/>
                      </w:tcPr>
                      <w:p w14:paraId="5795AAC7" w14:textId="77777777" w:rsidR="00B065BA" w:rsidRPr="00D57F2D" w:rsidRDefault="00B065BA" w:rsidP="00550BA7">
                        <w:pPr>
                          <w:spacing w:after="60"/>
                          <w:rPr>
                            <w:rFonts w:eastAsia="Times New Roman"/>
                            <w:iCs/>
                            <w:sz w:val="20"/>
                            <w:szCs w:val="16"/>
                          </w:rPr>
                        </w:pPr>
                        <w:r w:rsidRPr="00D57F2D">
                          <w:rPr>
                            <w:rFonts w:eastAsia="Times New Roman"/>
                            <w:sz w:val="20"/>
                            <w:szCs w:val="16"/>
                          </w:rPr>
                          <w:t xml:space="preserve">RUCFCA </w:t>
                        </w:r>
                        <w:r w:rsidRPr="00D57F2D">
                          <w:rPr>
                            <w:rFonts w:eastAsia="Times New Roman"/>
                            <w:i/>
                            <w:sz w:val="20"/>
                            <w:szCs w:val="16"/>
                            <w:vertAlign w:val="subscript"/>
                          </w:rPr>
                          <w:t>q, r, i</w:t>
                        </w:r>
                      </w:p>
                    </w:tc>
                    <w:tc>
                      <w:tcPr>
                        <w:tcW w:w="455" w:type="pct"/>
                        <w:tcBorders>
                          <w:top w:val="single" w:sz="4" w:space="0" w:color="auto"/>
                          <w:left w:val="single" w:sz="6" w:space="0" w:color="auto"/>
                          <w:bottom w:val="single" w:sz="4" w:space="0" w:color="auto"/>
                          <w:right w:val="single" w:sz="6" w:space="0" w:color="auto"/>
                        </w:tcBorders>
                        <w:hideMark/>
                      </w:tcPr>
                      <w:p w14:paraId="23C56D62" w14:textId="77777777" w:rsidR="00B065BA" w:rsidRPr="00D57F2D" w:rsidRDefault="00B065BA" w:rsidP="00550BA7">
                        <w:pPr>
                          <w:spacing w:after="60"/>
                          <w:rPr>
                            <w:rFonts w:eastAsia="Times New Roman"/>
                            <w:iCs/>
                            <w:sz w:val="20"/>
                            <w:szCs w:val="20"/>
                          </w:rPr>
                        </w:pPr>
                        <w:r w:rsidRPr="00D57F2D">
                          <w:rPr>
                            <w:rFonts w:eastAsia="Times New Roman"/>
                            <w:sz w:val="20"/>
                            <w:szCs w:val="16"/>
                          </w:rPr>
                          <w:t>$/MWh</w:t>
                        </w:r>
                      </w:p>
                    </w:tc>
                    <w:tc>
                      <w:tcPr>
                        <w:tcW w:w="3669" w:type="pct"/>
                        <w:tcBorders>
                          <w:top w:val="single" w:sz="4" w:space="0" w:color="auto"/>
                          <w:left w:val="single" w:sz="6" w:space="0" w:color="auto"/>
                          <w:bottom w:val="single" w:sz="4" w:space="0" w:color="auto"/>
                          <w:right w:val="single" w:sz="4" w:space="0" w:color="auto"/>
                        </w:tcBorders>
                        <w:hideMark/>
                      </w:tcPr>
                      <w:p w14:paraId="68022151" w14:textId="77777777" w:rsidR="00B065BA" w:rsidRPr="00D57F2D" w:rsidRDefault="00B065BA" w:rsidP="00550BA7">
                        <w:pPr>
                          <w:spacing w:after="60"/>
                          <w:rPr>
                            <w:iCs/>
                            <w:sz w:val="20"/>
                            <w:szCs w:val="20"/>
                          </w:rPr>
                        </w:pPr>
                        <w:r w:rsidRPr="00D57F2D">
                          <w:rPr>
                            <w:i/>
                            <w:sz w:val="20"/>
                            <w:szCs w:val="20"/>
                          </w:rPr>
                          <w:t>Reliability Unit Commitment Fuel Cost Adder</w:t>
                        </w:r>
                        <w:r w:rsidRPr="00D57F2D">
                          <w:rPr>
                            <w:iCs/>
                            <w:sz w:val="20"/>
                            <w:szCs w:val="20"/>
                          </w:rPr>
                          <w:t xml:space="preserve">—For a QSE that has been granted a fuel dispute per Section 9.14.7, Disputes for RUC Make-Whole Payment for Fuel Costs, the fuel cost adder is calculated as the volume-weighted average actual fuel price times the output-level average heat rate for Resource </w:t>
                        </w:r>
                        <w:r w:rsidRPr="00D57F2D">
                          <w:rPr>
                            <w:i/>
                            <w:iCs/>
                            <w:sz w:val="20"/>
                            <w:szCs w:val="20"/>
                          </w:rPr>
                          <w:t xml:space="preserve">r </w:t>
                        </w:r>
                        <w:r w:rsidRPr="00D57F2D">
                          <w:rPr>
                            <w:iCs/>
                            <w:sz w:val="20"/>
                            <w:szCs w:val="20"/>
                          </w:rPr>
                          <w:t xml:space="preserve">represented by QSE </w:t>
                        </w:r>
                        <w:r w:rsidRPr="00D57F2D">
                          <w:rPr>
                            <w:i/>
                            <w:iCs/>
                            <w:sz w:val="20"/>
                            <w:szCs w:val="20"/>
                          </w:rPr>
                          <w:t>q</w:t>
                        </w:r>
                        <w:r w:rsidRPr="00D57F2D">
                          <w:rPr>
                            <w:iCs/>
                            <w:sz w:val="20"/>
                            <w:szCs w:val="20"/>
                          </w:rPr>
                          <w:t xml:space="preserve">, for the Resource’s generation above LSL, for the Settlement Interval </w:t>
                        </w:r>
                        <w:r w:rsidRPr="00D57F2D">
                          <w:rPr>
                            <w:i/>
                            <w:sz w:val="20"/>
                            <w:szCs w:val="20"/>
                          </w:rPr>
                          <w:t>i</w:t>
                        </w:r>
                        <w:r w:rsidRPr="00D57F2D">
                          <w:rPr>
                            <w:iCs/>
                            <w:sz w:val="20"/>
                            <w:szCs w:val="20"/>
                          </w:rPr>
                          <w:t>, minus the RTEOCOST.</w:t>
                        </w:r>
                        <w:r w:rsidRPr="00D57F2D">
                          <w:rPr>
                            <w:i/>
                            <w:iCs/>
                            <w:sz w:val="20"/>
                            <w:szCs w:val="20"/>
                          </w:rPr>
                          <w:t xml:space="preserve">  </w:t>
                        </w:r>
                        <w:r w:rsidRPr="00D57F2D">
                          <w:rPr>
                            <w:iCs/>
                            <w:sz w:val="20"/>
                            <w:szCs w:val="20"/>
                          </w:rPr>
                          <w:t xml:space="preserve">When one or more Combined Cycle Generation Resources are committed by RUC, RUCFCA is calculated for the Combined Cycle Train for all RUC-Committed Combined Cycle Generation Resources. </w:t>
                        </w:r>
                      </w:p>
                      <w:p w14:paraId="34C4FCAA" w14:textId="77777777" w:rsidR="00B065BA" w:rsidRPr="00D57F2D" w:rsidRDefault="00B065BA" w:rsidP="00550BA7">
                        <w:pPr>
                          <w:spacing w:after="60"/>
                          <w:rPr>
                            <w:iCs/>
                            <w:sz w:val="20"/>
                            <w:szCs w:val="20"/>
                          </w:rPr>
                        </w:pPr>
                        <w:r w:rsidRPr="00D57F2D">
                          <w:rPr>
                            <w:iCs/>
                            <w:sz w:val="20"/>
                            <w:szCs w:val="20"/>
                          </w:rPr>
                          <w:t xml:space="preserve">The average heat rate for the Resource is the Average Heat Rate at the output level at Settlement Interval </w:t>
                        </w:r>
                        <w:r w:rsidRPr="00D57F2D">
                          <w:rPr>
                            <w:i/>
                            <w:sz w:val="20"/>
                            <w:szCs w:val="20"/>
                          </w:rPr>
                          <w:t>i</w:t>
                        </w:r>
                        <w:r w:rsidRPr="00D57F2D">
                          <w:rPr>
                            <w:iCs/>
                            <w:sz w:val="20"/>
                            <w:szCs w:val="20"/>
                          </w:rPr>
                          <w:t xml:space="preserve">, resulting from the input-output coefficients submitted with verifiable costs, if available, otherwise the heat rate value defined in Section 4.4.9.3.3.  </w:t>
                        </w:r>
                      </w:p>
                      <w:p w14:paraId="041DD03E" w14:textId="77777777" w:rsidR="00B065BA" w:rsidRPr="00D57F2D" w:rsidRDefault="00B065BA" w:rsidP="00550BA7">
                        <w:pPr>
                          <w:spacing w:after="60"/>
                          <w:rPr>
                            <w:rFonts w:eastAsia="Times New Roman"/>
                            <w:iCs/>
                            <w:sz w:val="20"/>
                            <w:szCs w:val="20"/>
                          </w:rPr>
                        </w:pPr>
                        <w:r w:rsidRPr="00D57F2D">
                          <w:rPr>
                            <w:rFonts w:eastAsia="Times New Roman"/>
                            <w:sz w:val="20"/>
                            <w:szCs w:val="20"/>
                          </w:rPr>
                          <w:t xml:space="preserve">The volume-weighted average actual fuel price must be proven by the QSE by submitting a dispute </w:t>
                        </w:r>
                        <w:proofErr w:type="gramStart"/>
                        <w:r w:rsidRPr="00D57F2D">
                          <w:rPr>
                            <w:rFonts w:eastAsia="Times New Roman"/>
                            <w:sz w:val="20"/>
                            <w:szCs w:val="20"/>
                          </w:rPr>
                          <w:t>per</w:t>
                        </w:r>
                        <w:proofErr w:type="gramEnd"/>
                        <w:r w:rsidRPr="00D57F2D">
                          <w:rPr>
                            <w:rFonts w:eastAsia="Times New Roman"/>
                            <w:sz w:val="20"/>
                            <w:szCs w:val="20"/>
                          </w:rPr>
                          <w:t xml:space="preserve"> Section 9.14.7.</w:t>
                        </w:r>
                        <w:r w:rsidRPr="00D57F2D">
                          <w:rPr>
                            <w:rFonts w:eastAsia="Times New Roman"/>
                            <w:szCs w:val="20"/>
                          </w:rPr>
                          <w:t xml:space="preserve">  </w:t>
                        </w:r>
                      </w:p>
                    </w:tc>
                  </w:tr>
                </w:tbl>
                <w:p w14:paraId="2121456B" w14:textId="77777777" w:rsidR="00B065BA" w:rsidRPr="00D57F2D" w:rsidRDefault="00B065BA" w:rsidP="00550BA7">
                  <w:pPr>
                    <w:tabs>
                      <w:tab w:val="left" w:pos="2340"/>
                      <w:tab w:val="left" w:pos="3420"/>
                    </w:tabs>
                    <w:spacing w:after="240"/>
                    <w:rPr>
                      <w:rFonts w:eastAsia="Times New Roman"/>
                      <w:b/>
                      <w:bCs/>
                      <w:szCs w:val="20"/>
                    </w:rPr>
                  </w:pPr>
                </w:p>
              </w:tc>
            </w:tr>
          </w:tbl>
          <w:p w14:paraId="4A81F2F7" w14:textId="77777777" w:rsidR="00B065BA" w:rsidRPr="00D57F2D" w:rsidRDefault="00B065BA" w:rsidP="00550BA7">
            <w:pPr>
              <w:spacing w:after="60"/>
              <w:rPr>
                <w:i/>
                <w:iCs/>
                <w:sz w:val="20"/>
                <w:szCs w:val="20"/>
              </w:rPr>
            </w:pPr>
          </w:p>
        </w:tc>
      </w:tr>
      <w:tr w:rsidR="00B065BA" w:rsidRPr="00D57F2D" w14:paraId="15C79CED"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5F494E86" w14:textId="77777777" w:rsidR="00B065BA" w:rsidRPr="00D57F2D" w:rsidRDefault="00B065BA" w:rsidP="00550BA7">
            <w:pPr>
              <w:spacing w:after="60"/>
              <w:rPr>
                <w:iCs/>
                <w:sz w:val="20"/>
                <w:szCs w:val="20"/>
              </w:rPr>
            </w:pPr>
            <w:r w:rsidRPr="00D57F2D">
              <w:rPr>
                <w:iCs/>
                <w:sz w:val="20"/>
                <w:szCs w:val="20"/>
              </w:rPr>
              <w:t xml:space="preserve">LSL </w:t>
            </w:r>
            <w:r w:rsidRPr="00D57F2D">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1A5642B9" w14:textId="77777777" w:rsidR="00B065BA" w:rsidRPr="00D57F2D" w:rsidRDefault="00B065BA" w:rsidP="00550BA7">
            <w:pPr>
              <w:spacing w:after="60"/>
              <w:jc w:val="center"/>
              <w:rPr>
                <w:iCs/>
                <w:sz w:val="20"/>
                <w:szCs w:val="20"/>
              </w:rPr>
            </w:pPr>
            <w:r w:rsidRPr="00D57F2D">
              <w:rPr>
                <w:iCs/>
                <w:sz w:val="20"/>
                <w:szCs w:val="20"/>
              </w:rPr>
              <w:t>MW</w:t>
            </w:r>
          </w:p>
        </w:tc>
        <w:tc>
          <w:tcPr>
            <w:tcW w:w="3648" w:type="pct"/>
            <w:tcBorders>
              <w:top w:val="single" w:sz="6" w:space="0" w:color="auto"/>
              <w:left w:val="single" w:sz="6" w:space="0" w:color="auto"/>
              <w:bottom w:val="single" w:sz="6" w:space="0" w:color="auto"/>
              <w:right w:val="single" w:sz="4" w:space="0" w:color="auto"/>
            </w:tcBorders>
            <w:hideMark/>
          </w:tcPr>
          <w:p w14:paraId="7A4A7717" w14:textId="77777777" w:rsidR="00B065BA" w:rsidRPr="00D57F2D" w:rsidRDefault="00B065BA" w:rsidP="00550BA7">
            <w:pPr>
              <w:spacing w:after="60"/>
              <w:rPr>
                <w:iCs/>
                <w:sz w:val="20"/>
                <w:szCs w:val="20"/>
              </w:rPr>
            </w:pPr>
            <w:r w:rsidRPr="00D57F2D">
              <w:rPr>
                <w:i/>
                <w:iCs/>
                <w:sz w:val="20"/>
                <w:szCs w:val="20"/>
              </w:rPr>
              <w:t>Low Sustained Limit</w:t>
            </w:r>
            <w:r w:rsidRPr="00D57F2D">
              <w:rPr>
                <w:iCs/>
                <w:sz w:val="20"/>
                <w:szCs w:val="20"/>
              </w:rPr>
              <w:t xml:space="preserve">—The LSL of Generation Resource </w:t>
            </w:r>
            <w:r w:rsidRPr="00D57F2D">
              <w:rPr>
                <w:i/>
                <w:iCs/>
                <w:sz w:val="20"/>
                <w:szCs w:val="20"/>
              </w:rPr>
              <w:t>r</w:t>
            </w:r>
            <w:r w:rsidRPr="00D57F2D">
              <w:rPr>
                <w:iCs/>
                <w:sz w:val="20"/>
                <w:szCs w:val="20"/>
              </w:rPr>
              <w:t xml:space="preserve"> represented by QSE </w:t>
            </w:r>
            <w:r w:rsidRPr="00D57F2D">
              <w:rPr>
                <w:i/>
                <w:iCs/>
                <w:sz w:val="20"/>
                <w:szCs w:val="20"/>
              </w:rPr>
              <w:t>q</w:t>
            </w:r>
            <w:r w:rsidRPr="00D57F2D">
              <w:rPr>
                <w:iCs/>
                <w:sz w:val="20"/>
                <w:szCs w:val="20"/>
              </w:rPr>
              <w:t xml:space="preserve"> for the hour that includes the Settlement Interval </w:t>
            </w:r>
            <w:r w:rsidRPr="00D57F2D">
              <w:rPr>
                <w:i/>
                <w:iCs/>
                <w:sz w:val="20"/>
                <w:szCs w:val="20"/>
              </w:rPr>
              <w:t>i</w:t>
            </w:r>
            <w:r w:rsidRPr="00D57F2D">
              <w:rPr>
                <w:iCs/>
                <w:sz w:val="20"/>
                <w:szCs w:val="20"/>
              </w:rPr>
              <w:t xml:space="preserve">, as submitted in the COP.  Where for a Combined Cycle Train, the Resource </w:t>
            </w:r>
            <w:r w:rsidRPr="00D57F2D">
              <w:rPr>
                <w:i/>
                <w:iCs/>
                <w:sz w:val="20"/>
                <w:szCs w:val="20"/>
              </w:rPr>
              <w:t xml:space="preserve">r </w:t>
            </w:r>
            <w:r w:rsidRPr="00D57F2D">
              <w:rPr>
                <w:iCs/>
                <w:sz w:val="20"/>
                <w:szCs w:val="20"/>
              </w:rPr>
              <w:t xml:space="preserve">is a Combined Cycle Generation Resource within the Combined Cycle Train.  </w:t>
            </w:r>
          </w:p>
        </w:tc>
      </w:tr>
      <w:tr w:rsidR="00B065BA" w:rsidRPr="00D57F2D" w14:paraId="4AE97624" w14:textId="77777777" w:rsidTr="00550BA7">
        <w:trPr>
          <w:cantSplit/>
        </w:trPr>
        <w:tc>
          <w:tcPr>
            <w:tcW w:w="5000" w:type="pct"/>
            <w:gridSpan w:val="3"/>
            <w:tcBorders>
              <w:top w:val="single" w:sz="6" w:space="0" w:color="auto"/>
              <w:left w:val="single" w:sz="4" w:space="0" w:color="auto"/>
              <w:bottom w:val="single" w:sz="6"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098"/>
            </w:tblGrid>
            <w:tr w:rsidR="00B065BA" w:rsidRPr="00D57F2D" w14:paraId="011BB31B" w14:textId="77777777" w:rsidTr="00550BA7">
              <w:trPr>
                <w:trHeight w:val="1205"/>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5DBF569" w14:textId="77777777" w:rsidR="00B065BA" w:rsidRPr="00D57F2D" w:rsidRDefault="00B065BA" w:rsidP="00550BA7">
                  <w:pPr>
                    <w:spacing w:after="240"/>
                    <w:rPr>
                      <w:rFonts w:eastAsia="Times New Roman"/>
                      <w:b/>
                      <w:i/>
                      <w:iCs/>
                      <w:szCs w:val="20"/>
                    </w:rPr>
                  </w:pPr>
                  <w:r w:rsidRPr="00D57F2D">
                    <w:rPr>
                      <w:rFonts w:eastAsia="Times New Roman"/>
                      <w:b/>
                      <w:i/>
                      <w:iCs/>
                      <w:szCs w:val="20"/>
                    </w:rPr>
                    <w:lastRenderedPageBreak/>
                    <w:t>[NPRR1009 and NPRR1014:  Insert applicable variables below upon system implementation of the Real-Time Co-Optimization (RTC) project for NPRR1009; or upon system implementation for NPRR1014:]</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B065BA" w:rsidRPr="00D57F2D" w14:paraId="2ED18F89" w14:textId="77777777" w:rsidTr="00550BA7">
                    <w:trPr>
                      <w:cantSplit/>
                    </w:trPr>
                    <w:tc>
                      <w:tcPr>
                        <w:tcW w:w="877" w:type="pct"/>
                        <w:tcBorders>
                          <w:top w:val="single" w:sz="4" w:space="0" w:color="auto"/>
                          <w:left w:val="single" w:sz="4" w:space="0" w:color="auto"/>
                          <w:bottom w:val="single" w:sz="6" w:space="0" w:color="auto"/>
                          <w:right w:val="single" w:sz="6" w:space="0" w:color="auto"/>
                        </w:tcBorders>
                        <w:hideMark/>
                      </w:tcPr>
                      <w:p w14:paraId="0262714C" w14:textId="77777777" w:rsidR="00B065BA" w:rsidRPr="00D57F2D" w:rsidRDefault="00B065BA" w:rsidP="00550BA7">
                        <w:pPr>
                          <w:spacing w:after="60"/>
                          <w:rPr>
                            <w:iCs/>
                            <w:sz w:val="20"/>
                            <w:szCs w:val="20"/>
                          </w:rPr>
                        </w:pPr>
                        <w:r w:rsidRPr="00D57F2D">
                          <w:rPr>
                            <w:iCs/>
                            <w:sz w:val="20"/>
                            <w:szCs w:val="20"/>
                          </w:rPr>
                          <w:t xml:space="preserve">RTASREV </w:t>
                        </w:r>
                        <w:r w:rsidRPr="00D57F2D">
                          <w:rPr>
                            <w:i/>
                            <w:sz w:val="20"/>
                            <w:szCs w:val="20"/>
                            <w:vertAlign w:val="subscript"/>
                          </w:rPr>
                          <w:t>q, r, i</w:t>
                        </w:r>
                      </w:p>
                    </w:tc>
                    <w:tc>
                      <w:tcPr>
                        <w:tcW w:w="474" w:type="pct"/>
                        <w:tcBorders>
                          <w:top w:val="single" w:sz="4" w:space="0" w:color="auto"/>
                          <w:left w:val="single" w:sz="6" w:space="0" w:color="auto"/>
                          <w:bottom w:val="single" w:sz="6" w:space="0" w:color="auto"/>
                          <w:right w:val="single" w:sz="6" w:space="0" w:color="auto"/>
                        </w:tcBorders>
                        <w:hideMark/>
                      </w:tcPr>
                      <w:p w14:paraId="15A13446" w14:textId="77777777" w:rsidR="00B065BA" w:rsidRPr="00D57F2D" w:rsidRDefault="00B065BA" w:rsidP="00550BA7">
                        <w:pPr>
                          <w:spacing w:after="60"/>
                          <w:jc w:val="center"/>
                          <w:rPr>
                            <w:iCs/>
                            <w:sz w:val="20"/>
                            <w:szCs w:val="20"/>
                          </w:rPr>
                        </w:pPr>
                        <w:r w:rsidRPr="00D57F2D">
                          <w:rPr>
                            <w:sz w:val="20"/>
                            <w:szCs w:val="20"/>
                          </w:rPr>
                          <w:t>$</w:t>
                        </w:r>
                      </w:p>
                    </w:tc>
                    <w:tc>
                      <w:tcPr>
                        <w:tcW w:w="3649" w:type="pct"/>
                        <w:tcBorders>
                          <w:top w:val="single" w:sz="4" w:space="0" w:color="auto"/>
                          <w:left w:val="single" w:sz="6" w:space="0" w:color="auto"/>
                          <w:bottom w:val="single" w:sz="6" w:space="0" w:color="auto"/>
                          <w:right w:val="single" w:sz="4" w:space="0" w:color="auto"/>
                        </w:tcBorders>
                        <w:hideMark/>
                      </w:tcPr>
                      <w:p w14:paraId="645F15BB" w14:textId="77777777" w:rsidR="00B065BA" w:rsidRPr="00D57F2D" w:rsidRDefault="00B065BA" w:rsidP="00550BA7">
                        <w:pPr>
                          <w:spacing w:after="60"/>
                          <w:rPr>
                            <w:iCs/>
                            <w:sz w:val="20"/>
                            <w:szCs w:val="20"/>
                          </w:rPr>
                        </w:pPr>
                        <w:r w:rsidRPr="00D57F2D">
                          <w:rPr>
                            <w:i/>
                            <w:sz w:val="20"/>
                            <w:szCs w:val="20"/>
                          </w:rPr>
                          <w:t>Real-Time Ancillary Service Revenue</w:t>
                        </w:r>
                        <w:r w:rsidRPr="00D57F2D">
                          <w:rPr>
                            <w:sz w:val="20"/>
                            <w:szCs w:val="20"/>
                          </w:rPr>
                          <w:t xml:space="preserve"> — The total Real-Time Ancillary Service revenue for QSE </w:t>
                        </w:r>
                        <w:r w:rsidRPr="00D57F2D">
                          <w:rPr>
                            <w:i/>
                            <w:sz w:val="20"/>
                            <w:szCs w:val="20"/>
                          </w:rPr>
                          <w:t>q</w:t>
                        </w:r>
                        <w:r w:rsidRPr="00D57F2D">
                          <w:rPr>
                            <w:sz w:val="20"/>
                            <w:szCs w:val="20"/>
                          </w:rPr>
                          <w:t xml:space="preserve"> calculated for Resource </w:t>
                        </w:r>
                        <w:r w:rsidRPr="00D57F2D">
                          <w:rPr>
                            <w:i/>
                            <w:sz w:val="20"/>
                            <w:szCs w:val="20"/>
                          </w:rPr>
                          <w:t>r</w:t>
                        </w:r>
                        <w:r w:rsidRPr="00D57F2D">
                          <w:rPr>
                            <w:sz w:val="20"/>
                            <w:szCs w:val="20"/>
                          </w:rPr>
                          <w:t xml:space="preserve"> for the 15-minute Settlement Interval </w:t>
                        </w:r>
                        <w:r w:rsidRPr="00D57F2D">
                          <w:rPr>
                            <w:i/>
                            <w:sz w:val="20"/>
                            <w:szCs w:val="20"/>
                          </w:rPr>
                          <w:t>i</w:t>
                        </w:r>
                        <w:r w:rsidRPr="00D57F2D">
                          <w:rPr>
                            <w:sz w:val="20"/>
                            <w:szCs w:val="20"/>
                          </w:rPr>
                          <w:t xml:space="preserve">.  Where for a Combined Cycle Train, the Resource </w:t>
                        </w:r>
                        <w:r w:rsidRPr="00D57F2D">
                          <w:rPr>
                            <w:i/>
                            <w:sz w:val="20"/>
                            <w:szCs w:val="20"/>
                          </w:rPr>
                          <w:t>r</w:t>
                        </w:r>
                        <w:r w:rsidRPr="00D57F2D">
                          <w:rPr>
                            <w:sz w:val="20"/>
                            <w:szCs w:val="20"/>
                          </w:rPr>
                          <w:t xml:space="preserve"> is the Combined Cycle Train.</w:t>
                        </w:r>
                      </w:p>
                    </w:tc>
                  </w:tr>
                  <w:tr w:rsidR="00B065BA" w:rsidRPr="00D57F2D" w14:paraId="49B3D60A" w14:textId="77777777" w:rsidTr="00550BA7">
                    <w:trPr>
                      <w:cantSplit/>
                    </w:trPr>
                    <w:tc>
                      <w:tcPr>
                        <w:tcW w:w="877" w:type="pct"/>
                        <w:tcBorders>
                          <w:top w:val="single" w:sz="6" w:space="0" w:color="auto"/>
                          <w:left w:val="single" w:sz="4" w:space="0" w:color="auto"/>
                          <w:bottom w:val="single" w:sz="6" w:space="0" w:color="auto"/>
                          <w:right w:val="single" w:sz="6" w:space="0" w:color="auto"/>
                        </w:tcBorders>
                        <w:hideMark/>
                      </w:tcPr>
                      <w:p w14:paraId="387C4420" w14:textId="77777777" w:rsidR="00B065BA" w:rsidRPr="00D57F2D" w:rsidRDefault="00B065BA" w:rsidP="00550BA7">
                        <w:pPr>
                          <w:spacing w:after="60"/>
                          <w:rPr>
                            <w:iCs/>
                            <w:sz w:val="20"/>
                            <w:szCs w:val="20"/>
                          </w:rPr>
                        </w:pPr>
                        <w:r w:rsidRPr="00D57F2D">
                          <w:rPr>
                            <w:sz w:val="20"/>
                            <w:szCs w:val="20"/>
                          </w:rPr>
                          <w:t xml:space="preserve">RTRUREV </w:t>
                        </w:r>
                        <w:r w:rsidRPr="00D57F2D">
                          <w:rPr>
                            <w:i/>
                            <w:sz w:val="20"/>
                            <w:szCs w:val="20"/>
                            <w:vertAlign w:val="subscript"/>
                          </w:rPr>
                          <w:t>q, r, i</w:t>
                        </w:r>
                      </w:p>
                    </w:tc>
                    <w:tc>
                      <w:tcPr>
                        <w:tcW w:w="474" w:type="pct"/>
                        <w:tcBorders>
                          <w:top w:val="single" w:sz="6" w:space="0" w:color="auto"/>
                          <w:left w:val="single" w:sz="6" w:space="0" w:color="auto"/>
                          <w:bottom w:val="single" w:sz="6" w:space="0" w:color="auto"/>
                          <w:right w:val="single" w:sz="6" w:space="0" w:color="auto"/>
                        </w:tcBorders>
                        <w:hideMark/>
                      </w:tcPr>
                      <w:p w14:paraId="124E52CC" w14:textId="77777777" w:rsidR="00B065BA" w:rsidRPr="00D57F2D" w:rsidRDefault="00B065BA" w:rsidP="00550BA7">
                        <w:pPr>
                          <w:spacing w:after="60"/>
                          <w:jc w:val="center"/>
                          <w:rPr>
                            <w:iCs/>
                            <w:sz w:val="20"/>
                            <w:szCs w:val="20"/>
                          </w:rPr>
                        </w:pPr>
                        <w:r w:rsidRPr="00D57F2D">
                          <w:rPr>
                            <w:sz w:val="20"/>
                            <w:szCs w:val="20"/>
                          </w:rPr>
                          <w:t>$</w:t>
                        </w:r>
                      </w:p>
                    </w:tc>
                    <w:tc>
                      <w:tcPr>
                        <w:tcW w:w="3649" w:type="pct"/>
                        <w:tcBorders>
                          <w:top w:val="single" w:sz="6" w:space="0" w:color="auto"/>
                          <w:left w:val="single" w:sz="6" w:space="0" w:color="auto"/>
                          <w:bottom w:val="single" w:sz="6" w:space="0" w:color="auto"/>
                          <w:right w:val="single" w:sz="4" w:space="0" w:color="auto"/>
                        </w:tcBorders>
                        <w:hideMark/>
                      </w:tcPr>
                      <w:p w14:paraId="61CB2769" w14:textId="77777777" w:rsidR="00B065BA" w:rsidRPr="00D57F2D" w:rsidRDefault="00B065BA" w:rsidP="00550BA7">
                        <w:pPr>
                          <w:spacing w:after="60"/>
                          <w:rPr>
                            <w:i/>
                            <w:iCs/>
                            <w:sz w:val="20"/>
                            <w:szCs w:val="20"/>
                          </w:rPr>
                        </w:pPr>
                        <w:r w:rsidRPr="00D57F2D">
                          <w:rPr>
                            <w:i/>
                            <w:sz w:val="20"/>
                            <w:szCs w:val="20"/>
                          </w:rPr>
                          <w:t xml:space="preserve">Real-Time Reg-Up Revenue </w:t>
                        </w:r>
                        <w:r w:rsidRPr="00D57F2D">
                          <w:rPr>
                            <w:sz w:val="20"/>
                            <w:szCs w:val="20"/>
                          </w:rPr>
                          <w:t xml:space="preserve">— The Real-Time Reg-Up revenue for QSE </w:t>
                        </w:r>
                        <w:r w:rsidRPr="00D57F2D">
                          <w:rPr>
                            <w:i/>
                            <w:sz w:val="20"/>
                            <w:szCs w:val="20"/>
                          </w:rPr>
                          <w:t>q</w:t>
                        </w:r>
                        <w:r w:rsidRPr="00D57F2D">
                          <w:rPr>
                            <w:sz w:val="20"/>
                            <w:szCs w:val="20"/>
                          </w:rPr>
                          <w:t xml:space="preserve"> calculated for Resource </w:t>
                        </w:r>
                        <w:r w:rsidRPr="00D57F2D">
                          <w:rPr>
                            <w:i/>
                            <w:sz w:val="20"/>
                            <w:szCs w:val="20"/>
                          </w:rPr>
                          <w:t>r</w:t>
                        </w:r>
                        <w:r w:rsidRPr="00D57F2D">
                          <w:rPr>
                            <w:sz w:val="20"/>
                            <w:szCs w:val="20"/>
                          </w:rPr>
                          <w:t xml:space="preserve"> for the 15-minute Settlement Interval </w:t>
                        </w:r>
                        <w:r w:rsidRPr="00D57F2D">
                          <w:rPr>
                            <w:i/>
                            <w:sz w:val="20"/>
                            <w:szCs w:val="20"/>
                          </w:rPr>
                          <w:t>i</w:t>
                        </w:r>
                        <w:r w:rsidRPr="00D57F2D">
                          <w:rPr>
                            <w:sz w:val="20"/>
                            <w:szCs w:val="20"/>
                          </w:rPr>
                          <w:t xml:space="preserve">.  See Section 6.7.5, Real-Time Ancillary Service Imbalance Payment or Charge.  Where for a Combined Cycle Train, the Resource </w:t>
                        </w:r>
                        <w:r w:rsidRPr="00D57F2D">
                          <w:rPr>
                            <w:i/>
                            <w:sz w:val="20"/>
                            <w:szCs w:val="20"/>
                          </w:rPr>
                          <w:t>r</w:t>
                        </w:r>
                        <w:r w:rsidRPr="00D57F2D">
                          <w:rPr>
                            <w:sz w:val="20"/>
                            <w:szCs w:val="20"/>
                          </w:rPr>
                          <w:t xml:space="preserve"> is the Combined Cycle Train.</w:t>
                        </w:r>
                      </w:p>
                    </w:tc>
                  </w:tr>
                  <w:tr w:rsidR="00B065BA" w:rsidRPr="00D57F2D" w14:paraId="22C6A71F" w14:textId="77777777" w:rsidTr="00550BA7">
                    <w:trPr>
                      <w:cantSplit/>
                    </w:trPr>
                    <w:tc>
                      <w:tcPr>
                        <w:tcW w:w="877" w:type="pct"/>
                        <w:tcBorders>
                          <w:top w:val="single" w:sz="6" w:space="0" w:color="auto"/>
                          <w:left w:val="single" w:sz="4" w:space="0" w:color="auto"/>
                          <w:bottom w:val="single" w:sz="6" w:space="0" w:color="auto"/>
                          <w:right w:val="single" w:sz="6" w:space="0" w:color="auto"/>
                        </w:tcBorders>
                        <w:hideMark/>
                      </w:tcPr>
                      <w:p w14:paraId="132710E2" w14:textId="77777777" w:rsidR="00B065BA" w:rsidRPr="00D57F2D" w:rsidRDefault="00B065BA" w:rsidP="00550BA7">
                        <w:pPr>
                          <w:spacing w:after="60"/>
                          <w:rPr>
                            <w:iCs/>
                            <w:sz w:val="20"/>
                            <w:szCs w:val="20"/>
                          </w:rPr>
                        </w:pPr>
                        <w:r w:rsidRPr="00D57F2D">
                          <w:rPr>
                            <w:sz w:val="20"/>
                            <w:szCs w:val="20"/>
                          </w:rPr>
                          <w:t xml:space="preserve">RTRDREV </w:t>
                        </w:r>
                        <w:r w:rsidRPr="00D57F2D">
                          <w:rPr>
                            <w:i/>
                            <w:sz w:val="20"/>
                            <w:szCs w:val="20"/>
                            <w:vertAlign w:val="subscript"/>
                          </w:rPr>
                          <w:t>q, r, i</w:t>
                        </w:r>
                      </w:p>
                    </w:tc>
                    <w:tc>
                      <w:tcPr>
                        <w:tcW w:w="474" w:type="pct"/>
                        <w:tcBorders>
                          <w:top w:val="single" w:sz="6" w:space="0" w:color="auto"/>
                          <w:left w:val="single" w:sz="6" w:space="0" w:color="auto"/>
                          <w:bottom w:val="single" w:sz="6" w:space="0" w:color="auto"/>
                          <w:right w:val="single" w:sz="6" w:space="0" w:color="auto"/>
                        </w:tcBorders>
                        <w:hideMark/>
                      </w:tcPr>
                      <w:p w14:paraId="5CBF5A02" w14:textId="77777777" w:rsidR="00B065BA" w:rsidRPr="00D57F2D" w:rsidRDefault="00B065BA" w:rsidP="00550BA7">
                        <w:pPr>
                          <w:spacing w:after="60"/>
                          <w:jc w:val="center"/>
                          <w:rPr>
                            <w:iCs/>
                            <w:sz w:val="20"/>
                            <w:szCs w:val="20"/>
                          </w:rPr>
                        </w:pPr>
                        <w:r w:rsidRPr="00D57F2D">
                          <w:rPr>
                            <w:sz w:val="20"/>
                            <w:szCs w:val="20"/>
                          </w:rPr>
                          <w:t>$</w:t>
                        </w:r>
                      </w:p>
                    </w:tc>
                    <w:tc>
                      <w:tcPr>
                        <w:tcW w:w="3649" w:type="pct"/>
                        <w:tcBorders>
                          <w:top w:val="single" w:sz="6" w:space="0" w:color="auto"/>
                          <w:left w:val="single" w:sz="6" w:space="0" w:color="auto"/>
                          <w:bottom w:val="single" w:sz="6" w:space="0" w:color="auto"/>
                          <w:right w:val="single" w:sz="4" w:space="0" w:color="auto"/>
                        </w:tcBorders>
                        <w:hideMark/>
                      </w:tcPr>
                      <w:p w14:paraId="33ECE980" w14:textId="77777777" w:rsidR="00B065BA" w:rsidRPr="00D57F2D" w:rsidRDefault="00B065BA" w:rsidP="00550BA7">
                        <w:pPr>
                          <w:spacing w:after="60"/>
                          <w:rPr>
                            <w:i/>
                            <w:iCs/>
                            <w:sz w:val="20"/>
                            <w:szCs w:val="20"/>
                          </w:rPr>
                        </w:pPr>
                        <w:r w:rsidRPr="00D57F2D">
                          <w:rPr>
                            <w:i/>
                            <w:sz w:val="20"/>
                            <w:szCs w:val="20"/>
                          </w:rPr>
                          <w:t xml:space="preserve">Real-Time Reg-Down Revenue </w:t>
                        </w:r>
                        <w:r w:rsidRPr="00D57F2D">
                          <w:rPr>
                            <w:sz w:val="20"/>
                            <w:szCs w:val="20"/>
                          </w:rPr>
                          <w:t xml:space="preserve">— The Real-Time Reg-Down revenue for QSE </w:t>
                        </w:r>
                        <w:r w:rsidRPr="00D57F2D">
                          <w:rPr>
                            <w:i/>
                            <w:sz w:val="20"/>
                            <w:szCs w:val="20"/>
                          </w:rPr>
                          <w:t>q</w:t>
                        </w:r>
                        <w:r w:rsidRPr="00D57F2D">
                          <w:rPr>
                            <w:sz w:val="20"/>
                            <w:szCs w:val="20"/>
                          </w:rPr>
                          <w:t xml:space="preserve"> calculated for Resource </w:t>
                        </w:r>
                        <w:r w:rsidRPr="00D57F2D">
                          <w:rPr>
                            <w:i/>
                            <w:sz w:val="20"/>
                            <w:szCs w:val="20"/>
                          </w:rPr>
                          <w:t>r</w:t>
                        </w:r>
                        <w:r w:rsidRPr="00D57F2D">
                          <w:rPr>
                            <w:sz w:val="20"/>
                            <w:szCs w:val="20"/>
                          </w:rPr>
                          <w:t xml:space="preserve"> for the 15-minute Settlement Interval </w:t>
                        </w:r>
                        <w:r w:rsidRPr="00D57F2D">
                          <w:rPr>
                            <w:i/>
                            <w:sz w:val="20"/>
                            <w:szCs w:val="20"/>
                          </w:rPr>
                          <w:t>i</w:t>
                        </w:r>
                        <w:r w:rsidRPr="00D57F2D">
                          <w:rPr>
                            <w:sz w:val="20"/>
                            <w:szCs w:val="20"/>
                          </w:rPr>
                          <w:t xml:space="preserve">.  See Section 6.7.5.  Where for a Combined Cycle Train, the Resource </w:t>
                        </w:r>
                        <w:r w:rsidRPr="00D57F2D">
                          <w:rPr>
                            <w:i/>
                            <w:sz w:val="20"/>
                            <w:szCs w:val="20"/>
                          </w:rPr>
                          <w:t>r</w:t>
                        </w:r>
                        <w:r w:rsidRPr="00D57F2D">
                          <w:rPr>
                            <w:sz w:val="20"/>
                            <w:szCs w:val="20"/>
                          </w:rPr>
                          <w:t xml:space="preserve"> is the Combined Cycle Train.</w:t>
                        </w:r>
                      </w:p>
                    </w:tc>
                  </w:tr>
                  <w:tr w:rsidR="00B065BA" w:rsidRPr="00D57F2D" w14:paraId="4C800019" w14:textId="77777777" w:rsidTr="00550BA7">
                    <w:trPr>
                      <w:cantSplit/>
                    </w:trPr>
                    <w:tc>
                      <w:tcPr>
                        <w:tcW w:w="877" w:type="pct"/>
                        <w:tcBorders>
                          <w:top w:val="single" w:sz="6" w:space="0" w:color="auto"/>
                          <w:left w:val="single" w:sz="4" w:space="0" w:color="auto"/>
                          <w:bottom w:val="single" w:sz="6" w:space="0" w:color="auto"/>
                          <w:right w:val="single" w:sz="6" w:space="0" w:color="auto"/>
                        </w:tcBorders>
                        <w:hideMark/>
                      </w:tcPr>
                      <w:p w14:paraId="3A061F03" w14:textId="77777777" w:rsidR="00B065BA" w:rsidRPr="00D57F2D" w:rsidRDefault="00B065BA" w:rsidP="00550BA7">
                        <w:pPr>
                          <w:spacing w:after="60"/>
                          <w:rPr>
                            <w:iCs/>
                            <w:sz w:val="20"/>
                            <w:szCs w:val="20"/>
                          </w:rPr>
                        </w:pPr>
                        <w:r w:rsidRPr="00D57F2D">
                          <w:rPr>
                            <w:sz w:val="20"/>
                            <w:szCs w:val="20"/>
                          </w:rPr>
                          <w:t xml:space="preserve">RTRRREV </w:t>
                        </w:r>
                        <w:r w:rsidRPr="00D57F2D">
                          <w:rPr>
                            <w:i/>
                            <w:sz w:val="20"/>
                            <w:szCs w:val="20"/>
                            <w:vertAlign w:val="subscript"/>
                          </w:rPr>
                          <w:t>q, r, i</w:t>
                        </w:r>
                      </w:p>
                    </w:tc>
                    <w:tc>
                      <w:tcPr>
                        <w:tcW w:w="474" w:type="pct"/>
                        <w:tcBorders>
                          <w:top w:val="single" w:sz="6" w:space="0" w:color="auto"/>
                          <w:left w:val="single" w:sz="6" w:space="0" w:color="auto"/>
                          <w:bottom w:val="single" w:sz="6" w:space="0" w:color="auto"/>
                          <w:right w:val="single" w:sz="6" w:space="0" w:color="auto"/>
                        </w:tcBorders>
                        <w:hideMark/>
                      </w:tcPr>
                      <w:p w14:paraId="17E08C43" w14:textId="77777777" w:rsidR="00B065BA" w:rsidRPr="00D57F2D" w:rsidRDefault="00B065BA" w:rsidP="00550BA7">
                        <w:pPr>
                          <w:spacing w:after="60"/>
                          <w:jc w:val="center"/>
                          <w:rPr>
                            <w:iCs/>
                            <w:sz w:val="20"/>
                            <w:szCs w:val="20"/>
                          </w:rPr>
                        </w:pPr>
                        <w:r w:rsidRPr="00D57F2D">
                          <w:rPr>
                            <w:sz w:val="20"/>
                            <w:szCs w:val="20"/>
                          </w:rPr>
                          <w:t>$</w:t>
                        </w:r>
                      </w:p>
                    </w:tc>
                    <w:tc>
                      <w:tcPr>
                        <w:tcW w:w="3649" w:type="pct"/>
                        <w:tcBorders>
                          <w:top w:val="single" w:sz="6" w:space="0" w:color="auto"/>
                          <w:left w:val="single" w:sz="6" w:space="0" w:color="auto"/>
                          <w:bottom w:val="single" w:sz="6" w:space="0" w:color="auto"/>
                          <w:right w:val="single" w:sz="4" w:space="0" w:color="auto"/>
                        </w:tcBorders>
                        <w:hideMark/>
                      </w:tcPr>
                      <w:p w14:paraId="1C719579" w14:textId="77777777" w:rsidR="00B065BA" w:rsidRPr="00D57F2D" w:rsidRDefault="00B065BA" w:rsidP="00550BA7">
                        <w:pPr>
                          <w:spacing w:after="60"/>
                          <w:rPr>
                            <w:i/>
                            <w:iCs/>
                            <w:sz w:val="20"/>
                            <w:szCs w:val="20"/>
                          </w:rPr>
                        </w:pPr>
                        <w:r w:rsidRPr="00D57F2D">
                          <w:rPr>
                            <w:i/>
                            <w:sz w:val="20"/>
                            <w:szCs w:val="20"/>
                          </w:rPr>
                          <w:t xml:space="preserve">Real-Time Responsive Reserve Revenue </w:t>
                        </w:r>
                        <w:r w:rsidRPr="00D57F2D">
                          <w:rPr>
                            <w:sz w:val="20"/>
                            <w:szCs w:val="20"/>
                          </w:rPr>
                          <w:t xml:space="preserve">— The Real-Time RRS revenue for QSE </w:t>
                        </w:r>
                        <w:r w:rsidRPr="00D57F2D">
                          <w:rPr>
                            <w:i/>
                            <w:sz w:val="20"/>
                            <w:szCs w:val="20"/>
                          </w:rPr>
                          <w:t>q</w:t>
                        </w:r>
                        <w:r w:rsidRPr="00D57F2D">
                          <w:rPr>
                            <w:sz w:val="20"/>
                            <w:szCs w:val="20"/>
                          </w:rPr>
                          <w:t xml:space="preserve"> calculated for Resource </w:t>
                        </w:r>
                        <w:r w:rsidRPr="00D57F2D">
                          <w:rPr>
                            <w:i/>
                            <w:sz w:val="20"/>
                            <w:szCs w:val="20"/>
                          </w:rPr>
                          <w:t>r</w:t>
                        </w:r>
                        <w:r w:rsidRPr="00D57F2D">
                          <w:rPr>
                            <w:sz w:val="20"/>
                            <w:szCs w:val="20"/>
                          </w:rPr>
                          <w:t xml:space="preserve"> for the 15-minute Settlement Interval </w:t>
                        </w:r>
                        <w:r w:rsidRPr="00D57F2D">
                          <w:rPr>
                            <w:i/>
                            <w:sz w:val="20"/>
                            <w:szCs w:val="20"/>
                          </w:rPr>
                          <w:t>i</w:t>
                        </w:r>
                        <w:r w:rsidRPr="00D57F2D">
                          <w:rPr>
                            <w:sz w:val="20"/>
                            <w:szCs w:val="20"/>
                          </w:rPr>
                          <w:t xml:space="preserve">.  See Section 6.7.5.  Where for a Combined Cycle Train, the Resource </w:t>
                        </w:r>
                        <w:r w:rsidRPr="00D57F2D">
                          <w:rPr>
                            <w:i/>
                            <w:sz w:val="20"/>
                            <w:szCs w:val="20"/>
                          </w:rPr>
                          <w:t>r</w:t>
                        </w:r>
                        <w:r w:rsidRPr="00D57F2D">
                          <w:rPr>
                            <w:sz w:val="20"/>
                            <w:szCs w:val="20"/>
                          </w:rPr>
                          <w:t xml:space="preserve"> is the Combined Cycle Train.</w:t>
                        </w:r>
                      </w:p>
                    </w:tc>
                  </w:tr>
                  <w:tr w:rsidR="00B065BA" w:rsidRPr="00D57F2D" w14:paraId="555FAEFE" w14:textId="77777777" w:rsidTr="00550BA7">
                    <w:trPr>
                      <w:cantSplit/>
                    </w:trPr>
                    <w:tc>
                      <w:tcPr>
                        <w:tcW w:w="877" w:type="pct"/>
                        <w:tcBorders>
                          <w:top w:val="single" w:sz="6" w:space="0" w:color="auto"/>
                          <w:left w:val="single" w:sz="4" w:space="0" w:color="auto"/>
                          <w:bottom w:val="single" w:sz="6" w:space="0" w:color="auto"/>
                          <w:right w:val="single" w:sz="6" w:space="0" w:color="auto"/>
                        </w:tcBorders>
                        <w:hideMark/>
                      </w:tcPr>
                      <w:p w14:paraId="6590A150" w14:textId="77777777" w:rsidR="00B065BA" w:rsidRPr="00D57F2D" w:rsidRDefault="00B065BA" w:rsidP="00550BA7">
                        <w:pPr>
                          <w:spacing w:after="60"/>
                          <w:rPr>
                            <w:iCs/>
                            <w:sz w:val="20"/>
                            <w:szCs w:val="20"/>
                          </w:rPr>
                        </w:pPr>
                        <w:r w:rsidRPr="00D57F2D">
                          <w:rPr>
                            <w:sz w:val="20"/>
                            <w:szCs w:val="20"/>
                          </w:rPr>
                          <w:t xml:space="preserve">RTNSREV </w:t>
                        </w:r>
                        <w:r w:rsidRPr="00D57F2D">
                          <w:rPr>
                            <w:i/>
                            <w:sz w:val="20"/>
                            <w:szCs w:val="20"/>
                            <w:vertAlign w:val="subscript"/>
                          </w:rPr>
                          <w:t>q, r, i</w:t>
                        </w:r>
                      </w:p>
                    </w:tc>
                    <w:tc>
                      <w:tcPr>
                        <w:tcW w:w="474" w:type="pct"/>
                        <w:tcBorders>
                          <w:top w:val="single" w:sz="6" w:space="0" w:color="auto"/>
                          <w:left w:val="single" w:sz="6" w:space="0" w:color="auto"/>
                          <w:bottom w:val="single" w:sz="6" w:space="0" w:color="auto"/>
                          <w:right w:val="single" w:sz="6" w:space="0" w:color="auto"/>
                        </w:tcBorders>
                        <w:hideMark/>
                      </w:tcPr>
                      <w:p w14:paraId="788958EB" w14:textId="77777777" w:rsidR="00B065BA" w:rsidRPr="00D57F2D" w:rsidRDefault="00B065BA" w:rsidP="00550BA7">
                        <w:pPr>
                          <w:spacing w:after="60"/>
                          <w:jc w:val="center"/>
                          <w:rPr>
                            <w:iCs/>
                            <w:sz w:val="20"/>
                            <w:szCs w:val="20"/>
                          </w:rPr>
                        </w:pPr>
                        <w:r w:rsidRPr="00D57F2D">
                          <w:rPr>
                            <w:sz w:val="20"/>
                            <w:szCs w:val="20"/>
                          </w:rPr>
                          <w:t>$</w:t>
                        </w:r>
                      </w:p>
                    </w:tc>
                    <w:tc>
                      <w:tcPr>
                        <w:tcW w:w="3649" w:type="pct"/>
                        <w:tcBorders>
                          <w:top w:val="single" w:sz="6" w:space="0" w:color="auto"/>
                          <w:left w:val="single" w:sz="6" w:space="0" w:color="auto"/>
                          <w:bottom w:val="single" w:sz="6" w:space="0" w:color="auto"/>
                          <w:right w:val="single" w:sz="4" w:space="0" w:color="auto"/>
                        </w:tcBorders>
                        <w:hideMark/>
                      </w:tcPr>
                      <w:p w14:paraId="48252DED" w14:textId="77777777" w:rsidR="00B065BA" w:rsidRPr="00D57F2D" w:rsidRDefault="00B065BA" w:rsidP="00550BA7">
                        <w:pPr>
                          <w:spacing w:after="60"/>
                          <w:rPr>
                            <w:i/>
                            <w:iCs/>
                            <w:sz w:val="20"/>
                            <w:szCs w:val="20"/>
                          </w:rPr>
                        </w:pPr>
                        <w:r w:rsidRPr="00D57F2D">
                          <w:rPr>
                            <w:i/>
                            <w:sz w:val="20"/>
                            <w:szCs w:val="20"/>
                          </w:rPr>
                          <w:t xml:space="preserve">Real-Time Non-Spin Revenue </w:t>
                        </w:r>
                        <w:r w:rsidRPr="00D57F2D">
                          <w:rPr>
                            <w:sz w:val="20"/>
                            <w:szCs w:val="20"/>
                          </w:rPr>
                          <w:t xml:space="preserve">— The Real-Time Non-Spin revenue for QSE </w:t>
                        </w:r>
                        <w:r w:rsidRPr="00D57F2D">
                          <w:rPr>
                            <w:i/>
                            <w:sz w:val="20"/>
                            <w:szCs w:val="20"/>
                          </w:rPr>
                          <w:t>q</w:t>
                        </w:r>
                        <w:r w:rsidRPr="00D57F2D">
                          <w:rPr>
                            <w:sz w:val="20"/>
                            <w:szCs w:val="20"/>
                          </w:rPr>
                          <w:t xml:space="preserve"> calculated for Resource </w:t>
                        </w:r>
                        <w:r w:rsidRPr="00D57F2D">
                          <w:rPr>
                            <w:i/>
                            <w:sz w:val="20"/>
                            <w:szCs w:val="20"/>
                          </w:rPr>
                          <w:t>r</w:t>
                        </w:r>
                        <w:r w:rsidRPr="00D57F2D">
                          <w:rPr>
                            <w:sz w:val="20"/>
                            <w:szCs w:val="20"/>
                          </w:rPr>
                          <w:t xml:space="preserve"> for the 15-minute Settlement Interval </w:t>
                        </w:r>
                        <w:r w:rsidRPr="00D57F2D">
                          <w:rPr>
                            <w:i/>
                            <w:sz w:val="20"/>
                            <w:szCs w:val="20"/>
                          </w:rPr>
                          <w:t>i</w:t>
                        </w:r>
                        <w:r w:rsidRPr="00D57F2D">
                          <w:rPr>
                            <w:sz w:val="20"/>
                            <w:szCs w:val="20"/>
                          </w:rPr>
                          <w:t xml:space="preserve">.  See Section 6.7.5.  Where for a Combined Cycle Train, the Resource </w:t>
                        </w:r>
                        <w:r w:rsidRPr="00D57F2D">
                          <w:rPr>
                            <w:i/>
                            <w:sz w:val="20"/>
                            <w:szCs w:val="20"/>
                          </w:rPr>
                          <w:t>r</w:t>
                        </w:r>
                        <w:r w:rsidRPr="00D57F2D">
                          <w:rPr>
                            <w:sz w:val="20"/>
                            <w:szCs w:val="20"/>
                          </w:rPr>
                          <w:t xml:space="preserve"> is the Combined Cycle Train.</w:t>
                        </w:r>
                      </w:p>
                    </w:tc>
                  </w:tr>
                  <w:tr w:rsidR="006C0FEF" w:rsidRPr="00D57F2D" w14:paraId="6D7A0B85" w14:textId="77777777" w:rsidTr="00853F91">
                    <w:trPr>
                      <w:cantSplit/>
                    </w:trPr>
                    <w:tc>
                      <w:tcPr>
                        <w:tcW w:w="877" w:type="pct"/>
                        <w:tcBorders>
                          <w:top w:val="single" w:sz="6" w:space="0" w:color="auto"/>
                          <w:left w:val="single" w:sz="4" w:space="0" w:color="auto"/>
                          <w:bottom w:val="single" w:sz="6" w:space="0" w:color="auto"/>
                          <w:right w:val="single" w:sz="6" w:space="0" w:color="auto"/>
                        </w:tcBorders>
                        <w:hideMark/>
                      </w:tcPr>
                      <w:p w14:paraId="52C93491" w14:textId="77777777" w:rsidR="00B065BA" w:rsidRPr="00D57F2D" w:rsidRDefault="00B065BA" w:rsidP="00550BA7">
                        <w:pPr>
                          <w:spacing w:after="60"/>
                          <w:rPr>
                            <w:iCs/>
                            <w:sz w:val="20"/>
                            <w:szCs w:val="20"/>
                          </w:rPr>
                        </w:pPr>
                        <w:r w:rsidRPr="00D57F2D">
                          <w:rPr>
                            <w:sz w:val="20"/>
                            <w:szCs w:val="20"/>
                          </w:rPr>
                          <w:t xml:space="preserve">RTECRREV </w:t>
                        </w:r>
                        <w:r w:rsidRPr="00D57F2D">
                          <w:rPr>
                            <w:i/>
                            <w:sz w:val="20"/>
                            <w:szCs w:val="20"/>
                            <w:vertAlign w:val="subscript"/>
                          </w:rPr>
                          <w:t>q, r, i</w:t>
                        </w:r>
                      </w:p>
                    </w:tc>
                    <w:tc>
                      <w:tcPr>
                        <w:tcW w:w="474" w:type="pct"/>
                        <w:tcBorders>
                          <w:top w:val="single" w:sz="6" w:space="0" w:color="auto"/>
                          <w:left w:val="single" w:sz="6" w:space="0" w:color="auto"/>
                          <w:bottom w:val="single" w:sz="6" w:space="0" w:color="auto"/>
                          <w:right w:val="single" w:sz="6" w:space="0" w:color="auto"/>
                        </w:tcBorders>
                        <w:hideMark/>
                      </w:tcPr>
                      <w:p w14:paraId="0BF286E8" w14:textId="77777777" w:rsidR="00B065BA" w:rsidRPr="00D57F2D" w:rsidRDefault="00B065BA" w:rsidP="00550BA7">
                        <w:pPr>
                          <w:spacing w:after="60"/>
                          <w:jc w:val="center"/>
                          <w:rPr>
                            <w:iCs/>
                            <w:sz w:val="20"/>
                            <w:szCs w:val="20"/>
                          </w:rPr>
                        </w:pPr>
                        <w:r w:rsidRPr="00D57F2D">
                          <w:rPr>
                            <w:sz w:val="20"/>
                            <w:szCs w:val="20"/>
                          </w:rPr>
                          <w:t>$</w:t>
                        </w:r>
                      </w:p>
                    </w:tc>
                    <w:tc>
                      <w:tcPr>
                        <w:tcW w:w="3649" w:type="pct"/>
                        <w:tcBorders>
                          <w:top w:val="single" w:sz="6" w:space="0" w:color="auto"/>
                          <w:left w:val="single" w:sz="6" w:space="0" w:color="auto"/>
                          <w:bottom w:val="single" w:sz="6" w:space="0" w:color="auto"/>
                          <w:right w:val="single" w:sz="4" w:space="0" w:color="auto"/>
                        </w:tcBorders>
                        <w:hideMark/>
                      </w:tcPr>
                      <w:p w14:paraId="722E18CB" w14:textId="77777777" w:rsidR="00B065BA" w:rsidRPr="00D57F2D" w:rsidRDefault="00B065BA" w:rsidP="00550BA7">
                        <w:pPr>
                          <w:spacing w:after="60"/>
                          <w:rPr>
                            <w:i/>
                            <w:iCs/>
                            <w:sz w:val="20"/>
                            <w:szCs w:val="20"/>
                          </w:rPr>
                        </w:pPr>
                        <w:r w:rsidRPr="00D57F2D">
                          <w:rPr>
                            <w:i/>
                            <w:sz w:val="20"/>
                            <w:szCs w:val="20"/>
                          </w:rPr>
                          <w:t xml:space="preserve">Real-Time ERCOT Contingency Reserve Service Revenue </w:t>
                        </w:r>
                        <w:r w:rsidRPr="00D57F2D">
                          <w:rPr>
                            <w:sz w:val="20"/>
                            <w:szCs w:val="20"/>
                          </w:rPr>
                          <w:t xml:space="preserve">— The Real-Time ECRS revenue for QSE </w:t>
                        </w:r>
                        <w:r w:rsidRPr="00D57F2D">
                          <w:rPr>
                            <w:i/>
                            <w:sz w:val="20"/>
                            <w:szCs w:val="20"/>
                          </w:rPr>
                          <w:t>q</w:t>
                        </w:r>
                        <w:r w:rsidRPr="00D57F2D">
                          <w:rPr>
                            <w:sz w:val="20"/>
                            <w:szCs w:val="20"/>
                          </w:rPr>
                          <w:t xml:space="preserve"> calculated for Resource </w:t>
                        </w:r>
                        <w:r w:rsidRPr="00D57F2D">
                          <w:rPr>
                            <w:i/>
                            <w:sz w:val="20"/>
                            <w:szCs w:val="20"/>
                          </w:rPr>
                          <w:t>r</w:t>
                        </w:r>
                        <w:r w:rsidRPr="00D57F2D">
                          <w:rPr>
                            <w:sz w:val="20"/>
                            <w:szCs w:val="20"/>
                          </w:rPr>
                          <w:t xml:space="preserve"> for the 15-minute Settlement Interval </w:t>
                        </w:r>
                        <w:r w:rsidRPr="00D57F2D">
                          <w:rPr>
                            <w:i/>
                            <w:sz w:val="20"/>
                            <w:szCs w:val="20"/>
                          </w:rPr>
                          <w:t>i</w:t>
                        </w:r>
                        <w:r w:rsidRPr="00D57F2D">
                          <w:rPr>
                            <w:sz w:val="20"/>
                            <w:szCs w:val="20"/>
                          </w:rPr>
                          <w:t xml:space="preserve">.  See Section 6.7.5.  Where for a Combined Cycle Train, the Resource </w:t>
                        </w:r>
                        <w:r w:rsidRPr="00D57F2D">
                          <w:rPr>
                            <w:i/>
                            <w:sz w:val="20"/>
                            <w:szCs w:val="20"/>
                          </w:rPr>
                          <w:t>r</w:t>
                        </w:r>
                        <w:r w:rsidRPr="00D57F2D">
                          <w:rPr>
                            <w:sz w:val="20"/>
                            <w:szCs w:val="20"/>
                          </w:rPr>
                          <w:t xml:space="preserve"> is the Combined Cycle Train.</w:t>
                        </w:r>
                      </w:p>
                    </w:tc>
                  </w:tr>
                  <w:tr w:rsidR="00B065BA" w:rsidRPr="00D57F2D" w14:paraId="6625C4C1" w14:textId="77777777" w:rsidTr="00550BA7">
                    <w:trPr>
                      <w:cantSplit/>
                      <w:ins w:id="796" w:author="ERCOT" w:date="2025-07-28T14:16:00Z"/>
                    </w:trPr>
                    <w:tc>
                      <w:tcPr>
                        <w:tcW w:w="877" w:type="pct"/>
                        <w:tcBorders>
                          <w:top w:val="single" w:sz="6" w:space="0" w:color="auto"/>
                          <w:left w:val="single" w:sz="4" w:space="0" w:color="auto"/>
                          <w:bottom w:val="single" w:sz="4" w:space="0" w:color="auto"/>
                          <w:right w:val="single" w:sz="6" w:space="0" w:color="auto"/>
                        </w:tcBorders>
                      </w:tcPr>
                      <w:p w14:paraId="7E18DD2E" w14:textId="77777777" w:rsidR="00B065BA" w:rsidRPr="00D57F2D" w:rsidRDefault="00B065BA" w:rsidP="00550BA7">
                        <w:pPr>
                          <w:spacing w:after="60"/>
                          <w:rPr>
                            <w:ins w:id="797" w:author="ERCOT" w:date="2025-07-28T14:16:00Z" w16du:dateUtc="2025-07-28T19:16:00Z"/>
                            <w:sz w:val="20"/>
                            <w:szCs w:val="20"/>
                          </w:rPr>
                        </w:pPr>
                        <w:ins w:id="798" w:author="ERCOT" w:date="2025-07-28T14:16:00Z" w16du:dateUtc="2025-07-28T19:16:00Z">
                          <w:r w:rsidRPr="00D57F2D">
                            <w:rPr>
                              <w:sz w:val="20"/>
                              <w:szCs w:val="20"/>
                            </w:rPr>
                            <w:t>RT</w:t>
                          </w:r>
                          <w:r>
                            <w:rPr>
                              <w:sz w:val="20"/>
                              <w:szCs w:val="20"/>
                            </w:rPr>
                            <w:t>DR</w:t>
                          </w:r>
                          <w:r w:rsidRPr="00D57F2D">
                            <w:rPr>
                              <w:sz w:val="20"/>
                              <w:szCs w:val="20"/>
                            </w:rPr>
                            <w:t xml:space="preserve">RREV </w:t>
                          </w:r>
                          <w:r w:rsidRPr="00D57F2D">
                            <w:rPr>
                              <w:i/>
                              <w:sz w:val="20"/>
                              <w:szCs w:val="20"/>
                              <w:vertAlign w:val="subscript"/>
                            </w:rPr>
                            <w:t>q, r, i</w:t>
                          </w:r>
                        </w:ins>
                      </w:p>
                    </w:tc>
                    <w:tc>
                      <w:tcPr>
                        <w:tcW w:w="474" w:type="pct"/>
                        <w:tcBorders>
                          <w:top w:val="single" w:sz="6" w:space="0" w:color="auto"/>
                          <w:left w:val="single" w:sz="6" w:space="0" w:color="auto"/>
                          <w:bottom w:val="single" w:sz="4" w:space="0" w:color="auto"/>
                          <w:right w:val="single" w:sz="6" w:space="0" w:color="auto"/>
                        </w:tcBorders>
                      </w:tcPr>
                      <w:p w14:paraId="1AEA3542" w14:textId="77777777" w:rsidR="00B065BA" w:rsidRPr="00D57F2D" w:rsidRDefault="00B065BA" w:rsidP="00550BA7">
                        <w:pPr>
                          <w:spacing w:after="60"/>
                          <w:jc w:val="center"/>
                          <w:rPr>
                            <w:ins w:id="799" w:author="ERCOT" w:date="2025-07-28T14:16:00Z" w16du:dateUtc="2025-07-28T19:16:00Z"/>
                            <w:sz w:val="20"/>
                            <w:szCs w:val="20"/>
                          </w:rPr>
                        </w:pPr>
                        <w:ins w:id="800" w:author="ERCOT" w:date="2025-07-28T14:16:00Z" w16du:dateUtc="2025-07-28T19:16:00Z">
                          <w:r>
                            <w:rPr>
                              <w:sz w:val="20"/>
                              <w:szCs w:val="20"/>
                            </w:rPr>
                            <w:t>$</w:t>
                          </w:r>
                        </w:ins>
                      </w:p>
                    </w:tc>
                    <w:tc>
                      <w:tcPr>
                        <w:tcW w:w="3649" w:type="pct"/>
                        <w:tcBorders>
                          <w:top w:val="single" w:sz="6" w:space="0" w:color="auto"/>
                          <w:left w:val="single" w:sz="6" w:space="0" w:color="auto"/>
                          <w:bottom w:val="single" w:sz="4" w:space="0" w:color="auto"/>
                          <w:right w:val="single" w:sz="4" w:space="0" w:color="auto"/>
                        </w:tcBorders>
                      </w:tcPr>
                      <w:p w14:paraId="2609EF15" w14:textId="77777777" w:rsidR="00B065BA" w:rsidRPr="00D57F2D" w:rsidRDefault="00B065BA" w:rsidP="00550BA7">
                        <w:pPr>
                          <w:spacing w:after="60"/>
                          <w:rPr>
                            <w:ins w:id="801" w:author="ERCOT" w:date="2025-07-28T14:16:00Z" w16du:dateUtc="2025-07-28T19:16:00Z"/>
                            <w:i/>
                            <w:sz w:val="20"/>
                            <w:szCs w:val="20"/>
                          </w:rPr>
                        </w:pPr>
                        <w:ins w:id="802" w:author="ERCOT" w:date="2025-07-28T14:16:00Z" w16du:dateUtc="2025-07-28T19:16:00Z">
                          <w:r w:rsidRPr="00D57F2D">
                            <w:rPr>
                              <w:i/>
                              <w:sz w:val="20"/>
                              <w:szCs w:val="20"/>
                            </w:rPr>
                            <w:t xml:space="preserve">Real-Time </w:t>
                          </w:r>
                          <w:r>
                            <w:rPr>
                              <w:i/>
                              <w:sz w:val="20"/>
                              <w:szCs w:val="20"/>
                            </w:rPr>
                            <w:t xml:space="preserve">Dispatchable Reliability </w:t>
                          </w:r>
                          <w:r w:rsidRPr="00D57F2D">
                            <w:rPr>
                              <w:i/>
                              <w:sz w:val="20"/>
                              <w:szCs w:val="20"/>
                            </w:rPr>
                            <w:t xml:space="preserve">Reserve Service Revenue </w:t>
                          </w:r>
                          <w:r w:rsidRPr="00D57F2D">
                            <w:rPr>
                              <w:sz w:val="20"/>
                              <w:szCs w:val="20"/>
                            </w:rPr>
                            <w:t xml:space="preserve">— The Real-Time </w:t>
                          </w:r>
                          <w:r>
                            <w:rPr>
                              <w:sz w:val="20"/>
                              <w:szCs w:val="20"/>
                            </w:rPr>
                            <w:t>DRRS</w:t>
                          </w:r>
                          <w:r w:rsidRPr="00D57F2D">
                            <w:rPr>
                              <w:sz w:val="20"/>
                              <w:szCs w:val="20"/>
                            </w:rPr>
                            <w:t xml:space="preserve"> revenue for QSE </w:t>
                          </w:r>
                          <w:r w:rsidRPr="00D57F2D">
                            <w:rPr>
                              <w:i/>
                              <w:sz w:val="20"/>
                              <w:szCs w:val="20"/>
                            </w:rPr>
                            <w:t>q</w:t>
                          </w:r>
                          <w:r w:rsidRPr="00D57F2D">
                            <w:rPr>
                              <w:sz w:val="20"/>
                              <w:szCs w:val="20"/>
                            </w:rPr>
                            <w:t xml:space="preserve"> calculated for Resource </w:t>
                          </w:r>
                          <w:r w:rsidRPr="00D57F2D">
                            <w:rPr>
                              <w:i/>
                              <w:sz w:val="20"/>
                              <w:szCs w:val="20"/>
                            </w:rPr>
                            <w:t>r</w:t>
                          </w:r>
                          <w:r w:rsidRPr="00D57F2D">
                            <w:rPr>
                              <w:sz w:val="20"/>
                              <w:szCs w:val="20"/>
                            </w:rPr>
                            <w:t xml:space="preserve"> for the 15-minute Settlement Interval </w:t>
                          </w:r>
                          <w:r w:rsidRPr="00D57F2D">
                            <w:rPr>
                              <w:i/>
                              <w:sz w:val="20"/>
                              <w:szCs w:val="20"/>
                            </w:rPr>
                            <w:t>i</w:t>
                          </w:r>
                          <w:r w:rsidRPr="00D57F2D">
                            <w:rPr>
                              <w:sz w:val="20"/>
                              <w:szCs w:val="20"/>
                            </w:rPr>
                            <w:t xml:space="preserve">.  See Section 6.7.5.  Where for a Combined Cycle Train, the Resource </w:t>
                          </w:r>
                          <w:r w:rsidRPr="00D57F2D">
                            <w:rPr>
                              <w:i/>
                              <w:sz w:val="20"/>
                              <w:szCs w:val="20"/>
                            </w:rPr>
                            <w:t>r</w:t>
                          </w:r>
                          <w:r w:rsidRPr="00D57F2D">
                            <w:rPr>
                              <w:sz w:val="20"/>
                              <w:szCs w:val="20"/>
                            </w:rPr>
                            <w:t xml:space="preserve"> is the Combined Cycle Train.</w:t>
                          </w:r>
                        </w:ins>
                      </w:p>
                    </w:tc>
                  </w:tr>
                </w:tbl>
                <w:p w14:paraId="51FA0EEE" w14:textId="77777777" w:rsidR="00B065BA" w:rsidRPr="00D57F2D" w:rsidRDefault="00B065BA" w:rsidP="00620FBF">
                  <w:pPr>
                    <w:numPr>
                      <w:ilvl w:val="0"/>
                      <w:numId w:val="1"/>
                    </w:numPr>
                    <w:tabs>
                      <w:tab w:val="clear" w:pos="360"/>
                    </w:tabs>
                    <w:spacing w:after="240"/>
                    <w:ind w:left="720" w:hanging="720"/>
                    <w:rPr>
                      <w:szCs w:val="20"/>
                    </w:rPr>
                  </w:pPr>
                </w:p>
              </w:tc>
            </w:tr>
          </w:tbl>
          <w:p w14:paraId="1EB2C2D7" w14:textId="77777777" w:rsidR="00B065BA" w:rsidRPr="00D57F2D" w:rsidRDefault="00B065BA" w:rsidP="00550BA7">
            <w:pPr>
              <w:spacing w:after="60"/>
              <w:rPr>
                <w:i/>
                <w:iCs/>
                <w:sz w:val="20"/>
                <w:szCs w:val="20"/>
              </w:rPr>
            </w:pPr>
          </w:p>
        </w:tc>
      </w:tr>
      <w:tr w:rsidR="00B065BA" w:rsidRPr="00D57F2D" w14:paraId="6CC5D609"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796625B8" w14:textId="77777777" w:rsidR="00B065BA" w:rsidRPr="00D57F2D" w:rsidRDefault="00B065BA" w:rsidP="00550BA7">
            <w:pPr>
              <w:spacing w:after="60"/>
              <w:rPr>
                <w:iCs/>
                <w:sz w:val="20"/>
                <w:szCs w:val="20"/>
              </w:rPr>
            </w:pPr>
            <w:r w:rsidRPr="00D57F2D">
              <w:rPr>
                <w:iCs/>
                <w:sz w:val="20"/>
                <w:szCs w:val="20"/>
              </w:rPr>
              <w:t xml:space="preserve">VSSVARAMT </w:t>
            </w:r>
            <w:r w:rsidRPr="00D57F2D">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5EC1F5E2" w14:textId="77777777" w:rsidR="00B065BA" w:rsidRPr="00D57F2D" w:rsidRDefault="00B065BA" w:rsidP="00550BA7">
            <w:pPr>
              <w:spacing w:after="60"/>
              <w:jc w:val="center"/>
              <w:rPr>
                <w:iCs/>
                <w:sz w:val="20"/>
                <w:szCs w:val="20"/>
              </w:rPr>
            </w:pPr>
            <w:r w:rsidRPr="00D57F2D">
              <w:rPr>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5202CA9F" w14:textId="77777777" w:rsidR="00B065BA" w:rsidRPr="00D57F2D" w:rsidRDefault="00B065BA" w:rsidP="00550BA7">
            <w:pPr>
              <w:spacing w:after="60"/>
              <w:rPr>
                <w:i/>
                <w:iCs/>
                <w:sz w:val="20"/>
                <w:szCs w:val="20"/>
              </w:rPr>
            </w:pPr>
            <w:r w:rsidRPr="00D57F2D">
              <w:rPr>
                <w:i/>
                <w:iCs/>
                <w:sz w:val="20"/>
                <w:szCs w:val="20"/>
              </w:rPr>
              <w:t xml:space="preserve">Voltage Support Service </w:t>
            </w:r>
            <w:proofErr w:type="spellStart"/>
            <w:r w:rsidRPr="00D57F2D">
              <w:rPr>
                <w:i/>
                <w:iCs/>
                <w:sz w:val="20"/>
                <w:szCs w:val="20"/>
              </w:rPr>
              <w:t>VAr</w:t>
            </w:r>
            <w:proofErr w:type="spellEnd"/>
            <w:r w:rsidRPr="00D57F2D">
              <w:rPr>
                <w:i/>
                <w:iCs/>
                <w:sz w:val="20"/>
                <w:szCs w:val="20"/>
              </w:rPr>
              <w:t xml:space="preserve"> Amount by interval</w:t>
            </w:r>
            <w:r w:rsidRPr="00D57F2D">
              <w:rPr>
                <w:iCs/>
                <w:sz w:val="20"/>
                <w:szCs w:val="20"/>
              </w:rPr>
              <w:t xml:space="preserve">—The payment to the QSE </w:t>
            </w:r>
            <w:r w:rsidRPr="00D57F2D">
              <w:rPr>
                <w:i/>
                <w:iCs/>
                <w:sz w:val="20"/>
                <w:szCs w:val="20"/>
              </w:rPr>
              <w:t>q</w:t>
            </w:r>
            <w:r w:rsidRPr="00D57F2D">
              <w:rPr>
                <w:iCs/>
                <w:sz w:val="20"/>
                <w:szCs w:val="20"/>
              </w:rPr>
              <w:t xml:space="preserve"> for the Voltage Support Service (VSS) provided by Generation Resource </w:t>
            </w:r>
            <w:r w:rsidRPr="00D57F2D">
              <w:rPr>
                <w:i/>
                <w:iCs/>
                <w:sz w:val="20"/>
                <w:szCs w:val="20"/>
              </w:rPr>
              <w:t>r</w:t>
            </w:r>
            <w:r w:rsidRPr="00D57F2D">
              <w:rPr>
                <w:iCs/>
                <w:sz w:val="20"/>
                <w:szCs w:val="20"/>
              </w:rPr>
              <w:t xml:space="preserve"> for the 15-minute Settlement Interval </w:t>
            </w:r>
            <w:r w:rsidRPr="00D57F2D">
              <w:rPr>
                <w:i/>
                <w:iCs/>
                <w:sz w:val="20"/>
                <w:szCs w:val="20"/>
              </w:rPr>
              <w:t>i</w:t>
            </w:r>
            <w:r w:rsidRPr="00D57F2D">
              <w:rPr>
                <w:iCs/>
                <w:sz w:val="20"/>
                <w:szCs w:val="20"/>
              </w:rPr>
              <w:t>.  See Section 6.6.7.1, Voltage Support Service Payments.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B065BA" w:rsidRPr="00D57F2D" w14:paraId="55B41029" w14:textId="77777777" w:rsidTr="00550BA7">
              <w:trPr>
                <w:trHeight w:val="1205"/>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02428B3" w14:textId="77777777" w:rsidR="00B065BA" w:rsidRPr="00D57F2D" w:rsidRDefault="00B065BA" w:rsidP="00550BA7">
                  <w:pPr>
                    <w:spacing w:after="240"/>
                    <w:rPr>
                      <w:rFonts w:eastAsia="Times New Roman"/>
                      <w:b/>
                      <w:i/>
                      <w:iCs/>
                      <w:szCs w:val="20"/>
                    </w:rPr>
                  </w:pPr>
                  <w:r w:rsidRPr="00D57F2D">
                    <w:rPr>
                      <w:rFonts w:eastAsia="Times New Roman"/>
                      <w:b/>
                      <w:i/>
                      <w:iCs/>
                      <w:szCs w:val="20"/>
                    </w:rPr>
                    <w:t>[NPRR1009 and NPRR1014:  Replace applicable portions of the definition above with the following upon system implementation of the Real-Time Co-Optimization (RTC) project for NPRR1009; or upon system implementation for NPRR1014:]</w:t>
                  </w:r>
                </w:p>
                <w:p w14:paraId="163A4D4C" w14:textId="77777777" w:rsidR="00B065BA" w:rsidRPr="00D57F2D" w:rsidRDefault="00B065BA" w:rsidP="00550BA7">
                  <w:pPr>
                    <w:spacing w:after="60"/>
                    <w:rPr>
                      <w:iCs/>
                      <w:sz w:val="20"/>
                      <w:szCs w:val="20"/>
                    </w:rPr>
                  </w:pPr>
                  <w:r w:rsidRPr="00D57F2D">
                    <w:rPr>
                      <w:i/>
                      <w:iCs/>
                      <w:sz w:val="20"/>
                      <w:szCs w:val="20"/>
                    </w:rPr>
                    <w:t xml:space="preserve">Voltage Support Service </w:t>
                  </w:r>
                  <w:proofErr w:type="spellStart"/>
                  <w:r w:rsidRPr="00D57F2D">
                    <w:rPr>
                      <w:i/>
                      <w:iCs/>
                      <w:sz w:val="20"/>
                      <w:szCs w:val="20"/>
                    </w:rPr>
                    <w:t>VAr</w:t>
                  </w:r>
                  <w:proofErr w:type="spellEnd"/>
                  <w:r w:rsidRPr="00D57F2D">
                    <w:rPr>
                      <w:i/>
                      <w:iCs/>
                      <w:sz w:val="20"/>
                      <w:szCs w:val="20"/>
                    </w:rPr>
                    <w:t xml:space="preserve"> Amount</w:t>
                  </w:r>
                  <w:r w:rsidRPr="00D57F2D">
                    <w:rPr>
                      <w:iCs/>
                      <w:sz w:val="20"/>
                      <w:szCs w:val="20"/>
                    </w:rPr>
                    <w:t xml:space="preserve">—The payment to the QSE </w:t>
                  </w:r>
                  <w:r w:rsidRPr="00D57F2D">
                    <w:rPr>
                      <w:i/>
                      <w:iCs/>
                      <w:sz w:val="20"/>
                      <w:szCs w:val="20"/>
                    </w:rPr>
                    <w:t>q</w:t>
                  </w:r>
                  <w:r w:rsidRPr="00D57F2D">
                    <w:rPr>
                      <w:iCs/>
                      <w:sz w:val="20"/>
                      <w:szCs w:val="20"/>
                    </w:rPr>
                    <w:t xml:space="preserve"> for the Voltage Support Service (VSS) provided by Generation Resource </w:t>
                  </w:r>
                  <w:r w:rsidRPr="00D57F2D">
                    <w:rPr>
                      <w:i/>
                      <w:iCs/>
                      <w:sz w:val="20"/>
                      <w:szCs w:val="20"/>
                    </w:rPr>
                    <w:t>r</w:t>
                  </w:r>
                  <w:r w:rsidRPr="00D57F2D">
                    <w:rPr>
                      <w:iCs/>
                      <w:sz w:val="20"/>
                      <w:szCs w:val="20"/>
                    </w:rPr>
                    <w:t xml:space="preserve"> for the 15-minute Settlement Interval </w:t>
                  </w:r>
                  <w:r w:rsidRPr="00D57F2D">
                    <w:rPr>
                      <w:i/>
                      <w:iCs/>
                      <w:sz w:val="20"/>
                      <w:szCs w:val="20"/>
                    </w:rPr>
                    <w:t>i</w:t>
                  </w:r>
                  <w:r w:rsidRPr="00D57F2D">
                    <w:rPr>
                      <w:iCs/>
                      <w:sz w:val="20"/>
                      <w:szCs w:val="20"/>
                    </w:rPr>
                    <w:t>.  See Section 6.6.7.1, Voltage Support Service Payments.  Payment for VSS is made to the Combined Cycle Train.</w:t>
                  </w:r>
                </w:p>
              </w:tc>
            </w:tr>
          </w:tbl>
          <w:p w14:paraId="77DCCD88" w14:textId="77777777" w:rsidR="00B065BA" w:rsidRPr="00D57F2D" w:rsidRDefault="00B065BA" w:rsidP="00550BA7">
            <w:pPr>
              <w:spacing w:after="60"/>
              <w:rPr>
                <w:i/>
                <w:iCs/>
                <w:sz w:val="20"/>
                <w:szCs w:val="20"/>
              </w:rPr>
            </w:pPr>
          </w:p>
        </w:tc>
      </w:tr>
      <w:tr w:rsidR="00B065BA" w:rsidRPr="00D57F2D" w14:paraId="36A07BC6"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7CB10C61" w14:textId="77777777" w:rsidR="00B065BA" w:rsidRPr="00D57F2D" w:rsidRDefault="00B065BA" w:rsidP="00550BA7">
            <w:pPr>
              <w:spacing w:after="60"/>
              <w:rPr>
                <w:iCs/>
                <w:sz w:val="20"/>
                <w:szCs w:val="20"/>
              </w:rPr>
            </w:pPr>
            <w:r w:rsidRPr="00D57F2D">
              <w:rPr>
                <w:iCs/>
                <w:sz w:val="20"/>
                <w:szCs w:val="20"/>
              </w:rPr>
              <w:lastRenderedPageBreak/>
              <w:t xml:space="preserve">VSSEAMT </w:t>
            </w:r>
            <w:r w:rsidRPr="00D57F2D">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2F34E1D8" w14:textId="77777777" w:rsidR="00B065BA" w:rsidRPr="00D57F2D" w:rsidRDefault="00B065BA" w:rsidP="00550BA7">
            <w:pPr>
              <w:spacing w:after="60"/>
              <w:jc w:val="center"/>
              <w:rPr>
                <w:iCs/>
                <w:sz w:val="20"/>
                <w:szCs w:val="20"/>
              </w:rPr>
            </w:pPr>
            <w:r w:rsidRPr="00D57F2D">
              <w:rPr>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1AC8F802" w14:textId="77777777" w:rsidR="00B065BA" w:rsidRPr="00D57F2D" w:rsidRDefault="00B065BA" w:rsidP="00550BA7">
            <w:pPr>
              <w:spacing w:after="60"/>
              <w:rPr>
                <w:i/>
                <w:iCs/>
                <w:sz w:val="20"/>
                <w:szCs w:val="20"/>
              </w:rPr>
            </w:pPr>
            <w:r w:rsidRPr="00D57F2D">
              <w:rPr>
                <w:i/>
                <w:iCs/>
                <w:sz w:val="20"/>
                <w:szCs w:val="20"/>
              </w:rPr>
              <w:t>Voltage Support Service Energy Amount by interval</w:t>
            </w:r>
            <w:r w:rsidRPr="00D57F2D">
              <w:rPr>
                <w:iCs/>
                <w:sz w:val="20"/>
                <w:szCs w:val="20"/>
              </w:rPr>
              <w:t>—The lost opportunity payment to the QSE</w:t>
            </w:r>
            <w:r w:rsidRPr="00D57F2D">
              <w:rPr>
                <w:i/>
                <w:iCs/>
                <w:sz w:val="20"/>
                <w:szCs w:val="20"/>
              </w:rPr>
              <w:t xml:space="preserve"> q</w:t>
            </w:r>
            <w:r w:rsidRPr="00D57F2D">
              <w:rPr>
                <w:iCs/>
                <w:sz w:val="20"/>
                <w:szCs w:val="20"/>
              </w:rPr>
              <w:t xml:space="preserve"> for ERCOT-directed VSS from the Generation Resource </w:t>
            </w:r>
            <w:r w:rsidRPr="00D57F2D">
              <w:rPr>
                <w:i/>
                <w:iCs/>
                <w:sz w:val="20"/>
                <w:szCs w:val="20"/>
              </w:rPr>
              <w:t xml:space="preserve">r </w:t>
            </w:r>
            <w:r w:rsidRPr="00D57F2D">
              <w:rPr>
                <w:iCs/>
                <w:sz w:val="20"/>
                <w:szCs w:val="20"/>
              </w:rPr>
              <w:t xml:space="preserve">for the 15-minute Settlement Interval </w:t>
            </w:r>
            <w:r w:rsidRPr="00D57F2D">
              <w:rPr>
                <w:i/>
                <w:iCs/>
                <w:sz w:val="20"/>
                <w:szCs w:val="20"/>
              </w:rPr>
              <w:t>i</w:t>
            </w:r>
            <w:r w:rsidRPr="00D57F2D">
              <w:rPr>
                <w:iCs/>
                <w:sz w:val="20"/>
                <w:szCs w:val="20"/>
              </w:rPr>
              <w:t>.  See Section 6.6.7.1.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B065BA" w:rsidRPr="00D57F2D" w14:paraId="36980572" w14:textId="77777777" w:rsidTr="00550BA7">
              <w:trPr>
                <w:trHeight w:val="1205"/>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ADF24B8" w14:textId="77777777" w:rsidR="00B065BA" w:rsidRPr="00D57F2D" w:rsidRDefault="00B065BA" w:rsidP="00550BA7">
                  <w:pPr>
                    <w:spacing w:after="240"/>
                    <w:rPr>
                      <w:rFonts w:eastAsia="Times New Roman"/>
                      <w:b/>
                      <w:i/>
                      <w:iCs/>
                      <w:szCs w:val="20"/>
                    </w:rPr>
                  </w:pPr>
                  <w:r w:rsidRPr="00D57F2D">
                    <w:rPr>
                      <w:rFonts w:eastAsia="Times New Roman"/>
                      <w:b/>
                      <w:i/>
                      <w:iCs/>
                      <w:szCs w:val="20"/>
                    </w:rPr>
                    <w:t>[NPRR1009 and NPRR1014:  Replace applicable portions of the definition above with the following upon system implementation of the Real-Time Co-Optimization (RTC) project for NPRR1009; or upon system implementation for NPRR1014:]</w:t>
                  </w:r>
                </w:p>
                <w:p w14:paraId="4D905EF7" w14:textId="77777777" w:rsidR="00B065BA" w:rsidRPr="00D57F2D" w:rsidRDefault="00B065BA" w:rsidP="00550BA7">
                  <w:pPr>
                    <w:spacing w:after="60"/>
                    <w:rPr>
                      <w:iCs/>
                      <w:sz w:val="20"/>
                      <w:szCs w:val="20"/>
                    </w:rPr>
                  </w:pPr>
                  <w:r w:rsidRPr="00D57F2D">
                    <w:rPr>
                      <w:i/>
                      <w:iCs/>
                      <w:sz w:val="20"/>
                      <w:szCs w:val="20"/>
                    </w:rPr>
                    <w:t>Voltage Support Service Energy Amount</w:t>
                  </w:r>
                  <w:r w:rsidRPr="00D57F2D">
                    <w:rPr>
                      <w:iCs/>
                      <w:sz w:val="20"/>
                      <w:szCs w:val="20"/>
                    </w:rPr>
                    <w:t>—The lost opportunity payment to the QSE</w:t>
                  </w:r>
                  <w:r w:rsidRPr="00D57F2D">
                    <w:rPr>
                      <w:i/>
                      <w:iCs/>
                      <w:sz w:val="20"/>
                      <w:szCs w:val="20"/>
                    </w:rPr>
                    <w:t xml:space="preserve"> q</w:t>
                  </w:r>
                  <w:r w:rsidRPr="00D57F2D">
                    <w:rPr>
                      <w:iCs/>
                      <w:sz w:val="20"/>
                      <w:szCs w:val="20"/>
                    </w:rPr>
                    <w:t xml:space="preserve"> for ERCOT-directed VSS from the Generation Resource </w:t>
                  </w:r>
                  <w:r w:rsidRPr="00D57F2D">
                    <w:rPr>
                      <w:i/>
                      <w:iCs/>
                      <w:sz w:val="20"/>
                      <w:szCs w:val="20"/>
                    </w:rPr>
                    <w:t xml:space="preserve">r </w:t>
                  </w:r>
                  <w:r w:rsidRPr="00D57F2D">
                    <w:rPr>
                      <w:iCs/>
                      <w:sz w:val="20"/>
                      <w:szCs w:val="20"/>
                    </w:rPr>
                    <w:t xml:space="preserve">for the 15-minute Settlement Interval </w:t>
                  </w:r>
                  <w:r w:rsidRPr="00D57F2D">
                    <w:rPr>
                      <w:i/>
                      <w:iCs/>
                      <w:sz w:val="20"/>
                      <w:szCs w:val="20"/>
                    </w:rPr>
                    <w:t>i</w:t>
                  </w:r>
                  <w:r w:rsidRPr="00D57F2D">
                    <w:rPr>
                      <w:iCs/>
                      <w:sz w:val="20"/>
                      <w:szCs w:val="20"/>
                    </w:rPr>
                    <w:t>.  See Section 6.6.7.1.  Payment for emergency energy is made to the Combined Cycle Train.</w:t>
                  </w:r>
                </w:p>
              </w:tc>
            </w:tr>
          </w:tbl>
          <w:p w14:paraId="0115A67B" w14:textId="77777777" w:rsidR="00B065BA" w:rsidRPr="00D57F2D" w:rsidRDefault="00B065BA" w:rsidP="00550BA7">
            <w:pPr>
              <w:spacing w:after="60"/>
              <w:rPr>
                <w:i/>
                <w:iCs/>
                <w:sz w:val="20"/>
                <w:szCs w:val="20"/>
              </w:rPr>
            </w:pPr>
          </w:p>
        </w:tc>
      </w:tr>
      <w:tr w:rsidR="00B065BA" w:rsidRPr="00D57F2D" w14:paraId="6C7AE081"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45B93286" w14:textId="77777777" w:rsidR="00B065BA" w:rsidRPr="00D57F2D" w:rsidRDefault="00B065BA" w:rsidP="00550BA7">
            <w:pPr>
              <w:spacing w:after="60"/>
              <w:rPr>
                <w:iCs/>
                <w:sz w:val="20"/>
                <w:szCs w:val="20"/>
              </w:rPr>
            </w:pPr>
            <w:r w:rsidRPr="00D57F2D">
              <w:rPr>
                <w:iCs/>
                <w:sz w:val="20"/>
                <w:szCs w:val="20"/>
              </w:rPr>
              <w:t xml:space="preserve">EMREAMT </w:t>
            </w:r>
            <w:r w:rsidRPr="00D57F2D">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6CD40A94" w14:textId="77777777" w:rsidR="00B065BA" w:rsidRPr="00D57F2D" w:rsidRDefault="00B065BA" w:rsidP="00550BA7">
            <w:pPr>
              <w:spacing w:after="60"/>
              <w:jc w:val="center"/>
              <w:rPr>
                <w:iCs/>
                <w:sz w:val="20"/>
                <w:szCs w:val="20"/>
              </w:rPr>
            </w:pPr>
            <w:r w:rsidRPr="00D57F2D">
              <w:rPr>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1DA6D00C" w14:textId="77777777" w:rsidR="00B065BA" w:rsidRPr="00D57F2D" w:rsidRDefault="00B065BA" w:rsidP="00550BA7">
            <w:pPr>
              <w:spacing w:after="60"/>
              <w:rPr>
                <w:i/>
                <w:iCs/>
                <w:sz w:val="20"/>
                <w:szCs w:val="20"/>
              </w:rPr>
            </w:pPr>
            <w:r w:rsidRPr="00D57F2D">
              <w:rPr>
                <w:i/>
                <w:iCs/>
                <w:sz w:val="20"/>
                <w:szCs w:val="20"/>
              </w:rPr>
              <w:t>Emergency Energy Amount by interval</w:t>
            </w:r>
            <w:r w:rsidRPr="00D57F2D">
              <w:rPr>
                <w:iCs/>
                <w:sz w:val="20"/>
                <w:szCs w:val="20"/>
              </w:rPr>
              <w:t>—The payment to the QSE</w:t>
            </w:r>
            <w:r w:rsidRPr="00D57F2D">
              <w:rPr>
                <w:i/>
                <w:iCs/>
                <w:sz w:val="20"/>
                <w:szCs w:val="20"/>
              </w:rPr>
              <w:t xml:space="preserve"> q</w:t>
            </w:r>
            <w:r w:rsidRPr="00D57F2D">
              <w:rPr>
                <w:iCs/>
                <w:sz w:val="20"/>
                <w:szCs w:val="20"/>
              </w:rPr>
              <w:t xml:space="preserve"> as additional compensation for the additional energy produced by the Generation Resource </w:t>
            </w:r>
            <w:r w:rsidRPr="00D57F2D">
              <w:rPr>
                <w:i/>
                <w:iCs/>
                <w:sz w:val="20"/>
                <w:szCs w:val="20"/>
              </w:rPr>
              <w:t>r</w:t>
            </w:r>
            <w:r w:rsidRPr="00D57F2D">
              <w:rPr>
                <w:iCs/>
                <w:sz w:val="20"/>
                <w:szCs w:val="20"/>
              </w:rPr>
              <w:t xml:space="preserve"> in Real-Time during the Emergency Condition, for the 15-minute Settlement Interval </w:t>
            </w:r>
            <w:r w:rsidRPr="00D57F2D">
              <w:rPr>
                <w:i/>
                <w:iCs/>
                <w:sz w:val="20"/>
                <w:szCs w:val="20"/>
              </w:rPr>
              <w:t>i</w:t>
            </w:r>
            <w:r w:rsidRPr="00D57F2D">
              <w:rPr>
                <w:iCs/>
                <w:sz w:val="20"/>
                <w:szCs w:val="20"/>
              </w:rPr>
              <w:t>.  See Section 6.6.9.1, Payment for Emergency Power Increase Directed by ERCOT.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577"/>
            </w:tblGrid>
            <w:tr w:rsidR="00B065BA" w:rsidRPr="00D57F2D" w14:paraId="499D5BA5" w14:textId="77777777" w:rsidTr="00550BA7">
              <w:trPr>
                <w:trHeight w:val="1205"/>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3880EA3" w14:textId="77777777" w:rsidR="00B065BA" w:rsidRPr="00D57F2D" w:rsidRDefault="00B065BA" w:rsidP="00550BA7">
                  <w:pPr>
                    <w:spacing w:after="240"/>
                    <w:rPr>
                      <w:rFonts w:eastAsia="Times New Roman"/>
                      <w:b/>
                      <w:i/>
                      <w:iCs/>
                      <w:szCs w:val="20"/>
                    </w:rPr>
                  </w:pPr>
                  <w:r w:rsidRPr="00D57F2D">
                    <w:rPr>
                      <w:rFonts w:eastAsia="Times New Roman"/>
                      <w:b/>
                      <w:i/>
                      <w:iCs/>
                      <w:szCs w:val="20"/>
                    </w:rPr>
                    <w:t>[NPRR1009 and NPRR1014:  Replace applicable portions of the definition above with the following upon system implementation of the Real-Time Co-Optimization (RTC) project for NPRR1009; or upon system implementation for NPRR1014:]</w:t>
                  </w:r>
                </w:p>
                <w:p w14:paraId="35A6587C" w14:textId="77777777" w:rsidR="00B065BA" w:rsidRPr="00D57F2D" w:rsidRDefault="00B065BA" w:rsidP="00550BA7">
                  <w:pPr>
                    <w:spacing w:after="60"/>
                    <w:rPr>
                      <w:iCs/>
                      <w:sz w:val="20"/>
                      <w:szCs w:val="20"/>
                    </w:rPr>
                  </w:pPr>
                  <w:r w:rsidRPr="00D57F2D">
                    <w:rPr>
                      <w:i/>
                      <w:sz w:val="20"/>
                      <w:szCs w:val="20"/>
                    </w:rPr>
                    <w:t>Emergency Energy Amount</w:t>
                  </w:r>
                  <w:r w:rsidRPr="00D57F2D">
                    <w:rPr>
                      <w:sz w:val="20"/>
                      <w:szCs w:val="20"/>
                    </w:rPr>
                    <w:t>—The payment to the QSE</w:t>
                  </w:r>
                  <w:r w:rsidRPr="00D57F2D">
                    <w:rPr>
                      <w:i/>
                      <w:sz w:val="20"/>
                      <w:szCs w:val="20"/>
                    </w:rPr>
                    <w:t xml:space="preserve"> q</w:t>
                  </w:r>
                  <w:r w:rsidRPr="00D57F2D">
                    <w:rPr>
                      <w:sz w:val="20"/>
                      <w:szCs w:val="20"/>
                    </w:rPr>
                    <w:t xml:space="preserve"> as additional compensation for the additional energy or Ancillary Services produced or consumed by the Resource </w:t>
                  </w:r>
                  <w:r w:rsidRPr="00D57F2D">
                    <w:rPr>
                      <w:i/>
                      <w:sz w:val="20"/>
                      <w:szCs w:val="20"/>
                    </w:rPr>
                    <w:t>r</w:t>
                  </w:r>
                  <w:r w:rsidRPr="00D57F2D">
                    <w:rPr>
                      <w:sz w:val="20"/>
                      <w:szCs w:val="20"/>
                    </w:rPr>
                    <w:t xml:space="preserve"> in Real-Time during the Emergency Condition, for the 15-minute Settlement Interval </w:t>
                  </w:r>
                  <w:r w:rsidRPr="00D57F2D">
                    <w:rPr>
                      <w:i/>
                      <w:sz w:val="20"/>
                      <w:szCs w:val="20"/>
                    </w:rPr>
                    <w:t>i</w:t>
                  </w:r>
                  <w:r w:rsidRPr="00D57F2D">
                    <w:rPr>
                      <w:sz w:val="20"/>
                      <w:szCs w:val="20"/>
                    </w:rPr>
                    <w:t>.  See Section 6.6.9.1, Payment for Emergency Operations Settlement.  Payment for emergency energy is made to the Combined Cycle Train.</w:t>
                  </w:r>
                </w:p>
              </w:tc>
            </w:tr>
          </w:tbl>
          <w:p w14:paraId="34D1B789" w14:textId="77777777" w:rsidR="00B065BA" w:rsidRPr="00D57F2D" w:rsidRDefault="00B065BA" w:rsidP="00550BA7">
            <w:pPr>
              <w:spacing w:after="60"/>
              <w:rPr>
                <w:i/>
                <w:iCs/>
                <w:sz w:val="20"/>
                <w:szCs w:val="20"/>
              </w:rPr>
            </w:pPr>
          </w:p>
        </w:tc>
      </w:tr>
      <w:tr w:rsidR="00B065BA" w:rsidRPr="00D57F2D" w14:paraId="561DC106"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4103979E" w14:textId="77777777" w:rsidR="00B065BA" w:rsidRPr="00D57F2D" w:rsidRDefault="00B065BA" w:rsidP="00550BA7">
            <w:pPr>
              <w:spacing w:after="60"/>
              <w:rPr>
                <w:iCs/>
                <w:sz w:val="20"/>
                <w:szCs w:val="20"/>
              </w:rPr>
            </w:pPr>
            <w:r w:rsidRPr="00D57F2D">
              <w:rPr>
                <w:i/>
                <w:iCs/>
                <w:sz w:val="20"/>
                <w:szCs w:val="20"/>
              </w:rPr>
              <w:t>q</w:t>
            </w:r>
          </w:p>
        </w:tc>
        <w:tc>
          <w:tcPr>
            <w:tcW w:w="471" w:type="pct"/>
            <w:tcBorders>
              <w:top w:val="single" w:sz="6" w:space="0" w:color="auto"/>
              <w:left w:val="single" w:sz="6" w:space="0" w:color="auto"/>
              <w:bottom w:val="single" w:sz="6" w:space="0" w:color="auto"/>
              <w:right w:val="single" w:sz="6" w:space="0" w:color="auto"/>
            </w:tcBorders>
            <w:hideMark/>
          </w:tcPr>
          <w:p w14:paraId="41DC71D3" w14:textId="77777777" w:rsidR="00B065BA" w:rsidRPr="00D57F2D" w:rsidRDefault="00B065BA" w:rsidP="00550BA7">
            <w:pPr>
              <w:spacing w:after="60"/>
              <w:jc w:val="center"/>
              <w:rPr>
                <w:iCs/>
                <w:sz w:val="20"/>
                <w:szCs w:val="20"/>
              </w:rPr>
            </w:pPr>
            <w:r w:rsidRPr="00D57F2D">
              <w:rPr>
                <w:iCs/>
                <w:sz w:val="20"/>
                <w:szCs w:val="20"/>
              </w:rPr>
              <w:t>none</w:t>
            </w:r>
          </w:p>
        </w:tc>
        <w:tc>
          <w:tcPr>
            <w:tcW w:w="3648" w:type="pct"/>
            <w:tcBorders>
              <w:top w:val="single" w:sz="6" w:space="0" w:color="auto"/>
              <w:left w:val="single" w:sz="6" w:space="0" w:color="auto"/>
              <w:bottom w:val="single" w:sz="6" w:space="0" w:color="auto"/>
              <w:right w:val="single" w:sz="4" w:space="0" w:color="auto"/>
            </w:tcBorders>
            <w:hideMark/>
          </w:tcPr>
          <w:p w14:paraId="410774EF" w14:textId="77777777" w:rsidR="00B065BA" w:rsidRPr="00D57F2D" w:rsidRDefault="00B065BA" w:rsidP="00550BA7">
            <w:pPr>
              <w:spacing w:after="60"/>
              <w:rPr>
                <w:iCs/>
                <w:sz w:val="20"/>
                <w:szCs w:val="20"/>
              </w:rPr>
            </w:pPr>
            <w:r w:rsidRPr="00D57F2D">
              <w:rPr>
                <w:iCs/>
                <w:sz w:val="20"/>
                <w:szCs w:val="20"/>
              </w:rPr>
              <w:t>A QSE.</w:t>
            </w:r>
          </w:p>
        </w:tc>
      </w:tr>
      <w:tr w:rsidR="00B065BA" w:rsidRPr="00D57F2D" w14:paraId="50B75054"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4E82F8F7" w14:textId="77777777" w:rsidR="00B065BA" w:rsidRPr="00D57F2D" w:rsidRDefault="00B065BA" w:rsidP="00550BA7">
            <w:pPr>
              <w:spacing w:after="60"/>
              <w:rPr>
                <w:iCs/>
                <w:sz w:val="20"/>
                <w:szCs w:val="20"/>
              </w:rPr>
            </w:pPr>
            <w:r w:rsidRPr="00D57F2D">
              <w:rPr>
                <w:i/>
                <w:iCs/>
                <w:sz w:val="20"/>
                <w:szCs w:val="20"/>
              </w:rPr>
              <w:t>r</w:t>
            </w:r>
          </w:p>
        </w:tc>
        <w:tc>
          <w:tcPr>
            <w:tcW w:w="471" w:type="pct"/>
            <w:tcBorders>
              <w:top w:val="single" w:sz="6" w:space="0" w:color="auto"/>
              <w:left w:val="single" w:sz="6" w:space="0" w:color="auto"/>
              <w:bottom w:val="single" w:sz="6" w:space="0" w:color="auto"/>
              <w:right w:val="single" w:sz="6" w:space="0" w:color="auto"/>
            </w:tcBorders>
            <w:hideMark/>
          </w:tcPr>
          <w:p w14:paraId="11960A41" w14:textId="77777777" w:rsidR="00B065BA" w:rsidRPr="00D57F2D" w:rsidRDefault="00B065BA" w:rsidP="00550BA7">
            <w:pPr>
              <w:spacing w:after="60"/>
              <w:jc w:val="center"/>
              <w:rPr>
                <w:iCs/>
                <w:sz w:val="20"/>
                <w:szCs w:val="20"/>
              </w:rPr>
            </w:pPr>
            <w:r w:rsidRPr="00D57F2D">
              <w:rPr>
                <w:iCs/>
                <w:sz w:val="20"/>
                <w:szCs w:val="20"/>
              </w:rPr>
              <w:t>none</w:t>
            </w:r>
          </w:p>
        </w:tc>
        <w:tc>
          <w:tcPr>
            <w:tcW w:w="3648" w:type="pct"/>
            <w:tcBorders>
              <w:top w:val="single" w:sz="6" w:space="0" w:color="auto"/>
              <w:left w:val="single" w:sz="6" w:space="0" w:color="auto"/>
              <w:bottom w:val="single" w:sz="6" w:space="0" w:color="auto"/>
              <w:right w:val="single" w:sz="4" w:space="0" w:color="auto"/>
            </w:tcBorders>
            <w:hideMark/>
          </w:tcPr>
          <w:p w14:paraId="44141004" w14:textId="77777777" w:rsidR="00B065BA" w:rsidRPr="00D57F2D" w:rsidRDefault="00B065BA" w:rsidP="00550BA7">
            <w:pPr>
              <w:spacing w:after="60"/>
              <w:rPr>
                <w:iCs/>
                <w:sz w:val="20"/>
                <w:szCs w:val="20"/>
              </w:rPr>
            </w:pPr>
            <w:r w:rsidRPr="00D57F2D">
              <w:rPr>
                <w:iCs/>
                <w:sz w:val="20"/>
                <w:szCs w:val="20"/>
              </w:rPr>
              <w:t>A RUC-committed Generation Resource.</w:t>
            </w:r>
          </w:p>
        </w:tc>
      </w:tr>
      <w:tr w:rsidR="00B065BA" w:rsidRPr="00D57F2D" w14:paraId="5A37CE22"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23918F6B" w14:textId="77777777" w:rsidR="00B065BA" w:rsidRPr="00D57F2D" w:rsidRDefault="00B065BA" w:rsidP="00550BA7">
            <w:pPr>
              <w:spacing w:after="60"/>
              <w:rPr>
                <w:iCs/>
                <w:sz w:val="20"/>
                <w:szCs w:val="20"/>
              </w:rPr>
            </w:pPr>
            <w:r w:rsidRPr="00D57F2D">
              <w:rPr>
                <w:i/>
                <w:iCs/>
                <w:sz w:val="20"/>
                <w:szCs w:val="20"/>
              </w:rPr>
              <w:t>d</w:t>
            </w:r>
          </w:p>
        </w:tc>
        <w:tc>
          <w:tcPr>
            <w:tcW w:w="471" w:type="pct"/>
            <w:tcBorders>
              <w:top w:val="single" w:sz="6" w:space="0" w:color="auto"/>
              <w:left w:val="single" w:sz="6" w:space="0" w:color="auto"/>
              <w:bottom w:val="single" w:sz="6" w:space="0" w:color="auto"/>
              <w:right w:val="single" w:sz="6" w:space="0" w:color="auto"/>
            </w:tcBorders>
            <w:hideMark/>
          </w:tcPr>
          <w:p w14:paraId="2237BABD" w14:textId="77777777" w:rsidR="00B065BA" w:rsidRPr="00D57F2D" w:rsidRDefault="00B065BA" w:rsidP="00550BA7">
            <w:pPr>
              <w:spacing w:after="60"/>
              <w:jc w:val="center"/>
              <w:rPr>
                <w:iCs/>
                <w:sz w:val="20"/>
                <w:szCs w:val="20"/>
              </w:rPr>
            </w:pPr>
            <w:r w:rsidRPr="00D57F2D">
              <w:rPr>
                <w:iCs/>
                <w:sz w:val="20"/>
                <w:szCs w:val="20"/>
              </w:rPr>
              <w:t>none</w:t>
            </w:r>
          </w:p>
        </w:tc>
        <w:tc>
          <w:tcPr>
            <w:tcW w:w="3648" w:type="pct"/>
            <w:tcBorders>
              <w:top w:val="single" w:sz="6" w:space="0" w:color="auto"/>
              <w:left w:val="single" w:sz="6" w:space="0" w:color="auto"/>
              <w:bottom w:val="single" w:sz="6" w:space="0" w:color="auto"/>
              <w:right w:val="single" w:sz="4" w:space="0" w:color="auto"/>
            </w:tcBorders>
            <w:hideMark/>
          </w:tcPr>
          <w:p w14:paraId="4F03A759" w14:textId="77777777" w:rsidR="00B065BA" w:rsidRPr="00D57F2D" w:rsidRDefault="00B065BA" w:rsidP="00550BA7">
            <w:pPr>
              <w:spacing w:after="60"/>
              <w:rPr>
                <w:iCs/>
                <w:sz w:val="20"/>
                <w:szCs w:val="20"/>
              </w:rPr>
            </w:pPr>
            <w:r w:rsidRPr="00D57F2D">
              <w:rPr>
                <w:iCs/>
                <w:sz w:val="20"/>
                <w:szCs w:val="20"/>
              </w:rPr>
              <w:t>An Operating Day containing the RUC-commitment.</w:t>
            </w:r>
          </w:p>
        </w:tc>
      </w:tr>
      <w:tr w:rsidR="00B065BA" w:rsidRPr="00D57F2D" w14:paraId="5B4A8F6A" w14:textId="77777777" w:rsidTr="00550BA7">
        <w:trPr>
          <w:cantSplit/>
        </w:trPr>
        <w:tc>
          <w:tcPr>
            <w:tcW w:w="881" w:type="pct"/>
            <w:tcBorders>
              <w:top w:val="single" w:sz="6" w:space="0" w:color="auto"/>
              <w:left w:val="single" w:sz="4" w:space="0" w:color="auto"/>
              <w:bottom w:val="single" w:sz="6" w:space="0" w:color="auto"/>
              <w:right w:val="single" w:sz="6" w:space="0" w:color="auto"/>
            </w:tcBorders>
            <w:hideMark/>
          </w:tcPr>
          <w:p w14:paraId="29EBCF29" w14:textId="77777777" w:rsidR="00B065BA" w:rsidRPr="00D57F2D" w:rsidRDefault="00B065BA" w:rsidP="00550BA7">
            <w:pPr>
              <w:spacing w:after="60"/>
              <w:rPr>
                <w:i/>
                <w:iCs/>
                <w:sz w:val="20"/>
                <w:szCs w:val="20"/>
              </w:rPr>
            </w:pPr>
            <w:r w:rsidRPr="00D57F2D">
              <w:rPr>
                <w:i/>
                <w:iCs/>
                <w:sz w:val="20"/>
                <w:szCs w:val="20"/>
              </w:rPr>
              <w:t>p</w:t>
            </w:r>
          </w:p>
        </w:tc>
        <w:tc>
          <w:tcPr>
            <w:tcW w:w="471" w:type="pct"/>
            <w:tcBorders>
              <w:top w:val="single" w:sz="6" w:space="0" w:color="auto"/>
              <w:left w:val="single" w:sz="6" w:space="0" w:color="auto"/>
              <w:bottom w:val="single" w:sz="6" w:space="0" w:color="auto"/>
              <w:right w:val="single" w:sz="6" w:space="0" w:color="auto"/>
            </w:tcBorders>
            <w:hideMark/>
          </w:tcPr>
          <w:p w14:paraId="56772572" w14:textId="77777777" w:rsidR="00B065BA" w:rsidRPr="00D57F2D" w:rsidRDefault="00B065BA" w:rsidP="00550BA7">
            <w:pPr>
              <w:spacing w:after="60"/>
              <w:jc w:val="center"/>
              <w:rPr>
                <w:iCs/>
                <w:sz w:val="20"/>
                <w:szCs w:val="20"/>
              </w:rPr>
            </w:pPr>
            <w:r w:rsidRPr="00D57F2D">
              <w:rPr>
                <w:iCs/>
                <w:sz w:val="20"/>
                <w:szCs w:val="20"/>
              </w:rPr>
              <w:t>none</w:t>
            </w:r>
          </w:p>
        </w:tc>
        <w:tc>
          <w:tcPr>
            <w:tcW w:w="3648" w:type="pct"/>
            <w:tcBorders>
              <w:top w:val="single" w:sz="6" w:space="0" w:color="auto"/>
              <w:left w:val="single" w:sz="6" w:space="0" w:color="auto"/>
              <w:bottom w:val="single" w:sz="6" w:space="0" w:color="auto"/>
              <w:right w:val="single" w:sz="4" w:space="0" w:color="auto"/>
            </w:tcBorders>
            <w:hideMark/>
          </w:tcPr>
          <w:p w14:paraId="33E4602E" w14:textId="77777777" w:rsidR="00B065BA" w:rsidRPr="00D57F2D" w:rsidRDefault="00B065BA" w:rsidP="00550BA7">
            <w:pPr>
              <w:spacing w:after="60"/>
              <w:rPr>
                <w:i/>
                <w:iCs/>
                <w:sz w:val="20"/>
                <w:szCs w:val="20"/>
              </w:rPr>
            </w:pPr>
            <w:r w:rsidRPr="00D57F2D">
              <w:rPr>
                <w:iCs/>
                <w:sz w:val="20"/>
                <w:szCs w:val="20"/>
              </w:rPr>
              <w:t>A Resource Node Settlement Point.</w:t>
            </w:r>
          </w:p>
        </w:tc>
      </w:tr>
      <w:tr w:rsidR="00B065BA" w:rsidRPr="00D57F2D" w14:paraId="43408A46" w14:textId="77777777" w:rsidTr="00550BA7">
        <w:trPr>
          <w:cantSplit/>
        </w:trPr>
        <w:tc>
          <w:tcPr>
            <w:tcW w:w="881" w:type="pct"/>
            <w:tcBorders>
              <w:top w:val="single" w:sz="6" w:space="0" w:color="auto"/>
              <w:left w:val="single" w:sz="4" w:space="0" w:color="auto"/>
              <w:bottom w:val="single" w:sz="4" w:space="0" w:color="auto"/>
              <w:right w:val="single" w:sz="6" w:space="0" w:color="auto"/>
            </w:tcBorders>
            <w:hideMark/>
          </w:tcPr>
          <w:p w14:paraId="566CB304" w14:textId="77777777" w:rsidR="00B065BA" w:rsidRPr="00D57F2D" w:rsidRDefault="00B065BA" w:rsidP="00550BA7">
            <w:pPr>
              <w:spacing w:after="60"/>
              <w:rPr>
                <w:i/>
                <w:iCs/>
                <w:sz w:val="20"/>
                <w:szCs w:val="20"/>
              </w:rPr>
            </w:pPr>
            <w:r w:rsidRPr="00D57F2D">
              <w:rPr>
                <w:i/>
                <w:iCs/>
                <w:sz w:val="20"/>
                <w:szCs w:val="20"/>
              </w:rPr>
              <w:t>i</w:t>
            </w:r>
          </w:p>
        </w:tc>
        <w:tc>
          <w:tcPr>
            <w:tcW w:w="471" w:type="pct"/>
            <w:tcBorders>
              <w:top w:val="single" w:sz="6" w:space="0" w:color="auto"/>
              <w:left w:val="single" w:sz="6" w:space="0" w:color="auto"/>
              <w:bottom w:val="single" w:sz="4" w:space="0" w:color="auto"/>
              <w:right w:val="single" w:sz="6" w:space="0" w:color="auto"/>
            </w:tcBorders>
            <w:hideMark/>
          </w:tcPr>
          <w:p w14:paraId="231C94AB" w14:textId="77777777" w:rsidR="00B065BA" w:rsidRPr="00D57F2D" w:rsidRDefault="00B065BA" w:rsidP="00550BA7">
            <w:pPr>
              <w:spacing w:after="60"/>
              <w:jc w:val="center"/>
              <w:rPr>
                <w:iCs/>
                <w:sz w:val="20"/>
                <w:szCs w:val="20"/>
              </w:rPr>
            </w:pPr>
            <w:r w:rsidRPr="00D57F2D">
              <w:rPr>
                <w:iCs/>
                <w:sz w:val="20"/>
                <w:szCs w:val="20"/>
              </w:rPr>
              <w:t>none</w:t>
            </w:r>
          </w:p>
        </w:tc>
        <w:tc>
          <w:tcPr>
            <w:tcW w:w="3648" w:type="pct"/>
            <w:tcBorders>
              <w:top w:val="single" w:sz="6" w:space="0" w:color="auto"/>
              <w:left w:val="single" w:sz="6" w:space="0" w:color="auto"/>
              <w:bottom w:val="single" w:sz="4" w:space="0" w:color="auto"/>
              <w:right w:val="single" w:sz="4" w:space="0" w:color="auto"/>
            </w:tcBorders>
            <w:hideMark/>
          </w:tcPr>
          <w:p w14:paraId="1A803366" w14:textId="77777777" w:rsidR="00B065BA" w:rsidRPr="00D57F2D" w:rsidRDefault="00B065BA" w:rsidP="00550BA7">
            <w:pPr>
              <w:spacing w:after="60"/>
              <w:rPr>
                <w:iCs/>
                <w:sz w:val="20"/>
                <w:szCs w:val="20"/>
              </w:rPr>
            </w:pPr>
            <w:r w:rsidRPr="00D57F2D">
              <w:rPr>
                <w:iCs/>
                <w:sz w:val="20"/>
                <w:szCs w:val="20"/>
              </w:rPr>
              <w:t>A 15-minute Settlement Interval within the hour that includes a RUC instruction.</w:t>
            </w:r>
          </w:p>
        </w:tc>
      </w:tr>
    </w:tbl>
    <w:p w14:paraId="1E057E71" w14:textId="77777777" w:rsidR="00B065BA" w:rsidRPr="00227964" w:rsidRDefault="00B065BA" w:rsidP="00B065BA">
      <w:pPr>
        <w:keepNext/>
        <w:widowControl w:val="0"/>
        <w:tabs>
          <w:tab w:val="left" w:pos="1260"/>
        </w:tabs>
        <w:snapToGrid w:val="0"/>
        <w:spacing w:before="480" w:after="240"/>
        <w:ind w:left="1260" w:hanging="1260"/>
        <w:outlineLvl w:val="3"/>
        <w:rPr>
          <w:b/>
          <w:bCs/>
          <w:szCs w:val="20"/>
        </w:rPr>
      </w:pPr>
      <w:commentRangeStart w:id="803"/>
      <w:r w:rsidRPr="00227964">
        <w:rPr>
          <w:b/>
          <w:bCs/>
          <w:szCs w:val="20"/>
        </w:rPr>
        <w:t>5.7.1.4</w:t>
      </w:r>
      <w:commentRangeEnd w:id="803"/>
      <w:r w:rsidR="009C0EAE">
        <w:rPr>
          <w:rStyle w:val="CommentReference"/>
        </w:rPr>
        <w:commentReference w:id="803"/>
      </w:r>
      <w:r w:rsidRPr="00227964">
        <w:rPr>
          <w:b/>
          <w:bCs/>
          <w:szCs w:val="20"/>
        </w:rPr>
        <w:tab/>
        <w:t xml:space="preserve">Revenue Less Cost During QSE </w:t>
      </w:r>
      <w:proofErr w:type="spellStart"/>
      <w:r w:rsidRPr="00227964">
        <w:rPr>
          <w:b/>
          <w:bCs/>
          <w:szCs w:val="20"/>
        </w:rPr>
        <w:t>Clawback</w:t>
      </w:r>
      <w:proofErr w:type="spellEnd"/>
      <w:r w:rsidRPr="00227964">
        <w:rPr>
          <w:b/>
          <w:bCs/>
          <w:szCs w:val="20"/>
        </w:rPr>
        <w:t xml:space="preserve"> Intervals</w:t>
      </w:r>
    </w:p>
    <w:p w14:paraId="53D074D0" w14:textId="77777777" w:rsidR="00B065BA" w:rsidRPr="00227964" w:rsidRDefault="00B065BA" w:rsidP="00B065BA">
      <w:pPr>
        <w:spacing w:after="240"/>
        <w:ind w:left="810" w:hanging="810"/>
        <w:rPr>
          <w:szCs w:val="20"/>
        </w:rPr>
      </w:pPr>
      <w:r w:rsidRPr="00227964">
        <w:rPr>
          <w:szCs w:val="20"/>
        </w:rPr>
        <w:t>(1)</w:t>
      </w:r>
      <w:r w:rsidRPr="00227964">
        <w:rPr>
          <w:szCs w:val="20"/>
        </w:rPr>
        <w:tab/>
        <w:t xml:space="preserve">The total revenue for a Resource less the cost based on the Energy Offer Curve Cost Cap as described in Section 4.4.9.3.3, Energy Offer Curve Cost Caps, during all QSE </w:t>
      </w:r>
      <w:proofErr w:type="spellStart"/>
      <w:r w:rsidRPr="00227964">
        <w:rPr>
          <w:szCs w:val="20"/>
        </w:rPr>
        <w:t>Clawback</w:t>
      </w:r>
      <w:proofErr w:type="spellEnd"/>
      <w:r w:rsidRPr="00227964">
        <w:rPr>
          <w:szCs w:val="20"/>
        </w:rPr>
        <w:t xml:space="preserve"> Intervals of the Operating Day is Revenue Less Cost During QSE-</w:t>
      </w:r>
      <w:proofErr w:type="spellStart"/>
      <w:r w:rsidRPr="00227964">
        <w:rPr>
          <w:szCs w:val="20"/>
        </w:rPr>
        <w:t>Clawback</w:t>
      </w:r>
      <w:proofErr w:type="spellEnd"/>
      <w:r w:rsidRPr="00227964">
        <w:rPr>
          <w:szCs w:val="20"/>
        </w:rPr>
        <w:t xml:space="preserve"> Intervals. </w:t>
      </w:r>
    </w:p>
    <w:p w14:paraId="7F1E3F80" w14:textId="77777777" w:rsidR="00B065BA" w:rsidRPr="00227964" w:rsidRDefault="00B065BA" w:rsidP="00B065BA">
      <w:pPr>
        <w:spacing w:after="240"/>
        <w:ind w:left="720" w:hanging="720"/>
        <w:rPr>
          <w:szCs w:val="20"/>
        </w:rPr>
      </w:pPr>
      <w:r w:rsidRPr="00227964">
        <w:rPr>
          <w:szCs w:val="20"/>
        </w:rPr>
        <w:lastRenderedPageBreak/>
        <w:t>(2)</w:t>
      </w:r>
      <w:r w:rsidRPr="00227964">
        <w:rPr>
          <w:szCs w:val="20"/>
        </w:rPr>
        <w:tab/>
        <w:t xml:space="preserve">The MEPR and LSL used to calculate Revenue Less Cost During QSE </w:t>
      </w:r>
      <w:proofErr w:type="spellStart"/>
      <w:r w:rsidRPr="00227964">
        <w:rPr>
          <w:szCs w:val="20"/>
        </w:rPr>
        <w:t>Clawback</w:t>
      </w:r>
      <w:proofErr w:type="spellEnd"/>
      <w:r w:rsidRPr="00227964">
        <w:rPr>
          <w:szCs w:val="20"/>
        </w:rPr>
        <w:t xml:space="preserve"> Intervals for a Combined Cycle Train is the MEPR and LSL that corresponds to the Combined Cycle Generation Resource, within a Combined Cycle Train, that operates in Real-Time for the QSE </w:t>
      </w:r>
      <w:proofErr w:type="spellStart"/>
      <w:r w:rsidRPr="00227964">
        <w:rPr>
          <w:szCs w:val="20"/>
        </w:rPr>
        <w:t>Clawback</w:t>
      </w:r>
      <w:proofErr w:type="spellEnd"/>
      <w:r w:rsidRPr="00227964">
        <w:rPr>
          <w:szCs w:val="20"/>
        </w:rPr>
        <w:t xml:space="preserve"> Interval.</w:t>
      </w:r>
    </w:p>
    <w:p w14:paraId="46771FF0" w14:textId="77777777" w:rsidR="00B065BA" w:rsidRPr="00227964" w:rsidRDefault="00B065BA" w:rsidP="00B065BA">
      <w:pPr>
        <w:spacing w:after="240"/>
        <w:ind w:left="720" w:hanging="720"/>
        <w:rPr>
          <w:iCs/>
          <w:szCs w:val="20"/>
        </w:rPr>
      </w:pPr>
      <w:r w:rsidRPr="00227964">
        <w:rPr>
          <w:szCs w:val="20"/>
        </w:rPr>
        <w:t>(3)</w:t>
      </w:r>
      <w:r w:rsidRPr="00227964">
        <w:rPr>
          <w:szCs w:val="20"/>
        </w:rPr>
        <w:tab/>
        <w:t xml:space="preserve">For each QSE </w:t>
      </w:r>
      <w:proofErr w:type="spellStart"/>
      <w:r w:rsidRPr="00227964">
        <w:rPr>
          <w:szCs w:val="20"/>
        </w:rPr>
        <w:t>Clawback</w:t>
      </w:r>
      <w:proofErr w:type="spellEnd"/>
      <w:r w:rsidRPr="00227964">
        <w:rPr>
          <w:szCs w:val="20"/>
        </w:rPr>
        <w:t xml:space="preserve"> Interval, Revenue Less Cost During QSE </w:t>
      </w:r>
      <w:proofErr w:type="spellStart"/>
      <w:r w:rsidRPr="00227964">
        <w:rPr>
          <w:szCs w:val="20"/>
        </w:rPr>
        <w:t>Clawback</w:t>
      </w:r>
      <w:proofErr w:type="spellEnd"/>
      <w:r w:rsidRPr="00227964">
        <w:rPr>
          <w:szCs w:val="20"/>
        </w:rPr>
        <w:t xml:space="preserve"> Intervals is calculated as follows:</w:t>
      </w:r>
    </w:p>
    <w:p w14:paraId="63111F90" w14:textId="162A7737" w:rsidR="00B065BA" w:rsidRPr="00227964" w:rsidRDefault="10066687" w:rsidP="79C6FA9D">
      <w:pPr>
        <w:tabs>
          <w:tab w:val="left" w:pos="2340"/>
          <w:tab w:val="left" w:pos="2880"/>
        </w:tabs>
        <w:spacing w:after="240"/>
        <w:ind w:left="3067" w:hanging="2347"/>
        <w:rPr>
          <w:b/>
          <w:bCs/>
          <w:lang w:val="pt-BR"/>
        </w:rPr>
      </w:pPr>
      <w:r w:rsidRPr="79C6FA9D">
        <w:rPr>
          <w:b/>
          <w:bCs/>
        </w:rPr>
        <w:t xml:space="preserve">RUCEXRQC </w:t>
      </w:r>
      <w:r w:rsidRPr="7F613925">
        <w:rPr>
          <w:b/>
          <w:bCs/>
          <w:i/>
          <w:iCs/>
          <w:vertAlign w:val="subscript"/>
        </w:rPr>
        <w:t>q, r, d</w:t>
      </w:r>
      <w:r w:rsidR="00B065BA" w:rsidRPr="00227964">
        <w:rPr>
          <w:b/>
          <w:lang w:val="x-none" w:eastAsia="x-none"/>
        </w:rPr>
        <w:tab/>
      </w:r>
      <w:r w:rsidR="00B065BA" w:rsidRPr="00227964">
        <w:rPr>
          <w:b/>
          <w:lang w:val="x-none" w:eastAsia="x-none"/>
        </w:rPr>
        <w:tab/>
      </w:r>
      <w:r w:rsidRPr="79C6FA9D">
        <w:rPr>
          <w:b/>
          <w:bCs/>
        </w:rPr>
        <w:t xml:space="preserve">=  Max </w:t>
      </w:r>
      <w:r w:rsidRPr="79C6FA9D">
        <w:rPr>
          <w:b/>
          <w:bCs/>
          <w:sz w:val="28"/>
          <w:szCs w:val="28"/>
        </w:rPr>
        <w:t>{</w:t>
      </w:r>
      <w:r w:rsidRPr="79C6FA9D">
        <w:rPr>
          <w:b/>
          <w:bCs/>
        </w:rPr>
        <w:t xml:space="preserve">0, </w:t>
      </w:r>
      <w:r w:rsidR="00B065BA" w:rsidRPr="00227964">
        <w:rPr>
          <w:rFonts w:eastAsia="Times New Roman"/>
          <w:b/>
          <w:position w:val="-20"/>
          <w:lang w:val="x-none" w:eastAsia="x-none"/>
        </w:rPr>
        <w:object w:dxaOrig="195" w:dyaOrig="465" w14:anchorId="7A436ECD">
          <v:shape id="_x0000_i1039" type="#_x0000_t75" style="width:9pt;height:23.4pt" o:ole="">
            <v:imagedata r:id="rId44" o:title=""/>
          </v:shape>
          <o:OLEObject Type="Embed" ProgID="Equation.3" ShapeID="_x0000_i1039" DrawAspect="Content" ObjectID="_1825175611" r:id="rId45"/>
        </w:object>
      </w:r>
      <w:r w:rsidRPr="79C6FA9D">
        <w:rPr>
          <w:b/>
          <w:bCs/>
        </w:rPr>
        <w:t xml:space="preserve">[(RTSPP </w:t>
      </w:r>
      <w:r w:rsidRPr="7F613925">
        <w:rPr>
          <w:b/>
          <w:bCs/>
          <w:i/>
          <w:iCs/>
          <w:vertAlign w:val="subscript"/>
        </w:rPr>
        <w:t>p, i</w:t>
      </w:r>
      <w:r w:rsidRPr="79C6FA9D">
        <w:rPr>
          <w:b/>
          <w:bCs/>
        </w:rPr>
        <w:t xml:space="preserve"> * RTMG </w:t>
      </w:r>
      <w:r w:rsidRPr="7F613925">
        <w:rPr>
          <w:b/>
          <w:bCs/>
          <w:i/>
          <w:iCs/>
          <w:vertAlign w:val="subscript"/>
        </w:rPr>
        <w:t>q, r, i</w:t>
      </w:r>
      <w:r w:rsidRPr="79C6FA9D">
        <w:rPr>
          <w:b/>
          <w:bCs/>
        </w:rPr>
        <w:t>)</w:t>
      </w:r>
      <w:r w:rsidR="00B065BA" w:rsidRPr="00227964">
        <w:rPr>
          <w:b/>
          <w:lang w:val="x-none" w:eastAsia="x-none"/>
        </w:rPr>
        <w:br/>
      </w:r>
      <w:r w:rsidRPr="79C6FA9D">
        <w:rPr>
          <w:b/>
          <w:bCs/>
        </w:rPr>
        <w:t xml:space="preserve">+ (-1) * (VSSVARAMT </w:t>
      </w:r>
      <w:r w:rsidRPr="7F613925">
        <w:rPr>
          <w:b/>
          <w:bCs/>
          <w:i/>
          <w:iCs/>
          <w:vertAlign w:val="subscript"/>
        </w:rPr>
        <w:t>q, r, i</w:t>
      </w:r>
      <w:r w:rsidRPr="79C6FA9D">
        <w:rPr>
          <w:b/>
          <w:bCs/>
        </w:rPr>
        <w:t xml:space="preserve"> + </w:t>
      </w:r>
      <w:r w:rsidRPr="79C6FA9D">
        <w:rPr>
          <w:b/>
          <w:bCs/>
          <w:lang w:val="pt-BR"/>
        </w:rPr>
        <w:t xml:space="preserve">VSSEAMT </w:t>
      </w:r>
      <w:r w:rsidRPr="7F613925">
        <w:rPr>
          <w:b/>
          <w:bCs/>
          <w:i/>
          <w:iCs/>
          <w:vertAlign w:val="subscript"/>
        </w:rPr>
        <w:t>q, r, i</w:t>
      </w:r>
      <w:r w:rsidRPr="79C6FA9D">
        <w:rPr>
          <w:b/>
          <w:bCs/>
          <w:lang w:val="pt-BR"/>
        </w:rPr>
        <w:t>)</w:t>
      </w:r>
    </w:p>
    <w:p w14:paraId="22F4CE4D" w14:textId="77777777" w:rsidR="00B065BA" w:rsidRPr="00227964" w:rsidRDefault="00B065BA" w:rsidP="00B065BA">
      <w:pPr>
        <w:tabs>
          <w:tab w:val="left" w:pos="2340"/>
          <w:tab w:val="left" w:pos="2880"/>
        </w:tabs>
        <w:spacing w:after="240"/>
        <w:ind w:left="3067" w:hanging="2347"/>
        <w:rPr>
          <w:b/>
          <w:lang w:val="x-none" w:eastAsia="x-none"/>
        </w:rPr>
      </w:pPr>
      <w:r w:rsidRPr="00227964">
        <w:rPr>
          <w:b/>
          <w:lang w:val="x-none" w:eastAsia="x-none"/>
        </w:rPr>
        <w:tab/>
      </w:r>
      <w:r w:rsidRPr="00227964">
        <w:rPr>
          <w:b/>
          <w:lang w:val="x-none" w:eastAsia="x-none"/>
        </w:rPr>
        <w:tab/>
      </w:r>
      <w:r w:rsidRPr="00227964">
        <w:rPr>
          <w:b/>
          <w:lang w:val="x-none" w:eastAsia="x-none"/>
        </w:rPr>
        <w:tab/>
        <w:t xml:space="preserve">+ (-1) * EMREAMT </w:t>
      </w:r>
      <w:r w:rsidRPr="00227964">
        <w:rPr>
          <w:b/>
          <w:i/>
          <w:vertAlign w:val="subscript"/>
          <w:lang w:val="x-none" w:eastAsia="x-none"/>
        </w:rPr>
        <w:t>q,</w:t>
      </w:r>
      <w:r w:rsidRPr="00227964">
        <w:rPr>
          <w:b/>
          <w:i/>
          <w:vertAlign w:val="subscript"/>
          <w:lang w:eastAsia="x-none"/>
        </w:rPr>
        <w:t xml:space="preserve"> </w:t>
      </w:r>
      <w:r w:rsidRPr="00227964">
        <w:rPr>
          <w:b/>
          <w:i/>
          <w:vertAlign w:val="subscript"/>
          <w:lang w:val="x-none" w:eastAsia="x-none"/>
        </w:rPr>
        <w:t>r,</w:t>
      </w:r>
      <w:r w:rsidRPr="00227964">
        <w:rPr>
          <w:b/>
          <w:i/>
          <w:vertAlign w:val="subscript"/>
          <w:lang w:eastAsia="x-none"/>
        </w:rPr>
        <w:t xml:space="preserve"> </w:t>
      </w:r>
      <w:r w:rsidRPr="00227964">
        <w:rPr>
          <w:b/>
          <w:i/>
          <w:vertAlign w:val="subscript"/>
          <w:lang w:val="x-none" w:eastAsia="x-none"/>
        </w:rPr>
        <w:t>i</w:t>
      </w:r>
    </w:p>
    <w:p w14:paraId="249B2489" w14:textId="77777777" w:rsidR="00B065BA" w:rsidRPr="00227964" w:rsidRDefault="00B065BA" w:rsidP="00B065BA">
      <w:pPr>
        <w:tabs>
          <w:tab w:val="left" w:pos="2340"/>
          <w:tab w:val="left" w:pos="2880"/>
        </w:tabs>
        <w:spacing w:after="240"/>
        <w:ind w:left="3067" w:hanging="2347"/>
        <w:rPr>
          <w:b/>
          <w:lang w:val="x-none" w:eastAsia="x-none"/>
        </w:rPr>
      </w:pPr>
      <w:r w:rsidRPr="00227964">
        <w:rPr>
          <w:b/>
          <w:lang w:val="x-none" w:eastAsia="x-none"/>
        </w:rPr>
        <w:tab/>
      </w:r>
      <w:r w:rsidRPr="00227964">
        <w:rPr>
          <w:b/>
          <w:lang w:val="x-none" w:eastAsia="x-none"/>
        </w:rPr>
        <w:tab/>
      </w:r>
      <w:r w:rsidRPr="00227964">
        <w:rPr>
          <w:b/>
          <w:lang w:val="x-none" w:eastAsia="x-none"/>
        </w:rPr>
        <w:tab/>
        <w:t>– [MEPR</w:t>
      </w:r>
      <w:r w:rsidRPr="00227964">
        <w:rPr>
          <w:b/>
          <w:lang w:eastAsia="x-none"/>
        </w:rPr>
        <w:t xml:space="preserve"> </w:t>
      </w:r>
      <w:r w:rsidRPr="00227964">
        <w:rPr>
          <w:b/>
          <w:i/>
          <w:vertAlign w:val="subscript"/>
          <w:lang w:val="x-none" w:eastAsia="x-none"/>
        </w:rPr>
        <w:t>q,</w:t>
      </w:r>
      <w:r w:rsidRPr="00227964">
        <w:rPr>
          <w:b/>
          <w:i/>
          <w:vertAlign w:val="subscript"/>
          <w:lang w:eastAsia="x-none"/>
        </w:rPr>
        <w:t xml:space="preserve"> </w:t>
      </w:r>
      <w:r w:rsidRPr="00227964">
        <w:rPr>
          <w:b/>
          <w:i/>
          <w:vertAlign w:val="subscript"/>
          <w:lang w:val="x-none" w:eastAsia="x-none"/>
        </w:rPr>
        <w:t>r,</w:t>
      </w:r>
      <w:r w:rsidRPr="00227964">
        <w:rPr>
          <w:b/>
          <w:i/>
          <w:vertAlign w:val="subscript"/>
          <w:lang w:eastAsia="x-none"/>
        </w:rPr>
        <w:t xml:space="preserve"> </w:t>
      </w:r>
      <w:r w:rsidRPr="00227964">
        <w:rPr>
          <w:b/>
          <w:i/>
          <w:vertAlign w:val="subscript"/>
          <w:lang w:val="x-none" w:eastAsia="x-none"/>
        </w:rPr>
        <w:t>i</w:t>
      </w:r>
      <w:r w:rsidRPr="00227964">
        <w:rPr>
          <w:b/>
          <w:lang w:val="x-none" w:eastAsia="x-none"/>
        </w:rPr>
        <w:t xml:space="preserve"> * Min (RTMG</w:t>
      </w:r>
      <w:r w:rsidRPr="00227964">
        <w:rPr>
          <w:b/>
          <w:lang w:eastAsia="x-none"/>
        </w:rPr>
        <w:t xml:space="preserve"> </w:t>
      </w:r>
      <w:r w:rsidRPr="00227964">
        <w:rPr>
          <w:b/>
          <w:i/>
          <w:vertAlign w:val="subscript"/>
          <w:lang w:val="x-none" w:eastAsia="x-none"/>
        </w:rPr>
        <w:t>q,</w:t>
      </w:r>
      <w:r w:rsidRPr="00227964">
        <w:rPr>
          <w:b/>
          <w:i/>
          <w:vertAlign w:val="subscript"/>
          <w:lang w:eastAsia="x-none"/>
        </w:rPr>
        <w:t xml:space="preserve"> </w:t>
      </w:r>
      <w:r w:rsidRPr="00227964">
        <w:rPr>
          <w:b/>
          <w:i/>
          <w:vertAlign w:val="subscript"/>
          <w:lang w:val="x-none" w:eastAsia="x-none"/>
        </w:rPr>
        <w:t>r,</w:t>
      </w:r>
      <w:r w:rsidRPr="00227964">
        <w:rPr>
          <w:b/>
          <w:i/>
          <w:vertAlign w:val="subscript"/>
          <w:lang w:eastAsia="x-none"/>
        </w:rPr>
        <w:t xml:space="preserve"> </w:t>
      </w:r>
      <w:r w:rsidRPr="00227964">
        <w:rPr>
          <w:b/>
          <w:i/>
          <w:vertAlign w:val="subscript"/>
          <w:lang w:val="x-none" w:eastAsia="x-none"/>
        </w:rPr>
        <w:t>i</w:t>
      </w:r>
      <w:r w:rsidRPr="00227964">
        <w:rPr>
          <w:b/>
          <w:lang w:val="x-none" w:eastAsia="x-none"/>
        </w:rPr>
        <w:t>, (LSL</w:t>
      </w:r>
      <w:r w:rsidRPr="00227964">
        <w:rPr>
          <w:b/>
          <w:lang w:eastAsia="x-none"/>
        </w:rPr>
        <w:t xml:space="preserve"> </w:t>
      </w:r>
      <w:r w:rsidRPr="00227964">
        <w:rPr>
          <w:b/>
          <w:i/>
          <w:vertAlign w:val="subscript"/>
          <w:lang w:val="x-none" w:eastAsia="x-none"/>
        </w:rPr>
        <w:t>q,</w:t>
      </w:r>
      <w:r w:rsidRPr="00227964">
        <w:rPr>
          <w:b/>
          <w:i/>
          <w:vertAlign w:val="subscript"/>
          <w:lang w:eastAsia="x-none"/>
        </w:rPr>
        <w:t xml:space="preserve"> </w:t>
      </w:r>
      <w:r w:rsidRPr="00227964">
        <w:rPr>
          <w:b/>
          <w:i/>
          <w:vertAlign w:val="subscript"/>
          <w:lang w:val="x-none" w:eastAsia="x-none"/>
        </w:rPr>
        <w:t>r,</w:t>
      </w:r>
      <w:r w:rsidRPr="00227964">
        <w:rPr>
          <w:b/>
          <w:i/>
          <w:vertAlign w:val="subscript"/>
          <w:lang w:eastAsia="x-none"/>
        </w:rPr>
        <w:t xml:space="preserve"> </w:t>
      </w:r>
      <w:r w:rsidRPr="00227964">
        <w:rPr>
          <w:b/>
          <w:i/>
          <w:vertAlign w:val="subscript"/>
          <w:lang w:val="x-none" w:eastAsia="x-none"/>
        </w:rPr>
        <w:t>i</w:t>
      </w:r>
      <w:r w:rsidRPr="00227964">
        <w:rPr>
          <w:b/>
          <w:lang w:val="x-none" w:eastAsia="x-none"/>
        </w:rPr>
        <w:t xml:space="preserve"> * (¼)))] </w:t>
      </w:r>
    </w:p>
    <w:p w14:paraId="6ED556F6" w14:textId="77777777" w:rsidR="00B065BA" w:rsidRPr="00227964" w:rsidRDefault="00B065BA" w:rsidP="00B065BA">
      <w:pPr>
        <w:tabs>
          <w:tab w:val="left" w:pos="2340"/>
          <w:tab w:val="left" w:pos="2880"/>
        </w:tabs>
        <w:spacing w:after="240"/>
        <w:ind w:left="3067" w:hanging="2347"/>
        <w:rPr>
          <w:b/>
          <w:lang w:val="x-none" w:eastAsia="x-none"/>
        </w:rPr>
      </w:pPr>
      <w:r w:rsidRPr="00227964">
        <w:rPr>
          <w:b/>
          <w:lang w:val="x-none" w:eastAsia="x-none"/>
        </w:rPr>
        <w:tab/>
      </w:r>
      <w:r w:rsidRPr="00227964">
        <w:rPr>
          <w:b/>
          <w:lang w:val="x-none" w:eastAsia="x-none"/>
        </w:rPr>
        <w:tab/>
      </w:r>
      <w:r w:rsidRPr="00227964">
        <w:rPr>
          <w:b/>
          <w:lang w:val="x-none" w:eastAsia="x-none"/>
        </w:rPr>
        <w:tab/>
        <w:t>– [RT</w:t>
      </w:r>
      <w:r w:rsidRPr="00227964">
        <w:rPr>
          <w:b/>
          <w:lang w:eastAsia="x-none"/>
        </w:rPr>
        <w:t xml:space="preserve">EOCOST </w:t>
      </w:r>
      <w:r w:rsidRPr="00227964">
        <w:rPr>
          <w:b/>
          <w:i/>
          <w:vertAlign w:val="subscript"/>
          <w:lang w:val="x-none" w:eastAsia="x-none"/>
        </w:rPr>
        <w:t>q,</w:t>
      </w:r>
      <w:r w:rsidRPr="00227964">
        <w:rPr>
          <w:b/>
          <w:i/>
          <w:vertAlign w:val="subscript"/>
          <w:lang w:eastAsia="x-none"/>
        </w:rPr>
        <w:t xml:space="preserve"> </w:t>
      </w:r>
      <w:r w:rsidRPr="00227964">
        <w:rPr>
          <w:b/>
          <w:i/>
          <w:vertAlign w:val="subscript"/>
          <w:lang w:val="x-none" w:eastAsia="x-none"/>
        </w:rPr>
        <w:t>r,</w:t>
      </w:r>
      <w:r w:rsidRPr="00227964">
        <w:rPr>
          <w:b/>
          <w:i/>
          <w:vertAlign w:val="subscript"/>
          <w:lang w:eastAsia="x-none"/>
        </w:rPr>
        <w:t xml:space="preserve"> </w:t>
      </w:r>
      <w:r w:rsidRPr="00227964">
        <w:rPr>
          <w:b/>
          <w:i/>
          <w:vertAlign w:val="subscript"/>
          <w:lang w:val="x-none" w:eastAsia="x-none"/>
        </w:rPr>
        <w:t>i</w:t>
      </w:r>
      <w:r w:rsidRPr="00227964">
        <w:rPr>
          <w:b/>
          <w:lang w:val="x-none" w:eastAsia="x-none"/>
        </w:rPr>
        <w:t xml:space="preserve"> * Max (0, RTMG</w:t>
      </w:r>
      <w:r w:rsidRPr="00227964">
        <w:rPr>
          <w:b/>
          <w:lang w:eastAsia="x-none"/>
        </w:rPr>
        <w:t xml:space="preserve"> </w:t>
      </w:r>
      <w:r w:rsidRPr="00227964">
        <w:rPr>
          <w:b/>
          <w:i/>
          <w:vertAlign w:val="subscript"/>
          <w:lang w:val="x-none" w:eastAsia="x-none"/>
        </w:rPr>
        <w:t>q,</w:t>
      </w:r>
      <w:r w:rsidRPr="00227964">
        <w:rPr>
          <w:b/>
          <w:i/>
          <w:vertAlign w:val="subscript"/>
          <w:lang w:eastAsia="x-none"/>
        </w:rPr>
        <w:t xml:space="preserve"> </w:t>
      </w:r>
      <w:r w:rsidRPr="00227964">
        <w:rPr>
          <w:b/>
          <w:i/>
          <w:vertAlign w:val="subscript"/>
          <w:lang w:val="x-none" w:eastAsia="x-none"/>
        </w:rPr>
        <w:t>r,</w:t>
      </w:r>
      <w:r w:rsidRPr="00227964">
        <w:rPr>
          <w:b/>
          <w:i/>
          <w:vertAlign w:val="subscript"/>
          <w:lang w:eastAsia="x-none"/>
        </w:rPr>
        <w:t xml:space="preserve"> </w:t>
      </w:r>
      <w:r w:rsidRPr="00227964">
        <w:rPr>
          <w:b/>
          <w:i/>
          <w:vertAlign w:val="subscript"/>
          <w:lang w:val="x-none" w:eastAsia="x-none"/>
        </w:rPr>
        <w:t>i</w:t>
      </w:r>
      <w:r w:rsidRPr="00227964">
        <w:rPr>
          <w:b/>
          <w:lang w:val="x-none" w:eastAsia="x-none"/>
        </w:rPr>
        <w:t xml:space="preserve"> – (LSL</w:t>
      </w:r>
      <w:r w:rsidRPr="00227964">
        <w:rPr>
          <w:b/>
          <w:lang w:eastAsia="x-none"/>
        </w:rPr>
        <w:t xml:space="preserve"> </w:t>
      </w:r>
      <w:r w:rsidRPr="00227964">
        <w:rPr>
          <w:b/>
          <w:i/>
          <w:vertAlign w:val="subscript"/>
          <w:lang w:val="x-none" w:eastAsia="x-none"/>
        </w:rPr>
        <w:t>q,</w:t>
      </w:r>
      <w:r w:rsidRPr="00227964">
        <w:rPr>
          <w:b/>
          <w:i/>
          <w:vertAlign w:val="subscript"/>
          <w:lang w:eastAsia="x-none"/>
        </w:rPr>
        <w:t xml:space="preserve"> </w:t>
      </w:r>
      <w:r w:rsidRPr="00227964">
        <w:rPr>
          <w:b/>
          <w:i/>
          <w:vertAlign w:val="subscript"/>
          <w:lang w:val="x-none" w:eastAsia="x-none"/>
        </w:rPr>
        <w:t>r,</w:t>
      </w:r>
      <w:r w:rsidRPr="00227964">
        <w:rPr>
          <w:b/>
          <w:i/>
          <w:vertAlign w:val="subscript"/>
          <w:lang w:eastAsia="x-none"/>
        </w:rPr>
        <w:t xml:space="preserve"> </w:t>
      </w:r>
      <w:r w:rsidRPr="00227964">
        <w:rPr>
          <w:b/>
          <w:i/>
          <w:vertAlign w:val="subscript"/>
          <w:lang w:val="x-none" w:eastAsia="x-none"/>
        </w:rPr>
        <w:t>i</w:t>
      </w:r>
      <w:r w:rsidRPr="00227964">
        <w:rPr>
          <w:b/>
          <w:lang w:val="x-none" w:eastAsia="x-none"/>
        </w:rPr>
        <w:t xml:space="preserve"> * (¼)))]]</w:t>
      </w:r>
      <w:r w:rsidRPr="00227964">
        <w:rPr>
          <w:b/>
          <w:sz w:val="28"/>
          <w:szCs w:val="28"/>
          <w:lang w:val="x-none" w:eastAsia="x-none"/>
        </w:rPr>
        <w:t>}</w:t>
      </w:r>
      <w:r w:rsidRPr="00227964">
        <w:rPr>
          <w:b/>
          <w:lang w:val="x-none" w:eastAsia="x-none"/>
        </w:rPr>
        <w:t xml:space="preserve">  </w:t>
      </w:r>
    </w:p>
    <w:p w14:paraId="0976083E" w14:textId="77777777" w:rsidR="00B065BA" w:rsidRPr="00227964" w:rsidRDefault="00B065BA" w:rsidP="00B065BA">
      <w:pPr>
        <w:tabs>
          <w:tab w:val="left" w:pos="1440"/>
          <w:tab w:val="left" w:pos="2340"/>
        </w:tabs>
        <w:spacing w:after="240"/>
        <w:ind w:left="720"/>
        <w:rPr>
          <w:bCs/>
          <w:iCs/>
          <w:lang w:val="x-none" w:eastAsia="x-none"/>
        </w:rPr>
      </w:pPr>
      <w:r w:rsidRPr="00227964">
        <w:rPr>
          <w:bCs/>
          <w:lang w:val="x-none" w:eastAsia="x-none"/>
        </w:rPr>
        <w:t xml:space="preserve">If the QSE submitted a validated Three-Part Supply Offer for the Resource, </w:t>
      </w:r>
    </w:p>
    <w:p w14:paraId="1026E328" w14:textId="77777777" w:rsidR="00B065BA" w:rsidRPr="00227964" w:rsidRDefault="00B065BA" w:rsidP="00B065BA">
      <w:pPr>
        <w:tabs>
          <w:tab w:val="left" w:pos="1440"/>
          <w:tab w:val="left" w:pos="2340"/>
        </w:tabs>
        <w:spacing w:after="240"/>
        <w:ind w:left="720"/>
        <w:rPr>
          <w:bCs/>
          <w:iCs/>
          <w:lang w:val="x-none" w:eastAsia="x-none"/>
        </w:rPr>
      </w:pPr>
      <w:r w:rsidRPr="00227964">
        <w:rPr>
          <w:bCs/>
          <w:lang w:val="x-none" w:eastAsia="x-none"/>
        </w:rPr>
        <w:tab/>
        <w:t xml:space="preserve">Then, </w:t>
      </w:r>
      <w:r w:rsidRPr="00227964">
        <w:rPr>
          <w:bCs/>
          <w:lang w:val="x-none" w:eastAsia="x-none"/>
        </w:rPr>
        <w:tab/>
      </w:r>
      <w:r w:rsidRPr="00227964">
        <w:rPr>
          <w:bCs/>
          <w:lang w:val="x-none" w:eastAsia="x-none"/>
        </w:rPr>
        <w:tab/>
        <w:t xml:space="preserve">MEPR </w:t>
      </w:r>
      <w:r w:rsidRPr="00227964">
        <w:rPr>
          <w:bCs/>
          <w:i/>
          <w:vertAlign w:val="subscript"/>
          <w:lang w:val="x-none" w:eastAsia="x-none"/>
        </w:rPr>
        <w:t>q, r, i</w:t>
      </w:r>
      <w:r w:rsidRPr="00227964">
        <w:rPr>
          <w:bCs/>
          <w:lang w:val="x-none" w:eastAsia="x-none"/>
        </w:rPr>
        <w:tab/>
        <w:t>=</w:t>
      </w:r>
      <w:r w:rsidRPr="00227964">
        <w:rPr>
          <w:bCs/>
          <w:lang w:val="x-none" w:eastAsia="x-none"/>
        </w:rPr>
        <w:tab/>
        <w:t xml:space="preserve">Min (MEO </w:t>
      </w:r>
      <w:r w:rsidRPr="00227964">
        <w:rPr>
          <w:bCs/>
          <w:i/>
          <w:vertAlign w:val="subscript"/>
          <w:lang w:val="x-none" w:eastAsia="x-none"/>
        </w:rPr>
        <w:t>q, r, i</w:t>
      </w:r>
      <w:r w:rsidRPr="00227964">
        <w:rPr>
          <w:bCs/>
          <w:lang w:val="x-none" w:eastAsia="x-none"/>
        </w:rPr>
        <w:t xml:space="preserve">, MECAP </w:t>
      </w:r>
      <w:r w:rsidRPr="00227964">
        <w:rPr>
          <w:bCs/>
          <w:i/>
          <w:vertAlign w:val="subscript"/>
          <w:lang w:val="x-none" w:eastAsia="x-none"/>
        </w:rPr>
        <w:t>q, r, i</w:t>
      </w:r>
      <w:r w:rsidRPr="00227964">
        <w:rPr>
          <w:bCs/>
          <w:lang w:val="x-none" w:eastAsia="x-none"/>
        </w:rPr>
        <w:t>)</w:t>
      </w:r>
    </w:p>
    <w:p w14:paraId="3EE52496" w14:textId="77777777" w:rsidR="00B065BA" w:rsidRPr="00227964" w:rsidRDefault="00B065BA" w:rsidP="00B065BA">
      <w:pPr>
        <w:tabs>
          <w:tab w:val="left" w:pos="1440"/>
          <w:tab w:val="left" w:pos="2340"/>
        </w:tabs>
        <w:spacing w:after="240"/>
        <w:ind w:left="720"/>
      </w:pPr>
      <w:r w:rsidRPr="00227964">
        <w:rPr>
          <w:bCs/>
          <w:lang w:val="x-none" w:eastAsia="x-none"/>
        </w:rPr>
        <w:tab/>
      </w:r>
      <w:r w:rsidRPr="5D4C74A7">
        <w:t xml:space="preserve">Otherwise, </w:t>
      </w:r>
      <w:r w:rsidRPr="00227964">
        <w:rPr>
          <w:bCs/>
          <w:lang w:val="x-none" w:eastAsia="x-none"/>
        </w:rPr>
        <w:tab/>
      </w:r>
      <w:r w:rsidRPr="5D4C74A7">
        <w:t xml:space="preserve">MEPR </w:t>
      </w:r>
      <w:r w:rsidRPr="5D4C74A7">
        <w:rPr>
          <w:i/>
          <w:vertAlign w:val="subscript"/>
        </w:rPr>
        <w:t>q, r, i</w:t>
      </w:r>
      <w:r w:rsidRPr="5D4C74A7">
        <w:t xml:space="preserve"> </w:t>
      </w:r>
      <w:r w:rsidRPr="00227964">
        <w:rPr>
          <w:bCs/>
          <w:lang w:val="x-none" w:eastAsia="x-none"/>
        </w:rPr>
        <w:tab/>
      </w:r>
      <w:r w:rsidRPr="5D4C74A7">
        <w:t xml:space="preserve">= </w:t>
      </w:r>
      <w:r w:rsidRPr="00227964">
        <w:rPr>
          <w:bCs/>
          <w:lang w:val="x-none" w:eastAsia="x-none"/>
        </w:rPr>
        <w:tab/>
      </w:r>
      <w:r w:rsidRPr="5D4C74A7">
        <w:t xml:space="preserve">MECAP </w:t>
      </w:r>
      <w:r w:rsidRPr="5D4C74A7">
        <w:rPr>
          <w:i/>
          <w:vertAlign w:val="subscript"/>
        </w:rPr>
        <w:t>q, r, i</w:t>
      </w:r>
    </w:p>
    <w:p w14:paraId="77B96B07" w14:textId="77777777" w:rsidR="00B065BA" w:rsidRPr="00227964" w:rsidRDefault="00B065BA" w:rsidP="00B065BA">
      <w:pPr>
        <w:tabs>
          <w:tab w:val="left" w:pos="1440"/>
          <w:tab w:val="left" w:pos="2340"/>
        </w:tabs>
        <w:spacing w:after="240"/>
        <w:ind w:left="720"/>
        <w:rPr>
          <w:iCs/>
          <w:szCs w:val="20"/>
          <w:lang w:val="x-none" w:eastAsia="x-none"/>
        </w:rPr>
      </w:pPr>
      <w:r w:rsidRPr="00227964">
        <w:rPr>
          <w:bCs/>
          <w:lang w:val="x-none" w:eastAsia="x-none"/>
        </w:rPr>
        <w:t>If ERCOT has approved verifiable minimum-energy costs for the Resource,</w:t>
      </w:r>
    </w:p>
    <w:p w14:paraId="1F4BD1E6" w14:textId="77777777" w:rsidR="00B065BA" w:rsidRPr="00227964" w:rsidRDefault="00B065BA" w:rsidP="00B065BA">
      <w:pPr>
        <w:tabs>
          <w:tab w:val="left" w:pos="1440"/>
          <w:tab w:val="left" w:pos="2340"/>
        </w:tabs>
        <w:spacing w:after="240"/>
        <w:ind w:left="720"/>
        <w:rPr>
          <w:bCs/>
          <w:iCs/>
          <w:lang w:val="x-none" w:eastAsia="x-none"/>
        </w:rPr>
      </w:pPr>
      <w:r w:rsidRPr="00227964">
        <w:rPr>
          <w:bCs/>
          <w:lang w:val="x-none" w:eastAsia="x-none"/>
        </w:rPr>
        <w:tab/>
        <w:t>Then,</w:t>
      </w:r>
      <w:r w:rsidRPr="00227964">
        <w:rPr>
          <w:bCs/>
          <w:lang w:val="x-none" w:eastAsia="x-none"/>
        </w:rPr>
        <w:tab/>
      </w:r>
      <w:r w:rsidRPr="00227964">
        <w:rPr>
          <w:bCs/>
          <w:lang w:val="x-none" w:eastAsia="x-none"/>
        </w:rPr>
        <w:tab/>
        <w:t xml:space="preserve">MECAP </w:t>
      </w:r>
      <w:r w:rsidRPr="00227964">
        <w:rPr>
          <w:bCs/>
          <w:i/>
          <w:vertAlign w:val="subscript"/>
          <w:lang w:val="x-none" w:eastAsia="x-none"/>
        </w:rPr>
        <w:t>q, r, i</w:t>
      </w:r>
      <w:r w:rsidRPr="00227964">
        <w:rPr>
          <w:bCs/>
          <w:lang w:val="x-none" w:eastAsia="x-none"/>
        </w:rPr>
        <w:tab/>
        <w:t>=</w:t>
      </w:r>
      <w:r w:rsidRPr="00227964">
        <w:rPr>
          <w:bCs/>
          <w:lang w:val="x-none" w:eastAsia="x-none"/>
        </w:rPr>
        <w:tab/>
        <w:t xml:space="preserve">verifiable minimum-energy costs </w:t>
      </w:r>
      <w:r w:rsidRPr="00227964">
        <w:rPr>
          <w:bCs/>
          <w:i/>
          <w:vertAlign w:val="subscript"/>
          <w:lang w:val="x-none" w:eastAsia="x-none"/>
        </w:rPr>
        <w:t>q, r, i</w:t>
      </w:r>
    </w:p>
    <w:p w14:paraId="3AC01CD4" w14:textId="77777777" w:rsidR="00B065BA" w:rsidRPr="00227964" w:rsidRDefault="00B065BA" w:rsidP="00B065BA">
      <w:pPr>
        <w:tabs>
          <w:tab w:val="left" w:pos="1440"/>
          <w:tab w:val="left" w:pos="2340"/>
        </w:tabs>
        <w:spacing w:after="240"/>
        <w:ind w:left="720"/>
      </w:pPr>
      <w:r w:rsidRPr="00227964">
        <w:rPr>
          <w:bCs/>
          <w:lang w:val="x-none" w:eastAsia="x-none"/>
        </w:rPr>
        <w:tab/>
      </w:r>
      <w:r w:rsidRPr="5D4C74A7">
        <w:t xml:space="preserve">Otherwise, </w:t>
      </w:r>
      <w:r w:rsidRPr="00227964">
        <w:rPr>
          <w:bCs/>
          <w:lang w:val="x-none" w:eastAsia="x-none"/>
        </w:rPr>
        <w:tab/>
      </w:r>
      <w:r w:rsidRPr="5D4C74A7">
        <w:t xml:space="preserve">MECAP </w:t>
      </w:r>
      <w:r w:rsidRPr="5D4C74A7">
        <w:rPr>
          <w:i/>
          <w:vertAlign w:val="subscript"/>
        </w:rPr>
        <w:t>q, r, i</w:t>
      </w:r>
      <w:r w:rsidRPr="00227964">
        <w:rPr>
          <w:bCs/>
          <w:lang w:val="x-none" w:eastAsia="x-none"/>
        </w:rPr>
        <w:tab/>
      </w:r>
      <w:r w:rsidRPr="5D4C74A7">
        <w:t xml:space="preserve">= </w:t>
      </w:r>
      <w:r w:rsidRPr="00227964">
        <w:rPr>
          <w:bCs/>
          <w:lang w:val="x-none" w:eastAsia="x-none"/>
        </w:rPr>
        <w:tab/>
      </w:r>
      <w:r w:rsidRPr="5D4C74A7">
        <w:t xml:space="preserve">RCGMEC </w:t>
      </w:r>
      <w:r w:rsidRPr="5D4C74A7">
        <w:rPr>
          <w:i/>
          <w:vertAlign w:val="subscript"/>
        </w:rPr>
        <w:t>i</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top w:w="144" w:type="dxa"/>
          <w:left w:w="115" w:type="dxa"/>
          <w:right w:w="115" w:type="dxa"/>
        </w:tblCellMar>
        <w:tblLook w:val="01E0" w:firstRow="1" w:lastRow="1" w:firstColumn="1" w:lastColumn="1" w:noHBand="0" w:noVBand="0"/>
      </w:tblPr>
      <w:tblGrid>
        <w:gridCol w:w="9350"/>
      </w:tblGrid>
      <w:tr w:rsidR="00B065BA" w:rsidRPr="00227964" w14:paraId="7E91FE45" w14:textId="77777777" w:rsidTr="7F613925">
        <w:trPr>
          <w:trHeight w:val="1205"/>
        </w:trPr>
        <w:tc>
          <w:tcPr>
            <w:tcW w:w="9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71EB44C" w14:textId="77777777" w:rsidR="00B065BA" w:rsidRPr="00227964" w:rsidRDefault="00B065BA" w:rsidP="00550BA7">
            <w:pPr>
              <w:spacing w:after="240"/>
              <w:rPr>
                <w:rFonts w:eastAsia="Times New Roman"/>
                <w:b/>
                <w:i/>
                <w:szCs w:val="20"/>
              </w:rPr>
            </w:pPr>
            <w:r w:rsidRPr="00227964">
              <w:rPr>
                <w:rFonts w:eastAsia="Times New Roman"/>
                <w:b/>
                <w:i/>
                <w:iCs/>
                <w:szCs w:val="20"/>
              </w:rPr>
              <w:t xml:space="preserve">[NPRR1009 and NPRR1014:  Replace applicable portions of the formula “RUCEXRQC </w:t>
            </w:r>
            <w:r w:rsidRPr="00227964">
              <w:rPr>
                <w:rFonts w:eastAsia="Times New Roman"/>
                <w:b/>
                <w:i/>
                <w:iCs/>
                <w:szCs w:val="20"/>
                <w:vertAlign w:val="subscript"/>
              </w:rPr>
              <w:t>q, r, d</w:t>
            </w:r>
            <w:r w:rsidRPr="00227964">
              <w:rPr>
                <w:rFonts w:eastAsia="Times New Roman"/>
                <w:b/>
                <w:i/>
                <w:iCs/>
                <w:szCs w:val="20"/>
              </w:rPr>
              <w:t>” above with the following upon system implementation of the Real-Time Co-Optimization (RTC) project for NPRR1009; or upon system implementation for NPRR1014:]</w:t>
            </w:r>
          </w:p>
          <w:p w14:paraId="6FF7CC28" w14:textId="163EF68D" w:rsidR="00B065BA" w:rsidRPr="00227964" w:rsidRDefault="01E14081" w:rsidP="79C6FA9D">
            <w:pPr>
              <w:tabs>
                <w:tab w:val="left" w:pos="2340"/>
                <w:tab w:val="left" w:pos="2880"/>
              </w:tabs>
              <w:spacing w:after="240"/>
              <w:ind w:left="3067" w:hanging="2347"/>
              <w:rPr>
                <w:b/>
                <w:bCs/>
              </w:rPr>
            </w:pPr>
            <w:r w:rsidRPr="79C6FA9D">
              <w:rPr>
                <w:b/>
                <w:bCs/>
              </w:rPr>
              <w:t xml:space="preserve">RUCEXRQC </w:t>
            </w:r>
            <w:r w:rsidRPr="7F613925">
              <w:rPr>
                <w:b/>
                <w:bCs/>
                <w:i/>
                <w:iCs/>
                <w:vertAlign w:val="subscript"/>
              </w:rPr>
              <w:t>q, r, d</w:t>
            </w:r>
            <w:r w:rsidR="00B065BA" w:rsidRPr="00227964">
              <w:rPr>
                <w:b/>
                <w:lang w:val="x-none" w:eastAsia="x-none"/>
              </w:rPr>
              <w:tab/>
            </w:r>
            <w:r w:rsidR="00B065BA" w:rsidRPr="00227964">
              <w:rPr>
                <w:b/>
                <w:lang w:val="x-none" w:eastAsia="x-none"/>
              </w:rPr>
              <w:tab/>
            </w:r>
            <w:r w:rsidRPr="79C6FA9D">
              <w:rPr>
                <w:b/>
                <w:bCs/>
              </w:rPr>
              <w:t xml:space="preserve">=  Max </w:t>
            </w:r>
            <w:r w:rsidRPr="79C6FA9D">
              <w:rPr>
                <w:b/>
                <w:bCs/>
                <w:sz w:val="28"/>
                <w:szCs w:val="28"/>
              </w:rPr>
              <w:t>{</w:t>
            </w:r>
            <w:r w:rsidRPr="79C6FA9D">
              <w:rPr>
                <w:b/>
                <w:bCs/>
              </w:rPr>
              <w:t xml:space="preserve">0, </w:t>
            </w:r>
            <w:r w:rsidR="00B065BA" w:rsidRPr="00227964">
              <w:rPr>
                <w:rFonts w:eastAsia="Times New Roman"/>
                <w:b/>
                <w:position w:val="-20"/>
                <w:lang w:val="x-none" w:eastAsia="x-none"/>
              </w:rPr>
              <w:object w:dxaOrig="195" w:dyaOrig="465" w14:anchorId="07FEAF21">
                <v:shape id="_x0000_i1040" type="#_x0000_t75" style="width:9pt;height:23.4pt" o:ole="">
                  <v:imagedata r:id="rId44" o:title=""/>
                </v:shape>
                <o:OLEObject Type="Embed" ProgID="Equation.3" ShapeID="_x0000_i1040" DrawAspect="Content" ObjectID="_1825175612" r:id="rId46"/>
              </w:object>
            </w:r>
            <w:r w:rsidRPr="79C6FA9D">
              <w:rPr>
                <w:b/>
                <w:bCs/>
              </w:rPr>
              <w:t xml:space="preserve">[(RTSPP </w:t>
            </w:r>
            <w:r w:rsidRPr="7F613925">
              <w:rPr>
                <w:b/>
                <w:bCs/>
                <w:i/>
                <w:iCs/>
                <w:vertAlign w:val="subscript"/>
              </w:rPr>
              <w:t>p, i</w:t>
            </w:r>
            <w:r w:rsidRPr="79C6FA9D">
              <w:rPr>
                <w:b/>
                <w:bCs/>
              </w:rPr>
              <w:t xml:space="preserve"> * RTMG </w:t>
            </w:r>
            <w:r w:rsidRPr="7F613925">
              <w:rPr>
                <w:b/>
                <w:bCs/>
                <w:i/>
                <w:iCs/>
                <w:vertAlign w:val="subscript"/>
              </w:rPr>
              <w:t>q, r, i</w:t>
            </w:r>
            <w:r w:rsidRPr="79C6FA9D">
              <w:rPr>
                <w:b/>
                <w:bCs/>
              </w:rPr>
              <w:t>)</w:t>
            </w:r>
          </w:p>
          <w:p w14:paraId="106000D0" w14:textId="77777777" w:rsidR="00B065BA" w:rsidRPr="00227964" w:rsidRDefault="00B065BA" w:rsidP="00550BA7">
            <w:pPr>
              <w:tabs>
                <w:tab w:val="left" w:pos="2340"/>
                <w:tab w:val="left" w:pos="2880"/>
              </w:tabs>
              <w:spacing w:after="240"/>
              <w:ind w:left="3067" w:hanging="2347"/>
              <w:rPr>
                <w:b/>
                <w:bCs/>
                <w:i/>
                <w:vertAlign w:val="subscript"/>
                <w:lang w:val="x-none" w:eastAsia="x-none"/>
              </w:rPr>
            </w:pPr>
            <w:r w:rsidRPr="00227964">
              <w:rPr>
                <w:b/>
                <w:lang w:val="x-none" w:eastAsia="x-none"/>
              </w:rPr>
              <w:tab/>
            </w:r>
            <w:r w:rsidRPr="00227964">
              <w:rPr>
                <w:b/>
                <w:lang w:val="x-none" w:eastAsia="x-none"/>
              </w:rPr>
              <w:tab/>
            </w:r>
            <w:r w:rsidRPr="00227964">
              <w:rPr>
                <w:b/>
                <w:lang w:val="x-none" w:eastAsia="x-none"/>
              </w:rPr>
              <w:tab/>
            </w:r>
            <w:r w:rsidRPr="00227964">
              <w:rPr>
                <w:b/>
                <w:lang w:val="pt-BR" w:eastAsia="x-none"/>
              </w:rPr>
              <w:t>+ RTASREV</w:t>
            </w:r>
            <w:r w:rsidRPr="00227964">
              <w:rPr>
                <w:b/>
                <w:i/>
                <w:vertAlign w:val="subscript"/>
                <w:lang w:val="x-none" w:eastAsia="x-none"/>
              </w:rPr>
              <w:t>q, r, i</w:t>
            </w:r>
          </w:p>
          <w:p w14:paraId="4E0BDCCA" w14:textId="77777777" w:rsidR="00B065BA" w:rsidRPr="00227964" w:rsidRDefault="00B065BA" w:rsidP="00550BA7">
            <w:pPr>
              <w:tabs>
                <w:tab w:val="left" w:pos="2340"/>
                <w:tab w:val="left" w:pos="2880"/>
              </w:tabs>
              <w:spacing w:after="240"/>
              <w:ind w:left="3067" w:hanging="2347"/>
              <w:rPr>
                <w:b/>
                <w:lang w:val="pt-BR" w:eastAsia="x-none"/>
              </w:rPr>
            </w:pPr>
            <w:r w:rsidRPr="00227964">
              <w:rPr>
                <w:b/>
                <w:lang w:val="x-none" w:eastAsia="x-none"/>
              </w:rPr>
              <w:tab/>
            </w:r>
            <w:r w:rsidRPr="00227964">
              <w:rPr>
                <w:b/>
                <w:lang w:val="x-none" w:eastAsia="x-none"/>
              </w:rPr>
              <w:tab/>
            </w:r>
            <w:r w:rsidRPr="00227964">
              <w:rPr>
                <w:b/>
                <w:lang w:val="x-none" w:eastAsia="x-none"/>
              </w:rPr>
              <w:tab/>
              <w:t>+ (-1) * (VSSVARAMT</w:t>
            </w:r>
            <w:r w:rsidRPr="00227964">
              <w:rPr>
                <w:b/>
                <w:lang w:eastAsia="x-none"/>
              </w:rPr>
              <w:t xml:space="preserve"> </w:t>
            </w:r>
            <w:r w:rsidRPr="00227964">
              <w:rPr>
                <w:b/>
                <w:i/>
                <w:vertAlign w:val="subscript"/>
                <w:lang w:val="x-none" w:eastAsia="x-none"/>
              </w:rPr>
              <w:t>q,</w:t>
            </w:r>
            <w:r w:rsidRPr="00227964">
              <w:rPr>
                <w:b/>
                <w:i/>
                <w:vertAlign w:val="subscript"/>
                <w:lang w:eastAsia="x-none"/>
              </w:rPr>
              <w:t xml:space="preserve"> </w:t>
            </w:r>
            <w:r w:rsidRPr="00227964">
              <w:rPr>
                <w:b/>
                <w:i/>
                <w:vertAlign w:val="subscript"/>
                <w:lang w:val="x-none" w:eastAsia="x-none"/>
              </w:rPr>
              <w:t>r,</w:t>
            </w:r>
            <w:r w:rsidRPr="00227964">
              <w:rPr>
                <w:b/>
                <w:i/>
                <w:vertAlign w:val="subscript"/>
                <w:lang w:eastAsia="x-none"/>
              </w:rPr>
              <w:t xml:space="preserve"> </w:t>
            </w:r>
            <w:r w:rsidRPr="00227964">
              <w:rPr>
                <w:b/>
                <w:i/>
                <w:vertAlign w:val="subscript"/>
                <w:lang w:val="x-none" w:eastAsia="x-none"/>
              </w:rPr>
              <w:t>i</w:t>
            </w:r>
            <w:r w:rsidRPr="00227964">
              <w:rPr>
                <w:b/>
                <w:lang w:val="x-none" w:eastAsia="x-none"/>
              </w:rPr>
              <w:t xml:space="preserve"> + </w:t>
            </w:r>
            <w:r w:rsidRPr="00227964">
              <w:rPr>
                <w:b/>
                <w:lang w:val="pt-BR" w:eastAsia="x-none"/>
              </w:rPr>
              <w:t xml:space="preserve">VSSEAMT </w:t>
            </w:r>
            <w:r w:rsidRPr="00227964">
              <w:rPr>
                <w:b/>
                <w:i/>
                <w:vertAlign w:val="subscript"/>
                <w:lang w:val="x-none" w:eastAsia="x-none"/>
              </w:rPr>
              <w:t>q,</w:t>
            </w:r>
            <w:r w:rsidRPr="00227964">
              <w:rPr>
                <w:b/>
                <w:i/>
                <w:vertAlign w:val="subscript"/>
                <w:lang w:eastAsia="x-none"/>
              </w:rPr>
              <w:t xml:space="preserve"> </w:t>
            </w:r>
            <w:r w:rsidRPr="00227964">
              <w:rPr>
                <w:b/>
                <w:i/>
                <w:vertAlign w:val="subscript"/>
                <w:lang w:val="x-none" w:eastAsia="x-none"/>
              </w:rPr>
              <w:t>r,</w:t>
            </w:r>
            <w:r w:rsidRPr="00227964">
              <w:rPr>
                <w:b/>
                <w:i/>
                <w:vertAlign w:val="subscript"/>
                <w:lang w:eastAsia="x-none"/>
              </w:rPr>
              <w:t xml:space="preserve"> </w:t>
            </w:r>
            <w:r w:rsidRPr="00227964">
              <w:rPr>
                <w:b/>
                <w:i/>
                <w:vertAlign w:val="subscript"/>
                <w:lang w:val="x-none" w:eastAsia="x-none"/>
              </w:rPr>
              <w:t>i</w:t>
            </w:r>
            <w:r w:rsidRPr="00227964">
              <w:rPr>
                <w:b/>
                <w:lang w:val="pt-BR" w:eastAsia="x-none"/>
              </w:rPr>
              <w:t>)</w:t>
            </w:r>
          </w:p>
          <w:p w14:paraId="3822182F" w14:textId="77777777" w:rsidR="00B065BA" w:rsidRPr="00227964" w:rsidRDefault="00B065BA" w:rsidP="00550BA7">
            <w:pPr>
              <w:tabs>
                <w:tab w:val="left" w:pos="2340"/>
                <w:tab w:val="left" w:pos="2880"/>
              </w:tabs>
              <w:spacing w:after="240"/>
              <w:ind w:left="3067" w:hanging="2347"/>
              <w:rPr>
                <w:b/>
                <w:lang w:val="x-none" w:eastAsia="x-none"/>
              </w:rPr>
            </w:pPr>
            <w:r w:rsidRPr="00227964">
              <w:rPr>
                <w:b/>
                <w:lang w:val="x-none" w:eastAsia="x-none"/>
              </w:rPr>
              <w:tab/>
            </w:r>
            <w:r w:rsidRPr="00227964">
              <w:rPr>
                <w:b/>
                <w:lang w:val="x-none" w:eastAsia="x-none"/>
              </w:rPr>
              <w:tab/>
            </w:r>
            <w:r w:rsidRPr="00227964">
              <w:rPr>
                <w:b/>
                <w:lang w:eastAsia="x-none"/>
              </w:rPr>
              <w:t xml:space="preserve">   </w:t>
            </w:r>
            <w:r w:rsidRPr="00227964">
              <w:rPr>
                <w:b/>
                <w:lang w:val="x-none" w:eastAsia="x-none"/>
              </w:rPr>
              <w:t xml:space="preserve">+ (-1) * EMREAMT </w:t>
            </w:r>
            <w:r w:rsidRPr="00227964">
              <w:rPr>
                <w:b/>
                <w:i/>
                <w:vertAlign w:val="subscript"/>
                <w:lang w:val="x-none" w:eastAsia="x-none"/>
              </w:rPr>
              <w:t>q,</w:t>
            </w:r>
            <w:r w:rsidRPr="00227964">
              <w:rPr>
                <w:b/>
                <w:i/>
                <w:vertAlign w:val="subscript"/>
                <w:lang w:eastAsia="x-none"/>
              </w:rPr>
              <w:t xml:space="preserve"> </w:t>
            </w:r>
            <w:r w:rsidRPr="00227964">
              <w:rPr>
                <w:b/>
                <w:i/>
                <w:vertAlign w:val="subscript"/>
                <w:lang w:val="x-none" w:eastAsia="x-none"/>
              </w:rPr>
              <w:t>r,</w:t>
            </w:r>
            <w:r w:rsidRPr="00227964">
              <w:rPr>
                <w:b/>
                <w:i/>
                <w:vertAlign w:val="subscript"/>
                <w:lang w:eastAsia="x-none"/>
              </w:rPr>
              <w:t xml:space="preserve"> </w:t>
            </w:r>
            <w:r w:rsidRPr="00227964">
              <w:rPr>
                <w:b/>
                <w:i/>
                <w:vertAlign w:val="subscript"/>
                <w:lang w:val="x-none" w:eastAsia="x-none"/>
              </w:rPr>
              <w:t>i</w:t>
            </w:r>
          </w:p>
          <w:p w14:paraId="0F06A502" w14:textId="77777777" w:rsidR="00B065BA" w:rsidRPr="00227964" w:rsidRDefault="00B065BA" w:rsidP="00550BA7">
            <w:pPr>
              <w:tabs>
                <w:tab w:val="left" w:pos="2340"/>
                <w:tab w:val="left" w:pos="2880"/>
              </w:tabs>
              <w:spacing w:after="240"/>
              <w:ind w:left="3067" w:hanging="2347"/>
              <w:rPr>
                <w:b/>
                <w:lang w:val="x-none" w:eastAsia="x-none"/>
              </w:rPr>
            </w:pPr>
            <w:r w:rsidRPr="00227964">
              <w:rPr>
                <w:b/>
                <w:lang w:val="x-none" w:eastAsia="x-none"/>
              </w:rPr>
              <w:tab/>
            </w:r>
            <w:r w:rsidRPr="00227964">
              <w:rPr>
                <w:b/>
                <w:lang w:val="x-none" w:eastAsia="x-none"/>
              </w:rPr>
              <w:tab/>
            </w:r>
            <w:r w:rsidRPr="00227964">
              <w:rPr>
                <w:b/>
                <w:lang w:eastAsia="x-none"/>
              </w:rPr>
              <w:t xml:space="preserve">   </w:t>
            </w:r>
            <w:r w:rsidRPr="00227964">
              <w:rPr>
                <w:b/>
                <w:lang w:val="x-none" w:eastAsia="x-none"/>
              </w:rPr>
              <w:t>– [MEPR</w:t>
            </w:r>
            <w:r w:rsidRPr="00227964">
              <w:rPr>
                <w:b/>
                <w:lang w:eastAsia="x-none"/>
              </w:rPr>
              <w:t xml:space="preserve"> </w:t>
            </w:r>
            <w:r w:rsidRPr="00227964">
              <w:rPr>
                <w:b/>
                <w:i/>
                <w:vertAlign w:val="subscript"/>
                <w:lang w:val="x-none" w:eastAsia="x-none"/>
              </w:rPr>
              <w:t>q,</w:t>
            </w:r>
            <w:r w:rsidRPr="00227964">
              <w:rPr>
                <w:b/>
                <w:i/>
                <w:vertAlign w:val="subscript"/>
                <w:lang w:eastAsia="x-none"/>
              </w:rPr>
              <w:t xml:space="preserve"> </w:t>
            </w:r>
            <w:r w:rsidRPr="00227964">
              <w:rPr>
                <w:b/>
                <w:i/>
                <w:vertAlign w:val="subscript"/>
                <w:lang w:val="x-none" w:eastAsia="x-none"/>
              </w:rPr>
              <w:t>r,</w:t>
            </w:r>
            <w:r w:rsidRPr="00227964">
              <w:rPr>
                <w:b/>
                <w:i/>
                <w:vertAlign w:val="subscript"/>
                <w:lang w:eastAsia="x-none"/>
              </w:rPr>
              <w:t xml:space="preserve"> </w:t>
            </w:r>
            <w:r w:rsidRPr="00227964">
              <w:rPr>
                <w:b/>
                <w:i/>
                <w:vertAlign w:val="subscript"/>
                <w:lang w:val="x-none" w:eastAsia="x-none"/>
              </w:rPr>
              <w:t>i</w:t>
            </w:r>
            <w:r w:rsidRPr="00227964">
              <w:rPr>
                <w:b/>
                <w:lang w:val="x-none" w:eastAsia="x-none"/>
              </w:rPr>
              <w:t xml:space="preserve"> * Min (RTMG</w:t>
            </w:r>
            <w:r w:rsidRPr="00227964">
              <w:rPr>
                <w:b/>
                <w:lang w:eastAsia="x-none"/>
              </w:rPr>
              <w:t xml:space="preserve"> </w:t>
            </w:r>
            <w:r w:rsidRPr="00227964">
              <w:rPr>
                <w:b/>
                <w:i/>
                <w:vertAlign w:val="subscript"/>
                <w:lang w:val="x-none" w:eastAsia="x-none"/>
              </w:rPr>
              <w:t>q,</w:t>
            </w:r>
            <w:r w:rsidRPr="00227964">
              <w:rPr>
                <w:b/>
                <w:i/>
                <w:vertAlign w:val="subscript"/>
                <w:lang w:eastAsia="x-none"/>
              </w:rPr>
              <w:t xml:space="preserve"> </w:t>
            </w:r>
            <w:r w:rsidRPr="00227964">
              <w:rPr>
                <w:b/>
                <w:i/>
                <w:vertAlign w:val="subscript"/>
                <w:lang w:val="x-none" w:eastAsia="x-none"/>
              </w:rPr>
              <w:t>r,</w:t>
            </w:r>
            <w:r w:rsidRPr="00227964">
              <w:rPr>
                <w:b/>
                <w:i/>
                <w:vertAlign w:val="subscript"/>
                <w:lang w:eastAsia="x-none"/>
              </w:rPr>
              <w:t xml:space="preserve"> </w:t>
            </w:r>
            <w:r w:rsidRPr="00227964">
              <w:rPr>
                <w:b/>
                <w:i/>
                <w:vertAlign w:val="subscript"/>
                <w:lang w:val="x-none" w:eastAsia="x-none"/>
              </w:rPr>
              <w:t>i</w:t>
            </w:r>
            <w:r w:rsidRPr="00227964">
              <w:rPr>
                <w:b/>
                <w:lang w:val="x-none" w:eastAsia="x-none"/>
              </w:rPr>
              <w:t>, (LSL</w:t>
            </w:r>
            <w:r w:rsidRPr="00227964">
              <w:rPr>
                <w:b/>
                <w:lang w:eastAsia="x-none"/>
              </w:rPr>
              <w:t xml:space="preserve"> </w:t>
            </w:r>
            <w:r w:rsidRPr="00227964">
              <w:rPr>
                <w:b/>
                <w:i/>
                <w:vertAlign w:val="subscript"/>
                <w:lang w:val="x-none" w:eastAsia="x-none"/>
              </w:rPr>
              <w:t>q,</w:t>
            </w:r>
            <w:r w:rsidRPr="00227964">
              <w:rPr>
                <w:b/>
                <w:i/>
                <w:vertAlign w:val="subscript"/>
                <w:lang w:eastAsia="x-none"/>
              </w:rPr>
              <w:t xml:space="preserve"> </w:t>
            </w:r>
            <w:r w:rsidRPr="00227964">
              <w:rPr>
                <w:b/>
                <w:i/>
                <w:vertAlign w:val="subscript"/>
                <w:lang w:val="x-none" w:eastAsia="x-none"/>
              </w:rPr>
              <w:t>r,</w:t>
            </w:r>
            <w:r w:rsidRPr="00227964">
              <w:rPr>
                <w:b/>
                <w:i/>
                <w:vertAlign w:val="subscript"/>
                <w:lang w:eastAsia="x-none"/>
              </w:rPr>
              <w:t xml:space="preserve"> </w:t>
            </w:r>
            <w:r w:rsidRPr="00227964">
              <w:rPr>
                <w:b/>
                <w:i/>
                <w:vertAlign w:val="subscript"/>
                <w:lang w:val="x-none" w:eastAsia="x-none"/>
              </w:rPr>
              <w:t>i</w:t>
            </w:r>
            <w:r w:rsidRPr="00227964">
              <w:rPr>
                <w:b/>
                <w:lang w:val="x-none" w:eastAsia="x-none"/>
              </w:rPr>
              <w:t xml:space="preserve"> * (¼)))] </w:t>
            </w:r>
          </w:p>
          <w:p w14:paraId="0CF500B7" w14:textId="77777777" w:rsidR="00B065BA" w:rsidRPr="00227964" w:rsidRDefault="00B065BA" w:rsidP="00550BA7">
            <w:pPr>
              <w:tabs>
                <w:tab w:val="left" w:pos="2340"/>
                <w:tab w:val="left" w:pos="2880"/>
              </w:tabs>
              <w:spacing w:after="240"/>
              <w:ind w:left="3067" w:hanging="2347"/>
              <w:rPr>
                <w:b/>
                <w:lang w:val="x-none" w:eastAsia="x-none"/>
              </w:rPr>
            </w:pPr>
            <w:r w:rsidRPr="00227964">
              <w:rPr>
                <w:b/>
                <w:lang w:val="x-none" w:eastAsia="x-none"/>
              </w:rPr>
              <w:tab/>
            </w:r>
            <w:r w:rsidRPr="00227964">
              <w:rPr>
                <w:b/>
                <w:lang w:val="x-none" w:eastAsia="x-none"/>
              </w:rPr>
              <w:tab/>
            </w:r>
            <w:r w:rsidRPr="00227964">
              <w:rPr>
                <w:b/>
                <w:lang w:eastAsia="x-none"/>
              </w:rPr>
              <w:t xml:space="preserve">   </w:t>
            </w:r>
            <w:r w:rsidRPr="00227964">
              <w:rPr>
                <w:b/>
                <w:lang w:val="x-none" w:eastAsia="x-none"/>
              </w:rPr>
              <w:t>– [RTEOCOST</w:t>
            </w:r>
            <w:r w:rsidRPr="00227964">
              <w:rPr>
                <w:b/>
                <w:lang w:eastAsia="x-none"/>
              </w:rPr>
              <w:t xml:space="preserve"> </w:t>
            </w:r>
            <w:r w:rsidRPr="00227964">
              <w:rPr>
                <w:b/>
                <w:i/>
                <w:vertAlign w:val="subscript"/>
                <w:lang w:val="x-none" w:eastAsia="x-none"/>
              </w:rPr>
              <w:t>q,</w:t>
            </w:r>
            <w:r w:rsidRPr="00227964">
              <w:rPr>
                <w:b/>
                <w:i/>
                <w:vertAlign w:val="subscript"/>
                <w:lang w:eastAsia="x-none"/>
              </w:rPr>
              <w:t xml:space="preserve"> </w:t>
            </w:r>
            <w:r w:rsidRPr="00227964">
              <w:rPr>
                <w:b/>
                <w:i/>
                <w:vertAlign w:val="subscript"/>
                <w:lang w:val="x-none" w:eastAsia="x-none"/>
              </w:rPr>
              <w:t>r,</w:t>
            </w:r>
            <w:r w:rsidRPr="00227964">
              <w:rPr>
                <w:b/>
                <w:i/>
                <w:vertAlign w:val="subscript"/>
                <w:lang w:eastAsia="x-none"/>
              </w:rPr>
              <w:t xml:space="preserve"> </w:t>
            </w:r>
            <w:r w:rsidRPr="00227964">
              <w:rPr>
                <w:b/>
                <w:i/>
                <w:vertAlign w:val="subscript"/>
                <w:lang w:val="x-none" w:eastAsia="x-none"/>
              </w:rPr>
              <w:t>i</w:t>
            </w:r>
            <w:r w:rsidRPr="00227964">
              <w:rPr>
                <w:b/>
                <w:lang w:val="x-none" w:eastAsia="x-none"/>
              </w:rPr>
              <w:t xml:space="preserve"> * Max (0, RTMG</w:t>
            </w:r>
            <w:r w:rsidRPr="00227964">
              <w:rPr>
                <w:b/>
                <w:lang w:eastAsia="x-none"/>
              </w:rPr>
              <w:t xml:space="preserve"> </w:t>
            </w:r>
            <w:r w:rsidRPr="00227964">
              <w:rPr>
                <w:b/>
                <w:i/>
                <w:vertAlign w:val="subscript"/>
                <w:lang w:val="x-none" w:eastAsia="x-none"/>
              </w:rPr>
              <w:t>q,</w:t>
            </w:r>
            <w:r w:rsidRPr="00227964">
              <w:rPr>
                <w:b/>
                <w:i/>
                <w:vertAlign w:val="subscript"/>
                <w:lang w:eastAsia="x-none"/>
              </w:rPr>
              <w:t xml:space="preserve"> </w:t>
            </w:r>
            <w:r w:rsidRPr="00227964">
              <w:rPr>
                <w:b/>
                <w:i/>
                <w:vertAlign w:val="subscript"/>
                <w:lang w:val="x-none" w:eastAsia="x-none"/>
              </w:rPr>
              <w:t>r,</w:t>
            </w:r>
            <w:r w:rsidRPr="00227964">
              <w:rPr>
                <w:b/>
                <w:i/>
                <w:vertAlign w:val="subscript"/>
                <w:lang w:eastAsia="x-none"/>
              </w:rPr>
              <w:t xml:space="preserve"> </w:t>
            </w:r>
            <w:r w:rsidRPr="00227964">
              <w:rPr>
                <w:b/>
                <w:i/>
                <w:vertAlign w:val="subscript"/>
                <w:lang w:val="x-none" w:eastAsia="x-none"/>
              </w:rPr>
              <w:t>i</w:t>
            </w:r>
            <w:r w:rsidRPr="00227964">
              <w:rPr>
                <w:b/>
                <w:lang w:val="x-none" w:eastAsia="x-none"/>
              </w:rPr>
              <w:t xml:space="preserve"> – (LSL</w:t>
            </w:r>
            <w:r w:rsidRPr="00227964">
              <w:rPr>
                <w:b/>
                <w:lang w:eastAsia="x-none"/>
              </w:rPr>
              <w:t xml:space="preserve"> </w:t>
            </w:r>
            <w:r w:rsidRPr="00227964">
              <w:rPr>
                <w:b/>
                <w:i/>
                <w:vertAlign w:val="subscript"/>
                <w:lang w:val="x-none" w:eastAsia="x-none"/>
              </w:rPr>
              <w:t>q,</w:t>
            </w:r>
            <w:r w:rsidRPr="00227964">
              <w:rPr>
                <w:b/>
                <w:i/>
                <w:vertAlign w:val="subscript"/>
                <w:lang w:eastAsia="x-none"/>
              </w:rPr>
              <w:t xml:space="preserve"> </w:t>
            </w:r>
            <w:r w:rsidRPr="00227964">
              <w:rPr>
                <w:b/>
                <w:i/>
                <w:vertAlign w:val="subscript"/>
                <w:lang w:val="x-none" w:eastAsia="x-none"/>
              </w:rPr>
              <w:t>r,</w:t>
            </w:r>
            <w:r w:rsidRPr="00227964">
              <w:rPr>
                <w:b/>
                <w:i/>
                <w:vertAlign w:val="subscript"/>
                <w:lang w:eastAsia="x-none"/>
              </w:rPr>
              <w:t xml:space="preserve"> </w:t>
            </w:r>
            <w:r w:rsidRPr="00227964">
              <w:rPr>
                <w:b/>
                <w:i/>
                <w:vertAlign w:val="subscript"/>
                <w:lang w:val="x-none" w:eastAsia="x-none"/>
              </w:rPr>
              <w:t>i</w:t>
            </w:r>
            <w:r w:rsidRPr="00227964">
              <w:rPr>
                <w:b/>
                <w:lang w:val="x-none" w:eastAsia="x-none"/>
              </w:rPr>
              <w:t xml:space="preserve"> * (¼)))]]</w:t>
            </w:r>
            <w:r w:rsidRPr="00227964">
              <w:rPr>
                <w:b/>
                <w:sz w:val="28"/>
                <w:szCs w:val="28"/>
                <w:lang w:val="x-none" w:eastAsia="x-none"/>
              </w:rPr>
              <w:t>}</w:t>
            </w:r>
            <w:r w:rsidRPr="00227964">
              <w:rPr>
                <w:b/>
                <w:lang w:val="x-none" w:eastAsia="x-none"/>
              </w:rPr>
              <w:t xml:space="preserve">  </w:t>
            </w:r>
          </w:p>
          <w:p w14:paraId="2E292ECB" w14:textId="77777777" w:rsidR="00B065BA" w:rsidRPr="00227964" w:rsidRDefault="00B065BA" w:rsidP="00550BA7">
            <w:pPr>
              <w:tabs>
                <w:tab w:val="left" w:pos="1440"/>
                <w:tab w:val="left" w:pos="2340"/>
              </w:tabs>
              <w:spacing w:after="240"/>
              <w:ind w:left="720"/>
              <w:rPr>
                <w:bCs/>
                <w:iCs/>
                <w:lang w:val="x-none" w:eastAsia="x-none"/>
              </w:rPr>
            </w:pPr>
            <w:r w:rsidRPr="00227964">
              <w:rPr>
                <w:bCs/>
                <w:lang w:val="x-none" w:eastAsia="x-none"/>
              </w:rPr>
              <w:lastRenderedPageBreak/>
              <w:t xml:space="preserve">If the QSE submitted a validated Three-Part Supply Offer for the Resource, </w:t>
            </w:r>
          </w:p>
          <w:p w14:paraId="7CF4F211" w14:textId="77777777" w:rsidR="00B065BA" w:rsidRPr="00227964" w:rsidRDefault="00B065BA" w:rsidP="00550BA7">
            <w:pPr>
              <w:tabs>
                <w:tab w:val="left" w:pos="1440"/>
                <w:tab w:val="left" w:pos="2340"/>
              </w:tabs>
              <w:spacing w:after="240"/>
              <w:ind w:left="720"/>
              <w:rPr>
                <w:bCs/>
                <w:iCs/>
                <w:lang w:val="x-none" w:eastAsia="x-none"/>
              </w:rPr>
            </w:pPr>
            <w:r w:rsidRPr="00227964">
              <w:rPr>
                <w:bCs/>
                <w:lang w:val="x-none" w:eastAsia="x-none"/>
              </w:rPr>
              <w:tab/>
              <w:t xml:space="preserve">Then, </w:t>
            </w:r>
            <w:r w:rsidRPr="00227964">
              <w:rPr>
                <w:bCs/>
                <w:lang w:val="x-none" w:eastAsia="x-none"/>
              </w:rPr>
              <w:tab/>
            </w:r>
            <w:r w:rsidRPr="00227964">
              <w:rPr>
                <w:bCs/>
                <w:lang w:val="x-none" w:eastAsia="x-none"/>
              </w:rPr>
              <w:tab/>
              <w:t xml:space="preserve">MEPR </w:t>
            </w:r>
            <w:r w:rsidRPr="00227964">
              <w:rPr>
                <w:bCs/>
                <w:i/>
                <w:vertAlign w:val="subscript"/>
                <w:lang w:val="x-none" w:eastAsia="x-none"/>
              </w:rPr>
              <w:t>q, r, i</w:t>
            </w:r>
            <w:r w:rsidRPr="00227964">
              <w:rPr>
                <w:bCs/>
                <w:lang w:val="x-none" w:eastAsia="x-none"/>
              </w:rPr>
              <w:tab/>
              <w:t>=</w:t>
            </w:r>
            <w:r w:rsidRPr="00227964">
              <w:rPr>
                <w:bCs/>
                <w:lang w:val="x-none" w:eastAsia="x-none"/>
              </w:rPr>
              <w:tab/>
              <w:t xml:space="preserve">Min (MEO </w:t>
            </w:r>
            <w:r w:rsidRPr="00227964">
              <w:rPr>
                <w:bCs/>
                <w:i/>
                <w:vertAlign w:val="subscript"/>
                <w:lang w:val="x-none" w:eastAsia="x-none"/>
              </w:rPr>
              <w:t>q, r, i</w:t>
            </w:r>
            <w:r w:rsidRPr="00227964">
              <w:rPr>
                <w:bCs/>
                <w:lang w:val="x-none" w:eastAsia="x-none"/>
              </w:rPr>
              <w:t xml:space="preserve">, MECAP </w:t>
            </w:r>
            <w:r w:rsidRPr="00227964">
              <w:rPr>
                <w:bCs/>
                <w:i/>
                <w:vertAlign w:val="subscript"/>
                <w:lang w:val="x-none" w:eastAsia="x-none"/>
              </w:rPr>
              <w:t>q, r, i</w:t>
            </w:r>
            <w:r w:rsidRPr="00227964">
              <w:rPr>
                <w:bCs/>
                <w:lang w:val="x-none" w:eastAsia="x-none"/>
              </w:rPr>
              <w:t>)</w:t>
            </w:r>
          </w:p>
          <w:p w14:paraId="5BF76B96" w14:textId="77777777" w:rsidR="00B065BA" w:rsidRPr="00227964" w:rsidRDefault="00B065BA" w:rsidP="00550BA7">
            <w:pPr>
              <w:tabs>
                <w:tab w:val="left" w:pos="1440"/>
                <w:tab w:val="left" w:pos="2340"/>
              </w:tabs>
              <w:spacing w:after="240"/>
              <w:ind w:left="720"/>
            </w:pPr>
            <w:r w:rsidRPr="00227964">
              <w:rPr>
                <w:bCs/>
                <w:lang w:val="x-none" w:eastAsia="x-none"/>
              </w:rPr>
              <w:tab/>
            </w:r>
            <w:r w:rsidRPr="5D4C74A7">
              <w:t xml:space="preserve">Otherwise, </w:t>
            </w:r>
            <w:r w:rsidRPr="00227964">
              <w:rPr>
                <w:bCs/>
                <w:lang w:val="x-none" w:eastAsia="x-none"/>
              </w:rPr>
              <w:tab/>
            </w:r>
            <w:r w:rsidRPr="5D4C74A7">
              <w:t xml:space="preserve">MEPR </w:t>
            </w:r>
            <w:r w:rsidRPr="5D4C74A7">
              <w:rPr>
                <w:i/>
                <w:vertAlign w:val="subscript"/>
              </w:rPr>
              <w:t>q, r, i</w:t>
            </w:r>
            <w:r w:rsidRPr="5D4C74A7">
              <w:t xml:space="preserve"> </w:t>
            </w:r>
            <w:r w:rsidRPr="00227964">
              <w:rPr>
                <w:bCs/>
                <w:lang w:val="x-none" w:eastAsia="x-none"/>
              </w:rPr>
              <w:tab/>
            </w:r>
            <w:r w:rsidRPr="5D4C74A7">
              <w:t xml:space="preserve">= </w:t>
            </w:r>
            <w:r w:rsidRPr="00227964">
              <w:rPr>
                <w:bCs/>
                <w:lang w:val="x-none" w:eastAsia="x-none"/>
              </w:rPr>
              <w:tab/>
            </w:r>
            <w:r w:rsidRPr="5D4C74A7">
              <w:t xml:space="preserve">MECAP </w:t>
            </w:r>
            <w:r w:rsidRPr="5D4C74A7">
              <w:rPr>
                <w:i/>
                <w:vertAlign w:val="subscript"/>
              </w:rPr>
              <w:t>q, r, i</w:t>
            </w:r>
          </w:p>
          <w:p w14:paraId="3DE74B9C" w14:textId="77777777" w:rsidR="00B065BA" w:rsidRPr="00227964" w:rsidRDefault="00B065BA" w:rsidP="00550BA7">
            <w:pPr>
              <w:tabs>
                <w:tab w:val="left" w:pos="1440"/>
                <w:tab w:val="left" w:pos="2340"/>
              </w:tabs>
              <w:spacing w:after="240"/>
              <w:ind w:left="720"/>
              <w:rPr>
                <w:iCs/>
                <w:szCs w:val="20"/>
                <w:lang w:val="x-none" w:eastAsia="x-none"/>
              </w:rPr>
            </w:pPr>
            <w:r w:rsidRPr="00227964">
              <w:rPr>
                <w:bCs/>
                <w:lang w:val="x-none" w:eastAsia="x-none"/>
              </w:rPr>
              <w:t>If ERCOT has approved verifiable minimum-energy costs for the Resource,</w:t>
            </w:r>
          </w:p>
          <w:p w14:paraId="6D4C6BA6" w14:textId="77777777" w:rsidR="00B065BA" w:rsidRPr="00227964" w:rsidRDefault="00B065BA" w:rsidP="00550BA7">
            <w:pPr>
              <w:tabs>
                <w:tab w:val="left" w:pos="1440"/>
                <w:tab w:val="left" w:pos="2340"/>
              </w:tabs>
              <w:spacing w:after="240"/>
              <w:ind w:left="720"/>
              <w:rPr>
                <w:bCs/>
                <w:iCs/>
                <w:lang w:val="x-none" w:eastAsia="x-none"/>
              </w:rPr>
            </w:pPr>
            <w:r w:rsidRPr="00227964">
              <w:rPr>
                <w:bCs/>
                <w:lang w:val="x-none" w:eastAsia="x-none"/>
              </w:rPr>
              <w:tab/>
              <w:t>Then,</w:t>
            </w:r>
            <w:r w:rsidRPr="00227964">
              <w:rPr>
                <w:bCs/>
                <w:lang w:val="x-none" w:eastAsia="x-none"/>
              </w:rPr>
              <w:tab/>
            </w:r>
            <w:r w:rsidRPr="00227964">
              <w:rPr>
                <w:bCs/>
                <w:lang w:val="x-none" w:eastAsia="x-none"/>
              </w:rPr>
              <w:tab/>
              <w:t xml:space="preserve">MECAP </w:t>
            </w:r>
            <w:r w:rsidRPr="00227964">
              <w:rPr>
                <w:bCs/>
                <w:i/>
                <w:vertAlign w:val="subscript"/>
                <w:lang w:val="x-none" w:eastAsia="x-none"/>
              </w:rPr>
              <w:t>q, r, i</w:t>
            </w:r>
            <w:r w:rsidRPr="00227964">
              <w:rPr>
                <w:bCs/>
                <w:lang w:val="x-none" w:eastAsia="x-none"/>
              </w:rPr>
              <w:tab/>
              <w:t>=</w:t>
            </w:r>
            <w:r w:rsidRPr="00227964">
              <w:rPr>
                <w:bCs/>
                <w:lang w:val="x-none" w:eastAsia="x-none"/>
              </w:rPr>
              <w:tab/>
              <w:t xml:space="preserve">verifiable minimum-energy costs </w:t>
            </w:r>
            <w:r w:rsidRPr="00227964">
              <w:rPr>
                <w:bCs/>
                <w:i/>
                <w:vertAlign w:val="subscript"/>
                <w:lang w:val="x-none" w:eastAsia="x-none"/>
              </w:rPr>
              <w:t>q, r, i</w:t>
            </w:r>
          </w:p>
          <w:p w14:paraId="27CAA030" w14:textId="77777777" w:rsidR="00B065BA" w:rsidRPr="00227964" w:rsidRDefault="00B065BA" w:rsidP="00550BA7">
            <w:pPr>
              <w:tabs>
                <w:tab w:val="left" w:pos="1440"/>
                <w:tab w:val="left" w:pos="2340"/>
              </w:tabs>
              <w:spacing w:after="240"/>
              <w:ind w:left="720"/>
            </w:pPr>
            <w:r w:rsidRPr="00227964">
              <w:rPr>
                <w:bCs/>
                <w:lang w:val="x-none" w:eastAsia="x-none"/>
              </w:rPr>
              <w:tab/>
            </w:r>
            <w:r w:rsidRPr="5D4C74A7">
              <w:t xml:space="preserve">Otherwise, </w:t>
            </w:r>
            <w:r w:rsidRPr="00227964">
              <w:rPr>
                <w:bCs/>
                <w:lang w:val="x-none" w:eastAsia="x-none"/>
              </w:rPr>
              <w:tab/>
            </w:r>
            <w:r w:rsidRPr="5D4C74A7">
              <w:t xml:space="preserve">MECAP </w:t>
            </w:r>
            <w:r w:rsidRPr="5D4C74A7">
              <w:rPr>
                <w:i/>
                <w:vertAlign w:val="subscript"/>
              </w:rPr>
              <w:t>q, r, i</w:t>
            </w:r>
            <w:r w:rsidRPr="00227964">
              <w:rPr>
                <w:bCs/>
                <w:lang w:val="x-none" w:eastAsia="x-none"/>
              </w:rPr>
              <w:tab/>
            </w:r>
            <w:r w:rsidRPr="5D4C74A7">
              <w:t xml:space="preserve">= </w:t>
            </w:r>
            <w:r w:rsidRPr="00227964">
              <w:rPr>
                <w:bCs/>
                <w:lang w:val="x-none" w:eastAsia="x-none"/>
              </w:rPr>
              <w:tab/>
            </w:r>
            <w:r w:rsidRPr="5D4C74A7">
              <w:t xml:space="preserve">RCGMEC </w:t>
            </w:r>
            <w:r w:rsidRPr="5D4C74A7">
              <w:rPr>
                <w:i/>
                <w:vertAlign w:val="subscript"/>
              </w:rPr>
              <w:t>i</w:t>
            </w:r>
          </w:p>
          <w:p w14:paraId="23702609" w14:textId="77777777" w:rsidR="00B065BA" w:rsidRPr="00227964" w:rsidRDefault="00B065BA" w:rsidP="00550BA7">
            <w:pPr>
              <w:tabs>
                <w:tab w:val="left" w:pos="1170"/>
              </w:tabs>
              <w:spacing w:line="360" w:lineRule="auto"/>
              <w:ind w:left="2700" w:hanging="1980"/>
              <w:rPr>
                <w:iCs/>
                <w:szCs w:val="20"/>
                <w:lang w:val="pt-BR"/>
              </w:rPr>
            </w:pPr>
            <w:r w:rsidRPr="00227964">
              <w:rPr>
                <w:iCs/>
                <w:szCs w:val="20"/>
                <w:lang w:val="pt-BR"/>
              </w:rPr>
              <w:t xml:space="preserve">Where, </w:t>
            </w:r>
          </w:p>
          <w:p w14:paraId="206FDD85" w14:textId="68466417" w:rsidR="00B065BA" w:rsidRPr="00227964" w:rsidRDefault="00B065BA" w:rsidP="00550BA7">
            <w:pPr>
              <w:spacing w:after="240"/>
              <w:ind w:left="2520" w:hanging="1800"/>
              <w:rPr>
                <w:rFonts w:eastAsia="Times New Roman"/>
                <w:iCs/>
                <w:sz w:val="20"/>
                <w:szCs w:val="20"/>
                <w:lang w:val="pt-BR"/>
              </w:rPr>
            </w:pPr>
            <w:r w:rsidRPr="00227964">
              <w:rPr>
                <w:rFonts w:eastAsia="Times New Roman"/>
                <w:szCs w:val="20"/>
              </w:rPr>
              <w:t xml:space="preserve">RTASREV </w:t>
            </w:r>
            <w:r w:rsidRPr="00227964">
              <w:rPr>
                <w:rFonts w:eastAsia="Times New Roman"/>
                <w:i/>
                <w:szCs w:val="20"/>
                <w:vertAlign w:val="subscript"/>
                <w:lang w:val="it-IT"/>
              </w:rPr>
              <w:t xml:space="preserve">q, r, i </w:t>
            </w:r>
            <w:r w:rsidRPr="00227964">
              <w:rPr>
                <w:rFonts w:eastAsia="Times New Roman"/>
                <w:i/>
                <w:szCs w:val="20"/>
                <w:lang w:val="it-IT"/>
              </w:rPr>
              <w:t xml:space="preserve">= </w:t>
            </w:r>
            <w:r w:rsidRPr="00227964">
              <w:rPr>
                <w:rFonts w:eastAsia="Times New Roman"/>
                <w:szCs w:val="20"/>
              </w:rPr>
              <w:t xml:space="preserve">RTRUREV </w:t>
            </w:r>
            <w:r w:rsidRPr="00227964">
              <w:rPr>
                <w:rFonts w:eastAsia="Times New Roman"/>
                <w:i/>
                <w:szCs w:val="20"/>
                <w:vertAlign w:val="subscript"/>
                <w:lang w:val="it-IT"/>
              </w:rPr>
              <w:t xml:space="preserve">q, r, i </w:t>
            </w:r>
            <w:r w:rsidRPr="00227964">
              <w:rPr>
                <w:rFonts w:eastAsia="Times New Roman"/>
                <w:i/>
                <w:szCs w:val="20"/>
                <w:lang w:val="it-IT"/>
              </w:rPr>
              <w:t>+</w:t>
            </w:r>
            <w:r w:rsidRPr="00227964">
              <w:rPr>
                <w:rFonts w:eastAsia="Times New Roman"/>
                <w:szCs w:val="20"/>
              </w:rPr>
              <w:t xml:space="preserve"> RTRDREV </w:t>
            </w:r>
            <w:r w:rsidRPr="00227964">
              <w:rPr>
                <w:rFonts w:eastAsia="Times New Roman"/>
                <w:i/>
                <w:szCs w:val="20"/>
                <w:vertAlign w:val="subscript"/>
                <w:lang w:val="it-IT"/>
              </w:rPr>
              <w:t xml:space="preserve">q, r, i </w:t>
            </w:r>
            <w:r w:rsidRPr="00227964">
              <w:rPr>
                <w:rFonts w:eastAsia="Times New Roman"/>
                <w:i/>
                <w:szCs w:val="20"/>
                <w:lang w:val="it-IT"/>
              </w:rPr>
              <w:t>+</w:t>
            </w:r>
            <w:r w:rsidRPr="00227964">
              <w:rPr>
                <w:rFonts w:eastAsia="Times New Roman"/>
                <w:szCs w:val="20"/>
              </w:rPr>
              <w:t xml:space="preserve"> RTRRREV </w:t>
            </w:r>
            <w:r w:rsidRPr="00227964">
              <w:rPr>
                <w:rFonts w:eastAsia="Times New Roman"/>
                <w:i/>
                <w:szCs w:val="20"/>
                <w:vertAlign w:val="subscript"/>
                <w:lang w:val="it-IT"/>
              </w:rPr>
              <w:t xml:space="preserve">q, r, i </w:t>
            </w:r>
            <w:r w:rsidRPr="00227964">
              <w:rPr>
                <w:rFonts w:eastAsia="Times New Roman"/>
                <w:i/>
                <w:szCs w:val="20"/>
                <w:lang w:val="it-IT"/>
              </w:rPr>
              <w:t>+</w:t>
            </w:r>
            <w:r w:rsidRPr="00227964">
              <w:rPr>
                <w:rFonts w:eastAsia="Times New Roman"/>
                <w:szCs w:val="20"/>
              </w:rPr>
              <w:t xml:space="preserve"> RTECRREV </w:t>
            </w:r>
            <w:r w:rsidRPr="00227964">
              <w:rPr>
                <w:rFonts w:eastAsia="Times New Roman"/>
                <w:i/>
                <w:szCs w:val="20"/>
                <w:vertAlign w:val="subscript"/>
                <w:lang w:val="it-IT"/>
              </w:rPr>
              <w:t xml:space="preserve">q, r, i  </w:t>
            </w:r>
            <w:r w:rsidRPr="00227964">
              <w:rPr>
                <w:rFonts w:eastAsia="Times New Roman"/>
                <w:i/>
                <w:szCs w:val="20"/>
                <w:lang w:val="it-IT"/>
              </w:rPr>
              <w:t xml:space="preserve">+  </w:t>
            </w:r>
            <w:r w:rsidRPr="00227964">
              <w:rPr>
                <w:rFonts w:eastAsia="Times New Roman"/>
                <w:szCs w:val="20"/>
              </w:rPr>
              <w:t>RTNSREV</w:t>
            </w:r>
            <w:r w:rsidRPr="00227964">
              <w:rPr>
                <w:rFonts w:eastAsia="Times New Roman"/>
                <w:iCs/>
                <w:sz w:val="20"/>
                <w:szCs w:val="20"/>
              </w:rPr>
              <w:t xml:space="preserve"> </w:t>
            </w:r>
            <w:r w:rsidRPr="00227964">
              <w:rPr>
                <w:rFonts w:eastAsia="Times New Roman"/>
                <w:i/>
                <w:iCs/>
                <w:szCs w:val="20"/>
                <w:vertAlign w:val="subscript"/>
                <w:lang w:val="pt-BR"/>
              </w:rPr>
              <w:t>q, r, i</w:t>
            </w:r>
            <w:r>
              <w:rPr>
                <w:rFonts w:eastAsia="Times New Roman"/>
                <w:i/>
                <w:iCs/>
                <w:szCs w:val="20"/>
                <w:vertAlign w:val="subscript"/>
                <w:lang w:val="pt-BR"/>
              </w:rPr>
              <w:t xml:space="preserve"> </w:t>
            </w:r>
            <w:ins w:id="804" w:author="ERCOT" w:date="2025-07-28T14:19:00Z" w16du:dateUtc="2025-07-28T19:19:00Z">
              <w:r w:rsidRPr="00227964">
                <w:rPr>
                  <w:rFonts w:eastAsia="Times New Roman"/>
                  <w:i/>
                  <w:szCs w:val="20"/>
                  <w:lang w:val="it-IT"/>
                </w:rPr>
                <w:t xml:space="preserve">+ </w:t>
              </w:r>
              <w:r w:rsidRPr="00227964">
                <w:rPr>
                  <w:rFonts w:eastAsia="Times New Roman"/>
                  <w:szCs w:val="20"/>
                </w:rPr>
                <w:t>RT</w:t>
              </w:r>
              <w:r>
                <w:rPr>
                  <w:rFonts w:eastAsia="Times New Roman"/>
                  <w:szCs w:val="20"/>
                </w:rPr>
                <w:t>DRR</w:t>
              </w:r>
              <w:r w:rsidRPr="00227964">
                <w:rPr>
                  <w:rFonts w:eastAsia="Times New Roman"/>
                  <w:szCs w:val="20"/>
                </w:rPr>
                <w:t>REV</w:t>
              </w:r>
              <w:r w:rsidRPr="00227964">
                <w:rPr>
                  <w:rFonts w:eastAsia="Times New Roman"/>
                  <w:iCs/>
                  <w:sz w:val="20"/>
                  <w:szCs w:val="20"/>
                </w:rPr>
                <w:t xml:space="preserve"> </w:t>
              </w:r>
              <w:r w:rsidRPr="00227964">
                <w:rPr>
                  <w:rFonts w:eastAsia="Times New Roman"/>
                  <w:i/>
                  <w:iCs/>
                  <w:szCs w:val="20"/>
                  <w:vertAlign w:val="subscript"/>
                  <w:lang w:val="pt-BR"/>
                </w:rPr>
                <w:t>q, r, i</w:t>
              </w:r>
            </w:ins>
          </w:p>
        </w:tc>
      </w:tr>
    </w:tbl>
    <w:p w14:paraId="41D49DCB" w14:textId="77777777" w:rsidR="00B065BA" w:rsidRPr="00227964" w:rsidRDefault="00B065BA" w:rsidP="00B065BA">
      <w:pPr>
        <w:spacing w:before="240"/>
        <w:rPr>
          <w:bCs/>
          <w:iCs/>
          <w:szCs w:val="20"/>
        </w:rPr>
      </w:pPr>
      <w:r w:rsidRPr="00227964">
        <w:rPr>
          <w:iCs/>
          <w:szCs w:val="20"/>
        </w:rPr>
        <w:lastRenderedPageBreak/>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7"/>
        <w:gridCol w:w="889"/>
        <w:gridCol w:w="6882"/>
      </w:tblGrid>
      <w:tr w:rsidR="00B065BA" w:rsidRPr="00227964" w14:paraId="624DFB04" w14:textId="77777777" w:rsidTr="00550BA7">
        <w:trPr>
          <w:cantSplit/>
          <w:tblHeader/>
        </w:trPr>
        <w:tc>
          <w:tcPr>
            <w:tcW w:w="883" w:type="pct"/>
            <w:tcBorders>
              <w:top w:val="single" w:sz="4" w:space="0" w:color="auto"/>
              <w:left w:val="single" w:sz="4" w:space="0" w:color="auto"/>
              <w:bottom w:val="single" w:sz="6" w:space="0" w:color="auto"/>
              <w:right w:val="single" w:sz="6" w:space="0" w:color="auto"/>
            </w:tcBorders>
            <w:hideMark/>
          </w:tcPr>
          <w:p w14:paraId="14B650FC" w14:textId="77777777" w:rsidR="00B065BA" w:rsidRPr="00227964" w:rsidRDefault="00B065BA" w:rsidP="00550BA7">
            <w:pPr>
              <w:spacing w:after="120"/>
              <w:rPr>
                <w:b/>
                <w:iCs/>
                <w:sz w:val="20"/>
                <w:szCs w:val="20"/>
              </w:rPr>
            </w:pPr>
            <w:r w:rsidRPr="00227964">
              <w:rPr>
                <w:b/>
                <w:iCs/>
                <w:sz w:val="20"/>
                <w:szCs w:val="20"/>
              </w:rPr>
              <w:t>Variable</w:t>
            </w:r>
          </w:p>
        </w:tc>
        <w:tc>
          <w:tcPr>
            <w:tcW w:w="471" w:type="pct"/>
            <w:tcBorders>
              <w:top w:val="single" w:sz="4" w:space="0" w:color="auto"/>
              <w:left w:val="single" w:sz="6" w:space="0" w:color="auto"/>
              <w:bottom w:val="single" w:sz="6" w:space="0" w:color="auto"/>
              <w:right w:val="single" w:sz="6" w:space="0" w:color="auto"/>
            </w:tcBorders>
            <w:hideMark/>
          </w:tcPr>
          <w:p w14:paraId="314D9E07" w14:textId="77777777" w:rsidR="00B065BA" w:rsidRPr="00227964" w:rsidRDefault="00B065BA" w:rsidP="00550BA7">
            <w:pPr>
              <w:spacing w:after="120"/>
              <w:jc w:val="center"/>
              <w:rPr>
                <w:b/>
                <w:iCs/>
                <w:sz w:val="20"/>
                <w:szCs w:val="20"/>
              </w:rPr>
            </w:pPr>
            <w:r w:rsidRPr="00227964">
              <w:rPr>
                <w:b/>
                <w:iCs/>
                <w:sz w:val="20"/>
                <w:szCs w:val="20"/>
              </w:rPr>
              <w:t>Unit</w:t>
            </w:r>
          </w:p>
        </w:tc>
        <w:tc>
          <w:tcPr>
            <w:tcW w:w="3646" w:type="pct"/>
            <w:tcBorders>
              <w:top w:val="single" w:sz="4" w:space="0" w:color="auto"/>
              <w:left w:val="single" w:sz="6" w:space="0" w:color="auto"/>
              <w:bottom w:val="single" w:sz="6" w:space="0" w:color="auto"/>
              <w:right w:val="single" w:sz="4" w:space="0" w:color="auto"/>
            </w:tcBorders>
            <w:hideMark/>
          </w:tcPr>
          <w:p w14:paraId="09B43B27" w14:textId="77777777" w:rsidR="00B065BA" w:rsidRPr="00227964" w:rsidRDefault="00B065BA" w:rsidP="00550BA7">
            <w:pPr>
              <w:spacing w:after="120"/>
              <w:rPr>
                <w:b/>
                <w:iCs/>
                <w:sz w:val="20"/>
                <w:szCs w:val="20"/>
              </w:rPr>
            </w:pPr>
            <w:r w:rsidRPr="00227964">
              <w:rPr>
                <w:b/>
                <w:iCs/>
                <w:sz w:val="20"/>
                <w:szCs w:val="20"/>
              </w:rPr>
              <w:t>Definition</w:t>
            </w:r>
          </w:p>
        </w:tc>
      </w:tr>
      <w:tr w:rsidR="00B065BA" w:rsidRPr="00227964" w14:paraId="021A8754"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64A3BCF7" w14:textId="77777777" w:rsidR="00B065BA" w:rsidRPr="00227964" w:rsidRDefault="00B065BA" w:rsidP="00550BA7">
            <w:pPr>
              <w:spacing w:after="60"/>
              <w:rPr>
                <w:iCs/>
                <w:sz w:val="20"/>
                <w:szCs w:val="20"/>
              </w:rPr>
            </w:pPr>
            <w:r w:rsidRPr="00227964">
              <w:rPr>
                <w:iCs/>
                <w:sz w:val="20"/>
                <w:szCs w:val="20"/>
              </w:rPr>
              <w:t xml:space="preserve">RUCEXRQC </w:t>
            </w:r>
            <w:r w:rsidRPr="00227964">
              <w:rPr>
                <w:i/>
                <w:iCs/>
                <w:sz w:val="20"/>
                <w:szCs w:val="20"/>
                <w:vertAlign w:val="subscript"/>
              </w:rPr>
              <w:t>q, r, d</w:t>
            </w:r>
          </w:p>
        </w:tc>
        <w:tc>
          <w:tcPr>
            <w:tcW w:w="471" w:type="pct"/>
            <w:tcBorders>
              <w:top w:val="single" w:sz="6" w:space="0" w:color="auto"/>
              <w:left w:val="single" w:sz="6" w:space="0" w:color="auto"/>
              <w:bottom w:val="single" w:sz="6" w:space="0" w:color="auto"/>
              <w:right w:val="single" w:sz="6" w:space="0" w:color="auto"/>
            </w:tcBorders>
            <w:hideMark/>
          </w:tcPr>
          <w:p w14:paraId="78953AE0" w14:textId="77777777" w:rsidR="00B065BA" w:rsidRPr="00227964" w:rsidRDefault="00B065BA" w:rsidP="00550BA7">
            <w:pPr>
              <w:spacing w:after="60"/>
              <w:jc w:val="center"/>
              <w:rPr>
                <w:iCs/>
                <w:sz w:val="20"/>
                <w:szCs w:val="20"/>
              </w:rPr>
            </w:pPr>
            <w:r w:rsidRPr="00227964">
              <w:rPr>
                <w:iCs/>
                <w:sz w:val="20"/>
                <w:szCs w:val="20"/>
              </w:rPr>
              <w:t>$</w:t>
            </w:r>
          </w:p>
        </w:tc>
        <w:tc>
          <w:tcPr>
            <w:tcW w:w="3646" w:type="pct"/>
            <w:tcBorders>
              <w:top w:val="single" w:sz="6" w:space="0" w:color="auto"/>
              <w:left w:val="single" w:sz="6" w:space="0" w:color="auto"/>
              <w:bottom w:val="single" w:sz="6" w:space="0" w:color="auto"/>
              <w:right w:val="single" w:sz="4" w:space="0" w:color="auto"/>
            </w:tcBorders>
            <w:hideMark/>
          </w:tcPr>
          <w:p w14:paraId="100099D7" w14:textId="77777777" w:rsidR="00B065BA" w:rsidRPr="00227964" w:rsidRDefault="00B065BA" w:rsidP="00550BA7">
            <w:pPr>
              <w:spacing w:after="60"/>
              <w:rPr>
                <w:iCs/>
                <w:sz w:val="20"/>
                <w:szCs w:val="20"/>
              </w:rPr>
            </w:pPr>
            <w:r w:rsidRPr="00227964">
              <w:rPr>
                <w:i/>
                <w:iCs/>
                <w:sz w:val="20"/>
                <w:szCs w:val="20"/>
              </w:rPr>
              <w:t>Revenue Less Cost During QSE-</w:t>
            </w:r>
            <w:proofErr w:type="spellStart"/>
            <w:r w:rsidRPr="00227964">
              <w:rPr>
                <w:i/>
                <w:iCs/>
                <w:sz w:val="20"/>
                <w:szCs w:val="20"/>
              </w:rPr>
              <w:t>Clawback</w:t>
            </w:r>
            <w:proofErr w:type="spellEnd"/>
            <w:r w:rsidRPr="00227964">
              <w:rPr>
                <w:i/>
                <w:iCs/>
                <w:sz w:val="20"/>
                <w:szCs w:val="20"/>
              </w:rPr>
              <w:t xml:space="preserve"> Intervals</w:t>
            </w:r>
            <w:r w:rsidRPr="00227964">
              <w:rPr>
                <w:iCs/>
                <w:sz w:val="20"/>
                <w:szCs w:val="20"/>
              </w:rPr>
              <w:t xml:space="preserve">—The sum of the total revenue for Resource </w:t>
            </w:r>
            <w:proofErr w:type="spellStart"/>
            <w:r w:rsidRPr="00227964">
              <w:rPr>
                <w:i/>
                <w:iCs/>
                <w:sz w:val="20"/>
                <w:szCs w:val="20"/>
              </w:rPr>
              <w:t>r</w:t>
            </w:r>
            <w:proofErr w:type="spellEnd"/>
            <w:r w:rsidRPr="00227964">
              <w:rPr>
                <w:i/>
                <w:iCs/>
                <w:sz w:val="20"/>
                <w:szCs w:val="20"/>
              </w:rPr>
              <w:t xml:space="preserve"> </w:t>
            </w:r>
            <w:r w:rsidRPr="00227964">
              <w:rPr>
                <w:iCs/>
                <w:sz w:val="20"/>
                <w:szCs w:val="20"/>
              </w:rPr>
              <w:t>less the cost during all QSE-</w:t>
            </w:r>
            <w:proofErr w:type="spellStart"/>
            <w:r w:rsidRPr="00227964">
              <w:rPr>
                <w:iCs/>
                <w:sz w:val="20"/>
                <w:szCs w:val="20"/>
              </w:rPr>
              <w:t>Clawback</w:t>
            </w:r>
            <w:proofErr w:type="spellEnd"/>
            <w:r w:rsidRPr="00227964">
              <w:rPr>
                <w:iCs/>
                <w:sz w:val="20"/>
                <w:szCs w:val="20"/>
              </w:rPr>
              <w:t xml:space="preserve"> Intervals for the Operating Day.  When one or more Combined Cycle Generation Resources are committed by RUC, Revenue Less Cost During QSE-</w:t>
            </w:r>
            <w:proofErr w:type="spellStart"/>
            <w:r w:rsidRPr="00227964">
              <w:rPr>
                <w:iCs/>
                <w:sz w:val="20"/>
                <w:szCs w:val="20"/>
              </w:rPr>
              <w:t>Clawback</w:t>
            </w:r>
            <w:proofErr w:type="spellEnd"/>
            <w:r w:rsidRPr="00227964">
              <w:rPr>
                <w:iCs/>
                <w:sz w:val="20"/>
                <w:szCs w:val="20"/>
              </w:rPr>
              <w:t xml:space="preserve"> Intervals is calculated for the Combined Cycle Train for all Combined Cycle Generation Resources earning revenue in QSE-</w:t>
            </w:r>
            <w:proofErr w:type="spellStart"/>
            <w:r w:rsidRPr="00227964">
              <w:rPr>
                <w:iCs/>
                <w:sz w:val="20"/>
                <w:szCs w:val="20"/>
              </w:rPr>
              <w:t>Clawback</w:t>
            </w:r>
            <w:proofErr w:type="spellEnd"/>
            <w:r w:rsidRPr="00227964">
              <w:rPr>
                <w:iCs/>
                <w:sz w:val="20"/>
                <w:szCs w:val="20"/>
              </w:rPr>
              <w:t xml:space="preserve"> Intervals.</w:t>
            </w:r>
          </w:p>
        </w:tc>
      </w:tr>
      <w:tr w:rsidR="00B065BA" w:rsidRPr="00227964" w14:paraId="2ED16ADA"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4EC65A29" w14:textId="77777777" w:rsidR="00B065BA" w:rsidRPr="00227964" w:rsidRDefault="00B065BA" w:rsidP="00550BA7">
            <w:pPr>
              <w:spacing w:after="60"/>
              <w:rPr>
                <w:iCs/>
                <w:sz w:val="20"/>
                <w:szCs w:val="20"/>
              </w:rPr>
            </w:pPr>
            <w:r w:rsidRPr="00227964">
              <w:rPr>
                <w:iCs/>
                <w:sz w:val="20"/>
                <w:szCs w:val="20"/>
              </w:rPr>
              <w:t xml:space="preserve">RTSPP </w:t>
            </w:r>
            <w:r w:rsidRPr="00227964">
              <w:rPr>
                <w:i/>
                <w:iCs/>
                <w:sz w:val="20"/>
                <w:szCs w:val="20"/>
                <w:vertAlign w:val="subscript"/>
              </w:rPr>
              <w:t>p, i</w:t>
            </w:r>
          </w:p>
        </w:tc>
        <w:tc>
          <w:tcPr>
            <w:tcW w:w="471" w:type="pct"/>
            <w:tcBorders>
              <w:top w:val="single" w:sz="6" w:space="0" w:color="auto"/>
              <w:left w:val="single" w:sz="6" w:space="0" w:color="auto"/>
              <w:bottom w:val="single" w:sz="6" w:space="0" w:color="auto"/>
              <w:right w:val="single" w:sz="6" w:space="0" w:color="auto"/>
            </w:tcBorders>
            <w:hideMark/>
          </w:tcPr>
          <w:p w14:paraId="2A7DBD07" w14:textId="77777777" w:rsidR="00B065BA" w:rsidRPr="00227964" w:rsidRDefault="00B065BA" w:rsidP="00550BA7">
            <w:pPr>
              <w:spacing w:after="60"/>
              <w:jc w:val="center"/>
              <w:rPr>
                <w:iCs/>
                <w:sz w:val="20"/>
                <w:szCs w:val="20"/>
              </w:rPr>
            </w:pPr>
            <w:r w:rsidRPr="00227964">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34C96FC3" w14:textId="77777777" w:rsidR="00B065BA" w:rsidRPr="00227964" w:rsidRDefault="00B065BA" w:rsidP="00550BA7">
            <w:pPr>
              <w:spacing w:after="60"/>
              <w:rPr>
                <w:iCs/>
                <w:sz w:val="20"/>
                <w:szCs w:val="20"/>
              </w:rPr>
            </w:pPr>
            <w:r w:rsidRPr="00227964">
              <w:rPr>
                <w:i/>
                <w:iCs/>
                <w:sz w:val="20"/>
                <w:szCs w:val="20"/>
              </w:rPr>
              <w:t>Real-Time Settlement Point Price</w:t>
            </w:r>
            <w:r w:rsidRPr="00227964">
              <w:rPr>
                <w:iCs/>
                <w:sz w:val="20"/>
                <w:szCs w:val="20"/>
              </w:rPr>
              <w:t xml:space="preserve">—The Real-Time Settlement Point Price at the Resource’s Settlement Point for the Settlement Interval </w:t>
            </w:r>
            <w:r w:rsidRPr="00227964">
              <w:rPr>
                <w:i/>
                <w:iCs/>
                <w:sz w:val="20"/>
                <w:szCs w:val="20"/>
              </w:rPr>
              <w:t>i</w:t>
            </w:r>
            <w:r w:rsidRPr="00227964">
              <w:rPr>
                <w:iCs/>
                <w:sz w:val="20"/>
                <w:szCs w:val="20"/>
              </w:rPr>
              <w:t>.</w:t>
            </w:r>
          </w:p>
        </w:tc>
      </w:tr>
      <w:tr w:rsidR="00B065BA" w:rsidRPr="00227964" w14:paraId="3F4B6037"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32FCECF6" w14:textId="77777777" w:rsidR="00B065BA" w:rsidRPr="00227964" w:rsidRDefault="00B065BA" w:rsidP="00550BA7">
            <w:pPr>
              <w:spacing w:after="60"/>
              <w:rPr>
                <w:iCs/>
                <w:sz w:val="20"/>
                <w:szCs w:val="20"/>
              </w:rPr>
            </w:pPr>
            <w:r w:rsidRPr="00227964">
              <w:rPr>
                <w:iCs/>
                <w:sz w:val="20"/>
                <w:szCs w:val="20"/>
              </w:rPr>
              <w:t xml:space="preserve">MEPR </w:t>
            </w:r>
            <w:r w:rsidRPr="00227964">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2C1B62F3" w14:textId="77777777" w:rsidR="00B065BA" w:rsidRPr="00227964" w:rsidRDefault="00B065BA" w:rsidP="00550BA7">
            <w:pPr>
              <w:spacing w:after="60"/>
              <w:jc w:val="center"/>
              <w:rPr>
                <w:iCs/>
                <w:sz w:val="20"/>
                <w:szCs w:val="20"/>
              </w:rPr>
            </w:pPr>
            <w:r w:rsidRPr="00227964">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31AFC5FE" w14:textId="77777777" w:rsidR="00B065BA" w:rsidRPr="00227964" w:rsidRDefault="00B065BA" w:rsidP="00550BA7">
            <w:pPr>
              <w:spacing w:after="60"/>
              <w:rPr>
                <w:iCs/>
                <w:sz w:val="20"/>
                <w:szCs w:val="20"/>
              </w:rPr>
            </w:pPr>
            <w:r w:rsidRPr="00227964">
              <w:rPr>
                <w:i/>
                <w:iCs/>
                <w:sz w:val="20"/>
                <w:szCs w:val="20"/>
              </w:rPr>
              <w:t>Minimum-Energy Price</w:t>
            </w:r>
            <w:r w:rsidRPr="00227964">
              <w:rPr>
                <w:iCs/>
                <w:sz w:val="20"/>
                <w:szCs w:val="20"/>
              </w:rPr>
              <w:t xml:space="preserve">—The Settlement price for Resource </w:t>
            </w:r>
            <w:r w:rsidRPr="00227964">
              <w:rPr>
                <w:i/>
                <w:iCs/>
                <w:sz w:val="20"/>
                <w:szCs w:val="20"/>
              </w:rPr>
              <w:t xml:space="preserve">r </w:t>
            </w:r>
            <w:r w:rsidRPr="00227964">
              <w:rPr>
                <w:iCs/>
                <w:sz w:val="20"/>
                <w:szCs w:val="20"/>
              </w:rPr>
              <w:t xml:space="preserve">for minimum energy for the Settlement Interval </w:t>
            </w:r>
            <w:r w:rsidRPr="00227964">
              <w:rPr>
                <w:i/>
                <w:iCs/>
                <w:sz w:val="20"/>
                <w:szCs w:val="20"/>
              </w:rPr>
              <w:t>i</w:t>
            </w:r>
            <w:r w:rsidRPr="00227964">
              <w:rPr>
                <w:iCs/>
                <w:sz w:val="20"/>
                <w:szCs w:val="20"/>
              </w:rPr>
              <w:t xml:space="preserve">.  Where for a Combined Cycle Train, the Resource </w:t>
            </w:r>
            <w:r w:rsidRPr="00227964">
              <w:rPr>
                <w:i/>
                <w:iCs/>
                <w:sz w:val="20"/>
                <w:szCs w:val="20"/>
              </w:rPr>
              <w:t xml:space="preserve">r </w:t>
            </w:r>
            <w:r w:rsidRPr="00227964">
              <w:rPr>
                <w:iCs/>
                <w:sz w:val="20"/>
                <w:szCs w:val="20"/>
              </w:rPr>
              <w:t>is a Combined Cycle Generation Resource within the Combined Cycle Train.</w:t>
            </w:r>
          </w:p>
        </w:tc>
      </w:tr>
      <w:tr w:rsidR="00B065BA" w:rsidRPr="00227964" w14:paraId="0A0E76E8"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49B6E7A2" w14:textId="77777777" w:rsidR="00B065BA" w:rsidRPr="00227964" w:rsidRDefault="00B065BA" w:rsidP="00550BA7">
            <w:pPr>
              <w:spacing w:after="60"/>
              <w:rPr>
                <w:iCs/>
                <w:sz w:val="20"/>
                <w:szCs w:val="20"/>
              </w:rPr>
            </w:pPr>
            <w:r w:rsidRPr="00227964">
              <w:rPr>
                <w:iCs/>
                <w:sz w:val="20"/>
                <w:szCs w:val="20"/>
              </w:rPr>
              <w:t xml:space="preserve">MEO </w:t>
            </w:r>
            <w:r w:rsidRPr="00227964">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08E120E6" w14:textId="77777777" w:rsidR="00B065BA" w:rsidRPr="00227964" w:rsidRDefault="00B065BA" w:rsidP="00550BA7">
            <w:pPr>
              <w:spacing w:after="60"/>
              <w:jc w:val="center"/>
              <w:rPr>
                <w:iCs/>
                <w:sz w:val="20"/>
                <w:szCs w:val="20"/>
              </w:rPr>
            </w:pPr>
            <w:r w:rsidRPr="00227964">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3FB7D260" w14:textId="77777777" w:rsidR="00B065BA" w:rsidRPr="00227964" w:rsidRDefault="00B065BA" w:rsidP="00550BA7">
            <w:pPr>
              <w:spacing w:after="60"/>
              <w:rPr>
                <w:iCs/>
                <w:sz w:val="20"/>
                <w:szCs w:val="20"/>
              </w:rPr>
            </w:pPr>
            <w:r w:rsidRPr="00227964">
              <w:rPr>
                <w:i/>
                <w:iCs/>
                <w:sz w:val="20"/>
                <w:szCs w:val="20"/>
              </w:rPr>
              <w:t>Minimum-Energy Offer</w:t>
            </w:r>
            <w:r w:rsidRPr="00227964">
              <w:rPr>
                <w:iCs/>
                <w:sz w:val="20"/>
                <w:szCs w:val="20"/>
              </w:rPr>
              <w:t xml:space="preserve">—Represents an offer for the costs incurred by Resource </w:t>
            </w:r>
            <w:r w:rsidRPr="00227964">
              <w:rPr>
                <w:i/>
                <w:iCs/>
                <w:sz w:val="20"/>
                <w:szCs w:val="20"/>
              </w:rPr>
              <w:t xml:space="preserve">r </w:t>
            </w:r>
            <w:r w:rsidRPr="00227964">
              <w:rPr>
                <w:iCs/>
                <w:sz w:val="20"/>
                <w:szCs w:val="20"/>
              </w:rPr>
              <w:t xml:space="preserve">in producing energy at the Resource’s LSL for the Settlement Interval </w:t>
            </w:r>
            <w:r w:rsidRPr="00227964">
              <w:rPr>
                <w:i/>
                <w:iCs/>
                <w:sz w:val="20"/>
                <w:szCs w:val="20"/>
              </w:rPr>
              <w:t>i</w:t>
            </w:r>
            <w:r w:rsidRPr="00227964">
              <w:rPr>
                <w:iCs/>
                <w:sz w:val="20"/>
                <w:szCs w:val="20"/>
              </w:rPr>
              <w:t xml:space="preserve">.  Where for a Combined Cycle Train, the Resource </w:t>
            </w:r>
            <w:r w:rsidRPr="00227964">
              <w:rPr>
                <w:i/>
                <w:iCs/>
                <w:sz w:val="20"/>
                <w:szCs w:val="20"/>
              </w:rPr>
              <w:t xml:space="preserve">r </w:t>
            </w:r>
            <w:r w:rsidRPr="00227964">
              <w:rPr>
                <w:iCs/>
                <w:sz w:val="20"/>
                <w:szCs w:val="20"/>
              </w:rPr>
              <w:t>is a Combined Cycle Generation Resource within the Combined Cycle Train.</w:t>
            </w:r>
          </w:p>
        </w:tc>
      </w:tr>
      <w:tr w:rsidR="00B065BA" w:rsidRPr="00227964" w14:paraId="1232683F"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67F46770" w14:textId="77777777" w:rsidR="00B065BA" w:rsidRPr="00227964" w:rsidRDefault="00B065BA" w:rsidP="00550BA7">
            <w:pPr>
              <w:spacing w:after="60"/>
              <w:rPr>
                <w:iCs/>
                <w:sz w:val="20"/>
                <w:szCs w:val="20"/>
              </w:rPr>
            </w:pPr>
            <w:r w:rsidRPr="00227964">
              <w:rPr>
                <w:iCs/>
                <w:sz w:val="20"/>
                <w:szCs w:val="20"/>
              </w:rPr>
              <w:t xml:space="preserve">MECAP </w:t>
            </w:r>
            <w:r w:rsidRPr="00227964">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263126A1" w14:textId="77777777" w:rsidR="00B065BA" w:rsidRPr="00227964" w:rsidRDefault="00B065BA" w:rsidP="00550BA7">
            <w:pPr>
              <w:spacing w:after="60"/>
              <w:jc w:val="center"/>
              <w:rPr>
                <w:iCs/>
                <w:sz w:val="20"/>
                <w:szCs w:val="20"/>
              </w:rPr>
            </w:pPr>
            <w:r w:rsidRPr="00227964">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46A3BA64" w14:textId="77777777" w:rsidR="00B065BA" w:rsidRPr="00227964" w:rsidRDefault="00B065BA" w:rsidP="00550BA7">
            <w:pPr>
              <w:spacing w:after="60"/>
              <w:rPr>
                <w:i/>
                <w:iCs/>
                <w:sz w:val="20"/>
                <w:szCs w:val="20"/>
              </w:rPr>
            </w:pPr>
            <w:r w:rsidRPr="00227964">
              <w:rPr>
                <w:i/>
                <w:iCs/>
                <w:sz w:val="20"/>
                <w:szCs w:val="20"/>
              </w:rPr>
              <w:t>Minimum-Energy Cap</w:t>
            </w:r>
            <w:r w:rsidRPr="00227964">
              <w:rPr>
                <w:iCs/>
                <w:sz w:val="20"/>
                <w:szCs w:val="20"/>
              </w:rPr>
              <w:t xml:space="preserve">—The amount used for Resource </w:t>
            </w:r>
            <w:r w:rsidRPr="00227964">
              <w:rPr>
                <w:i/>
                <w:iCs/>
                <w:sz w:val="20"/>
                <w:szCs w:val="20"/>
              </w:rPr>
              <w:t xml:space="preserve">r </w:t>
            </w:r>
            <w:r w:rsidRPr="00227964">
              <w:rPr>
                <w:iCs/>
                <w:sz w:val="20"/>
                <w:szCs w:val="20"/>
              </w:rPr>
              <w:t xml:space="preserve">for minimum-energy costs.  The minimum cost is the Resource Category Minimum-Energy Generic Cap (RCGMEC) unless ERCOT has approved verifiable unit-specific minimum energy costs for that Resource, in which case the Minimum-Energy Cap is the verifiable unit-specific minimum energy cost.  See Section 5.6.1, Verifiable Costs, for more information on verifiable costs.  Where for a Combined Cycle Train, the Resource </w:t>
            </w:r>
            <w:r w:rsidRPr="00227964">
              <w:rPr>
                <w:i/>
                <w:iCs/>
                <w:sz w:val="20"/>
                <w:szCs w:val="20"/>
              </w:rPr>
              <w:t xml:space="preserve">r </w:t>
            </w:r>
            <w:r w:rsidRPr="00227964">
              <w:rPr>
                <w:iCs/>
                <w:sz w:val="20"/>
                <w:szCs w:val="20"/>
              </w:rPr>
              <w:t>is a Combined Cycle Generation Resource within the Combined Cycle Train.</w:t>
            </w:r>
          </w:p>
        </w:tc>
      </w:tr>
      <w:tr w:rsidR="00B065BA" w:rsidRPr="00227964" w14:paraId="6CE57E2B"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32D5EB2A" w14:textId="77777777" w:rsidR="00B065BA" w:rsidRPr="00227964" w:rsidRDefault="00B065BA" w:rsidP="00550BA7">
            <w:pPr>
              <w:spacing w:after="60"/>
              <w:rPr>
                <w:iCs/>
                <w:sz w:val="20"/>
                <w:szCs w:val="20"/>
              </w:rPr>
            </w:pPr>
            <w:r w:rsidRPr="00227964">
              <w:rPr>
                <w:iCs/>
                <w:sz w:val="20"/>
                <w:szCs w:val="20"/>
              </w:rPr>
              <w:t xml:space="preserve">RCGMEC </w:t>
            </w:r>
            <w:r w:rsidRPr="00227964">
              <w:rPr>
                <w:i/>
                <w:iCs/>
                <w:sz w:val="20"/>
                <w:szCs w:val="20"/>
                <w:vertAlign w:val="subscript"/>
              </w:rPr>
              <w:t>i</w:t>
            </w:r>
          </w:p>
        </w:tc>
        <w:tc>
          <w:tcPr>
            <w:tcW w:w="471" w:type="pct"/>
            <w:tcBorders>
              <w:top w:val="single" w:sz="6" w:space="0" w:color="auto"/>
              <w:left w:val="single" w:sz="6" w:space="0" w:color="auto"/>
              <w:bottom w:val="single" w:sz="6" w:space="0" w:color="auto"/>
              <w:right w:val="single" w:sz="6" w:space="0" w:color="auto"/>
            </w:tcBorders>
            <w:hideMark/>
          </w:tcPr>
          <w:p w14:paraId="53AB7F86" w14:textId="77777777" w:rsidR="00B065BA" w:rsidRPr="00227964" w:rsidRDefault="00B065BA" w:rsidP="00550BA7">
            <w:pPr>
              <w:spacing w:after="60"/>
              <w:jc w:val="center"/>
              <w:rPr>
                <w:iCs/>
                <w:sz w:val="20"/>
                <w:szCs w:val="20"/>
              </w:rPr>
            </w:pPr>
            <w:r w:rsidRPr="00227964">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75482CA4" w14:textId="77777777" w:rsidR="00B065BA" w:rsidRPr="00227964" w:rsidRDefault="00B065BA" w:rsidP="00550BA7">
            <w:pPr>
              <w:spacing w:after="60"/>
              <w:rPr>
                <w:iCs/>
                <w:sz w:val="20"/>
                <w:szCs w:val="20"/>
              </w:rPr>
            </w:pPr>
            <w:r w:rsidRPr="00227964">
              <w:rPr>
                <w:i/>
                <w:iCs/>
                <w:sz w:val="20"/>
                <w:szCs w:val="20"/>
              </w:rPr>
              <w:t>Resource Category Generic Minimum-Energy Cost</w:t>
            </w:r>
            <w:r w:rsidRPr="00227964">
              <w:rPr>
                <w:iCs/>
                <w:sz w:val="20"/>
                <w:szCs w:val="20"/>
              </w:rPr>
              <w:t>—The Resource Category Generic Minimum-Energy Cost cap for the category of the Resource, according to Section 4.4.9.2.3, Startup Offer and Minimum-Energy Offer Generic Caps, for the Operating Day.</w:t>
            </w:r>
          </w:p>
        </w:tc>
      </w:tr>
      <w:tr w:rsidR="00B065BA" w:rsidRPr="00227964" w14:paraId="5A38DF28"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3B263BB8" w14:textId="77777777" w:rsidR="00B065BA" w:rsidRPr="00227964" w:rsidRDefault="00B065BA" w:rsidP="00550BA7">
            <w:pPr>
              <w:spacing w:after="60"/>
              <w:rPr>
                <w:iCs/>
                <w:sz w:val="20"/>
                <w:szCs w:val="20"/>
              </w:rPr>
            </w:pPr>
            <w:r w:rsidRPr="00227964">
              <w:rPr>
                <w:iCs/>
                <w:sz w:val="20"/>
                <w:szCs w:val="20"/>
              </w:rPr>
              <w:lastRenderedPageBreak/>
              <w:t xml:space="preserve">RTEOCOST </w:t>
            </w:r>
            <w:r w:rsidRPr="00227964">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44CDE4AD" w14:textId="77777777" w:rsidR="00B065BA" w:rsidRPr="00227964" w:rsidRDefault="00B065BA" w:rsidP="00550BA7">
            <w:pPr>
              <w:spacing w:after="60"/>
              <w:jc w:val="center"/>
              <w:rPr>
                <w:iCs/>
                <w:sz w:val="20"/>
                <w:szCs w:val="20"/>
              </w:rPr>
            </w:pPr>
            <w:r w:rsidRPr="00227964">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29CA8ABB" w14:textId="77777777" w:rsidR="00B065BA" w:rsidRPr="00227964" w:rsidRDefault="00B065BA" w:rsidP="00550BA7">
            <w:pPr>
              <w:spacing w:after="60"/>
              <w:rPr>
                <w:i/>
                <w:iCs/>
                <w:sz w:val="20"/>
                <w:szCs w:val="20"/>
              </w:rPr>
            </w:pPr>
            <w:r w:rsidRPr="00227964">
              <w:rPr>
                <w:i/>
                <w:iCs/>
                <w:sz w:val="20"/>
                <w:szCs w:val="20"/>
              </w:rPr>
              <w:t xml:space="preserve">Real-Time Energy Offer Curve Cost </w:t>
            </w:r>
            <w:proofErr w:type="spellStart"/>
            <w:r w:rsidRPr="00227964">
              <w:rPr>
                <w:i/>
                <w:iCs/>
                <w:sz w:val="20"/>
                <w:szCs w:val="20"/>
              </w:rPr>
              <w:t>Cap</w:t>
            </w:r>
            <w:r w:rsidRPr="00227964">
              <w:rPr>
                <w:rFonts w:ascii="Symbol" w:eastAsia="Symbol" w:hAnsi="Symbol" w:cs="Symbol"/>
                <w:sz w:val="20"/>
                <w:szCs w:val="20"/>
              </w:rPr>
              <w:t>¾</w:t>
            </w:r>
            <w:r w:rsidRPr="00227964">
              <w:rPr>
                <w:iCs/>
                <w:sz w:val="20"/>
                <w:szCs w:val="20"/>
              </w:rPr>
              <w:t>The</w:t>
            </w:r>
            <w:proofErr w:type="spellEnd"/>
            <w:r w:rsidRPr="00227964">
              <w:rPr>
                <w:iCs/>
                <w:sz w:val="20"/>
                <w:szCs w:val="20"/>
              </w:rPr>
              <w:t xml:space="preserve"> Energy Offer Curve Cost Cap for Resource </w:t>
            </w:r>
            <w:r w:rsidRPr="00227964">
              <w:rPr>
                <w:i/>
                <w:iCs/>
                <w:sz w:val="20"/>
                <w:szCs w:val="20"/>
              </w:rPr>
              <w:t>r</w:t>
            </w:r>
            <w:r w:rsidRPr="00227964">
              <w:rPr>
                <w:iCs/>
                <w:sz w:val="20"/>
                <w:szCs w:val="20"/>
              </w:rPr>
              <w:t xml:space="preserve"> represented by QSE </w:t>
            </w:r>
            <w:r w:rsidRPr="00227964">
              <w:rPr>
                <w:i/>
                <w:iCs/>
                <w:sz w:val="20"/>
                <w:szCs w:val="20"/>
              </w:rPr>
              <w:t>q</w:t>
            </w:r>
            <w:r w:rsidRPr="00227964">
              <w:rPr>
                <w:iCs/>
                <w:sz w:val="20"/>
                <w:szCs w:val="20"/>
              </w:rPr>
              <w:t xml:space="preserve">, for the Resource’s generation above the LSL for the Settlement Interval </w:t>
            </w:r>
            <w:r w:rsidRPr="00227964">
              <w:rPr>
                <w:i/>
                <w:iCs/>
                <w:sz w:val="20"/>
                <w:szCs w:val="20"/>
              </w:rPr>
              <w:t xml:space="preserve">i. </w:t>
            </w:r>
            <w:r w:rsidRPr="00227964">
              <w:rPr>
                <w:iCs/>
                <w:sz w:val="20"/>
                <w:szCs w:val="20"/>
              </w:rPr>
              <w:t xml:space="preserve"> See</w:t>
            </w:r>
            <w:r w:rsidRPr="00227964">
              <w:rPr>
                <w:b/>
                <w:iCs/>
                <w:sz w:val="20"/>
                <w:szCs w:val="20"/>
              </w:rPr>
              <w:t xml:space="preserve"> </w:t>
            </w:r>
            <w:r w:rsidRPr="00227964">
              <w:rPr>
                <w:iCs/>
                <w:sz w:val="20"/>
                <w:szCs w:val="20"/>
              </w:rPr>
              <w:t xml:space="preserve">Section 4.4.9.3.3.  Where for a Combined Cycle Train, the Resource </w:t>
            </w:r>
            <w:r w:rsidRPr="00227964">
              <w:rPr>
                <w:i/>
                <w:iCs/>
                <w:sz w:val="20"/>
                <w:szCs w:val="20"/>
              </w:rPr>
              <w:t xml:space="preserve">r </w:t>
            </w:r>
            <w:r w:rsidRPr="00227964">
              <w:rPr>
                <w:iCs/>
                <w:sz w:val="20"/>
                <w:szCs w:val="20"/>
              </w:rPr>
              <w:t>is the Combined Cycle Train.</w:t>
            </w:r>
          </w:p>
        </w:tc>
      </w:tr>
      <w:tr w:rsidR="00B065BA" w:rsidRPr="00227964" w14:paraId="3DD000F3"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6D2636C9" w14:textId="77777777" w:rsidR="00B065BA" w:rsidRPr="00227964" w:rsidRDefault="00B065BA" w:rsidP="00550BA7">
            <w:pPr>
              <w:spacing w:after="60"/>
              <w:rPr>
                <w:iCs/>
                <w:sz w:val="20"/>
                <w:szCs w:val="20"/>
              </w:rPr>
            </w:pPr>
            <w:r w:rsidRPr="00227964">
              <w:rPr>
                <w:iCs/>
                <w:sz w:val="20"/>
                <w:szCs w:val="20"/>
              </w:rPr>
              <w:t xml:space="preserve">RTMG </w:t>
            </w:r>
            <w:r w:rsidRPr="00227964">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6E10BF05" w14:textId="77777777" w:rsidR="00B065BA" w:rsidRPr="00227964" w:rsidRDefault="00B065BA" w:rsidP="00550BA7">
            <w:pPr>
              <w:spacing w:after="60"/>
              <w:jc w:val="center"/>
              <w:rPr>
                <w:iCs/>
                <w:sz w:val="20"/>
                <w:szCs w:val="20"/>
              </w:rPr>
            </w:pPr>
            <w:r w:rsidRPr="00227964">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137D025A" w14:textId="77777777" w:rsidR="00B065BA" w:rsidRPr="00227964" w:rsidRDefault="00B065BA" w:rsidP="00550BA7">
            <w:pPr>
              <w:spacing w:after="60"/>
              <w:rPr>
                <w:iCs/>
                <w:sz w:val="20"/>
                <w:szCs w:val="20"/>
              </w:rPr>
            </w:pPr>
            <w:r w:rsidRPr="00227964">
              <w:rPr>
                <w:i/>
                <w:iCs/>
                <w:sz w:val="20"/>
                <w:szCs w:val="20"/>
              </w:rPr>
              <w:t>Real-Time Metered Generation</w:t>
            </w:r>
            <w:r w:rsidRPr="00227964">
              <w:rPr>
                <w:iCs/>
                <w:sz w:val="20"/>
                <w:szCs w:val="20"/>
              </w:rPr>
              <w:t xml:space="preserve">—The Resource </w:t>
            </w:r>
            <w:r w:rsidRPr="00227964">
              <w:rPr>
                <w:i/>
                <w:iCs/>
                <w:sz w:val="20"/>
                <w:szCs w:val="20"/>
              </w:rPr>
              <w:t>r</w:t>
            </w:r>
            <w:r w:rsidRPr="00227964">
              <w:rPr>
                <w:iCs/>
                <w:sz w:val="20"/>
                <w:szCs w:val="20"/>
              </w:rPr>
              <w:t xml:space="preserve">’s metered generation for the Settlement Interval </w:t>
            </w:r>
            <w:r w:rsidRPr="00227964">
              <w:rPr>
                <w:i/>
                <w:iCs/>
                <w:sz w:val="20"/>
                <w:szCs w:val="20"/>
              </w:rPr>
              <w:t>i</w:t>
            </w:r>
            <w:r w:rsidRPr="00227964">
              <w:rPr>
                <w:iCs/>
                <w:sz w:val="20"/>
                <w:szCs w:val="20"/>
              </w:rPr>
              <w:t xml:space="preserve">.  Where for a Combined Cycle Train, the Resource </w:t>
            </w:r>
            <w:r w:rsidRPr="00227964">
              <w:rPr>
                <w:i/>
                <w:iCs/>
                <w:sz w:val="20"/>
                <w:szCs w:val="20"/>
              </w:rPr>
              <w:t xml:space="preserve">r </w:t>
            </w:r>
            <w:r w:rsidRPr="00227964">
              <w:rPr>
                <w:iCs/>
                <w:sz w:val="20"/>
                <w:szCs w:val="20"/>
              </w:rPr>
              <w:t>is the Combined Cycle Train.</w:t>
            </w:r>
          </w:p>
        </w:tc>
      </w:tr>
      <w:tr w:rsidR="00B065BA" w:rsidRPr="00227964" w14:paraId="18CCD0AB"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6FC14457" w14:textId="77777777" w:rsidR="00B065BA" w:rsidRPr="00227964" w:rsidRDefault="00B065BA" w:rsidP="00550BA7">
            <w:pPr>
              <w:spacing w:after="60"/>
              <w:rPr>
                <w:iCs/>
                <w:sz w:val="20"/>
                <w:szCs w:val="20"/>
              </w:rPr>
            </w:pPr>
            <w:r w:rsidRPr="00227964">
              <w:rPr>
                <w:iCs/>
                <w:sz w:val="20"/>
                <w:szCs w:val="20"/>
              </w:rPr>
              <w:t xml:space="preserve">LSL </w:t>
            </w:r>
            <w:r w:rsidRPr="00227964">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6467A42E" w14:textId="77777777" w:rsidR="00B065BA" w:rsidRPr="00227964" w:rsidRDefault="00B065BA" w:rsidP="00550BA7">
            <w:pPr>
              <w:spacing w:after="60"/>
              <w:jc w:val="center"/>
              <w:rPr>
                <w:iCs/>
                <w:sz w:val="20"/>
                <w:szCs w:val="20"/>
              </w:rPr>
            </w:pPr>
            <w:r w:rsidRPr="00227964">
              <w:rPr>
                <w:iCs/>
                <w:sz w:val="20"/>
                <w:szCs w:val="20"/>
              </w:rPr>
              <w:t>MW</w:t>
            </w:r>
          </w:p>
        </w:tc>
        <w:tc>
          <w:tcPr>
            <w:tcW w:w="3646" w:type="pct"/>
            <w:tcBorders>
              <w:top w:val="single" w:sz="6" w:space="0" w:color="auto"/>
              <w:left w:val="single" w:sz="6" w:space="0" w:color="auto"/>
              <w:bottom w:val="single" w:sz="6" w:space="0" w:color="auto"/>
              <w:right w:val="single" w:sz="4" w:space="0" w:color="auto"/>
            </w:tcBorders>
            <w:hideMark/>
          </w:tcPr>
          <w:p w14:paraId="77126C2C" w14:textId="77777777" w:rsidR="00B065BA" w:rsidRPr="00227964" w:rsidRDefault="00B065BA" w:rsidP="00550BA7">
            <w:pPr>
              <w:spacing w:after="60"/>
              <w:rPr>
                <w:iCs/>
                <w:sz w:val="20"/>
                <w:szCs w:val="20"/>
              </w:rPr>
            </w:pPr>
            <w:r w:rsidRPr="00227964">
              <w:rPr>
                <w:i/>
                <w:iCs/>
                <w:sz w:val="20"/>
                <w:szCs w:val="20"/>
              </w:rPr>
              <w:t>Low Sustained Limit</w:t>
            </w:r>
            <w:r w:rsidRPr="00227964">
              <w:rPr>
                <w:iCs/>
                <w:sz w:val="20"/>
                <w:szCs w:val="20"/>
              </w:rPr>
              <w:t xml:space="preserve">—The LSL of Generation Resource </w:t>
            </w:r>
            <w:r w:rsidRPr="00227964">
              <w:rPr>
                <w:i/>
                <w:iCs/>
                <w:sz w:val="20"/>
                <w:szCs w:val="20"/>
              </w:rPr>
              <w:t>r</w:t>
            </w:r>
            <w:r w:rsidRPr="00227964">
              <w:rPr>
                <w:iCs/>
                <w:sz w:val="20"/>
                <w:szCs w:val="20"/>
              </w:rPr>
              <w:t xml:space="preserve"> represented by QSE </w:t>
            </w:r>
            <w:r w:rsidRPr="00227964">
              <w:rPr>
                <w:i/>
                <w:iCs/>
                <w:sz w:val="20"/>
                <w:szCs w:val="20"/>
              </w:rPr>
              <w:t>q</w:t>
            </w:r>
            <w:r w:rsidRPr="00227964">
              <w:rPr>
                <w:iCs/>
                <w:sz w:val="20"/>
                <w:szCs w:val="20"/>
              </w:rPr>
              <w:t xml:space="preserve"> for the hour that includes the Settlement Interval </w:t>
            </w:r>
            <w:r w:rsidRPr="00227964">
              <w:rPr>
                <w:i/>
                <w:iCs/>
                <w:sz w:val="20"/>
                <w:szCs w:val="20"/>
              </w:rPr>
              <w:t>i</w:t>
            </w:r>
            <w:r w:rsidRPr="00227964">
              <w:rPr>
                <w:iCs/>
                <w:sz w:val="20"/>
                <w:szCs w:val="20"/>
              </w:rPr>
              <w:t xml:space="preserve">, as submitted in the COP.  Where for a Combined Cycle Train, the Resource </w:t>
            </w:r>
            <w:r w:rsidRPr="00227964">
              <w:rPr>
                <w:i/>
                <w:iCs/>
                <w:sz w:val="20"/>
                <w:szCs w:val="20"/>
              </w:rPr>
              <w:t xml:space="preserve">r </w:t>
            </w:r>
            <w:r w:rsidRPr="00227964">
              <w:rPr>
                <w:iCs/>
                <w:sz w:val="20"/>
                <w:szCs w:val="20"/>
              </w:rPr>
              <w:t>is a Combined Cycle Generation Resource within the Combined Cycle Train.</w:t>
            </w:r>
          </w:p>
        </w:tc>
      </w:tr>
      <w:tr w:rsidR="00B065BA" w:rsidRPr="00227964" w14:paraId="6945196F" w14:textId="77777777" w:rsidTr="00550BA7">
        <w:trPr>
          <w:cantSplit/>
        </w:trPr>
        <w:tc>
          <w:tcPr>
            <w:tcW w:w="5000" w:type="pct"/>
            <w:gridSpan w:val="3"/>
            <w:tcBorders>
              <w:top w:val="single" w:sz="6" w:space="0" w:color="auto"/>
              <w:left w:val="single" w:sz="4" w:space="0" w:color="auto"/>
              <w:bottom w:val="single" w:sz="6"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212"/>
            </w:tblGrid>
            <w:tr w:rsidR="00B065BA" w:rsidRPr="00227964" w14:paraId="232DF8DE" w14:textId="77777777" w:rsidTr="00550BA7">
              <w:trPr>
                <w:trHeight w:val="1205"/>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46DED31" w14:textId="77777777" w:rsidR="00B065BA" w:rsidRPr="00227964" w:rsidRDefault="00B065BA" w:rsidP="00550BA7">
                  <w:pPr>
                    <w:spacing w:after="240"/>
                    <w:rPr>
                      <w:rFonts w:eastAsia="Times New Roman"/>
                      <w:b/>
                      <w:i/>
                      <w:iCs/>
                      <w:szCs w:val="20"/>
                    </w:rPr>
                  </w:pPr>
                  <w:r w:rsidRPr="00227964">
                    <w:rPr>
                      <w:rFonts w:eastAsia="Times New Roman"/>
                      <w:b/>
                      <w:i/>
                      <w:iCs/>
                      <w:szCs w:val="20"/>
                    </w:rPr>
                    <w:t>[NPRR1009 and NPRR1014:  Insert applicable portions of the variables below upon system implementation of the Real-Time Co-Optimization (RTC) project for NPRR1009; or upon system implementation for NPRR1014:]</w:t>
                  </w:r>
                </w:p>
                <w:tbl>
                  <w:tblPr>
                    <w:tblW w:w="885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53"/>
                    <w:gridCol w:w="840"/>
                    <w:gridCol w:w="6465"/>
                  </w:tblGrid>
                  <w:tr w:rsidR="00B065BA" w:rsidRPr="00227964" w14:paraId="5CA95CD7" w14:textId="77777777" w:rsidTr="00550BA7">
                    <w:trPr>
                      <w:cantSplit/>
                    </w:trPr>
                    <w:tc>
                      <w:tcPr>
                        <w:tcW w:w="877" w:type="pct"/>
                        <w:tcBorders>
                          <w:top w:val="single" w:sz="4" w:space="0" w:color="auto"/>
                          <w:left w:val="single" w:sz="4" w:space="0" w:color="auto"/>
                          <w:bottom w:val="single" w:sz="6" w:space="0" w:color="auto"/>
                          <w:right w:val="single" w:sz="6" w:space="0" w:color="auto"/>
                        </w:tcBorders>
                        <w:hideMark/>
                      </w:tcPr>
                      <w:p w14:paraId="083125B4" w14:textId="77777777" w:rsidR="00B065BA" w:rsidRPr="00227964" w:rsidRDefault="00B065BA" w:rsidP="00550BA7">
                        <w:pPr>
                          <w:spacing w:after="60"/>
                          <w:rPr>
                            <w:iCs/>
                            <w:sz w:val="20"/>
                            <w:szCs w:val="20"/>
                          </w:rPr>
                        </w:pPr>
                        <w:r w:rsidRPr="00227964">
                          <w:rPr>
                            <w:iCs/>
                            <w:sz w:val="20"/>
                            <w:szCs w:val="20"/>
                          </w:rPr>
                          <w:t xml:space="preserve">RTASREV </w:t>
                        </w:r>
                        <w:r w:rsidRPr="00227964">
                          <w:rPr>
                            <w:i/>
                            <w:sz w:val="20"/>
                            <w:szCs w:val="20"/>
                            <w:vertAlign w:val="subscript"/>
                          </w:rPr>
                          <w:t>q, r, i</w:t>
                        </w:r>
                      </w:p>
                    </w:tc>
                    <w:tc>
                      <w:tcPr>
                        <w:tcW w:w="474" w:type="pct"/>
                        <w:tcBorders>
                          <w:top w:val="single" w:sz="4" w:space="0" w:color="auto"/>
                          <w:left w:val="single" w:sz="6" w:space="0" w:color="auto"/>
                          <w:bottom w:val="single" w:sz="6" w:space="0" w:color="auto"/>
                          <w:right w:val="single" w:sz="6" w:space="0" w:color="auto"/>
                        </w:tcBorders>
                        <w:hideMark/>
                      </w:tcPr>
                      <w:p w14:paraId="60802702" w14:textId="77777777" w:rsidR="00B065BA" w:rsidRPr="00227964" w:rsidRDefault="00B065BA" w:rsidP="00550BA7">
                        <w:pPr>
                          <w:spacing w:after="60"/>
                          <w:jc w:val="center"/>
                          <w:rPr>
                            <w:iCs/>
                            <w:sz w:val="20"/>
                            <w:szCs w:val="20"/>
                          </w:rPr>
                        </w:pPr>
                        <w:r w:rsidRPr="00227964">
                          <w:rPr>
                            <w:sz w:val="20"/>
                            <w:szCs w:val="20"/>
                          </w:rPr>
                          <w:t>$</w:t>
                        </w:r>
                      </w:p>
                    </w:tc>
                    <w:tc>
                      <w:tcPr>
                        <w:tcW w:w="3649" w:type="pct"/>
                        <w:tcBorders>
                          <w:top w:val="single" w:sz="4" w:space="0" w:color="auto"/>
                          <w:left w:val="single" w:sz="6" w:space="0" w:color="auto"/>
                          <w:bottom w:val="single" w:sz="6" w:space="0" w:color="auto"/>
                          <w:right w:val="single" w:sz="4" w:space="0" w:color="auto"/>
                        </w:tcBorders>
                        <w:hideMark/>
                      </w:tcPr>
                      <w:p w14:paraId="2F654F8B" w14:textId="77777777" w:rsidR="00B065BA" w:rsidRPr="00227964" w:rsidRDefault="00B065BA" w:rsidP="00550BA7">
                        <w:pPr>
                          <w:spacing w:after="60"/>
                          <w:rPr>
                            <w:iCs/>
                            <w:sz w:val="20"/>
                            <w:szCs w:val="20"/>
                          </w:rPr>
                        </w:pPr>
                        <w:r w:rsidRPr="00227964">
                          <w:rPr>
                            <w:i/>
                            <w:sz w:val="20"/>
                            <w:szCs w:val="20"/>
                          </w:rPr>
                          <w:t xml:space="preserve">Real-Time Ancillary Service Revenue </w:t>
                        </w:r>
                        <w:r w:rsidRPr="00227964">
                          <w:rPr>
                            <w:sz w:val="20"/>
                            <w:szCs w:val="20"/>
                          </w:rPr>
                          <w:t xml:space="preserve">— The total Real-Time Ancillary Service revenue for QSE </w:t>
                        </w:r>
                        <w:r w:rsidRPr="00227964">
                          <w:rPr>
                            <w:i/>
                            <w:sz w:val="20"/>
                            <w:szCs w:val="20"/>
                          </w:rPr>
                          <w:t>q</w:t>
                        </w:r>
                        <w:r w:rsidRPr="00227964">
                          <w:rPr>
                            <w:sz w:val="20"/>
                            <w:szCs w:val="20"/>
                          </w:rPr>
                          <w:t xml:space="preserve"> calculated for Resource </w:t>
                        </w:r>
                        <w:r w:rsidRPr="00227964">
                          <w:rPr>
                            <w:i/>
                            <w:sz w:val="20"/>
                            <w:szCs w:val="20"/>
                          </w:rPr>
                          <w:t>r</w:t>
                        </w:r>
                        <w:r w:rsidRPr="00227964">
                          <w:rPr>
                            <w:sz w:val="20"/>
                            <w:szCs w:val="20"/>
                          </w:rPr>
                          <w:t xml:space="preserve"> for the 15-minute Settlement Interval </w:t>
                        </w:r>
                        <w:r w:rsidRPr="00227964">
                          <w:rPr>
                            <w:i/>
                            <w:sz w:val="20"/>
                            <w:szCs w:val="20"/>
                          </w:rPr>
                          <w:t>i</w:t>
                        </w:r>
                        <w:r w:rsidRPr="00227964">
                          <w:rPr>
                            <w:sz w:val="20"/>
                            <w:szCs w:val="20"/>
                          </w:rPr>
                          <w:t xml:space="preserve">.  Where for a Combined Cycle Train, the Resource </w:t>
                        </w:r>
                        <w:r w:rsidRPr="00227964">
                          <w:rPr>
                            <w:i/>
                            <w:sz w:val="20"/>
                            <w:szCs w:val="20"/>
                          </w:rPr>
                          <w:t>r</w:t>
                        </w:r>
                        <w:r w:rsidRPr="00227964">
                          <w:rPr>
                            <w:sz w:val="20"/>
                            <w:szCs w:val="20"/>
                          </w:rPr>
                          <w:t xml:space="preserve"> is the Combined Cycle Train.</w:t>
                        </w:r>
                      </w:p>
                    </w:tc>
                  </w:tr>
                  <w:tr w:rsidR="00B065BA" w:rsidRPr="00227964" w14:paraId="44D3E5C5" w14:textId="77777777" w:rsidTr="00550BA7">
                    <w:trPr>
                      <w:cantSplit/>
                    </w:trPr>
                    <w:tc>
                      <w:tcPr>
                        <w:tcW w:w="877" w:type="pct"/>
                        <w:tcBorders>
                          <w:top w:val="single" w:sz="6" w:space="0" w:color="auto"/>
                          <w:left w:val="single" w:sz="4" w:space="0" w:color="auto"/>
                          <w:bottom w:val="single" w:sz="6" w:space="0" w:color="auto"/>
                          <w:right w:val="single" w:sz="6" w:space="0" w:color="auto"/>
                        </w:tcBorders>
                        <w:hideMark/>
                      </w:tcPr>
                      <w:p w14:paraId="685B79AC" w14:textId="77777777" w:rsidR="00B065BA" w:rsidRPr="00227964" w:rsidRDefault="00B065BA" w:rsidP="00550BA7">
                        <w:pPr>
                          <w:spacing w:after="60"/>
                          <w:rPr>
                            <w:iCs/>
                            <w:sz w:val="20"/>
                            <w:szCs w:val="20"/>
                          </w:rPr>
                        </w:pPr>
                        <w:r w:rsidRPr="00227964">
                          <w:rPr>
                            <w:sz w:val="20"/>
                            <w:szCs w:val="20"/>
                          </w:rPr>
                          <w:t xml:space="preserve">RTRUREV </w:t>
                        </w:r>
                        <w:r w:rsidRPr="00227964">
                          <w:rPr>
                            <w:i/>
                            <w:sz w:val="20"/>
                            <w:szCs w:val="20"/>
                            <w:vertAlign w:val="subscript"/>
                          </w:rPr>
                          <w:t>q, r, i</w:t>
                        </w:r>
                      </w:p>
                    </w:tc>
                    <w:tc>
                      <w:tcPr>
                        <w:tcW w:w="474" w:type="pct"/>
                        <w:tcBorders>
                          <w:top w:val="single" w:sz="6" w:space="0" w:color="auto"/>
                          <w:left w:val="single" w:sz="6" w:space="0" w:color="auto"/>
                          <w:bottom w:val="single" w:sz="6" w:space="0" w:color="auto"/>
                          <w:right w:val="single" w:sz="6" w:space="0" w:color="auto"/>
                        </w:tcBorders>
                        <w:hideMark/>
                      </w:tcPr>
                      <w:p w14:paraId="1857A5F6" w14:textId="77777777" w:rsidR="00B065BA" w:rsidRPr="00227964" w:rsidRDefault="00B065BA" w:rsidP="00550BA7">
                        <w:pPr>
                          <w:spacing w:after="60"/>
                          <w:jc w:val="center"/>
                          <w:rPr>
                            <w:iCs/>
                            <w:sz w:val="20"/>
                            <w:szCs w:val="20"/>
                          </w:rPr>
                        </w:pPr>
                        <w:r w:rsidRPr="00227964">
                          <w:rPr>
                            <w:sz w:val="20"/>
                            <w:szCs w:val="20"/>
                          </w:rPr>
                          <w:t>$</w:t>
                        </w:r>
                      </w:p>
                    </w:tc>
                    <w:tc>
                      <w:tcPr>
                        <w:tcW w:w="3649" w:type="pct"/>
                        <w:tcBorders>
                          <w:top w:val="single" w:sz="6" w:space="0" w:color="auto"/>
                          <w:left w:val="single" w:sz="6" w:space="0" w:color="auto"/>
                          <w:bottom w:val="single" w:sz="6" w:space="0" w:color="auto"/>
                          <w:right w:val="single" w:sz="4" w:space="0" w:color="auto"/>
                        </w:tcBorders>
                        <w:hideMark/>
                      </w:tcPr>
                      <w:p w14:paraId="7586861C" w14:textId="77777777" w:rsidR="00B065BA" w:rsidRPr="00227964" w:rsidRDefault="00B065BA" w:rsidP="00550BA7">
                        <w:pPr>
                          <w:spacing w:after="60"/>
                          <w:rPr>
                            <w:i/>
                            <w:iCs/>
                            <w:sz w:val="20"/>
                            <w:szCs w:val="20"/>
                          </w:rPr>
                        </w:pPr>
                        <w:r w:rsidRPr="00227964">
                          <w:rPr>
                            <w:i/>
                            <w:sz w:val="20"/>
                            <w:szCs w:val="20"/>
                          </w:rPr>
                          <w:t xml:space="preserve">Real-Time Reg-Up Revenue </w:t>
                        </w:r>
                        <w:r w:rsidRPr="00227964">
                          <w:rPr>
                            <w:sz w:val="20"/>
                            <w:szCs w:val="20"/>
                          </w:rPr>
                          <w:t xml:space="preserve">— The Real-Time Reg-Up revenue for QSE </w:t>
                        </w:r>
                        <w:r w:rsidRPr="00227964">
                          <w:rPr>
                            <w:i/>
                            <w:sz w:val="20"/>
                            <w:szCs w:val="20"/>
                          </w:rPr>
                          <w:t>q</w:t>
                        </w:r>
                        <w:r w:rsidRPr="00227964">
                          <w:rPr>
                            <w:sz w:val="20"/>
                            <w:szCs w:val="20"/>
                          </w:rPr>
                          <w:t xml:space="preserve"> calculated for Resource </w:t>
                        </w:r>
                        <w:r w:rsidRPr="00227964">
                          <w:rPr>
                            <w:i/>
                            <w:sz w:val="20"/>
                            <w:szCs w:val="20"/>
                          </w:rPr>
                          <w:t>r</w:t>
                        </w:r>
                        <w:r w:rsidRPr="00227964">
                          <w:rPr>
                            <w:sz w:val="20"/>
                            <w:szCs w:val="20"/>
                          </w:rPr>
                          <w:t xml:space="preserve"> for the 15-minute Settlement Interval </w:t>
                        </w:r>
                        <w:r w:rsidRPr="00227964">
                          <w:rPr>
                            <w:i/>
                            <w:sz w:val="20"/>
                            <w:szCs w:val="20"/>
                          </w:rPr>
                          <w:t>i</w:t>
                        </w:r>
                        <w:r w:rsidRPr="00227964">
                          <w:rPr>
                            <w:sz w:val="20"/>
                            <w:szCs w:val="20"/>
                          </w:rPr>
                          <w:t xml:space="preserve">.  See Section 6.7.5, Real-Time Ancillary Service Imbalance Payment or Charge.  Where for a Combined Cycle Train, the Resource </w:t>
                        </w:r>
                        <w:r w:rsidRPr="00227964">
                          <w:rPr>
                            <w:i/>
                            <w:sz w:val="20"/>
                            <w:szCs w:val="20"/>
                          </w:rPr>
                          <w:t>r</w:t>
                        </w:r>
                        <w:r w:rsidRPr="00227964">
                          <w:rPr>
                            <w:sz w:val="20"/>
                            <w:szCs w:val="20"/>
                          </w:rPr>
                          <w:t xml:space="preserve"> is the Combined Cycle Train.</w:t>
                        </w:r>
                      </w:p>
                    </w:tc>
                  </w:tr>
                  <w:tr w:rsidR="00B065BA" w:rsidRPr="00227964" w14:paraId="2D1DFFD8" w14:textId="77777777" w:rsidTr="00550BA7">
                    <w:trPr>
                      <w:cantSplit/>
                    </w:trPr>
                    <w:tc>
                      <w:tcPr>
                        <w:tcW w:w="877" w:type="pct"/>
                        <w:tcBorders>
                          <w:top w:val="single" w:sz="6" w:space="0" w:color="auto"/>
                          <w:left w:val="single" w:sz="4" w:space="0" w:color="auto"/>
                          <w:bottom w:val="single" w:sz="6" w:space="0" w:color="auto"/>
                          <w:right w:val="single" w:sz="6" w:space="0" w:color="auto"/>
                        </w:tcBorders>
                        <w:hideMark/>
                      </w:tcPr>
                      <w:p w14:paraId="10228B50" w14:textId="77777777" w:rsidR="00B065BA" w:rsidRPr="00227964" w:rsidRDefault="00B065BA" w:rsidP="00550BA7">
                        <w:pPr>
                          <w:spacing w:after="60"/>
                          <w:rPr>
                            <w:iCs/>
                            <w:sz w:val="20"/>
                            <w:szCs w:val="20"/>
                          </w:rPr>
                        </w:pPr>
                        <w:r w:rsidRPr="00227964">
                          <w:rPr>
                            <w:sz w:val="20"/>
                            <w:szCs w:val="20"/>
                          </w:rPr>
                          <w:t xml:space="preserve">RTRDREV </w:t>
                        </w:r>
                        <w:r w:rsidRPr="00227964">
                          <w:rPr>
                            <w:i/>
                            <w:sz w:val="20"/>
                            <w:szCs w:val="20"/>
                            <w:vertAlign w:val="subscript"/>
                          </w:rPr>
                          <w:t>q, r, i</w:t>
                        </w:r>
                      </w:p>
                    </w:tc>
                    <w:tc>
                      <w:tcPr>
                        <w:tcW w:w="474" w:type="pct"/>
                        <w:tcBorders>
                          <w:top w:val="single" w:sz="6" w:space="0" w:color="auto"/>
                          <w:left w:val="single" w:sz="6" w:space="0" w:color="auto"/>
                          <w:bottom w:val="single" w:sz="6" w:space="0" w:color="auto"/>
                          <w:right w:val="single" w:sz="6" w:space="0" w:color="auto"/>
                        </w:tcBorders>
                        <w:hideMark/>
                      </w:tcPr>
                      <w:p w14:paraId="18474040" w14:textId="77777777" w:rsidR="00B065BA" w:rsidRPr="00227964" w:rsidRDefault="00B065BA" w:rsidP="00550BA7">
                        <w:pPr>
                          <w:spacing w:after="60"/>
                          <w:jc w:val="center"/>
                          <w:rPr>
                            <w:iCs/>
                            <w:sz w:val="20"/>
                            <w:szCs w:val="20"/>
                          </w:rPr>
                        </w:pPr>
                        <w:r w:rsidRPr="00227964">
                          <w:rPr>
                            <w:sz w:val="20"/>
                            <w:szCs w:val="20"/>
                          </w:rPr>
                          <w:t>$</w:t>
                        </w:r>
                      </w:p>
                    </w:tc>
                    <w:tc>
                      <w:tcPr>
                        <w:tcW w:w="3649" w:type="pct"/>
                        <w:tcBorders>
                          <w:top w:val="single" w:sz="6" w:space="0" w:color="auto"/>
                          <w:left w:val="single" w:sz="6" w:space="0" w:color="auto"/>
                          <w:bottom w:val="single" w:sz="6" w:space="0" w:color="auto"/>
                          <w:right w:val="single" w:sz="4" w:space="0" w:color="auto"/>
                        </w:tcBorders>
                        <w:hideMark/>
                      </w:tcPr>
                      <w:p w14:paraId="007895F8" w14:textId="77777777" w:rsidR="00B065BA" w:rsidRPr="00227964" w:rsidRDefault="00B065BA" w:rsidP="00550BA7">
                        <w:pPr>
                          <w:spacing w:after="60"/>
                          <w:rPr>
                            <w:i/>
                            <w:iCs/>
                            <w:sz w:val="20"/>
                            <w:szCs w:val="20"/>
                          </w:rPr>
                        </w:pPr>
                        <w:r w:rsidRPr="00227964">
                          <w:rPr>
                            <w:i/>
                            <w:sz w:val="20"/>
                            <w:szCs w:val="20"/>
                          </w:rPr>
                          <w:t xml:space="preserve">Real-Time Reg-Down Revenue </w:t>
                        </w:r>
                        <w:r w:rsidRPr="00227964">
                          <w:rPr>
                            <w:sz w:val="20"/>
                            <w:szCs w:val="20"/>
                          </w:rPr>
                          <w:t xml:space="preserve">— The Real-Time Reg-Down revenue for QSE </w:t>
                        </w:r>
                        <w:r w:rsidRPr="00227964">
                          <w:rPr>
                            <w:i/>
                            <w:sz w:val="20"/>
                            <w:szCs w:val="20"/>
                          </w:rPr>
                          <w:t>q</w:t>
                        </w:r>
                        <w:r w:rsidRPr="00227964">
                          <w:rPr>
                            <w:sz w:val="20"/>
                            <w:szCs w:val="20"/>
                          </w:rPr>
                          <w:t xml:space="preserve"> calculated for Resource </w:t>
                        </w:r>
                        <w:r w:rsidRPr="00227964">
                          <w:rPr>
                            <w:i/>
                            <w:sz w:val="20"/>
                            <w:szCs w:val="20"/>
                          </w:rPr>
                          <w:t>r</w:t>
                        </w:r>
                        <w:r w:rsidRPr="00227964">
                          <w:rPr>
                            <w:sz w:val="20"/>
                            <w:szCs w:val="20"/>
                          </w:rPr>
                          <w:t xml:space="preserve"> for the 15-minute Settlement Interval </w:t>
                        </w:r>
                        <w:r w:rsidRPr="00227964">
                          <w:rPr>
                            <w:i/>
                            <w:sz w:val="20"/>
                            <w:szCs w:val="20"/>
                          </w:rPr>
                          <w:t>i</w:t>
                        </w:r>
                        <w:r w:rsidRPr="00227964">
                          <w:rPr>
                            <w:sz w:val="20"/>
                            <w:szCs w:val="20"/>
                          </w:rPr>
                          <w:t xml:space="preserve">.  See Section 6.7.5.  Where for a Combined Cycle Train, the Resource </w:t>
                        </w:r>
                        <w:r w:rsidRPr="00227964">
                          <w:rPr>
                            <w:i/>
                            <w:sz w:val="20"/>
                            <w:szCs w:val="20"/>
                          </w:rPr>
                          <w:t>r</w:t>
                        </w:r>
                        <w:r w:rsidRPr="00227964">
                          <w:rPr>
                            <w:sz w:val="20"/>
                            <w:szCs w:val="20"/>
                          </w:rPr>
                          <w:t xml:space="preserve"> is the Combined Cycle Train.</w:t>
                        </w:r>
                      </w:p>
                    </w:tc>
                  </w:tr>
                  <w:tr w:rsidR="00B065BA" w:rsidRPr="00227964" w14:paraId="62661D52" w14:textId="77777777" w:rsidTr="00550BA7">
                    <w:trPr>
                      <w:cantSplit/>
                    </w:trPr>
                    <w:tc>
                      <w:tcPr>
                        <w:tcW w:w="877" w:type="pct"/>
                        <w:tcBorders>
                          <w:top w:val="single" w:sz="6" w:space="0" w:color="auto"/>
                          <w:left w:val="single" w:sz="4" w:space="0" w:color="auto"/>
                          <w:bottom w:val="single" w:sz="6" w:space="0" w:color="auto"/>
                          <w:right w:val="single" w:sz="6" w:space="0" w:color="auto"/>
                        </w:tcBorders>
                        <w:hideMark/>
                      </w:tcPr>
                      <w:p w14:paraId="72ECD683" w14:textId="77777777" w:rsidR="00B065BA" w:rsidRPr="00227964" w:rsidRDefault="00B065BA" w:rsidP="00550BA7">
                        <w:pPr>
                          <w:spacing w:after="60"/>
                          <w:rPr>
                            <w:iCs/>
                            <w:sz w:val="20"/>
                            <w:szCs w:val="20"/>
                          </w:rPr>
                        </w:pPr>
                        <w:r w:rsidRPr="00227964">
                          <w:rPr>
                            <w:sz w:val="20"/>
                            <w:szCs w:val="20"/>
                          </w:rPr>
                          <w:t xml:space="preserve">RTRRREV </w:t>
                        </w:r>
                        <w:r w:rsidRPr="00227964">
                          <w:rPr>
                            <w:i/>
                            <w:sz w:val="20"/>
                            <w:szCs w:val="20"/>
                            <w:vertAlign w:val="subscript"/>
                          </w:rPr>
                          <w:t>q, r, i</w:t>
                        </w:r>
                      </w:p>
                    </w:tc>
                    <w:tc>
                      <w:tcPr>
                        <w:tcW w:w="474" w:type="pct"/>
                        <w:tcBorders>
                          <w:top w:val="single" w:sz="6" w:space="0" w:color="auto"/>
                          <w:left w:val="single" w:sz="6" w:space="0" w:color="auto"/>
                          <w:bottom w:val="single" w:sz="6" w:space="0" w:color="auto"/>
                          <w:right w:val="single" w:sz="6" w:space="0" w:color="auto"/>
                        </w:tcBorders>
                        <w:hideMark/>
                      </w:tcPr>
                      <w:p w14:paraId="02EE4B27" w14:textId="77777777" w:rsidR="00B065BA" w:rsidRPr="00227964" w:rsidRDefault="00B065BA" w:rsidP="00550BA7">
                        <w:pPr>
                          <w:spacing w:after="60"/>
                          <w:jc w:val="center"/>
                          <w:rPr>
                            <w:iCs/>
                            <w:sz w:val="20"/>
                            <w:szCs w:val="20"/>
                          </w:rPr>
                        </w:pPr>
                        <w:r w:rsidRPr="00227964">
                          <w:rPr>
                            <w:sz w:val="20"/>
                            <w:szCs w:val="20"/>
                          </w:rPr>
                          <w:t>$</w:t>
                        </w:r>
                      </w:p>
                    </w:tc>
                    <w:tc>
                      <w:tcPr>
                        <w:tcW w:w="3649" w:type="pct"/>
                        <w:tcBorders>
                          <w:top w:val="single" w:sz="6" w:space="0" w:color="auto"/>
                          <w:left w:val="single" w:sz="6" w:space="0" w:color="auto"/>
                          <w:bottom w:val="single" w:sz="6" w:space="0" w:color="auto"/>
                          <w:right w:val="single" w:sz="4" w:space="0" w:color="auto"/>
                        </w:tcBorders>
                        <w:hideMark/>
                      </w:tcPr>
                      <w:p w14:paraId="0AC5D417" w14:textId="77777777" w:rsidR="00B065BA" w:rsidRPr="00227964" w:rsidRDefault="00B065BA" w:rsidP="00550BA7">
                        <w:pPr>
                          <w:spacing w:after="60"/>
                          <w:rPr>
                            <w:i/>
                            <w:iCs/>
                            <w:sz w:val="20"/>
                            <w:szCs w:val="20"/>
                          </w:rPr>
                        </w:pPr>
                        <w:r w:rsidRPr="00227964">
                          <w:rPr>
                            <w:i/>
                            <w:sz w:val="20"/>
                            <w:szCs w:val="20"/>
                          </w:rPr>
                          <w:t xml:space="preserve">Real-Time Responsive Reserve Revenue </w:t>
                        </w:r>
                        <w:r w:rsidRPr="00227964">
                          <w:rPr>
                            <w:sz w:val="20"/>
                            <w:szCs w:val="20"/>
                          </w:rPr>
                          <w:t xml:space="preserve">— The Real-Time RRS revenue for QSE </w:t>
                        </w:r>
                        <w:r w:rsidRPr="00227964">
                          <w:rPr>
                            <w:i/>
                            <w:sz w:val="20"/>
                            <w:szCs w:val="20"/>
                          </w:rPr>
                          <w:t>q</w:t>
                        </w:r>
                        <w:r w:rsidRPr="00227964">
                          <w:rPr>
                            <w:sz w:val="20"/>
                            <w:szCs w:val="20"/>
                          </w:rPr>
                          <w:t xml:space="preserve"> calculated for Resource </w:t>
                        </w:r>
                        <w:r w:rsidRPr="00227964">
                          <w:rPr>
                            <w:i/>
                            <w:sz w:val="20"/>
                            <w:szCs w:val="20"/>
                          </w:rPr>
                          <w:t>r</w:t>
                        </w:r>
                        <w:r w:rsidRPr="00227964">
                          <w:rPr>
                            <w:sz w:val="20"/>
                            <w:szCs w:val="20"/>
                          </w:rPr>
                          <w:t xml:space="preserve"> for the 15-minute Settlement Interval </w:t>
                        </w:r>
                        <w:r w:rsidRPr="00227964">
                          <w:rPr>
                            <w:i/>
                            <w:sz w:val="20"/>
                            <w:szCs w:val="20"/>
                          </w:rPr>
                          <w:t>i</w:t>
                        </w:r>
                        <w:r w:rsidRPr="00227964">
                          <w:rPr>
                            <w:sz w:val="20"/>
                            <w:szCs w:val="20"/>
                          </w:rPr>
                          <w:t xml:space="preserve">.  See Section 6.7.5.  Where for a Combined Cycle Train, the Resource </w:t>
                        </w:r>
                        <w:r w:rsidRPr="00227964">
                          <w:rPr>
                            <w:i/>
                            <w:sz w:val="20"/>
                            <w:szCs w:val="20"/>
                          </w:rPr>
                          <w:t>r</w:t>
                        </w:r>
                        <w:r w:rsidRPr="00227964">
                          <w:rPr>
                            <w:sz w:val="20"/>
                            <w:szCs w:val="20"/>
                          </w:rPr>
                          <w:t xml:space="preserve"> is the Combined Cycle Train.</w:t>
                        </w:r>
                      </w:p>
                    </w:tc>
                  </w:tr>
                  <w:tr w:rsidR="00B065BA" w:rsidRPr="00227964" w14:paraId="5584FD90" w14:textId="77777777" w:rsidTr="00550BA7">
                    <w:trPr>
                      <w:cantSplit/>
                    </w:trPr>
                    <w:tc>
                      <w:tcPr>
                        <w:tcW w:w="877" w:type="pct"/>
                        <w:tcBorders>
                          <w:top w:val="single" w:sz="6" w:space="0" w:color="auto"/>
                          <w:left w:val="single" w:sz="4" w:space="0" w:color="auto"/>
                          <w:bottom w:val="single" w:sz="6" w:space="0" w:color="auto"/>
                          <w:right w:val="single" w:sz="6" w:space="0" w:color="auto"/>
                        </w:tcBorders>
                        <w:hideMark/>
                      </w:tcPr>
                      <w:p w14:paraId="027FAEA5" w14:textId="77777777" w:rsidR="00B065BA" w:rsidRPr="00227964" w:rsidRDefault="00B065BA" w:rsidP="00550BA7">
                        <w:pPr>
                          <w:spacing w:after="60"/>
                          <w:rPr>
                            <w:iCs/>
                            <w:sz w:val="20"/>
                            <w:szCs w:val="20"/>
                          </w:rPr>
                        </w:pPr>
                        <w:r w:rsidRPr="00227964">
                          <w:rPr>
                            <w:sz w:val="20"/>
                            <w:szCs w:val="20"/>
                          </w:rPr>
                          <w:t xml:space="preserve">RTNSREV </w:t>
                        </w:r>
                        <w:r w:rsidRPr="00227964">
                          <w:rPr>
                            <w:i/>
                            <w:sz w:val="20"/>
                            <w:szCs w:val="20"/>
                            <w:vertAlign w:val="subscript"/>
                          </w:rPr>
                          <w:t>q, r, i</w:t>
                        </w:r>
                      </w:p>
                    </w:tc>
                    <w:tc>
                      <w:tcPr>
                        <w:tcW w:w="474" w:type="pct"/>
                        <w:tcBorders>
                          <w:top w:val="single" w:sz="6" w:space="0" w:color="auto"/>
                          <w:left w:val="single" w:sz="6" w:space="0" w:color="auto"/>
                          <w:bottom w:val="single" w:sz="6" w:space="0" w:color="auto"/>
                          <w:right w:val="single" w:sz="6" w:space="0" w:color="auto"/>
                        </w:tcBorders>
                        <w:hideMark/>
                      </w:tcPr>
                      <w:p w14:paraId="775BAEA7" w14:textId="77777777" w:rsidR="00B065BA" w:rsidRPr="00227964" w:rsidRDefault="00B065BA" w:rsidP="00550BA7">
                        <w:pPr>
                          <w:spacing w:after="60"/>
                          <w:jc w:val="center"/>
                          <w:rPr>
                            <w:iCs/>
                            <w:sz w:val="20"/>
                            <w:szCs w:val="20"/>
                          </w:rPr>
                        </w:pPr>
                        <w:r w:rsidRPr="00227964">
                          <w:rPr>
                            <w:sz w:val="20"/>
                            <w:szCs w:val="20"/>
                          </w:rPr>
                          <w:t>$</w:t>
                        </w:r>
                      </w:p>
                    </w:tc>
                    <w:tc>
                      <w:tcPr>
                        <w:tcW w:w="3649" w:type="pct"/>
                        <w:tcBorders>
                          <w:top w:val="single" w:sz="6" w:space="0" w:color="auto"/>
                          <w:left w:val="single" w:sz="6" w:space="0" w:color="auto"/>
                          <w:bottom w:val="single" w:sz="6" w:space="0" w:color="auto"/>
                          <w:right w:val="single" w:sz="4" w:space="0" w:color="auto"/>
                        </w:tcBorders>
                        <w:hideMark/>
                      </w:tcPr>
                      <w:p w14:paraId="13483E26" w14:textId="77777777" w:rsidR="00B065BA" w:rsidRPr="00227964" w:rsidRDefault="00B065BA" w:rsidP="00550BA7">
                        <w:pPr>
                          <w:spacing w:after="60"/>
                          <w:rPr>
                            <w:i/>
                            <w:iCs/>
                            <w:sz w:val="20"/>
                            <w:szCs w:val="20"/>
                          </w:rPr>
                        </w:pPr>
                        <w:r w:rsidRPr="00227964">
                          <w:rPr>
                            <w:i/>
                            <w:sz w:val="20"/>
                            <w:szCs w:val="20"/>
                          </w:rPr>
                          <w:t xml:space="preserve">Real-Time Non-Spin Revenue </w:t>
                        </w:r>
                        <w:r w:rsidRPr="00227964">
                          <w:rPr>
                            <w:sz w:val="20"/>
                            <w:szCs w:val="20"/>
                          </w:rPr>
                          <w:t xml:space="preserve">— The Real-Time Non-Spin revenue for QSE </w:t>
                        </w:r>
                        <w:r w:rsidRPr="00227964">
                          <w:rPr>
                            <w:i/>
                            <w:sz w:val="20"/>
                            <w:szCs w:val="20"/>
                          </w:rPr>
                          <w:t>q</w:t>
                        </w:r>
                        <w:r w:rsidRPr="00227964">
                          <w:rPr>
                            <w:sz w:val="20"/>
                            <w:szCs w:val="20"/>
                          </w:rPr>
                          <w:t xml:space="preserve"> calculated for Resource </w:t>
                        </w:r>
                        <w:r w:rsidRPr="00227964">
                          <w:rPr>
                            <w:i/>
                            <w:sz w:val="20"/>
                            <w:szCs w:val="20"/>
                          </w:rPr>
                          <w:t>r</w:t>
                        </w:r>
                        <w:r w:rsidRPr="00227964">
                          <w:rPr>
                            <w:sz w:val="20"/>
                            <w:szCs w:val="20"/>
                          </w:rPr>
                          <w:t xml:space="preserve"> for the 15-minute Settlement Interval </w:t>
                        </w:r>
                        <w:r w:rsidRPr="00227964">
                          <w:rPr>
                            <w:i/>
                            <w:sz w:val="20"/>
                            <w:szCs w:val="20"/>
                          </w:rPr>
                          <w:t>i</w:t>
                        </w:r>
                        <w:r w:rsidRPr="00227964">
                          <w:rPr>
                            <w:sz w:val="20"/>
                            <w:szCs w:val="20"/>
                          </w:rPr>
                          <w:t xml:space="preserve">.  See Section 6.7.5.  Where for a Combined Cycle Train, the Resource </w:t>
                        </w:r>
                        <w:r w:rsidRPr="00227964">
                          <w:rPr>
                            <w:i/>
                            <w:sz w:val="20"/>
                            <w:szCs w:val="20"/>
                          </w:rPr>
                          <w:t>r</w:t>
                        </w:r>
                        <w:r w:rsidRPr="00227964">
                          <w:rPr>
                            <w:sz w:val="20"/>
                            <w:szCs w:val="20"/>
                          </w:rPr>
                          <w:t xml:space="preserve"> is the Combined Cycle Train.</w:t>
                        </w:r>
                      </w:p>
                    </w:tc>
                  </w:tr>
                  <w:tr w:rsidR="006C0FEF" w:rsidRPr="00227964" w14:paraId="0ACFA285" w14:textId="77777777" w:rsidTr="00853F91">
                    <w:trPr>
                      <w:cantSplit/>
                    </w:trPr>
                    <w:tc>
                      <w:tcPr>
                        <w:tcW w:w="877" w:type="pct"/>
                        <w:tcBorders>
                          <w:top w:val="single" w:sz="6" w:space="0" w:color="auto"/>
                          <w:left w:val="single" w:sz="4" w:space="0" w:color="auto"/>
                          <w:bottom w:val="single" w:sz="6" w:space="0" w:color="auto"/>
                          <w:right w:val="single" w:sz="6" w:space="0" w:color="auto"/>
                        </w:tcBorders>
                        <w:hideMark/>
                      </w:tcPr>
                      <w:p w14:paraId="6A005B45" w14:textId="77777777" w:rsidR="00B065BA" w:rsidRPr="00227964" w:rsidRDefault="00B065BA" w:rsidP="00550BA7">
                        <w:pPr>
                          <w:spacing w:after="60"/>
                          <w:rPr>
                            <w:iCs/>
                            <w:sz w:val="20"/>
                            <w:szCs w:val="20"/>
                          </w:rPr>
                        </w:pPr>
                        <w:r w:rsidRPr="00227964">
                          <w:rPr>
                            <w:sz w:val="20"/>
                            <w:szCs w:val="20"/>
                          </w:rPr>
                          <w:t xml:space="preserve">RTECRREV </w:t>
                        </w:r>
                        <w:r w:rsidRPr="00227964">
                          <w:rPr>
                            <w:i/>
                            <w:sz w:val="20"/>
                            <w:szCs w:val="20"/>
                            <w:vertAlign w:val="subscript"/>
                          </w:rPr>
                          <w:t>q, r, i</w:t>
                        </w:r>
                      </w:p>
                    </w:tc>
                    <w:tc>
                      <w:tcPr>
                        <w:tcW w:w="474" w:type="pct"/>
                        <w:tcBorders>
                          <w:top w:val="single" w:sz="6" w:space="0" w:color="auto"/>
                          <w:left w:val="single" w:sz="6" w:space="0" w:color="auto"/>
                          <w:bottom w:val="single" w:sz="6" w:space="0" w:color="auto"/>
                          <w:right w:val="single" w:sz="6" w:space="0" w:color="auto"/>
                        </w:tcBorders>
                        <w:hideMark/>
                      </w:tcPr>
                      <w:p w14:paraId="2ABA5DBA" w14:textId="77777777" w:rsidR="00B065BA" w:rsidRPr="00227964" w:rsidRDefault="00B065BA" w:rsidP="00550BA7">
                        <w:pPr>
                          <w:spacing w:after="60"/>
                          <w:jc w:val="center"/>
                          <w:rPr>
                            <w:iCs/>
                            <w:sz w:val="20"/>
                            <w:szCs w:val="20"/>
                          </w:rPr>
                        </w:pPr>
                        <w:r w:rsidRPr="00227964">
                          <w:rPr>
                            <w:sz w:val="20"/>
                            <w:szCs w:val="20"/>
                          </w:rPr>
                          <w:t>$</w:t>
                        </w:r>
                      </w:p>
                    </w:tc>
                    <w:tc>
                      <w:tcPr>
                        <w:tcW w:w="3649" w:type="pct"/>
                        <w:tcBorders>
                          <w:top w:val="single" w:sz="6" w:space="0" w:color="auto"/>
                          <w:left w:val="single" w:sz="6" w:space="0" w:color="auto"/>
                          <w:bottom w:val="single" w:sz="6" w:space="0" w:color="auto"/>
                          <w:right w:val="single" w:sz="4" w:space="0" w:color="auto"/>
                        </w:tcBorders>
                        <w:hideMark/>
                      </w:tcPr>
                      <w:p w14:paraId="4AAA857B" w14:textId="77777777" w:rsidR="00B065BA" w:rsidRPr="00227964" w:rsidRDefault="00B065BA" w:rsidP="00550BA7">
                        <w:pPr>
                          <w:spacing w:after="60"/>
                          <w:rPr>
                            <w:i/>
                            <w:iCs/>
                            <w:sz w:val="20"/>
                            <w:szCs w:val="20"/>
                          </w:rPr>
                        </w:pPr>
                        <w:r w:rsidRPr="00227964">
                          <w:rPr>
                            <w:i/>
                            <w:sz w:val="20"/>
                            <w:szCs w:val="20"/>
                          </w:rPr>
                          <w:t xml:space="preserve">Real-Time ERCOT Contingency Reserve Service Revenue </w:t>
                        </w:r>
                        <w:r w:rsidRPr="00227964">
                          <w:rPr>
                            <w:sz w:val="20"/>
                            <w:szCs w:val="20"/>
                          </w:rPr>
                          <w:t xml:space="preserve">— The Real-Time ECRS revenue for QSE </w:t>
                        </w:r>
                        <w:r w:rsidRPr="00227964">
                          <w:rPr>
                            <w:i/>
                            <w:sz w:val="20"/>
                            <w:szCs w:val="20"/>
                          </w:rPr>
                          <w:t>q</w:t>
                        </w:r>
                        <w:r w:rsidRPr="00227964">
                          <w:rPr>
                            <w:sz w:val="20"/>
                            <w:szCs w:val="20"/>
                          </w:rPr>
                          <w:t xml:space="preserve"> calculated for Resource </w:t>
                        </w:r>
                        <w:r w:rsidRPr="00227964">
                          <w:rPr>
                            <w:i/>
                            <w:sz w:val="20"/>
                            <w:szCs w:val="20"/>
                          </w:rPr>
                          <w:t>r</w:t>
                        </w:r>
                        <w:r w:rsidRPr="00227964">
                          <w:rPr>
                            <w:sz w:val="20"/>
                            <w:szCs w:val="20"/>
                          </w:rPr>
                          <w:t xml:space="preserve"> for the 15-minute Settlement Interval </w:t>
                        </w:r>
                        <w:r w:rsidRPr="00227964">
                          <w:rPr>
                            <w:i/>
                            <w:sz w:val="20"/>
                            <w:szCs w:val="20"/>
                          </w:rPr>
                          <w:t>i</w:t>
                        </w:r>
                        <w:r w:rsidRPr="00227964">
                          <w:rPr>
                            <w:sz w:val="20"/>
                            <w:szCs w:val="20"/>
                          </w:rPr>
                          <w:t xml:space="preserve">.  See Section 6.7.5.  Where for a Combined Cycle Train, the Resource </w:t>
                        </w:r>
                        <w:r w:rsidRPr="00227964">
                          <w:rPr>
                            <w:i/>
                            <w:sz w:val="20"/>
                            <w:szCs w:val="20"/>
                          </w:rPr>
                          <w:t>r</w:t>
                        </w:r>
                        <w:r w:rsidRPr="00227964">
                          <w:rPr>
                            <w:sz w:val="20"/>
                            <w:szCs w:val="20"/>
                          </w:rPr>
                          <w:t xml:space="preserve"> is the Combined Cycle Train.</w:t>
                        </w:r>
                      </w:p>
                    </w:tc>
                  </w:tr>
                  <w:tr w:rsidR="00B065BA" w:rsidRPr="00227964" w14:paraId="19BA8361" w14:textId="77777777" w:rsidTr="00550BA7">
                    <w:trPr>
                      <w:cantSplit/>
                      <w:ins w:id="805" w:author="ERCOT" w:date="2025-07-28T14:19:00Z"/>
                    </w:trPr>
                    <w:tc>
                      <w:tcPr>
                        <w:tcW w:w="877" w:type="pct"/>
                        <w:tcBorders>
                          <w:top w:val="single" w:sz="6" w:space="0" w:color="auto"/>
                          <w:left w:val="single" w:sz="4" w:space="0" w:color="auto"/>
                          <w:bottom w:val="single" w:sz="4" w:space="0" w:color="auto"/>
                          <w:right w:val="single" w:sz="6" w:space="0" w:color="auto"/>
                        </w:tcBorders>
                      </w:tcPr>
                      <w:p w14:paraId="5A9A6BD5" w14:textId="77777777" w:rsidR="00B065BA" w:rsidRPr="00227964" w:rsidRDefault="00B065BA" w:rsidP="00550BA7">
                        <w:pPr>
                          <w:spacing w:after="60"/>
                          <w:rPr>
                            <w:ins w:id="806" w:author="ERCOT" w:date="2025-07-28T14:19:00Z" w16du:dateUtc="2025-07-28T19:19:00Z"/>
                            <w:sz w:val="20"/>
                            <w:szCs w:val="20"/>
                          </w:rPr>
                        </w:pPr>
                        <w:ins w:id="807" w:author="ERCOT" w:date="2025-07-28T14:19:00Z" w16du:dateUtc="2025-07-28T19:19:00Z">
                          <w:r w:rsidRPr="00227964">
                            <w:rPr>
                              <w:sz w:val="20"/>
                              <w:szCs w:val="20"/>
                            </w:rPr>
                            <w:t>RT</w:t>
                          </w:r>
                        </w:ins>
                        <w:ins w:id="808" w:author="ERCOT" w:date="2025-07-28T14:20:00Z" w16du:dateUtc="2025-07-28T19:20:00Z">
                          <w:r>
                            <w:rPr>
                              <w:sz w:val="20"/>
                              <w:szCs w:val="20"/>
                            </w:rPr>
                            <w:t>DR</w:t>
                          </w:r>
                        </w:ins>
                        <w:ins w:id="809" w:author="ERCOT" w:date="2025-07-28T14:19:00Z" w16du:dateUtc="2025-07-28T19:19:00Z">
                          <w:r w:rsidRPr="00227964">
                            <w:rPr>
                              <w:sz w:val="20"/>
                              <w:szCs w:val="20"/>
                            </w:rPr>
                            <w:t xml:space="preserve">RREV </w:t>
                          </w:r>
                          <w:r w:rsidRPr="00227964">
                            <w:rPr>
                              <w:i/>
                              <w:sz w:val="20"/>
                              <w:szCs w:val="20"/>
                              <w:vertAlign w:val="subscript"/>
                            </w:rPr>
                            <w:t>q, r, i</w:t>
                          </w:r>
                        </w:ins>
                      </w:p>
                    </w:tc>
                    <w:tc>
                      <w:tcPr>
                        <w:tcW w:w="474" w:type="pct"/>
                        <w:tcBorders>
                          <w:top w:val="single" w:sz="6" w:space="0" w:color="auto"/>
                          <w:left w:val="single" w:sz="6" w:space="0" w:color="auto"/>
                          <w:bottom w:val="single" w:sz="4" w:space="0" w:color="auto"/>
                          <w:right w:val="single" w:sz="6" w:space="0" w:color="auto"/>
                        </w:tcBorders>
                      </w:tcPr>
                      <w:p w14:paraId="7127A7F6" w14:textId="77777777" w:rsidR="00B065BA" w:rsidRPr="00227964" w:rsidRDefault="00B065BA" w:rsidP="00550BA7">
                        <w:pPr>
                          <w:spacing w:after="60"/>
                          <w:jc w:val="center"/>
                          <w:rPr>
                            <w:ins w:id="810" w:author="ERCOT" w:date="2025-07-28T14:19:00Z" w16du:dateUtc="2025-07-28T19:19:00Z"/>
                            <w:sz w:val="20"/>
                            <w:szCs w:val="20"/>
                          </w:rPr>
                        </w:pPr>
                        <w:ins w:id="811" w:author="ERCOT" w:date="2025-07-28T14:19:00Z" w16du:dateUtc="2025-07-28T19:19:00Z">
                          <w:r>
                            <w:rPr>
                              <w:sz w:val="20"/>
                              <w:szCs w:val="20"/>
                            </w:rPr>
                            <w:t>$</w:t>
                          </w:r>
                        </w:ins>
                      </w:p>
                    </w:tc>
                    <w:tc>
                      <w:tcPr>
                        <w:tcW w:w="3649" w:type="pct"/>
                        <w:tcBorders>
                          <w:top w:val="single" w:sz="6" w:space="0" w:color="auto"/>
                          <w:left w:val="single" w:sz="6" w:space="0" w:color="auto"/>
                          <w:bottom w:val="single" w:sz="4" w:space="0" w:color="auto"/>
                          <w:right w:val="single" w:sz="4" w:space="0" w:color="auto"/>
                        </w:tcBorders>
                      </w:tcPr>
                      <w:p w14:paraId="1963838D" w14:textId="77777777" w:rsidR="00B065BA" w:rsidRPr="00227964" w:rsidRDefault="00B065BA" w:rsidP="00550BA7">
                        <w:pPr>
                          <w:spacing w:after="60"/>
                          <w:rPr>
                            <w:ins w:id="812" w:author="ERCOT" w:date="2025-07-28T14:19:00Z" w16du:dateUtc="2025-07-28T19:19:00Z"/>
                            <w:i/>
                            <w:sz w:val="20"/>
                            <w:szCs w:val="20"/>
                          </w:rPr>
                        </w:pPr>
                        <w:ins w:id="813" w:author="ERCOT" w:date="2025-07-28T14:19:00Z" w16du:dateUtc="2025-07-28T19:19:00Z">
                          <w:r w:rsidRPr="00227964">
                            <w:rPr>
                              <w:i/>
                              <w:sz w:val="20"/>
                              <w:szCs w:val="20"/>
                            </w:rPr>
                            <w:t xml:space="preserve">Real-Time </w:t>
                          </w:r>
                        </w:ins>
                        <w:ins w:id="814" w:author="ERCOT" w:date="2025-07-28T14:20:00Z" w16du:dateUtc="2025-07-28T19:20:00Z">
                          <w:r>
                            <w:rPr>
                              <w:i/>
                              <w:sz w:val="20"/>
                              <w:szCs w:val="20"/>
                            </w:rPr>
                            <w:t>Dispatchable Reliability</w:t>
                          </w:r>
                        </w:ins>
                        <w:ins w:id="815" w:author="ERCOT" w:date="2025-07-28T14:19:00Z" w16du:dateUtc="2025-07-28T19:19:00Z">
                          <w:r w:rsidRPr="00227964">
                            <w:rPr>
                              <w:i/>
                              <w:sz w:val="20"/>
                              <w:szCs w:val="20"/>
                            </w:rPr>
                            <w:t xml:space="preserve"> Reserve Service Revenue </w:t>
                          </w:r>
                          <w:r w:rsidRPr="00227964">
                            <w:rPr>
                              <w:sz w:val="20"/>
                              <w:szCs w:val="20"/>
                            </w:rPr>
                            <w:t xml:space="preserve">— The Real-Time </w:t>
                          </w:r>
                        </w:ins>
                        <w:ins w:id="816" w:author="ERCOT" w:date="2025-07-28T14:20:00Z" w16du:dateUtc="2025-07-28T19:20:00Z">
                          <w:r>
                            <w:rPr>
                              <w:sz w:val="20"/>
                              <w:szCs w:val="20"/>
                            </w:rPr>
                            <w:t>DRRS</w:t>
                          </w:r>
                        </w:ins>
                        <w:ins w:id="817" w:author="ERCOT" w:date="2025-07-28T14:19:00Z" w16du:dateUtc="2025-07-28T19:19:00Z">
                          <w:r w:rsidRPr="00227964">
                            <w:rPr>
                              <w:sz w:val="20"/>
                              <w:szCs w:val="20"/>
                            </w:rPr>
                            <w:t xml:space="preserve"> revenue for QSE </w:t>
                          </w:r>
                          <w:r w:rsidRPr="00227964">
                            <w:rPr>
                              <w:i/>
                              <w:sz w:val="20"/>
                              <w:szCs w:val="20"/>
                            </w:rPr>
                            <w:t>q</w:t>
                          </w:r>
                          <w:r w:rsidRPr="00227964">
                            <w:rPr>
                              <w:sz w:val="20"/>
                              <w:szCs w:val="20"/>
                            </w:rPr>
                            <w:t xml:space="preserve"> calculated for Resource </w:t>
                          </w:r>
                          <w:r w:rsidRPr="00227964">
                            <w:rPr>
                              <w:i/>
                              <w:sz w:val="20"/>
                              <w:szCs w:val="20"/>
                            </w:rPr>
                            <w:t>r</w:t>
                          </w:r>
                          <w:r w:rsidRPr="00227964">
                            <w:rPr>
                              <w:sz w:val="20"/>
                              <w:szCs w:val="20"/>
                            </w:rPr>
                            <w:t xml:space="preserve"> for the 15-minute Settlement Interval </w:t>
                          </w:r>
                          <w:r w:rsidRPr="00227964">
                            <w:rPr>
                              <w:i/>
                              <w:sz w:val="20"/>
                              <w:szCs w:val="20"/>
                            </w:rPr>
                            <w:t>i</w:t>
                          </w:r>
                          <w:r w:rsidRPr="00227964">
                            <w:rPr>
                              <w:sz w:val="20"/>
                              <w:szCs w:val="20"/>
                            </w:rPr>
                            <w:t xml:space="preserve">.  See Section 6.7.5.  Where for a Combined Cycle Train, the Resource </w:t>
                          </w:r>
                          <w:r w:rsidRPr="00227964">
                            <w:rPr>
                              <w:i/>
                              <w:sz w:val="20"/>
                              <w:szCs w:val="20"/>
                            </w:rPr>
                            <w:t>r</w:t>
                          </w:r>
                          <w:r w:rsidRPr="00227964">
                            <w:rPr>
                              <w:sz w:val="20"/>
                              <w:szCs w:val="20"/>
                            </w:rPr>
                            <w:t xml:space="preserve"> is the Combined Cycle Train.</w:t>
                          </w:r>
                        </w:ins>
                      </w:p>
                    </w:tc>
                  </w:tr>
                </w:tbl>
                <w:p w14:paraId="234EDAD6" w14:textId="77777777" w:rsidR="00B065BA" w:rsidRPr="00227964" w:rsidRDefault="00B065BA" w:rsidP="00550BA7">
                  <w:pPr>
                    <w:spacing w:after="240"/>
                    <w:ind w:left="720" w:hanging="720"/>
                    <w:rPr>
                      <w:szCs w:val="20"/>
                    </w:rPr>
                  </w:pPr>
                </w:p>
              </w:tc>
            </w:tr>
          </w:tbl>
          <w:p w14:paraId="35B12E2C" w14:textId="77777777" w:rsidR="00B065BA" w:rsidRPr="00227964" w:rsidRDefault="00B065BA" w:rsidP="00550BA7">
            <w:pPr>
              <w:spacing w:after="60"/>
              <w:rPr>
                <w:i/>
                <w:iCs/>
                <w:sz w:val="20"/>
                <w:szCs w:val="20"/>
              </w:rPr>
            </w:pPr>
          </w:p>
        </w:tc>
      </w:tr>
      <w:tr w:rsidR="00B065BA" w:rsidRPr="00227964" w14:paraId="1BD45ED0"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1AEDB428" w14:textId="77777777" w:rsidR="00B065BA" w:rsidRPr="00227964" w:rsidRDefault="00B065BA" w:rsidP="00550BA7">
            <w:pPr>
              <w:spacing w:after="60"/>
              <w:rPr>
                <w:iCs/>
                <w:sz w:val="20"/>
                <w:szCs w:val="20"/>
              </w:rPr>
            </w:pPr>
            <w:r w:rsidRPr="00227964">
              <w:rPr>
                <w:iCs/>
                <w:sz w:val="20"/>
                <w:szCs w:val="20"/>
              </w:rPr>
              <w:lastRenderedPageBreak/>
              <w:t xml:space="preserve">VSSVARAMT </w:t>
            </w:r>
            <w:r w:rsidRPr="00227964">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2C252D89" w14:textId="77777777" w:rsidR="00B065BA" w:rsidRPr="00227964" w:rsidRDefault="00B065BA" w:rsidP="00550BA7">
            <w:pPr>
              <w:spacing w:after="60"/>
              <w:jc w:val="center"/>
              <w:rPr>
                <w:iCs/>
                <w:sz w:val="20"/>
                <w:szCs w:val="20"/>
              </w:rPr>
            </w:pPr>
            <w:r w:rsidRPr="00227964">
              <w:rPr>
                <w:iCs/>
                <w:sz w:val="20"/>
                <w:szCs w:val="20"/>
              </w:rPr>
              <w:t>$</w:t>
            </w:r>
          </w:p>
        </w:tc>
        <w:tc>
          <w:tcPr>
            <w:tcW w:w="3646" w:type="pct"/>
            <w:tcBorders>
              <w:top w:val="single" w:sz="6" w:space="0" w:color="auto"/>
              <w:left w:val="single" w:sz="6" w:space="0" w:color="auto"/>
              <w:bottom w:val="single" w:sz="6" w:space="0" w:color="auto"/>
              <w:right w:val="single" w:sz="4" w:space="0" w:color="auto"/>
            </w:tcBorders>
            <w:hideMark/>
          </w:tcPr>
          <w:p w14:paraId="2950B3CB" w14:textId="77777777" w:rsidR="00B065BA" w:rsidRPr="00227964" w:rsidRDefault="00B065BA" w:rsidP="00550BA7">
            <w:pPr>
              <w:spacing w:after="60"/>
              <w:rPr>
                <w:i/>
                <w:iCs/>
                <w:sz w:val="20"/>
                <w:szCs w:val="20"/>
              </w:rPr>
            </w:pPr>
            <w:r w:rsidRPr="00227964">
              <w:rPr>
                <w:i/>
                <w:iCs/>
                <w:sz w:val="20"/>
                <w:szCs w:val="20"/>
              </w:rPr>
              <w:t xml:space="preserve">Voltage Support Service </w:t>
            </w:r>
            <w:proofErr w:type="spellStart"/>
            <w:r w:rsidRPr="00227964">
              <w:rPr>
                <w:i/>
                <w:iCs/>
                <w:sz w:val="20"/>
                <w:szCs w:val="20"/>
              </w:rPr>
              <w:t>VAr</w:t>
            </w:r>
            <w:proofErr w:type="spellEnd"/>
            <w:r w:rsidRPr="00227964">
              <w:rPr>
                <w:i/>
                <w:iCs/>
                <w:sz w:val="20"/>
                <w:szCs w:val="20"/>
              </w:rPr>
              <w:t xml:space="preserve"> Amount by interval</w:t>
            </w:r>
            <w:r w:rsidRPr="00227964">
              <w:rPr>
                <w:iCs/>
                <w:sz w:val="20"/>
                <w:szCs w:val="20"/>
              </w:rPr>
              <w:t xml:space="preserve">—The payment to the QSE for the VSS provided by Generation Resource </w:t>
            </w:r>
            <w:r w:rsidRPr="00227964">
              <w:rPr>
                <w:i/>
                <w:iCs/>
                <w:sz w:val="20"/>
                <w:szCs w:val="20"/>
              </w:rPr>
              <w:t xml:space="preserve">r </w:t>
            </w:r>
            <w:r w:rsidRPr="00227964">
              <w:rPr>
                <w:iCs/>
                <w:sz w:val="20"/>
                <w:szCs w:val="20"/>
              </w:rPr>
              <w:t xml:space="preserve">for the 15-minute Settlement Interval </w:t>
            </w:r>
            <w:r w:rsidRPr="00227964">
              <w:rPr>
                <w:i/>
                <w:iCs/>
                <w:sz w:val="20"/>
                <w:szCs w:val="20"/>
              </w:rPr>
              <w:t>i</w:t>
            </w:r>
            <w:r w:rsidRPr="00227964">
              <w:rPr>
                <w:iCs/>
                <w:sz w:val="20"/>
                <w:szCs w:val="20"/>
              </w:rPr>
              <w:t>.  See Section 6.6.7.1, Voltage Support Service Payments.  Payment for VSS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B065BA" w:rsidRPr="00227964" w14:paraId="28FE3E32" w14:textId="77777777" w:rsidTr="00550BA7">
              <w:trPr>
                <w:trHeight w:val="1205"/>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80E301D" w14:textId="77777777" w:rsidR="00B065BA" w:rsidRPr="00227964" w:rsidRDefault="00B065BA" w:rsidP="00550BA7">
                  <w:pPr>
                    <w:spacing w:after="240"/>
                    <w:rPr>
                      <w:rFonts w:eastAsia="Times New Roman"/>
                      <w:b/>
                      <w:i/>
                      <w:iCs/>
                      <w:szCs w:val="20"/>
                    </w:rPr>
                  </w:pPr>
                  <w:r w:rsidRPr="00227964">
                    <w:rPr>
                      <w:rFonts w:eastAsia="Times New Roman"/>
                      <w:b/>
                      <w:i/>
                      <w:iCs/>
                      <w:szCs w:val="20"/>
                    </w:rPr>
                    <w:t>[NPRR1009 and NPRR1014:  Replace applicable portions of the definition above with the following upon system implementation of the Real-Time Co-Optimization (RTC) project for NPRR1009; or upon system implementation for NPRR1014:]</w:t>
                  </w:r>
                </w:p>
                <w:p w14:paraId="7358994E" w14:textId="77777777" w:rsidR="00B065BA" w:rsidRPr="00227964" w:rsidRDefault="00B065BA" w:rsidP="00550BA7">
                  <w:pPr>
                    <w:spacing w:after="60"/>
                    <w:rPr>
                      <w:iCs/>
                      <w:sz w:val="20"/>
                      <w:szCs w:val="20"/>
                    </w:rPr>
                  </w:pPr>
                  <w:r w:rsidRPr="00227964">
                    <w:rPr>
                      <w:i/>
                      <w:sz w:val="20"/>
                      <w:szCs w:val="20"/>
                    </w:rPr>
                    <w:t xml:space="preserve">Voltage Support Service </w:t>
                  </w:r>
                  <w:proofErr w:type="spellStart"/>
                  <w:r w:rsidRPr="00227964">
                    <w:rPr>
                      <w:i/>
                      <w:sz w:val="20"/>
                      <w:szCs w:val="20"/>
                    </w:rPr>
                    <w:t>VAr</w:t>
                  </w:r>
                  <w:proofErr w:type="spellEnd"/>
                  <w:r w:rsidRPr="00227964">
                    <w:rPr>
                      <w:i/>
                      <w:sz w:val="20"/>
                      <w:szCs w:val="20"/>
                    </w:rPr>
                    <w:t xml:space="preserve"> Amount</w:t>
                  </w:r>
                  <w:r w:rsidRPr="00227964">
                    <w:rPr>
                      <w:sz w:val="20"/>
                      <w:szCs w:val="20"/>
                    </w:rPr>
                    <w:t xml:space="preserve">—The payment to the QSE for the VSS provided by Generation Resource </w:t>
                  </w:r>
                  <w:r w:rsidRPr="00227964">
                    <w:rPr>
                      <w:i/>
                      <w:sz w:val="20"/>
                      <w:szCs w:val="20"/>
                    </w:rPr>
                    <w:t xml:space="preserve">r </w:t>
                  </w:r>
                  <w:r w:rsidRPr="00227964">
                    <w:rPr>
                      <w:sz w:val="20"/>
                      <w:szCs w:val="20"/>
                    </w:rPr>
                    <w:t xml:space="preserve">for the 15-minute Settlement Interval </w:t>
                  </w:r>
                  <w:r w:rsidRPr="00227964">
                    <w:rPr>
                      <w:i/>
                      <w:sz w:val="20"/>
                      <w:szCs w:val="20"/>
                    </w:rPr>
                    <w:t>i</w:t>
                  </w:r>
                  <w:r w:rsidRPr="00227964">
                    <w:rPr>
                      <w:sz w:val="20"/>
                      <w:szCs w:val="20"/>
                    </w:rPr>
                    <w:t>.  See Section 6.6.7.1, Voltage Support Service Payments.  Payment for VSS is made to the Combined Cycle Train.</w:t>
                  </w:r>
                </w:p>
              </w:tc>
            </w:tr>
          </w:tbl>
          <w:p w14:paraId="3CA4DD8E" w14:textId="77777777" w:rsidR="00B065BA" w:rsidRPr="00227964" w:rsidRDefault="00B065BA" w:rsidP="00550BA7">
            <w:pPr>
              <w:spacing w:after="60"/>
              <w:rPr>
                <w:i/>
                <w:iCs/>
                <w:sz w:val="20"/>
                <w:szCs w:val="20"/>
              </w:rPr>
            </w:pPr>
          </w:p>
        </w:tc>
      </w:tr>
      <w:tr w:rsidR="00B065BA" w:rsidRPr="00227964" w14:paraId="1B138850"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3D461D51" w14:textId="77777777" w:rsidR="00B065BA" w:rsidRPr="00227964" w:rsidRDefault="00B065BA" w:rsidP="00550BA7">
            <w:pPr>
              <w:spacing w:after="60"/>
              <w:rPr>
                <w:iCs/>
                <w:sz w:val="20"/>
                <w:szCs w:val="20"/>
              </w:rPr>
            </w:pPr>
            <w:r w:rsidRPr="00227964">
              <w:rPr>
                <w:iCs/>
                <w:sz w:val="20"/>
                <w:szCs w:val="20"/>
              </w:rPr>
              <w:t xml:space="preserve">VSSEAMT </w:t>
            </w:r>
            <w:r w:rsidRPr="00227964">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45DF7867" w14:textId="77777777" w:rsidR="00B065BA" w:rsidRPr="00227964" w:rsidRDefault="00B065BA" w:rsidP="00550BA7">
            <w:pPr>
              <w:spacing w:after="60"/>
              <w:jc w:val="center"/>
              <w:rPr>
                <w:iCs/>
                <w:sz w:val="20"/>
                <w:szCs w:val="20"/>
              </w:rPr>
            </w:pPr>
            <w:r w:rsidRPr="00227964">
              <w:rPr>
                <w:iCs/>
                <w:sz w:val="20"/>
                <w:szCs w:val="20"/>
              </w:rPr>
              <w:t>$</w:t>
            </w:r>
          </w:p>
        </w:tc>
        <w:tc>
          <w:tcPr>
            <w:tcW w:w="3646" w:type="pct"/>
            <w:tcBorders>
              <w:top w:val="single" w:sz="6" w:space="0" w:color="auto"/>
              <w:left w:val="single" w:sz="6" w:space="0" w:color="auto"/>
              <w:bottom w:val="single" w:sz="6" w:space="0" w:color="auto"/>
              <w:right w:val="single" w:sz="4" w:space="0" w:color="auto"/>
            </w:tcBorders>
            <w:hideMark/>
          </w:tcPr>
          <w:p w14:paraId="291AE84D" w14:textId="77777777" w:rsidR="00B065BA" w:rsidRPr="00227964" w:rsidRDefault="00B065BA" w:rsidP="00550BA7">
            <w:pPr>
              <w:spacing w:after="60"/>
              <w:rPr>
                <w:i/>
                <w:iCs/>
                <w:sz w:val="20"/>
                <w:szCs w:val="20"/>
              </w:rPr>
            </w:pPr>
            <w:r w:rsidRPr="00227964">
              <w:rPr>
                <w:i/>
                <w:iCs/>
                <w:sz w:val="20"/>
                <w:szCs w:val="20"/>
              </w:rPr>
              <w:t>Voltage Support Service Energy Amount by interval</w:t>
            </w:r>
            <w:r w:rsidRPr="00227964">
              <w:rPr>
                <w:iCs/>
                <w:sz w:val="20"/>
                <w:szCs w:val="20"/>
              </w:rPr>
              <w:t xml:space="preserve">—The lost opportunity payment to the QSE for ERCOT-directed VSS from the Generation Resource </w:t>
            </w:r>
            <w:r w:rsidRPr="00227964">
              <w:rPr>
                <w:i/>
                <w:iCs/>
                <w:sz w:val="20"/>
                <w:szCs w:val="20"/>
              </w:rPr>
              <w:t xml:space="preserve">r </w:t>
            </w:r>
            <w:r w:rsidRPr="00227964">
              <w:rPr>
                <w:iCs/>
                <w:sz w:val="20"/>
                <w:szCs w:val="20"/>
              </w:rPr>
              <w:t xml:space="preserve">for the 15-minute Settlement Interval </w:t>
            </w:r>
            <w:r w:rsidRPr="00227964">
              <w:rPr>
                <w:i/>
                <w:iCs/>
                <w:sz w:val="20"/>
                <w:szCs w:val="20"/>
              </w:rPr>
              <w:t>i</w:t>
            </w:r>
            <w:r w:rsidRPr="00227964">
              <w:rPr>
                <w:iCs/>
                <w:sz w:val="20"/>
                <w:szCs w:val="20"/>
              </w:rPr>
              <w:t xml:space="preserve">.  See Section 6.6.7.1.  Payment for VSS is made to the Combined Cycle Train.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B065BA" w:rsidRPr="00227964" w14:paraId="1B1AA4F4" w14:textId="77777777" w:rsidTr="00550BA7">
              <w:trPr>
                <w:trHeight w:val="1205"/>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84EA67F" w14:textId="77777777" w:rsidR="00B065BA" w:rsidRPr="00227964" w:rsidRDefault="00B065BA" w:rsidP="00550BA7">
                  <w:pPr>
                    <w:spacing w:after="240"/>
                    <w:rPr>
                      <w:rFonts w:eastAsia="Times New Roman"/>
                      <w:b/>
                      <w:i/>
                      <w:iCs/>
                      <w:szCs w:val="20"/>
                    </w:rPr>
                  </w:pPr>
                  <w:r w:rsidRPr="00227964">
                    <w:rPr>
                      <w:rFonts w:eastAsia="Times New Roman"/>
                      <w:b/>
                      <w:i/>
                      <w:iCs/>
                      <w:szCs w:val="20"/>
                    </w:rPr>
                    <w:t>[NPRR1009 and NPRR1014:  Replace applicable portions of the definition above with the following upon system implementation of the Real-Time Co-Optimization (RTC) project for NPRR1009; or upon system implementation for NPRR1014:]</w:t>
                  </w:r>
                </w:p>
                <w:p w14:paraId="4C56056B" w14:textId="77777777" w:rsidR="00B065BA" w:rsidRPr="00227964" w:rsidRDefault="00B065BA" w:rsidP="00550BA7">
                  <w:pPr>
                    <w:spacing w:after="60"/>
                    <w:rPr>
                      <w:iCs/>
                      <w:sz w:val="20"/>
                      <w:szCs w:val="20"/>
                    </w:rPr>
                  </w:pPr>
                  <w:r w:rsidRPr="00227964">
                    <w:rPr>
                      <w:i/>
                      <w:sz w:val="20"/>
                      <w:szCs w:val="20"/>
                    </w:rPr>
                    <w:t>Voltage Support Service Energy Amount</w:t>
                  </w:r>
                  <w:r w:rsidRPr="00227964">
                    <w:rPr>
                      <w:sz w:val="20"/>
                      <w:szCs w:val="20"/>
                    </w:rPr>
                    <w:t xml:space="preserve">—The lost opportunity payment to the QSE for ERCOT-directed VSS from the Generation Resource </w:t>
                  </w:r>
                  <w:r w:rsidRPr="00227964">
                    <w:rPr>
                      <w:i/>
                      <w:sz w:val="20"/>
                      <w:szCs w:val="20"/>
                    </w:rPr>
                    <w:t xml:space="preserve">r </w:t>
                  </w:r>
                  <w:r w:rsidRPr="00227964">
                    <w:rPr>
                      <w:sz w:val="20"/>
                      <w:szCs w:val="20"/>
                    </w:rPr>
                    <w:t xml:space="preserve">for the 15-minute Settlement Interval </w:t>
                  </w:r>
                  <w:r w:rsidRPr="00227964">
                    <w:rPr>
                      <w:i/>
                      <w:sz w:val="20"/>
                      <w:szCs w:val="20"/>
                    </w:rPr>
                    <w:t>i</w:t>
                  </w:r>
                  <w:r w:rsidRPr="00227964">
                    <w:rPr>
                      <w:sz w:val="20"/>
                      <w:szCs w:val="20"/>
                    </w:rPr>
                    <w:t xml:space="preserve">.  See Section 6.6.7.1.  Payment for VSS is made to the Combined Cycle Train.  </w:t>
                  </w:r>
                </w:p>
              </w:tc>
            </w:tr>
          </w:tbl>
          <w:p w14:paraId="6836D844" w14:textId="77777777" w:rsidR="00B065BA" w:rsidRPr="00227964" w:rsidRDefault="00B065BA" w:rsidP="00550BA7">
            <w:pPr>
              <w:spacing w:after="60"/>
              <w:rPr>
                <w:i/>
                <w:iCs/>
                <w:sz w:val="20"/>
                <w:szCs w:val="20"/>
              </w:rPr>
            </w:pPr>
          </w:p>
        </w:tc>
      </w:tr>
      <w:tr w:rsidR="00B065BA" w:rsidRPr="00227964" w14:paraId="76B94446"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57613635" w14:textId="77777777" w:rsidR="00B065BA" w:rsidRPr="00227964" w:rsidRDefault="00B065BA" w:rsidP="00550BA7">
            <w:pPr>
              <w:spacing w:after="60"/>
              <w:rPr>
                <w:iCs/>
                <w:sz w:val="20"/>
                <w:szCs w:val="20"/>
              </w:rPr>
            </w:pPr>
            <w:r w:rsidRPr="00227964">
              <w:rPr>
                <w:iCs/>
                <w:sz w:val="20"/>
                <w:szCs w:val="20"/>
              </w:rPr>
              <w:t xml:space="preserve">EMREAMT </w:t>
            </w:r>
            <w:r w:rsidRPr="00227964">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47698497" w14:textId="77777777" w:rsidR="00B065BA" w:rsidRPr="00227964" w:rsidRDefault="00B065BA" w:rsidP="00550BA7">
            <w:pPr>
              <w:spacing w:after="60"/>
              <w:jc w:val="center"/>
              <w:rPr>
                <w:iCs/>
                <w:sz w:val="20"/>
                <w:szCs w:val="20"/>
              </w:rPr>
            </w:pPr>
            <w:r w:rsidRPr="00227964">
              <w:rPr>
                <w:iCs/>
                <w:sz w:val="20"/>
                <w:szCs w:val="20"/>
              </w:rPr>
              <w:t>$</w:t>
            </w:r>
          </w:p>
        </w:tc>
        <w:tc>
          <w:tcPr>
            <w:tcW w:w="3646" w:type="pct"/>
            <w:tcBorders>
              <w:top w:val="single" w:sz="6" w:space="0" w:color="auto"/>
              <w:left w:val="single" w:sz="6" w:space="0" w:color="auto"/>
              <w:bottom w:val="single" w:sz="6" w:space="0" w:color="auto"/>
              <w:right w:val="single" w:sz="4" w:space="0" w:color="auto"/>
            </w:tcBorders>
            <w:hideMark/>
          </w:tcPr>
          <w:p w14:paraId="36107FEE" w14:textId="77777777" w:rsidR="00B065BA" w:rsidRPr="00227964" w:rsidRDefault="00B065BA" w:rsidP="00550BA7">
            <w:pPr>
              <w:spacing w:after="60"/>
              <w:rPr>
                <w:iCs/>
                <w:sz w:val="20"/>
                <w:szCs w:val="20"/>
              </w:rPr>
            </w:pPr>
            <w:r w:rsidRPr="00227964">
              <w:rPr>
                <w:i/>
                <w:iCs/>
                <w:sz w:val="20"/>
                <w:szCs w:val="20"/>
              </w:rPr>
              <w:t>Emergency Energy Amount by interval</w:t>
            </w:r>
            <w:r w:rsidRPr="00227964">
              <w:rPr>
                <w:iCs/>
                <w:sz w:val="20"/>
                <w:szCs w:val="20"/>
              </w:rPr>
              <w:t xml:space="preserve">—The payment to the QSE as additional compensation for the additional energy produced by the Generation Resource </w:t>
            </w:r>
            <w:r w:rsidRPr="00227964">
              <w:rPr>
                <w:i/>
                <w:iCs/>
                <w:sz w:val="20"/>
                <w:szCs w:val="20"/>
              </w:rPr>
              <w:t>r</w:t>
            </w:r>
            <w:r w:rsidRPr="00227964">
              <w:rPr>
                <w:iCs/>
                <w:sz w:val="20"/>
                <w:szCs w:val="20"/>
              </w:rPr>
              <w:t xml:space="preserve"> in Real-Time during the Emergency Condition, for the 15-minute Settlement Interval </w:t>
            </w:r>
            <w:r w:rsidRPr="00227964">
              <w:rPr>
                <w:i/>
                <w:iCs/>
                <w:sz w:val="20"/>
                <w:szCs w:val="20"/>
              </w:rPr>
              <w:t>i</w:t>
            </w:r>
            <w:r w:rsidRPr="00227964">
              <w:rPr>
                <w:iCs/>
                <w:sz w:val="20"/>
                <w:szCs w:val="20"/>
              </w:rPr>
              <w:t>.  See Section 6.6.9.1, Payment for Emergency Power Increase Directed by ERCOT.  Payment for emergency energy is made to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56"/>
            </w:tblGrid>
            <w:tr w:rsidR="00B065BA" w:rsidRPr="00227964" w14:paraId="464083B7" w14:textId="77777777" w:rsidTr="00550BA7">
              <w:trPr>
                <w:trHeight w:val="1205"/>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2089698" w14:textId="77777777" w:rsidR="00B065BA" w:rsidRPr="00227964" w:rsidRDefault="00B065BA" w:rsidP="00550BA7">
                  <w:pPr>
                    <w:spacing w:after="240"/>
                    <w:rPr>
                      <w:rFonts w:eastAsia="Times New Roman"/>
                      <w:b/>
                      <w:i/>
                      <w:iCs/>
                      <w:szCs w:val="20"/>
                    </w:rPr>
                  </w:pPr>
                  <w:r w:rsidRPr="00227964">
                    <w:rPr>
                      <w:rFonts w:eastAsia="Times New Roman"/>
                      <w:b/>
                      <w:i/>
                      <w:iCs/>
                      <w:szCs w:val="20"/>
                    </w:rPr>
                    <w:t>[NPRR1009 and NPRR1014:  Replace applicable portions of the definition above with the following upon system implementation of the Real-Time Co-Optimization (RTC) project for NPRR1009; or upon system implementation for NPRR1014:]</w:t>
                  </w:r>
                </w:p>
                <w:p w14:paraId="0E86037D" w14:textId="77777777" w:rsidR="00B065BA" w:rsidRPr="00227964" w:rsidRDefault="00B065BA" w:rsidP="00550BA7">
                  <w:pPr>
                    <w:spacing w:after="60"/>
                    <w:rPr>
                      <w:iCs/>
                      <w:sz w:val="20"/>
                      <w:szCs w:val="20"/>
                    </w:rPr>
                  </w:pPr>
                  <w:r w:rsidRPr="00227964">
                    <w:rPr>
                      <w:i/>
                      <w:sz w:val="20"/>
                      <w:szCs w:val="20"/>
                    </w:rPr>
                    <w:t>Emergency Energy Amount</w:t>
                  </w:r>
                  <w:r w:rsidRPr="00227964">
                    <w:rPr>
                      <w:sz w:val="20"/>
                      <w:szCs w:val="20"/>
                    </w:rPr>
                    <w:t xml:space="preserve">—The payment to the QSE </w:t>
                  </w:r>
                  <w:proofErr w:type="gramStart"/>
                  <w:r w:rsidRPr="00227964">
                    <w:rPr>
                      <w:sz w:val="20"/>
                      <w:szCs w:val="20"/>
                    </w:rPr>
                    <w:t>as</w:t>
                  </w:r>
                  <w:proofErr w:type="gramEnd"/>
                  <w:r w:rsidRPr="00227964">
                    <w:rPr>
                      <w:sz w:val="20"/>
                      <w:szCs w:val="20"/>
                    </w:rPr>
                    <w:t xml:space="preserve"> additional compensation for the additional energy or Ancillary Services produced or consumed by the Resource </w:t>
                  </w:r>
                  <w:r w:rsidRPr="00227964">
                    <w:rPr>
                      <w:i/>
                      <w:sz w:val="20"/>
                      <w:szCs w:val="20"/>
                    </w:rPr>
                    <w:t>r</w:t>
                  </w:r>
                  <w:r w:rsidRPr="00227964">
                    <w:rPr>
                      <w:sz w:val="20"/>
                      <w:szCs w:val="20"/>
                    </w:rPr>
                    <w:t xml:space="preserve"> in Real-Time during the Emergency Condition, for the 15-minute Settlement Interval </w:t>
                  </w:r>
                  <w:r w:rsidRPr="00227964">
                    <w:rPr>
                      <w:i/>
                      <w:sz w:val="20"/>
                      <w:szCs w:val="20"/>
                    </w:rPr>
                    <w:t>i</w:t>
                  </w:r>
                  <w:r w:rsidRPr="00227964">
                    <w:rPr>
                      <w:sz w:val="20"/>
                      <w:szCs w:val="20"/>
                    </w:rPr>
                    <w:t xml:space="preserve">.  See Section 6.6.9.1, Payment for Emergency Operations Settlement.  Payment for emergency energy is made to the Combined Cycle Train.  </w:t>
                  </w:r>
                </w:p>
              </w:tc>
            </w:tr>
          </w:tbl>
          <w:p w14:paraId="3409CAE3" w14:textId="77777777" w:rsidR="00B065BA" w:rsidRPr="00227964" w:rsidRDefault="00B065BA" w:rsidP="00550BA7">
            <w:pPr>
              <w:spacing w:after="60"/>
              <w:rPr>
                <w:i/>
                <w:iCs/>
                <w:sz w:val="20"/>
                <w:szCs w:val="20"/>
              </w:rPr>
            </w:pPr>
            <w:r w:rsidRPr="00227964">
              <w:rPr>
                <w:iCs/>
                <w:sz w:val="20"/>
                <w:szCs w:val="20"/>
              </w:rPr>
              <w:t xml:space="preserve">  </w:t>
            </w:r>
          </w:p>
        </w:tc>
      </w:tr>
      <w:tr w:rsidR="00B065BA" w:rsidRPr="00227964" w14:paraId="64C430D3"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3C7D1B27" w14:textId="77777777" w:rsidR="00B065BA" w:rsidRPr="00227964" w:rsidRDefault="00B065BA" w:rsidP="00550BA7">
            <w:pPr>
              <w:spacing w:after="60"/>
              <w:rPr>
                <w:iCs/>
                <w:sz w:val="20"/>
                <w:szCs w:val="20"/>
              </w:rPr>
            </w:pPr>
            <w:r w:rsidRPr="00227964">
              <w:rPr>
                <w:i/>
                <w:iCs/>
                <w:sz w:val="20"/>
                <w:szCs w:val="20"/>
              </w:rPr>
              <w:t>q</w:t>
            </w:r>
          </w:p>
        </w:tc>
        <w:tc>
          <w:tcPr>
            <w:tcW w:w="471" w:type="pct"/>
            <w:tcBorders>
              <w:top w:val="single" w:sz="6" w:space="0" w:color="auto"/>
              <w:left w:val="single" w:sz="6" w:space="0" w:color="auto"/>
              <w:bottom w:val="single" w:sz="6" w:space="0" w:color="auto"/>
              <w:right w:val="single" w:sz="6" w:space="0" w:color="auto"/>
            </w:tcBorders>
            <w:hideMark/>
          </w:tcPr>
          <w:p w14:paraId="26878C66" w14:textId="77777777" w:rsidR="00B065BA" w:rsidRPr="00227964" w:rsidRDefault="00B065BA" w:rsidP="00550BA7">
            <w:pPr>
              <w:spacing w:after="60"/>
              <w:jc w:val="center"/>
              <w:rPr>
                <w:iCs/>
                <w:sz w:val="20"/>
                <w:szCs w:val="20"/>
              </w:rPr>
            </w:pPr>
            <w:r w:rsidRPr="00227964">
              <w:rPr>
                <w:iCs/>
                <w:sz w:val="20"/>
                <w:szCs w:val="20"/>
              </w:rPr>
              <w:t>none</w:t>
            </w:r>
          </w:p>
        </w:tc>
        <w:tc>
          <w:tcPr>
            <w:tcW w:w="3646" w:type="pct"/>
            <w:tcBorders>
              <w:top w:val="single" w:sz="6" w:space="0" w:color="auto"/>
              <w:left w:val="single" w:sz="6" w:space="0" w:color="auto"/>
              <w:bottom w:val="single" w:sz="6" w:space="0" w:color="auto"/>
              <w:right w:val="single" w:sz="4" w:space="0" w:color="auto"/>
            </w:tcBorders>
            <w:hideMark/>
          </w:tcPr>
          <w:p w14:paraId="3921E7BE" w14:textId="77777777" w:rsidR="00B065BA" w:rsidRPr="00227964" w:rsidRDefault="00B065BA" w:rsidP="00550BA7">
            <w:pPr>
              <w:spacing w:after="60"/>
              <w:rPr>
                <w:iCs/>
                <w:sz w:val="20"/>
                <w:szCs w:val="20"/>
              </w:rPr>
            </w:pPr>
            <w:r w:rsidRPr="00227964">
              <w:rPr>
                <w:iCs/>
                <w:sz w:val="20"/>
                <w:szCs w:val="20"/>
              </w:rPr>
              <w:t>A QSE.</w:t>
            </w:r>
          </w:p>
        </w:tc>
      </w:tr>
      <w:tr w:rsidR="00B065BA" w:rsidRPr="00227964" w14:paraId="3A3C58EB"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5591EF75" w14:textId="77777777" w:rsidR="00B065BA" w:rsidRPr="00227964" w:rsidRDefault="00B065BA" w:rsidP="00550BA7">
            <w:pPr>
              <w:spacing w:after="60"/>
              <w:rPr>
                <w:iCs/>
                <w:sz w:val="20"/>
                <w:szCs w:val="20"/>
              </w:rPr>
            </w:pPr>
            <w:r w:rsidRPr="00227964">
              <w:rPr>
                <w:i/>
                <w:iCs/>
                <w:sz w:val="20"/>
                <w:szCs w:val="20"/>
              </w:rPr>
              <w:t>r</w:t>
            </w:r>
          </w:p>
        </w:tc>
        <w:tc>
          <w:tcPr>
            <w:tcW w:w="471" w:type="pct"/>
            <w:tcBorders>
              <w:top w:val="single" w:sz="6" w:space="0" w:color="auto"/>
              <w:left w:val="single" w:sz="6" w:space="0" w:color="auto"/>
              <w:bottom w:val="single" w:sz="6" w:space="0" w:color="auto"/>
              <w:right w:val="single" w:sz="6" w:space="0" w:color="auto"/>
            </w:tcBorders>
            <w:hideMark/>
          </w:tcPr>
          <w:p w14:paraId="5A9C4F6B" w14:textId="77777777" w:rsidR="00B065BA" w:rsidRPr="00227964" w:rsidRDefault="00B065BA" w:rsidP="00550BA7">
            <w:pPr>
              <w:spacing w:after="60"/>
              <w:jc w:val="center"/>
              <w:rPr>
                <w:iCs/>
                <w:sz w:val="20"/>
                <w:szCs w:val="20"/>
              </w:rPr>
            </w:pPr>
            <w:r w:rsidRPr="00227964">
              <w:rPr>
                <w:iCs/>
                <w:sz w:val="20"/>
                <w:szCs w:val="20"/>
              </w:rPr>
              <w:t>none</w:t>
            </w:r>
          </w:p>
        </w:tc>
        <w:tc>
          <w:tcPr>
            <w:tcW w:w="3646" w:type="pct"/>
            <w:tcBorders>
              <w:top w:val="single" w:sz="6" w:space="0" w:color="auto"/>
              <w:left w:val="single" w:sz="6" w:space="0" w:color="auto"/>
              <w:bottom w:val="single" w:sz="6" w:space="0" w:color="auto"/>
              <w:right w:val="single" w:sz="4" w:space="0" w:color="auto"/>
            </w:tcBorders>
            <w:hideMark/>
          </w:tcPr>
          <w:p w14:paraId="399F95A3" w14:textId="77777777" w:rsidR="00B065BA" w:rsidRPr="00227964" w:rsidRDefault="00B065BA" w:rsidP="00550BA7">
            <w:pPr>
              <w:spacing w:after="60"/>
              <w:rPr>
                <w:iCs/>
                <w:sz w:val="20"/>
                <w:szCs w:val="20"/>
              </w:rPr>
            </w:pPr>
            <w:r w:rsidRPr="00227964">
              <w:rPr>
                <w:iCs/>
                <w:sz w:val="20"/>
                <w:szCs w:val="20"/>
              </w:rPr>
              <w:t>A RUC-committed Generation Resource.</w:t>
            </w:r>
          </w:p>
        </w:tc>
      </w:tr>
      <w:tr w:rsidR="00B065BA" w:rsidRPr="00227964" w14:paraId="1758F398"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382C0CE2" w14:textId="77777777" w:rsidR="00B065BA" w:rsidRPr="00227964" w:rsidRDefault="00B065BA" w:rsidP="00550BA7">
            <w:pPr>
              <w:spacing w:after="60"/>
              <w:rPr>
                <w:iCs/>
                <w:sz w:val="20"/>
                <w:szCs w:val="20"/>
              </w:rPr>
            </w:pPr>
            <w:r w:rsidRPr="00227964">
              <w:rPr>
                <w:i/>
                <w:iCs/>
                <w:sz w:val="20"/>
                <w:szCs w:val="20"/>
              </w:rPr>
              <w:t>d</w:t>
            </w:r>
          </w:p>
        </w:tc>
        <w:tc>
          <w:tcPr>
            <w:tcW w:w="471" w:type="pct"/>
            <w:tcBorders>
              <w:top w:val="single" w:sz="6" w:space="0" w:color="auto"/>
              <w:left w:val="single" w:sz="6" w:space="0" w:color="auto"/>
              <w:bottom w:val="single" w:sz="6" w:space="0" w:color="auto"/>
              <w:right w:val="single" w:sz="6" w:space="0" w:color="auto"/>
            </w:tcBorders>
            <w:hideMark/>
          </w:tcPr>
          <w:p w14:paraId="0CF707F5" w14:textId="77777777" w:rsidR="00B065BA" w:rsidRPr="00227964" w:rsidRDefault="00B065BA" w:rsidP="00550BA7">
            <w:pPr>
              <w:spacing w:after="60"/>
              <w:jc w:val="center"/>
              <w:rPr>
                <w:iCs/>
                <w:sz w:val="20"/>
                <w:szCs w:val="20"/>
              </w:rPr>
            </w:pPr>
            <w:r w:rsidRPr="00227964">
              <w:rPr>
                <w:iCs/>
                <w:sz w:val="20"/>
                <w:szCs w:val="20"/>
              </w:rPr>
              <w:t>none</w:t>
            </w:r>
          </w:p>
        </w:tc>
        <w:tc>
          <w:tcPr>
            <w:tcW w:w="3646" w:type="pct"/>
            <w:tcBorders>
              <w:top w:val="single" w:sz="6" w:space="0" w:color="auto"/>
              <w:left w:val="single" w:sz="6" w:space="0" w:color="auto"/>
              <w:bottom w:val="single" w:sz="6" w:space="0" w:color="auto"/>
              <w:right w:val="single" w:sz="4" w:space="0" w:color="auto"/>
            </w:tcBorders>
            <w:hideMark/>
          </w:tcPr>
          <w:p w14:paraId="7BF8EAE9" w14:textId="77777777" w:rsidR="00B065BA" w:rsidRPr="00227964" w:rsidRDefault="00B065BA" w:rsidP="00550BA7">
            <w:pPr>
              <w:spacing w:after="60"/>
              <w:rPr>
                <w:iCs/>
                <w:sz w:val="20"/>
                <w:szCs w:val="20"/>
              </w:rPr>
            </w:pPr>
            <w:r w:rsidRPr="00227964">
              <w:rPr>
                <w:iCs/>
                <w:sz w:val="20"/>
                <w:szCs w:val="20"/>
              </w:rPr>
              <w:t>An Operating Day containing the RUC-commitment.</w:t>
            </w:r>
          </w:p>
        </w:tc>
      </w:tr>
      <w:tr w:rsidR="00B065BA" w:rsidRPr="00227964" w14:paraId="2EB10246" w14:textId="77777777" w:rsidTr="00550BA7">
        <w:trPr>
          <w:cantSplit/>
        </w:trPr>
        <w:tc>
          <w:tcPr>
            <w:tcW w:w="883" w:type="pct"/>
            <w:tcBorders>
              <w:top w:val="single" w:sz="6" w:space="0" w:color="auto"/>
              <w:left w:val="single" w:sz="4" w:space="0" w:color="auto"/>
              <w:bottom w:val="single" w:sz="6" w:space="0" w:color="auto"/>
              <w:right w:val="single" w:sz="6" w:space="0" w:color="auto"/>
            </w:tcBorders>
            <w:hideMark/>
          </w:tcPr>
          <w:p w14:paraId="4A85C6F0" w14:textId="77777777" w:rsidR="00B065BA" w:rsidRPr="00227964" w:rsidRDefault="00B065BA" w:rsidP="00550BA7">
            <w:pPr>
              <w:spacing w:after="60"/>
              <w:rPr>
                <w:i/>
                <w:iCs/>
                <w:sz w:val="20"/>
                <w:szCs w:val="20"/>
              </w:rPr>
            </w:pPr>
            <w:r w:rsidRPr="00227964">
              <w:rPr>
                <w:i/>
                <w:iCs/>
                <w:sz w:val="20"/>
                <w:szCs w:val="20"/>
              </w:rPr>
              <w:lastRenderedPageBreak/>
              <w:t>p</w:t>
            </w:r>
          </w:p>
        </w:tc>
        <w:tc>
          <w:tcPr>
            <w:tcW w:w="471" w:type="pct"/>
            <w:tcBorders>
              <w:top w:val="single" w:sz="6" w:space="0" w:color="auto"/>
              <w:left w:val="single" w:sz="6" w:space="0" w:color="auto"/>
              <w:bottom w:val="single" w:sz="6" w:space="0" w:color="auto"/>
              <w:right w:val="single" w:sz="6" w:space="0" w:color="auto"/>
            </w:tcBorders>
            <w:hideMark/>
          </w:tcPr>
          <w:p w14:paraId="092DD249" w14:textId="77777777" w:rsidR="00B065BA" w:rsidRPr="00227964" w:rsidRDefault="00B065BA" w:rsidP="00550BA7">
            <w:pPr>
              <w:spacing w:after="60"/>
              <w:jc w:val="center"/>
              <w:rPr>
                <w:iCs/>
                <w:sz w:val="20"/>
                <w:szCs w:val="20"/>
              </w:rPr>
            </w:pPr>
            <w:r w:rsidRPr="00227964">
              <w:rPr>
                <w:iCs/>
                <w:sz w:val="20"/>
                <w:szCs w:val="20"/>
              </w:rPr>
              <w:t>none</w:t>
            </w:r>
          </w:p>
        </w:tc>
        <w:tc>
          <w:tcPr>
            <w:tcW w:w="3646" w:type="pct"/>
            <w:tcBorders>
              <w:top w:val="single" w:sz="6" w:space="0" w:color="auto"/>
              <w:left w:val="single" w:sz="6" w:space="0" w:color="auto"/>
              <w:bottom w:val="single" w:sz="6" w:space="0" w:color="auto"/>
              <w:right w:val="single" w:sz="4" w:space="0" w:color="auto"/>
            </w:tcBorders>
            <w:hideMark/>
          </w:tcPr>
          <w:p w14:paraId="3DE8FFFA" w14:textId="77777777" w:rsidR="00B065BA" w:rsidRPr="00227964" w:rsidRDefault="00B065BA" w:rsidP="00550BA7">
            <w:pPr>
              <w:spacing w:after="60"/>
              <w:rPr>
                <w:i/>
                <w:iCs/>
                <w:sz w:val="20"/>
                <w:szCs w:val="20"/>
              </w:rPr>
            </w:pPr>
            <w:r w:rsidRPr="00227964">
              <w:rPr>
                <w:iCs/>
                <w:sz w:val="20"/>
                <w:szCs w:val="20"/>
              </w:rPr>
              <w:t>A Resource Node Settlement Point.</w:t>
            </w:r>
          </w:p>
        </w:tc>
      </w:tr>
      <w:tr w:rsidR="00B065BA" w:rsidRPr="00227964" w14:paraId="1EF847A1" w14:textId="77777777" w:rsidTr="00550BA7">
        <w:trPr>
          <w:cantSplit/>
        </w:trPr>
        <w:tc>
          <w:tcPr>
            <w:tcW w:w="883" w:type="pct"/>
            <w:tcBorders>
              <w:top w:val="single" w:sz="6" w:space="0" w:color="auto"/>
              <w:left w:val="single" w:sz="4" w:space="0" w:color="auto"/>
              <w:bottom w:val="single" w:sz="4" w:space="0" w:color="auto"/>
              <w:right w:val="single" w:sz="6" w:space="0" w:color="auto"/>
            </w:tcBorders>
            <w:hideMark/>
          </w:tcPr>
          <w:p w14:paraId="57B0F2D9" w14:textId="77777777" w:rsidR="00B065BA" w:rsidRPr="00227964" w:rsidRDefault="00B065BA" w:rsidP="00550BA7">
            <w:pPr>
              <w:spacing w:after="60"/>
              <w:rPr>
                <w:i/>
                <w:iCs/>
                <w:sz w:val="20"/>
                <w:szCs w:val="20"/>
              </w:rPr>
            </w:pPr>
            <w:r w:rsidRPr="00227964">
              <w:rPr>
                <w:i/>
                <w:iCs/>
                <w:sz w:val="20"/>
                <w:szCs w:val="20"/>
              </w:rPr>
              <w:t>i</w:t>
            </w:r>
          </w:p>
        </w:tc>
        <w:tc>
          <w:tcPr>
            <w:tcW w:w="471" w:type="pct"/>
            <w:tcBorders>
              <w:top w:val="single" w:sz="6" w:space="0" w:color="auto"/>
              <w:left w:val="single" w:sz="6" w:space="0" w:color="auto"/>
              <w:bottom w:val="single" w:sz="4" w:space="0" w:color="auto"/>
              <w:right w:val="single" w:sz="6" w:space="0" w:color="auto"/>
            </w:tcBorders>
            <w:hideMark/>
          </w:tcPr>
          <w:p w14:paraId="3A614A3F" w14:textId="77777777" w:rsidR="00B065BA" w:rsidRPr="00227964" w:rsidRDefault="00B065BA" w:rsidP="00550BA7">
            <w:pPr>
              <w:spacing w:after="60"/>
              <w:jc w:val="center"/>
              <w:rPr>
                <w:iCs/>
                <w:sz w:val="20"/>
                <w:szCs w:val="20"/>
              </w:rPr>
            </w:pPr>
            <w:r w:rsidRPr="00227964">
              <w:rPr>
                <w:iCs/>
                <w:sz w:val="20"/>
                <w:szCs w:val="20"/>
              </w:rPr>
              <w:t>none</w:t>
            </w:r>
          </w:p>
        </w:tc>
        <w:tc>
          <w:tcPr>
            <w:tcW w:w="3646" w:type="pct"/>
            <w:tcBorders>
              <w:top w:val="single" w:sz="6" w:space="0" w:color="auto"/>
              <w:left w:val="single" w:sz="6" w:space="0" w:color="auto"/>
              <w:bottom w:val="single" w:sz="4" w:space="0" w:color="auto"/>
              <w:right w:val="single" w:sz="4" w:space="0" w:color="auto"/>
            </w:tcBorders>
            <w:hideMark/>
          </w:tcPr>
          <w:p w14:paraId="416A1D71" w14:textId="77777777" w:rsidR="00B065BA" w:rsidRPr="00227964" w:rsidRDefault="00B065BA" w:rsidP="00550BA7">
            <w:pPr>
              <w:spacing w:after="60"/>
              <w:rPr>
                <w:iCs/>
                <w:sz w:val="20"/>
                <w:szCs w:val="20"/>
              </w:rPr>
            </w:pPr>
            <w:r w:rsidRPr="00227964">
              <w:rPr>
                <w:iCs/>
                <w:sz w:val="20"/>
                <w:szCs w:val="20"/>
              </w:rPr>
              <w:t>A 15-minute Settlement Interval within the hour that is identified as a QSE-</w:t>
            </w:r>
            <w:proofErr w:type="spellStart"/>
            <w:r w:rsidRPr="00227964">
              <w:rPr>
                <w:iCs/>
                <w:sz w:val="20"/>
                <w:szCs w:val="20"/>
              </w:rPr>
              <w:t>Clawback</w:t>
            </w:r>
            <w:proofErr w:type="spellEnd"/>
            <w:r w:rsidRPr="00227964">
              <w:rPr>
                <w:iCs/>
                <w:sz w:val="20"/>
                <w:szCs w:val="20"/>
              </w:rPr>
              <w:t xml:space="preserve"> Interval.</w:t>
            </w:r>
          </w:p>
        </w:tc>
      </w:tr>
    </w:tbl>
    <w:p w14:paraId="564229A2" w14:textId="26BB1B5F" w:rsidR="00BD56CF" w:rsidRPr="00BD56CF" w:rsidRDefault="00BD56CF" w:rsidP="00D70FDD">
      <w:pPr>
        <w:keepNext/>
        <w:tabs>
          <w:tab w:val="left" w:pos="1080"/>
        </w:tabs>
        <w:spacing w:before="480" w:after="240"/>
        <w:ind w:left="1080" w:hanging="1080"/>
        <w:outlineLvl w:val="2"/>
        <w:rPr>
          <w:b/>
          <w:i/>
        </w:rPr>
      </w:pPr>
      <w:commentRangeStart w:id="818"/>
      <w:r w:rsidRPr="20082082">
        <w:rPr>
          <w:b/>
          <w:i/>
        </w:rPr>
        <w:t>5.7.2</w:t>
      </w:r>
      <w:commentRangeEnd w:id="818"/>
      <w:r w:rsidR="009C0EAE">
        <w:rPr>
          <w:rStyle w:val="CommentReference"/>
        </w:rPr>
        <w:commentReference w:id="818"/>
      </w:r>
      <w:r>
        <w:tab/>
      </w:r>
      <w:r w:rsidRPr="20082082">
        <w:rPr>
          <w:b/>
          <w:i/>
        </w:rPr>
        <w:t xml:space="preserve">RUC </w:t>
      </w:r>
      <w:proofErr w:type="spellStart"/>
      <w:r w:rsidRPr="20082082">
        <w:rPr>
          <w:b/>
          <w:i/>
        </w:rPr>
        <w:t>Clawback</w:t>
      </w:r>
      <w:proofErr w:type="spellEnd"/>
      <w:r w:rsidRPr="20082082">
        <w:rPr>
          <w:b/>
          <w:i/>
        </w:rPr>
        <w:t xml:space="preserve"> Charge</w:t>
      </w:r>
      <w:bookmarkEnd w:id="737"/>
      <w:bookmarkEnd w:id="738"/>
      <w:bookmarkEnd w:id="739"/>
      <w:bookmarkEnd w:id="740"/>
      <w:bookmarkEnd w:id="741"/>
      <w:bookmarkEnd w:id="742"/>
      <w:bookmarkEnd w:id="743"/>
      <w:bookmarkEnd w:id="744"/>
    </w:p>
    <w:p w14:paraId="43440FCE" w14:textId="77777777" w:rsidR="00BD56CF" w:rsidRPr="00BD56CF" w:rsidRDefault="00BD56CF" w:rsidP="00BD56CF">
      <w:pPr>
        <w:spacing w:after="240"/>
        <w:ind w:left="720" w:hanging="720"/>
        <w:rPr>
          <w:iCs/>
          <w:szCs w:val="20"/>
        </w:rPr>
      </w:pPr>
      <w:bookmarkStart w:id="819" w:name="_Toc106616866"/>
      <w:r w:rsidRPr="00BD56CF">
        <w:rPr>
          <w:iCs/>
          <w:szCs w:val="20"/>
        </w:rPr>
        <w:t>(1)</w:t>
      </w:r>
      <w:r w:rsidRPr="00BD56CF">
        <w:rPr>
          <w:iCs/>
          <w:szCs w:val="20"/>
        </w:rPr>
        <w:tab/>
        <w:t xml:space="preserve">A QSE for a Resource shall pay a RUC </w:t>
      </w:r>
      <w:proofErr w:type="spellStart"/>
      <w:r w:rsidRPr="00BD56CF">
        <w:rPr>
          <w:iCs/>
          <w:szCs w:val="20"/>
        </w:rPr>
        <w:t>Clawback</w:t>
      </w:r>
      <w:proofErr w:type="spellEnd"/>
      <w:r w:rsidRPr="00BD56CF">
        <w:rPr>
          <w:iCs/>
          <w:szCs w:val="20"/>
        </w:rPr>
        <w:t xml:space="preserve"> Charge for the Operating Day if the RUC Guarantee is less than the sum of:</w:t>
      </w:r>
      <w:bookmarkEnd w:id="819"/>
    </w:p>
    <w:p w14:paraId="251F3784" w14:textId="77777777" w:rsidR="00BD56CF" w:rsidRPr="00BD56CF" w:rsidRDefault="00BD56CF" w:rsidP="00BD56CF">
      <w:pPr>
        <w:spacing w:after="240"/>
        <w:ind w:left="1440" w:hanging="720"/>
        <w:rPr>
          <w:szCs w:val="20"/>
        </w:rPr>
      </w:pPr>
      <w:bookmarkStart w:id="820" w:name="_Toc106616867"/>
      <w:r w:rsidRPr="00BD56CF">
        <w:rPr>
          <w:szCs w:val="20"/>
        </w:rPr>
        <w:t>(a)</w:t>
      </w:r>
      <w:r w:rsidRPr="00BD56CF">
        <w:rPr>
          <w:szCs w:val="20"/>
        </w:rPr>
        <w:tab/>
        <w:t>RUC Minimum-Energy Revenue calculated in Section 5.7.1.2, RUC Minimum-Energy Revenue;</w:t>
      </w:r>
    </w:p>
    <w:p w14:paraId="39A18916" w14:textId="733775A9" w:rsidR="00BD56CF" w:rsidRPr="00BD56CF" w:rsidRDefault="00BD56CF" w:rsidP="00BD56CF">
      <w:pPr>
        <w:spacing w:after="240"/>
        <w:ind w:left="1440" w:hanging="720"/>
        <w:rPr>
          <w:szCs w:val="20"/>
        </w:rPr>
      </w:pPr>
      <w:r w:rsidRPr="00BD56CF">
        <w:rPr>
          <w:szCs w:val="20"/>
        </w:rPr>
        <w:t>(b)</w:t>
      </w:r>
      <w:r w:rsidRPr="00BD56CF">
        <w:rPr>
          <w:szCs w:val="20"/>
        </w:rPr>
        <w:tab/>
        <w:t>Revenue Less Cost Above LSL During RUC-Committed Hours calculated in  Section 5.7.1.3, Revenue Less Cost Above LSL During RUC-Committed Hours; and</w:t>
      </w:r>
      <w:bookmarkEnd w:id="820"/>
      <w:r w:rsidRPr="00BD56CF">
        <w:rPr>
          <w:szCs w:val="20"/>
        </w:rPr>
        <w:t xml:space="preserve"> </w:t>
      </w:r>
    </w:p>
    <w:p w14:paraId="0514EB6F" w14:textId="77777777" w:rsidR="00BD56CF" w:rsidRPr="00BD56CF" w:rsidRDefault="00BD56CF" w:rsidP="00BD56CF">
      <w:pPr>
        <w:spacing w:after="240"/>
        <w:ind w:left="1440" w:hanging="720"/>
        <w:rPr>
          <w:szCs w:val="20"/>
        </w:rPr>
      </w:pPr>
      <w:bookmarkStart w:id="821" w:name="_Toc106616868"/>
      <w:r w:rsidRPr="00BD56CF">
        <w:rPr>
          <w:szCs w:val="20"/>
        </w:rPr>
        <w:t>(c)</w:t>
      </w:r>
      <w:r w:rsidRPr="00BD56CF">
        <w:rPr>
          <w:szCs w:val="20"/>
        </w:rPr>
        <w:tab/>
        <w:t>Revenue Less Cost During QSE-</w:t>
      </w:r>
      <w:proofErr w:type="spellStart"/>
      <w:r w:rsidRPr="00BD56CF">
        <w:rPr>
          <w:szCs w:val="20"/>
        </w:rPr>
        <w:t>Clawback</w:t>
      </w:r>
      <w:proofErr w:type="spellEnd"/>
      <w:r w:rsidRPr="00BD56CF">
        <w:rPr>
          <w:szCs w:val="20"/>
        </w:rPr>
        <w:t xml:space="preserve"> Intervals calculated in Section 5.7.1.4, Revenue Less Cost During QSE </w:t>
      </w:r>
      <w:proofErr w:type="spellStart"/>
      <w:r w:rsidRPr="00BD56CF">
        <w:rPr>
          <w:szCs w:val="20"/>
        </w:rPr>
        <w:t>Clawback</w:t>
      </w:r>
      <w:proofErr w:type="spellEnd"/>
      <w:r w:rsidRPr="00BD56CF">
        <w:rPr>
          <w:szCs w:val="20"/>
        </w:rPr>
        <w:t xml:space="preserve"> Intervals.</w:t>
      </w:r>
      <w:bookmarkEnd w:id="821"/>
      <w:r w:rsidRPr="00BD56CF">
        <w:rPr>
          <w:szCs w:val="20"/>
        </w:rPr>
        <w:t xml:space="preserve"> </w:t>
      </w:r>
    </w:p>
    <w:p w14:paraId="0E98BE05" w14:textId="77777777" w:rsidR="00BD56CF" w:rsidRPr="00BD56CF" w:rsidRDefault="00BD56CF" w:rsidP="00BD56CF">
      <w:pPr>
        <w:spacing w:after="240"/>
        <w:ind w:left="720" w:hanging="720"/>
        <w:rPr>
          <w:iCs/>
          <w:szCs w:val="20"/>
        </w:rPr>
      </w:pPr>
      <w:r w:rsidRPr="00BD56CF">
        <w:rPr>
          <w:iCs/>
          <w:szCs w:val="20"/>
        </w:rPr>
        <w:t>(2)</w:t>
      </w:r>
      <w:r w:rsidRPr="00BD56CF">
        <w:rPr>
          <w:iCs/>
          <w:szCs w:val="20"/>
        </w:rPr>
        <w:tab/>
        <w:t xml:space="preserve">The amount of the RUC </w:t>
      </w:r>
      <w:proofErr w:type="spellStart"/>
      <w:r w:rsidRPr="00BD56CF">
        <w:rPr>
          <w:iCs/>
          <w:szCs w:val="20"/>
        </w:rPr>
        <w:t>Clawback</w:t>
      </w:r>
      <w:proofErr w:type="spellEnd"/>
      <w:r w:rsidRPr="00BD56CF">
        <w:rPr>
          <w:iCs/>
          <w:szCs w:val="20"/>
        </w:rPr>
        <w:t xml:space="preserve"> Charge is 100% of the difference calculated in paragraph (1)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rsidRPr="00BD56CF" w14:paraId="6AFDBB61" w14:textId="77777777">
        <w:trPr>
          <w:trHeight w:val="854"/>
        </w:trPr>
        <w:tc>
          <w:tcPr>
            <w:tcW w:w="9350" w:type="dxa"/>
            <w:shd w:val="pct12" w:color="auto" w:fill="auto"/>
          </w:tcPr>
          <w:p w14:paraId="14BE7E3E" w14:textId="59E842AB" w:rsidR="00BD56CF" w:rsidRPr="00BD56CF" w:rsidRDefault="00BD56CF" w:rsidP="00BD56CF">
            <w:pPr>
              <w:spacing w:after="240"/>
              <w:rPr>
                <w:b/>
                <w:i/>
                <w:iCs/>
                <w:szCs w:val="20"/>
              </w:rPr>
            </w:pPr>
            <w:r w:rsidRPr="00BD56CF">
              <w:rPr>
                <w:b/>
                <w:i/>
                <w:iCs/>
                <w:szCs w:val="20"/>
              </w:rPr>
              <w:t>[NPRR1172:  Delete paragraph (2) above upon system implementation and renumber accordingly.]</w:t>
            </w:r>
          </w:p>
        </w:tc>
      </w:tr>
    </w:tbl>
    <w:p w14:paraId="230A748C" w14:textId="77777777" w:rsidR="00BD56CF" w:rsidRPr="00746668" w:rsidRDefault="00BD56CF" w:rsidP="005A28FC">
      <w:pPr>
        <w:spacing w:before="240" w:after="240"/>
        <w:ind w:left="720" w:hanging="720"/>
        <w:rPr>
          <w:szCs w:val="20"/>
        </w:rPr>
      </w:pPr>
      <w:r w:rsidRPr="00746668">
        <w:rPr>
          <w:szCs w:val="20"/>
        </w:rPr>
        <w:t>(3)</w:t>
      </w:r>
      <w:r w:rsidRPr="00746668">
        <w:rPr>
          <w:szCs w:val="20"/>
        </w:rPr>
        <w:tab/>
        <w:t xml:space="preserve">The RUC </w:t>
      </w:r>
      <w:proofErr w:type="spellStart"/>
      <w:r w:rsidRPr="00746668">
        <w:rPr>
          <w:szCs w:val="20"/>
        </w:rPr>
        <w:t>Clawback</w:t>
      </w:r>
      <w:proofErr w:type="spellEnd"/>
      <w:r w:rsidRPr="00746668">
        <w:rPr>
          <w:szCs w:val="20"/>
        </w:rPr>
        <w:t xml:space="preserve"> Charge for a Resource, including RMR Units, for each Operating Day is allocated evenly over the RUC-Committed Hours for that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rsidRPr="00BD56CF" w14:paraId="0762FD28" w14:textId="77777777">
        <w:trPr>
          <w:trHeight w:val="1205"/>
        </w:trPr>
        <w:tc>
          <w:tcPr>
            <w:tcW w:w="9350" w:type="dxa"/>
            <w:shd w:val="pct12" w:color="auto" w:fill="auto"/>
          </w:tcPr>
          <w:p w14:paraId="6325DF85" w14:textId="77777777" w:rsidR="00BD56CF" w:rsidRPr="00BD56CF" w:rsidRDefault="00BD56CF" w:rsidP="00BD56CF">
            <w:pPr>
              <w:spacing w:after="240"/>
              <w:rPr>
                <w:b/>
                <w:i/>
                <w:iCs/>
                <w:szCs w:val="20"/>
              </w:rPr>
            </w:pPr>
            <w:r w:rsidRPr="00BD56CF">
              <w:rPr>
                <w:b/>
                <w:i/>
                <w:iCs/>
                <w:szCs w:val="20"/>
              </w:rPr>
              <w:t>[NPRR1014:  Insert paragraph (4) below upon system implementation and renumber accordingly:]</w:t>
            </w:r>
          </w:p>
          <w:p w14:paraId="3EFCE827" w14:textId="08934EA9" w:rsidR="00BD56CF" w:rsidRPr="00BD56CF" w:rsidRDefault="00BD56CF" w:rsidP="00BD56CF">
            <w:pPr>
              <w:spacing w:after="240"/>
              <w:ind w:left="720" w:hanging="720"/>
              <w:rPr>
                <w:iCs/>
                <w:szCs w:val="20"/>
              </w:rPr>
            </w:pPr>
            <w:r w:rsidRPr="00BD56CF">
              <w:rPr>
                <w:iCs/>
                <w:szCs w:val="20"/>
              </w:rPr>
              <w:t>(4)</w:t>
            </w:r>
            <w:r w:rsidRPr="00BD56CF">
              <w:rPr>
                <w:iCs/>
                <w:szCs w:val="20"/>
              </w:rPr>
              <w:tab/>
              <w:t xml:space="preserve">Energy Storage Resources (ESRs) </w:t>
            </w:r>
            <w:ins w:id="822" w:author="ERCOT" w:date="2024-03-07T12:22:00Z">
              <w:r w:rsidR="00CA23D9">
                <w:rPr>
                  <w:iCs/>
                  <w:szCs w:val="20"/>
                </w:rPr>
                <w:t xml:space="preserve">and DRRS </w:t>
              </w:r>
            </w:ins>
            <w:ins w:id="823" w:author="ERCOT" w:date="2024-04-19T10:14:00Z">
              <w:r w:rsidR="004A6681">
                <w:rPr>
                  <w:iCs/>
                  <w:szCs w:val="20"/>
                </w:rPr>
                <w:t>d</w:t>
              </w:r>
            </w:ins>
            <w:ins w:id="824" w:author="ERCOT" w:date="2024-03-07T12:22:00Z">
              <w:r w:rsidR="00CA23D9">
                <w:rPr>
                  <w:iCs/>
                  <w:szCs w:val="20"/>
                </w:rPr>
                <w:t xml:space="preserve">eployments </w:t>
              </w:r>
            </w:ins>
            <w:r w:rsidRPr="00BD56CF">
              <w:rPr>
                <w:iCs/>
                <w:szCs w:val="20"/>
              </w:rPr>
              <w:t xml:space="preserve">are not subject to RUC </w:t>
            </w:r>
            <w:proofErr w:type="spellStart"/>
            <w:r w:rsidRPr="00BD56CF">
              <w:rPr>
                <w:iCs/>
                <w:szCs w:val="20"/>
              </w:rPr>
              <w:t>Clawback</w:t>
            </w:r>
            <w:proofErr w:type="spellEnd"/>
            <w:r w:rsidRPr="00BD56CF">
              <w:rPr>
                <w:iCs/>
                <w:szCs w:val="20"/>
              </w:rPr>
              <w:t xml:space="preserve"> Charges. </w:t>
            </w:r>
          </w:p>
        </w:tc>
      </w:tr>
    </w:tbl>
    <w:p w14:paraId="7B96AAF7" w14:textId="77777777" w:rsidR="00BD56CF" w:rsidRPr="00BD56CF" w:rsidRDefault="00BD56CF" w:rsidP="00BD56CF">
      <w:pPr>
        <w:spacing w:before="240" w:after="240"/>
        <w:ind w:left="720" w:hanging="720"/>
        <w:rPr>
          <w:iCs/>
          <w:szCs w:val="20"/>
        </w:rPr>
      </w:pPr>
      <w:r w:rsidRPr="00BD56CF">
        <w:rPr>
          <w:iCs/>
          <w:szCs w:val="20"/>
        </w:rPr>
        <w:t>(4)</w:t>
      </w:r>
      <w:r w:rsidRPr="00BD56CF">
        <w:rPr>
          <w:iCs/>
          <w:szCs w:val="20"/>
        </w:rPr>
        <w:tab/>
        <w:t xml:space="preserve">For each RUC-committed Resource, the RUC </w:t>
      </w:r>
      <w:proofErr w:type="spellStart"/>
      <w:r w:rsidRPr="00BD56CF">
        <w:rPr>
          <w:iCs/>
          <w:szCs w:val="20"/>
        </w:rPr>
        <w:t>Clawback</w:t>
      </w:r>
      <w:proofErr w:type="spellEnd"/>
      <w:r w:rsidRPr="00BD56CF">
        <w:rPr>
          <w:iCs/>
          <w:szCs w:val="20"/>
        </w:rPr>
        <w:t xml:space="preserve"> Charge for each RUC-Committed Hour of the Operating Day is calculated as follows:</w:t>
      </w:r>
    </w:p>
    <w:p w14:paraId="5E29B1DA" w14:textId="77777777" w:rsidR="00BD56CF" w:rsidRPr="00BD56CF" w:rsidRDefault="00BD56CF" w:rsidP="00BD56CF">
      <w:pPr>
        <w:spacing w:after="240"/>
        <w:ind w:left="720"/>
        <w:rPr>
          <w:iCs/>
          <w:szCs w:val="20"/>
        </w:rPr>
      </w:pPr>
      <w:r w:rsidRPr="00BD56CF">
        <w:rPr>
          <w:iCs/>
          <w:szCs w:val="20"/>
        </w:rPr>
        <w:t xml:space="preserve">If (RUCMEREV </w:t>
      </w:r>
      <w:r w:rsidRPr="00BD56CF">
        <w:rPr>
          <w:i/>
          <w:iCs/>
          <w:szCs w:val="20"/>
          <w:vertAlign w:val="subscript"/>
        </w:rPr>
        <w:t>q, r, d</w:t>
      </w:r>
      <w:r w:rsidRPr="00BD56CF">
        <w:rPr>
          <w:iCs/>
          <w:szCs w:val="20"/>
        </w:rPr>
        <w:t xml:space="preserve"> + RUCEXRR </w:t>
      </w:r>
      <w:r w:rsidRPr="00BD56CF">
        <w:rPr>
          <w:i/>
          <w:iCs/>
          <w:szCs w:val="20"/>
          <w:vertAlign w:val="subscript"/>
        </w:rPr>
        <w:t>q, r, d</w:t>
      </w:r>
      <w:r w:rsidRPr="00BD56CF">
        <w:rPr>
          <w:i/>
          <w:iCs/>
          <w:szCs w:val="20"/>
        </w:rPr>
        <w:t xml:space="preserve"> </w:t>
      </w:r>
      <w:r w:rsidRPr="00BD56CF">
        <w:rPr>
          <w:iCs/>
          <w:szCs w:val="20"/>
        </w:rPr>
        <w:t xml:space="preserve">– RUCACREV </w:t>
      </w:r>
      <w:r w:rsidRPr="00BD56CF">
        <w:rPr>
          <w:i/>
          <w:iCs/>
          <w:szCs w:val="20"/>
          <w:vertAlign w:val="subscript"/>
        </w:rPr>
        <w:t>q, r, d</w:t>
      </w:r>
      <w:r w:rsidRPr="00BD56CF">
        <w:rPr>
          <w:iCs/>
          <w:szCs w:val="20"/>
        </w:rPr>
        <w:t xml:space="preserve"> – RUCG </w:t>
      </w:r>
      <w:r w:rsidRPr="00BD56CF">
        <w:rPr>
          <w:i/>
          <w:iCs/>
          <w:szCs w:val="20"/>
          <w:vertAlign w:val="subscript"/>
        </w:rPr>
        <w:t>q, r, d</w:t>
      </w:r>
      <w:r w:rsidRPr="00BD56CF">
        <w:rPr>
          <w:iCs/>
          <w:szCs w:val="20"/>
        </w:rPr>
        <w:t xml:space="preserve">) &gt; 0, </w:t>
      </w:r>
    </w:p>
    <w:p w14:paraId="0098D63C" w14:textId="77777777" w:rsidR="00BD56CF" w:rsidRPr="00BD56CF" w:rsidRDefault="00BD56CF" w:rsidP="00BD56CF">
      <w:pPr>
        <w:tabs>
          <w:tab w:val="left" w:pos="2340"/>
          <w:tab w:val="left" w:pos="2880"/>
        </w:tabs>
        <w:spacing w:after="240"/>
        <w:ind w:left="3067" w:hanging="2347"/>
        <w:rPr>
          <w:bCs/>
          <w:lang w:val="x-none" w:eastAsia="x-none"/>
        </w:rPr>
      </w:pPr>
      <w:r w:rsidRPr="00BD56CF">
        <w:rPr>
          <w:bCs/>
          <w:lang w:val="x-none" w:eastAsia="x-none"/>
        </w:rPr>
        <w:t>Then,</w:t>
      </w:r>
    </w:p>
    <w:p w14:paraId="025F6DB4" w14:textId="77777777" w:rsidR="00BD56CF" w:rsidRPr="00BD56CF" w:rsidRDefault="00BD56CF" w:rsidP="00BD56CF">
      <w:pPr>
        <w:tabs>
          <w:tab w:val="left" w:pos="2340"/>
          <w:tab w:val="left" w:pos="2880"/>
        </w:tabs>
        <w:spacing w:after="240"/>
        <w:ind w:left="3067" w:hanging="2347"/>
        <w:rPr>
          <w:b/>
          <w:lang w:val="x-none" w:eastAsia="x-none"/>
        </w:rPr>
      </w:pPr>
      <w:r w:rsidRPr="00BD56CF">
        <w:rPr>
          <w:b/>
          <w:lang w:val="x-none" w:eastAsia="x-none"/>
        </w:rPr>
        <w:lastRenderedPageBreak/>
        <w:t>RUCCBAMT</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h</w:t>
      </w:r>
      <w:r w:rsidRPr="00BD56CF">
        <w:rPr>
          <w:b/>
          <w:lang w:val="x-none" w:eastAsia="x-none"/>
        </w:rPr>
        <w:tab/>
        <w:t>=</w:t>
      </w:r>
      <w:r w:rsidRPr="00BD56CF">
        <w:rPr>
          <w:b/>
          <w:lang w:val="x-none" w:eastAsia="x-none"/>
        </w:rPr>
        <w:tab/>
        <w:t>[(RUCMEREV</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 RUCEXRR</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 xml:space="preserve">d </w:t>
      </w:r>
      <w:r w:rsidRPr="00BD56CF">
        <w:rPr>
          <w:b/>
          <w:iCs/>
          <w:lang w:val="x-none" w:eastAsia="x-none"/>
        </w:rPr>
        <w:t>– RUCACREV</w:t>
      </w:r>
      <w:r w:rsidRPr="00BD56CF">
        <w:rPr>
          <w:b/>
          <w:iCs/>
          <w:lang w:eastAsia="x-none"/>
        </w:rPr>
        <w:t xml:space="preserve"> </w:t>
      </w:r>
      <w:r w:rsidRPr="00BD56CF">
        <w:rPr>
          <w:b/>
          <w:i/>
          <w:iCs/>
          <w:vertAlign w:val="subscript"/>
          <w:lang w:val="x-none" w:eastAsia="x-none"/>
        </w:rPr>
        <w:t>q,</w:t>
      </w:r>
      <w:r w:rsidRPr="00BD56CF">
        <w:rPr>
          <w:b/>
          <w:i/>
          <w:iCs/>
          <w:vertAlign w:val="subscript"/>
          <w:lang w:eastAsia="x-none"/>
        </w:rPr>
        <w:t xml:space="preserve"> </w:t>
      </w:r>
      <w:r w:rsidRPr="00BD56CF">
        <w:rPr>
          <w:b/>
          <w:i/>
          <w:iCs/>
          <w:vertAlign w:val="subscript"/>
          <w:lang w:val="x-none" w:eastAsia="x-none"/>
        </w:rPr>
        <w:t>r,</w:t>
      </w:r>
      <w:r w:rsidRPr="00BD56CF">
        <w:rPr>
          <w:b/>
          <w:i/>
          <w:iCs/>
          <w:vertAlign w:val="subscript"/>
          <w:lang w:eastAsia="x-none"/>
        </w:rPr>
        <w:t xml:space="preserve"> </w:t>
      </w:r>
      <w:r w:rsidRPr="00BD56CF">
        <w:rPr>
          <w:b/>
          <w:i/>
          <w:iCs/>
          <w:vertAlign w:val="subscript"/>
          <w:lang w:val="x-none" w:eastAsia="x-none"/>
        </w:rPr>
        <w:t>d</w:t>
      </w:r>
      <w:r w:rsidRPr="00BD56CF">
        <w:rPr>
          <w:b/>
          <w:lang w:val="x-none" w:eastAsia="x-none"/>
        </w:rPr>
        <w:t xml:space="preserve"> – RUCG</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 RUCCBFR</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 RUCEXRQC</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 RUCCBFC</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 RUCHR</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w:t>
      </w:r>
    </w:p>
    <w:p w14:paraId="220044D2" w14:textId="77777777" w:rsidR="00BD56CF" w:rsidRPr="00BD56CF" w:rsidRDefault="00BD56CF" w:rsidP="00BD56CF">
      <w:pPr>
        <w:tabs>
          <w:tab w:val="left" w:pos="2340"/>
          <w:tab w:val="left" w:pos="2880"/>
        </w:tabs>
        <w:spacing w:after="240"/>
        <w:ind w:left="3067" w:hanging="2347"/>
        <w:rPr>
          <w:bCs/>
          <w:lang w:val="x-none" w:eastAsia="x-none"/>
        </w:rPr>
      </w:pPr>
      <w:r w:rsidRPr="00BD56CF">
        <w:rPr>
          <w:bCs/>
          <w:lang w:val="x-none" w:eastAsia="x-none"/>
        </w:rPr>
        <w:t xml:space="preserve">Otherwise, </w:t>
      </w:r>
    </w:p>
    <w:p w14:paraId="7F5CF4A0" w14:textId="77777777" w:rsidR="00BD56CF" w:rsidRPr="00BD56CF" w:rsidRDefault="00BD56CF" w:rsidP="00BD56CF">
      <w:pPr>
        <w:tabs>
          <w:tab w:val="left" w:pos="2340"/>
          <w:tab w:val="left" w:pos="2880"/>
        </w:tabs>
        <w:spacing w:after="240"/>
        <w:ind w:left="3067" w:hanging="2347"/>
        <w:rPr>
          <w:b/>
          <w:lang w:val="x-none" w:eastAsia="x-none"/>
        </w:rPr>
      </w:pPr>
      <w:r w:rsidRPr="00BD56CF">
        <w:rPr>
          <w:b/>
          <w:lang w:val="x-none" w:eastAsia="x-none"/>
        </w:rPr>
        <w:t>RUCCBAMT</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h</w:t>
      </w:r>
      <w:r w:rsidRPr="00BD56CF">
        <w:rPr>
          <w:b/>
          <w:lang w:val="x-none" w:eastAsia="x-none"/>
        </w:rPr>
        <w:t xml:space="preserve"> </w:t>
      </w:r>
      <w:r w:rsidRPr="00BD56CF">
        <w:rPr>
          <w:b/>
          <w:lang w:val="x-none" w:eastAsia="x-none"/>
        </w:rPr>
        <w:tab/>
        <w:t>=</w:t>
      </w:r>
      <w:r w:rsidRPr="00BD56CF">
        <w:rPr>
          <w:b/>
          <w:lang w:val="x-none" w:eastAsia="x-none"/>
        </w:rPr>
        <w:tab/>
        <w:t>[Max (0, RUCMEREV</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 RUCEXRR</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 RUCEXRQC</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xml:space="preserve"> – </w:t>
      </w:r>
      <w:r w:rsidRPr="00BD56CF">
        <w:rPr>
          <w:b/>
          <w:iCs/>
          <w:lang w:val="x-none" w:eastAsia="x-none"/>
        </w:rPr>
        <w:t xml:space="preserve"> RUCACREV</w:t>
      </w:r>
      <w:r w:rsidRPr="00BD56CF">
        <w:rPr>
          <w:b/>
          <w:iCs/>
          <w:lang w:eastAsia="x-none"/>
        </w:rPr>
        <w:t xml:space="preserve"> </w:t>
      </w:r>
      <w:r w:rsidRPr="00BD56CF">
        <w:rPr>
          <w:b/>
          <w:i/>
          <w:iCs/>
          <w:vertAlign w:val="subscript"/>
          <w:lang w:val="x-none" w:eastAsia="x-none"/>
        </w:rPr>
        <w:t>q,</w:t>
      </w:r>
      <w:r w:rsidRPr="00BD56CF">
        <w:rPr>
          <w:b/>
          <w:i/>
          <w:iCs/>
          <w:vertAlign w:val="subscript"/>
          <w:lang w:eastAsia="x-none"/>
        </w:rPr>
        <w:t xml:space="preserve"> </w:t>
      </w:r>
      <w:r w:rsidRPr="00BD56CF">
        <w:rPr>
          <w:b/>
          <w:i/>
          <w:iCs/>
          <w:vertAlign w:val="subscript"/>
          <w:lang w:val="x-none" w:eastAsia="x-none"/>
        </w:rPr>
        <w:t>r,</w:t>
      </w:r>
      <w:r w:rsidRPr="00BD56CF">
        <w:rPr>
          <w:b/>
          <w:i/>
          <w:iCs/>
          <w:vertAlign w:val="subscript"/>
          <w:lang w:eastAsia="x-none"/>
        </w:rPr>
        <w:t xml:space="preserve"> </w:t>
      </w:r>
      <w:r w:rsidRPr="00BD56CF">
        <w:rPr>
          <w:b/>
          <w:i/>
          <w:iCs/>
          <w:vertAlign w:val="subscript"/>
          <w:lang w:val="x-none" w:eastAsia="x-none"/>
        </w:rPr>
        <w:t>d</w:t>
      </w:r>
      <w:r w:rsidRPr="00BD56CF">
        <w:rPr>
          <w:b/>
          <w:lang w:val="x-none" w:eastAsia="x-none"/>
        </w:rPr>
        <w:t xml:space="preserve"> – RUCG</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 RUCCBFC</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r w:rsidRPr="00BD56CF">
        <w:rPr>
          <w:b/>
          <w:lang w:val="x-none" w:eastAsia="x-none"/>
        </w:rPr>
        <w:t>] / RUCHR</w:t>
      </w:r>
      <w:r w:rsidRPr="00BD56CF">
        <w:rPr>
          <w:b/>
          <w:lang w:eastAsia="x-none"/>
        </w:rPr>
        <w:t xml:space="preserve"> </w:t>
      </w:r>
      <w:r w:rsidRPr="00BD56CF">
        <w:rPr>
          <w:b/>
          <w:i/>
          <w:vertAlign w:val="subscript"/>
          <w:lang w:val="x-none" w:eastAsia="x-none"/>
        </w:rPr>
        <w:t>q,</w:t>
      </w:r>
      <w:r w:rsidRPr="00BD56CF">
        <w:rPr>
          <w:b/>
          <w:i/>
          <w:vertAlign w:val="subscript"/>
          <w:lang w:eastAsia="x-none"/>
        </w:rPr>
        <w:t xml:space="preserve"> </w:t>
      </w:r>
      <w:r w:rsidRPr="00BD56CF">
        <w:rPr>
          <w:b/>
          <w:i/>
          <w:vertAlign w:val="subscript"/>
          <w:lang w:val="x-none" w:eastAsia="x-none"/>
        </w:rPr>
        <w:t>r,</w:t>
      </w:r>
      <w:r w:rsidRPr="00BD56CF">
        <w:rPr>
          <w:b/>
          <w:i/>
          <w:vertAlign w:val="subscript"/>
          <w:lang w:eastAsia="x-none"/>
        </w:rPr>
        <w:t xml:space="preserve"> </w:t>
      </w:r>
      <w:r w:rsidRPr="00BD56CF">
        <w:rPr>
          <w:b/>
          <w:i/>
          <w:vertAlign w:val="subscript"/>
          <w:lang w:val="x-none" w:eastAsia="x-none"/>
        </w:rPr>
        <w:t>d</w:t>
      </w:r>
    </w:p>
    <w:p w14:paraId="2C21A8DB" w14:textId="77777777" w:rsidR="00BD56CF" w:rsidRPr="00BD56CF" w:rsidRDefault="00BD56CF" w:rsidP="00BD56CF">
      <w:pPr>
        <w:spacing w:after="240"/>
        <w:ind w:left="720"/>
        <w:rPr>
          <w:iCs/>
          <w:szCs w:val="20"/>
        </w:rPr>
      </w:pPr>
      <w:proofErr w:type="gramStart"/>
      <w:r w:rsidRPr="00BD56CF">
        <w:rPr>
          <w:iCs/>
          <w:szCs w:val="20"/>
        </w:rPr>
        <w:t>Where</w:t>
      </w:r>
      <w:proofErr w:type="gramEnd"/>
      <w:r w:rsidRPr="00BD56CF">
        <w:rPr>
          <w:iCs/>
          <w:szCs w:val="20"/>
        </w:rPr>
        <w:t xml:space="preserve">, </w:t>
      </w:r>
    </w:p>
    <w:p w14:paraId="2257AC0F" w14:textId="77777777" w:rsidR="00BD56CF" w:rsidRPr="00BD56CF" w:rsidRDefault="00BD56CF" w:rsidP="00BD56CF">
      <w:pPr>
        <w:spacing w:after="240"/>
        <w:ind w:left="720"/>
        <w:rPr>
          <w:bCs/>
          <w:iCs/>
          <w:szCs w:val="20"/>
        </w:rPr>
      </w:pPr>
      <w:r w:rsidRPr="00BD56CF">
        <w:rPr>
          <w:iCs/>
          <w:szCs w:val="20"/>
        </w:rPr>
        <w:t>The RUCAC</w:t>
      </w:r>
      <w:r w:rsidRPr="00BD56CF">
        <w:rPr>
          <w:szCs w:val="20"/>
        </w:rPr>
        <w:t xml:space="preserve"> revenue</w:t>
      </w:r>
      <w:r w:rsidRPr="00BD56CF">
        <w:rPr>
          <w:iCs/>
          <w:szCs w:val="20"/>
        </w:rPr>
        <w:t xml:space="preserve"> is calculated for a Combined Cycle Train as follows</w:t>
      </w:r>
      <w:r w:rsidRPr="00BD56CF">
        <w:rPr>
          <w:bCs/>
          <w:iCs/>
          <w:szCs w:val="20"/>
        </w:rPr>
        <w:t>:</w:t>
      </w:r>
    </w:p>
    <w:p w14:paraId="18706E67" w14:textId="3AF7A1A9" w:rsidR="00BD56CF" w:rsidRPr="00BD56CF" w:rsidRDefault="6A1CCFA2" w:rsidP="79C6FA9D">
      <w:pPr>
        <w:tabs>
          <w:tab w:val="left" w:pos="2340"/>
          <w:tab w:val="left" w:pos="2880"/>
        </w:tabs>
        <w:spacing w:after="240"/>
        <w:ind w:left="3067" w:hanging="2347"/>
        <w:rPr>
          <w:b/>
          <w:bCs/>
        </w:rPr>
      </w:pPr>
      <w:r w:rsidRPr="79C6FA9D">
        <w:rPr>
          <w:b/>
          <w:bCs/>
        </w:rPr>
        <w:t xml:space="preserve">RUCACREV </w:t>
      </w:r>
      <w:r w:rsidRPr="1A41FB75">
        <w:rPr>
          <w:b/>
          <w:bCs/>
          <w:i/>
          <w:iCs/>
          <w:vertAlign w:val="subscript"/>
        </w:rPr>
        <w:t>q, r, d</w:t>
      </w:r>
      <w:r w:rsidR="00BD56CF" w:rsidRPr="00BD56CF">
        <w:rPr>
          <w:b/>
          <w:lang w:val="x-none" w:eastAsia="x-none"/>
        </w:rPr>
        <w:tab/>
      </w:r>
      <w:r w:rsidRPr="79C6FA9D">
        <w:rPr>
          <w:b/>
          <w:bCs/>
        </w:rPr>
        <w:t>=  Max{0,</w:t>
      </w:r>
      <w:r w:rsidR="00000000">
        <w:rPr>
          <w:b/>
          <w:position w:val="-20"/>
          <w:lang w:val="x-none" w:eastAsia="x-none"/>
        </w:rPr>
        <w:pict w14:anchorId="374D789B">
          <v:shape id="_x0000_i1041" type="#_x0000_t75" style="width:12pt;height:23.4pt">
            <v:imagedata r:id="rId39" o:title=""/>
          </v:shape>
        </w:pict>
      </w:r>
      <w:r w:rsidRPr="79C6FA9D">
        <w:rPr>
          <w:b/>
          <w:bCs/>
        </w:rPr>
        <w:t xml:space="preserve"> RUCMEREV96 </w:t>
      </w:r>
      <w:r w:rsidRPr="1A41FB75">
        <w:rPr>
          <w:b/>
          <w:bCs/>
          <w:i/>
          <w:iCs/>
          <w:vertAlign w:val="subscript"/>
        </w:rPr>
        <w:t>q, r, i</w:t>
      </w:r>
      <w:r w:rsidRPr="79C6FA9D">
        <w:rPr>
          <w:b/>
          <w:bCs/>
        </w:rPr>
        <w:t xml:space="preserve"> + Max(0, </w:t>
      </w:r>
      <w:r w:rsidR="00000000">
        <w:rPr>
          <w:b/>
          <w:position w:val="-20"/>
          <w:lang w:val="x-none" w:eastAsia="x-none"/>
        </w:rPr>
        <w:pict w14:anchorId="3218AC99">
          <v:shape id="_x0000_i1042" type="#_x0000_t75" style="width:12pt;height:23.4pt">
            <v:imagedata r:id="rId39" o:title=""/>
          </v:shape>
        </w:pict>
      </w:r>
      <w:r w:rsidRPr="79C6FA9D">
        <w:rPr>
          <w:b/>
          <w:bCs/>
        </w:rPr>
        <w:t xml:space="preserve">RUCEXRR96 </w:t>
      </w:r>
      <w:r w:rsidRPr="1A41FB75">
        <w:rPr>
          <w:b/>
          <w:bCs/>
          <w:i/>
          <w:iCs/>
          <w:vertAlign w:val="subscript"/>
        </w:rPr>
        <w:t>q, r, i</w:t>
      </w:r>
      <w:r w:rsidRPr="79C6FA9D">
        <w:rPr>
          <w:b/>
          <w:bCs/>
        </w:rPr>
        <w:t xml:space="preserve">)}  </w:t>
      </w:r>
    </w:p>
    <w:p w14:paraId="2C482CAD" w14:textId="77777777" w:rsidR="00BD56CF" w:rsidRPr="00BD56CF" w:rsidRDefault="00BD56CF" w:rsidP="00BD56CF">
      <w:pPr>
        <w:rPr>
          <w:iCs/>
          <w:szCs w:val="20"/>
        </w:rPr>
      </w:pPr>
      <w:r w:rsidRPr="00BD56CF">
        <w:rPr>
          <w:iCs/>
          <w:szCs w:val="20"/>
        </w:rP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95"/>
        <w:gridCol w:w="784"/>
        <w:gridCol w:w="6777"/>
      </w:tblGrid>
      <w:tr w:rsidR="00BD56CF" w:rsidRPr="00BD56CF" w14:paraId="2632DE12" w14:textId="77777777">
        <w:trPr>
          <w:cantSplit/>
          <w:tblHeader/>
        </w:trPr>
        <w:tc>
          <w:tcPr>
            <w:tcW w:w="959" w:type="pct"/>
          </w:tcPr>
          <w:p w14:paraId="67E6B8B8" w14:textId="77777777" w:rsidR="00BD56CF" w:rsidRPr="00BD56CF" w:rsidRDefault="00BD56CF" w:rsidP="00BD56CF">
            <w:pPr>
              <w:spacing w:after="120"/>
              <w:rPr>
                <w:b/>
                <w:iCs/>
                <w:sz w:val="20"/>
                <w:szCs w:val="20"/>
              </w:rPr>
            </w:pPr>
            <w:r w:rsidRPr="00BD56CF">
              <w:rPr>
                <w:b/>
                <w:iCs/>
                <w:sz w:val="20"/>
                <w:szCs w:val="20"/>
              </w:rPr>
              <w:t>Variable</w:t>
            </w:r>
          </w:p>
        </w:tc>
        <w:tc>
          <w:tcPr>
            <w:tcW w:w="419" w:type="pct"/>
          </w:tcPr>
          <w:p w14:paraId="19495CD0" w14:textId="77777777" w:rsidR="00BD56CF" w:rsidRPr="00BD56CF" w:rsidRDefault="00BD56CF" w:rsidP="00BD56CF">
            <w:pPr>
              <w:spacing w:after="120"/>
              <w:jc w:val="center"/>
              <w:rPr>
                <w:b/>
                <w:iCs/>
                <w:sz w:val="20"/>
                <w:szCs w:val="20"/>
              </w:rPr>
            </w:pPr>
            <w:r w:rsidRPr="00BD56CF">
              <w:rPr>
                <w:b/>
                <w:iCs/>
                <w:sz w:val="20"/>
                <w:szCs w:val="20"/>
              </w:rPr>
              <w:t>Unit</w:t>
            </w:r>
          </w:p>
        </w:tc>
        <w:tc>
          <w:tcPr>
            <w:tcW w:w="3622" w:type="pct"/>
          </w:tcPr>
          <w:p w14:paraId="2E7A559B" w14:textId="77777777" w:rsidR="00BD56CF" w:rsidRPr="00BD56CF" w:rsidRDefault="00BD56CF" w:rsidP="00BD56CF">
            <w:pPr>
              <w:spacing w:after="120"/>
              <w:rPr>
                <w:b/>
                <w:iCs/>
                <w:sz w:val="20"/>
                <w:szCs w:val="20"/>
              </w:rPr>
            </w:pPr>
            <w:r w:rsidRPr="00BD56CF">
              <w:rPr>
                <w:b/>
                <w:iCs/>
                <w:sz w:val="20"/>
                <w:szCs w:val="20"/>
              </w:rPr>
              <w:t>Definition</w:t>
            </w:r>
          </w:p>
        </w:tc>
      </w:tr>
      <w:tr w:rsidR="00BD56CF" w:rsidRPr="00BD56CF" w14:paraId="1ECD9F13" w14:textId="77777777">
        <w:trPr>
          <w:cantSplit/>
        </w:trPr>
        <w:tc>
          <w:tcPr>
            <w:tcW w:w="959" w:type="pct"/>
          </w:tcPr>
          <w:p w14:paraId="087E2C50" w14:textId="77777777" w:rsidR="00BD56CF" w:rsidRPr="00BD56CF" w:rsidRDefault="00BD56CF" w:rsidP="00BD56CF">
            <w:pPr>
              <w:spacing w:after="60"/>
              <w:rPr>
                <w:iCs/>
                <w:sz w:val="20"/>
                <w:szCs w:val="20"/>
              </w:rPr>
            </w:pPr>
            <w:r w:rsidRPr="00BD56CF">
              <w:rPr>
                <w:iCs/>
                <w:sz w:val="20"/>
                <w:szCs w:val="20"/>
              </w:rPr>
              <w:t xml:space="preserve">RUCCBAMT </w:t>
            </w:r>
            <w:r w:rsidRPr="00BD56CF">
              <w:rPr>
                <w:i/>
                <w:iCs/>
                <w:sz w:val="20"/>
                <w:szCs w:val="20"/>
                <w:vertAlign w:val="subscript"/>
              </w:rPr>
              <w:t>q, r, h</w:t>
            </w:r>
          </w:p>
        </w:tc>
        <w:tc>
          <w:tcPr>
            <w:tcW w:w="419" w:type="pct"/>
          </w:tcPr>
          <w:p w14:paraId="6B76AF62"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433336E4" w14:textId="77777777" w:rsidR="00BD56CF" w:rsidRPr="00BD56CF" w:rsidRDefault="00BD56CF" w:rsidP="00BD56CF">
            <w:pPr>
              <w:spacing w:after="60"/>
              <w:rPr>
                <w:iCs/>
                <w:sz w:val="20"/>
                <w:szCs w:val="20"/>
              </w:rPr>
            </w:pPr>
            <w:r w:rsidRPr="00BD56CF">
              <w:rPr>
                <w:i/>
                <w:iCs/>
                <w:sz w:val="20"/>
                <w:szCs w:val="20"/>
              </w:rPr>
              <w:t xml:space="preserve">RUC </w:t>
            </w:r>
            <w:proofErr w:type="spellStart"/>
            <w:r w:rsidRPr="00BD56CF">
              <w:rPr>
                <w:i/>
                <w:iCs/>
                <w:sz w:val="20"/>
                <w:szCs w:val="20"/>
              </w:rPr>
              <w:t>Clawback</w:t>
            </w:r>
            <w:proofErr w:type="spellEnd"/>
            <w:r w:rsidRPr="00BD56CF">
              <w:rPr>
                <w:i/>
                <w:iCs/>
                <w:sz w:val="20"/>
                <w:szCs w:val="20"/>
              </w:rPr>
              <w:t xml:space="preserve"> Charge</w:t>
            </w:r>
            <w:r w:rsidRPr="00BD56CF">
              <w:rPr>
                <w:iCs/>
                <w:sz w:val="20"/>
                <w:szCs w:val="20"/>
              </w:rPr>
              <w:t xml:space="preserve">––The RUC </w:t>
            </w:r>
            <w:proofErr w:type="spellStart"/>
            <w:r w:rsidRPr="00BD56CF">
              <w:rPr>
                <w:iCs/>
                <w:sz w:val="20"/>
                <w:szCs w:val="20"/>
              </w:rPr>
              <w:t>Clawback</w:t>
            </w:r>
            <w:proofErr w:type="spellEnd"/>
            <w:r w:rsidRPr="00BD56CF">
              <w:rPr>
                <w:iCs/>
                <w:sz w:val="20"/>
                <w:szCs w:val="20"/>
              </w:rPr>
              <w:t xml:space="preserve"> Charge to a QSE for Resource </w:t>
            </w:r>
            <w:r w:rsidRPr="00BD56CF">
              <w:rPr>
                <w:i/>
                <w:iCs/>
                <w:sz w:val="20"/>
                <w:szCs w:val="20"/>
              </w:rPr>
              <w:t>r</w:t>
            </w:r>
            <w:r w:rsidRPr="00BD56CF">
              <w:rPr>
                <w:iCs/>
                <w:sz w:val="20"/>
                <w:szCs w:val="20"/>
              </w:rPr>
              <w:t xml:space="preserve"> represented by QSE </w:t>
            </w:r>
            <w:r w:rsidRPr="00BD56CF">
              <w:rPr>
                <w:i/>
                <w:iCs/>
                <w:sz w:val="20"/>
                <w:szCs w:val="20"/>
              </w:rPr>
              <w:t xml:space="preserve">q </w:t>
            </w:r>
            <w:r w:rsidRPr="00BD56CF">
              <w:rPr>
                <w:iCs/>
                <w:sz w:val="20"/>
                <w:szCs w:val="20"/>
              </w:rPr>
              <w:t xml:space="preserve">as described in this Section, for each RUC-Committed Hour </w:t>
            </w:r>
            <w:r w:rsidRPr="00BD56CF">
              <w:rPr>
                <w:i/>
                <w:iCs/>
                <w:sz w:val="20"/>
                <w:szCs w:val="20"/>
              </w:rPr>
              <w:t>h</w:t>
            </w:r>
            <w:r w:rsidRPr="00BD56CF">
              <w:rPr>
                <w:iCs/>
                <w:sz w:val="20"/>
                <w:szCs w:val="20"/>
              </w:rPr>
              <w:t xml:space="preserve"> of the Operating Day for that Resource.  When one or more Combined Cycle Generation Resources are committed by RUC, a charge is made to the Combined Cycle Train for all RUC-committed Combined Cycle Generation Resources.</w:t>
            </w:r>
          </w:p>
        </w:tc>
      </w:tr>
      <w:tr w:rsidR="00BD56CF" w:rsidRPr="00BD56CF" w14:paraId="77608797" w14:textId="77777777">
        <w:trPr>
          <w:cantSplit/>
        </w:trPr>
        <w:tc>
          <w:tcPr>
            <w:tcW w:w="959" w:type="pct"/>
          </w:tcPr>
          <w:p w14:paraId="515C5200" w14:textId="77777777" w:rsidR="00BD56CF" w:rsidRPr="00BD56CF" w:rsidRDefault="00BD56CF" w:rsidP="00BD56CF">
            <w:pPr>
              <w:spacing w:after="60"/>
              <w:rPr>
                <w:iCs/>
                <w:sz w:val="20"/>
                <w:szCs w:val="20"/>
              </w:rPr>
            </w:pPr>
            <w:r w:rsidRPr="00BD56CF">
              <w:rPr>
                <w:iCs/>
                <w:sz w:val="20"/>
                <w:szCs w:val="20"/>
              </w:rPr>
              <w:t xml:space="preserve">RUCG </w:t>
            </w:r>
            <w:r w:rsidRPr="00BD56CF">
              <w:rPr>
                <w:i/>
                <w:iCs/>
                <w:sz w:val="20"/>
                <w:szCs w:val="20"/>
                <w:vertAlign w:val="subscript"/>
              </w:rPr>
              <w:t>q, r, d</w:t>
            </w:r>
          </w:p>
        </w:tc>
        <w:tc>
          <w:tcPr>
            <w:tcW w:w="419" w:type="pct"/>
          </w:tcPr>
          <w:p w14:paraId="5DC2A962"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0FE8F736" w14:textId="77777777" w:rsidR="00BD56CF" w:rsidRPr="00BD56CF" w:rsidRDefault="00BD56CF" w:rsidP="00BD56CF">
            <w:pPr>
              <w:spacing w:after="60"/>
              <w:rPr>
                <w:iCs/>
                <w:sz w:val="20"/>
                <w:szCs w:val="20"/>
              </w:rPr>
            </w:pPr>
            <w:r w:rsidRPr="00BD56CF">
              <w:rPr>
                <w:i/>
                <w:iCs/>
                <w:sz w:val="20"/>
                <w:szCs w:val="20"/>
              </w:rPr>
              <w:t>RUC Guarantee</w:t>
            </w:r>
            <w:r w:rsidRPr="00BD56CF">
              <w:rPr>
                <w:iCs/>
                <w:sz w:val="20"/>
                <w:szCs w:val="20"/>
              </w:rPr>
              <w:t xml:space="preserve">—The sum of eligible Startup Costs and Minimum-Energy Costs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during all RUC-Committed Hours, for the Operating Day</w:t>
            </w:r>
            <w:r w:rsidRPr="00BD56CF">
              <w:rPr>
                <w:i/>
                <w:iCs/>
                <w:sz w:val="20"/>
                <w:szCs w:val="20"/>
              </w:rPr>
              <w:t xml:space="preserve"> d</w:t>
            </w:r>
            <w:r w:rsidRPr="00BD56CF">
              <w:rPr>
                <w:iCs/>
                <w:sz w:val="20"/>
                <w:szCs w:val="20"/>
              </w:rPr>
              <w:t>.  See Section 5.7.1.1, RUC Guarantee.  When one or more Combined Cycle Generation Resources are committed by RUC, guaranteed costs are calculated for the Combined Cycle Train for all RUC-committed Combined Cycle Generation Resources.</w:t>
            </w:r>
          </w:p>
        </w:tc>
      </w:tr>
      <w:tr w:rsidR="00BD56CF" w:rsidRPr="00BD56CF" w14:paraId="5C33179A" w14:textId="77777777">
        <w:trPr>
          <w:cantSplit/>
        </w:trPr>
        <w:tc>
          <w:tcPr>
            <w:tcW w:w="959" w:type="pct"/>
          </w:tcPr>
          <w:p w14:paraId="4D3E95CE" w14:textId="77777777" w:rsidR="00BD56CF" w:rsidRPr="00BD56CF" w:rsidRDefault="00BD56CF" w:rsidP="00BD56CF">
            <w:pPr>
              <w:spacing w:after="60"/>
              <w:rPr>
                <w:iCs/>
                <w:sz w:val="20"/>
                <w:szCs w:val="20"/>
              </w:rPr>
            </w:pPr>
            <w:r w:rsidRPr="00BD56CF">
              <w:rPr>
                <w:iCs/>
                <w:sz w:val="20"/>
                <w:szCs w:val="20"/>
              </w:rPr>
              <w:t xml:space="preserve">RUCMEREV </w:t>
            </w:r>
            <w:r w:rsidRPr="00BD56CF">
              <w:rPr>
                <w:i/>
                <w:iCs/>
                <w:sz w:val="20"/>
                <w:szCs w:val="20"/>
                <w:vertAlign w:val="subscript"/>
              </w:rPr>
              <w:t>q, r, d</w:t>
            </w:r>
          </w:p>
        </w:tc>
        <w:tc>
          <w:tcPr>
            <w:tcW w:w="419" w:type="pct"/>
          </w:tcPr>
          <w:p w14:paraId="7505D3AE"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7B969DDD" w14:textId="77777777" w:rsidR="00BD56CF" w:rsidRPr="00BD56CF" w:rsidRDefault="00BD56CF" w:rsidP="00BD56CF">
            <w:pPr>
              <w:spacing w:after="60"/>
              <w:rPr>
                <w:iCs/>
                <w:sz w:val="20"/>
                <w:szCs w:val="20"/>
              </w:rPr>
            </w:pPr>
            <w:r w:rsidRPr="00BD56CF">
              <w:rPr>
                <w:i/>
                <w:iCs/>
                <w:sz w:val="20"/>
                <w:szCs w:val="20"/>
              </w:rPr>
              <w:t>RUC Minimum-Energy Revenue</w:t>
            </w:r>
            <w:r w:rsidRPr="00BD56CF">
              <w:rPr>
                <w:iCs/>
                <w:sz w:val="20"/>
                <w:szCs w:val="20"/>
              </w:rPr>
              <w:t xml:space="preserve">—The sum of the energy revenues for generation of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up to LSL during all RUC-Committed Hours, for the Operating Day</w:t>
            </w:r>
            <w:r w:rsidRPr="00BD56CF">
              <w:rPr>
                <w:i/>
                <w:iCs/>
                <w:sz w:val="20"/>
                <w:szCs w:val="20"/>
              </w:rPr>
              <w:t xml:space="preserve"> d</w:t>
            </w:r>
            <w:r w:rsidRPr="00BD56CF">
              <w:rPr>
                <w:iCs/>
                <w:sz w:val="20"/>
                <w:szCs w:val="20"/>
              </w:rPr>
              <w:t>.  See Section 5.7.1.2.  When one or more Combined Cycle Generation Resources are committed by RUC, RUC Minimum-Energy Revenue is calculated for the Combined Cycle Train for all RUC-committed Combined Cycle Generation Resources.</w:t>
            </w:r>
          </w:p>
        </w:tc>
      </w:tr>
      <w:tr w:rsidR="00BD56CF" w:rsidRPr="00BD56CF" w14:paraId="6734CCB9" w14:textId="77777777">
        <w:trPr>
          <w:cantSplit/>
        </w:trPr>
        <w:tc>
          <w:tcPr>
            <w:tcW w:w="959" w:type="pct"/>
          </w:tcPr>
          <w:p w14:paraId="2F1D5393" w14:textId="77777777" w:rsidR="00BD56CF" w:rsidRPr="00BD56CF" w:rsidRDefault="00BD56CF" w:rsidP="00BD56CF">
            <w:pPr>
              <w:spacing w:after="60"/>
              <w:rPr>
                <w:iCs/>
                <w:sz w:val="20"/>
                <w:szCs w:val="20"/>
              </w:rPr>
            </w:pPr>
            <w:r w:rsidRPr="00BD56CF">
              <w:rPr>
                <w:iCs/>
                <w:sz w:val="20"/>
                <w:szCs w:val="20"/>
              </w:rPr>
              <w:t xml:space="preserve">RUCEXRR </w:t>
            </w:r>
            <w:r w:rsidRPr="00BD56CF">
              <w:rPr>
                <w:i/>
                <w:iCs/>
                <w:sz w:val="20"/>
                <w:szCs w:val="20"/>
                <w:vertAlign w:val="subscript"/>
              </w:rPr>
              <w:t>q, r, d</w:t>
            </w:r>
          </w:p>
        </w:tc>
        <w:tc>
          <w:tcPr>
            <w:tcW w:w="419" w:type="pct"/>
          </w:tcPr>
          <w:p w14:paraId="131C0612"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3521A7F2" w14:textId="77777777" w:rsidR="00BD56CF" w:rsidRPr="00BD56CF" w:rsidRDefault="00BD56CF" w:rsidP="00BD56CF">
            <w:pPr>
              <w:spacing w:after="60"/>
              <w:rPr>
                <w:iCs/>
                <w:sz w:val="20"/>
                <w:szCs w:val="20"/>
              </w:rPr>
            </w:pPr>
            <w:r w:rsidRPr="00BD56CF">
              <w:rPr>
                <w:i/>
                <w:iCs/>
                <w:sz w:val="20"/>
                <w:szCs w:val="20"/>
              </w:rPr>
              <w:t>Revenue Less Cost Above LSL During RUC-Committed Hours</w:t>
            </w:r>
            <w:r w:rsidRPr="00BD56CF">
              <w:rPr>
                <w:iCs/>
                <w:sz w:val="20"/>
                <w:szCs w:val="20"/>
              </w:rPr>
              <w:t xml:space="preserve">—The sum of the total revenue for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above the LSL less the cost during all RUC-Committed Hours, for the Operating Day</w:t>
            </w:r>
            <w:r w:rsidRPr="00BD56CF">
              <w:rPr>
                <w:i/>
                <w:iCs/>
                <w:sz w:val="20"/>
                <w:szCs w:val="20"/>
              </w:rPr>
              <w:t xml:space="preserve"> d</w:t>
            </w:r>
            <w:r w:rsidRPr="00BD56CF">
              <w:rPr>
                <w:iCs/>
                <w:sz w:val="20"/>
                <w:szCs w:val="20"/>
              </w:rPr>
              <w:t>.  See Section 5.7.1.3.  When one or more Combined Cycle Generation Resources are committed by RUC, Revenue Less Cost Above LSL During RUC-Committed Hours is calculated for the Combined Cycle Train for all RUC-committed Combined Cycle Generation Resources.</w:t>
            </w:r>
          </w:p>
        </w:tc>
      </w:tr>
      <w:tr w:rsidR="00BD56CF" w:rsidRPr="00BD56CF" w14:paraId="0F243191" w14:textId="77777777">
        <w:trPr>
          <w:cantSplit/>
        </w:trPr>
        <w:tc>
          <w:tcPr>
            <w:tcW w:w="959" w:type="pct"/>
          </w:tcPr>
          <w:p w14:paraId="6F9EBEEE" w14:textId="77777777" w:rsidR="00BD56CF" w:rsidRPr="00BD56CF" w:rsidRDefault="00BD56CF" w:rsidP="00BD56CF">
            <w:pPr>
              <w:spacing w:after="60"/>
              <w:rPr>
                <w:iCs/>
                <w:sz w:val="20"/>
                <w:szCs w:val="20"/>
              </w:rPr>
            </w:pPr>
            <w:r w:rsidRPr="00BD56CF">
              <w:rPr>
                <w:iCs/>
                <w:sz w:val="20"/>
                <w:szCs w:val="20"/>
              </w:rPr>
              <w:lastRenderedPageBreak/>
              <w:t xml:space="preserve">RUCEXRQC </w:t>
            </w:r>
            <w:r w:rsidRPr="00BD56CF">
              <w:rPr>
                <w:i/>
                <w:iCs/>
                <w:sz w:val="20"/>
                <w:szCs w:val="20"/>
                <w:vertAlign w:val="subscript"/>
              </w:rPr>
              <w:t>q, r, d</w:t>
            </w:r>
          </w:p>
        </w:tc>
        <w:tc>
          <w:tcPr>
            <w:tcW w:w="419" w:type="pct"/>
          </w:tcPr>
          <w:p w14:paraId="380F959D"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48EB8A44" w14:textId="77777777" w:rsidR="00BD56CF" w:rsidRPr="00BD56CF" w:rsidRDefault="00BD56CF" w:rsidP="00BD56CF">
            <w:pPr>
              <w:spacing w:after="60"/>
              <w:rPr>
                <w:iCs/>
                <w:sz w:val="20"/>
                <w:szCs w:val="20"/>
              </w:rPr>
            </w:pPr>
            <w:r w:rsidRPr="00BD56CF">
              <w:rPr>
                <w:i/>
                <w:iCs/>
                <w:sz w:val="20"/>
                <w:szCs w:val="20"/>
              </w:rPr>
              <w:t>Revenue Less Cost from QSE-</w:t>
            </w:r>
            <w:proofErr w:type="spellStart"/>
            <w:r w:rsidRPr="00BD56CF">
              <w:rPr>
                <w:i/>
                <w:iCs/>
                <w:sz w:val="20"/>
                <w:szCs w:val="20"/>
              </w:rPr>
              <w:t>Clawback</w:t>
            </w:r>
            <w:proofErr w:type="spellEnd"/>
            <w:r w:rsidRPr="00BD56CF">
              <w:rPr>
                <w:i/>
                <w:iCs/>
                <w:sz w:val="20"/>
                <w:szCs w:val="20"/>
              </w:rPr>
              <w:t xml:space="preserve"> Intervals</w:t>
            </w:r>
            <w:r w:rsidRPr="00BD56CF">
              <w:rPr>
                <w:iCs/>
                <w:sz w:val="20"/>
                <w:szCs w:val="20"/>
              </w:rPr>
              <w:t xml:space="preserve">—The sum of the total revenue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less the cost during all QSE-</w:t>
            </w:r>
            <w:proofErr w:type="spellStart"/>
            <w:r w:rsidRPr="00BD56CF">
              <w:rPr>
                <w:iCs/>
                <w:sz w:val="20"/>
                <w:szCs w:val="20"/>
              </w:rPr>
              <w:t>Clawback</w:t>
            </w:r>
            <w:proofErr w:type="spellEnd"/>
            <w:r w:rsidRPr="00BD56CF">
              <w:rPr>
                <w:iCs/>
                <w:sz w:val="20"/>
                <w:szCs w:val="20"/>
              </w:rPr>
              <w:t xml:space="preserve"> Intervals for the Operating Day</w:t>
            </w:r>
            <w:r w:rsidRPr="00BD56CF">
              <w:rPr>
                <w:i/>
                <w:iCs/>
                <w:sz w:val="20"/>
                <w:szCs w:val="20"/>
              </w:rPr>
              <w:t xml:space="preserve"> d</w:t>
            </w:r>
            <w:r w:rsidRPr="00BD56CF">
              <w:rPr>
                <w:iCs/>
                <w:sz w:val="20"/>
                <w:szCs w:val="20"/>
              </w:rPr>
              <w:t>.  See Section 5.7.1.4.  When one or more Combined Cycle Generation Resources are committed by RUC, Revenue Less Cost from QSE-</w:t>
            </w:r>
            <w:proofErr w:type="spellStart"/>
            <w:r w:rsidRPr="00BD56CF">
              <w:rPr>
                <w:iCs/>
                <w:sz w:val="20"/>
                <w:szCs w:val="20"/>
              </w:rPr>
              <w:t>Clawback</w:t>
            </w:r>
            <w:proofErr w:type="spellEnd"/>
            <w:r w:rsidRPr="00BD56CF">
              <w:rPr>
                <w:iCs/>
                <w:sz w:val="20"/>
                <w:szCs w:val="20"/>
              </w:rPr>
              <w:t xml:space="preserve"> Intervals is calculated for the Combined Cycle Train for all Combined Cycle Generation Resources earning revenue in QSE </w:t>
            </w:r>
            <w:proofErr w:type="spellStart"/>
            <w:r w:rsidRPr="00BD56CF">
              <w:rPr>
                <w:iCs/>
                <w:sz w:val="20"/>
                <w:szCs w:val="20"/>
              </w:rPr>
              <w:t>Clawback</w:t>
            </w:r>
            <w:proofErr w:type="spellEnd"/>
            <w:r w:rsidRPr="00BD56CF">
              <w:rPr>
                <w:iCs/>
                <w:sz w:val="20"/>
                <w:szCs w:val="20"/>
              </w:rPr>
              <w:t xml:space="preserve"> Intervals.</w:t>
            </w:r>
          </w:p>
        </w:tc>
      </w:tr>
      <w:tr w:rsidR="00BD56CF" w:rsidRPr="00BD56CF" w14:paraId="25C0F6E7" w14:textId="77777777">
        <w:trPr>
          <w:cantSplit/>
        </w:trPr>
        <w:tc>
          <w:tcPr>
            <w:tcW w:w="959" w:type="pct"/>
          </w:tcPr>
          <w:p w14:paraId="7A8E3980" w14:textId="77777777" w:rsidR="00BD56CF" w:rsidRPr="00BD56CF" w:rsidRDefault="00BD56CF" w:rsidP="00BD56CF">
            <w:pPr>
              <w:spacing w:after="60"/>
              <w:rPr>
                <w:iCs/>
                <w:sz w:val="20"/>
                <w:szCs w:val="20"/>
              </w:rPr>
            </w:pPr>
            <w:r w:rsidRPr="00BD56CF">
              <w:rPr>
                <w:iCs/>
                <w:sz w:val="20"/>
                <w:szCs w:val="20"/>
              </w:rPr>
              <w:t xml:space="preserve">RUCACREV </w:t>
            </w:r>
            <w:r w:rsidRPr="00BD56CF">
              <w:rPr>
                <w:i/>
                <w:iCs/>
                <w:sz w:val="20"/>
                <w:szCs w:val="20"/>
                <w:vertAlign w:val="subscript"/>
              </w:rPr>
              <w:t>q, r, d</w:t>
            </w:r>
          </w:p>
        </w:tc>
        <w:tc>
          <w:tcPr>
            <w:tcW w:w="419" w:type="pct"/>
          </w:tcPr>
          <w:p w14:paraId="3D40DBAF" w14:textId="77777777" w:rsidR="00BD56CF" w:rsidRPr="00BD56CF" w:rsidRDefault="00BD56CF" w:rsidP="00BD56CF">
            <w:pPr>
              <w:spacing w:after="60" w:line="360" w:lineRule="auto"/>
              <w:jc w:val="center"/>
              <w:rPr>
                <w:iCs/>
                <w:sz w:val="20"/>
                <w:szCs w:val="20"/>
              </w:rPr>
            </w:pPr>
            <w:r w:rsidRPr="00BD56CF">
              <w:rPr>
                <w:iCs/>
                <w:sz w:val="20"/>
                <w:szCs w:val="20"/>
              </w:rPr>
              <w:t>$</w:t>
            </w:r>
          </w:p>
        </w:tc>
        <w:tc>
          <w:tcPr>
            <w:tcW w:w="3622" w:type="pct"/>
          </w:tcPr>
          <w:p w14:paraId="7C38AFE6" w14:textId="77777777" w:rsidR="00BD56CF" w:rsidRPr="00BD56CF" w:rsidRDefault="00BD56CF" w:rsidP="00BD56CF">
            <w:pPr>
              <w:spacing w:after="60"/>
              <w:rPr>
                <w:i/>
                <w:iCs/>
                <w:sz w:val="20"/>
                <w:szCs w:val="20"/>
              </w:rPr>
            </w:pPr>
            <w:r w:rsidRPr="00BD56CF">
              <w:rPr>
                <w:i/>
                <w:iCs/>
                <w:sz w:val="20"/>
                <w:szCs w:val="20"/>
              </w:rPr>
              <w:t>Revenue from RUCAC Hours</w:t>
            </w:r>
            <w:r w:rsidRPr="00BD56CF">
              <w:rPr>
                <w:iCs/>
                <w:sz w:val="20"/>
                <w:szCs w:val="20"/>
              </w:rPr>
              <w:t xml:space="preserve">—The net positive sum for the energy revenues for generation of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up to LSL and the total revenue for Resource </w:t>
            </w:r>
            <w:r w:rsidRPr="00BD56CF">
              <w:rPr>
                <w:i/>
                <w:iCs/>
                <w:sz w:val="20"/>
                <w:szCs w:val="20"/>
              </w:rPr>
              <w:t>r</w:t>
            </w:r>
            <w:r w:rsidRPr="00BD56CF">
              <w:rPr>
                <w:iCs/>
                <w:sz w:val="20"/>
                <w:szCs w:val="20"/>
              </w:rPr>
              <w:t xml:space="preserve"> operating above its LSL less the cost during all RUCAC-Hours, for the Operating Day </w:t>
            </w:r>
            <w:r w:rsidRPr="00BD56CF">
              <w:rPr>
                <w:i/>
                <w:iCs/>
                <w:sz w:val="20"/>
                <w:szCs w:val="20"/>
              </w:rPr>
              <w:t>d</w:t>
            </w:r>
            <w:r w:rsidRPr="00BD56CF">
              <w:rPr>
                <w:iCs/>
                <w:sz w:val="20"/>
                <w:szCs w:val="20"/>
              </w:rPr>
              <w:t xml:space="preserve">.  When one or more Combined Cycle Generation Resources are RUCAC, revenue from RUCAC Hours is calculated for the Combined Cycle Train for all Combined Cycle Generation Resources that were RUC-committed during </w:t>
            </w:r>
            <w:proofErr w:type="gramStart"/>
            <w:r w:rsidRPr="00BD56CF">
              <w:rPr>
                <w:iCs/>
                <w:sz w:val="20"/>
                <w:szCs w:val="20"/>
              </w:rPr>
              <w:t>the RUCAC</w:t>
            </w:r>
            <w:proofErr w:type="gramEnd"/>
            <w:r w:rsidRPr="00BD56CF">
              <w:rPr>
                <w:iCs/>
                <w:sz w:val="20"/>
                <w:szCs w:val="20"/>
              </w:rPr>
              <w:t>-Hours.</w:t>
            </w:r>
          </w:p>
        </w:tc>
      </w:tr>
      <w:tr w:rsidR="00BD56CF" w:rsidRPr="00BD56CF" w14:paraId="31A19472" w14:textId="77777777">
        <w:trPr>
          <w:cantSplit/>
        </w:trPr>
        <w:tc>
          <w:tcPr>
            <w:tcW w:w="959" w:type="pct"/>
          </w:tcPr>
          <w:p w14:paraId="76CCC891" w14:textId="77777777" w:rsidR="00BD56CF" w:rsidRPr="00BD56CF" w:rsidRDefault="00BD56CF" w:rsidP="00BD56CF">
            <w:pPr>
              <w:spacing w:after="60"/>
              <w:rPr>
                <w:iCs/>
                <w:sz w:val="20"/>
                <w:szCs w:val="20"/>
              </w:rPr>
            </w:pPr>
            <w:r w:rsidRPr="00BD56CF">
              <w:rPr>
                <w:iCs/>
                <w:sz w:val="20"/>
                <w:szCs w:val="20"/>
              </w:rPr>
              <w:t xml:space="preserve">RUCMEREV96 </w:t>
            </w:r>
            <w:r w:rsidRPr="00BD56CF">
              <w:rPr>
                <w:i/>
                <w:iCs/>
                <w:sz w:val="20"/>
                <w:szCs w:val="20"/>
                <w:vertAlign w:val="subscript"/>
              </w:rPr>
              <w:t>q, r, i</w:t>
            </w:r>
          </w:p>
        </w:tc>
        <w:tc>
          <w:tcPr>
            <w:tcW w:w="419" w:type="pct"/>
          </w:tcPr>
          <w:p w14:paraId="29375BE9" w14:textId="77777777" w:rsidR="00BD56CF" w:rsidRPr="00BD56CF" w:rsidRDefault="00BD56CF" w:rsidP="00BD56CF">
            <w:pPr>
              <w:spacing w:after="60" w:line="360" w:lineRule="auto"/>
              <w:jc w:val="center"/>
              <w:rPr>
                <w:iCs/>
                <w:sz w:val="20"/>
                <w:szCs w:val="20"/>
              </w:rPr>
            </w:pPr>
            <w:r w:rsidRPr="00BD56CF">
              <w:rPr>
                <w:iCs/>
                <w:sz w:val="20"/>
                <w:szCs w:val="20"/>
              </w:rPr>
              <w:t>$</w:t>
            </w:r>
          </w:p>
        </w:tc>
        <w:tc>
          <w:tcPr>
            <w:tcW w:w="3622" w:type="pct"/>
          </w:tcPr>
          <w:p w14:paraId="4BCDCF96" w14:textId="77777777" w:rsidR="00BD56CF" w:rsidRPr="00BD56CF" w:rsidRDefault="00BD56CF" w:rsidP="00BD56CF">
            <w:pPr>
              <w:spacing w:after="60"/>
              <w:rPr>
                <w:i/>
                <w:iCs/>
                <w:sz w:val="20"/>
                <w:szCs w:val="20"/>
              </w:rPr>
            </w:pPr>
            <w:r w:rsidRPr="00BD56CF">
              <w:rPr>
                <w:i/>
                <w:iCs/>
                <w:sz w:val="20"/>
                <w:szCs w:val="20"/>
              </w:rPr>
              <w:t>RUC Minimum-Energy Revenue by Interval</w:t>
            </w:r>
            <w:r w:rsidRPr="00BD56CF">
              <w:rPr>
                <w:iCs/>
                <w:sz w:val="20"/>
                <w:szCs w:val="20"/>
              </w:rPr>
              <w:t xml:space="preserve">—The energy revenues for generation of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up to LSL during all RUC-Committed Hours, for the Settlement Interval </w:t>
            </w:r>
            <w:r w:rsidRPr="00BD56CF">
              <w:rPr>
                <w:i/>
                <w:iCs/>
                <w:sz w:val="20"/>
                <w:szCs w:val="20"/>
              </w:rPr>
              <w:t>i</w:t>
            </w:r>
            <w:r w:rsidRPr="00BD56CF">
              <w:rPr>
                <w:iCs/>
                <w:sz w:val="20"/>
                <w:szCs w:val="20"/>
              </w:rPr>
              <w:t>.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configuration.</w:t>
            </w:r>
          </w:p>
        </w:tc>
      </w:tr>
      <w:tr w:rsidR="00BD56CF" w:rsidRPr="00BD56CF" w14:paraId="37BA37AB" w14:textId="77777777">
        <w:trPr>
          <w:cantSplit/>
        </w:trPr>
        <w:tc>
          <w:tcPr>
            <w:tcW w:w="959" w:type="pct"/>
          </w:tcPr>
          <w:p w14:paraId="1EC8A2EC" w14:textId="77777777" w:rsidR="00BD56CF" w:rsidRPr="00BD56CF" w:rsidRDefault="00BD56CF" w:rsidP="00BD56CF">
            <w:pPr>
              <w:spacing w:after="60"/>
              <w:rPr>
                <w:iCs/>
                <w:sz w:val="20"/>
                <w:szCs w:val="20"/>
              </w:rPr>
            </w:pPr>
            <w:r w:rsidRPr="00BD56CF">
              <w:rPr>
                <w:iCs/>
                <w:sz w:val="20"/>
                <w:szCs w:val="20"/>
              </w:rPr>
              <w:t xml:space="preserve">RUCEXRR96 </w:t>
            </w:r>
            <w:r w:rsidRPr="00BD56CF">
              <w:rPr>
                <w:i/>
                <w:iCs/>
                <w:sz w:val="20"/>
                <w:szCs w:val="20"/>
                <w:vertAlign w:val="subscript"/>
              </w:rPr>
              <w:t>q, r, i</w:t>
            </w:r>
          </w:p>
        </w:tc>
        <w:tc>
          <w:tcPr>
            <w:tcW w:w="419" w:type="pct"/>
          </w:tcPr>
          <w:p w14:paraId="121EF27B" w14:textId="77777777" w:rsidR="00BD56CF" w:rsidRPr="00BD56CF" w:rsidRDefault="00BD56CF" w:rsidP="00BD56CF">
            <w:pPr>
              <w:spacing w:after="60" w:line="360" w:lineRule="auto"/>
              <w:jc w:val="center"/>
              <w:rPr>
                <w:iCs/>
                <w:sz w:val="20"/>
                <w:szCs w:val="20"/>
              </w:rPr>
            </w:pPr>
            <w:r w:rsidRPr="00BD56CF">
              <w:rPr>
                <w:iCs/>
                <w:sz w:val="20"/>
                <w:szCs w:val="20"/>
              </w:rPr>
              <w:t>$</w:t>
            </w:r>
          </w:p>
        </w:tc>
        <w:tc>
          <w:tcPr>
            <w:tcW w:w="3622" w:type="pct"/>
          </w:tcPr>
          <w:p w14:paraId="48491BBF" w14:textId="77777777" w:rsidR="00BD56CF" w:rsidRPr="00BD56CF" w:rsidRDefault="00BD56CF" w:rsidP="00BD56CF">
            <w:pPr>
              <w:spacing w:after="60"/>
              <w:rPr>
                <w:i/>
                <w:iCs/>
                <w:sz w:val="20"/>
                <w:szCs w:val="20"/>
              </w:rPr>
            </w:pPr>
            <w:r w:rsidRPr="00BD56CF">
              <w:rPr>
                <w:i/>
                <w:iCs/>
                <w:sz w:val="20"/>
                <w:szCs w:val="20"/>
              </w:rPr>
              <w:t>Revenue Less Cost Above LSL During RUC-Committed Hours by Interval</w:t>
            </w:r>
            <w:r w:rsidRPr="00BD56CF">
              <w:rPr>
                <w:iCs/>
                <w:sz w:val="20"/>
                <w:szCs w:val="20"/>
              </w:rPr>
              <w:t xml:space="preserve">—The total revenue for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operating above its LSL less the cost during all RUC-Committed hours, for the Settlement Interval </w:t>
            </w:r>
            <w:r w:rsidRPr="00BD56CF">
              <w:rPr>
                <w:i/>
                <w:iCs/>
                <w:sz w:val="20"/>
                <w:szCs w:val="20"/>
              </w:rPr>
              <w:t>i</w:t>
            </w:r>
            <w:r w:rsidRPr="00BD56CF">
              <w:rPr>
                <w:iCs/>
                <w:sz w:val="20"/>
                <w:szCs w:val="20"/>
              </w:rPr>
              <w:t>.  When one or more Combined Cycle Generation Resources are committed by RUC, revenue less cost above LSL is calculated for the Combined Cycle Train for all RUC-committed Combined Cycle Generation Resources.</w:t>
            </w:r>
          </w:p>
        </w:tc>
      </w:tr>
      <w:tr w:rsidR="00BD56CF" w:rsidRPr="00BD56CF" w14:paraId="6DDEAF93" w14:textId="77777777">
        <w:trPr>
          <w:cantSplit/>
        </w:trPr>
        <w:tc>
          <w:tcPr>
            <w:tcW w:w="959" w:type="pct"/>
          </w:tcPr>
          <w:p w14:paraId="7DF66752" w14:textId="77777777" w:rsidR="00BD56CF" w:rsidRPr="00BD56CF" w:rsidRDefault="00BD56CF" w:rsidP="00BD56CF">
            <w:pPr>
              <w:spacing w:after="60"/>
              <w:rPr>
                <w:iCs/>
                <w:sz w:val="20"/>
                <w:szCs w:val="20"/>
              </w:rPr>
            </w:pPr>
            <w:r w:rsidRPr="00BD56CF">
              <w:rPr>
                <w:iCs/>
                <w:sz w:val="20"/>
                <w:szCs w:val="20"/>
              </w:rPr>
              <w:t xml:space="preserve">RUCCBFR </w:t>
            </w:r>
            <w:r w:rsidRPr="00BD56CF">
              <w:rPr>
                <w:i/>
                <w:iCs/>
                <w:sz w:val="20"/>
                <w:szCs w:val="20"/>
                <w:vertAlign w:val="subscript"/>
              </w:rPr>
              <w:t>q, r, d</w:t>
            </w:r>
          </w:p>
        </w:tc>
        <w:tc>
          <w:tcPr>
            <w:tcW w:w="419" w:type="pct"/>
          </w:tcPr>
          <w:p w14:paraId="70E6AA93" w14:textId="77777777" w:rsidR="00BD56CF" w:rsidRPr="00BD56CF" w:rsidRDefault="00BD56CF" w:rsidP="00BD56CF">
            <w:pPr>
              <w:spacing w:after="60" w:line="360" w:lineRule="auto"/>
              <w:jc w:val="center"/>
              <w:rPr>
                <w:iCs/>
                <w:sz w:val="20"/>
                <w:szCs w:val="20"/>
              </w:rPr>
            </w:pPr>
            <w:r w:rsidRPr="00BD56CF">
              <w:rPr>
                <w:iCs/>
                <w:sz w:val="20"/>
                <w:szCs w:val="20"/>
              </w:rPr>
              <w:t>none</w:t>
            </w:r>
          </w:p>
        </w:tc>
        <w:tc>
          <w:tcPr>
            <w:tcW w:w="3622" w:type="pct"/>
          </w:tcPr>
          <w:p w14:paraId="5C2AB7EC" w14:textId="77777777" w:rsidR="00BD56CF" w:rsidRPr="00BD56CF" w:rsidRDefault="00BD56CF" w:rsidP="00BD56CF">
            <w:pPr>
              <w:spacing w:after="60"/>
              <w:rPr>
                <w:i/>
                <w:iCs/>
                <w:sz w:val="20"/>
                <w:szCs w:val="20"/>
              </w:rPr>
            </w:pPr>
            <w:r w:rsidRPr="00BD56CF">
              <w:rPr>
                <w:i/>
                <w:iCs/>
                <w:sz w:val="20"/>
                <w:szCs w:val="20"/>
              </w:rPr>
              <w:t xml:space="preserve">RUC </w:t>
            </w:r>
            <w:proofErr w:type="spellStart"/>
            <w:r w:rsidRPr="00BD56CF">
              <w:rPr>
                <w:i/>
                <w:iCs/>
                <w:sz w:val="20"/>
                <w:szCs w:val="20"/>
              </w:rPr>
              <w:t>Clawback</w:t>
            </w:r>
            <w:proofErr w:type="spellEnd"/>
            <w:r w:rsidRPr="00BD56CF">
              <w:rPr>
                <w:i/>
                <w:iCs/>
                <w:sz w:val="20"/>
                <w:szCs w:val="20"/>
              </w:rPr>
              <w:t xml:space="preserve"> Factor for RUC-Committed Hours</w:t>
            </w:r>
            <w:r w:rsidRPr="00BD56CF">
              <w:rPr>
                <w:iCs/>
                <w:sz w:val="20"/>
                <w:szCs w:val="20"/>
              </w:rPr>
              <w:t xml:space="preserve">—The </w:t>
            </w:r>
            <w:proofErr w:type="spellStart"/>
            <w:r w:rsidRPr="00BD56CF">
              <w:rPr>
                <w:iCs/>
                <w:sz w:val="20"/>
                <w:szCs w:val="20"/>
              </w:rPr>
              <w:t>Clawback</w:t>
            </w:r>
            <w:proofErr w:type="spellEnd"/>
            <w:r w:rsidRPr="00BD56CF">
              <w:rPr>
                <w:iCs/>
                <w:sz w:val="20"/>
                <w:szCs w:val="20"/>
              </w:rPr>
              <w:t xml:space="preserve"> Factor for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for RUC-Committed Hours, as specified in paragraph (2) above, for the Operating Day </w:t>
            </w:r>
            <w:r w:rsidRPr="00BD56CF">
              <w:rPr>
                <w:i/>
                <w:iCs/>
                <w:sz w:val="20"/>
                <w:szCs w:val="20"/>
              </w:rPr>
              <w:t>d</w:t>
            </w:r>
            <w:r w:rsidRPr="00BD56CF">
              <w:rPr>
                <w:iCs/>
                <w:sz w:val="20"/>
                <w:szCs w:val="20"/>
              </w:rPr>
              <w:t xml:space="preserve">.  When one or more Combined Cycle Generation Resources are committed by RUC, the RUC </w:t>
            </w:r>
            <w:proofErr w:type="spellStart"/>
            <w:r w:rsidRPr="00BD56CF">
              <w:rPr>
                <w:iCs/>
                <w:sz w:val="20"/>
                <w:szCs w:val="20"/>
              </w:rPr>
              <w:t>Clawback</w:t>
            </w:r>
            <w:proofErr w:type="spellEnd"/>
            <w:r w:rsidRPr="00BD56CF">
              <w:rPr>
                <w:iCs/>
                <w:sz w:val="20"/>
                <w:szCs w:val="20"/>
              </w:rPr>
              <w:t xml:space="preserve"> Factor for RUC-Committed Hours is determined for the Combined Cycle Train for all RUC-committed Combined Cycle Generation Resources.</w:t>
            </w:r>
          </w:p>
        </w:tc>
      </w:tr>
      <w:tr w:rsidR="00BD56CF" w:rsidRPr="00BD56CF" w14:paraId="24486ABC" w14:textId="77777777">
        <w:trPr>
          <w:cantSplit/>
        </w:trPr>
        <w:tc>
          <w:tcPr>
            <w:tcW w:w="959" w:type="pct"/>
          </w:tcPr>
          <w:p w14:paraId="13028840" w14:textId="77777777" w:rsidR="00BD56CF" w:rsidRPr="00BD56CF" w:rsidRDefault="00BD56CF" w:rsidP="00BD56CF">
            <w:pPr>
              <w:spacing w:after="60"/>
              <w:rPr>
                <w:iCs/>
                <w:sz w:val="20"/>
                <w:szCs w:val="20"/>
              </w:rPr>
            </w:pPr>
            <w:r w:rsidRPr="00BD56CF">
              <w:rPr>
                <w:iCs/>
                <w:sz w:val="20"/>
                <w:szCs w:val="20"/>
              </w:rPr>
              <w:t xml:space="preserve">RUCCBFC </w:t>
            </w:r>
            <w:r w:rsidRPr="00BD56CF">
              <w:rPr>
                <w:i/>
                <w:iCs/>
                <w:sz w:val="20"/>
                <w:szCs w:val="20"/>
                <w:vertAlign w:val="subscript"/>
              </w:rPr>
              <w:t>q, r, d</w:t>
            </w:r>
          </w:p>
        </w:tc>
        <w:tc>
          <w:tcPr>
            <w:tcW w:w="419" w:type="pct"/>
          </w:tcPr>
          <w:p w14:paraId="6331BDD0"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064BC81B" w14:textId="77777777" w:rsidR="00BD56CF" w:rsidRPr="00BD56CF" w:rsidRDefault="00BD56CF" w:rsidP="00BD56CF">
            <w:pPr>
              <w:spacing w:after="60"/>
              <w:rPr>
                <w:i/>
                <w:iCs/>
                <w:sz w:val="20"/>
                <w:szCs w:val="20"/>
              </w:rPr>
            </w:pPr>
            <w:r w:rsidRPr="00BD56CF">
              <w:rPr>
                <w:i/>
                <w:iCs/>
                <w:sz w:val="20"/>
                <w:szCs w:val="20"/>
              </w:rPr>
              <w:t xml:space="preserve">RUC </w:t>
            </w:r>
            <w:proofErr w:type="spellStart"/>
            <w:r w:rsidRPr="00BD56CF">
              <w:rPr>
                <w:i/>
                <w:iCs/>
                <w:sz w:val="20"/>
                <w:szCs w:val="20"/>
              </w:rPr>
              <w:t>Clawback</w:t>
            </w:r>
            <w:proofErr w:type="spellEnd"/>
            <w:r w:rsidRPr="00BD56CF">
              <w:rPr>
                <w:i/>
                <w:iCs/>
                <w:sz w:val="20"/>
                <w:szCs w:val="20"/>
              </w:rPr>
              <w:t xml:space="preserve"> Factor for QSE </w:t>
            </w:r>
            <w:proofErr w:type="spellStart"/>
            <w:r w:rsidRPr="00BD56CF">
              <w:rPr>
                <w:i/>
                <w:iCs/>
                <w:sz w:val="20"/>
                <w:szCs w:val="20"/>
              </w:rPr>
              <w:t>Clawback</w:t>
            </w:r>
            <w:proofErr w:type="spellEnd"/>
            <w:r w:rsidRPr="00BD56CF">
              <w:rPr>
                <w:i/>
                <w:iCs/>
                <w:sz w:val="20"/>
                <w:szCs w:val="20"/>
              </w:rPr>
              <w:t xml:space="preserve"> Intervals</w:t>
            </w:r>
            <w:r w:rsidRPr="00BD56CF">
              <w:rPr>
                <w:iCs/>
                <w:sz w:val="20"/>
                <w:szCs w:val="20"/>
              </w:rPr>
              <w:t xml:space="preserve">—The </w:t>
            </w:r>
            <w:proofErr w:type="spellStart"/>
            <w:r w:rsidRPr="00BD56CF">
              <w:rPr>
                <w:iCs/>
                <w:sz w:val="20"/>
                <w:szCs w:val="20"/>
              </w:rPr>
              <w:t>Clawback</w:t>
            </w:r>
            <w:proofErr w:type="spellEnd"/>
            <w:r w:rsidRPr="00BD56CF">
              <w:rPr>
                <w:iCs/>
                <w:sz w:val="20"/>
                <w:szCs w:val="20"/>
              </w:rPr>
              <w:t xml:space="preserve"> Factor for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for QSE </w:t>
            </w:r>
            <w:proofErr w:type="spellStart"/>
            <w:r w:rsidRPr="00BD56CF">
              <w:rPr>
                <w:iCs/>
                <w:sz w:val="20"/>
                <w:szCs w:val="20"/>
              </w:rPr>
              <w:t>Clawback</w:t>
            </w:r>
            <w:proofErr w:type="spellEnd"/>
            <w:r w:rsidRPr="00BD56CF">
              <w:rPr>
                <w:iCs/>
                <w:sz w:val="20"/>
                <w:szCs w:val="20"/>
              </w:rPr>
              <w:t xml:space="preserve"> Intervals, as specified in paragraph (2) above, for the Operating Day </w:t>
            </w:r>
            <w:r w:rsidRPr="00BD56CF">
              <w:rPr>
                <w:i/>
                <w:iCs/>
                <w:sz w:val="20"/>
                <w:szCs w:val="20"/>
              </w:rPr>
              <w:t>d</w:t>
            </w:r>
            <w:r w:rsidRPr="00BD56CF">
              <w:rPr>
                <w:iCs/>
                <w:sz w:val="20"/>
                <w:szCs w:val="20"/>
              </w:rPr>
              <w:t xml:space="preserve">.  When one or more Combined Cycle Generation Resources are committed by RUC, the RUC </w:t>
            </w:r>
            <w:proofErr w:type="spellStart"/>
            <w:r w:rsidRPr="00BD56CF">
              <w:rPr>
                <w:iCs/>
                <w:sz w:val="20"/>
                <w:szCs w:val="20"/>
              </w:rPr>
              <w:t>Clawback</w:t>
            </w:r>
            <w:proofErr w:type="spellEnd"/>
            <w:r w:rsidRPr="00BD56CF">
              <w:rPr>
                <w:iCs/>
                <w:sz w:val="20"/>
                <w:szCs w:val="20"/>
              </w:rPr>
              <w:t xml:space="preserve"> Factor for QSE </w:t>
            </w:r>
            <w:proofErr w:type="spellStart"/>
            <w:r w:rsidRPr="00BD56CF">
              <w:rPr>
                <w:iCs/>
                <w:sz w:val="20"/>
                <w:szCs w:val="20"/>
              </w:rPr>
              <w:t>Clawback</w:t>
            </w:r>
            <w:proofErr w:type="spellEnd"/>
            <w:r w:rsidRPr="00BD56CF">
              <w:rPr>
                <w:iCs/>
                <w:sz w:val="20"/>
                <w:szCs w:val="20"/>
              </w:rPr>
              <w:t xml:space="preserve"> Intervals is determined for the Combined Cycle Train for all RUC-committed Combined Cycle Generation Resources.</w:t>
            </w:r>
          </w:p>
        </w:tc>
      </w:tr>
      <w:tr w:rsidR="00BD56CF" w:rsidRPr="00BD56CF" w14:paraId="7785B344" w14:textId="77777777">
        <w:trPr>
          <w:cantSplit/>
        </w:trPr>
        <w:tc>
          <w:tcPr>
            <w:tcW w:w="959" w:type="pct"/>
          </w:tcPr>
          <w:p w14:paraId="0933673F" w14:textId="77777777" w:rsidR="00BD56CF" w:rsidRPr="00BD56CF" w:rsidRDefault="00BD56CF" w:rsidP="00BD56CF">
            <w:pPr>
              <w:spacing w:after="60"/>
              <w:rPr>
                <w:iCs/>
                <w:sz w:val="20"/>
                <w:szCs w:val="20"/>
              </w:rPr>
            </w:pPr>
            <w:r w:rsidRPr="00BD56CF">
              <w:rPr>
                <w:iCs/>
                <w:sz w:val="20"/>
                <w:szCs w:val="20"/>
              </w:rPr>
              <w:t xml:space="preserve">RUCHR </w:t>
            </w:r>
            <w:r w:rsidRPr="00BD56CF">
              <w:rPr>
                <w:i/>
                <w:iCs/>
                <w:sz w:val="20"/>
                <w:szCs w:val="20"/>
                <w:vertAlign w:val="subscript"/>
              </w:rPr>
              <w:t>q, r, d</w:t>
            </w:r>
          </w:p>
        </w:tc>
        <w:tc>
          <w:tcPr>
            <w:tcW w:w="419" w:type="pct"/>
          </w:tcPr>
          <w:p w14:paraId="140C912A"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4129B15A" w14:textId="77777777" w:rsidR="00BD56CF" w:rsidRPr="00BD56CF" w:rsidRDefault="00BD56CF" w:rsidP="00BD56CF">
            <w:pPr>
              <w:spacing w:after="60"/>
              <w:rPr>
                <w:iCs/>
                <w:sz w:val="20"/>
                <w:szCs w:val="20"/>
              </w:rPr>
            </w:pPr>
            <w:r w:rsidRPr="00BD56CF">
              <w:rPr>
                <w:i/>
                <w:iCs/>
                <w:sz w:val="20"/>
                <w:szCs w:val="20"/>
              </w:rPr>
              <w:t>RUC Hour</w:t>
            </w:r>
            <w:r w:rsidRPr="00BD56CF">
              <w:rPr>
                <w:iCs/>
                <w:sz w:val="20"/>
                <w:szCs w:val="20"/>
              </w:rPr>
              <w:t xml:space="preserve">—The total number of RUC-Committed Hours,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for the Operating Day</w:t>
            </w:r>
            <w:r w:rsidRPr="00BD56CF">
              <w:rPr>
                <w:i/>
                <w:iCs/>
                <w:sz w:val="20"/>
                <w:szCs w:val="20"/>
              </w:rPr>
              <w:t xml:space="preserve"> d</w:t>
            </w:r>
            <w:r w:rsidRPr="00BD56CF">
              <w:rPr>
                <w:iCs/>
                <w:sz w:val="20"/>
                <w:szCs w:val="20"/>
              </w:rPr>
              <w:t>.  When one or more Combined Cycle Generation Resources are committed by RUC, the total number of RUC-Committed Hours is calculated for the Combined Cycle Train for all RUC-committed Combined Cycle Generation Resources.</w:t>
            </w:r>
          </w:p>
        </w:tc>
      </w:tr>
      <w:tr w:rsidR="00BD56CF" w:rsidRPr="00BD56CF" w14:paraId="76CB9C2E" w14:textId="77777777">
        <w:trPr>
          <w:cantSplit/>
        </w:trPr>
        <w:tc>
          <w:tcPr>
            <w:tcW w:w="959" w:type="pct"/>
          </w:tcPr>
          <w:p w14:paraId="5F3B3548" w14:textId="77777777" w:rsidR="00BD56CF" w:rsidRPr="00BD56CF" w:rsidRDefault="00BD56CF" w:rsidP="00BD56CF">
            <w:pPr>
              <w:spacing w:after="60"/>
              <w:rPr>
                <w:iCs/>
                <w:sz w:val="20"/>
                <w:szCs w:val="20"/>
              </w:rPr>
            </w:pPr>
            <w:r w:rsidRPr="00BD56CF">
              <w:rPr>
                <w:i/>
                <w:iCs/>
                <w:sz w:val="20"/>
                <w:szCs w:val="20"/>
              </w:rPr>
              <w:t>q</w:t>
            </w:r>
          </w:p>
        </w:tc>
        <w:tc>
          <w:tcPr>
            <w:tcW w:w="419" w:type="pct"/>
          </w:tcPr>
          <w:p w14:paraId="7D77F57A"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7E113FDA" w14:textId="77777777" w:rsidR="00BD56CF" w:rsidRPr="00BD56CF" w:rsidRDefault="00BD56CF" w:rsidP="00BD56CF">
            <w:pPr>
              <w:spacing w:after="60"/>
              <w:rPr>
                <w:iCs/>
                <w:sz w:val="20"/>
                <w:szCs w:val="20"/>
              </w:rPr>
            </w:pPr>
            <w:r w:rsidRPr="00BD56CF">
              <w:rPr>
                <w:iCs/>
                <w:sz w:val="20"/>
                <w:szCs w:val="20"/>
              </w:rPr>
              <w:t>A QSE.</w:t>
            </w:r>
          </w:p>
        </w:tc>
      </w:tr>
      <w:tr w:rsidR="00BD56CF" w:rsidRPr="00BD56CF" w14:paraId="47BEFFD5" w14:textId="77777777">
        <w:trPr>
          <w:cantSplit/>
        </w:trPr>
        <w:tc>
          <w:tcPr>
            <w:tcW w:w="959" w:type="pct"/>
          </w:tcPr>
          <w:p w14:paraId="7C339901" w14:textId="77777777" w:rsidR="00BD56CF" w:rsidRPr="00BD56CF" w:rsidRDefault="00BD56CF" w:rsidP="00BD56CF">
            <w:pPr>
              <w:spacing w:after="60"/>
              <w:rPr>
                <w:iCs/>
                <w:sz w:val="20"/>
                <w:szCs w:val="20"/>
              </w:rPr>
            </w:pPr>
            <w:r w:rsidRPr="00BD56CF">
              <w:rPr>
                <w:i/>
                <w:iCs/>
                <w:sz w:val="20"/>
                <w:szCs w:val="20"/>
              </w:rPr>
              <w:t>r</w:t>
            </w:r>
          </w:p>
        </w:tc>
        <w:tc>
          <w:tcPr>
            <w:tcW w:w="419" w:type="pct"/>
          </w:tcPr>
          <w:p w14:paraId="6281A4C9"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229BA2BD" w14:textId="77777777" w:rsidR="00BD56CF" w:rsidRPr="00BD56CF" w:rsidRDefault="00BD56CF" w:rsidP="00BD56CF">
            <w:pPr>
              <w:spacing w:after="60"/>
              <w:rPr>
                <w:iCs/>
                <w:sz w:val="20"/>
                <w:szCs w:val="20"/>
              </w:rPr>
            </w:pPr>
            <w:r w:rsidRPr="00BD56CF">
              <w:rPr>
                <w:iCs/>
                <w:sz w:val="20"/>
                <w:szCs w:val="20"/>
              </w:rPr>
              <w:t>A RUC-committed Generation Resource.</w:t>
            </w:r>
          </w:p>
        </w:tc>
      </w:tr>
      <w:tr w:rsidR="00BD56CF" w:rsidRPr="00BD56CF" w14:paraId="50FB3D5B" w14:textId="77777777">
        <w:trPr>
          <w:cantSplit/>
        </w:trPr>
        <w:tc>
          <w:tcPr>
            <w:tcW w:w="959" w:type="pct"/>
          </w:tcPr>
          <w:p w14:paraId="056959B0" w14:textId="77777777" w:rsidR="00BD56CF" w:rsidRPr="00BD56CF" w:rsidRDefault="00BD56CF" w:rsidP="00BD56CF">
            <w:pPr>
              <w:spacing w:after="60"/>
              <w:rPr>
                <w:iCs/>
                <w:sz w:val="20"/>
                <w:szCs w:val="20"/>
              </w:rPr>
            </w:pPr>
            <w:r w:rsidRPr="00BD56CF">
              <w:rPr>
                <w:i/>
                <w:iCs/>
                <w:sz w:val="20"/>
                <w:szCs w:val="20"/>
              </w:rPr>
              <w:t>d</w:t>
            </w:r>
          </w:p>
        </w:tc>
        <w:tc>
          <w:tcPr>
            <w:tcW w:w="419" w:type="pct"/>
          </w:tcPr>
          <w:p w14:paraId="35A2571B"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2FF47A0E" w14:textId="77777777" w:rsidR="00BD56CF" w:rsidRPr="00BD56CF" w:rsidRDefault="00BD56CF" w:rsidP="00BD56CF">
            <w:pPr>
              <w:spacing w:after="60"/>
              <w:rPr>
                <w:iCs/>
                <w:sz w:val="20"/>
                <w:szCs w:val="20"/>
              </w:rPr>
            </w:pPr>
            <w:r w:rsidRPr="00BD56CF">
              <w:rPr>
                <w:iCs/>
                <w:sz w:val="20"/>
                <w:szCs w:val="20"/>
              </w:rPr>
              <w:t>An Operating Day containing the RUC-commitment.</w:t>
            </w:r>
          </w:p>
        </w:tc>
      </w:tr>
      <w:tr w:rsidR="00BD56CF" w:rsidRPr="00BD56CF" w14:paraId="04DDF6FF" w14:textId="77777777">
        <w:trPr>
          <w:cantSplit/>
        </w:trPr>
        <w:tc>
          <w:tcPr>
            <w:tcW w:w="959" w:type="pct"/>
          </w:tcPr>
          <w:p w14:paraId="516DB6D5" w14:textId="77777777" w:rsidR="00BD56CF" w:rsidRPr="00BD56CF" w:rsidRDefault="00BD56CF" w:rsidP="00BD56CF">
            <w:pPr>
              <w:spacing w:after="60"/>
              <w:rPr>
                <w:iCs/>
                <w:sz w:val="20"/>
                <w:szCs w:val="20"/>
              </w:rPr>
            </w:pPr>
            <w:r w:rsidRPr="00BD56CF">
              <w:rPr>
                <w:i/>
                <w:iCs/>
                <w:sz w:val="20"/>
                <w:szCs w:val="20"/>
              </w:rPr>
              <w:t>h</w:t>
            </w:r>
          </w:p>
        </w:tc>
        <w:tc>
          <w:tcPr>
            <w:tcW w:w="419" w:type="pct"/>
          </w:tcPr>
          <w:p w14:paraId="790BDCFF"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572A17C0" w14:textId="0EA77609" w:rsidR="00BD56CF" w:rsidRPr="00BD56CF" w:rsidRDefault="00BD56CF" w:rsidP="00BD56CF">
            <w:pPr>
              <w:spacing w:after="60"/>
              <w:rPr>
                <w:iCs/>
                <w:sz w:val="20"/>
                <w:szCs w:val="20"/>
              </w:rPr>
            </w:pPr>
            <w:r w:rsidRPr="00BD56CF">
              <w:rPr>
                <w:iCs/>
                <w:sz w:val="20"/>
                <w:szCs w:val="20"/>
              </w:rPr>
              <w:t>An hour in the RUC-</w:t>
            </w:r>
            <w:r w:rsidR="00585373">
              <w:rPr>
                <w:iCs/>
                <w:sz w:val="20"/>
                <w:szCs w:val="20"/>
              </w:rPr>
              <w:t>c</w:t>
            </w:r>
            <w:r w:rsidRPr="00BD56CF">
              <w:rPr>
                <w:iCs/>
                <w:sz w:val="20"/>
                <w:szCs w:val="20"/>
              </w:rPr>
              <w:t>ommitment period.</w:t>
            </w:r>
          </w:p>
        </w:tc>
      </w:tr>
      <w:tr w:rsidR="00BD56CF" w:rsidRPr="00BD56CF" w14:paraId="71984343" w14:textId="77777777">
        <w:trPr>
          <w:cantSplit/>
        </w:trPr>
        <w:tc>
          <w:tcPr>
            <w:tcW w:w="959" w:type="pct"/>
          </w:tcPr>
          <w:p w14:paraId="52594ABC" w14:textId="77777777" w:rsidR="00BD56CF" w:rsidRPr="00BD56CF" w:rsidRDefault="00BD56CF" w:rsidP="00BD56CF">
            <w:pPr>
              <w:spacing w:after="60"/>
              <w:rPr>
                <w:i/>
                <w:iCs/>
                <w:sz w:val="20"/>
                <w:szCs w:val="20"/>
              </w:rPr>
            </w:pPr>
            <w:r w:rsidRPr="00BD56CF">
              <w:rPr>
                <w:i/>
                <w:iCs/>
                <w:sz w:val="20"/>
                <w:szCs w:val="20"/>
              </w:rPr>
              <w:lastRenderedPageBreak/>
              <w:t>i</w:t>
            </w:r>
          </w:p>
        </w:tc>
        <w:tc>
          <w:tcPr>
            <w:tcW w:w="419" w:type="pct"/>
          </w:tcPr>
          <w:p w14:paraId="4694EDAE"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5A6F0ED1" w14:textId="77777777" w:rsidR="00BD56CF" w:rsidRPr="00BD56CF" w:rsidRDefault="00BD56CF" w:rsidP="00BD56CF">
            <w:pPr>
              <w:spacing w:after="60"/>
              <w:rPr>
                <w:iCs/>
                <w:sz w:val="20"/>
                <w:szCs w:val="20"/>
              </w:rPr>
            </w:pPr>
            <w:r w:rsidRPr="00BD56CF">
              <w:rPr>
                <w:iCs/>
                <w:sz w:val="20"/>
                <w:szCs w:val="20"/>
              </w:rPr>
              <w:t>A 15-minute Settlement Interval within the hour that includes a RUCAC instruction.</w:t>
            </w:r>
          </w:p>
        </w:tc>
      </w:tr>
    </w:tbl>
    <w:p w14:paraId="79594B49" w14:textId="77777777" w:rsidR="00BD56CF" w:rsidRPr="00BD56CF" w:rsidRDefault="00BD56CF" w:rsidP="00BD56CF">
      <w:pPr>
        <w:rPr>
          <w:iCs/>
          <w:szCs w:val="20"/>
          <w:lang w:val="x-none" w:eastAsia="x-none"/>
        </w:rPr>
      </w:pPr>
    </w:p>
    <w:tbl>
      <w:tblPr>
        <w:tblW w:w="959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top w:w="144" w:type="dxa"/>
          <w:left w:w="115" w:type="dxa"/>
          <w:right w:w="115" w:type="dxa"/>
        </w:tblCellMar>
        <w:tblLook w:val="01E0" w:firstRow="1" w:lastRow="1" w:firstColumn="1" w:lastColumn="1" w:noHBand="0" w:noVBand="0"/>
      </w:tblPr>
      <w:tblGrid>
        <w:gridCol w:w="9596"/>
      </w:tblGrid>
      <w:tr w:rsidR="00BD56CF" w:rsidRPr="00BD56CF" w14:paraId="3D9F4114" w14:textId="77777777" w:rsidTr="1A41FB75">
        <w:trPr>
          <w:trHeight w:val="1205"/>
        </w:trPr>
        <w:tc>
          <w:tcPr>
            <w:tcW w:w="9596" w:type="dxa"/>
            <w:shd w:val="clear" w:color="auto" w:fill="D9D9D9" w:themeFill="background1" w:themeFillShade="D9"/>
          </w:tcPr>
          <w:p w14:paraId="71AA29BA" w14:textId="77777777" w:rsidR="00BD56CF" w:rsidRPr="00BD56CF" w:rsidRDefault="00BD56CF" w:rsidP="00BD56CF">
            <w:pPr>
              <w:spacing w:after="240"/>
              <w:rPr>
                <w:b/>
                <w:i/>
                <w:iCs/>
                <w:szCs w:val="20"/>
              </w:rPr>
            </w:pPr>
            <w:r w:rsidRPr="00BD56CF">
              <w:rPr>
                <w:b/>
                <w:i/>
                <w:iCs/>
                <w:szCs w:val="20"/>
              </w:rPr>
              <w:t>[NPRR1172:  Replace paragraph (4) above with the following upon system implementation:]</w:t>
            </w:r>
          </w:p>
          <w:p w14:paraId="280FA84D" w14:textId="77777777" w:rsidR="00BD56CF" w:rsidRPr="00BD56CF" w:rsidRDefault="00BD56CF" w:rsidP="00BD56CF">
            <w:pPr>
              <w:spacing w:after="240"/>
              <w:ind w:left="720" w:hanging="720"/>
              <w:rPr>
                <w:iCs/>
                <w:szCs w:val="20"/>
              </w:rPr>
            </w:pPr>
            <w:r w:rsidRPr="00BD56CF">
              <w:rPr>
                <w:iCs/>
                <w:szCs w:val="20"/>
              </w:rPr>
              <w:t>(4)</w:t>
            </w:r>
            <w:r w:rsidRPr="00BD56CF">
              <w:rPr>
                <w:iCs/>
                <w:szCs w:val="20"/>
              </w:rPr>
              <w:tab/>
              <w:t xml:space="preserve">For each RUC-committed Resource, the RUC </w:t>
            </w:r>
            <w:proofErr w:type="spellStart"/>
            <w:r w:rsidRPr="00BD56CF">
              <w:rPr>
                <w:iCs/>
                <w:szCs w:val="20"/>
              </w:rPr>
              <w:t>Clawback</w:t>
            </w:r>
            <w:proofErr w:type="spellEnd"/>
            <w:r w:rsidRPr="00BD56CF">
              <w:rPr>
                <w:iCs/>
                <w:szCs w:val="20"/>
              </w:rPr>
              <w:t xml:space="preserve"> Charge for each RUC-Committed Hour of the Operating Day is calculated as follows:</w:t>
            </w:r>
          </w:p>
          <w:p w14:paraId="7BB862D1" w14:textId="77777777" w:rsidR="00BD56CF" w:rsidRPr="00BD56CF" w:rsidRDefault="00BD56CF" w:rsidP="00BD56CF">
            <w:pPr>
              <w:tabs>
                <w:tab w:val="left" w:pos="2340"/>
                <w:tab w:val="left" w:pos="2880"/>
              </w:tabs>
              <w:spacing w:after="240"/>
              <w:ind w:left="3067" w:hanging="2347"/>
              <w:rPr>
                <w:b/>
              </w:rPr>
            </w:pPr>
            <w:r w:rsidRPr="20082082">
              <w:rPr>
                <w:b/>
              </w:rPr>
              <w:t xml:space="preserve">RUCCBAMT </w:t>
            </w:r>
            <w:r w:rsidRPr="20082082">
              <w:rPr>
                <w:b/>
                <w:i/>
                <w:vertAlign w:val="subscript"/>
              </w:rPr>
              <w:t>q, r, h</w:t>
            </w:r>
            <w:r w:rsidRPr="20082082">
              <w:rPr>
                <w:b/>
              </w:rPr>
              <w:t xml:space="preserve"> </w:t>
            </w:r>
            <w:r>
              <w:tab/>
            </w:r>
            <w:r w:rsidRPr="20082082">
              <w:rPr>
                <w:b/>
              </w:rPr>
              <w:t>=</w:t>
            </w:r>
            <w:r>
              <w:tab/>
            </w:r>
            <w:r w:rsidRPr="20082082">
              <w:rPr>
                <w:b/>
              </w:rPr>
              <w:t xml:space="preserve">Max (0, RUCMEREV </w:t>
            </w:r>
            <w:r w:rsidRPr="20082082">
              <w:rPr>
                <w:b/>
                <w:i/>
                <w:vertAlign w:val="subscript"/>
              </w:rPr>
              <w:t>q, r, d</w:t>
            </w:r>
            <w:r w:rsidRPr="20082082">
              <w:rPr>
                <w:b/>
              </w:rPr>
              <w:t xml:space="preserve"> + RUCEXRR </w:t>
            </w:r>
            <w:r w:rsidRPr="20082082">
              <w:rPr>
                <w:b/>
                <w:i/>
                <w:vertAlign w:val="subscript"/>
              </w:rPr>
              <w:t>q, r, d</w:t>
            </w:r>
            <w:r w:rsidRPr="20082082">
              <w:rPr>
                <w:b/>
              </w:rPr>
              <w:t xml:space="preserve"> + RUCEXRQC </w:t>
            </w:r>
            <w:r w:rsidRPr="20082082">
              <w:rPr>
                <w:b/>
                <w:i/>
                <w:vertAlign w:val="subscript"/>
              </w:rPr>
              <w:t>q, r, d</w:t>
            </w:r>
            <w:r w:rsidRPr="20082082">
              <w:rPr>
                <w:b/>
              </w:rPr>
              <w:t xml:space="preserve"> –  RUCACREV </w:t>
            </w:r>
            <w:r w:rsidRPr="20082082">
              <w:rPr>
                <w:b/>
                <w:i/>
                <w:vertAlign w:val="subscript"/>
              </w:rPr>
              <w:t>q, r, d</w:t>
            </w:r>
            <w:r w:rsidRPr="20082082">
              <w:rPr>
                <w:b/>
              </w:rPr>
              <w:t xml:space="preserve"> – RUCG </w:t>
            </w:r>
            <w:r w:rsidRPr="20082082">
              <w:rPr>
                <w:b/>
                <w:i/>
                <w:vertAlign w:val="subscript"/>
              </w:rPr>
              <w:t>q, r, d</w:t>
            </w:r>
            <w:r w:rsidRPr="20082082">
              <w:rPr>
                <w:b/>
              </w:rPr>
              <w:t xml:space="preserve">) / RUCHR </w:t>
            </w:r>
            <w:r w:rsidRPr="20082082">
              <w:rPr>
                <w:b/>
                <w:i/>
                <w:vertAlign w:val="subscript"/>
              </w:rPr>
              <w:t>q, r, d</w:t>
            </w:r>
          </w:p>
          <w:p w14:paraId="6BB3EBC0" w14:textId="77777777" w:rsidR="00BD56CF" w:rsidRPr="00BD56CF" w:rsidRDefault="00BD56CF" w:rsidP="00BD56CF">
            <w:pPr>
              <w:spacing w:after="240"/>
              <w:ind w:left="720"/>
              <w:rPr>
                <w:iCs/>
                <w:szCs w:val="20"/>
              </w:rPr>
            </w:pPr>
            <w:proofErr w:type="gramStart"/>
            <w:r w:rsidRPr="00BD56CF">
              <w:rPr>
                <w:iCs/>
                <w:szCs w:val="20"/>
              </w:rPr>
              <w:t>Where</w:t>
            </w:r>
            <w:proofErr w:type="gramEnd"/>
            <w:r w:rsidRPr="00BD56CF">
              <w:rPr>
                <w:iCs/>
                <w:szCs w:val="20"/>
              </w:rPr>
              <w:t xml:space="preserve">, </w:t>
            </w:r>
          </w:p>
          <w:p w14:paraId="70682074" w14:textId="1F0C5196" w:rsidR="00BD56CF" w:rsidRPr="00BD56CF" w:rsidRDefault="00BD56CF" w:rsidP="00BD56CF">
            <w:pPr>
              <w:spacing w:after="240"/>
              <w:ind w:left="720"/>
              <w:rPr>
                <w:bCs/>
                <w:iCs/>
                <w:szCs w:val="20"/>
              </w:rPr>
            </w:pPr>
            <w:r w:rsidRPr="00BD56CF">
              <w:rPr>
                <w:iCs/>
                <w:szCs w:val="20"/>
              </w:rPr>
              <w:t>The RUCAC</w:t>
            </w:r>
            <w:r w:rsidRPr="00BD56CF">
              <w:rPr>
                <w:szCs w:val="20"/>
              </w:rPr>
              <w:t xml:space="preserve"> revenue</w:t>
            </w:r>
            <w:r w:rsidRPr="00BD56CF">
              <w:rPr>
                <w:iCs/>
                <w:szCs w:val="20"/>
              </w:rPr>
              <w:t xml:space="preserve"> is calculated for a Combined Cycle Train as follows</w:t>
            </w:r>
            <w:r w:rsidRPr="00BD56CF">
              <w:rPr>
                <w:bCs/>
                <w:iCs/>
                <w:szCs w:val="20"/>
              </w:rPr>
              <w:t>:</w:t>
            </w:r>
          </w:p>
          <w:p w14:paraId="65B1FE25" w14:textId="05FA98CB" w:rsidR="00BD56CF" w:rsidRPr="00BD56CF" w:rsidRDefault="6A1CCFA2" w:rsidP="79C6FA9D">
            <w:pPr>
              <w:tabs>
                <w:tab w:val="left" w:pos="2340"/>
                <w:tab w:val="left" w:pos="2880"/>
              </w:tabs>
              <w:spacing w:after="240"/>
              <w:ind w:left="3067" w:hanging="2347"/>
              <w:rPr>
                <w:b/>
                <w:bCs/>
              </w:rPr>
            </w:pPr>
            <w:r w:rsidRPr="79C6FA9D">
              <w:rPr>
                <w:b/>
                <w:bCs/>
              </w:rPr>
              <w:t xml:space="preserve">RUCACREV </w:t>
            </w:r>
            <w:r w:rsidRPr="1A41FB75">
              <w:rPr>
                <w:b/>
                <w:bCs/>
                <w:i/>
                <w:iCs/>
                <w:vertAlign w:val="subscript"/>
              </w:rPr>
              <w:t>q, r, d</w:t>
            </w:r>
            <w:r w:rsidR="00BD56CF" w:rsidRPr="00BD56CF">
              <w:rPr>
                <w:b/>
                <w:lang w:val="x-none" w:eastAsia="x-none"/>
              </w:rPr>
              <w:tab/>
            </w:r>
            <w:r w:rsidRPr="79C6FA9D">
              <w:rPr>
                <w:b/>
                <w:bCs/>
              </w:rPr>
              <w:t xml:space="preserve">=  Max{0, </w:t>
            </w:r>
            <w:r w:rsidR="00000000">
              <w:rPr>
                <w:b/>
                <w:position w:val="-20"/>
                <w:lang w:val="x-none" w:eastAsia="x-none"/>
              </w:rPr>
              <w:pict w14:anchorId="77A23EB3">
                <v:shape id="_x0000_i1043" type="#_x0000_t75" style="width:12pt;height:23.4pt">
                  <v:imagedata r:id="rId39" o:title=""/>
                </v:shape>
              </w:pict>
            </w:r>
            <w:r w:rsidRPr="79C6FA9D">
              <w:rPr>
                <w:b/>
                <w:bCs/>
              </w:rPr>
              <w:t xml:space="preserve"> RUCMEREV96 </w:t>
            </w:r>
            <w:r w:rsidRPr="1A41FB75">
              <w:rPr>
                <w:b/>
                <w:bCs/>
                <w:i/>
                <w:iCs/>
                <w:vertAlign w:val="subscript"/>
              </w:rPr>
              <w:t>q, r, i</w:t>
            </w:r>
            <w:r w:rsidRPr="79C6FA9D">
              <w:rPr>
                <w:b/>
                <w:bCs/>
              </w:rPr>
              <w:t xml:space="preserve"> + Max(0, </w:t>
            </w:r>
            <w:r w:rsidR="00000000">
              <w:rPr>
                <w:b/>
                <w:position w:val="-20"/>
                <w:lang w:val="x-none" w:eastAsia="x-none"/>
              </w:rPr>
              <w:pict w14:anchorId="264C400E">
                <v:shape id="_x0000_i1044" type="#_x0000_t75" style="width:12pt;height:23.4pt">
                  <v:imagedata r:id="rId39" o:title=""/>
                </v:shape>
              </w:pict>
            </w:r>
            <w:r w:rsidRPr="79C6FA9D">
              <w:rPr>
                <w:b/>
                <w:bCs/>
              </w:rPr>
              <w:t xml:space="preserve">RUCEXRR96 </w:t>
            </w:r>
            <w:r w:rsidRPr="1A41FB75">
              <w:rPr>
                <w:b/>
                <w:bCs/>
                <w:i/>
                <w:iCs/>
                <w:vertAlign w:val="subscript"/>
              </w:rPr>
              <w:t>q, r, i</w:t>
            </w:r>
            <w:r w:rsidRPr="79C6FA9D">
              <w:rPr>
                <w:b/>
                <w:bCs/>
              </w:rPr>
              <w:t xml:space="preserve">)}  </w:t>
            </w:r>
          </w:p>
          <w:p w14:paraId="786FC2F4" w14:textId="77777777" w:rsidR="00BD56CF" w:rsidRPr="00BD56CF" w:rsidRDefault="00BD56CF" w:rsidP="00BD56CF">
            <w:pPr>
              <w:rPr>
                <w:iCs/>
                <w:szCs w:val="20"/>
              </w:rPr>
            </w:pPr>
            <w:r w:rsidRPr="00BD56CF">
              <w:rPr>
                <w:iCs/>
                <w:szCs w:val="20"/>
              </w:rP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7"/>
              <w:gridCol w:w="812"/>
              <w:gridCol w:w="6777"/>
            </w:tblGrid>
            <w:tr w:rsidR="00BD56CF" w:rsidRPr="00BD56CF" w14:paraId="3982A8BC" w14:textId="77777777" w:rsidTr="0076170B">
              <w:trPr>
                <w:cantSplit/>
                <w:tblHeader/>
              </w:trPr>
              <w:tc>
                <w:tcPr>
                  <w:tcW w:w="944" w:type="pct"/>
                </w:tcPr>
                <w:p w14:paraId="729711F5" w14:textId="77777777" w:rsidR="00BD56CF" w:rsidRPr="00BD56CF" w:rsidRDefault="00BD56CF" w:rsidP="00BD56CF">
                  <w:pPr>
                    <w:spacing w:after="120"/>
                    <w:rPr>
                      <w:b/>
                      <w:iCs/>
                      <w:sz w:val="20"/>
                      <w:szCs w:val="20"/>
                    </w:rPr>
                  </w:pPr>
                  <w:r w:rsidRPr="00BD56CF">
                    <w:rPr>
                      <w:b/>
                      <w:iCs/>
                      <w:sz w:val="20"/>
                      <w:szCs w:val="20"/>
                    </w:rPr>
                    <w:t>Variable</w:t>
                  </w:r>
                </w:p>
              </w:tc>
              <w:tc>
                <w:tcPr>
                  <w:tcW w:w="434" w:type="pct"/>
                </w:tcPr>
                <w:p w14:paraId="2898E602" w14:textId="77777777" w:rsidR="00BD56CF" w:rsidRPr="00BD56CF" w:rsidRDefault="00BD56CF" w:rsidP="00BD56CF">
                  <w:pPr>
                    <w:spacing w:after="120"/>
                    <w:jc w:val="center"/>
                    <w:rPr>
                      <w:b/>
                      <w:iCs/>
                      <w:sz w:val="20"/>
                      <w:szCs w:val="20"/>
                    </w:rPr>
                  </w:pPr>
                  <w:r w:rsidRPr="00BD56CF">
                    <w:rPr>
                      <w:b/>
                      <w:iCs/>
                      <w:sz w:val="20"/>
                      <w:szCs w:val="20"/>
                    </w:rPr>
                    <w:t>Unit</w:t>
                  </w:r>
                </w:p>
              </w:tc>
              <w:tc>
                <w:tcPr>
                  <w:tcW w:w="3622" w:type="pct"/>
                </w:tcPr>
                <w:p w14:paraId="0CBC93E6" w14:textId="77777777" w:rsidR="00BD56CF" w:rsidRPr="00BD56CF" w:rsidRDefault="00BD56CF" w:rsidP="00BD56CF">
                  <w:pPr>
                    <w:spacing w:after="120"/>
                    <w:rPr>
                      <w:b/>
                      <w:iCs/>
                      <w:sz w:val="20"/>
                      <w:szCs w:val="20"/>
                    </w:rPr>
                  </w:pPr>
                  <w:r w:rsidRPr="00BD56CF">
                    <w:rPr>
                      <w:b/>
                      <w:iCs/>
                      <w:sz w:val="20"/>
                      <w:szCs w:val="20"/>
                    </w:rPr>
                    <w:t>Definition</w:t>
                  </w:r>
                </w:p>
              </w:tc>
            </w:tr>
            <w:tr w:rsidR="00BD56CF" w:rsidRPr="00BD56CF" w14:paraId="7A0DA808" w14:textId="77777777" w:rsidTr="0076170B">
              <w:trPr>
                <w:cantSplit/>
              </w:trPr>
              <w:tc>
                <w:tcPr>
                  <w:tcW w:w="944" w:type="pct"/>
                </w:tcPr>
                <w:p w14:paraId="64900764" w14:textId="77777777" w:rsidR="00BD56CF" w:rsidRPr="00BD56CF" w:rsidRDefault="00BD56CF" w:rsidP="00BD56CF">
                  <w:pPr>
                    <w:spacing w:after="60"/>
                    <w:rPr>
                      <w:iCs/>
                      <w:sz w:val="20"/>
                      <w:szCs w:val="20"/>
                    </w:rPr>
                  </w:pPr>
                  <w:r w:rsidRPr="00BD56CF">
                    <w:rPr>
                      <w:iCs/>
                      <w:sz w:val="20"/>
                      <w:szCs w:val="20"/>
                    </w:rPr>
                    <w:t xml:space="preserve">RUCCBAMT </w:t>
                  </w:r>
                  <w:r w:rsidRPr="00BD56CF">
                    <w:rPr>
                      <w:i/>
                      <w:iCs/>
                      <w:sz w:val="20"/>
                      <w:szCs w:val="20"/>
                      <w:vertAlign w:val="subscript"/>
                    </w:rPr>
                    <w:t>q, r, h</w:t>
                  </w:r>
                </w:p>
              </w:tc>
              <w:tc>
                <w:tcPr>
                  <w:tcW w:w="434" w:type="pct"/>
                </w:tcPr>
                <w:p w14:paraId="04787208"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1BBB4332" w14:textId="77777777" w:rsidR="00BD56CF" w:rsidRPr="00BD56CF" w:rsidRDefault="00BD56CF" w:rsidP="00BD56CF">
                  <w:pPr>
                    <w:spacing w:after="60"/>
                    <w:rPr>
                      <w:iCs/>
                      <w:sz w:val="20"/>
                      <w:szCs w:val="20"/>
                    </w:rPr>
                  </w:pPr>
                  <w:r w:rsidRPr="00BD56CF">
                    <w:rPr>
                      <w:i/>
                      <w:iCs/>
                      <w:sz w:val="20"/>
                      <w:szCs w:val="20"/>
                    </w:rPr>
                    <w:t xml:space="preserve">RUC </w:t>
                  </w:r>
                  <w:proofErr w:type="spellStart"/>
                  <w:r w:rsidRPr="00BD56CF">
                    <w:rPr>
                      <w:i/>
                      <w:iCs/>
                      <w:sz w:val="20"/>
                      <w:szCs w:val="20"/>
                    </w:rPr>
                    <w:t>Clawback</w:t>
                  </w:r>
                  <w:proofErr w:type="spellEnd"/>
                  <w:r w:rsidRPr="00BD56CF">
                    <w:rPr>
                      <w:i/>
                      <w:iCs/>
                      <w:sz w:val="20"/>
                      <w:szCs w:val="20"/>
                    </w:rPr>
                    <w:t xml:space="preserve"> Charge</w:t>
                  </w:r>
                  <w:r w:rsidRPr="00BD56CF">
                    <w:rPr>
                      <w:iCs/>
                      <w:sz w:val="20"/>
                      <w:szCs w:val="20"/>
                    </w:rPr>
                    <w:t xml:space="preserve">––The RUC </w:t>
                  </w:r>
                  <w:proofErr w:type="spellStart"/>
                  <w:r w:rsidRPr="00BD56CF">
                    <w:rPr>
                      <w:iCs/>
                      <w:sz w:val="20"/>
                      <w:szCs w:val="20"/>
                    </w:rPr>
                    <w:t>Clawback</w:t>
                  </w:r>
                  <w:proofErr w:type="spellEnd"/>
                  <w:r w:rsidRPr="00BD56CF">
                    <w:rPr>
                      <w:iCs/>
                      <w:sz w:val="20"/>
                      <w:szCs w:val="20"/>
                    </w:rPr>
                    <w:t xml:space="preserve"> Charge to a QSE for Resource </w:t>
                  </w:r>
                  <w:r w:rsidRPr="00BD56CF">
                    <w:rPr>
                      <w:i/>
                      <w:iCs/>
                      <w:sz w:val="20"/>
                      <w:szCs w:val="20"/>
                    </w:rPr>
                    <w:t>r</w:t>
                  </w:r>
                  <w:r w:rsidRPr="00BD56CF">
                    <w:rPr>
                      <w:iCs/>
                      <w:sz w:val="20"/>
                      <w:szCs w:val="20"/>
                    </w:rPr>
                    <w:t xml:space="preserve"> represented by QSE </w:t>
                  </w:r>
                  <w:r w:rsidRPr="00BD56CF">
                    <w:rPr>
                      <w:i/>
                      <w:iCs/>
                      <w:sz w:val="20"/>
                      <w:szCs w:val="20"/>
                    </w:rPr>
                    <w:t xml:space="preserve">q </w:t>
                  </w:r>
                  <w:r w:rsidRPr="00BD56CF">
                    <w:rPr>
                      <w:iCs/>
                      <w:sz w:val="20"/>
                      <w:szCs w:val="20"/>
                    </w:rPr>
                    <w:t xml:space="preserve">as described in this Section, for each RUC-Committed Hour </w:t>
                  </w:r>
                  <w:r w:rsidRPr="00BD56CF">
                    <w:rPr>
                      <w:i/>
                      <w:iCs/>
                      <w:sz w:val="20"/>
                      <w:szCs w:val="20"/>
                    </w:rPr>
                    <w:t>h</w:t>
                  </w:r>
                  <w:r w:rsidRPr="00BD56CF">
                    <w:rPr>
                      <w:iCs/>
                      <w:sz w:val="20"/>
                      <w:szCs w:val="20"/>
                    </w:rPr>
                    <w:t xml:space="preserve"> of the Operating Day for that Resource.  When one or more Combined Cycle Generation Resources are committed by RUC, a charge is made to the Combined Cycle Train for all RUC-committed Combined Cycle Generation Resources.</w:t>
                  </w:r>
                </w:p>
              </w:tc>
            </w:tr>
            <w:tr w:rsidR="00BD56CF" w:rsidRPr="00BD56CF" w14:paraId="4564A1F5" w14:textId="77777777" w:rsidTr="0076170B">
              <w:trPr>
                <w:cantSplit/>
              </w:trPr>
              <w:tc>
                <w:tcPr>
                  <w:tcW w:w="944" w:type="pct"/>
                </w:tcPr>
                <w:p w14:paraId="78F4370F" w14:textId="77777777" w:rsidR="00BD56CF" w:rsidRPr="00BD56CF" w:rsidRDefault="00BD56CF" w:rsidP="00BD56CF">
                  <w:pPr>
                    <w:spacing w:after="60"/>
                    <w:rPr>
                      <w:iCs/>
                      <w:sz w:val="20"/>
                      <w:szCs w:val="20"/>
                    </w:rPr>
                  </w:pPr>
                  <w:r w:rsidRPr="00BD56CF">
                    <w:rPr>
                      <w:iCs/>
                      <w:sz w:val="20"/>
                      <w:szCs w:val="20"/>
                    </w:rPr>
                    <w:t xml:space="preserve">RUCG </w:t>
                  </w:r>
                  <w:r w:rsidRPr="00BD56CF">
                    <w:rPr>
                      <w:i/>
                      <w:iCs/>
                      <w:sz w:val="20"/>
                      <w:szCs w:val="20"/>
                      <w:vertAlign w:val="subscript"/>
                    </w:rPr>
                    <w:t>q, r, d</w:t>
                  </w:r>
                </w:p>
              </w:tc>
              <w:tc>
                <w:tcPr>
                  <w:tcW w:w="434" w:type="pct"/>
                </w:tcPr>
                <w:p w14:paraId="4BF139E7"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00472BB6" w14:textId="77777777" w:rsidR="00BD56CF" w:rsidRPr="00BD56CF" w:rsidRDefault="00BD56CF" w:rsidP="00BD56CF">
                  <w:pPr>
                    <w:spacing w:after="60"/>
                    <w:rPr>
                      <w:iCs/>
                      <w:sz w:val="20"/>
                      <w:szCs w:val="20"/>
                    </w:rPr>
                  </w:pPr>
                  <w:r w:rsidRPr="00BD56CF">
                    <w:rPr>
                      <w:i/>
                      <w:iCs/>
                      <w:sz w:val="20"/>
                      <w:szCs w:val="20"/>
                    </w:rPr>
                    <w:t>RUC Guarantee</w:t>
                  </w:r>
                  <w:r w:rsidRPr="00BD56CF">
                    <w:rPr>
                      <w:iCs/>
                      <w:sz w:val="20"/>
                      <w:szCs w:val="20"/>
                    </w:rPr>
                    <w:t xml:space="preserve">—The sum of eligible Startup Costs and Minimum-Energy Costs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during all RUC-Committed Hours, for the Operating Day</w:t>
                  </w:r>
                  <w:r w:rsidRPr="00BD56CF">
                    <w:rPr>
                      <w:i/>
                      <w:iCs/>
                      <w:sz w:val="20"/>
                      <w:szCs w:val="20"/>
                    </w:rPr>
                    <w:t xml:space="preserve"> d</w:t>
                  </w:r>
                  <w:r w:rsidRPr="00BD56CF">
                    <w:rPr>
                      <w:iCs/>
                      <w:sz w:val="20"/>
                      <w:szCs w:val="20"/>
                    </w:rPr>
                    <w:t>.  See Section 5.7.1.1, RUC Guarantee.  When one or more Combined Cycle Generation Resources are committed by RUC, guaranteed costs are calculated for the Combined Cycle Train for all RUC-committed Combined Cycle Generation Resources.</w:t>
                  </w:r>
                </w:p>
              </w:tc>
            </w:tr>
            <w:tr w:rsidR="00BD56CF" w:rsidRPr="00BD56CF" w14:paraId="51329EEC" w14:textId="77777777" w:rsidTr="0076170B">
              <w:trPr>
                <w:cantSplit/>
              </w:trPr>
              <w:tc>
                <w:tcPr>
                  <w:tcW w:w="944" w:type="pct"/>
                </w:tcPr>
                <w:p w14:paraId="40A620BA" w14:textId="77777777" w:rsidR="00BD56CF" w:rsidRPr="00BD56CF" w:rsidRDefault="00BD56CF" w:rsidP="00BD56CF">
                  <w:pPr>
                    <w:spacing w:after="60"/>
                    <w:rPr>
                      <w:iCs/>
                      <w:sz w:val="20"/>
                      <w:szCs w:val="20"/>
                    </w:rPr>
                  </w:pPr>
                  <w:r w:rsidRPr="00BD56CF">
                    <w:rPr>
                      <w:iCs/>
                      <w:sz w:val="20"/>
                      <w:szCs w:val="20"/>
                    </w:rPr>
                    <w:t xml:space="preserve">RUCMEREV </w:t>
                  </w:r>
                  <w:r w:rsidRPr="00BD56CF">
                    <w:rPr>
                      <w:i/>
                      <w:iCs/>
                      <w:sz w:val="20"/>
                      <w:szCs w:val="20"/>
                      <w:vertAlign w:val="subscript"/>
                    </w:rPr>
                    <w:t>q, r, d</w:t>
                  </w:r>
                </w:p>
              </w:tc>
              <w:tc>
                <w:tcPr>
                  <w:tcW w:w="434" w:type="pct"/>
                </w:tcPr>
                <w:p w14:paraId="404256F0"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4C0E0715" w14:textId="77777777" w:rsidR="00BD56CF" w:rsidRPr="00BD56CF" w:rsidRDefault="00BD56CF" w:rsidP="00BD56CF">
                  <w:pPr>
                    <w:spacing w:after="60"/>
                    <w:rPr>
                      <w:iCs/>
                      <w:sz w:val="20"/>
                      <w:szCs w:val="20"/>
                    </w:rPr>
                  </w:pPr>
                  <w:r w:rsidRPr="00BD56CF">
                    <w:rPr>
                      <w:i/>
                      <w:iCs/>
                      <w:sz w:val="20"/>
                      <w:szCs w:val="20"/>
                    </w:rPr>
                    <w:t>RUC Minimum-Energy Revenue</w:t>
                  </w:r>
                  <w:r w:rsidRPr="00BD56CF">
                    <w:rPr>
                      <w:iCs/>
                      <w:sz w:val="20"/>
                      <w:szCs w:val="20"/>
                    </w:rPr>
                    <w:t xml:space="preserve">—The sum of the energy revenues for generation of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up to LSL during all RUC-Committed Hours, for the Operating Day</w:t>
                  </w:r>
                  <w:r w:rsidRPr="00BD56CF">
                    <w:rPr>
                      <w:i/>
                      <w:iCs/>
                      <w:sz w:val="20"/>
                      <w:szCs w:val="20"/>
                    </w:rPr>
                    <w:t xml:space="preserve"> d</w:t>
                  </w:r>
                  <w:r w:rsidRPr="00BD56CF">
                    <w:rPr>
                      <w:iCs/>
                      <w:sz w:val="20"/>
                      <w:szCs w:val="20"/>
                    </w:rPr>
                    <w:t>.  See Section 5.7.1.2.  When one or more Combined Cycle Generation Resources are committed by RUC, RUC Minimum-Energy Revenue is calculated for the Combined Cycle Train for all RUC-committed Combined Cycle Generation Resources.</w:t>
                  </w:r>
                </w:p>
              </w:tc>
            </w:tr>
            <w:tr w:rsidR="00BD56CF" w:rsidRPr="00BD56CF" w14:paraId="1CD34E68" w14:textId="77777777" w:rsidTr="0076170B">
              <w:trPr>
                <w:cantSplit/>
              </w:trPr>
              <w:tc>
                <w:tcPr>
                  <w:tcW w:w="944" w:type="pct"/>
                </w:tcPr>
                <w:p w14:paraId="1E07ABF6" w14:textId="77777777" w:rsidR="00BD56CF" w:rsidRPr="00BD56CF" w:rsidRDefault="00BD56CF" w:rsidP="00BD56CF">
                  <w:pPr>
                    <w:spacing w:after="60"/>
                    <w:rPr>
                      <w:iCs/>
                      <w:sz w:val="20"/>
                      <w:szCs w:val="20"/>
                    </w:rPr>
                  </w:pPr>
                  <w:r w:rsidRPr="00BD56CF">
                    <w:rPr>
                      <w:iCs/>
                      <w:sz w:val="20"/>
                      <w:szCs w:val="20"/>
                    </w:rPr>
                    <w:t xml:space="preserve">RUCEXRR </w:t>
                  </w:r>
                  <w:r w:rsidRPr="00BD56CF">
                    <w:rPr>
                      <w:i/>
                      <w:iCs/>
                      <w:sz w:val="20"/>
                      <w:szCs w:val="20"/>
                      <w:vertAlign w:val="subscript"/>
                    </w:rPr>
                    <w:t>q, r, d</w:t>
                  </w:r>
                </w:p>
              </w:tc>
              <w:tc>
                <w:tcPr>
                  <w:tcW w:w="434" w:type="pct"/>
                </w:tcPr>
                <w:p w14:paraId="275CC93F"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2DA1374D" w14:textId="77777777" w:rsidR="00BD56CF" w:rsidRPr="00BD56CF" w:rsidRDefault="00BD56CF" w:rsidP="00BD56CF">
                  <w:pPr>
                    <w:spacing w:after="60"/>
                    <w:rPr>
                      <w:iCs/>
                      <w:sz w:val="20"/>
                      <w:szCs w:val="20"/>
                    </w:rPr>
                  </w:pPr>
                  <w:r w:rsidRPr="00BD56CF">
                    <w:rPr>
                      <w:i/>
                      <w:iCs/>
                      <w:sz w:val="20"/>
                      <w:szCs w:val="20"/>
                    </w:rPr>
                    <w:t>Revenue Less Cost Above LSL During RUC-Committed Hours</w:t>
                  </w:r>
                  <w:r w:rsidRPr="00BD56CF">
                    <w:rPr>
                      <w:iCs/>
                      <w:sz w:val="20"/>
                      <w:szCs w:val="20"/>
                    </w:rPr>
                    <w:t xml:space="preserve">—The sum of the total revenue for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above the LSL less the cost during all RUC-Committed Hours, for the Operating Day</w:t>
                  </w:r>
                  <w:r w:rsidRPr="00BD56CF">
                    <w:rPr>
                      <w:i/>
                      <w:iCs/>
                      <w:sz w:val="20"/>
                      <w:szCs w:val="20"/>
                    </w:rPr>
                    <w:t xml:space="preserve"> d</w:t>
                  </w:r>
                  <w:r w:rsidRPr="00BD56CF">
                    <w:rPr>
                      <w:iCs/>
                      <w:sz w:val="20"/>
                      <w:szCs w:val="20"/>
                    </w:rPr>
                    <w:t>.  See Section 5.7.1.3.  When one or more Combined Cycle Generation Resources are committed by RUC, Revenue Less Cost Above LSL During RUC-Committed Hours is calculated for the Combined Cycle Train for all RUC-committed Combined Cycle Generation Resources.</w:t>
                  </w:r>
                </w:p>
              </w:tc>
            </w:tr>
            <w:tr w:rsidR="00BD56CF" w:rsidRPr="00BD56CF" w14:paraId="4A77E884" w14:textId="77777777" w:rsidTr="0076170B">
              <w:trPr>
                <w:cantSplit/>
              </w:trPr>
              <w:tc>
                <w:tcPr>
                  <w:tcW w:w="944" w:type="pct"/>
                </w:tcPr>
                <w:p w14:paraId="71739F8E" w14:textId="77777777" w:rsidR="00BD56CF" w:rsidRPr="00BD56CF" w:rsidRDefault="00BD56CF" w:rsidP="00BD56CF">
                  <w:pPr>
                    <w:spacing w:after="60"/>
                    <w:rPr>
                      <w:iCs/>
                      <w:sz w:val="20"/>
                      <w:szCs w:val="20"/>
                    </w:rPr>
                  </w:pPr>
                  <w:r w:rsidRPr="00BD56CF">
                    <w:rPr>
                      <w:iCs/>
                      <w:sz w:val="20"/>
                      <w:szCs w:val="20"/>
                    </w:rPr>
                    <w:lastRenderedPageBreak/>
                    <w:t xml:space="preserve">RUCEXRQC </w:t>
                  </w:r>
                  <w:r w:rsidRPr="00BD56CF">
                    <w:rPr>
                      <w:i/>
                      <w:iCs/>
                      <w:sz w:val="20"/>
                      <w:szCs w:val="20"/>
                      <w:vertAlign w:val="subscript"/>
                    </w:rPr>
                    <w:t>q, r, d</w:t>
                  </w:r>
                </w:p>
              </w:tc>
              <w:tc>
                <w:tcPr>
                  <w:tcW w:w="434" w:type="pct"/>
                </w:tcPr>
                <w:p w14:paraId="7BBCF821" w14:textId="77777777" w:rsidR="00BD56CF" w:rsidRPr="00BD56CF" w:rsidRDefault="00BD56CF" w:rsidP="00BD56CF">
                  <w:pPr>
                    <w:spacing w:after="60"/>
                    <w:jc w:val="center"/>
                    <w:rPr>
                      <w:iCs/>
                      <w:sz w:val="20"/>
                      <w:szCs w:val="20"/>
                    </w:rPr>
                  </w:pPr>
                  <w:r w:rsidRPr="00BD56CF">
                    <w:rPr>
                      <w:iCs/>
                      <w:sz w:val="20"/>
                      <w:szCs w:val="20"/>
                    </w:rPr>
                    <w:t>$</w:t>
                  </w:r>
                </w:p>
              </w:tc>
              <w:tc>
                <w:tcPr>
                  <w:tcW w:w="3622" w:type="pct"/>
                </w:tcPr>
                <w:p w14:paraId="1B87F969" w14:textId="77777777" w:rsidR="00BD56CF" w:rsidRPr="00BD56CF" w:rsidRDefault="00BD56CF" w:rsidP="00BD56CF">
                  <w:pPr>
                    <w:spacing w:after="60"/>
                    <w:rPr>
                      <w:iCs/>
                      <w:sz w:val="20"/>
                      <w:szCs w:val="20"/>
                    </w:rPr>
                  </w:pPr>
                  <w:r w:rsidRPr="00BD56CF">
                    <w:rPr>
                      <w:i/>
                      <w:iCs/>
                      <w:sz w:val="20"/>
                      <w:szCs w:val="20"/>
                    </w:rPr>
                    <w:t>Revenue Less Cost from QSE-</w:t>
                  </w:r>
                  <w:proofErr w:type="spellStart"/>
                  <w:r w:rsidRPr="00BD56CF">
                    <w:rPr>
                      <w:i/>
                      <w:iCs/>
                      <w:sz w:val="20"/>
                      <w:szCs w:val="20"/>
                    </w:rPr>
                    <w:t>Clawback</w:t>
                  </w:r>
                  <w:proofErr w:type="spellEnd"/>
                  <w:r w:rsidRPr="00BD56CF">
                    <w:rPr>
                      <w:i/>
                      <w:iCs/>
                      <w:sz w:val="20"/>
                      <w:szCs w:val="20"/>
                    </w:rPr>
                    <w:t xml:space="preserve"> Intervals</w:t>
                  </w:r>
                  <w:r w:rsidRPr="00BD56CF">
                    <w:rPr>
                      <w:iCs/>
                      <w:sz w:val="20"/>
                      <w:szCs w:val="20"/>
                    </w:rPr>
                    <w:t xml:space="preserve">—The sum of the total revenue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less the cost during all QSE-</w:t>
                  </w:r>
                  <w:proofErr w:type="spellStart"/>
                  <w:r w:rsidRPr="00BD56CF">
                    <w:rPr>
                      <w:iCs/>
                      <w:sz w:val="20"/>
                      <w:szCs w:val="20"/>
                    </w:rPr>
                    <w:t>Clawback</w:t>
                  </w:r>
                  <w:proofErr w:type="spellEnd"/>
                  <w:r w:rsidRPr="00BD56CF">
                    <w:rPr>
                      <w:iCs/>
                      <w:sz w:val="20"/>
                      <w:szCs w:val="20"/>
                    </w:rPr>
                    <w:t xml:space="preserve"> Intervals for the Operating Day</w:t>
                  </w:r>
                  <w:r w:rsidRPr="00BD56CF">
                    <w:rPr>
                      <w:i/>
                      <w:iCs/>
                      <w:sz w:val="20"/>
                      <w:szCs w:val="20"/>
                    </w:rPr>
                    <w:t xml:space="preserve"> d</w:t>
                  </w:r>
                  <w:r w:rsidRPr="00BD56CF">
                    <w:rPr>
                      <w:iCs/>
                      <w:sz w:val="20"/>
                      <w:szCs w:val="20"/>
                    </w:rPr>
                    <w:t>.  See Section 5.7.1.4.  When one or more Combined Cycle Generation Resources are committed by RUC, Revenue Less Cost from QSE-</w:t>
                  </w:r>
                  <w:proofErr w:type="spellStart"/>
                  <w:r w:rsidRPr="00BD56CF">
                    <w:rPr>
                      <w:iCs/>
                      <w:sz w:val="20"/>
                      <w:szCs w:val="20"/>
                    </w:rPr>
                    <w:t>Clawback</w:t>
                  </w:r>
                  <w:proofErr w:type="spellEnd"/>
                  <w:r w:rsidRPr="00BD56CF">
                    <w:rPr>
                      <w:iCs/>
                      <w:sz w:val="20"/>
                      <w:szCs w:val="20"/>
                    </w:rPr>
                    <w:t xml:space="preserve"> Intervals is calculated for the Combined Cycle Train for all Combined Cycle Generation Resources earning revenue in QSE </w:t>
                  </w:r>
                  <w:proofErr w:type="spellStart"/>
                  <w:r w:rsidRPr="00BD56CF">
                    <w:rPr>
                      <w:iCs/>
                      <w:sz w:val="20"/>
                      <w:szCs w:val="20"/>
                    </w:rPr>
                    <w:t>Clawback</w:t>
                  </w:r>
                  <w:proofErr w:type="spellEnd"/>
                  <w:r w:rsidRPr="00BD56CF">
                    <w:rPr>
                      <w:iCs/>
                      <w:sz w:val="20"/>
                      <w:szCs w:val="20"/>
                    </w:rPr>
                    <w:t xml:space="preserve"> Intervals.</w:t>
                  </w:r>
                </w:p>
              </w:tc>
            </w:tr>
            <w:tr w:rsidR="00BD56CF" w:rsidRPr="00BD56CF" w14:paraId="4D408C90" w14:textId="77777777" w:rsidTr="0076170B">
              <w:trPr>
                <w:cantSplit/>
              </w:trPr>
              <w:tc>
                <w:tcPr>
                  <w:tcW w:w="944" w:type="pct"/>
                </w:tcPr>
                <w:p w14:paraId="751FF2B5" w14:textId="77777777" w:rsidR="00BD56CF" w:rsidRPr="00BD56CF" w:rsidRDefault="00BD56CF" w:rsidP="00BD56CF">
                  <w:pPr>
                    <w:spacing w:after="60"/>
                    <w:rPr>
                      <w:iCs/>
                      <w:sz w:val="20"/>
                      <w:szCs w:val="20"/>
                    </w:rPr>
                  </w:pPr>
                  <w:r w:rsidRPr="00BD56CF">
                    <w:rPr>
                      <w:iCs/>
                      <w:sz w:val="20"/>
                      <w:szCs w:val="20"/>
                    </w:rPr>
                    <w:t xml:space="preserve">RUCACREV </w:t>
                  </w:r>
                  <w:r w:rsidRPr="00BD56CF">
                    <w:rPr>
                      <w:i/>
                      <w:iCs/>
                      <w:sz w:val="20"/>
                      <w:szCs w:val="20"/>
                      <w:vertAlign w:val="subscript"/>
                    </w:rPr>
                    <w:t>q, r, d</w:t>
                  </w:r>
                </w:p>
              </w:tc>
              <w:tc>
                <w:tcPr>
                  <w:tcW w:w="434" w:type="pct"/>
                </w:tcPr>
                <w:p w14:paraId="65AEF307" w14:textId="77777777" w:rsidR="00BD56CF" w:rsidRPr="00BD56CF" w:rsidRDefault="00BD56CF" w:rsidP="00BD56CF">
                  <w:pPr>
                    <w:spacing w:after="60" w:line="360" w:lineRule="auto"/>
                    <w:jc w:val="center"/>
                    <w:rPr>
                      <w:iCs/>
                      <w:sz w:val="20"/>
                      <w:szCs w:val="20"/>
                    </w:rPr>
                  </w:pPr>
                  <w:r w:rsidRPr="00BD56CF">
                    <w:rPr>
                      <w:iCs/>
                      <w:sz w:val="20"/>
                      <w:szCs w:val="20"/>
                    </w:rPr>
                    <w:t>$</w:t>
                  </w:r>
                </w:p>
              </w:tc>
              <w:tc>
                <w:tcPr>
                  <w:tcW w:w="3622" w:type="pct"/>
                </w:tcPr>
                <w:p w14:paraId="03AE3554" w14:textId="77777777" w:rsidR="00BD56CF" w:rsidRPr="00BD56CF" w:rsidRDefault="00BD56CF" w:rsidP="00BD56CF">
                  <w:pPr>
                    <w:spacing w:after="60"/>
                    <w:rPr>
                      <w:i/>
                      <w:iCs/>
                      <w:sz w:val="20"/>
                      <w:szCs w:val="20"/>
                    </w:rPr>
                  </w:pPr>
                  <w:r w:rsidRPr="00BD56CF">
                    <w:rPr>
                      <w:i/>
                      <w:iCs/>
                      <w:sz w:val="20"/>
                      <w:szCs w:val="20"/>
                    </w:rPr>
                    <w:t>Revenue from RUCAC Hours</w:t>
                  </w:r>
                  <w:r w:rsidRPr="00BD56CF">
                    <w:rPr>
                      <w:iCs/>
                      <w:sz w:val="20"/>
                      <w:szCs w:val="20"/>
                    </w:rPr>
                    <w:t xml:space="preserve">—The net positive sum for the energy revenues for generation of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up to LSL and the total revenue for Resource </w:t>
                  </w:r>
                  <w:r w:rsidRPr="00BD56CF">
                    <w:rPr>
                      <w:i/>
                      <w:iCs/>
                      <w:sz w:val="20"/>
                      <w:szCs w:val="20"/>
                    </w:rPr>
                    <w:t>r</w:t>
                  </w:r>
                  <w:r w:rsidRPr="00BD56CF">
                    <w:rPr>
                      <w:iCs/>
                      <w:sz w:val="20"/>
                      <w:szCs w:val="20"/>
                    </w:rPr>
                    <w:t xml:space="preserve"> operating above its LSL less the cost during all RUCAC-Hours, for the Operating Day </w:t>
                  </w:r>
                  <w:r w:rsidRPr="00BD56CF">
                    <w:rPr>
                      <w:i/>
                      <w:iCs/>
                      <w:sz w:val="20"/>
                      <w:szCs w:val="20"/>
                    </w:rPr>
                    <w:t>d</w:t>
                  </w:r>
                  <w:r w:rsidRPr="00BD56CF">
                    <w:rPr>
                      <w:iCs/>
                      <w:sz w:val="20"/>
                      <w:szCs w:val="20"/>
                    </w:rPr>
                    <w:t xml:space="preserve">.  When one or more Combined Cycle Generation Resources are RUCAC, revenue from RUCAC Hours is calculated for the Combined Cycle Train for all Combined Cycle Generation Resources that were RUC-committed during </w:t>
                  </w:r>
                  <w:proofErr w:type="gramStart"/>
                  <w:r w:rsidRPr="00BD56CF">
                    <w:rPr>
                      <w:iCs/>
                      <w:sz w:val="20"/>
                      <w:szCs w:val="20"/>
                    </w:rPr>
                    <w:t>the RUCAC</w:t>
                  </w:r>
                  <w:proofErr w:type="gramEnd"/>
                  <w:r w:rsidRPr="00BD56CF">
                    <w:rPr>
                      <w:iCs/>
                      <w:sz w:val="20"/>
                      <w:szCs w:val="20"/>
                    </w:rPr>
                    <w:t>-Hours.</w:t>
                  </w:r>
                </w:p>
              </w:tc>
            </w:tr>
            <w:tr w:rsidR="00BD56CF" w:rsidRPr="00BD56CF" w14:paraId="63E3A4D0" w14:textId="77777777" w:rsidTr="0076170B">
              <w:trPr>
                <w:cantSplit/>
              </w:trPr>
              <w:tc>
                <w:tcPr>
                  <w:tcW w:w="944" w:type="pct"/>
                </w:tcPr>
                <w:p w14:paraId="405D613B" w14:textId="77777777" w:rsidR="00BD56CF" w:rsidRPr="00BD56CF" w:rsidRDefault="00BD56CF" w:rsidP="00BD56CF">
                  <w:pPr>
                    <w:spacing w:after="60"/>
                    <w:rPr>
                      <w:iCs/>
                      <w:sz w:val="20"/>
                      <w:szCs w:val="20"/>
                    </w:rPr>
                  </w:pPr>
                  <w:r w:rsidRPr="00BD56CF">
                    <w:rPr>
                      <w:iCs/>
                      <w:sz w:val="20"/>
                      <w:szCs w:val="20"/>
                    </w:rPr>
                    <w:t xml:space="preserve">RUCMEREV96 </w:t>
                  </w:r>
                  <w:r w:rsidRPr="00BD56CF">
                    <w:rPr>
                      <w:i/>
                      <w:iCs/>
                      <w:sz w:val="20"/>
                      <w:szCs w:val="20"/>
                      <w:vertAlign w:val="subscript"/>
                    </w:rPr>
                    <w:t>q, r, i</w:t>
                  </w:r>
                </w:p>
              </w:tc>
              <w:tc>
                <w:tcPr>
                  <w:tcW w:w="434" w:type="pct"/>
                </w:tcPr>
                <w:p w14:paraId="5967E402" w14:textId="77777777" w:rsidR="00BD56CF" w:rsidRPr="00BD56CF" w:rsidRDefault="00BD56CF" w:rsidP="00BD56CF">
                  <w:pPr>
                    <w:spacing w:after="60" w:line="360" w:lineRule="auto"/>
                    <w:jc w:val="center"/>
                    <w:rPr>
                      <w:iCs/>
                      <w:sz w:val="20"/>
                      <w:szCs w:val="20"/>
                    </w:rPr>
                  </w:pPr>
                  <w:r w:rsidRPr="00BD56CF">
                    <w:rPr>
                      <w:iCs/>
                      <w:sz w:val="20"/>
                      <w:szCs w:val="20"/>
                    </w:rPr>
                    <w:t>$</w:t>
                  </w:r>
                </w:p>
              </w:tc>
              <w:tc>
                <w:tcPr>
                  <w:tcW w:w="3622" w:type="pct"/>
                </w:tcPr>
                <w:p w14:paraId="01A2F6D3" w14:textId="126FA722" w:rsidR="00BD56CF" w:rsidRPr="00BD56CF" w:rsidRDefault="00BD56CF" w:rsidP="00BD56CF">
                  <w:pPr>
                    <w:spacing w:after="60"/>
                    <w:rPr>
                      <w:i/>
                      <w:iCs/>
                      <w:sz w:val="20"/>
                      <w:szCs w:val="20"/>
                    </w:rPr>
                  </w:pPr>
                  <w:r w:rsidRPr="00BD56CF">
                    <w:rPr>
                      <w:i/>
                      <w:iCs/>
                      <w:sz w:val="20"/>
                      <w:szCs w:val="20"/>
                    </w:rPr>
                    <w:t>RUC Minimum-Energy Revenue by Interval</w:t>
                  </w:r>
                  <w:r w:rsidRPr="00BD56CF">
                    <w:rPr>
                      <w:iCs/>
                      <w:sz w:val="20"/>
                      <w:szCs w:val="20"/>
                    </w:rPr>
                    <w:t xml:space="preserve">—The energy revenues for generation of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up to LSL during all RUC-Committed Hours, for the Settlement Interval </w:t>
                  </w:r>
                  <w:r w:rsidRPr="00BD56CF">
                    <w:rPr>
                      <w:i/>
                      <w:iCs/>
                      <w:sz w:val="20"/>
                      <w:szCs w:val="20"/>
                    </w:rPr>
                    <w:t>i</w:t>
                  </w:r>
                  <w:r w:rsidRPr="00BD56CF">
                    <w:rPr>
                      <w:iCs/>
                      <w:sz w:val="20"/>
                      <w:szCs w:val="20"/>
                    </w:rPr>
                    <w:t xml:space="preserve">.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w:t>
                  </w:r>
                  <w:ins w:id="825" w:author="ERCOT" w:date="2024-05-20T15:29:00Z">
                    <w:r w:rsidR="005666A2">
                      <w:rPr>
                        <w:iCs/>
                        <w:sz w:val="20"/>
                        <w:szCs w:val="20"/>
                      </w:rPr>
                      <w:t>or DRRS</w:t>
                    </w:r>
                  </w:ins>
                  <w:ins w:id="826" w:author="ERCOT" w:date="2024-05-29T07:42:00Z">
                    <w:r w:rsidR="00B570B8">
                      <w:rPr>
                        <w:iCs/>
                        <w:sz w:val="20"/>
                        <w:szCs w:val="20"/>
                      </w:rPr>
                      <w:t>-</w:t>
                    </w:r>
                  </w:ins>
                  <w:ins w:id="827" w:author="ERCOT" w:date="2024-05-20T15:29:00Z">
                    <w:r w:rsidR="005666A2">
                      <w:rPr>
                        <w:iCs/>
                        <w:sz w:val="20"/>
                        <w:szCs w:val="20"/>
                      </w:rPr>
                      <w:t xml:space="preserve">deployed </w:t>
                    </w:r>
                  </w:ins>
                  <w:r w:rsidRPr="00BD56CF">
                    <w:rPr>
                      <w:iCs/>
                      <w:sz w:val="20"/>
                      <w:szCs w:val="20"/>
                    </w:rPr>
                    <w:t>configuration.</w:t>
                  </w:r>
                </w:p>
              </w:tc>
            </w:tr>
            <w:tr w:rsidR="00BD56CF" w:rsidRPr="00BD56CF" w14:paraId="74EAA130" w14:textId="77777777" w:rsidTr="0076170B">
              <w:trPr>
                <w:cantSplit/>
              </w:trPr>
              <w:tc>
                <w:tcPr>
                  <w:tcW w:w="944" w:type="pct"/>
                </w:tcPr>
                <w:p w14:paraId="2F36A731" w14:textId="77777777" w:rsidR="00BD56CF" w:rsidRPr="00BD56CF" w:rsidRDefault="00BD56CF" w:rsidP="00BD56CF">
                  <w:pPr>
                    <w:spacing w:after="60"/>
                    <w:rPr>
                      <w:iCs/>
                      <w:sz w:val="20"/>
                      <w:szCs w:val="20"/>
                    </w:rPr>
                  </w:pPr>
                  <w:r w:rsidRPr="00BD56CF">
                    <w:rPr>
                      <w:iCs/>
                      <w:sz w:val="20"/>
                      <w:szCs w:val="20"/>
                    </w:rPr>
                    <w:t xml:space="preserve">RUCEXRR96 </w:t>
                  </w:r>
                  <w:r w:rsidRPr="00BD56CF">
                    <w:rPr>
                      <w:i/>
                      <w:iCs/>
                      <w:sz w:val="20"/>
                      <w:szCs w:val="20"/>
                      <w:vertAlign w:val="subscript"/>
                    </w:rPr>
                    <w:t>q, r, i</w:t>
                  </w:r>
                </w:p>
              </w:tc>
              <w:tc>
                <w:tcPr>
                  <w:tcW w:w="434" w:type="pct"/>
                </w:tcPr>
                <w:p w14:paraId="5EB8C9C2" w14:textId="77777777" w:rsidR="00BD56CF" w:rsidRPr="00BD56CF" w:rsidRDefault="00BD56CF" w:rsidP="00BD56CF">
                  <w:pPr>
                    <w:spacing w:after="60" w:line="360" w:lineRule="auto"/>
                    <w:jc w:val="center"/>
                    <w:rPr>
                      <w:iCs/>
                      <w:sz w:val="20"/>
                      <w:szCs w:val="20"/>
                    </w:rPr>
                  </w:pPr>
                  <w:r w:rsidRPr="00BD56CF">
                    <w:rPr>
                      <w:iCs/>
                      <w:sz w:val="20"/>
                      <w:szCs w:val="20"/>
                    </w:rPr>
                    <w:t>$</w:t>
                  </w:r>
                </w:p>
              </w:tc>
              <w:tc>
                <w:tcPr>
                  <w:tcW w:w="3622" w:type="pct"/>
                </w:tcPr>
                <w:p w14:paraId="7220F1D6" w14:textId="77777777" w:rsidR="00BD56CF" w:rsidRPr="00BD56CF" w:rsidRDefault="00BD56CF" w:rsidP="00BD56CF">
                  <w:pPr>
                    <w:spacing w:after="60"/>
                    <w:rPr>
                      <w:i/>
                      <w:iCs/>
                      <w:sz w:val="20"/>
                      <w:szCs w:val="20"/>
                    </w:rPr>
                  </w:pPr>
                  <w:r w:rsidRPr="00BD56CF">
                    <w:rPr>
                      <w:i/>
                      <w:iCs/>
                      <w:sz w:val="20"/>
                      <w:szCs w:val="20"/>
                    </w:rPr>
                    <w:t>Revenue Less Cost Above LSL During RUC-Committed Hours by Interval</w:t>
                  </w:r>
                  <w:r w:rsidRPr="00BD56CF">
                    <w:rPr>
                      <w:iCs/>
                      <w:sz w:val="20"/>
                      <w:szCs w:val="20"/>
                    </w:rPr>
                    <w:t xml:space="preserve">—The total revenue for Resource </w:t>
                  </w:r>
                  <w:r w:rsidRPr="00BD56CF">
                    <w:rPr>
                      <w:i/>
                      <w:iCs/>
                      <w:sz w:val="20"/>
                      <w:szCs w:val="20"/>
                    </w:rPr>
                    <w:t xml:space="preserve">r </w:t>
                  </w:r>
                  <w:r w:rsidRPr="00BD56CF">
                    <w:rPr>
                      <w:iCs/>
                      <w:sz w:val="20"/>
                      <w:szCs w:val="20"/>
                    </w:rPr>
                    <w:t xml:space="preserve">represented by QSE </w:t>
                  </w:r>
                  <w:r w:rsidRPr="00BD56CF">
                    <w:rPr>
                      <w:i/>
                      <w:iCs/>
                      <w:sz w:val="20"/>
                      <w:szCs w:val="20"/>
                    </w:rPr>
                    <w:t>q</w:t>
                  </w:r>
                  <w:r w:rsidRPr="00BD56CF">
                    <w:rPr>
                      <w:iCs/>
                      <w:sz w:val="20"/>
                      <w:szCs w:val="20"/>
                    </w:rPr>
                    <w:t xml:space="preserve"> operating above its LSL less the cost during all RUC-Committed hours, for the Settlement Interval </w:t>
                  </w:r>
                  <w:r w:rsidRPr="00BD56CF">
                    <w:rPr>
                      <w:i/>
                      <w:iCs/>
                      <w:sz w:val="20"/>
                      <w:szCs w:val="20"/>
                    </w:rPr>
                    <w:t>i</w:t>
                  </w:r>
                  <w:r w:rsidRPr="00BD56CF">
                    <w:rPr>
                      <w:iCs/>
                      <w:sz w:val="20"/>
                      <w:szCs w:val="20"/>
                    </w:rPr>
                    <w:t>.  When one or more Combined Cycle Generation Resources are committed by RUC, revenue less cost above LSL is calculated for the Combined Cycle Train for all RUC-committed Combined Cycle Generation Resources.</w:t>
                  </w:r>
                </w:p>
              </w:tc>
            </w:tr>
            <w:tr w:rsidR="00BD56CF" w:rsidRPr="00BD56CF" w14:paraId="397F676F" w14:textId="77777777" w:rsidTr="0076170B">
              <w:trPr>
                <w:cantSplit/>
              </w:trPr>
              <w:tc>
                <w:tcPr>
                  <w:tcW w:w="944" w:type="pct"/>
                </w:tcPr>
                <w:p w14:paraId="6836B7C7" w14:textId="77777777" w:rsidR="00BD56CF" w:rsidRPr="00BD56CF" w:rsidRDefault="00BD56CF" w:rsidP="00BD56CF">
                  <w:pPr>
                    <w:spacing w:after="60"/>
                    <w:rPr>
                      <w:iCs/>
                      <w:sz w:val="20"/>
                      <w:szCs w:val="20"/>
                    </w:rPr>
                  </w:pPr>
                  <w:r w:rsidRPr="00BD56CF">
                    <w:rPr>
                      <w:iCs/>
                      <w:sz w:val="20"/>
                      <w:szCs w:val="20"/>
                    </w:rPr>
                    <w:t xml:space="preserve">RUCHR </w:t>
                  </w:r>
                  <w:r w:rsidRPr="00BD56CF">
                    <w:rPr>
                      <w:i/>
                      <w:iCs/>
                      <w:sz w:val="20"/>
                      <w:szCs w:val="20"/>
                      <w:vertAlign w:val="subscript"/>
                    </w:rPr>
                    <w:t>q, r, d</w:t>
                  </w:r>
                </w:p>
              </w:tc>
              <w:tc>
                <w:tcPr>
                  <w:tcW w:w="434" w:type="pct"/>
                </w:tcPr>
                <w:p w14:paraId="16354B8D"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15A0162D" w14:textId="77777777" w:rsidR="00BD56CF" w:rsidRPr="00BD56CF" w:rsidRDefault="00BD56CF" w:rsidP="00BD56CF">
                  <w:pPr>
                    <w:spacing w:after="60"/>
                    <w:rPr>
                      <w:iCs/>
                      <w:sz w:val="20"/>
                      <w:szCs w:val="20"/>
                    </w:rPr>
                  </w:pPr>
                  <w:r w:rsidRPr="00BD56CF">
                    <w:rPr>
                      <w:i/>
                      <w:iCs/>
                      <w:sz w:val="20"/>
                      <w:szCs w:val="20"/>
                    </w:rPr>
                    <w:t>RUC Hour</w:t>
                  </w:r>
                  <w:r w:rsidRPr="00BD56CF">
                    <w:rPr>
                      <w:iCs/>
                      <w:sz w:val="20"/>
                      <w:szCs w:val="20"/>
                    </w:rPr>
                    <w:t xml:space="preserve">—The total number of RUC-Committed Hours, for Resource </w:t>
                  </w:r>
                  <w:r w:rsidRPr="00BD56CF">
                    <w:rPr>
                      <w:i/>
                      <w:iCs/>
                      <w:sz w:val="20"/>
                      <w:szCs w:val="20"/>
                    </w:rPr>
                    <w:t>r</w:t>
                  </w:r>
                  <w:r w:rsidRPr="00BD56CF">
                    <w:rPr>
                      <w:iCs/>
                      <w:sz w:val="20"/>
                      <w:szCs w:val="20"/>
                    </w:rPr>
                    <w:t xml:space="preserve"> represented by QSE </w:t>
                  </w:r>
                  <w:r w:rsidRPr="00BD56CF">
                    <w:rPr>
                      <w:i/>
                      <w:iCs/>
                      <w:sz w:val="20"/>
                      <w:szCs w:val="20"/>
                    </w:rPr>
                    <w:t>q</w:t>
                  </w:r>
                  <w:r w:rsidRPr="00BD56CF">
                    <w:rPr>
                      <w:iCs/>
                      <w:sz w:val="20"/>
                      <w:szCs w:val="20"/>
                    </w:rPr>
                    <w:t xml:space="preserve"> for the Operating Day</w:t>
                  </w:r>
                  <w:r w:rsidRPr="00BD56CF">
                    <w:rPr>
                      <w:i/>
                      <w:iCs/>
                      <w:sz w:val="20"/>
                      <w:szCs w:val="20"/>
                    </w:rPr>
                    <w:t xml:space="preserve"> d</w:t>
                  </w:r>
                  <w:r w:rsidRPr="00BD56CF">
                    <w:rPr>
                      <w:iCs/>
                      <w:sz w:val="20"/>
                      <w:szCs w:val="20"/>
                    </w:rPr>
                    <w:t>.  When one or more Combined Cycle Generation Resources are committed by RUC, the total number of RUC-Committed Hours is calculated for the Combined Cycle Train for all RUC-committed Combined Cycle Generation Resources.</w:t>
                  </w:r>
                </w:p>
              </w:tc>
            </w:tr>
            <w:tr w:rsidR="00BD56CF" w:rsidRPr="00BD56CF" w14:paraId="1CDE45A2" w14:textId="77777777" w:rsidTr="0076170B">
              <w:trPr>
                <w:cantSplit/>
              </w:trPr>
              <w:tc>
                <w:tcPr>
                  <w:tcW w:w="944" w:type="pct"/>
                </w:tcPr>
                <w:p w14:paraId="67AFD1CE" w14:textId="77777777" w:rsidR="00BD56CF" w:rsidRPr="00BD56CF" w:rsidRDefault="00BD56CF" w:rsidP="00BD56CF">
                  <w:pPr>
                    <w:spacing w:after="60"/>
                    <w:rPr>
                      <w:iCs/>
                      <w:sz w:val="20"/>
                      <w:szCs w:val="20"/>
                    </w:rPr>
                  </w:pPr>
                  <w:r w:rsidRPr="00BD56CF">
                    <w:rPr>
                      <w:i/>
                      <w:iCs/>
                      <w:sz w:val="20"/>
                      <w:szCs w:val="20"/>
                    </w:rPr>
                    <w:t>q</w:t>
                  </w:r>
                </w:p>
              </w:tc>
              <w:tc>
                <w:tcPr>
                  <w:tcW w:w="434" w:type="pct"/>
                </w:tcPr>
                <w:p w14:paraId="5F10CCC9"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228D2C03" w14:textId="77777777" w:rsidR="00BD56CF" w:rsidRPr="00BD56CF" w:rsidRDefault="00BD56CF" w:rsidP="00BD56CF">
                  <w:pPr>
                    <w:spacing w:after="60"/>
                    <w:rPr>
                      <w:iCs/>
                      <w:sz w:val="20"/>
                      <w:szCs w:val="20"/>
                    </w:rPr>
                  </w:pPr>
                  <w:r w:rsidRPr="00BD56CF">
                    <w:rPr>
                      <w:iCs/>
                      <w:sz w:val="20"/>
                      <w:szCs w:val="20"/>
                    </w:rPr>
                    <w:t>A QSE.</w:t>
                  </w:r>
                </w:p>
              </w:tc>
            </w:tr>
            <w:tr w:rsidR="00BD56CF" w:rsidRPr="00BD56CF" w14:paraId="624096C4" w14:textId="77777777" w:rsidTr="0076170B">
              <w:trPr>
                <w:cantSplit/>
              </w:trPr>
              <w:tc>
                <w:tcPr>
                  <w:tcW w:w="944" w:type="pct"/>
                </w:tcPr>
                <w:p w14:paraId="162229D3" w14:textId="77777777" w:rsidR="00BD56CF" w:rsidRPr="00BD56CF" w:rsidRDefault="00BD56CF" w:rsidP="00BD56CF">
                  <w:pPr>
                    <w:spacing w:after="60"/>
                    <w:rPr>
                      <w:iCs/>
                      <w:sz w:val="20"/>
                      <w:szCs w:val="20"/>
                    </w:rPr>
                  </w:pPr>
                  <w:r w:rsidRPr="00BD56CF">
                    <w:rPr>
                      <w:i/>
                      <w:iCs/>
                      <w:sz w:val="20"/>
                      <w:szCs w:val="20"/>
                    </w:rPr>
                    <w:t>r</w:t>
                  </w:r>
                </w:p>
              </w:tc>
              <w:tc>
                <w:tcPr>
                  <w:tcW w:w="434" w:type="pct"/>
                </w:tcPr>
                <w:p w14:paraId="37AB528D"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428ACF54" w14:textId="77777777" w:rsidR="00BD56CF" w:rsidRPr="00BD56CF" w:rsidRDefault="00BD56CF" w:rsidP="00BD56CF">
                  <w:pPr>
                    <w:spacing w:after="60"/>
                    <w:rPr>
                      <w:iCs/>
                      <w:sz w:val="20"/>
                      <w:szCs w:val="20"/>
                    </w:rPr>
                  </w:pPr>
                  <w:r w:rsidRPr="00BD56CF">
                    <w:rPr>
                      <w:iCs/>
                      <w:sz w:val="20"/>
                      <w:szCs w:val="20"/>
                    </w:rPr>
                    <w:t>A RUC-committed Generation Resource.</w:t>
                  </w:r>
                </w:p>
              </w:tc>
            </w:tr>
            <w:tr w:rsidR="00BD56CF" w:rsidRPr="00BD56CF" w14:paraId="2025F300" w14:textId="77777777" w:rsidTr="0076170B">
              <w:trPr>
                <w:cantSplit/>
              </w:trPr>
              <w:tc>
                <w:tcPr>
                  <w:tcW w:w="944" w:type="pct"/>
                </w:tcPr>
                <w:p w14:paraId="62E4C175" w14:textId="77777777" w:rsidR="00BD56CF" w:rsidRPr="00BD56CF" w:rsidRDefault="00BD56CF" w:rsidP="00BD56CF">
                  <w:pPr>
                    <w:spacing w:after="60"/>
                    <w:rPr>
                      <w:iCs/>
                      <w:sz w:val="20"/>
                      <w:szCs w:val="20"/>
                    </w:rPr>
                  </w:pPr>
                  <w:r w:rsidRPr="00BD56CF">
                    <w:rPr>
                      <w:i/>
                      <w:iCs/>
                      <w:sz w:val="20"/>
                      <w:szCs w:val="20"/>
                    </w:rPr>
                    <w:t>d</w:t>
                  </w:r>
                </w:p>
              </w:tc>
              <w:tc>
                <w:tcPr>
                  <w:tcW w:w="434" w:type="pct"/>
                </w:tcPr>
                <w:p w14:paraId="7CDE80B0"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7EFBE24F" w14:textId="77777777" w:rsidR="00BD56CF" w:rsidRPr="00BD56CF" w:rsidRDefault="00BD56CF" w:rsidP="00BD56CF">
                  <w:pPr>
                    <w:spacing w:after="60"/>
                    <w:rPr>
                      <w:iCs/>
                      <w:sz w:val="20"/>
                      <w:szCs w:val="20"/>
                    </w:rPr>
                  </w:pPr>
                  <w:r w:rsidRPr="00BD56CF">
                    <w:rPr>
                      <w:iCs/>
                      <w:sz w:val="20"/>
                      <w:szCs w:val="20"/>
                    </w:rPr>
                    <w:t>An Operating Day containing the RUC-commitment.</w:t>
                  </w:r>
                </w:p>
              </w:tc>
            </w:tr>
            <w:tr w:rsidR="00BD56CF" w:rsidRPr="00BD56CF" w14:paraId="18848A91" w14:textId="77777777" w:rsidTr="0076170B">
              <w:trPr>
                <w:cantSplit/>
              </w:trPr>
              <w:tc>
                <w:tcPr>
                  <w:tcW w:w="944" w:type="pct"/>
                </w:tcPr>
                <w:p w14:paraId="6AE81C0B" w14:textId="77777777" w:rsidR="00BD56CF" w:rsidRPr="00BD56CF" w:rsidRDefault="00BD56CF" w:rsidP="00BD56CF">
                  <w:pPr>
                    <w:spacing w:after="60"/>
                    <w:rPr>
                      <w:iCs/>
                      <w:sz w:val="20"/>
                      <w:szCs w:val="20"/>
                    </w:rPr>
                  </w:pPr>
                  <w:r w:rsidRPr="00BD56CF">
                    <w:rPr>
                      <w:i/>
                      <w:iCs/>
                      <w:sz w:val="20"/>
                      <w:szCs w:val="20"/>
                    </w:rPr>
                    <w:t>h</w:t>
                  </w:r>
                </w:p>
              </w:tc>
              <w:tc>
                <w:tcPr>
                  <w:tcW w:w="434" w:type="pct"/>
                </w:tcPr>
                <w:p w14:paraId="6588B20D"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482397D4" w14:textId="1E363CD9" w:rsidR="00BD56CF" w:rsidRPr="00BD56CF" w:rsidRDefault="00BD56CF" w:rsidP="00BD56CF">
                  <w:pPr>
                    <w:spacing w:after="60"/>
                    <w:rPr>
                      <w:iCs/>
                      <w:sz w:val="20"/>
                      <w:szCs w:val="20"/>
                    </w:rPr>
                  </w:pPr>
                  <w:r w:rsidRPr="00BD56CF">
                    <w:rPr>
                      <w:iCs/>
                      <w:sz w:val="20"/>
                      <w:szCs w:val="20"/>
                    </w:rPr>
                    <w:t>An hour in the RUC-</w:t>
                  </w:r>
                  <w:r w:rsidR="00E90B8F">
                    <w:rPr>
                      <w:iCs/>
                      <w:sz w:val="20"/>
                      <w:szCs w:val="20"/>
                    </w:rPr>
                    <w:t>c</w:t>
                  </w:r>
                  <w:r w:rsidRPr="00BD56CF">
                    <w:rPr>
                      <w:iCs/>
                      <w:sz w:val="20"/>
                      <w:szCs w:val="20"/>
                    </w:rPr>
                    <w:t>ommitment period.</w:t>
                  </w:r>
                </w:p>
              </w:tc>
            </w:tr>
            <w:tr w:rsidR="00BD56CF" w:rsidRPr="00BD56CF" w14:paraId="687E82C6" w14:textId="77777777" w:rsidTr="0076170B">
              <w:trPr>
                <w:cantSplit/>
              </w:trPr>
              <w:tc>
                <w:tcPr>
                  <w:tcW w:w="944" w:type="pct"/>
                </w:tcPr>
                <w:p w14:paraId="2FC49B64" w14:textId="77777777" w:rsidR="00BD56CF" w:rsidRPr="00BD56CF" w:rsidRDefault="00BD56CF" w:rsidP="00BD56CF">
                  <w:pPr>
                    <w:spacing w:after="60"/>
                    <w:rPr>
                      <w:i/>
                      <w:iCs/>
                      <w:sz w:val="20"/>
                      <w:szCs w:val="20"/>
                    </w:rPr>
                  </w:pPr>
                  <w:r w:rsidRPr="00BD56CF">
                    <w:rPr>
                      <w:i/>
                      <w:iCs/>
                      <w:sz w:val="20"/>
                      <w:szCs w:val="20"/>
                    </w:rPr>
                    <w:t>i</w:t>
                  </w:r>
                </w:p>
              </w:tc>
              <w:tc>
                <w:tcPr>
                  <w:tcW w:w="434" w:type="pct"/>
                </w:tcPr>
                <w:p w14:paraId="248A2671" w14:textId="77777777" w:rsidR="00BD56CF" w:rsidRPr="00BD56CF" w:rsidRDefault="00BD56CF" w:rsidP="00BD56CF">
                  <w:pPr>
                    <w:spacing w:after="60"/>
                    <w:jc w:val="center"/>
                    <w:rPr>
                      <w:iCs/>
                      <w:sz w:val="20"/>
                      <w:szCs w:val="20"/>
                    </w:rPr>
                  </w:pPr>
                  <w:r w:rsidRPr="00BD56CF">
                    <w:rPr>
                      <w:iCs/>
                      <w:sz w:val="20"/>
                      <w:szCs w:val="20"/>
                    </w:rPr>
                    <w:t>none</w:t>
                  </w:r>
                </w:p>
              </w:tc>
              <w:tc>
                <w:tcPr>
                  <w:tcW w:w="3622" w:type="pct"/>
                </w:tcPr>
                <w:p w14:paraId="62F19218" w14:textId="77777777" w:rsidR="00BD56CF" w:rsidRPr="00BD56CF" w:rsidRDefault="00BD56CF" w:rsidP="00BD56CF">
                  <w:pPr>
                    <w:spacing w:after="60"/>
                    <w:rPr>
                      <w:iCs/>
                      <w:sz w:val="20"/>
                      <w:szCs w:val="20"/>
                    </w:rPr>
                  </w:pPr>
                  <w:r w:rsidRPr="00BD56CF">
                    <w:rPr>
                      <w:iCs/>
                      <w:sz w:val="20"/>
                      <w:szCs w:val="20"/>
                    </w:rPr>
                    <w:t>A 15-minute Settlement Interval within the hour that includes a RUCAC instruction.</w:t>
                  </w:r>
                </w:p>
              </w:tc>
            </w:tr>
          </w:tbl>
          <w:p w14:paraId="586BE0E3" w14:textId="77777777" w:rsidR="00BD56CF" w:rsidRPr="00BD56CF" w:rsidRDefault="00BD56CF" w:rsidP="00BD56CF">
            <w:pPr>
              <w:spacing w:after="240"/>
              <w:ind w:left="720" w:hanging="720"/>
              <w:rPr>
                <w:iCs/>
                <w:szCs w:val="20"/>
              </w:rPr>
            </w:pPr>
          </w:p>
        </w:tc>
      </w:tr>
    </w:tbl>
    <w:p w14:paraId="4729C682" w14:textId="77777777" w:rsidR="0076170B" w:rsidRPr="0076170B" w:rsidRDefault="0076170B" w:rsidP="0076170B">
      <w:pPr>
        <w:keepNext/>
        <w:tabs>
          <w:tab w:val="left" w:pos="1620"/>
        </w:tabs>
        <w:spacing w:before="480" w:after="240"/>
        <w:ind w:left="1627" w:hanging="1627"/>
        <w:outlineLvl w:val="4"/>
        <w:rPr>
          <w:rFonts w:eastAsia="Times New Roman"/>
          <w:b/>
          <w:bCs/>
          <w:i/>
          <w:iCs/>
          <w:szCs w:val="26"/>
        </w:rPr>
      </w:pPr>
      <w:commentRangeStart w:id="828"/>
      <w:r w:rsidRPr="0076170B">
        <w:rPr>
          <w:rFonts w:eastAsia="Times New Roman"/>
          <w:b/>
          <w:bCs/>
          <w:i/>
          <w:iCs/>
          <w:szCs w:val="26"/>
        </w:rPr>
        <w:lastRenderedPageBreak/>
        <w:t>5.7.4.1.1</w:t>
      </w:r>
      <w:commentRangeEnd w:id="828"/>
      <w:r w:rsidR="009C0EAE">
        <w:rPr>
          <w:rStyle w:val="CommentReference"/>
        </w:rPr>
        <w:commentReference w:id="828"/>
      </w:r>
      <w:r w:rsidRPr="0076170B">
        <w:rPr>
          <w:rFonts w:eastAsia="Times New Roman"/>
          <w:b/>
          <w:bCs/>
          <w:i/>
          <w:iCs/>
          <w:szCs w:val="26"/>
        </w:rPr>
        <w:tab/>
        <w:t>Capacity Shortfall Ratio Share</w:t>
      </w:r>
    </w:p>
    <w:p w14:paraId="28B14697" w14:textId="77777777" w:rsidR="0076170B" w:rsidRPr="0076170B" w:rsidRDefault="0076170B" w:rsidP="0076170B">
      <w:pPr>
        <w:spacing w:after="240"/>
        <w:ind w:left="720" w:hanging="720"/>
        <w:rPr>
          <w:rFonts w:eastAsia="Times New Roman"/>
          <w:szCs w:val="20"/>
        </w:rPr>
      </w:pPr>
      <w:r w:rsidRPr="0076170B">
        <w:rPr>
          <w:rFonts w:eastAsia="Times New Roman"/>
          <w:szCs w:val="20"/>
        </w:rPr>
        <w:t>(1)</w:t>
      </w:r>
      <w:r w:rsidRPr="0076170B">
        <w:rPr>
          <w:rFonts w:eastAsia="Times New Roman"/>
          <w:szCs w:val="20"/>
        </w:rPr>
        <w:tab/>
        <w:t xml:space="preserve">In calculating the amount short for each QSE, the available capacity of an IRR when determining responsibility for the corresponding RUC charges shall be the lesser of the HSL value as reflected in the COP and the Wind-powered Generation Resource Production Potential (WGRPP), as described in Section 4.2.2, Wind-Powered Generation Resource Production Potential, for a Wind-powered Generation Resource (WGR), or the </w:t>
      </w:r>
      <w:proofErr w:type="spellStart"/>
      <w:r w:rsidRPr="0076170B">
        <w:rPr>
          <w:rFonts w:eastAsia="Times New Roman"/>
          <w:szCs w:val="20"/>
        </w:rPr>
        <w:t>PhotoVoltaic</w:t>
      </w:r>
      <w:proofErr w:type="spellEnd"/>
      <w:r w:rsidRPr="0076170B">
        <w:rPr>
          <w:rFonts w:eastAsia="Times New Roman"/>
          <w:szCs w:val="20"/>
        </w:rPr>
        <w:t xml:space="preserve"> Generation Resource Production Potential (PVGRPP), as described in </w:t>
      </w:r>
      <w:r w:rsidRPr="0076170B">
        <w:rPr>
          <w:rFonts w:eastAsia="Times New Roman"/>
          <w:szCs w:val="20"/>
        </w:rPr>
        <w:lastRenderedPageBreak/>
        <w:t xml:space="preserve">Section 4.2.3, </w:t>
      </w:r>
      <w:proofErr w:type="spellStart"/>
      <w:r w:rsidRPr="0076170B">
        <w:rPr>
          <w:rFonts w:eastAsia="Times New Roman"/>
          <w:szCs w:val="20"/>
        </w:rPr>
        <w:t>PhotoVoltaic</w:t>
      </w:r>
      <w:proofErr w:type="spellEnd"/>
      <w:r w:rsidRPr="0076170B">
        <w:rPr>
          <w:rFonts w:eastAsia="Times New Roman"/>
          <w:szCs w:val="20"/>
        </w:rPr>
        <w:t xml:space="preserve"> Generation Resource Production Potential, for a </w:t>
      </w:r>
      <w:proofErr w:type="spellStart"/>
      <w:r w:rsidRPr="0076170B">
        <w:rPr>
          <w:rFonts w:eastAsia="Times New Roman"/>
          <w:szCs w:val="20"/>
        </w:rPr>
        <w:t>PhotoVoltaic</w:t>
      </w:r>
      <w:proofErr w:type="spellEnd"/>
      <w:r w:rsidRPr="0076170B">
        <w:rPr>
          <w:rFonts w:eastAsia="Times New Roman"/>
          <w:szCs w:val="20"/>
        </w:rPr>
        <w:t xml:space="preserve"> Generation Resource (PVGR),</w:t>
      </w:r>
      <w:r w:rsidRPr="0076170B" w:rsidDel="00DD4128">
        <w:rPr>
          <w:rFonts w:eastAsia="Times New Roman"/>
          <w:szCs w:val="20"/>
        </w:rPr>
        <w:t xml:space="preserve"> </w:t>
      </w:r>
      <w:r w:rsidRPr="0076170B">
        <w:rPr>
          <w:rFonts w:eastAsia="Times New Roman"/>
          <w:szCs w:val="20"/>
        </w:rPr>
        <w:t>at the time of RUC execution.  For an IRR, the HASLSNAP variable used below shall be equal to the minimum of the WGRPP or PVGRPP described above and the HSL value as reflected in the QSE’s COP, at the time of the RUC execution.</w:t>
      </w:r>
      <w:r w:rsidRPr="0076170B" w:rsidDel="00FC4FCC">
        <w:rPr>
          <w:rFonts w:eastAsia="Times New Roman"/>
          <w:szCs w:val="20"/>
        </w:rPr>
        <w:t xml:space="preserve"> </w:t>
      </w:r>
      <w:r w:rsidRPr="0076170B">
        <w:rPr>
          <w:rFonts w:eastAsia="Times New Roman"/>
          <w:szCs w:val="20"/>
        </w:rPr>
        <w:t xml:space="preserve"> </w:t>
      </w:r>
    </w:p>
    <w:p w14:paraId="33EDCEC5" w14:textId="77777777" w:rsidR="0076170B" w:rsidRPr="0076170B" w:rsidRDefault="0076170B" w:rsidP="0076170B">
      <w:pPr>
        <w:spacing w:after="240"/>
        <w:ind w:left="720" w:hanging="720"/>
        <w:rPr>
          <w:rFonts w:eastAsia="Times New Roman"/>
          <w:szCs w:val="20"/>
        </w:rPr>
      </w:pPr>
      <w:r w:rsidRPr="0076170B">
        <w:rPr>
          <w:rFonts w:eastAsia="Times New Roman"/>
          <w:szCs w:val="20"/>
        </w:rPr>
        <w:t>(2)</w:t>
      </w:r>
      <w:r w:rsidRPr="0076170B">
        <w:rPr>
          <w:rFonts w:eastAsia="Times New Roman"/>
          <w:szCs w:val="20"/>
        </w:rPr>
        <w:tab/>
        <w:t xml:space="preserve">In calculating the amount short for each QSE, the QSE must be given a capacity credit for non-Intermittent Renewable Resources (IRRs) that were given notice of decommitment within the two hours before the Operating Hour as a result of the RUC process by setting the HASLSNAP and HASLADJ variables used below equal to the HASLSNAP value for the Resource immediately before the decommitment instruction was given.  </w:t>
      </w:r>
    </w:p>
    <w:p w14:paraId="45223315" w14:textId="77777777" w:rsidR="0076170B" w:rsidRPr="0076170B" w:rsidRDefault="0076170B" w:rsidP="0076170B">
      <w:pPr>
        <w:spacing w:after="240"/>
        <w:ind w:left="720" w:hanging="720"/>
        <w:rPr>
          <w:rFonts w:eastAsia="Times New Roman"/>
          <w:szCs w:val="20"/>
        </w:rPr>
      </w:pPr>
      <w:r w:rsidRPr="0076170B">
        <w:rPr>
          <w:rFonts w:eastAsia="Times New Roman"/>
          <w:szCs w:val="20"/>
        </w:rPr>
        <w:t>(3)</w:t>
      </w:r>
      <w:r w:rsidRPr="0076170B">
        <w:rPr>
          <w:rFonts w:eastAsia="Times New Roman"/>
          <w:szCs w:val="20"/>
        </w:rPr>
        <w:tab/>
        <w:t>In calculating the short amount for each QSE, if the High Ancillary Service Limit (HASL) for a Resource was credited to the QSE during the RUC snapshot but the Resource experiences a Forced Outage within two hours before the start of the Settlement Interval, then the HASL for that Resource is also credited to the QSE in the HASLADJ.</w:t>
      </w:r>
    </w:p>
    <w:p w14:paraId="4C0E8C76" w14:textId="77777777" w:rsidR="0076170B" w:rsidRPr="0076170B" w:rsidRDefault="0076170B" w:rsidP="0076170B">
      <w:pPr>
        <w:spacing w:after="240"/>
        <w:ind w:left="720" w:hanging="720"/>
        <w:rPr>
          <w:rFonts w:eastAsia="Times New Roman"/>
          <w:szCs w:val="20"/>
        </w:rPr>
      </w:pPr>
      <w:r w:rsidRPr="0076170B">
        <w:rPr>
          <w:rFonts w:eastAsia="Times New Roman"/>
          <w:szCs w:val="20"/>
        </w:rPr>
        <w:t>(4)</w:t>
      </w:r>
      <w:r w:rsidRPr="0076170B">
        <w:rPr>
          <w:rFonts w:eastAsia="Times New Roman"/>
          <w:szCs w:val="20"/>
        </w:rP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DCIMPADJ.</w:t>
      </w:r>
    </w:p>
    <w:p w14:paraId="652F70EB" w14:textId="77777777" w:rsidR="0076170B" w:rsidRPr="0076170B" w:rsidRDefault="0076170B" w:rsidP="0076170B">
      <w:pPr>
        <w:spacing w:after="240"/>
        <w:ind w:left="720" w:hanging="720"/>
        <w:rPr>
          <w:rFonts w:eastAsia="Times New Roman"/>
          <w:szCs w:val="20"/>
        </w:rPr>
      </w:pPr>
      <w:r w:rsidRPr="0076170B">
        <w:rPr>
          <w:rFonts w:eastAsia="Times New Roman"/>
          <w:szCs w:val="20"/>
        </w:rPr>
        <w:t>(5)</w:t>
      </w:r>
      <w:r w:rsidRPr="0076170B">
        <w:rPr>
          <w:rFonts w:eastAsia="Times New Roman"/>
          <w:szCs w:val="20"/>
        </w:rPr>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680BD058" w14:textId="77777777" w:rsidR="0076170B" w:rsidRPr="0076170B" w:rsidRDefault="0076170B" w:rsidP="0076170B">
      <w:pPr>
        <w:spacing w:after="240"/>
        <w:ind w:left="720" w:hanging="720"/>
        <w:rPr>
          <w:rFonts w:eastAsia="Times New Roman"/>
          <w:szCs w:val="20"/>
        </w:rPr>
      </w:pPr>
      <w:r w:rsidRPr="0076170B">
        <w:rPr>
          <w:rFonts w:eastAsia="Times New Roman"/>
          <w:szCs w:val="20"/>
        </w:rPr>
        <w:t>(6)</w:t>
      </w:r>
      <w:r w:rsidRPr="0076170B">
        <w:rPr>
          <w:rFonts w:eastAsia="Times New Roman"/>
          <w:szCs w:val="20"/>
        </w:rPr>
        <w:tab/>
        <w:t>The capacity shortfall ratio share of a specific QSE for a particular RUC process is calculated, for a 15-minute Settlement Interval, as follows:</w:t>
      </w:r>
    </w:p>
    <w:p w14:paraId="2844AC2B" w14:textId="77777777" w:rsidR="0076170B" w:rsidRPr="0076170B" w:rsidRDefault="0076170B" w:rsidP="79C6FA9D">
      <w:pPr>
        <w:tabs>
          <w:tab w:val="left" w:pos="2340"/>
          <w:tab w:val="left" w:pos="2880"/>
        </w:tabs>
        <w:spacing w:after="240"/>
        <w:ind w:left="3067" w:hanging="2347"/>
        <w:rPr>
          <w:rFonts w:eastAsia="Times New Roman"/>
          <w:b/>
          <w:bCs/>
        </w:rPr>
      </w:pPr>
      <w:r w:rsidRPr="79C6FA9D">
        <w:rPr>
          <w:rFonts w:eastAsia="Times New Roman"/>
          <w:b/>
          <w:bCs/>
        </w:rPr>
        <w:t xml:space="preserve">RUCSFRS </w:t>
      </w:r>
      <w:proofErr w:type="spellStart"/>
      <w:r w:rsidRPr="79C6FA9D">
        <w:rPr>
          <w:rFonts w:eastAsia="Times New Roman"/>
          <w:b/>
          <w:bCs/>
          <w:i/>
          <w:iCs/>
          <w:vertAlign w:val="subscript"/>
        </w:rPr>
        <w:t>ruc</w:t>
      </w:r>
      <w:proofErr w:type="spellEnd"/>
      <w:r w:rsidRPr="79C6FA9D">
        <w:rPr>
          <w:rFonts w:eastAsia="Times New Roman"/>
          <w:b/>
          <w:bCs/>
          <w:i/>
          <w:iCs/>
          <w:vertAlign w:val="subscript"/>
        </w:rPr>
        <w:t>, i, q</w:t>
      </w:r>
      <w:r>
        <w:tab/>
      </w:r>
      <w:r w:rsidRPr="79C6FA9D">
        <w:rPr>
          <w:rFonts w:eastAsia="Times New Roman"/>
          <w:b/>
          <w:bCs/>
        </w:rPr>
        <w:t>=</w:t>
      </w:r>
      <w:r>
        <w:tab/>
      </w:r>
      <w:r w:rsidRPr="79C6FA9D">
        <w:rPr>
          <w:rFonts w:eastAsia="Times New Roman"/>
          <w:b/>
          <w:bCs/>
        </w:rPr>
        <w:t xml:space="preserve">RUCSF </w:t>
      </w:r>
      <w:proofErr w:type="spellStart"/>
      <w:r w:rsidRPr="79C6FA9D">
        <w:rPr>
          <w:rFonts w:eastAsia="Times New Roman"/>
          <w:b/>
          <w:bCs/>
          <w:i/>
          <w:iCs/>
          <w:vertAlign w:val="subscript"/>
        </w:rPr>
        <w:t>ruc</w:t>
      </w:r>
      <w:proofErr w:type="spellEnd"/>
      <w:r w:rsidRPr="79C6FA9D">
        <w:rPr>
          <w:rFonts w:eastAsia="Times New Roman"/>
          <w:b/>
          <w:bCs/>
          <w:i/>
          <w:iCs/>
          <w:vertAlign w:val="subscript"/>
        </w:rPr>
        <w:t>, i, q</w:t>
      </w:r>
      <w:r w:rsidRPr="79C6FA9D">
        <w:rPr>
          <w:rFonts w:eastAsia="Times New Roman"/>
          <w:b/>
          <w:bCs/>
        </w:rPr>
        <w:t xml:space="preserve"> / RUCSFTOT </w:t>
      </w:r>
      <w:proofErr w:type="spellStart"/>
      <w:r w:rsidRPr="79C6FA9D">
        <w:rPr>
          <w:rFonts w:eastAsia="Times New Roman"/>
          <w:b/>
          <w:bCs/>
          <w:i/>
          <w:iCs/>
          <w:vertAlign w:val="subscript"/>
        </w:rPr>
        <w:t>ruc</w:t>
      </w:r>
      <w:proofErr w:type="spellEnd"/>
      <w:r w:rsidRPr="79C6FA9D">
        <w:rPr>
          <w:rFonts w:eastAsia="Times New Roman"/>
          <w:b/>
          <w:bCs/>
          <w:i/>
          <w:iCs/>
          <w:vertAlign w:val="subscript"/>
        </w:rPr>
        <w:t>, i</w:t>
      </w:r>
    </w:p>
    <w:p w14:paraId="6D8DAC2F" w14:textId="77777777" w:rsidR="0076170B" w:rsidRPr="0076170B" w:rsidRDefault="0076170B" w:rsidP="0076170B">
      <w:pPr>
        <w:spacing w:after="240"/>
        <w:ind w:firstLine="720"/>
        <w:rPr>
          <w:rFonts w:eastAsia="Times New Roman"/>
          <w:szCs w:val="20"/>
        </w:rPr>
      </w:pPr>
      <w:r w:rsidRPr="0076170B">
        <w:rPr>
          <w:rFonts w:eastAsia="Times New Roman"/>
          <w:szCs w:val="20"/>
        </w:rPr>
        <w:t>Where:</w:t>
      </w:r>
    </w:p>
    <w:p w14:paraId="6F137A9C" w14:textId="77777777" w:rsidR="0076170B" w:rsidRPr="0076170B" w:rsidRDefault="4D064ADD" w:rsidP="7F613925">
      <w:pPr>
        <w:tabs>
          <w:tab w:val="left" w:pos="2340"/>
          <w:tab w:val="left" w:pos="2880"/>
        </w:tabs>
        <w:spacing w:after="240"/>
        <w:ind w:left="3067" w:hanging="2347"/>
        <w:rPr>
          <w:rFonts w:eastAsia="Times New Roman"/>
          <w:b/>
          <w:bCs/>
          <w:i/>
          <w:iCs/>
          <w:vertAlign w:val="subscript"/>
        </w:rPr>
      </w:pPr>
      <w:r w:rsidRPr="79C6FA9D">
        <w:rPr>
          <w:rFonts w:eastAsia="Times New Roman"/>
          <w:b/>
          <w:bCs/>
        </w:rPr>
        <w:t xml:space="preserve">RUCSFTOT </w:t>
      </w:r>
      <w:proofErr w:type="spellStart"/>
      <w:r w:rsidRPr="7F613925">
        <w:rPr>
          <w:rFonts w:eastAsia="Times New Roman"/>
          <w:b/>
          <w:bCs/>
          <w:i/>
          <w:iCs/>
          <w:vertAlign w:val="subscript"/>
        </w:rPr>
        <w:t>ruc</w:t>
      </w:r>
      <w:proofErr w:type="spellEnd"/>
      <w:r w:rsidRPr="7F613925">
        <w:rPr>
          <w:rFonts w:eastAsia="Times New Roman"/>
          <w:b/>
          <w:bCs/>
          <w:i/>
          <w:iCs/>
          <w:vertAlign w:val="subscript"/>
        </w:rPr>
        <w:t>, i</w:t>
      </w:r>
      <w:r w:rsidR="0076170B" w:rsidRPr="0076170B">
        <w:rPr>
          <w:rFonts w:eastAsia="Times New Roman"/>
          <w:b/>
          <w:lang w:val="x-none" w:eastAsia="x-none"/>
        </w:rPr>
        <w:tab/>
      </w:r>
      <w:r w:rsidRPr="79C6FA9D">
        <w:rPr>
          <w:rFonts w:eastAsia="Times New Roman"/>
          <w:b/>
          <w:bCs/>
        </w:rPr>
        <w:t>=</w:t>
      </w:r>
      <w:r w:rsidR="0076170B" w:rsidRPr="0076170B">
        <w:rPr>
          <w:rFonts w:eastAsia="Times New Roman"/>
          <w:b/>
          <w:lang w:val="x-none" w:eastAsia="x-none"/>
        </w:rPr>
        <w:tab/>
      </w:r>
      <w:r w:rsidR="0076170B" w:rsidRPr="0076170B">
        <w:rPr>
          <w:rFonts w:eastAsia="Times New Roman"/>
          <w:b/>
          <w:position w:val="-22"/>
          <w:lang w:val="x-none" w:eastAsia="x-none"/>
        </w:rPr>
        <w:object w:dxaOrig="220" w:dyaOrig="460" w14:anchorId="5891AE56">
          <v:shape id="_x0000_i1045" type="#_x0000_t75" style="width:9pt;height:23.4pt" o:ole="">
            <v:imagedata r:id="rId47" o:title=""/>
          </v:shape>
          <o:OLEObject Type="Embed" ProgID="Equation.3" ShapeID="_x0000_i1045" DrawAspect="Content" ObjectID="_1825175613" r:id="rId48"/>
        </w:object>
      </w:r>
      <w:r w:rsidRPr="79C6FA9D">
        <w:rPr>
          <w:rFonts w:eastAsia="Times New Roman"/>
          <w:b/>
          <w:bCs/>
        </w:rPr>
        <w:t xml:space="preserve">RUCSF </w:t>
      </w:r>
      <w:proofErr w:type="spellStart"/>
      <w:r w:rsidRPr="7F613925">
        <w:rPr>
          <w:rFonts w:eastAsia="Times New Roman"/>
          <w:b/>
          <w:bCs/>
          <w:i/>
          <w:iCs/>
          <w:vertAlign w:val="subscript"/>
        </w:rPr>
        <w:t>ruc</w:t>
      </w:r>
      <w:proofErr w:type="spellEnd"/>
      <w:r w:rsidRPr="7F613925">
        <w:rPr>
          <w:rFonts w:eastAsia="Times New Roman"/>
          <w:b/>
          <w:bCs/>
          <w:i/>
          <w:iCs/>
          <w:vertAlign w:val="subscript"/>
        </w:rPr>
        <w:t>, i, q</w:t>
      </w:r>
    </w:p>
    <w:p w14:paraId="5953B678" w14:textId="77777777" w:rsidR="0076170B" w:rsidRPr="0076170B" w:rsidRDefault="0076170B" w:rsidP="0076170B">
      <w:pPr>
        <w:spacing w:after="240"/>
        <w:ind w:left="720" w:hanging="720"/>
        <w:rPr>
          <w:rFonts w:eastAsia="Times New Roman"/>
          <w:szCs w:val="20"/>
        </w:rPr>
      </w:pPr>
      <w:r w:rsidRPr="0076170B">
        <w:rPr>
          <w:rFonts w:eastAsia="Times New Roman"/>
          <w:szCs w:val="20"/>
        </w:rPr>
        <w:t>(7)</w:t>
      </w:r>
      <w:r w:rsidRPr="0076170B">
        <w:rPr>
          <w:rFonts w:eastAsia="Times New Roman"/>
          <w:szCs w:val="20"/>
        </w:rPr>
        <w:tab/>
        <w:t>The RUC Shortfall in MW for one QSE for one 15-minute Settlement Interval is:</w:t>
      </w:r>
    </w:p>
    <w:p w14:paraId="7B8C06E9" w14:textId="77777777" w:rsidR="0076170B" w:rsidRPr="0076170B" w:rsidRDefault="4D064ADD" w:rsidP="79C6FA9D">
      <w:pPr>
        <w:tabs>
          <w:tab w:val="left" w:pos="2340"/>
          <w:tab w:val="left" w:pos="2880"/>
        </w:tabs>
        <w:spacing w:after="240"/>
        <w:ind w:left="3067" w:hanging="2347"/>
        <w:rPr>
          <w:rFonts w:eastAsia="Times New Roman"/>
          <w:b/>
          <w:bCs/>
        </w:rPr>
      </w:pPr>
      <w:r w:rsidRPr="79C6FA9D">
        <w:rPr>
          <w:rFonts w:eastAsia="Times New Roman"/>
          <w:b/>
          <w:bCs/>
        </w:rPr>
        <w:t xml:space="preserve">RUCSF </w:t>
      </w:r>
      <w:proofErr w:type="spellStart"/>
      <w:r w:rsidRPr="7F613925">
        <w:rPr>
          <w:rFonts w:eastAsia="Times New Roman"/>
          <w:b/>
          <w:bCs/>
          <w:i/>
          <w:iCs/>
          <w:vertAlign w:val="subscript"/>
        </w:rPr>
        <w:t>ruc</w:t>
      </w:r>
      <w:proofErr w:type="spellEnd"/>
      <w:r w:rsidRPr="7F613925">
        <w:rPr>
          <w:rFonts w:eastAsia="Times New Roman"/>
          <w:b/>
          <w:bCs/>
          <w:i/>
          <w:iCs/>
          <w:vertAlign w:val="subscript"/>
        </w:rPr>
        <w:t>, i, q</w:t>
      </w:r>
      <w:r w:rsidR="0076170B" w:rsidRPr="0076170B">
        <w:rPr>
          <w:rFonts w:eastAsia="Times New Roman"/>
          <w:b/>
          <w:lang w:val="x-none" w:eastAsia="x-none"/>
        </w:rPr>
        <w:tab/>
      </w:r>
      <w:r w:rsidRPr="79C6FA9D">
        <w:rPr>
          <w:rFonts w:eastAsia="Times New Roman"/>
          <w:b/>
          <w:bCs/>
        </w:rPr>
        <w:t>=</w:t>
      </w:r>
      <w:r w:rsidR="0076170B" w:rsidRPr="0076170B">
        <w:rPr>
          <w:rFonts w:eastAsia="Times New Roman"/>
          <w:b/>
          <w:lang w:val="x-none" w:eastAsia="x-none"/>
        </w:rPr>
        <w:tab/>
      </w:r>
      <w:r w:rsidRPr="79C6FA9D">
        <w:rPr>
          <w:rFonts w:eastAsia="Times New Roman"/>
          <w:b/>
          <w:bCs/>
        </w:rPr>
        <w:t xml:space="preserve">Max (0, Max (RUCSFSNAP </w:t>
      </w:r>
      <w:proofErr w:type="spellStart"/>
      <w:r w:rsidRPr="7F613925">
        <w:rPr>
          <w:rFonts w:eastAsia="Times New Roman"/>
          <w:b/>
          <w:bCs/>
          <w:i/>
          <w:iCs/>
          <w:vertAlign w:val="subscript"/>
        </w:rPr>
        <w:t>ruc</w:t>
      </w:r>
      <w:proofErr w:type="spellEnd"/>
      <w:r w:rsidRPr="7F613925">
        <w:rPr>
          <w:rFonts w:eastAsia="Times New Roman"/>
          <w:b/>
          <w:bCs/>
          <w:i/>
          <w:iCs/>
          <w:vertAlign w:val="subscript"/>
        </w:rPr>
        <w:t>, q, i</w:t>
      </w:r>
      <w:r w:rsidRPr="79C6FA9D">
        <w:rPr>
          <w:rFonts w:eastAsia="Times New Roman"/>
          <w:b/>
          <w:bCs/>
        </w:rPr>
        <w:t xml:space="preserve">, RUCSFADJ </w:t>
      </w:r>
      <w:proofErr w:type="spellStart"/>
      <w:r w:rsidRPr="7F613925">
        <w:rPr>
          <w:rFonts w:eastAsia="Times New Roman"/>
          <w:b/>
          <w:bCs/>
          <w:i/>
          <w:iCs/>
          <w:vertAlign w:val="subscript"/>
        </w:rPr>
        <w:t>ruc</w:t>
      </w:r>
      <w:proofErr w:type="spellEnd"/>
      <w:r w:rsidRPr="7F613925">
        <w:rPr>
          <w:rFonts w:eastAsia="Times New Roman"/>
          <w:b/>
          <w:bCs/>
          <w:i/>
          <w:iCs/>
          <w:vertAlign w:val="subscript"/>
        </w:rPr>
        <w:t>, q, i</w:t>
      </w:r>
      <w:r w:rsidRPr="79C6FA9D">
        <w:rPr>
          <w:rFonts w:eastAsia="Times New Roman"/>
          <w:b/>
          <w:bCs/>
        </w:rPr>
        <w:t xml:space="preserve">) – </w:t>
      </w:r>
      <w:r w:rsidR="0076170B" w:rsidRPr="0076170B">
        <w:rPr>
          <w:rFonts w:eastAsia="Times New Roman"/>
          <w:b/>
          <w:position w:val="-22"/>
          <w:lang w:val="x-none" w:eastAsia="x-none"/>
        </w:rPr>
        <w:object w:dxaOrig="980" w:dyaOrig="460" w14:anchorId="67D9EDFC">
          <v:shape id="_x0000_i1046" type="#_x0000_t75" style="width:48.6pt;height:23.4pt" o:ole="">
            <v:imagedata r:id="rId49" o:title=""/>
          </v:shape>
          <o:OLEObject Type="Embed" ProgID="Equation.3" ShapeID="_x0000_i1046" DrawAspect="Content" ObjectID="_1825175614" r:id="rId50"/>
        </w:object>
      </w:r>
      <w:r w:rsidRPr="79C6FA9D">
        <w:rPr>
          <w:rFonts w:eastAsia="Times New Roman"/>
          <w:b/>
          <w:bCs/>
        </w:rPr>
        <w:t xml:space="preserve">RUCCAPCREDIT </w:t>
      </w:r>
      <w:r w:rsidRPr="7F613925">
        <w:rPr>
          <w:rFonts w:eastAsia="Times New Roman"/>
          <w:b/>
          <w:bCs/>
          <w:i/>
          <w:iCs/>
          <w:vertAlign w:val="subscript"/>
        </w:rPr>
        <w:t>q, i, z</w:t>
      </w:r>
      <w:r w:rsidRPr="79C6FA9D">
        <w:rPr>
          <w:rFonts w:eastAsia="Times New Roman"/>
          <w:b/>
          <w:bCs/>
        </w:rPr>
        <w:t>)</w:t>
      </w:r>
    </w:p>
    <w:p w14:paraId="45F2195F" w14:textId="77777777" w:rsidR="0076170B" w:rsidRPr="0076170B" w:rsidRDefault="0076170B" w:rsidP="0076170B">
      <w:pPr>
        <w:spacing w:after="240"/>
        <w:ind w:left="720" w:hanging="720"/>
        <w:rPr>
          <w:rFonts w:eastAsia="Times New Roman"/>
          <w:szCs w:val="20"/>
        </w:rPr>
      </w:pPr>
      <w:r w:rsidRPr="0076170B">
        <w:rPr>
          <w:rFonts w:eastAsia="Times New Roman"/>
          <w:szCs w:val="20"/>
        </w:rPr>
        <w:t>(8)</w:t>
      </w:r>
      <w:r w:rsidRPr="0076170B">
        <w:rPr>
          <w:rFonts w:eastAsia="Times New Roman"/>
          <w:szCs w:val="20"/>
        </w:rPr>
        <w:tab/>
        <w:t>The RUC Shortfall in MW for one QSE for one 15-minute Settlement Interval, as measured at the snapshot, is:</w:t>
      </w:r>
    </w:p>
    <w:p w14:paraId="73C42DBF" w14:textId="77777777" w:rsidR="0076170B" w:rsidRPr="0076170B" w:rsidRDefault="4D064ADD" w:rsidP="79C6FA9D">
      <w:pPr>
        <w:tabs>
          <w:tab w:val="left" w:pos="2340"/>
          <w:tab w:val="left" w:pos="2880"/>
        </w:tabs>
        <w:spacing w:after="240"/>
        <w:ind w:left="3067" w:hanging="2347"/>
        <w:rPr>
          <w:rFonts w:eastAsia="Times New Roman"/>
          <w:b/>
          <w:bCs/>
        </w:rPr>
      </w:pPr>
      <w:r w:rsidRPr="79C6FA9D">
        <w:rPr>
          <w:rFonts w:eastAsia="Times New Roman"/>
          <w:b/>
          <w:bCs/>
        </w:rPr>
        <w:lastRenderedPageBreak/>
        <w:t xml:space="preserve">RUCSFSNAP </w:t>
      </w:r>
      <w:proofErr w:type="spellStart"/>
      <w:r w:rsidRPr="7F613925">
        <w:rPr>
          <w:rFonts w:eastAsia="Times New Roman"/>
          <w:b/>
          <w:bCs/>
          <w:i/>
          <w:iCs/>
          <w:vertAlign w:val="subscript"/>
        </w:rPr>
        <w:t>ruc</w:t>
      </w:r>
      <w:proofErr w:type="spellEnd"/>
      <w:r w:rsidRPr="7F613925">
        <w:rPr>
          <w:rFonts w:eastAsia="Times New Roman"/>
          <w:b/>
          <w:bCs/>
          <w:i/>
          <w:iCs/>
          <w:vertAlign w:val="subscript"/>
        </w:rPr>
        <w:t xml:space="preserve"> ,q ,i</w:t>
      </w:r>
      <w:r w:rsidR="0076170B" w:rsidRPr="0076170B">
        <w:rPr>
          <w:rFonts w:eastAsia="Times New Roman"/>
          <w:b/>
          <w:lang w:val="x-none" w:eastAsia="x-none"/>
        </w:rPr>
        <w:tab/>
      </w:r>
      <w:r w:rsidRPr="79C6FA9D">
        <w:rPr>
          <w:rFonts w:eastAsia="Times New Roman"/>
          <w:b/>
          <w:bCs/>
        </w:rPr>
        <w:t>=</w:t>
      </w:r>
      <w:r w:rsidR="0076170B" w:rsidRPr="0076170B">
        <w:rPr>
          <w:rFonts w:eastAsia="Times New Roman"/>
          <w:b/>
          <w:lang w:val="x-none" w:eastAsia="x-none"/>
        </w:rPr>
        <w:tab/>
      </w:r>
      <w:r w:rsidRPr="79C6FA9D">
        <w:rPr>
          <w:rFonts w:eastAsia="Times New Roman"/>
          <w:b/>
          <w:bCs/>
        </w:rPr>
        <w:t>Max (0, ((</w:t>
      </w:r>
      <w:r w:rsidR="0076170B" w:rsidRPr="0076170B">
        <w:rPr>
          <w:rFonts w:eastAsia="Times New Roman"/>
          <w:b/>
          <w:position w:val="-22"/>
          <w:lang w:val="x-none" w:eastAsia="x-none"/>
        </w:rPr>
        <w:object w:dxaOrig="220" w:dyaOrig="460" w14:anchorId="2E8BC719">
          <v:shape id="_x0000_i1047" type="#_x0000_t75" style="width:9pt;height:23.4pt" o:ole="">
            <v:imagedata r:id="rId51" o:title=""/>
          </v:shape>
          <o:OLEObject Type="Embed" ProgID="Equation.3" ShapeID="_x0000_i1047" DrawAspect="Content" ObjectID="_1825175615" r:id="rId52"/>
        </w:object>
      </w:r>
      <w:r w:rsidRPr="79C6FA9D">
        <w:rPr>
          <w:rFonts w:eastAsia="Times New Roman"/>
          <w:b/>
          <w:bCs/>
        </w:rPr>
        <w:t xml:space="preserve">RTAML </w:t>
      </w:r>
      <w:r w:rsidRPr="7F613925">
        <w:rPr>
          <w:rFonts w:eastAsia="Times New Roman"/>
          <w:b/>
          <w:bCs/>
          <w:i/>
          <w:iCs/>
          <w:vertAlign w:val="subscript"/>
        </w:rPr>
        <w:t xml:space="preserve">q, p, i </w:t>
      </w:r>
      <w:r w:rsidRPr="79C6FA9D">
        <w:rPr>
          <w:rFonts w:eastAsia="Times New Roman"/>
          <w:b/>
          <w:bCs/>
        </w:rPr>
        <w:t xml:space="preserve">* 4) – RUCCAPSNAP </w:t>
      </w:r>
      <w:proofErr w:type="spellStart"/>
      <w:r w:rsidRPr="7F613925">
        <w:rPr>
          <w:rFonts w:eastAsia="Times New Roman"/>
          <w:b/>
          <w:bCs/>
          <w:i/>
          <w:iCs/>
          <w:vertAlign w:val="subscript"/>
        </w:rPr>
        <w:t>ruc</w:t>
      </w:r>
      <w:proofErr w:type="spellEnd"/>
      <w:r w:rsidRPr="7F613925">
        <w:rPr>
          <w:rFonts w:eastAsia="Times New Roman"/>
          <w:b/>
          <w:bCs/>
          <w:i/>
          <w:iCs/>
          <w:vertAlign w:val="subscript"/>
        </w:rPr>
        <w:t>, q, i</w:t>
      </w:r>
      <w:r w:rsidRPr="79C6FA9D">
        <w:rPr>
          <w:rFonts w:eastAsia="Times New Roman"/>
          <w:b/>
          <w:bCs/>
        </w:rPr>
        <w:t>))</w:t>
      </w:r>
    </w:p>
    <w:p w14:paraId="481BE93B" w14:textId="77777777" w:rsidR="0076170B" w:rsidRPr="0076170B" w:rsidRDefault="0076170B" w:rsidP="0076170B">
      <w:pPr>
        <w:spacing w:after="240"/>
        <w:ind w:left="720" w:hanging="720"/>
        <w:rPr>
          <w:rFonts w:eastAsia="Times New Roman"/>
          <w:szCs w:val="20"/>
        </w:rPr>
      </w:pPr>
      <w:r w:rsidRPr="0076170B">
        <w:rPr>
          <w:rFonts w:eastAsia="Times New Roman"/>
          <w:szCs w:val="20"/>
        </w:rPr>
        <w:t>(9)</w:t>
      </w:r>
      <w:r w:rsidRPr="0076170B">
        <w:rPr>
          <w:rFonts w:eastAsia="Times New Roman"/>
          <w:szCs w:val="20"/>
        </w:rPr>
        <w:tab/>
        <w:t>The amount of capacity that a QSE had according to the RUC snapshot for a 15-minute Settlement Interval is:</w:t>
      </w:r>
    </w:p>
    <w:p w14:paraId="71CF4530" w14:textId="77777777" w:rsidR="0076170B" w:rsidRPr="0076170B" w:rsidRDefault="7DF06CAD" w:rsidP="79C6FA9D">
      <w:pPr>
        <w:tabs>
          <w:tab w:val="left" w:pos="2340"/>
          <w:tab w:val="left" w:pos="2880"/>
        </w:tabs>
        <w:spacing w:after="240"/>
        <w:ind w:left="3067" w:hanging="2347"/>
        <w:rPr>
          <w:rFonts w:eastAsia="Times New Roman"/>
          <w:b/>
          <w:bCs/>
        </w:rPr>
      </w:pPr>
      <w:r w:rsidRPr="79C6FA9D">
        <w:rPr>
          <w:rFonts w:eastAsia="Times New Roman"/>
          <w:b/>
          <w:bCs/>
        </w:rPr>
        <w:t xml:space="preserve">RUCCAPSNAP </w:t>
      </w:r>
      <w:proofErr w:type="spellStart"/>
      <w:r w:rsidRPr="7F613925">
        <w:rPr>
          <w:rFonts w:eastAsia="Times New Roman"/>
          <w:b/>
          <w:bCs/>
          <w:i/>
          <w:iCs/>
          <w:vertAlign w:val="subscript"/>
        </w:rPr>
        <w:t>ruc</w:t>
      </w:r>
      <w:proofErr w:type="spellEnd"/>
      <w:r w:rsidRPr="7F613925">
        <w:rPr>
          <w:rFonts w:eastAsia="Times New Roman"/>
          <w:b/>
          <w:bCs/>
          <w:i/>
          <w:iCs/>
          <w:vertAlign w:val="subscript"/>
        </w:rPr>
        <w:t>, q, i</w:t>
      </w:r>
      <w:r w:rsidRPr="79C6FA9D">
        <w:rPr>
          <w:rFonts w:eastAsia="Times New Roman"/>
          <w:b/>
          <w:bCs/>
        </w:rPr>
        <w:t xml:space="preserve"> =</w:t>
      </w:r>
      <w:r w:rsidR="0076170B" w:rsidRPr="0076170B">
        <w:rPr>
          <w:rFonts w:eastAsia="Times New Roman"/>
          <w:b/>
          <w:lang w:val="x-none" w:eastAsia="x-none"/>
        </w:rPr>
        <w:tab/>
      </w:r>
      <w:r w:rsidR="0076170B" w:rsidRPr="0076170B">
        <w:rPr>
          <w:rFonts w:eastAsia="Times New Roman"/>
          <w:b/>
          <w:position w:val="-18"/>
          <w:lang w:val="x-none" w:eastAsia="x-none"/>
        </w:rPr>
        <w:object w:dxaOrig="220" w:dyaOrig="420" w14:anchorId="4361C8CC">
          <v:shape id="_x0000_i1048" type="#_x0000_t75" style="width:9pt;height:20.4pt" o:ole="">
            <v:imagedata r:id="rId53" o:title=""/>
          </v:shape>
          <o:OLEObject Type="Embed" ProgID="Equation.3" ShapeID="_x0000_i1048" DrawAspect="Content" ObjectID="_1825175616" r:id="rId54"/>
        </w:object>
      </w:r>
      <w:r w:rsidRPr="79C6FA9D">
        <w:rPr>
          <w:rFonts w:eastAsia="Times New Roman"/>
          <w:b/>
          <w:bCs/>
        </w:rPr>
        <w:t xml:space="preserve">HASLSNAP </w:t>
      </w:r>
      <w:r w:rsidRPr="7F613925">
        <w:rPr>
          <w:rFonts w:eastAsia="Times New Roman"/>
          <w:b/>
          <w:bCs/>
          <w:i/>
          <w:iCs/>
          <w:vertAlign w:val="subscript"/>
        </w:rPr>
        <w:t>q, r, h</w:t>
      </w:r>
      <w:r w:rsidRPr="79C6FA9D">
        <w:rPr>
          <w:rFonts w:eastAsia="Times New Roman"/>
          <w:b/>
          <w:bCs/>
        </w:rPr>
        <w:t xml:space="preserve"> + (RUCCPSNAP </w:t>
      </w:r>
      <w:r w:rsidRPr="7F613925">
        <w:rPr>
          <w:rFonts w:eastAsia="Times New Roman"/>
          <w:b/>
          <w:bCs/>
          <w:i/>
          <w:iCs/>
          <w:vertAlign w:val="subscript"/>
        </w:rPr>
        <w:t>q, h</w:t>
      </w:r>
      <w:r w:rsidRPr="79C6FA9D">
        <w:rPr>
          <w:rFonts w:eastAsia="Times New Roman"/>
          <w:b/>
          <w:bCs/>
        </w:rPr>
        <w:t xml:space="preserve"> – RUCCSSNAP </w:t>
      </w:r>
      <w:r w:rsidRPr="7F613925">
        <w:rPr>
          <w:rFonts w:eastAsia="Times New Roman"/>
          <w:b/>
          <w:bCs/>
          <w:i/>
          <w:iCs/>
          <w:vertAlign w:val="subscript"/>
        </w:rPr>
        <w:t>q, h</w:t>
      </w:r>
      <w:r w:rsidRPr="79C6FA9D">
        <w:rPr>
          <w:rFonts w:eastAsia="Times New Roman"/>
          <w:b/>
          <w:bCs/>
        </w:rPr>
        <w:t>) + (</w:t>
      </w:r>
      <w:r w:rsidR="0076170B" w:rsidRPr="0076170B">
        <w:rPr>
          <w:rFonts w:eastAsia="Times New Roman"/>
          <w:b/>
          <w:position w:val="-22"/>
          <w:lang w:val="x-none" w:eastAsia="x-none"/>
        </w:rPr>
        <w:object w:dxaOrig="220" w:dyaOrig="460" w14:anchorId="1961153A">
          <v:shape id="_x0000_i1049" type="#_x0000_t75" style="width:9pt;height:23.4pt" o:ole="">
            <v:imagedata r:id="rId55" o:title=""/>
          </v:shape>
          <o:OLEObject Type="Embed" ProgID="Equation.3" ShapeID="_x0000_i1049" DrawAspect="Content" ObjectID="_1825175617" r:id="rId56"/>
        </w:object>
      </w:r>
      <w:r w:rsidRPr="79C6FA9D">
        <w:rPr>
          <w:rFonts w:eastAsia="Times New Roman"/>
          <w:b/>
          <w:bCs/>
        </w:rPr>
        <w:t xml:space="preserve">DAEP </w:t>
      </w:r>
      <w:r w:rsidRPr="7F613925">
        <w:rPr>
          <w:rFonts w:eastAsia="Times New Roman"/>
          <w:b/>
          <w:bCs/>
          <w:i/>
          <w:iCs/>
          <w:vertAlign w:val="subscript"/>
        </w:rPr>
        <w:t>q, p, h</w:t>
      </w:r>
      <w:r w:rsidRPr="79C6FA9D">
        <w:rPr>
          <w:rFonts w:eastAsia="Times New Roman"/>
          <w:b/>
          <w:bCs/>
        </w:rPr>
        <w:t xml:space="preserve"> –</w:t>
      </w:r>
      <w:r w:rsidR="0076170B" w:rsidRPr="0076170B">
        <w:rPr>
          <w:rFonts w:eastAsia="Times New Roman"/>
          <w:b/>
          <w:position w:val="-22"/>
          <w:lang w:val="x-none" w:eastAsia="x-none"/>
        </w:rPr>
        <w:object w:dxaOrig="220" w:dyaOrig="460" w14:anchorId="3C7800C0">
          <v:shape id="_x0000_i1050" type="#_x0000_t75" style="width:9pt;height:23.4pt" o:ole="">
            <v:imagedata r:id="rId57" o:title=""/>
          </v:shape>
          <o:OLEObject Type="Embed" ProgID="Equation.3" ShapeID="_x0000_i1050" DrawAspect="Content" ObjectID="_1825175618" r:id="rId58"/>
        </w:object>
      </w:r>
      <w:r w:rsidRPr="79C6FA9D">
        <w:rPr>
          <w:rFonts w:eastAsia="Times New Roman"/>
          <w:b/>
          <w:bCs/>
        </w:rPr>
        <w:t xml:space="preserve">DAES </w:t>
      </w:r>
      <w:r w:rsidRPr="7F613925">
        <w:rPr>
          <w:rFonts w:eastAsia="Times New Roman"/>
          <w:b/>
          <w:bCs/>
          <w:i/>
          <w:iCs/>
          <w:vertAlign w:val="subscript"/>
        </w:rPr>
        <w:t>q, p, h</w:t>
      </w:r>
      <w:r w:rsidRPr="79C6FA9D">
        <w:rPr>
          <w:rFonts w:eastAsia="Times New Roman"/>
          <w:b/>
          <w:bCs/>
        </w:rPr>
        <w:t>) + (</w:t>
      </w:r>
      <w:r w:rsidR="0076170B" w:rsidRPr="0076170B">
        <w:rPr>
          <w:rFonts w:eastAsia="Times New Roman"/>
          <w:b/>
          <w:position w:val="-22"/>
          <w:lang w:val="x-none" w:eastAsia="x-none"/>
        </w:rPr>
        <w:object w:dxaOrig="220" w:dyaOrig="460" w14:anchorId="62C1A5CE">
          <v:shape id="_x0000_i1051" type="#_x0000_t75" style="width:9pt;height:23.4pt" o:ole="">
            <v:imagedata r:id="rId59" o:title=""/>
          </v:shape>
          <o:OLEObject Type="Embed" ProgID="Equation.3" ShapeID="_x0000_i1051" DrawAspect="Content" ObjectID="_1825175619" r:id="rId60"/>
        </w:object>
      </w:r>
      <w:r w:rsidRPr="79C6FA9D">
        <w:rPr>
          <w:rFonts w:eastAsia="Times New Roman"/>
          <w:b/>
          <w:bCs/>
        </w:rPr>
        <w:t xml:space="preserve">RTQQEPSNAP </w:t>
      </w:r>
      <w:r w:rsidRPr="7F613925">
        <w:rPr>
          <w:rFonts w:eastAsia="Times New Roman"/>
          <w:b/>
          <w:bCs/>
          <w:i/>
          <w:iCs/>
          <w:vertAlign w:val="subscript"/>
        </w:rPr>
        <w:t>q, p, i</w:t>
      </w:r>
      <w:r w:rsidRPr="79C6FA9D">
        <w:rPr>
          <w:rFonts w:eastAsia="Times New Roman"/>
          <w:b/>
          <w:bCs/>
        </w:rPr>
        <w:t xml:space="preserve"> – </w:t>
      </w:r>
      <w:r w:rsidR="0076170B" w:rsidRPr="0076170B">
        <w:rPr>
          <w:rFonts w:eastAsia="Times New Roman"/>
          <w:b/>
          <w:position w:val="-22"/>
          <w:lang w:val="x-none" w:eastAsia="x-none"/>
        </w:rPr>
        <w:object w:dxaOrig="220" w:dyaOrig="460" w14:anchorId="3A02CACB">
          <v:shape id="_x0000_i1052" type="#_x0000_t75" style="width:9pt;height:23.4pt" o:ole="">
            <v:imagedata r:id="rId61" o:title=""/>
          </v:shape>
          <o:OLEObject Type="Embed" ProgID="Equation.3" ShapeID="_x0000_i1052" DrawAspect="Content" ObjectID="_1825175620" r:id="rId62"/>
        </w:object>
      </w:r>
      <w:r w:rsidRPr="79C6FA9D">
        <w:rPr>
          <w:rFonts w:eastAsia="Times New Roman"/>
          <w:b/>
          <w:bCs/>
        </w:rPr>
        <w:t xml:space="preserve">RTQQESSNAP </w:t>
      </w:r>
      <w:r w:rsidRPr="7F613925">
        <w:rPr>
          <w:rFonts w:eastAsia="Times New Roman"/>
          <w:b/>
          <w:bCs/>
          <w:i/>
          <w:iCs/>
          <w:vertAlign w:val="subscript"/>
        </w:rPr>
        <w:t>q, p, i</w:t>
      </w:r>
      <w:r w:rsidRPr="79C6FA9D">
        <w:rPr>
          <w:rFonts w:eastAsia="Times New Roman"/>
          <w:b/>
          <w:bCs/>
        </w:rPr>
        <w:t xml:space="preserve">) + </w:t>
      </w:r>
      <w:r w:rsidRPr="79C6FA9D">
        <w:rPr>
          <w:rFonts w:eastAsia="Times New Roman"/>
          <w:b/>
          <w:bCs/>
          <w:position w:val="-22"/>
        </w:rPr>
        <w:t xml:space="preserve"> </w:t>
      </w:r>
      <w:r w:rsidR="0076170B" w:rsidRPr="0076170B">
        <w:rPr>
          <w:rFonts w:eastAsia="Times New Roman"/>
          <w:b/>
          <w:position w:val="-22"/>
          <w:lang w:val="x-none" w:eastAsia="x-none"/>
        </w:rPr>
        <w:object w:dxaOrig="220" w:dyaOrig="460" w14:anchorId="182AAA5C">
          <v:shape id="_x0000_i1053" type="#_x0000_t75" style="width:8.4pt;height:23.4pt" o:ole="">
            <v:imagedata r:id="rId55" o:title=""/>
          </v:shape>
          <o:OLEObject Type="Embed" ProgID="Equation.3" ShapeID="_x0000_i1053" DrawAspect="Content" ObjectID="_1825175621" r:id="rId63"/>
        </w:object>
      </w:r>
      <w:r w:rsidRPr="79C6FA9D">
        <w:rPr>
          <w:rFonts w:eastAsia="Times New Roman"/>
          <w:b/>
          <w:bCs/>
          <w:position w:val="-22"/>
        </w:rPr>
        <w:t xml:space="preserve"> </w:t>
      </w:r>
      <w:r w:rsidRPr="79C6FA9D">
        <w:rPr>
          <w:rFonts w:eastAsia="Times New Roman"/>
          <w:b/>
          <w:bCs/>
        </w:rPr>
        <w:t xml:space="preserve">DCIMPSNAP </w:t>
      </w:r>
      <w:r w:rsidRPr="7F613925">
        <w:rPr>
          <w:rFonts w:eastAsia="Times New Roman"/>
          <w:b/>
          <w:bCs/>
          <w:i/>
          <w:iCs/>
          <w:vertAlign w:val="subscript"/>
        </w:rPr>
        <w:t>q, p, i</w:t>
      </w:r>
    </w:p>
    <w:p w14:paraId="379E2A97" w14:textId="77777777" w:rsidR="0076170B" w:rsidRPr="0076170B" w:rsidRDefault="0076170B" w:rsidP="0076170B">
      <w:pPr>
        <w:spacing w:after="240"/>
        <w:ind w:left="720" w:hanging="720"/>
        <w:rPr>
          <w:rFonts w:eastAsia="Times New Roman"/>
          <w:szCs w:val="20"/>
        </w:rPr>
      </w:pPr>
      <w:r w:rsidRPr="0076170B">
        <w:rPr>
          <w:rFonts w:eastAsia="Times New Roman"/>
          <w:szCs w:val="20"/>
        </w:rPr>
        <w:t>(10)</w:t>
      </w:r>
      <w:r w:rsidRPr="0076170B">
        <w:rPr>
          <w:rFonts w:eastAsia="Times New Roman"/>
          <w:szCs w:val="20"/>
        </w:rPr>
        <w:tab/>
        <w:t>The RUC Shortfall in MW for one QSE for one 15-minute Settlement Interval, as measured at Real-Time, but including capacity from IRRs as seen in the RUC snapshot, is:</w:t>
      </w:r>
    </w:p>
    <w:p w14:paraId="49D4A8EA" w14:textId="77777777" w:rsidR="0076170B" w:rsidRPr="0076170B" w:rsidRDefault="7DF06CAD" w:rsidP="79C6FA9D">
      <w:pPr>
        <w:tabs>
          <w:tab w:val="left" w:pos="2340"/>
          <w:tab w:val="left" w:pos="2880"/>
        </w:tabs>
        <w:spacing w:after="240"/>
        <w:ind w:left="3067" w:hanging="2347"/>
        <w:rPr>
          <w:rFonts w:eastAsia="Times New Roman"/>
          <w:b/>
          <w:bCs/>
        </w:rPr>
      </w:pPr>
      <w:r w:rsidRPr="79C6FA9D">
        <w:rPr>
          <w:rFonts w:eastAsia="Times New Roman"/>
          <w:b/>
          <w:bCs/>
        </w:rPr>
        <w:t xml:space="preserve">RUCSFADJ </w:t>
      </w:r>
      <w:proofErr w:type="spellStart"/>
      <w:r w:rsidRPr="7F613925">
        <w:rPr>
          <w:rFonts w:eastAsia="Times New Roman"/>
          <w:b/>
          <w:bCs/>
          <w:i/>
          <w:iCs/>
          <w:vertAlign w:val="subscript"/>
        </w:rPr>
        <w:t>ruc</w:t>
      </w:r>
      <w:proofErr w:type="spellEnd"/>
      <w:r w:rsidRPr="7F613925">
        <w:rPr>
          <w:rFonts w:eastAsia="Times New Roman"/>
          <w:b/>
          <w:bCs/>
          <w:i/>
          <w:iCs/>
          <w:vertAlign w:val="subscript"/>
        </w:rPr>
        <w:t>, q, i</w:t>
      </w:r>
      <w:r w:rsidR="0076170B" w:rsidRPr="0076170B">
        <w:rPr>
          <w:rFonts w:eastAsia="Times New Roman"/>
          <w:b/>
          <w:lang w:val="x-none" w:eastAsia="x-none"/>
        </w:rPr>
        <w:tab/>
      </w:r>
      <w:r w:rsidRPr="79C6FA9D">
        <w:rPr>
          <w:rFonts w:eastAsia="Times New Roman"/>
          <w:b/>
          <w:bCs/>
        </w:rPr>
        <w:t>=</w:t>
      </w:r>
      <w:r w:rsidR="0076170B" w:rsidRPr="0076170B">
        <w:rPr>
          <w:rFonts w:eastAsia="Times New Roman"/>
          <w:b/>
          <w:lang w:val="x-none" w:eastAsia="x-none"/>
        </w:rPr>
        <w:tab/>
      </w:r>
      <w:r w:rsidRPr="79C6FA9D">
        <w:rPr>
          <w:rFonts w:eastAsia="Times New Roman"/>
          <w:b/>
          <w:bCs/>
        </w:rPr>
        <w:t>Max (0, ((</w:t>
      </w:r>
      <w:r w:rsidR="0076170B" w:rsidRPr="0076170B">
        <w:rPr>
          <w:rFonts w:eastAsia="Times New Roman"/>
          <w:b/>
          <w:position w:val="-22"/>
          <w:lang w:val="x-none" w:eastAsia="x-none"/>
        </w:rPr>
        <w:object w:dxaOrig="220" w:dyaOrig="460" w14:anchorId="37D65261">
          <v:shape id="_x0000_i1054" type="#_x0000_t75" style="width:9pt;height:23.4pt" o:ole="">
            <v:imagedata r:id="rId51" o:title=""/>
          </v:shape>
          <o:OLEObject Type="Embed" ProgID="Equation.3" ShapeID="_x0000_i1054" DrawAspect="Content" ObjectID="_1825175622" r:id="rId64"/>
        </w:object>
      </w:r>
      <w:r w:rsidRPr="79C6FA9D">
        <w:rPr>
          <w:rFonts w:eastAsia="Times New Roman"/>
          <w:b/>
          <w:bCs/>
        </w:rPr>
        <w:t xml:space="preserve">RTAML </w:t>
      </w:r>
      <w:r w:rsidRPr="7F613925">
        <w:rPr>
          <w:rFonts w:eastAsia="Times New Roman"/>
          <w:b/>
          <w:bCs/>
          <w:i/>
          <w:iCs/>
          <w:vertAlign w:val="subscript"/>
        </w:rPr>
        <w:t>q, p, i</w:t>
      </w:r>
      <w:r w:rsidRPr="79C6FA9D">
        <w:rPr>
          <w:rFonts w:eastAsia="Times New Roman"/>
          <w:b/>
          <w:bCs/>
        </w:rPr>
        <w:t>) *4) – (</w:t>
      </w:r>
      <w:r w:rsidR="0076170B" w:rsidRPr="0076170B">
        <w:rPr>
          <w:rFonts w:eastAsia="Times New Roman"/>
          <w:b/>
          <w:position w:val="-22"/>
          <w:lang w:val="x-none" w:eastAsia="x-none"/>
        </w:rPr>
        <w:object w:dxaOrig="780" w:dyaOrig="460" w14:anchorId="34232D9A">
          <v:shape id="_x0000_i1055" type="#_x0000_t75" style="width:38.4pt;height:23.4pt" o:ole="">
            <v:imagedata r:id="rId65" o:title=""/>
          </v:shape>
          <o:OLEObject Type="Embed" ProgID="Equation.3" ShapeID="_x0000_i1055" DrawAspect="Content" ObjectID="_1825175623" r:id="rId66"/>
        </w:object>
      </w:r>
      <w:r w:rsidRPr="79C6FA9D">
        <w:rPr>
          <w:rFonts w:eastAsia="Times New Roman"/>
          <w:b/>
          <w:bCs/>
        </w:rPr>
        <w:t>HASLSNAP</w:t>
      </w:r>
      <w:r w:rsidRPr="7F613925">
        <w:rPr>
          <w:rFonts w:eastAsia="Times New Roman"/>
          <w:b/>
          <w:bCs/>
          <w:i/>
          <w:iCs/>
          <w:vertAlign w:val="subscript"/>
        </w:rPr>
        <w:t xml:space="preserve"> </w:t>
      </w:r>
      <w:proofErr w:type="spellStart"/>
      <w:r w:rsidRPr="7F613925">
        <w:rPr>
          <w:rFonts w:eastAsia="Times New Roman"/>
          <w:b/>
          <w:bCs/>
          <w:i/>
          <w:iCs/>
          <w:vertAlign w:val="subscript"/>
        </w:rPr>
        <w:t>ruc</w:t>
      </w:r>
      <w:proofErr w:type="spellEnd"/>
      <w:r w:rsidRPr="7F613925">
        <w:rPr>
          <w:rFonts w:eastAsia="Times New Roman"/>
          <w:b/>
          <w:bCs/>
          <w:i/>
          <w:iCs/>
          <w:vertAlign w:val="subscript"/>
        </w:rPr>
        <w:t>, q, r, h</w:t>
      </w:r>
      <w:r w:rsidRPr="79C6FA9D">
        <w:rPr>
          <w:rFonts w:eastAsia="Times New Roman"/>
          <w:b/>
          <w:bCs/>
        </w:rPr>
        <w:t xml:space="preserve"> + RUCCAPADJ </w:t>
      </w:r>
      <w:r w:rsidRPr="7F613925">
        <w:rPr>
          <w:rFonts w:eastAsia="Times New Roman"/>
          <w:b/>
          <w:bCs/>
          <w:i/>
          <w:iCs/>
          <w:vertAlign w:val="subscript"/>
        </w:rPr>
        <w:t>q, i</w:t>
      </w:r>
      <w:r w:rsidRPr="79C6FA9D">
        <w:rPr>
          <w:rFonts w:eastAsia="Times New Roman"/>
          <w:b/>
          <w:bCs/>
        </w:rPr>
        <w:t>))</w:t>
      </w:r>
    </w:p>
    <w:p w14:paraId="7E60EC79" w14:textId="77777777" w:rsidR="0076170B" w:rsidRPr="0076170B" w:rsidRDefault="0076170B" w:rsidP="0076170B">
      <w:pPr>
        <w:spacing w:after="240"/>
        <w:ind w:left="720" w:hanging="720"/>
        <w:rPr>
          <w:rFonts w:eastAsia="Times New Roman"/>
          <w:szCs w:val="20"/>
        </w:rPr>
      </w:pPr>
      <w:r w:rsidRPr="0076170B">
        <w:rPr>
          <w:rFonts w:eastAsia="Times New Roman"/>
          <w:szCs w:val="20"/>
        </w:rPr>
        <w:t>(11)</w:t>
      </w:r>
      <w:r w:rsidRPr="0076170B">
        <w:rPr>
          <w:rFonts w:eastAsia="Times New Roman"/>
          <w:szCs w:val="20"/>
        </w:rPr>
        <w:tab/>
        <w:t xml:space="preserve">The amount of capacity that </w:t>
      </w:r>
      <w:proofErr w:type="gramStart"/>
      <w:r w:rsidRPr="0076170B">
        <w:rPr>
          <w:rFonts w:eastAsia="Times New Roman"/>
          <w:szCs w:val="20"/>
        </w:rPr>
        <w:t>a QSE</w:t>
      </w:r>
      <w:proofErr w:type="gramEnd"/>
      <w:r w:rsidRPr="0076170B">
        <w:rPr>
          <w:rFonts w:eastAsia="Times New Roman"/>
          <w:szCs w:val="20"/>
        </w:rPr>
        <w:t xml:space="preserve"> had in Real-Time for a 15-minute Settlement Interval, excluding capacity from IRRs, is:</w:t>
      </w:r>
    </w:p>
    <w:p w14:paraId="675CEB7F" w14:textId="77777777" w:rsidR="0076170B" w:rsidRPr="0076170B" w:rsidRDefault="7DF06CAD" w:rsidP="79C6FA9D">
      <w:pPr>
        <w:tabs>
          <w:tab w:val="left" w:pos="2340"/>
          <w:tab w:val="left" w:pos="2880"/>
        </w:tabs>
        <w:spacing w:after="240"/>
        <w:ind w:left="3067" w:hanging="2347"/>
        <w:rPr>
          <w:rFonts w:eastAsia="Times New Roman"/>
          <w:b/>
          <w:bCs/>
        </w:rPr>
      </w:pPr>
      <w:r w:rsidRPr="79C6FA9D">
        <w:rPr>
          <w:rFonts w:eastAsia="Times New Roman"/>
          <w:b/>
          <w:bCs/>
        </w:rPr>
        <w:t xml:space="preserve">RUCCAPADJ </w:t>
      </w:r>
      <w:r w:rsidRPr="7F613925">
        <w:rPr>
          <w:rFonts w:eastAsia="Times New Roman"/>
          <w:b/>
          <w:bCs/>
          <w:i/>
          <w:iCs/>
          <w:vertAlign w:val="subscript"/>
        </w:rPr>
        <w:t>q, i</w:t>
      </w:r>
      <w:r w:rsidRPr="79C6FA9D">
        <w:rPr>
          <w:rFonts w:eastAsia="Times New Roman"/>
          <w:b/>
          <w:bCs/>
        </w:rPr>
        <w:t xml:space="preserve"> =</w:t>
      </w:r>
      <w:r w:rsidR="0076170B" w:rsidRPr="0076170B">
        <w:rPr>
          <w:rFonts w:eastAsia="Times New Roman"/>
          <w:b/>
          <w:lang w:val="x-none" w:eastAsia="x-none"/>
        </w:rPr>
        <w:tab/>
      </w:r>
      <w:r w:rsidR="0076170B" w:rsidRPr="0076170B">
        <w:rPr>
          <w:rFonts w:eastAsia="Times New Roman"/>
          <w:b/>
          <w:position w:val="-18"/>
          <w:lang w:val="x-none" w:eastAsia="x-none"/>
        </w:rPr>
        <w:object w:dxaOrig="220" w:dyaOrig="420" w14:anchorId="44994908">
          <v:shape id="_x0000_i1056" type="#_x0000_t75" style="width:9pt;height:20.4pt" o:ole="">
            <v:imagedata r:id="rId67" o:title=""/>
          </v:shape>
          <o:OLEObject Type="Embed" ProgID="Equation.3" ShapeID="_x0000_i1056" DrawAspect="Content" ObjectID="_1825175624" r:id="rId68"/>
        </w:object>
      </w:r>
      <w:r w:rsidRPr="79C6FA9D">
        <w:rPr>
          <w:rFonts w:eastAsia="Times New Roman"/>
          <w:b/>
          <w:bCs/>
        </w:rPr>
        <w:t xml:space="preserve">HASLADJ </w:t>
      </w:r>
      <w:r w:rsidRPr="7F613925">
        <w:rPr>
          <w:rFonts w:eastAsia="Times New Roman"/>
          <w:b/>
          <w:bCs/>
          <w:i/>
          <w:iCs/>
          <w:vertAlign w:val="subscript"/>
        </w:rPr>
        <w:t>q, r, h</w:t>
      </w:r>
      <w:r w:rsidRPr="79C6FA9D">
        <w:rPr>
          <w:rFonts w:eastAsia="Times New Roman"/>
          <w:b/>
          <w:bCs/>
        </w:rPr>
        <w:t xml:space="preserve"> + (RUCCPADJ </w:t>
      </w:r>
      <w:r w:rsidRPr="7F613925">
        <w:rPr>
          <w:rFonts w:eastAsia="Times New Roman"/>
          <w:b/>
          <w:bCs/>
          <w:i/>
          <w:iCs/>
          <w:vertAlign w:val="subscript"/>
        </w:rPr>
        <w:t>q, h</w:t>
      </w:r>
      <w:r w:rsidRPr="79C6FA9D">
        <w:rPr>
          <w:rFonts w:eastAsia="Times New Roman"/>
          <w:b/>
          <w:bCs/>
        </w:rPr>
        <w:t xml:space="preserve"> – RUCCSADJ </w:t>
      </w:r>
      <w:r w:rsidRPr="7F613925">
        <w:rPr>
          <w:rFonts w:eastAsia="Times New Roman"/>
          <w:b/>
          <w:bCs/>
          <w:i/>
          <w:iCs/>
          <w:vertAlign w:val="subscript"/>
        </w:rPr>
        <w:t>q, h</w:t>
      </w:r>
      <w:r w:rsidRPr="79C6FA9D">
        <w:rPr>
          <w:rFonts w:eastAsia="Times New Roman"/>
          <w:b/>
          <w:bCs/>
        </w:rPr>
        <w:t>) + (</w:t>
      </w:r>
      <w:r w:rsidR="0076170B" w:rsidRPr="0076170B">
        <w:rPr>
          <w:rFonts w:eastAsia="Times New Roman"/>
          <w:b/>
          <w:position w:val="-22"/>
          <w:lang w:val="x-none" w:eastAsia="x-none"/>
        </w:rPr>
        <w:object w:dxaOrig="220" w:dyaOrig="460" w14:anchorId="47939AD0">
          <v:shape id="_x0000_i1057" type="#_x0000_t75" style="width:8.4pt;height:23.4pt" o:ole="">
            <v:imagedata r:id="rId55" o:title=""/>
          </v:shape>
          <o:OLEObject Type="Embed" ProgID="Equation.3" ShapeID="_x0000_i1057" DrawAspect="Content" ObjectID="_1825175625" r:id="rId69"/>
        </w:object>
      </w:r>
      <w:r w:rsidRPr="79C6FA9D">
        <w:rPr>
          <w:rFonts w:eastAsia="Times New Roman"/>
          <w:b/>
          <w:bCs/>
        </w:rPr>
        <w:t xml:space="preserve">DAEP </w:t>
      </w:r>
      <w:r w:rsidRPr="7F613925">
        <w:rPr>
          <w:rFonts w:eastAsia="Times New Roman"/>
          <w:b/>
          <w:bCs/>
          <w:i/>
          <w:iCs/>
          <w:vertAlign w:val="subscript"/>
        </w:rPr>
        <w:t>q, p, h</w:t>
      </w:r>
      <w:r w:rsidRPr="79C6FA9D">
        <w:rPr>
          <w:rFonts w:eastAsia="Times New Roman"/>
          <w:b/>
          <w:bCs/>
        </w:rPr>
        <w:t xml:space="preserve"> – </w:t>
      </w:r>
      <w:r w:rsidR="0076170B" w:rsidRPr="0076170B">
        <w:rPr>
          <w:rFonts w:eastAsia="Times New Roman"/>
          <w:b/>
          <w:position w:val="-22"/>
          <w:lang w:val="x-none" w:eastAsia="x-none"/>
        </w:rPr>
        <w:object w:dxaOrig="220" w:dyaOrig="460" w14:anchorId="04A6EE6A">
          <v:shape id="_x0000_i1058" type="#_x0000_t75" style="width:9pt;height:23.4pt" o:ole="">
            <v:imagedata r:id="rId57" o:title=""/>
          </v:shape>
          <o:OLEObject Type="Embed" ProgID="Equation.3" ShapeID="_x0000_i1058" DrawAspect="Content" ObjectID="_1825175626" r:id="rId70"/>
        </w:object>
      </w:r>
      <w:r w:rsidRPr="79C6FA9D">
        <w:rPr>
          <w:rFonts w:eastAsia="Times New Roman"/>
          <w:b/>
          <w:bCs/>
        </w:rPr>
        <w:t xml:space="preserve">DAES </w:t>
      </w:r>
      <w:r w:rsidRPr="7F613925">
        <w:rPr>
          <w:rFonts w:eastAsia="Times New Roman"/>
          <w:b/>
          <w:bCs/>
          <w:i/>
          <w:iCs/>
          <w:vertAlign w:val="subscript"/>
        </w:rPr>
        <w:t>q, p, h</w:t>
      </w:r>
      <w:r w:rsidRPr="79C6FA9D">
        <w:rPr>
          <w:rFonts w:eastAsia="Times New Roman"/>
          <w:b/>
          <w:bCs/>
        </w:rPr>
        <w:t>) + (</w:t>
      </w:r>
      <w:r w:rsidR="0076170B" w:rsidRPr="0076170B">
        <w:rPr>
          <w:rFonts w:eastAsia="Times New Roman"/>
          <w:b/>
          <w:position w:val="-22"/>
          <w:lang w:val="x-none" w:eastAsia="x-none"/>
        </w:rPr>
        <w:object w:dxaOrig="220" w:dyaOrig="460" w14:anchorId="13150B9D">
          <v:shape id="_x0000_i1059" type="#_x0000_t75" style="width:9pt;height:23.4pt" o:ole="">
            <v:imagedata r:id="rId55" o:title=""/>
          </v:shape>
          <o:OLEObject Type="Embed" ProgID="Equation.3" ShapeID="_x0000_i1059" DrawAspect="Content" ObjectID="_1825175627" r:id="rId71"/>
        </w:object>
      </w:r>
      <w:r w:rsidRPr="79C6FA9D">
        <w:rPr>
          <w:rFonts w:eastAsia="Times New Roman"/>
          <w:b/>
          <w:bCs/>
        </w:rPr>
        <w:t xml:space="preserve">RTQQEPADJ </w:t>
      </w:r>
      <w:r w:rsidRPr="7F613925">
        <w:rPr>
          <w:rFonts w:eastAsia="Times New Roman"/>
          <w:b/>
          <w:bCs/>
          <w:i/>
          <w:iCs/>
          <w:vertAlign w:val="subscript"/>
        </w:rPr>
        <w:t>q, p, i</w:t>
      </w:r>
      <w:r w:rsidRPr="79C6FA9D">
        <w:rPr>
          <w:rFonts w:eastAsia="Times New Roman"/>
          <w:b/>
          <w:bCs/>
        </w:rPr>
        <w:t xml:space="preserve"> – </w:t>
      </w:r>
      <w:r w:rsidR="0076170B" w:rsidRPr="0076170B">
        <w:rPr>
          <w:rFonts w:eastAsia="Times New Roman"/>
          <w:b/>
          <w:position w:val="-22"/>
          <w:lang w:val="x-none" w:eastAsia="x-none"/>
        </w:rPr>
        <w:object w:dxaOrig="220" w:dyaOrig="460" w14:anchorId="296B34DE">
          <v:shape id="_x0000_i1060" type="#_x0000_t75" style="width:9pt;height:23.4pt" o:ole="">
            <v:imagedata r:id="rId55" o:title=""/>
          </v:shape>
          <o:OLEObject Type="Embed" ProgID="Equation.3" ShapeID="_x0000_i1060" DrawAspect="Content" ObjectID="_1825175628" r:id="rId72"/>
        </w:object>
      </w:r>
      <w:r w:rsidRPr="79C6FA9D">
        <w:rPr>
          <w:rFonts w:eastAsia="Times New Roman"/>
          <w:b/>
          <w:bCs/>
        </w:rPr>
        <w:t xml:space="preserve">RTQQESADJ </w:t>
      </w:r>
      <w:r w:rsidRPr="7F613925">
        <w:rPr>
          <w:rFonts w:eastAsia="Times New Roman"/>
          <w:b/>
          <w:bCs/>
          <w:i/>
          <w:iCs/>
          <w:vertAlign w:val="subscript"/>
        </w:rPr>
        <w:t>q, p, i</w:t>
      </w:r>
      <w:r w:rsidRPr="79C6FA9D">
        <w:rPr>
          <w:rFonts w:eastAsia="Times New Roman"/>
          <w:b/>
          <w:bCs/>
        </w:rPr>
        <w:t xml:space="preserve">) + </w:t>
      </w:r>
      <w:r w:rsidR="0076170B" w:rsidRPr="0076170B">
        <w:rPr>
          <w:rFonts w:eastAsia="Times New Roman"/>
          <w:b/>
          <w:position w:val="-22"/>
          <w:lang w:val="x-none" w:eastAsia="x-none"/>
        </w:rPr>
        <w:object w:dxaOrig="220" w:dyaOrig="460" w14:anchorId="10D7F048">
          <v:shape id="_x0000_i1061" type="#_x0000_t75" style="width:8.4pt;height:23.4pt" o:ole="">
            <v:imagedata r:id="rId55" o:title=""/>
          </v:shape>
          <o:OLEObject Type="Embed" ProgID="Equation.3" ShapeID="_x0000_i1061" DrawAspect="Content" ObjectID="_1825175629" r:id="rId73"/>
        </w:object>
      </w:r>
      <w:r w:rsidRPr="79C6FA9D">
        <w:rPr>
          <w:rFonts w:eastAsia="Times New Roman"/>
          <w:b/>
          <w:bCs/>
          <w:position w:val="-22"/>
        </w:rPr>
        <w:t xml:space="preserve"> </w:t>
      </w:r>
      <w:r w:rsidRPr="79C6FA9D">
        <w:rPr>
          <w:rFonts w:eastAsia="Times New Roman"/>
          <w:b/>
          <w:bCs/>
        </w:rPr>
        <w:t xml:space="preserve">DCIMPADJ </w:t>
      </w:r>
      <w:r w:rsidRPr="7F613925">
        <w:rPr>
          <w:rFonts w:eastAsia="Times New Roman"/>
          <w:b/>
          <w:bCs/>
          <w:i/>
          <w:iCs/>
          <w:vertAlign w:val="subscript"/>
        </w:rPr>
        <w:t>q, p, i</w:t>
      </w:r>
    </w:p>
    <w:p w14:paraId="72C3459E" w14:textId="77777777" w:rsidR="0076170B" w:rsidRPr="0076170B" w:rsidRDefault="0076170B" w:rsidP="0076170B">
      <w:pPr>
        <w:tabs>
          <w:tab w:val="left" w:pos="2340"/>
          <w:tab w:val="left" w:pos="2880"/>
        </w:tabs>
        <w:spacing w:after="240"/>
        <w:ind w:left="3067" w:hanging="2347"/>
        <w:rPr>
          <w:rFonts w:eastAsia="Times New Roman"/>
          <w:b/>
          <w:lang w:val="x-none" w:eastAsia="x-none"/>
        </w:rPr>
      </w:pPr>
      <w:r w:rsidRPr="0076170B">
        <w:rPr>
          <w:rFonts w:eastAsia="Times New Roman"/>
          <w:b/>
          <w:lang w:val="x-none" w:eastAsia="x-none"/>
        </w:rPr>
        <w:t>The above variables are defined as follows:</w:t>
      </w:r>
    </w:p>
    <w:tbl>
      <w:tblP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66"/>
        <w:gridCol w:w="722"/>
        <w:gridCol w:w="6637"/>
      </w:tblGrid>
      <w:tr w:rsidR="0076170B" w:rsidRPr="0076170B" w14:paraId="081519AE" w14:textId="77777777" w:rsidTr="00CF6727">
        <w:trPr>
          <w:cantSplit/>
          <w:tblHeader/>
        </w:trPr>
        <w:tc>
          <w:tcPr>
            <w:tcW w:w="1096" w:type="pct"/>
          </w:tcPr>
          <w:p w14:paraId="4852C079" w14:textId="77777777" w:rsidR="0076170B" w:rsidRPr="0076170B" w:rsidRDefault="0076170B" w:rsidP="0076170B">
            <w:pPr>
              <w:spacing w:after="120"/>
              <w:rPr>
                <w:rFonts w:eastAsia="Times New Roman"/>
                <w:b/>
                <w:iCs/>
                <w:sz w:val="20"/>
                <w:szCs w:val="20"/>
              </w:rPr>
            </w:pPr>
            <w:r w:rsidRPr="0076170B">
              <w:rPr>
                <w:rFonts w:eastAsia="Times New Roman"/>
                <w:b/>
                <w:iCs/>
                <w:sz w:val="20"/>
                <w:szCs w:val="20"/>
              </w:rPr>
              <w:t>Variable</w:t>
            </w:r>
          </w:p>
        </w:tc>
        <w:tc>
          <w:tcPr>
            <w:tcW w:w="383" w:type="pct"/>
          </w:tcPr>
          <w:p w14:paraId="29AEC863" w14:textId="77777777" w:rsidR="0076170B" w:rsidRPr="0076170B" w:rsidRDefault="0076170B" w:rsidP="0076170B">
            <w:pPr>
              <w:spacing w:after="120"/>
              <w:jc w:val="center"/>
              <w:rPr>
                <w:rFonts w:eastAsia="Times New Roman"/>
                <w:b/>
                <w:iCs/>
                <w:sz w:val="20"/>
                <w:szCs w:val="20"/>
              </w:rPr>
            </w:pPr>
            <w:r w:rsidRPr="0076170B">
              <w:rPr>
                <w:rFonts w:eastAsia="Times New Roman"/>
                <w:b/>
                <w:iCs/>
                <w:sz w:val="20"/>
                <w:szCs w:val="20"/>
              </w:rPr>
              <w:t>Unit</w:t>
            </w:r>
          </w:p>
        </w:tc>
        <w:tc>
          <w:tcPr>
            <w:tcW w:w="3521" w:type="pct"/>
          </w:tcPr>
          <w:p w14:paraId="314A3D0E" w14:textId="77777777" w:rsidR="0076170B" w:rsidRPr="0076170B" w:rsidRDefault="0076170B" w:rsidP="0076170B">
            <w:pPr>
              <w:spacing w:after="120"/>
              <w:rPr>
                <w:rFonts w:eastAsia="Times New Roman"/>
                <w:b/>
                <w:iCs/>
                <w:sz w:val="20"/>
                <w:szCs w:val="20"/>
              </w:rPr>
            </w:pPr>
            <w:r w:rsidRPr="0076170B">
              <w:rPr>
                <w:rFonts w:eastAsia="Times New Roman"/>
                <w:b/>
                <w:iCs/>
                <w:sz w:val="20"/>
                <w:szCs w:val="20"/>
              </w:rPr>
              <w:t>Definition</w:t>
            </w:r>
          </w:p>
        </w:tc>
      </w:tr>
      <w:tr w:rsidR="0076170B" w:rsidRPr="0076170B" w14:paraId="1D13391E" w14:textId="77777777" w:rsidTr="00CF6727">
        <w:trPr>
          <w:cantSplit/>
        </w:trPr>
        <w:tc>
          <w:tcPr>
            <w:tcW w:w="1096" w:type="pct"/>
          </w:tcPr>
          <w:p w14:paraId="2C86E8A7"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RUCSFRS </w:t>
            </w:r>
            <w:proofErr w:type="spellStart"/>
            <w:r w:rsidRPr="0076170B">
              <w:rPr>
                <w:rFonts w:eastAsia="Times New Roman"/>
                <w:i/>
                <w:iCs/>
                <w:sz w:val="20"/>
                <w:szCs w:val="20"/>
                <w:vertAlign w:val="subscript"/>
              </w:rPr>
              <w:t>ruc</w:t>
            </w:r>
            <w:proofErr w:type="spellEnd"/>
            <w:r w:rsidRPr="0076170B">
              <w:rPr>
                <w:rFonts w:eastAsia="Times New Roman"/>
                <w:i/>
                <w:iCs/>
                <w:sz w:val="20"/>
                <w:szCs w:val="20"/>
                <w:vertAlign w:val="subscript"/>
              </w:rPr>
              <w:t>, i, q</w:t>
            </w:r>
          </w:p>
        </w:tc>
        <w:tc>
          <w:tcPr>
            <w:tcW w:w="383" w:type="pct"/>
          </w:tcPr>
          <w:p w14:paraId="4E980A3C"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none</w:t>
            </w:r>
          </w:p>
        </w:tc>
        <w:tc>
          <w:tcPr>
            <w:tcW w:w="3521" w:type="pct"/>
          </w:tcPr>
          <w:p w14:paraId="39CD8926" w14:textId="77777777" w:rsidR="0076170B" w:rsidRPr="0076170B" w:rsidRDefault="0076170B" w:rsidP="0076170B">
            <w:pPr>
              <w:spacing w:after="60"/>
              <w:rPr>
                <w:rFonts w:eastAsia="Times New Roman"/>
                <w:iCs/>
                <w:sz w:val="20"/>
                <w:szCs w:val="20"/>
              </w:rPr>
            </w:pPr>
            <w:r w:rsidRPr="0076170B">
              <w:rPr>
                <w:rFonts w:eastAsia="Times New Roman"/>
                <w:i/>
                <w:iCs/>
                <w:sz w:val="20"/>
                <w:szCs w:val="20"/>
              </w:rPr>
              <w:t>RUC Shortfall Ratio Share</w:t>
            </w:r>
            <w:r w:rsidRPr="0076170B">
              <w:rPr>
                <w:rFonts w:eastAsia="Times New Roman"/>
                <w:iCs/>
                <w:sz w:val="20"/>
                <w:szCs w:val="20"/>
              </w:rPr>
              <w:t>—The ratio of the QSE</w:t>
            </w:r>
            <w:r w:rsidRPr="0076170B">
              <w:rPr>
                <w:rFonts w:eastAsia="Times New Roman"/>
                <w:i/>
                <w:iCs/>
                <w:sz w:val="20"/>
                <w:szCs w:val="20"/>
              </w:rPr>
              <w:t xml:space="preserve"> q</w:t>
            </w:r>
            <w:r w:rsidRPr="0076170B">
              <w:rPr>
                <w:rFonts w:eastAsia="Times New Roman"/>
                <w:iCs/>
                <w:sz w:val="20"/>
                <w:szCs w:val="20"/>
              </w:rPr>
              <w:t>’s capacity shortfall to the sum of all QSEs’ capacity shortfalls, for the RUC process</w:t>
            </w:r>
            <w:r w:rsidRPr="0076170B">
              <w:rPr>
                <w:rFonts w:eastAsia="Times New Roman"/>
                <w:i/>
                <w:iCs/>
                <w:sz w:val="20"/>
                <w:szCs w:val="20"/>
              </w:rPr>
              <w:t xml:space="preserve"> </w:t>
            </w:r>
            <w:proofErr w:type="spellStart"/>
            <w:r w:rsidRPr="0076170B">
              <w:rPr>
                <w:rFonts w:eastAsia="Times New Roman"/>
                <w:i/>
                <w:iCs/>
                <w:sz w:val="20"/>
                <w:szCs w:val="20"/>
              </w:rPr>
              <w:t>ruc</w:t>
            </w:r>
            <w:proofErr w:type="spellEnd"/>
            <w:r w:rsidRPr="0076170B">
              <w:rPr>
                <w:rFonts w:eastAsia="Times New Roman"/>
                <w:iCs/>
                <w:sz w:val="20"/>
                <w:szCs w:val="20"/>
              </w:rPr>
              <w:t xml:space="preserve">, for the 15-minute Settlement Interval </w:t>
            </w:r>
            <w:r w:rsidRPr="0076170B">
              <w:rPr>
                <w:rFonts w:eastAsia="Times New Roman"/>
                <w:i/>
                <w:iCs/>
                <w:sz w:val="20"/>
                <w:szCs w:val="20"/>
              </w:rPr>
              <w:t>i</w:t>
            </w:r>
            <w:r w:rsidRPr="0076170B">
              <w:rPr>
                <w:rFonts w:eastAsia="Times New Roman"/>
                <w:iCs/>
                <w:sz w:val="20"/>
                <w:szCs w:val="20"/>
              </w:rPr>
              <w:t>.</w:t>
            </w:r>
          </w:p>
        </w:tc>
      </w:tr>
      <w:tr w:rsidR="0076170B" w:rsidRPr="0076170B" w14:paraId="60635E8A" w14:textId="77777777" w:rsidTr="00CF6727">
        <w:trPr>
          <w:cantSplit/>
        </w:trPr>
        <w:tc>
          <w:tcPr>
            <w:tcW w:w="1096" w:type="pct"/>
          </w:tcPr>
          <w:p w14:paraId="0583043A"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RUCSF </w:t>
            </w:r>
            <w:proofErr w:type="spellStart"/>
            <w:r w:rsidRPr="0076170B">
              <w:rPr>
                <w:rFonts w:eastAsia="Times New Roman"/>
                <w:i/>
                <w:iCs/>
                <w:sz w:val="20"/>
                <w:szCs w:val="20"/>
                <w:vertAlign w:val="subscript"/>
              </w:rPr>
              <w:t>ruc</w:t>
            </w:r>
            <w:proofErr w:type="spellEnd"/>
            <w:r w:rsidRPr="0076170B">
              <w:rPr>
                <w:rFonts w:eastAsia="Times New Roman"/>
                <w:i/>
                <w:iCs/>
                <w:sz w:val="20"/>
                <w:szCs w:val="20"/>
                <w:vertAlign w:val="subscript"/>
              </w:rPr>
              <w:t>, i, q</w:t>
            </w:r>
          </w:p>
        </w:tc>
        <w:tc>
          <w:tcPr>
            <w:tcW w:w="383" w:type="pct"/>
          </w:tcPr>
          <w:p w14:paraId="0E45CDC2"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26F35728" w14:textId="77777777" w:rsidR="0076170B" w:rsidRPr="0076170B" w:rsidRDefault="0076170B" w:rsidP="0076170B">
            <w:pPr>
              <w:spacing w:after="60"/>
              <w:rPr>
                <w:rFonts w:eastAsia="Times New Roman"/>
                <w:iCs/>
                <w:sz w:val="20"/>
                <w:szCs w:val="20"/>
              </w:rPr>
            </w:pPr>
            <w:r w:rsidRPr="0076170B">
              <w:rPr>
                <w:rFonts w:eastAsia="Times New Roman"/>
                <w:i/>
                <w:iCs/>
                <w:sz w:val="20"/>
                <w:szCs w:val="20"/>
              </w:rPr>
              <w:t>RUC Shortfall</w:t>
            </w:r>
            <w:r w:rsidRPr="0076170B">
              <w:rPr>
                <w:rFonts w:eastAsia="Times New Roman"/>
                <w:iCs/>
                <w:sz w:val="20"/>
                <w:szCs w:val="20"/>
              </w:rPr>
              <w:t xml:space="preserve">—The QSE </w:t>
            </w:r>
            <w:r w:rsidRPr="0076170B">
              <w:rPr>
                <w:rFonts w:eastAsia="Times New Roman"/>
                <w:i/>
                <w:iCs/>
                <w:sz w:val="20"/>
                <w:szCs w:val="20"/>
              </w:rPr>
              <w:t>q</w:t>
            </w:r>
            <w:r w:rsidRPr="0076170B">
              <w:rPr>
                <w:rFonts w:eastAsia="Times New Roman"/>
                <w:iCs/>
                <w:sz w:val="20"/>
                <w:szCs w:val="20"/>
              </w:rPr>
              <w:t xml:space="preserve">’s capacity shortfall for the RUC process </w:t>
            </w:r>
            <w:proofErr w:type="spellStart"/>
            <w:r w:rsidRPr="0076170B">
              <w:rPr>
                <w:rFonts w:eastAsia="Times New Roman"/>
                <w:i/>
                <w:iCs/>
                <w:sz w:val="20"/>
                <w:szCs w:val="20"/>
              </w:rPr>
              <w:t>ruc</w:t>
            </w:r>
            <w:proofErr w:type="spellEnd"/>
            <w:r w:rsidRPr="0076170B">
              <w:rPr>
                <w:rFonts w:eastAsia="Times New Roman"/>
                <w:iCs/>
                <w:sz w:val="20"/>
                <w:szCs w:val="20"/>
              </w:rPr>
              <w:t xml:space="preserve"> for the 15-minute Settlement Interval</w:t>
            </w:r>
            <w:r w:rsidRPr="0076170B">
              <w:rPr>
                <w:rFonts w:eastAsia="Times New Roman"/>
                <w:i/>
                <w:iCs/>
                <w:sz w:val="20"/>
                <w:szCs w:val="20"/>
              </w:rPr>
              <w:t xml:space="preserve"> i</w:t>
            </w:r>
            <w:r w:rsidRPr="0076170B">
              <w:rPr>
                <w:rFonts w:eastAsia="Times New Roman"/>
                <w:iCs/>
                <w:sz w:val="20"/>
                <w:szCs w:val="20"/>
              </w:rPr>
              <w:t>.</w:t>
            </w:r>
          </w:p>
        </w:tc>
      </w:tr>
      <w:tr w:rsidR="0076170B" w:rsidRPr="0076170B" w14:paraId="25A6D7AD" w14:textId="77777777" w:rsidTr="00CF6727">
        <w:trPr>
          <w:cantSplit/>
        </w:trPr>
        <w:tc>
          <w:tcPr>
            <w:tcW w:w="1096" w:type="pct"/>
          </w:tcPr>
          <w:p w14:paraId="5F2EB922"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RUCSFTOT </w:t>
            </w:r>
            <w:proofErr w:type="spellStart"/>
            <w:r w:rsidRPr="0076170B">
              <w:rPr>
                <w:rFonts w:eastAsia="Times New Roman"/>
                <w:i/>
                <w:iCs/>
                <w:sz w:val="20"/>
                <w:szCs w:val="20"/>
                <w:vertAlign w:val="subscript"/>
              </w:rPr>
              <w:t>ruc</w:t>
            </w:r>
            <w:proofErr w:type="spellEnd"/>
            <w:r w:rsidRPr="0076170B">
              <w:rPr>
                <w:rFonts w:eastAsia="Times New Roman"/>
                <w:i/>
                <w:iCs/>
                <w:sz w:val="20"/>
                <w:szCs w:val="20"/>
                <w:vertAlign w:val="subscript"/>
              </w:rPr>
              <w:t>, i</w:t>
            </w:r>
          </w:p>
        </w:tc>
        <w:tc>
          <w:tcPr>
            <w:tcW w:w="383" w:type="pct"/>
          </w:tcPr>
          <w:p w14:paraId="1E8147DD"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60AE9C16"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RUC Shortfall Total</w:t>
            </w:r>
            <w:r w:rsidRPr="0076170B">
              <w:rPr>
                <w:rFonts w:eastAsia="Times New Roman"/>
                <w:iCs/>
                <w:sz w:val="20"/>
                <w:szCs w:val="20"/>
              </w:rPr>
              <w:t>—The sum of all QSEs’ capacity shortfalls, for a RUC process</w:t>
            </w:r>
            <w:r w:rsidRPr="0076170B">
              <w:rPr>
                <w:rFonts w:eastAsia="Times New Roman"/>
                <w:i/>
                <w:iCs/>
                <w:sz w:val="20"/>
                <w:szCs w:val="20"/>
              </w:rPr>
              <w:t xml:space="preserve"> </w:t>
            </w:r>
            <w:proofErr w:type="spellStart"/>
            <w:r w:rsidRPr="0076170B">
              <w:rPr>
                <w:rFonts w:eastAsia="Times New Roman"/>
                <w:i/>
                <w:iCs/>
                <w:sz w:val="20"/>
                <w:szCs w:val="20"/>
              </w:rPr>
              <w:t>ruc</w:t>
            </w:r>
            <w:proofErr w:type="spellEnd"/>
            <w:r w:rsidRPr="0076170B">
              <w:rPr>
                <w:rFonts w:eastAsia="Times New Roman"/>
                <w:iCs/>
                <w:sz w:val="20"/>
                <w:szCs w:val="20"/>
              </w:rPr>
              <w:t>, for a 15-minute Settlement Interval</w:t>
            </w:r>
            <w:r w:rsidRPr="0076170B">
              <w:rPr>
                <w:rFonts w:eastAsia="Times New Roman"/>
                <w:i/>
                <w:iCs/>
                <w:sz w:val="20"/>
                <w:szCs w:val="20"/>
              </w:rPr>
              <w:t xml:space="preserve"> i</w:t>
            </w:r>
            <w:r w:rsidRPr="0076170B">
              <w:rPr>
                <w:rFonts w:eastAsia="Times New Roman"/>
                <w:iCs/>
                <w:sz w:val="20"/>
                <w:szCs w:val="20"/>
              </w:rPr>
              <w:t>.</w:t>
            </w:r>
          </w:p>
        </w:tc>
      </w:tr>
      <w:tr w:rsidR="0076170B" w:rsidRPr="0076170B" w14:paraId="1E13EF60" w14:textId="77777777" w:rsidTr="00CF6727">
        <w:trPr>
          <w:cantSplit/>
        </w:trPr>
        <w:tc>
          <w:tcPr>
            <w:tcW w:w="1096" w:type="pct"/>
          </w:tcPr>
          <w:p w14:paraId="0CACDFF7"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RUCSFSNAP </w:t>
            </w:r>
            <w:proofErr w:type="spellStart"/>
            <w:r w:rsidRPr="0076170B">
              <w:rPr>
                <w:rFonts w:eastAsia="Times New Roman"/>
                <w:i/>
                <w:iCs/>
                <w:sz w:val="20"/>
                <w:szCs w:val="20"/>
                <w:vertAlign w:val="subscript"/>
              </w:rPr>
              <w:t>ruc</w:t>
            </w:r>
            <w:proofErr w:type="spellEnd"/>
            <w:r w:rsidRPr="0076170B">
              <w:rPr>
                <w:rFonts w:eastAsia="Times New Roman"/>
                <w:i/>
                <w:iCs/>
                <w:sz w:val="20"/>
                <w:szCs w:val="20"/>
                <w:vertAlign w:val="subscript"/>
              </w:rPr>
              <w:t>, q, i</w:t>
            </w:r>
          </w:p>
        </w:tc>
        <w:tc>
          <w:tcPr>
            <w:tcW w:w="383" w:type="pct"/>
          </w:tcPr>
          <w:p w14:paraId="5F18D195"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562D2C93" w14:textId="77777777" w:rsidR="0076170B" w:rsidRPr="0076170B" w:rsidRDefault="0076170B" w:rsidP="0076170B">
            <w:pPr>
              <w:spacing w:after="60"/>
              <w:rPr>
                <w:rFonts w:eastAsia="Times New Roman"/>
                <w:iCs/>
                <w:sz w:val="20"/>
                <w:szCs w:val="20"/>
              </w:rPr>
            </w:pPr>
            <w:r w:rsidRPr="0076170B">
              <w:rPr>
                <w:rFonts w:eastAsia="Times New Roman"/>
                <w:i/>
                <w:iCs/>
                <w:sz w:val="20"/>
                <w:szCs w:val="20"/>
              </w:rPr>
              <w:t>RUC Shortfall at Snapshot</w:t>
            </w:r>
            <w:r w:rsidRPr="0076170B">
              <w:rPr>
                <w:rFonts w:eastAsia="Times New Roman"/>
                <w:iCs/>
                <w:sz w:val="20"/>
                <w:szCs w:val="20"/>
              </w:rPr>
              <w:t xml:space="preserve">—The QSE </w:t>
            </w:r>
            <w:r w:rsidRPr="0076170B">
              <w:rPr>
                <w:rFonts w:eastAsia="Times New Roman"/>
                <w:i/>
                <w:iCs/>
                <w:sz w:val="20"/>
                <w:szCs w:val="20"/>
              </w:rPr>
              <w:t>q</w:t>
            </w:r>
            <w:r w:rsidRPr="0076170B">
              <w:rPr>
                <w:rFonts w:eastAsia="Times New Roman"/>
                <w:iCs/>
                <w:sz w:val="20"/>
                <w:szCs w:val="20"/>
              </w:rPr>
              <w:t xml:space="preserve">’s capacity shortfall according to the snapshot for the RUC process </w:t>
            </w:r>
            <w:proofErr w:type="spellStart"/>
            <w:r w:rsidRPr="0076170B">
              <w:rPr>
                <w:rFonts w:eastAsia="Times New Roman"/>
                <w:i/>
                <w:iCs/>
                <w:sz w:val="20"/>
                <w:szCs w:val="20"/>
              </w:rPr>
              <w:t>ruc</w:t>
            </w:r>
            <w:proofErr w:type="spellEnd"/>
            <w:r w:rsidRPr="0076170B">
              <w:rPr>
                <w:rFonts w:eastAsia="Times New Roman"/>
                <w:iCs/>
                <w:sz w:val="20"/>
                <w:szCs w:val="20"/>
              </w:rPr>
              <w:t xml:space="preserve"> for the 15-minute Settlement Interval</w:t>
            </w:r>
            <w:r w:rsidRPr="0076170B">
              <w:rPr>
                <w:rFonts w:eastAsia="Times New Roman"/>
                <w:i/>
                <w:iCs/>
                <w:sz w:val="20"/>
                <w:szCs w:val="20"/>
              </w:rPr>
              <w:t xml:space="preserve"> i</w:t>
            </w:r>
            <w:r w:rsidRPr="0076170B">
              <w:rPr>
                <w:rFonts w:eastAsia="Times New Roman"/>
                <w:iCs/>
                <w:sz w:val="20"/>
                <w:szCs w:val="20"/>
              </w:rPr>
              <w:t>.</w:t>
            </w:r>
          </w:p>
        </w:tc>
      </w:tr>
      <w:tr w:rsidR="0076170B" w:rsidRPr="0076170B" w14:paraId="075E577D" w14:textId="77777777" w:rsidTr="00CF6727">
        <w:trPr>
          <w:cantSplit/>
        </w:trPr>
        <w:tc>
          <w:tcPr>
            <w:tcW w:w="1096" w:type="pct"/>
          </w:tcPr>
          <w:p w14:paraId="7DD305E5"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RUCSFADJ </w:t>
            </w:r>
            <w:proofErr w:type="spellStart"/>
            <w:r w:rsidRPr="0076170B">
              <w:rPr>
                <w:rFonts w:eastAsia="Times New Roman"/>
                <w:i/>
                <w:iCs/>
                <w:sz w:val="20"/>
                <w:szCs w:val="20"/>
                <w:vertAlign w:val="subscript"/>
              </w:rPr>
              <w:t>ruc</w:t>
            </w:r>
            <w:proofErr w:type="spellEnd"/>
            <w:r w:rsidRPr="0076170B">
              <w:rPr>
                <w:rFonts w:eastAsia="Times New Roman"/>
                <w:i/>
                <w:iCs/>
                <w:sz w:val="20"/>
                <w:szCs w:val="20"/>
                <w:vertAlign w:val="subscript"/>
              </w:rPr>
              <w:t>, q, i</w:t>
            </w:r>
          </w:p>
        </w:tc>
        <w:tc>
          <w:tcPr>
            <w:tcW w:w="383" w:type="pct"/>
          </w:tcPr>
          <w:p w14:paraId="23962219"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51A6CEF4" w14:textId="77777777" w:rsidR="0076170B" w:rsidRPr="0076170B" w:rsidRDefault="0076170B" w:rsidP="0076170B">
            <w:pPr>
              <w:spacing w:after="60"/>
              <w:rPr>
                <w:rFonts w:eastAsia="Times New Roman"/>
                <w:iCs/>
                <w:sz w:val="20"/>
                <w:szCs w:val="20"/>
              </w:rPr>
            </w:pPr>
            <w:r w:rsidRPr="0076170B">
              <w:rPr>
                <w:rFonts w:eastAsia="Times New Roman"/>
                <w:i/>
                <w:iCs/>
                <w:sz w:val="20"/>
                <w:szCs w:val="20"/>
              </w:rPr>
              <w:t>RUC Shortfall at Adjustment Period</w:t>
            </w:r>
            <w:r w:rsidRPr="0076170B">
              <w:rPr>
                <w:rFonts w:eastAsia="Times New Roman"/>
                <w:iCs/>
                <w:sz w:val="20"/>
                <w:szCs w:val="20"/>
              </w:rPr>
              <w:t xml:space="preserve">—The QSE </w:t>
            </w:r>
            <w:r w:rsidRPr="0076170B">
              <w:rPr>
                <w:rFonts w:eastAsia="Times New Roman"/>
                <w:i/>
                <w:iCs/>
                <w:sz w:val="20"/>
                <w:szCs w:val="20"/>
              </w:rPr>
              <w:t>q</w:t>
            </w:r>
            <w:r w:rsidRPr="0076170B">
              <w:rPr>
                <w:rFonts w:eastAsia="Times New Roman"/>
                <w:iCs/>
                <w:sz w:val="20"/>
                <w:szCs w:val="20"/>
              </w:rPr>
              <w:t>’s Adjustment Period capacity shortfall, including capacity from IRRs as seen in the snapshot for the RUC process</w:t>
            </w:r>
            <w:r w:rsidRPr="0076170B">
              <w:rPr>
                <w:rFonts w:eastAsia="Times New Roman"/>
                <w:i/>
                <w:iCs/>
                <w:sz w:val="20"/>
                <w:szCs w:val="20"/>
              </w:rPr>
              <w:t xml:space="preserve"> </w:t>
            </w:r>
            <w:proofErr w:type="spellStart"/>
            <w:r w:rsidRPr="0076170B">
              <w:rPr>
                <w:rFonts w:eastAsia="Times New Roman"/>
                <w:i/>
                <w:iCs/>
                <w:sz w:val="20"/>
                <w:szCs w:val="20"/>
              </w:rPr>
              <w:t>ruc</w:t>
            </w:r>
            <w:proofErr w:type="spellEnd"/>
            <w:r w:rsidRPr="0076170B">
              <w:rPr>
                <w:rFonts w:eastAsia="Times New Roman"/>
                <w:iCs/>
                <w:sz w:val="20"/>
                <w:szCs w:val="20"/>
              </w:rPr>
              <w:t>, for the 15-minute Settlement Interval</w:t>
            </w:r>
            <w:r w:rsidRPr="0076170B">
              <w:rPr>
                <w:rFonts w:eastAsia="Times New Roman"/>
                <w:i/>
                <w:iCs/>
                <w:sz w:val="20"/>
                <w:szCs w:val="20"/>
              </w:rPr>
              <w:t xml:space="preserve"> i</w:t>
            </w:r>
            <w:r w:rsidRPr="0076170B">
              <w:rPr>
                <w:rFonts w:eastAsia="Times New Roman"/>
                <w:iCs/>
                <w:sz w:val="20"/>
                <w:szCs w:val="20"/>
              </w:rPr>
              <w:t>.</w:t>
            </w:r>
          </w:p>
        </w:tc>
      </w:tr>
      <w:tr w:rsidR="0076170B" w:rsidRPr="0076170B" w14:paraId="57FAB679" w14:textId="77777777" w:rsidTr="00CF6727">
        <w:trPr>
          <w:cantSplit/>
        </w:trPr>
        <w:tc>
          <w:tcPr>
            <w:tcW w:w="1096" w:type="pct"/>
          </w:tcPr>
          <w:p w14:paraId="494EF8A7"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RUCCAPCREDIT </w:t>
            </w:r>
            <w:r w:rsidRPr="0076170B">
              <w:rPr>
                <w:rFonts w:eastAsia="Times New Roman"/>
                <w:i/>
                <w:iCs/>
                <w:sz w:val="20"/>
                <w:szCs w:val="20"/>
                <w:vertAlign w:val="subscript"/>
              </w:rPr>
              <w:t>q, i, z</w:t>
            </w:r>
          </w:p>
        </w:tc>
        <w:tc>
          <w:tcPr>
            <w:tcW w:w="383" w:type="pct"/>
          </w:tcPr>
          <w:p w14:paraId="75A5F8E1"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7B49C440"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RUC Capacity Credit by QSE</w:t>
            </w:r>
            <w:r w:rsidRPr="0076170B">
              <w:rPr>
                <w:rFonts w:eastAsia="Times New Roman"/>
                <w:iCs/>
                <w:sz w:val="20"/>
                <w:szCs w:val="20"/>
              </w:rPr>
              <w:t xml:space="preserve">—The QSE </w:t>
            </w:r>
            <w:r w:rsidRPr="0076170B">
              <w:rPr>
                <w:rFonts w:eastAsia="Times New Roman"/>
                <w:i/>
                <w:iCs/>
                <w:sz w:val="20"/>
                <w:szCs w:val="20"/>
              </w:rPr>
              <w:t>q</w:t>
            </w:r>
            <w:r w:rsidRPr="0076170B">
              <w:rPr>
                <w:rFonts w:eastAsia="Times New Roman"/>
                <w:iCs/>
                <w:sz w:val="20"/>
                <w:szCs w:val="20"/>
              </w:rPr>
              <w:t xml:space="preserve">’s capacity credit resulting from capacity paid through the RUC Capacity-Short Amount for RUC process </w:t>
            </w:r>
            <w:r w:rsidRPr="0076170B">
              <w:rPr>
                <w:rFonts w:eastAsia="Times New Roman"/>
                <w:i/>
                <w:iCs/>
                <w:sz w:val="20"/>
                <w:szCs w:val="20"/>
              </w:rPr>
              <w:t>z</w:t>
            </w:r>
            <w:r w:rsidRPr="0076170B">
              <w:rPr>
                <w:rFonts w:eastAsia="Times New Roman"/>
                <w:iCs/>
                <w:sz w:val="20"/>
                <w:szCs w:val="20"/>
              </w:rPr>
              <w:t xml:space="preserve"> for the 15-minute Settlement Interval</w:t>
            </w:r>
            <w:r w:rsidRPr="0076170B">
              <w:rPr>
                <w:rFonts w:eastAsia="Times New Roman"/>
                <w:i/>
                <w:iCs/>
                <w:sz w:val="20"/>
                <w:szCs w:val="20"/>
              </w:rPr>
              <w:t xml:space="preserve"> i</w:t>
            </w:r>
            <w:r w:rsidRPr="0076170B">
              <w:rPr>
                <w:rFonts w:eastAsia="Times New Roman"/>
                <w:iCs/>
                <w:sz w:val="20"/>
                <w:szCs w:val="20"/>
              </w:rPr>
              <w:t>.</w:t>
            </w:r>
          </w:p>
        </w:tc>
      </w:tr>
      <w:tr w:rsidR="0076170B" w:rsidRPr="0076170B" w14:paraId="27D0D549" w14:textId="77777777" w:rsidTr="00CF6727">
        <w:trPr>
          <w:cantSplit/>
        </w:trPr>
        <w:tc>
          <w:tcPr>
            <w:tcW w:w="1096" w:type="pct"/>
          </w:tcPr>
          <w:p w14:paraId="48371719"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RTAML </w:t>
            </w:r>
            <w:r w:rsidRPr="0076170B">
              <w:rPr>
                <w:rFonts w:eastAsia="Times New Roman"/>
                <w:i/>
                <w:iCs/>
                <w:sz w:val="20"/>
                <w:szCs w:val="20"/>
                <w:vertAlign w:val="subscript"/>
              </w:rPr>
              <w:t>q, p, i</w:t>
            </w:r>
          </w:p>
        </w:tc>
        <w:tc>
          <w:tcPr>
            <w:tcW w:w="383" w:type="pct"/>
          </w:tcPr>
          <w:p w14:paraId="047DFD71"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MWh</w:t>
            </w:r>
          </w:p>
        </w:tc>
        <w:tc>
          <w:tcPr>
            <w:tcW w:w="3521" w:type="pct"/>
          </w:tcPr>
          <w:p w14:paraId="707085FB"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Real-Time Adjusted Metered Load</w:t>
            </w:r>
            <w:r w:rsidRPr="0076170B">
              <w:rPr>
                <w:rFonts w:eastAsia="Times New Roman"/>
                <w:iCs/>
                <w:sz w:val="20"/>
                <w:szCs w:val="20"/>
              </w:rPr>
              <w:t xml:space="preserve">—The QSE </w:t>
            </w:r>
            <w:r w:rsidRPr="0076170B">
              <w:rPr>
                <w:rFonts w:eastAsia="Times New Roman"/>
                <w:i/>
                <w:iCs/>
                <w:sz w:val="20"/>
                <w:szCs w:val="20"/>
              </w:rPr>
              <w:t>q</w:t>
            </w:r>
            <w:r w:rsidRPr="0076170B">
              <w:rPr>
                <w:rFonts w:eastAsia="Times New Roman"/>
                <w:iCs/>
                <w:sz w:val="20"/>
                <w:szCs w:val="20"/>
              </w:rPr>
              <w:t xml:space="preserve">’s Adjusted Metered Load (AML) at the Settlement Point </w:t>
            </w:r>
            <w:r w:rsidRPr="0076170B">
              <w:rPr>
                <w:rFonts w:eastAsia="Times New Roman"/>
                <w:i/>
                <w:iCs/>
                <w:sz w:val="20"/>
                <w:szCs w:val="20"/>
              </w:rPr>
              <w:t>p</w:t>
            </w:r>
            <w:r w:rsidRPr="0076170B">
              <w:rPr>
                <w:rFonts w:eastAsia="Times New Roman"/>
                <w:iCs/>
                <w:sz w:val="20"/>
                <w:szCs w:val="20"/>
              </w:rPr>
              <w:t xml:space="preserve"> for the 15-minute Settlement Interval</w:t>
            </w:r>
            <w:r w:rsidRPr="0076170B">
              <w:rPr>
                <w:rFonts w:eastAsia="Times New Roman"/>
                <w:i/>
                <w:iCs/>
                <w:sz w:val="20"/>
                <w:szCs w:val="20"/>
              </w:rPr>
              <w:t xml:space="preserve"> i</w:t>
            </w:r>
            <w:r w:rsidRPr="0076170B">
              <w:rPr>
                <w:rFonts w:eastAsia="Times New Roman"/>
                <w:iCs/>
                <w:sz w:val="20"/>
                <w:szCs w:val="20"/>
              </w:rPr>
              <w:t>.</w:t>
            </w:r>
          </w:p>
        </w:tc>
      </w:tr>
      <w:tr w:rsidR="0076170B" w:rsidRPr="0076170B" w14:paraId="4B36EDE8" w14:textId="77777777" w:rsidTr="00CF6727">
        <w:trPr>
          <w:cantSplit/>
        </w:trPr>
        <w:tc>
          <w:tcPr>
            <w:tcW w:w="1096" w:type="pct"/>
          </w:tcPr>
          <w:p w14:paraId="119328F7"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lastRenderedPageBreak/>
              <w:t xml:space="preserve">RUCCAPSNAP </w:t>
            </w:r>
            <w:proofErr w:type="spellStart"/>
            <w:r w:rsidRPr="0076170B">
              <w:rPr>
                <w:rFonts w:eastAsia="Times New Roman"/>
                <w:i/>
                <w:iCs/>
                <w:sz w:val="20"/>
                <w:szCs w:val="20"/>
                <w:vertAlign w:val="subscript"/>
              </w:rPr>
              <w:t>ruc</w:t>
            </w:r>
            <w:proofErr w:type="spellEnd"/>
            <w:r w:rsidRPr="0076170B">
              <w:rPr>
                <w:rFonts w:eastAsia="Times New Roman"/>
                <w:i/>
                <w:iCs/>
                <w:sz w:val="20"/>
                <w:szCs w:val="20"/>
                <w:vertAlign w:val="subscript"/>
              </w:rPr>
              <w:t>, q, i</w:t>
            </w:r>
          </w:p>
        </w:tc>
        <w:tc>
          <w:tcPr>
            <w:tcW w:w="383" w:type="pct"/>
          </w:tcPr>
          <w:p w14:paraId="55973E3B"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263B479C"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RUC Capacity Snapshot at time of RUC</w:t>
            </w:r>
            <w:r w:rsidRPr="0076170B">
              <w:rPr>
                <w:rFonts w:eastAsia="Times New Roman"/>
                <w:iCs/>
                <w:sz w:val="20"/>
                <w:szCs w:val="20"/>
              </w:rPr>
              <w:t>—The amount of the QSE</w:t>
            </w:r>
            <w:r w:rsidRPr="0076170B">
              <w:rPr>
                <w:rFonts w:eastAsia="Times New Roman"/>
                <w:i/>
                <w:iCs/>
                <w:sz w:val="20"/>
                <w:szCs w:val="20"/>
              </w:rPr>
              <w:t xml:space="preserve"> q</w:t>
            </w:r>
            <w:r w:rsidRPr="0076170B">
              <w:rPr>
                <w:rFonts w:eastAsia="Times New Roman"/>
                <w:iCs/>
                <w:sz w:val="20"/>
                <w:szCs w:val="20"/>
              </w:rPr>
              <w:t xml:space="preserve">’s calculated capacity in the COP and Trades Snapshot for the RUC process </w:t>
            </w:r>
            <w:proofErr w:type="spellStart"/>
            <w:r w:rsidRPr="0076170B">
              <w:rPr>
                <w:rFonts w:eastAsia="Times New Roman"/>
                <w:i/>
                <w:iCs/>
                <w:sz w:val="20"/>
                <w:szCs w:val="20"/>
              </w:rPr>
              <w:t>ruc</w:t>
            </w:r>
            <w:proofErr w:type="spellEnd"/>
            <w:r w:rsidRPr="0076170B">
              <w:rPr>
                <w:rFonts w:eastAsia="Times New Roman"/>
                <w:iCs/>
                <w:sz w:val="20"/>
                <w:szCs w:val="20"/>
              </w:rPr>
              <w:t xml:space="preserve"> for a 15-minute Settlement Interval</w:t>
            </w:r>
            <w:r w:rsidRPr="0076170B">
              <w:rPr>
                <w:rFonts w:eastAsia="Times New Roman"/>
                <w:i/>
                <w:iCs/>
                <w:sz w:val="20"/>
                <w:szCs w:val="20"/>
              </w:rPr>
              <w:t xml:space="preserve"> i</w:t>
            </w:r>
            <w:r w:rsidRPr="0076170B">
              <w:rPr>
                <w:rFonts w:eastAsia="Times New Roman"/>
                <w:iCs/>
                <w:sz w:val="20"/>
                <w:szCs w:val="20"/>
              </w:rPr>
              <w:t xml:space="preserve">.  </w:t>
            </w:r>
          </w:p>
        </w:tc>
      </w:tr>
      <w:tr w:rsidR="0076170B" w:rsidRPr="0076170B" w14:paraId="3D6E827D" w14:textId="77777777" w:rsidTr="00CF6727">
        <w:trPr>
          <w:cantSplit/>
        </w:trPr>
        <w:tc>
          <w:tcPr>
            <w:tcW w:w="1096" w:type="pct"/>
          </w:tcPr>
          <w:p w14:paraId="1551CD01"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HASLSNAP </w:t>
            </w:r>
            <w:r w:rsidRPr="0076170B">
              <w:rPr>
                <w:rFonts w:eastAsia="Times New Roman"/>
                <w:i/>
                <w:iCs/>
                <w:sz w:val="20"/>
                <w:szCs w:val="20"/>
                <w:vertAlign w:val="subscript"/>
              </w:rPr>
              <w:t>q, r, h</w:t>
            </w:r>
          </w:p>
        </w:tc>
        <w:tc>
          <w:tcPr>
            <w:tcW w:w="383" w:type="pct"/>
          </w:tcPr>
          <w:p w14:paraId="7E324C2B"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6AA0FF49"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High Ancillary Services Limit at Snapshot</w:t>
            </w:r>
            <w:r w:rsidRPr="0076170B">
              <w:rPr>
                <w:rFonts w:eastAsia="Times New Roman"/>
                <w:iCs/>
                <w:sz w:val="20"/>
                <w:szCs w:val="20"/>
              </w:rPr>
              <w:t xml:space="preserve">—The HASL of the Resource </w:t>
            </w:r>
            <w:r w:rsidRPr="0076170B">
              <w:rPr>
                <w:rFonts w:eastAsia="Times New Roman"/>
                <w:i/>
                <w:iCs/>
                <w:sz w:val="20"/>
                <w:szCs w:val="20"/>
              </w:rPr>
              <w:t>r</w:t>
            </w:r>
            <w:r w:rsidRPr="0076170B">
              <w:rPr>
                <w:rFonts w:eastAsia="Times New Roman"/>
                <w:iCs/>
                <w:sz w:val="20"/>
                <w:szCs w:val="20"/>
              </w:rPr>
              <w:t xml:space="preserve"> represented by the QSE </w:t>
            </w:r>
            <w:r w:rsidRPr="0076170B">
              <w:rPr>
                <w:rFonts w:eastAsia="Times New Roman"/>
                <w:i/>
                <w:iCs/>
                <w:sz w:val="20"/>
                <w:szCs w:val="20"/>
              </w:rPr>
              <w:t>q</w:t>
            </w:r>
            <w:r w:rsidRPr="0076170B">
              <w:rPr>
                <w:rFonts w:eastAsia="Times New Roman"/>
                <w:iCs/>
                <w:sz w:val="20"/>
                <w:szCs w:val="20"/>
              </w:rPr>
              <w:t xml:space="preserve">, according to the COP and Trades Snapshot for the RUC process for the hour </w:t>
            </w:r>
            <w:r w:rsidRPr="0076170B">
              <w:rPr>
                <w:rFonts w:eastAsia="Times New Roman"/>
                <w:i/>
                <w:iCs/>
                <w:sz w:val="20"/>
                <w:szCs w:val="20"/>
              </w:rPr>
              <w:t>h</w:t>
            </w:r>
            <w:r w:rsidRPr="0076170B">
              <w:rPr>
                <w:rFonts w:eastAsia="Times New Roman"/>
                <w:iCs/>
                <w:sz w:val="20"/>
                <w:szCs w:val="20"/>
              </w:rPr>
              <w:t xml:space="preserve"> that includes the 15-minute Settlement Interval.  Where for a Combined Cycle Train, the Resource </w:t>
            </w:r>
            <w:r w:rsidRPr="0076170B">
              <w:rPr>
                <w:rFonts w:eastAsia="Times New Roman"/>
                <w:i/>
                <w:iCs/>
                <w:sz w:val="20"/>
                <w:szCs w:val="20"/>
              </w:rPr>
              <w:t xml:space="preserve">r </w:t>
            </w:r>
            <w:r w:rsidRPr="0076170B">
              <w:rPr>
                <w:rFonts w:eastAsia="Times New Roman"/>
                <w:iCs/>
                <w:sz w:val="20"/>
                <w:szCs w:val="20"/>
              </w:rPr>
              <w:t>is a Combined Cycle Generation Resource within the Combined Cycle Train.</w:t>
            </w:r>
          </w:p>
        </w:tc>
      </w:tr>
      <w:tr w:rsidR="0076170B" w:rsidRPr="0076170B" w14:paraId="7C28D903" w14:textId="77777777" w:rsidTr="00CF6727">
        <w:trPr>
          <w:cantSplit/>
        </w:trPr>
        <w:tc>
          <w:tcPr>
            <w:tcW w:w="1096" w:type="pct"/>
          </w:tcPr>
          <w:p w14:paraId="5390CF9F"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DCIMPADJ</w:t>
            </w:r>
            <w:r w:rsidRPr="0076170B">
              <w:rPr>
                <w:rFonts w:eastAsia="Times New Roman"/>
                <w:i/>
                <w:iCs/>
                <w:sz w:val="20"/>
                <w:szCs w:val="20"/>
              </w:rPr>
              <w:t xml:space="preserve"> </w:t>
            </w:r>
            <w:r w:rsidRPr="0076170B">
              <w:rPr>
                <w:rFonts w:eastAsia="Times New Roman"/>
                <w:i/>
                <w:iCs/>
                <w:sz w:val="20"/>
                <w:szCs w:val="20"/>
                <w:vertAlign w:val="subscript"/>
              </w:rPr>
              <w:t>q, p, i</w:t>
            </w:r>
          </w:p>
        </w:tc>
        <w:tc>
          <w:tcPr>
            <w:tcW w:w="383" w:type="pct"/>
          </w:tcPr>
          <w:p w14:paraId="7579FB46"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63A99793"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DC Import per QSE per Settlement Point</w:t>
            </w:r>
            <w:r w:rsidRPr="0076170B">
              <w:rPr>
                <w:rFonts w:eastAsia="Times New Roman"/>
                <w:iCs/>
                <w:sz w:val="20"/>
                <w:szCs w:val="20"/>
              </w:rPr>
              <w:t xml:space="preserve">—The approved aggregated DC Tie Schedule submitted by QSE </w:t>
            </w:r>
            <w:r w:rsidRPr="0076170B">
              <w:rPr>
                <w:rFonts w:eastAsia="Times New Roman"/>
                <w:i/>
                <w:iCs/>
                <w:sz w:val="20"/>
                <w:szCs w:val="20"/>
              </w:rPr>
              <w:t>q</w:t>
            </w:r>
            <w:r w:rsidRPr="0076170B">
              <w:rPr>
                <w:rFonts w:eastAsia="Times New Roman"/>
                <w:iCs/>
                <w:sz w:val="20"/>
                <w:szCs w:val="20"/>
              </w:rPr>
              <w:t xml:space="preserve"> as an importer into the ERCOT System through DC Tie </w:t>
            </w:r>
            <w:r w:rsidRPr="0076170B">
              <w:rPr>
                <w:rFonts w:eastAsia="Times New Roman"/>
                <w:i/>
                <w:iCs/>
                <w:sz w:val="20"/>
                <w:szCs w:val="20"/>
              </w:rPr>
              <w:t>p</w:t>
            </w:r>
            <w:r w:rsidRPr="0076170B">
              <w:rPr>
                <w:rFonts w:eastAsia="Times New Roman"/>
                <w:iCs/>
                <w:sz w:val="20"/>
                <w:szCs w:val="20"/>
              </w:rPr>
              <w:t xml:space="preserve"> according to the Adjustment Period snapshot, for the 15-minute Settlement Interval</w:t>
            </w:r>
            <w:r w:rsidRPr="0076170B">
              <w:rPr>
                <w:rFonts w:eastAsia="Times New Roman"/>
                <w:i/>
                <w:iCs/>
                <w:sz w:val="20"/>
                <w:szCs w:val="20"/>
              </w:rPr>
              <w:t xml:space="preserve"> i</w:t>
            </w:r>
            <w:r w:rsidRPr="0076170B">
              <w:rPr>
                <w:rFonts w:eastAsia="Times New Roman"/>
                <w:iCs/>
                <w:sz w:val="20"/>
                <w:szCs w:val="20"/>
              </w:rPr>
              <w:t>.</w:t>
            </w:r>
          </w:p>
        </w:tc>
      </w:tr>
      <w:tr w:rsidR="0076170B" w:rsidRPr="0076170B" w14:paraId="25E2D0F1" w14:textId="77777777" w:rsidTr="00CF6727">
        <w:trPr>
          <w:cantSplit/>
        </w:trPr>
        <w:tc>
          <w:tcPr>
            <w:tcW w:w="1096" w:type="pct"/>
          </w:tcPr>
          <w:p w14:paraId="461A3689"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DCIMPSNAP </w:t>
            </w:r>
            <w:r w:rsidRPr="0076170B">
              <w:rPr>
                <w:rFonts w:eastAsia="Times New Roman"/>
                <w:i/>
                <w:iCs/>
                <w:sz w:val="20"/>
                <w:szCs w:val="20"/>
                <w:vertAlign w:val="subscript"/>
              </w:rPr>
              <w:t>q, p, i</w:t>
            </w:r>
          </w:p>
        </w:tc>
        <w:tc>
          <w:tcPr>
            <w:tcW w:w="383" w:type="pct"/>
          </w:tcPr>
          <w:p w14:paraId="76AAF5B7"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17A1666B"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DC Import per QSE per Settlement Point</w:t>
            </w:r>
            <w:r w:rsidRPr="0076170B">
              <w:rPr>
                <w:rFonts w:eastAsia="Times New Roman"/>
                <w:iCs/>
                <w:sz w:val="20"/>
                <w:szCs w:val="20"/>
              </w:rPr>
              <w:t xml:space="preserve">—The approved aggregated DC Tie Schedule submitted by QSE </w:t>
            </w:r>
            <w:r w:rsidRPr="0076170B">
              <w:rPr>
                <w:rFonts w:eastAsia="Times New Roman"/>
                <w:i/>
                <w:iCs/>
                <w:sz w:val="20"/>
                <w:szCs w:val="20"/>
              </w:rPr>
              <w:t>q</w:t>
            </w:r>
            <w:r w:rsidRPr="0076170B">
              <w:rPr>
                <w:rFonts w:eastAsia="Times New Roman"/>
                <w:iCs/>
                <w:sz w:val="20"/>
                <w:szCs w:val="20"/>
              </w:rPr>
              <w:t xml:space="preserve"> as an importer into the ERCOT System through DC Tie </w:t>
            </w:r>
            <w:r w:rsidRPr="0076170B">
              <w:rPr>
                <w:rFonts w:eastAsia="Times New Roman"/>
                <w:i/>
                <w:iCs/>
                <w:sz w:val="20"/>
                <w:szCs w:val="20"/>
              </w:rPr>
              <w:t>p</w:t>
            </w:r>
            <w:r w:rsidRPr="0076170B">
              <w:rPr>
                <w:rFonts w:eastAsia="Times New Roman"/>
                <w:iCs/>
                <w:sz w:val="20"/>
                <w:szCs w:val="20"/>
              </w:rPr>
              <w:t>, according to the snapshot for the RUC process for the hour that includes the 15-minute Settlement Interval</w:t>
            </w:r>
            <w:r w:rsidRPr="0076170B">
              <w:rPr>
                <w:rFonts w:eastAsia="Times New Roman"/>
                <w:i/>
                <w:iCs/>
                <w:sz w:val="20"/>
                <w:szCs w:val="20"/>
              </w:rPr>
              <w:t xml:space="preserve"> i</w:t>
            </w:r>
            <w:r w:rsidRPr="0076170B">
              <w:rPr>
                <w:rFonts w:eastAsia="Times New Roman"/>
                <w:iCs/>
                <w:sz w:val="20"/>
                <w:szCs w:val="20"/>
              </w:rPr>
              <w:t>.</w:t>
            </w:r>
          </w:p>
        </w:tc>
      </w:tr>
      <w:tr w:rsidR="0076170B" w:rsidRPr="0076170B" w14:paraId="64CF58D4" w14:textId="77777777" w:rsidTr="00CF6727">
        <w:trPr>
          <w:cantSplit/>
        </w:trPr>
        <w:tc>
          <w:tcPr>
            <w:tcW w:w="1096" w:type="pct"/>
          </w:tcPr>
          <w:p w14:paraId="09767EA0"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RUCCPSNAP </w:t>
            </w:r>
            <w:r w:rsidRPr="0076170B">
              <w:rPr>
                <w:rFonts w:eastAsia="Times New Roman"/>
                <w:i/>
                <w:iCs/>
                <w:sz w:val="20"/>
                <w:szCs w:val="20"/>
                <w:vertAlign w:val="subscript"/>
              </w:rPr>
              <w:t>q, h</w:t>
            </w:r>
          </w:p>
        </w:tc>
        <w:tc>
          <w:tcPr>
            <w:tcW w:w="383" w:type="pct"/>
          </w:tcPr>
          <w:p w14:paraId="21E48822"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5747492E"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RUC Capacity Purchase at Snapshot</w:t>
            </w:r>
            <w:r w:rsidRPr="0076170B">
              <w:rPr>
                <w:rFonts w:eastAsia="Times New Roman"/>
                <w:iCs/>
                <w:sz w:val="20"/>
                <w:szCs w:val="20"/>
              </w:rPr>
              <w:t xml:space="preserve">—The QSE </w:t>
            </w:r>
            <w:r w:rsidRPr="0076170B">
              <w:rPr>
                <w:rFonts w:eastAsia="Times New Roman"/>
                <w:i/>
                <w:iCs/>
                <w:sz w:val="20"/>
                <w:szCs w:val="20"/>
              </w:rPr>
              <w:t>q</w:t>
            </w:r>
            <w:r w:rsidRPr="0076170B">
              <w:rPr>
                <w:rFonts w:eastAsia="Times New Roman"/>
                <w:iCs/>
                <w:sz w:val="20"/>
                <w:szCs w:val="20"/>
              </w:rPr>
              <w:t>’s capacity purchase, according to the COP and Trades Snapshot for the RUC process for the hour</w:t>
            </w:r>
            <w:r w:rsidRPr="0076170B">
              <w:rPr>
                <w:rFonts w:eastAsia="Times New Roman"/>
                <w:i/>
                <w:iCs/>
                <w:sz w:val="20"/>
                <w:szCs w:val="20"/>
              </w:rPr>
              <w:t xml:space="preserve"> h</w:t>
            </w:r>
            <w:r w:rsidRPr="0076170B">
              <w:rPr>
                <w:rFonts w:eastAsia="Times New Roman"/>
                <w:iCs/>
                <w:sz w:val="20"/>
                <w:szCs w:val="20"/>
              </w:rPr>
              <w:t xml:space="preserve"> that includes the 15-minute Settlement Interval.</w:t>
            </w:r>
          </w:p>
        </w:tc>
      </w:tr>
      <w:tr w:rsidR="0076170B" w:rsidRPr="0076170B" w14:paraId="1C472826" w14:textId="77777777" w:rsidTr="00CF6727">
        <w:trPr>
          <w:cantSplit/>
        </w:trPr>
        <w:tc>
          <w:tcPr>
            <w:tcW w:w="1096" w:type="pct"/>
          </w:tcPr>
          <w:p w14:paraId="018FA52C"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RUCCSSNAP </w:t>
            </w:r>
            <w:r w:rsidRPr="0076170B">
              <w:rPr>
                <w:rFonts w:eastAsia="Times New Roman"/>
                <w:i/>
                <w:iCs/>
                <w:sz w:val="20"/>
                <w:szCs w:val="20"/>
                <w:vertAlign w:val="subscript"/>
              </w:rPr>
              <w:t>q, h</w:t>
            </w:r>
          </w:p>
        </w:tc>
        <w:tc>
          <w:tcPr>
            <w:tcW w:w="383" w:type="pct"/>
          </w:tcPr>
          <w:p w14:paraId="7EC02887"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2CDFAEF1"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RUC Capacity Sale at Snapshot</w:t>
            </w:r>
            <w:r w:rsidRPr="0076170B">
              <w:rPr>
                <w:rFonts w:eastAsia="Times New Roman"/>
                <w:iCs/>
                <w:sz w:val="20"/>
                <w:szCs w:val="20"/>
              </w:rPr>
              <w:t xml:space="preserve">—The QSE </w:t>
            </w:r>
            <w:r w:rsidRPr="0076170B">
              <w:rPr>
                <w:rFonts w:eastAsia="Times New Roman"/>
                <w:i/>
                <w:iCs/>
                <w:sz w:val="20"/>
                <w:szCs w:val="20"/>
              </w:rPr>
              <w:t>q</w:t>
            </w:r>
            <w:r w:rsidRPr="0076170B">
              <w:rPr>
                <w:rFonts w:eastAsia="Times New Roman"/>
                <w:iCs/>
                <w:sz w:val="20"/>
                <w:szCs w:val="20"/>
              </w:rPr>
              <w:t>’s capacity sale, according to the COP and Trades Snapshot for the RUC process for the hour</w:t>
            </w:r>
            <w:r w:rsidRPr="0076170B">
              <w:rPr>
                <w:rFonts w:eastAsia="Times New Roman"/>
                <w:i/>
                <w:iCs/>
                <w:sz w:val="20"/>
                <w:szCs w:val="20"/>
              </w:rPr>
              <w:t xml:space="preserve"> h</w:t>
            </w:r>
            <w:r w:rsidRPr="0076170B">
              <w:rPr>
                <w:rFonts w:eastAsia="Times New Roman"/>
                <w:iCs/>
                <w:sz w:val="20"/>
                <w:szCs w:val="20"/>
              </w:rPr>
              <w:t xml:space="preserve"> that includes the 15-minute Settlement Interval.</w:t>
            </w:r>
          </w:p>
        </w:tc>
      </w:tr>
      <w:tr w:rsidR="0076170B" w:rsidRPr="0076170B" w14:paraId="483B9561" w14:textId="77777777" w:rsidTr="00CF6727">
        <w:trPr>
          <w:cantSplit/>
        </w:trPr>
        <w:tc>
          <w:tcPr>
            <w:tcW w:w="1096" w:type="pct"/>
          </w:tcPr>
          <w:p w14:paraId="70DBF00D"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RUCCAPADJ </w:t>
            </w:r>
            <w:r w:rsidRPr="0076170B">
              <w:rPr>
                <w:rFonts w:eastAsia="Times New Roman"/>
                <w:i/>
                <w:iCs/>
                <w:sz w:val="20"/>
                <w:szCs w:val="20"/>
                <w:vertAlign w:val="subscript"/>
              </w:rPr>
              <w:t>q, i</w:t>
            </w:r>
          </w:p>
        </w:tc>
        <w:tc>
          <w:tcPr>
            <w:tcW w:w="383" w:type="pct"/>
          </w:tcPr>
          <w:p w14:paraId="4095100B"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31955070"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RUC Capacity Snapshot during Adjustment Period</w:t>
            </w:r>
            <w:r w:rsidRPr="0076170B">
              <w:rPr>
                <w:rFonts w:eastAsia="Times New Roman"/>
                <w:iCs/>
                <w:sz w:val="20"/>
                <w:szCs w:val="20"/>
              </w:rPr>
              <w:t>—The amount of the QSE</w:t>
            </w:r>
            <w:r w:rsidRPr="0076170B">
              <w:rPr>
                <w:rFonts w:eastAsia="Times New Roman"/>
                <w:i/>
                <w:iCs/>
                <w:sz w:val="20"/>
                <w:szCs w:val="20"/>
              </w:rPr>
              <w:t xml:space="preserve"> q</w:t>
            </w:r>
            <w:r w:rsidRPr="0076170B">
              <w:rPr>
                <w:rFonts w:eastAsia="Times New Roman"/>
                <w:iCs/>
                <w:sz w:val="20"/>
                <w:szCs w:val="20"/>
              </w:rPr>
              <w:t>’s calculated capacity in the RUC according to the COP and Trades Snapshot, excluding capacity for IRRs, at the end of the Adjustment Period for a 15-minute Settlement Interval</w:t>
            </w:r>
            <w:r w:rsidRPr="0076170B">
              <w:rPr>
                <w:rFonts w:eastAsia="Times New Roman"/>
                <w:i/>
                <w:iCs/>
                <w:sz w:val="20"/>
                <w:szCs w:val="20"/>
              </w:rPr>
              <w:t xml:space="preserve"> i.</w:t>
            </w:r>
          </w:p>
        </w:tc>
      </w:tr>
      <w:tr w:rsidR="0076170B" w:rsidRPr="0076170B" w14:paraId="47DE1D60" w14:textId="77777777" w:rsidTr="00CF6727">
        <w:trPr>
          <w:cantSplit/>
        </w:trPr>
        <w:tc>
          <w:tcPr>
            <w:tcW w:w="1096" w:type="pct"/>
          </w:tcPr>
          <w:p w14:paraId="30DE8906"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HASLADJ </w:t>
            </w:r>
            <w:r w:rsidRPr="0076170B">
              <w:rPr>
                <w:rFonts w:eastAsia="Times New Roman"/>
                <w:i/>
                <w:iCs/>
                <w:sz w:val="20"/>
                <w:szCs w:val="20"/>
                <w:vertAlign w:val="subscript"/>
              </w:rPr>
              <w:t>q, r, h</w:t>
            </w:r>
          </w:p>
        </w:tc>
        <w:tc>
          <w:tcPr>
            <w:tcW w:w="383" w:type="pct"/>
          </w:tcPr>
          <w:p w14:paraId="643B7C66"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5920515C"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High Ancillary Services Limit at Adjustment Period</w:t>
            </w:r>
            <w:r w:rsidRPr="0076170B">
              <w:rPr>
                <w:rFonts w:eastAsia="Times New Roman"/>
                <w:iCs/>
                <w:sz w:val="20"/>
                <w:szCs w:val="20"/>
              </w:rPr>
              <w:t xml:space="preserve">—The HASL of a non-IRR </w:t>
            </w:r>
            <w:r w:rsidRPr="0076170B">
              <w:rPr>
                <w:rFonts w:eastAsia="Times New Roman"/>
                <w:i/>
                <w:iCs/>
                <w:sz w:val="20"/>
                <w:szCs w:val="20"/>
              </w:rPr>
              <w:t>r</w:t>
            </w:r>
            <w:r w:rsidRPr="0076170B">
              <w:rPr>
                <w:rFonts w:eastAsia="Times New Roman"/>
                <w:iCs/>
                <w:sz w:val="20"/>
                <w:szCs w:val="20"/>
              </w:rPr>
              <w:t xml:space="preserve"> represented by the QSE </w:t>
            </w:r>
            <w:r w:rsidRPr="0076170B">
              <w:rPr>
                <w:rFonts w:eastAsia="Times New Roman"/>
                <w:i/>
                <w:iCs/>
                <w:sz w:val="20"/>
                <w:szCs w:val="20"/>
              </w:rPr>
              <w:t>q</w:t>
            </w:r>
            <w:r w:rsidRPr="0076170B">
              <w:rPr>
                <w:rFonts w:eastAsia="Times New Roman"/>
                <w:iCs/>
                <w:sz w:val="20"/>
                <w:szCs w:val="20"/>
              </w:rPr>
              <w:t xml:space="preserve">, according to the Adjustment Period snapshot, for the hour </w:t>
            </w:r>
            <w:r w:rsidRPr="0076170B">
              <w:rPr>
                <w:rFonts w:eastAsia="Times New Roman"/>
                <w:i/>
                <w:iCs/>
                <w:sz w:val="20"/>
                <w:szCs w:val="20"/>
              </w:rPr>
              <w:t>h</w:t>
            </w:r>
            <w:r w:rsidRPr="0076170B">
              <w:rPr>
                <w:rFonts w:eastAsia="Times New Roman"/>
                <w:iCs/>
                <w:sz w:val="20"/>
                <w:szCs w:val="20"/>
              </w:rPr>
              <w:t xml:space="preserve"> that includes the 15-minute Settlement Interval.  Where for a Combined Cycle Train, the Resource </w:t>
            </w:r>
            <w:r w:rsidRPr="0076170B">
              <w:rPr>
                <w:rFonts w:eastAsia="Times New Roman"/>
                <w:i/>
                <w:iCs/>
                <w:sz w:val="20"/>
                <w:szCs w:val="20"/>
              </w:rPr>
              <w:t xml:space="preserve">r </w:t>
            </w:r>
            <w:r w:rsidRPr="0076170B">
              <w:rPr>
                <w:rFonts w:eastAsia="Times New Roman"/>
                <w:iCs/>
                <w:sz w:val="20"/>
                <w:szCs w:val="20"/>
              </w:rPr>
              <w:t xml:space="preserve">is a Combined Cycle Generation Resource within the Combined Cycle Train.  </w:t>
            </w:r>
          </w:p>
        </w:tc>
      </w:tr>
      <w:tr w:rsidR="0076170B" w:rsidRPr="0076170B" w14:paraId="1EFDC3F9" w14:textId="77777777" w:rsidTr="00CF6727">
        <w:trPr>
          <w:cantSplit/>
        </w:trPr>
        <w:tc>
          <w:tcPr>
            <w:tcW w:w="1096" w:type="pct"/>
          </w:tcPr>
          <w:p w14:paraId="2F19B562"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RUCCPADJ </w:t>
            </w:r>
            <w:r w:rsidRPr="0076170B">
              <w:rPr>
                <w:rFonts w:eastAsia="Times New Roman"/>
                <w:i/>
                <w:iCs/>
                <w:sz w:val="20"/>
                <w:szCs w:val="20"/>
                <w:vertAlign w:val="subscript"/>
              </w:rPr>
              <w:t>q, h</w:t>
            </w:r>
          </w:p>
        </w:tc>
        <w:tc>
          <w:tcPr>
            <w:tcW w:w="383" w:type="pct"/>
          </w:tcPr>
          <w:p w14:paraId="08502B59"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069BB866"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RUC Capacity Purchase at Adjustment Period</w:t>
            </w:r>
            <w:r w:rsidRPr="0076170B">
              <w:rPr>
                <w:rFonts w:eastAsia="Times New Roman"/>
                <w:iCs/>
                <w:sz w:val="20"/>
                <w:szCs w:val="20"/>
              </w:rPr>
              <w:t xml:space="preserve">—The QSE </w:t>
            </w:r>
            <w:r w:rsidRPr="0076170B">
              <w:rPr>
                <w:rFonts w:eastAsia="Times New Roman"/>
                <w:i/>
                <w:iCs/>
                <w:sz w:val="20"/>
                <w:szCs w:val="20"/>
              </w:rPr>
              <w:t>q</w:t>
            </w:r>
            <w:r w:rsidRPr="0076170B">
              <w:rPr>
                <w:rFonts w:eastAsia="Times New Roman"/>
                <w:iCs/>
                <w:sz w:val="20"/>
                <w:szCs w:val="20"/>
              </w:rPr>
              <w:t xml:space="preserve">’s capacity purchase, according to the Adjustment Period COP and Trades Snapshot for the hour </w:t>
            </w:r>
            <w:r w:rsidRPr="0076170B">
              <w:rPr>
                <w:rFonts w:eastAsia="Times New Roman"/>
                <w:i/>
                <w:iCs/>
                <w:sz w:val="20"/>
                <w:szCs w:val="20"/>
              </w:rPr>
              <w:t>h</w:t>
            </w:r>
            <w:r w:rsidRPr="0076170B">
              <w:rPr>
                <w:rFonts w:eastAsia="Times New Roman"/>
                <w:iCs/>
                <w:sz w:val="20"/>
                <w:szCs w:val="20"/>
              </w:rPr>
              <w:t xml:space="preserve"> that includes the 15-minute Settlement Interval.</w:t>
            </w:r>
          </w:p>
        </w:tc>
      </w:tr>
      <w:tr w:rsidR="0076170B" w:rsidRPr="0076170B" w14:paraId="6A379D2E" w14:textId="77777777" w:rsidTr="00CF6727">
        <w:trPr>
          <w:cantSplit/>
        </w:trPr>
        <w:tc>
          <w:tcPr>
            <w:tcW w:w="1096" w:type="pct"/>
          </w:tcPr>
          <w:p w14:paraId="0853F3AA"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RUCCSADJ </w:t>
            </w:r>
            <w:r w:rsidRPr="0076170B">
              <w:rPr>
                <w:rFonts w:eastAsia="Times New Roman"/>
                <w:i/>
                <w:iCs/>
                <w:sz w:val="20"/>
                <w:szCs w:val="20"/>
                <w:vertAlign w:val="subscript"/>
              </w:rPr>
              <w:t>q, h</w:t>
            </w:r>
          </w:p>
        </w:tc>
        <w:tc>
          <w:tcPr>
            <w:tcW w:w="383" w:type="pct"/>
          </w:tcPr>
          <w:p w14:paraId="17B769D2"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72636571"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RUC Capacity Sale at Adjustment Period</w:t>
            </w:r>
            <w:r w:rsidRPr="0076170B">
              <w:rPr>
                <w:rFonts w:eastAsia="Times New Roman"/>
                <w:iCs/>
                <w:sz w:val="20"/>
                <w:szCs w:val="20"/>
              </w:rPr>
              <w:t xml:space="preserve">—The QSE </w:t>
            </w:r>
            <w:r w:rsidRPr="0076170B">
              <w:rPr>
                <w:rFonts w:eastAsia="Times New Roman"/>
                <w:i/>
                <w:iCs/>
                <w:sz w:val="20"/>
                <w:szCs w:val="20"/>
              </w:rPr>
              <w:t>q</w:t>
            </w:r>
            <w:r w:rsidRPr="0076170B">
              <w:rPr>
                <w:rFonts w:eastAsia="Times New Roman"/>
                <w:iCs/>
                <w:sz w:val="20"/>
                <w:szCs w:val="20"/>
              </w:rPr>
              <w:t xml:space="preserve">’s capacity sale, according to the Adjustment Period COP and Trades Snapshot for the hour </w:t>
            </w:r>
            <w:r w:rsidRPr="0076170B">
              <w:rPr>
                <w:rFonts w:eastAsia="Times New Roman"/>
                <w:i/>
                <w:iCs/>
                <w:sz w:val="20"/>
                <w:szCs w:val="20"/>
              </w:rPr>
              <w:t>h</w:t>
            </w:r>
            <w:r w:rsidRPr="0076170B">
              <w:rPr>
                <w:rFonts w:eastAsia="Times New Roman"/>
                <w:iCs/>
                <w:sz w:val="20"/>
                <w:szCs w:val="20"/>
              </w:rPr>
              <w:t xml:space="preserve"> that includes the 15-minute Settlement Interval.</w:t>
            </w:r>
          </w:p>
        </w:tc>
      </w:tr>
      <w:tr w:rsidR="0076170B" w:rsidRPr="0076170B" w14:paraId="70B42CDB" w14:textId="77777777" w:rsidTr="00CF6727">
        <w:trPr>
          <w:cantSplit/>
        </w:trPr>
        <w:tc>
          <w:tcPr>
            <w:tcW w:w="1096" w:type="pct"/>
          </w:tcPr>
          <w:p w14:paraId="7295D4BC"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DAEP </w:t>
            </w:r>
            <w:r w:rsidRPr="0076170B">
              <w:rPr>
                <w:rFonts w:eastAsia="Times New Roman"/>
                <w:i/>
                <w:iCs/>
                <w:sz w:val="20"/>
                <w:szCs w:val="20"/>
                <w:vertAlign w:val="subscript"/>
              </w:rPr>
              <w:t>q, p, h</w:t>
            </w:r>
          </w:p>
        </w:tc>
        <w:tc>
          <w:tcPr>
            <w:tcW w:w="383" w:type="pct"/>
          </w:tcPr>
          <w:p w14:paraId="790F2721"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555D207D" w14:textId="77777777" w:rsidR="0076170B" w:rsidRPr="0076170B" w:rsidRDefault="0076170B" w:rsidP="0076170B">
            <w:pPr>
              <w:spacing w:after="60"/>
              <w:rPr>
                <w:rFonts w:eastAsia="Times New Roman"/>
                <w:iCs/>
                <w:sz w:val="20"/>
                <w:szCs w:val="20"/>
              </w:rPr>
            </w:pPr>
            <w:r w:rsidRPr="0076170B">
              <w:rPr>
                <w:rFonts w:eastAsia="Times New Roman"/>
                <w:i/>
                <w:iCs/>
                <w:sz w:val="20"/>
                <w:szCs w:val="20"/>
              </w:rPr>
              <w:t>Day-Ahead Energy Purchase</w:t>
            </w:r>
            <w:r w:rsidRPr="0076170B">
              <w:rPr>
                <w:rFonts w:eastAsia="Times New Roman"/>
                <w:iCs/>
                <w:sz w:val="20"/>
                <w:szCs w:val="20"/>
              </w:rPr>
              <w:t xml:space="preserve">—The QSE </w:t>
            </w:r>
            <w:r w:rsidRPr="0076170B">
              <w:rPr>
                <w:rFonts w:eastAsia="Times New Roman"/>
                <w:i/>
                <w:iCs/>
                <w:sz w:val="20"/>
                <w:szCs w:val="20"/>
              </w:rPr>
              <w:t>q</w:t>
            </w:r>
            <w:r w:rsidRPr="0076170B">
              <w:rPr>
                <w:rFonts w:eastAsia="Times New Roman"/>
                <w:iCs/>
                <w:sz w:val="20"/>
                <w:szCs w:val="20"/>
              </w:rPr>
              <w:t xml:space="preserve">’s energy purchased in the DAM at the Settlement Point </w:t>
            </w:r>
            <w:r w:rsidRPr="0076170B">
              <w:rPr>
                <w:rFonts w:eastAsia="Times New Roman"/>
                <w:i/>
                <w:iCs/>
                <w:sz w:val="20"/>
                <w:szCs w:val="20"/>
              </w:rPr>
              <w:t>p</w:t>
            </w:r>
            <w:r w:rsidRPr="0076170B">
              <w:rPr>
                <w:rFonts w:eastAsia="Times New Roman"/>
                <w:iCs/>
                <w:sz w:val="20"/>
                <w:szCs w:val="20"/>
              </w:rPr>
              <w:t xml:space="preserve"> for the hour</w:t>
            </w:r>
            <w:r w:rsidRPr="0076170B">
              <w:rPr>
                <w:rFonts w:eastAsia="Times New Roman"/>
                <w:i/>
                <w:iCs/>
                <w:sz w:val="20"/>
                <w:szCs w:val="20"/>
              </w:rPr>
              <w:t xml:space="preserve"> h</w:t>
            </w:r>
            <w:r w:rsidRPr="0076170B">
              <w:rPr>
                <w:rFonts w:eastAsia="Times New Roman"/>
                <w:iCs/>
                <w:sz w:val="20"/>
                <w:szCs w:val="20"/>
              </w:rPr>
              <w:t xml:space="preserve"> that includes the 15-minute Settlement Interval.</w:t>
            </w:r>
          </w:p>
        </w:tc>
      </w:tr>
      <w:tr w:rsidR="0076170B" w:rsidRPr="0076170B" w14:paraId="630F2266" w14:textId="77777777" w:rsidTr="00CF6727">
        <w:trPr>
          <w:cantSplit/>
        </w:trPr>
        <w:tc>
          <w:tcPr>
            <w:tcW w:w="1096" w:type="pct"/>
          </w:tcPr>
          <w:p w14:paraId="4B29B868"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DAES </w:t>
            </w:r>
            <w:r w:rsidRPr="0076170B">
              <w:rPr>
                <w:rFonts w:eastAsia="Times New Roman"/>
                <w:i/>
                <w:iCs/>
                <w:sz w:val="20"/>
                <w:szCs w:val="20"/>
                <w:vertAlign w:val="subscript"/>
              </w:rPr>
              <w:t>q, p, h</w:t>
            </w:r>
          </w:p>
        </w:tc>
        <w:tc>
          <w:tcPr>
            <w:tcW w:w="383" w:type="pct"/>
          </w:tcPr>
          <w:p w14:paraId="1A944886"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45AEEEE2" w14:textId="77777777" w:rsidR="0076170B" w:rsidRPr="0076170B" w:rsidRDefault="0076170B" w:rsidP="0076170B">
            <w:pPr>
              <w:spacing w:after="60"/>
              <w:rPr>
                <w:rFonts w:eastAsia="Times New Roman"/>
                <w:iCs/>
                <w:sz w:val="20"/>
                <w:szCs w:val="20"/>
              </w:rPr>
            </w:pPr>
            <w:r w:rsidRPr="0076170B">
              <w:rPr>
                <w:rFonts w:eastAsia="Times New Roman"/>
                <w:i/>
                <w:iCs/>
                <w:sz w:val="20"/>
                <w:szCs w:val="20"/>
              </w:rPr>
              <w:t>Day-Ahead Energy Sale</w:t>
            </w:r>
            <w:r w:rsidRPr="0076170B">
              <w:rPr>
                <w:rFonts w:eastAsia="Times New Roman"/>
                <w:iCs/>
                <w:sz w:val="20"/>
                <w:szCs w:val="20"/>
              </w:rPr>
              <w:t xml:space="preserve">—The QSE </w:t>
            </w:r>
            <w:r w:rsidRPr="0076170B">
              <w:rPr>
                <w:rFonts w:eastAsia="Times New Roman"/>
                <w:i/>
                <w:iCs/>
                <w:sz w:val="20"/>
                <w:szCs w:val="20"/>
              </w:rPr>
              <w:t>q</w:t>
            </w:r>
            <w:r w:rsidRPr="0076170B">
              <w:rPr>
                <w:rFonts w:eastAsia="Times New Roman"/>
                <w:iCs/>
                <w:sz w:val="20"/>
                <w:szCs w:val="20"/>
              </w:rPr>
              <w:t xml:space="preserve">’s energy sold in the DAM at the Settlement Point </w:t>
            </w:r>
            <w:r w:rsidRPr="0076170B">
              <w:rPr>
                <w:rFonts w:eastAsia="Times New Roman"/>
                <w:i/>
                <w:iCs/>
                <w:sz w:val="20"/>
                <w:szCs w:val="20"/>
              </w:rPr>
              <w:t>p</w:t>
            </w:r>
            <w:r w:rsidRPr="0076170B">
              <w:rPr>
                <w:rFonts w:eastAsia="Times New Roman"/>
                <w:iCs/>
                <w:sz w:val="20"/>
                <w:szCs w:val="20"/>
              </w:rPr>
              <w:t xml:space="preserve"> for the hour</w:t>
            </w:r>
            <w:r w:rsidRPr="0076170B">
              <w:rPr>
                <w:rFonts w:eastAsia="Times New Roman"/>
                <w:i/>
                <w:iCs/>
                <w:sz w:val="20"/>
                <w:szCs w:val="20"/>
              </w:rPr>
              <w:t xml:space="preserve"> h</w:t>
            </w:r>
            <w:r w:rsidRPr="0076170B">
              <w:rPr>
                <w:rFonts w:eastAsia="Times New Roman"/>
                <w:iCs/>
                <w:sz w:val="20"/>
                <w:szCs w:val="20"/>
              </w:rPr>
              <w:t xml:space="preserve"> that includes the 15-minute Settlement Interval.</w:t>
            </w:r>
          </w:p>
        </w:tc>
      </w:tr>
      <w:tr w:rsidR="0076170B" w:rsidRPr="0076170B" w14:paraId="6D1338C6" w14:textId="77777777" w:rsidTr="00CF6727">
        <w:trPr>
          <w:cantSplit/>
        </w:trPr>
        <w:tc>
          <w:tcPr>
            <w:tcW w:w="1096" w:type="pct"/>
          </w:tcPr>
          <w:p w14:paraId="56A79C23"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RTQQEPSNAP </w:t>
            </w:r>
            <w:r w:rsidRPr="0076170B">
              <w:rPr>
                <w:rFonts w:eastAsia="Times New Roman"/>
                <w:i/>
                <w:iCs/>
                <w:sz w:val="20"/>
                <w:szCs w:val="20"/>
                <w:vertAlign w:val="subscript"/>
              </w:rPr>
              <w:t>q, p, i</w:t>
            </w:r>
          </w:p>
        </w:tc>
        <w:tc>
          <w:tcPr>
            <w:tcW w:w="383" w:type="pct"/>
          </w:tcPr>
          <w:p w14:paraId="771DD8EE"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4F182A15"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QSE-to-QSE Energy Purchase by QSE by point</w:t>
            </w:r>
            <w:r w:rsidRPr="0076170B">
              <w:rPr>
                <w:rFonts w:eastAsia="Times New Roman"/>
                <w:iCs/>
                <w:sz w:val="20"/>
                <w:szCs w:val="20"/>
              </w:rPr>
              <w:t xml:space="preserve">—The QSE </w:t>
            </w:r>
            <w:r w:rsidRPr="0076170B">
              <w:rPr>
                <w:rFonts w:eastAsia="Times New Roman"/>
                <w:i/>
                <w:iCs/>
                <w:sz w:val="20"/>
                <w:szCs w:val="20"/>
              </w:rPr>
              <w:t>q</w:t>
            </w:r>
            <w:r w:rsidRPr="0076170B">
              <w:rPr>
                <w:rFonts w:eastAsia="Times New Roman"/>
                <w:iCs/>
                <w:sz w:val="20"/>
                <w:szCs w:val="20"/>
              </w:rPr>
              <w:t xml:space="preserve">’s Energy Trades in which the QSE is the buyer at the delivery Settlement Point </w:t>
            </w:r>
            <w:r w:rsidRPr="0076170B">
              <w:rPr>
                <w:rFonts w:eastAsia="Times New Roman"/>
                <w:i/>
                <w:iCs/>
                <w:sz w:val="20"/>
                <w:szCs w:val="20"/>
              </w:rPr>
              <w:t>p</w:t>
            </w:r>
            <w:r w:rsidRPr="0076170B">
              <w:rPr>
                <w:rFonts w:eastAsia="Times New Roman"/>
                <w:iCs/>
                <w:sz w:val="20"/>
                <w:szCs w:val="20"/>
              </w:rPr>
              <w:t xml:space="preserve"> for the 15-minute Settlement Interval</w:t>
            </w:r>
            <w:r w:rsidRPr="0076170B">
              <w:rPr>
                <w:rFonts w:eastAsia="Times New Roman"/>
                <w:i/>
                <w:iCs/>
                <w:sz w:val="20"/>
                <w:szCs w:val="20"/>
              </w:rPr>
              <w:t xml:space="preserve"> i</w:t>
            </w:r>
            <w:r w:rsidRPr="0076170B">
              <w:rPr>
                <w:rFonts w:eastAsia="Times New Roman"/>
                <w:iCs/>
                <w:sz w:val="20"/>
                <w:szCs w:val="20"/>
              </w:rPr>
              <w:t>, in the COP and Trades Snapshot.</w:t>
            </w:r>
          </w:p>
        </w:tc>
      </w:tr>
      <w:tr w:rsidR="0076170B" w:rsidRPr="0076170B" w14:paraId="730F46A4" w14:textId="77777777" w:rsidTr="00CF6727">
        <w:trPr>
          <w:cantSplit/>
        </w:trPr>
        <w:tc>
          <w:tcPr>
            <w:tcW w:w="1096" w:type="pct"/>
          </w:tcPr>
          <w:p w14:paraId="1575F945"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RTQQESSNAP </w:t>
            </w:r>
            <w:r w:rsidRPr="0076170B">
              <w:rPr>
                <w:rFonts w:eastAsia="Times New Roman"/>
                <w:i/>
                <w:iCs/>
                <w:sz w:val="20"/>
                <w:szCs w:val="20"/>
                <w:vertAlign w:val="subscript"/>
              </w:rPr>
              <w:t>q, p, i</w:t>
            </w:r>
          </w:p>
        </w:tc>
        <w:tc>
          <w:tcPr>
            <w:tcW w:w="383" w:type="pct"/>
          </w:tcPr>
          <w:p w14:paraId="69E890EC"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1A0CAB2B"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QSE-to-QSE Energy Sale by QSE by point</w:t>
            </w:r>
            <w:r w:rsidRPr="0076170B">
              <w:rPr>
                <w:rFonts w:eastAsia="Times New Roman"/>
                <w:iCs/>
                <w:sz w:val="20"/>
                <w:szCs w:val="20"/>
              </w:rPr>
              <w:t xml:space="preserve">—The QSE </w:t>
            </w:r>
            <w:r w:rsidRPr="0076170B">
              <w:rPr>
                <w:rFonts w:eastAsia="Times New Roman"/>
                <w:i/>
                <w:iCs/>
                <w:sz w:val="20"/>
                <w:szCs w:val="20"/>
              </w:rPr>
              <w:t>q</w:t>
            </w:r>
            <w:r w:rsidRPr="0076170B">
              <w:rPr>
                <w:rFonts w:eastAsia="Times New Roman"/>
                <w:iCs/>
                <w:sz w:val="20"/>
                <w:szCs w:val="20"/>
              </w:rPr>
              <w:t xml:space="preserve">’s Energy Trades in which the QSE is the seller at the delivery Settlement Point </w:t>
            </w:r>
            <w:r w:rsidRPr="0076170B">
              <w:rPr>
                <w:rFonts w:eastAsia="Times New Roman"/>
                <w:i/>
                <w:iCs/>
                <w:sz w:val="20"/>
                <w:szCs w:val="20"/>
              </w:rPr>
              <w:t>p</w:t>
            </w:r>
            <w:r w:rsidRPr="0076170B">
              <w:rPr>
                <w:rFonts w:eastAsia="Times New Roman"/>
                <w:iCs/>
                <w:sz w:val="20"/>
                <w:szCs w:val="20"/>
              </w:rPr>
              <w:t xml:space="preserve"> for the 15-minute Settlement Interval</w:t>
            </w:r>
            <w:r w:rsidRPr="0076170B">
              <w:rPr>
                <w:rFonts w:eastAsia="Times New Roman"/>
                <w:i/>
                <w:iCs/>
                <w:sz w:val="20"/>
                <w:szCs w:val="20"/>
              </w:rPr>
              <w:t xml:space="preserve"> i</w:t>
            </w:r>
            <w:r w:rsidRPr="0076170B">
              <w:rPr>
                <w:rFonts w:eastAsia="Times New Roman"/>
                <w:iCs/>
                <w:sz w:val="20"/>
                <w:szCs w:val="20"/>
              </w:rPr>
              <w:t>, in the COP and Trades Snapshot.</w:t>
            </w:r>
          </w:p>
        </w:tc>
      </w:tr>
      <w:tr w:rsidR="0076170B" w:rsidRPr="0076170B" w14:paraId="7D2D90A7" w14:textId="77777777" w:rsidTr="00CF6727">
        <w:trPr>
          <w:cantSplit/>
        </w:trPr>
        <w:tc>
          <w:tcPr>
            <w:tcW w:w="1096" w:type="pct"/>
          </w:tcPr>
          <w:p w14:paraId="2C16005C"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lastRenderedPageBreak/>
              <w:t xml:space="preserve">RTQQEPADJ </w:t>
            </w:r>
            <w:r w:rsidRPr="0076170B">
              <w:rPr>
                <w:rFonts w:eastAsia="Times New Roman"/>
                <w:i/>
                <w:iCs/>
                <w:sz w:val="20"/>
                <w:szCs w:val="20"/>
                <w:vertAlign w:val="subscript"/>
              </w:rPr>
              <w:t>q, p, i</w:t>
            </w:r>
          </w:p>
        </w:tc>
        <w:tc>
          <w:tcPr>
            <w:tcW w:w="383" w:type="pct"/>
          </w:tcPr>
          <w:p w14:paraId="631889C9"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3F6ABEFC"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QSE-to-QSE Energy Purchase by QSE by point</w:t>
            </w:r>
            <w:r w:rsidRPr="0076170B">
              <w:rPr>
                <w:rFonts w:eastAsia="Times New Roman"/>
                <w:iCs/>
                <w:sz w:val="20"/>
                <w:szCs w:val="20"/>
              </w:rPr>
              <w:t xml:space="preserve">—The QSE </w:t>
            </w:r>
            <w:r w:rsidRPr="0076170B">
              <w:rPr>
                <w:rFonts w:eastAsia="Times New Roman"/>
                <w:i/>
                <w:iCs/>
                <w:sz w:val="20"/>
                <w:szCs w:val="20"/>
              </w:rPr>
              <w:t>q</w:t>
            </w:r>
            <w:r w:rsidRPr="0076170B">
              <w:rPr>
                <w:rFonts w:eastAsia="Times New Roman"/>
                <w:iCs/>
                <w:sz w:val="20"/>
                <w:szCs w:val="20"/>
              </w:rPr>
              <w:t xml:space="preserve">’s Energy Trades in which the QSE is the buyer at the delivery Settlement Point </w:t>
            </w:r>
            <w:r w:rsidRPr="0076170B">
              <w:rPr>
                <w:rFonts w:eastAsia="Times New Roman"/>
                <w:i/>
                <w:iCs/>
                <w:sz w:val="20"/>
                <w:szCs w:val="20"/>
              </w:rPr>
              <w:t>p</w:t>
            </w:r>
            <w:r w:rsidRPr="0076170B">
              <w:rPr>
                <w:rFonts w:eastAsia="Times New Roman"/>
                <w:iCs/>
                <w:sz w:val="20"/>
                <w:szCs w:val="20"/>
              </w:rPr>
              <w:t xml:space="preserve"> for the 15-minute Settlement Interval</w:t>
            </w:r>
            <w:r w:rsidRPr="0076170B">
              <w:rPr>
                <w:rFonts w:eastAsia="Times New Roman"/>
                <w:i/>
                <w:iCs/>
                <w:sz w:val="20"/>
                <w:szCs w:val="20"/>
              </w:rPr>
              <w:t xml:space="preserve"> i</w:t>
            </w:r>
            <w:r w:rsidRPr="0076170B">
              <w:rPr>
                <w:rFonts w:eastAsia="Times New Roman"/>
                <w:iCs/>
                <w:sz w:val="20"/>
                <w:szCs w:val="20"/>
              </w:rPr>
              <w:t>, in the last COP and Trades Snapshot at the end of the Adjustment Period for that Settlement Interval.</w:t>
            </w:r>
          </w:p>
        </w:tc>
      </w:tr>
      <w:tr w:rsidR="0076170B" w:rsidRPr="0076170B" w14:paraId="1C21356D" w14:textId="77777777" w:rsidTr="00CF6727">
        <w:trPr>
          <w:cantSplit/>
        </w:trPr>
        <w:tc>
          <w:tcPr>
            <w:tcW w:w="1096" w:type="pct"/>
          </w:tcPr>
          <w:p w14:paraId="58133EF8"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RTQQESADJ </w:t>
            </w:r>
            <w:r w:rsidRPr="0076170B">
              <w:rPr>
                <w:rFonts w:eastAsia="Times New Roman"/>
                <w:i/>
                <w:iCs/>
                <w:sz w:val="20"/>
                <w:szCs w:val="20"/>
                <w:vertAlign w:val="subscript"/>
              </w:rPr>
              <w:t>q, p, i</w:t>
            </w:r>
          </w:p>
        </w:tc>
        <w:tc>
          <w:tcPr>
            <w:tcW w:w="383" w:type="pct"/>
          </w:tcPr>
          <w:p w14:paraId="756383F0"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MW</w:t>
            </w:r>
          </w:p>
        </w:tc>
        <w:tc>
          <w:tcPr>
            <w:tcW w:w="3521" w:type="pct"/>
          </w:tcPr>
          <w:p w14:paraId="05C971D9"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QSE-to-QSE Energy Sale by QSE by point</w:t>
            </w:r>
            <w:r w:rsidRPr="0076170B">
              <w:rPr>
                <w:rFonts w:eastAsia="Times New Roman"/>
                <w:iCs/>
                <w:sz w:val="20"/>
                <w:szCs w:val="20"/>
              </w:rPr>
              <w:t xml:space="preserve">—The QSE </w:t>
            </w:r>
            <w:r w:rsidRPr="0076170B">
              <w:rPr>
                <w:rFonts w:eastAsia="Times New Roman"/>
                <w:i/>
                <w:iCs/>
                <w:sz w:val="20"/>
                <w:szCs w:val="20"/>
              </w:rPr>
              <w:t>q</w:t>
            </w:r>
            <w:r w:rsidRPr="0076170B">
              <w:rPr>
                <w:rFonts w:eastAsia="Times New Roman"/>
                <w:iCs/>
                <w:sz w:val="20"/>
                <w:szCs w:val="20"/>
              </w:rPr>
              <w:t xml:space="preserve">’s Energy Trades in which the QSE is the seller at the delivery Settlement Point </w:t>
            </w:r>
            <w:r w:rsidRPr="0076170B">
              <w:rPr>
                <w:rFonts w:eastAsia="Times New Roman"/>
                <w:i/>
                <w:iCs/>
                <w:sz w:val="20"/>
                <w:szCs w:val="20"/>
              </w:rPr>
              <w:t>p</w:t>
            </w:r>
            <w:r w:rsidRPr="0076170B">
              <w:rPr>
                <w:rFonts w:eastAsia="Times New Roman"/>
                <w:iCs/>
                <w:sz w:val="20"/>
                <w:szCs w:val="20"/>
              </w:rPr>
              <w:t xml:space="preserve"> for the 15-minute Settlement Interval</w:t>
            </w:r>
            <w:r w:rsidRPr="0076170B">
              <w:rPr>
                <w:rFonts w:eastAsia="Times New Roman"/>
                <w:i/>
                <w:iCs/>
                <w:sz w:val="20"/>
                <w:szCs w:val="20"/>
              </w:rPr>
              <w:t xml:space="preserve"> i</w:t>
            </w:r>
            <w:r w:rsidRPr="0076170B">
              <w:rPr>
                <w:rFonts w:eastAsia="Times New Roman"/>
                <w:iCs/>
                <w:sz w:val="20"/>
                <w:szCs w:val="20"/>
              </w:rPr>
              <w:t>, in the last COP and Trades Snapshot at the end of the Adjustment Period for that Settlement Interval.</w:t>
            </w:r>
          </w:p>
        </w:tc>
      </w:tr>
      <w:tr w:rsidR="0076170B" w:rsidRPr="0076170B" w14:paraId="368E52F8" w14:textId="77777777" w:rsidTr="00CF6727">
        <w:trPr>
          <w:cantSplit/>
        </w:trPr>
        <w:tc>
          <w:tcPr>
            <w:tcW w:w="1096" w:type="pct"/>
          </w:tcPr>
          <w:p w14:paraId="410B54CA"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q</w:t>
            </w:r>
          </w:p>
        </w:tc>
        <w:tc>
          <w:tcPr>
            <w:tcW w:w="383" w:type="pct"/>
          </w:tcPr>
          <w:p w14:paraId="6AC09A14"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none</w:t>
            </w:r>
          </w:p>
        </w:tc>
        <w:tc>
          <w:tcPr>
            <w:tcW w:w="3521" w:type="pct"/>
          </w:tcPr>
          <w:p w14:paraId="79E3E327"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A QSE.</w:t>
            </w:r>
          </w:p>
        </w:tc>
      </w:tr>
      <w:tr w:rsidR="0076170B" w:rsidRPr="0076170B" w14:paraId="3147063F" w14:textId="77777777" w:rsidTr="00CF6727">
        <w:trPr>
          <w:cantSplit/>
        </w:trPr>
        <w:tc>
          <w:tcPr>
            <w:tcW w:w="1096" w:type="pct"/>
          </w:tcPr>
          <w:p w14:paraId="0D11BB0E"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p</w:t>
            </w:r>
          </w:p>
        </w:tc>
        <w:tc>
          <w:tcPr>
            <w:tcW w:w="383" w:type="pct"/>
          </w:tcPr>
          <w:p w14:paraId="7C41BC15"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none</w:t>
            </w:r>
          </w:p>
        </w:tc>
        <w:tc>
          <w:tcPr>
            <w:tcW w:w="3521" w:type="pct"/>
          </w:tcPr>
          <w:p w14:paraId="00D97415"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A Settlement Point.</w:t>
            </w:r>
          </w:p>
        </w:tc>
      </w:tr>
      <w:tr w:rsidR="0076170B" w:rsidRPr="0076170B" w14:paraId="6BDDEFEF" w14:textId="77777777" w:rsidTr="00CF6727">
        <w:trPr>
          <w:cantSplit/>
        </w:trPr>
        <w:tc>
          <w:tcPr>
            <w:tcW w:w="1096" w:type="pct"/>
          </w:tcPr>
          <w:p w14:paraId="0CC776B5"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r</w:t>
            </w:r>
          </w:p>
        </w:tc>
        <w:tc>
          <w:tcPr>
            <w:tcW w:w="383" w:type="pct"/>
          </w:tcPr>
          <w:p w14:paraId="5B21B83C"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none</w:t>
            </w:r>
          </w:p>
        </w:tc>
        <w:tc>
          <w:tcPr>
            <w:tcW w:w="3521" w:type="pct"/>
          </w:tcPr>
          <w:p w14:paraId="37A5BA04"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A Generation Resource that is QSE-committed or planning to operate as a Quick Start Generation Resource (QSGR) for the Settlement Interval as shown by the Resource Status of OFFQS in the COP and Trades Snapshot and/or Adjustment Period snapshot; or RUC-decommitted for the Settlement Interval (subject to paragraphs (1) and (2) above); or a Switchable Generation Resource (SWGR) released by a non-ERCOT Control Area Operator (CAO) to operate in the ERCOT Control Area due to an ERCOT RUC instruction for an actual or anticipated EEA condition.  If the Settlement Interval is a RUCAC-Interval, </w:t>
            </w:r>
            <w:r w:rsidRPr="0076170B">
              <w:rPr>
                <w:rFonts w:eastAsia="Times New Roman"/>
                <w:i/>
                <w:iCs/>
                <w:sz w:val="20"/>
                <w:szCs w:val="20"/>
              </w:rPr>
              <w:t>r</w:t>
            </w:r>
            <w:r w:rsidRPr="0076170B">
              <w:rPr>
                <w:rFonts w:eastAsia="Times New Roman"/>
                <w:iCs/>
                <w:sz w:val="20"/>
                <w:szCs w:val="20"/>
              </w:rPr>
              <w:t xml:space="preserve"> represents the Combined Cycle Generation Resource that was QSE-committed at the time the RUCAC was issued.</w:t>
            </w:r>
          </w:p>
        </w:tc>
      </w:tr>
      <w:tr w:rsidR="0076170B" w:rsidRPr="0076170B" w14:paraId="68CE73A7" w14:textId="77777777" w:rsidTr="00CF6727">
        <w:trPr>
          <w:cantSplit/>
        </w:trPr>
        <w:tc>
          <w:tcPr>
            <w:tcW w:w="1096" w:type="pct"/>
          </w:tcPr>
          <w:p w14:paraId="3C4AA4C7"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z</w:t>
            </w:r>
          </w:p>
        </w:tc>
        <w:tc>
          <w:tcPr>
            <w:tcW w:w="383" w:type="pct"/>
          </w:tcPr>
          <w:p w14:paraId="16A03100"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none</w:t>
            </w:r>
          </w:p>
        </w:tc>
        <w:tc>
          <w:tcPr>
            <w:tcW w:w="3521" w:type="pct"/>
          </w:tcPr>
          <w:p w14:paraId="1A848426"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A previous RUC process for the Operating Day.</w:t>
            </w:r>
          </w:p>
        </w:tc>
      </w:tr>
      <w:tr w:rsidR="0076170B" w:rsidRPr="0076170B" w14:paraId="60DF4C5D" w14:textId="77777777" w:rsidTr="00CF6727">
        <w:trPr>
          <w:cantSplit/>
        </w:trPr>
        <w:tc>
          <w:tcPr>
            <w:tcW w:w="1096" w:type="pct"/>
          </w:tcPr>
          <w:p w14:paraId="5337C34E"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i</w:t>
            </w:r>
          </w:p>
        </w:tc>
        <w:tc>
          <w:tcPr>
            <w:tcW w:w="383" w:type="pct"/>
          </w:tcPr>
          <w:p w14:paraId="1D4C67EC"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none</w:t>
            </w:r>
          </w:p>
        </w:tc>
        <w:tc>
          <w:tcPr>
            <w:tcW w:w="3521" w:type="pct"/>
          </w:tcPr>
          <w:p w14:paraId="173B8162"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A 15-minute Settlement Interval.</w:t>
            </w:r>
          </w:p>
        </w:tc>
      </w:tr>
      <w:tr w:rsidR="0076170B" w:rsidRPr="0076170B" w14:paraId="34EC836A" w14:textId="77777777" w:rsidTr="00CF6727">
        <w:trPr>
          <w:cantSplit/>
        </w:trPr>
        <w:tc>
          <w:tcPr>
            <w:tcW w:w="1096" w:type="pct"/>
          </w:tcPr>
          <w:p w14:paraId="71817BBA" w14:textId="77777777" w:rsidR="0076170B" w:rsidRPr="0076170B" w:rsidRDefault="0076170B" w:rsidP="0076170B">
            <w:pPr>
              <w:spacing w:after="60"/>
              <w:rPr>
                <w:rFonts w:eastAsia="Times New Roman"/>
                <w:i/>
                <w:iCs/>
                <w:sz w:val="20"/>
                <w:szCs w:val="20"/>
              </w:rPr>
            </w:pPr>
            <w:r w:rsidRPr="0076170B">
              <w:rPr>
                <w:rFonts w:eastAsia="Times New Roman"/>
                <w:i/>
                <w:iCs/>
                <w:sz w:val="20"/>
                <w:szCs w:val="20"/>
              </w:rPr>
              <w:t>h</w:t>
            </w:r>
          </w:p>
        </w:tc>
        <w:tc>
          <w:tcPr>
            <w:tcW w:w="383" w:type="pct"/>
          </w:tcPr>
          <w:p w14:paraId="0F7476A6"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none</w:t>
            </w:r>
          </w:p>
        </w:tc>
        <w:tc>
          <w:tcPr>
            <w:tcW w:w="3521" w:type="pct"/>
          </w:tcPr>
          <w:p w14:paraId="01F87D53"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 xml:space="preserve">The hour that includes the Settlement Interval </w:t>
            </w:r>
            <w:r w:rsidRPr="0076170B">
              <w:rPr>
                <w:rFonts w:eastAsia="Times New Roman"/>
                <w:i/>
                <w:iCs/>
                <w:sz w:val="20"/>
                <w:szCs w:val="20"/>
              </w:rPr>
              <w:t>i</w:t>
            </w:r>
            <w:r w:rsidRPr="0076170B">
              <w:rPr>
                <w:rFonts w:eastAsia="Times New Roman"/>
                <w:iCs/>
                <w:sz w:val="20"/>
                <w:szCs w:val="20"/>
              </w:rPr>
              <w:t xml:space="preserve">. </w:t>
            </w:r>
          </w:p>
        </w:tc>
      </w:tr>
      <w:tr w:rsidR="0076170B" w:rsidRPr="0076170B" w14:paraId="0DD4470F" w14:textId="77777777" w:rsidTr="00CF6727">
        <w:trPr>
          <w:cantSplit/>
        </w:trPr>
        <w:tc>
          <w:tcPr>
            <w:tcW w:w="1096" w:type="pct"/>
          </w:tcPr>
          <w:p w14:paraId="707A3E11" w14:textId="77777777" w:rsidR="0076170B" w:rsidRPr="0076170B" w:rsidRDefault="0076170B" w:rsidP="0076170B">
            <w:pPr>
              <w:spacing w:after="60"/>
              <w:rPr>
                <w:rFonts w:eastAsia="Times New Roman"/>
                <w:i/>
                <w:iCs/>
                <w:sz w:val="20"/>
                <w:szCs w:val="20"/>
              </w:rPr>
            </w:pPr>
            <w:proofErr w:type="spellStart"/>
            <w:r w:rsidRPr="0076170B">
              <w:rPr>
                <w:rFonts w:eastAsia="Times New Roman"/>
                <w:i/>
                <w:iCs/>
                <w:sz w:val="20"/>
                <w:szCs w:val="20"/>
              </w:rPr>
              <w:t>ruc</w:t>
            </w:r>
            <w:proofErr w:type="spellEnd"/>
          </w:p>
        </w:tc>
        <w:tc>
          <w:tcPr>
            <w:tcW w:w="383" w:type="pct"/>
          </w:tcPr>
          <w:p w14:paraId="1CAC0ABD" w14:textId="77777777" w:rsidR="0076170B" w:rsidRPr="0076170B" w:rsidRDefault="0076170B" w:rsidP="0076170B">
            <w:pPr>
              <w:spacing w:after="60"/>
              <w:jc w:val="center"/>
              <w:rPr>
                <w:rFonts w:eastAsia="Times New Roman"/>
                <w:iCs/>
                <w:sz w:val="20"/>
                <w:szCs w:val="20"/>
              </w:rPr>
            </w:pPr>
            <w:r w:rsidRPr="0076170B">
              <w:rPr>
                <w:rFonts w:eastAsia="Times New Roman"/>
                <w:iCs/>
                <w:sz w:val="20"/>
                <w:szCs w:val="20"/>
              </w:rPr>
              <w:t>none</w:t>
            </w:r>
          </w:p>
        </w:tc>
        <w:tc>
          <w:tcPr>
            <w:tcW w:w="3521" w:type="pct"/>
          </w:tcPr>
          <w:p w14:paraId="0F24B22E" w14:textId="77777777" w:rsidR="0076170B" w:rsidRPr="0076170B" w:rsidRDefault="0076170B" w:rsidP="0076170B">
            <w:pPr>
              <w:spacing w:after="60"/>
              <w:rPr>
                <w:rFonts w:eastAsia="Times New Roman"/>
                <w:iCs/>
                <w:sz w:val="20"/>
                <w:szCs w:val="20"/>
              </w:rPr>
            </w:pPr>
            <w:r w:rsidRPr="0076170B">
              <w:rPr>
                <w:rFonts w:eastAsia="Times New Roman"/>
                <w:iCs/>
                <w:sz w:val="20"/>
                <w:szCs w:val="20"/>
              </w:rPr>
              <w:t>The RUC process for which this RUC Shortfall Ratio Share is calculated.</w:t>
            </w:r>
          </w:p>
        </w:tc>
      </w:tr>
    </w:tbl>
    <w:p w14:paraId="3DD49616" w14:textId="77777777" w:rsidR="0076170B" w:rsidRDefault="0076170B"/>
    <w:tbl>
      <w:tblPr>
        <w:tblW w:w="942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3"/>
      </w:tblGrid>
      <w:tr w:rsidR="00351373" w14:paraId="06958041" w14:textId="77777777" w:rsidTr="006A4598">
        <w:trPr>
          <w:trHeight w:val="206"/>
        </w:trPr>
        <w:tc>
          <w:tcPr>
            <w:tcW w:w="9423" w:type="dxa"/>
            <w:shd w:val="clear" w:color="auto" w:fill="D9D9D9" w:themeFill="background1" w:themeFillShade="D9"/>
          </w:tcPr>
          <w:bookmarkEnd w:id="653"/>
          <w:bookmarkEnd w:id="654"/>
          <w:bookmarkEnd w:id="655"/>
          <w:bookmarkEnd w:id="656"/>
          <w:bookmarkEnd w:id="657"/>
          <w:bookmarkEnd w:id="658"/>
          <w:bookmarkEnd w:id="659"/>
          <w:bookmarkEnd w:id="660"/>
          <w:bookmarkEnd w:id="661"/>
          <w:bookmarkEnd w:id="662"/>
          <w:bookmarkEnd w:id="663"/>
          <w:bookmarkEnd w:id="664"/>
          <w:p w14:paraId="73A8756F" w14:textId="77777777" w:rsidR="00776BC4" w:rsidRDefault="00776BC4" w:rsidP="00776BC4">
            <w:pPr>
              <w:spacing w:after="240"/>
              <w:rPr>
                <w:b/>
                <w:i/>
                <w:iCs/>
              </w:rPr>
            </w:pPr>
            <w:r w:rsidRPr="004B32CF">
              <w:rPr>
                <w:b/>
                <w:i/>
                <w:iCs/>
              </w:rPr>
              <w:t>[NPR</w:t>
            </w:r>
            <w:r>
              <w:rPr>
                <w:b/>
                <w:i/>
                <w:iCs/>
              </w:rPr>
              <w:t>R1009, NPRR1014, NPRR1029, NPRR1032, and NPRR1236</w:t>
            </w:r>
            <w:r w:rsidRPr="004B32CF">
              <w:rPr>
                <w:b/>
                <w:i/>
                <w:iCs/>
              </w:rPr>
              <w:t xml:space="preserve">:  </w:t>
            </w:r>
            <w:r>
              <w:rPr>
                <w:b/>
                <w:i/>
                <w:iCs/>
              </w:rPr>
              <w:t>Replace applicable portions of Section 5.7.4.1.1 above with the following</w:t>
            </w:r>
            <w:r w:rsidRPr="004B32CF">
              <w:rPr>
                <w:b/>
                <w:i/>
                <w:iCs/>
              </w:rPr>
              <w:t xml:space="preserve"> upon system implementation</w:t>
            </w:r>
            <w:r>
              <w:rPr>
                <w:b/>
                <w:i/>
                <w:iCs/>
              </w:rPr>
              <w:t xml:space="preserve"> of the Real-Time Co-Optimization (RTC) project for NPRR1009 and NPRR1236; or upon system implementation for NPRR1014, NPRR1029, or NPRR1032</w:t>
            </w:r>
            <w:r w:rsidRPr="004B32CF">
              <w:rPr>
                <w:b/>
                <w:i/>
                <w:iCs/>
              </w:rPr>
              <w:t>:]</w:t>
            </w:r>
          </w:p>
          <w:p w14:paraId="20AE2327" w14:textId="0E36591E" w:rsidR="00776BC4" w:rsidRPr="00195F7A" w:rsidRDefault="00776BC4" w:rsidP="00776BC4">
            <w:pPr>
              <w:pStyle w:val="H5"/>
              <w:spacing w:before="0"/>
              <w:ind w:left="1627" w:hanging="1627"/>
            </w:pPr>
            <w:r>
              <w:t>5.7.4.1.1</w:t>
            </w:r>
            <w:r>
              <w:tab/>
              <w:t>Capacity Shortfall Ratio Share</w:t>
            </w:r>
          </w:p>
          <w:p w14:paraId="53876483" w14:textId="77777777" w:rsidR="00776BC4" w:rsidRPr="004B6091" w:rsidRDefault="00776BC4" w:rsidP="00776BC4">
            <w:pPr>
              <w:spacing w:after="240"/>
              <w:ind w:left="720" w:hanging="720"/>
            </w:pPr>
            <w:r w:rsidRPr="004B6091">
              <w:t>(1)</w:t>
            </w:r>
            <w:r w:rsidRPr="004B6091">
              <w:tab/>
              <w:t>In calculating the shortfall amount for each QSE, the Resource capacity</w:t>
            </w:r>
            <w:r>
              <w:t xml:space="preserve"> (RCAPSNAP and RCAPADJ)</w:t>
            </w:r>
            <w:r w:rsidRPr="004B6091">
              <w:t xml:space="preserve"> </w:t>
            </w:r>
            <w:r>
              <w:t>shall be</w:t>
            </w:r>
            <w:r w:rsidRPr="004B6091">
              <w:t xml:space="preserve"> calculated for a Generation Resource that meets any of the following conditions: </w:t>
            </w:r>
          </w:p>
          <w:p w14:paraId="0C27CB29" w14:textId="77777777" w:rsidR="00776BC4" w:rsidRPr="004B6091" w:rsidRDefault="00776BC4" w:rsidP="00776BC4">
            <w:pPr>
              <w:spacing w:after="240"/>
              <w:ind w:firstLine="720"/>
              <w:rPr>
                <w:iCs/>
              </w:rPr>
            </w:pPr>
            <w:r w:rsidRPr="004B6091">
              <w:rPr>
                <w:iCs/>
              </w:rPr>
              <w:t>(a)</w:t>
            </w:r>
            <w:r w:rsidRPr="004B6091">
              <w:rPr>
                <w:iCs/>
              </w:rPr>
              <w:tab/>
              <w:t xml:space="preserve">QSE-committed;  </w:t>
            </w:r>
          </w:p>
          <w:p w14:paraId="6DA9A800" w14:textId="77777777" w:rsidR="00776BC4" w:rsidRPr="004B6091" w:rsidRDefault="00776BC4" w:rsidP="00776BC4">
            <w:pPr>
              <w:spacing w:after="240"/>
              <w:ind w:left="1440" w:hanging="720"/>
              <w:rPr>
                <w:iCs/>
              </w:rPr>
            </w:pPr>
            <w:r w:rsidRPr="004B6091">
              <w:rPr>
                <w:iCs/>
              </w:rPr>
              <w:t>(b)</w:t>
            </w:r>
            <w:r w:rsidRPr="004B6091">
              <w:rPr>
                <w:iCs/>
              </w:rPr>
              <w:tab/>
              <w:t>Planning to operate as a Quick Start Generation Resource (QSGR) for the Settlement Interval as shown by the COP Status of OFFQS in the RUC Snapshot for the RUC Process and/or Adjustment Period; or</w:t>
            </w:r>
          </w:p>
          <w:p w14:paraId="209F0C7A" w14:textId="77777777" w:rsidR="00776BC4" w:rsidRPr="004B6091" w:rsidRDefault="00776BC4" w:rsidP="00776BC4">
            <w:pPr>
              <w:spacing w:after="240"/>
              <w:ind w:left="1440" w:hanging="720"/>
              <w:rPr>
                <w:iCs/>
              </w:rPr>
            </w:pPr>
            <w:r w:rsidRPr="004B6091">
              <w:rPr>
                <w:iCs/>
              </w:rPr>
              <w:t>(c)</w:t>
            </w:r>
            <w:r w:rsidRPr="004B6091">
              <w:rPr>
                <w:iCs/>
              </w:rPr>
              <w:tab/>
              <w:t xml:space="preserve">A Switchable Generation Resource (SWGR) that is released by a non-ERCOT Control Area Operator (CAO) to operate in the ERCOT Control Area due to an ERCOT RUC instruction for an actual or anticipated EEA condition and that is shown as On-Line in its COP; or </w:t>
            </w:r>
          </w:p>
          <w:p w14:paraId="10AE5D32" w14:textId="77777777" w:rsidR="00776BC4" w:rsidRPr="004B6091" w:rsidRDefault="00776BC4" w:rsidP="00776BC4">
            <w:pPr>
              <w:spacing w:after="240"/>
              <w:ind w:left="1440" w:hanging="720"/>
              <w:rPr>
                <w:iCs/>
              </w:rPr>
            </w:pPr>
            <w:r w:rsidRPr="004B6091">
              <w:rPr>
                <w:iCs/>
              </w:rPr>
              <w:lastRenderedPageBreak/>
              <w:t>(d)</w:t>
            </w:r>
            <w:r w:rsidRPr="004B6091">
              <w:rPr>
                <w:iCs/>
              </w:rPr>
              <w:tab/>
              <w:t>If the Settlement Interval is a RUCAC-Interval, the Combined Cycle Generation Resource that was QSE-committed at the time the RUCAC was issued, excluding the condition for SWGRs as describe in paragraph (c) above.</w:t>
            </w:r>
          </w:p>
          <w:p w14:paraId="0C39F579" w14:textId="77777777" w:rsidR="00776BC4" w:rsidRPr="004B6091" w:rsidRDefault="00776BC4" w:rsidP="00776BC4">
            <w:pPr>
              <w:spacing w:after="240"/>
              <w:ind w:left="720" w:hanging="720"/>
            </w:pPr>
            <w:r w:rsidRPr="004B6091">
              <w:t>(</w:t>
            </w:r>
            <w:r>
              <w:t>2</w:t>
            </w:r>
            <w:r w:rsidRPr="004B6091">
              <w:t>)</w:t>
            </w:r>
            <w:r w:rsidRPr="004B6091">
              <w:tab/>
              <w:t xml:space="preserve">In calculating the amount short for each QSE, the </w:t>
            </w:r>
            <w:r w:rsidRPr="004C674A">
              <w:t>available capacity of an IRR when determining responsibility for the corresponding RUC charges shall be the less</w:t>
            </w:r>
            <w:r>
              <w:t>e</w:t>
            </w:r>
            <w:r w:rsidRPr="004C674A">
              <w:t xml:space="preserve">r of the HSL value, as reflected in the COP, and the Wind-powered Generation Resource Production Potential (WGRPP), as described in Section 4.2.2, Wind-Powered Generation Resource Production Potential, for a Wind-powered Generation Resource (WGR), or the </w:t>
            </w:r>
            <w:proofErr w:type="spellStart"/>
            <w:r w:rsidRPr="004C674A">
              <w:t>PhotoVoltaic</w:t>
            </w:r>
            <w:proofErr w:type="spellEnd"/>
            <w:r w:rsidRPr="004C674A">
              <w:t xml:space="preserve"> Generation Resource Production Potential (PVGRPP), as described in Section 4.2.3, </w:t>
            </w:r>
            <w:proofErr w:type="spellStart"/>
            <w:r w:rsidRPr="004C674A">
              <w:t>PhotoVoltaic</w:t>
            </w:r>
            <w:proofErr w:type="spellEnd"/>
            <w:r w:rsidRPr="004C674A">
              <w:t xml:space="preserve"> Generation Resource Production Potential, for a </w:t>
            </w:r>
            <w:proofErr w:type="spellStart"/>
            <w:r w:rsidRPr="004C674A">
              <w:t>PhotoVoltaic</w:t>
            </w:r>
            <w:proofErr w:type="spellEnd"/>
            <w:r w:rsidRPr="004C674A">
              <w:t xml:space="preserve"> Generation Resource (PVGR)</w:t>
            </w:r>
            <w:r w:rsidRPr="004B6091">
              <w:t xml:space="preserve">, at the time of RUC execution.  </w:t>
            </w:r>
            <w:r>
              <w:t>For an IRR</w:t>
            </w:r>
            <w:r w:rsidRPr="004B6091">
              <w:t xml:space="preserve">, the RCAPSNAP variable used below shall be equal to the </w:t>
            </w:r>
            <w:r w:rsidRPr="004C674A">
              <w:t>minimum of the WGRPP or PVGRPP described above and the HSL value as reflected in the QSE’s COP, at the time of the RUC execution</w:t>
            </w:r>
            <w:r w:rsidRPr="004B6091">
              <w:t xml:space="preserve">. </w:t>
            </w:r>
          </w:p>
          <w:p w14:paraId="268AE02D" w14:textId="77777777" w:rsidR="00776BC4" w:rsidRPr="004B6091" w:rsidRDefault="00776BC4" w:rsidP="00776BC4">
            <w:pPr>
              <w:spacing w:after="240"/>
              <w:ind w:left="720" w:hanging="720"/>
            </w:pPr>
            <w:r w:rsidRPr="004B6091">
              <w:t>(</w:t>
            </w:r>
            <w:r>
              <w:t>3</w:t>
            </w:r>
            <w:r w:rsidRPr="004B6091">
              <w:t>)</w:t>
            </w:r>
            <w:r w:rsidRPr="004B6091">
              <w:tab/>
              <w:t xml:space="preserve">In calculating the amount short for each QSE, the QSE must be given a capacity credit </w:t>
            </w:r>
            <w:r w:rsidRPr="004C674A">
              <w:t>for non-Intermittent Renewable Resources (IRRs) that were</w:t>
            </w:r>
            <w:r w:rsidRPr="004B6091">
              <w:t xml:space="preserve"> given notice of decommitment within the two hours before the Operating Hour as a result of the RUC process </w:t>
            </w:r>
            <w:r>
              <w:t>by setting</w:t>
            </w:r>
            <w:r w:rsidRPr="004B6091">
              <w:t xml:space="preserve"> the RCAPSNAP and RCAPADJ variables used below set equal to the RCAPSNAP value for the Resource immediately before the decommitment instruction was given</w:t>
            </w:r>
            <w:r>
              <w:t>.</w:t>
            </w:r>
          </w:p>
          <w:p w14:paraId="09AA4ED2" w14:textId="03AD3909" w:rsidR="00F21572" w:rsidRPr="004B6091" w:rsidRDefault="00F21572" w:rsidP="00F21572">
            <w:pPr>
              <w:spacing w:after="240"/>
              <w:ind w:left="720" w:hanging="720"/>
            </w:pPr>
            <w:r>
              <w:t>(4</w:t>
            </w:r>
            <w:r w:rsidRPr="004B6091">
              <w:t>)</w:t>
            </w:r>
            <w:r w:rsidRPr="004B6091">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w:t>
            </w:r>
          </w:p>
          <w:p w14:paraId="659E8669" w14:textId="77777777" w:rsidR="00F21572" w:rsidRPr="004B6091" w:rsidRDefault="00F21572" w:rsidP="00F21572">
            <w:pPr>
              <w:spacing w:after="240"/>
              <w:ind w:left="720" w:hanging="720"/>
            </w:pPr>
            <w:r w:rsidRPr="004B6091">
              <w:t>(</w:t>
            </w:r>
            <w:r>
              <w:t>5</w:t>
            </w:r>
            <w:r w:rsidRPr="004B6091">
              <w:t>)</w:t>
            </w:r>
            <w:r w:rsidRPr="004B6091">
              <w:tab/>
              <w:t xml:space="preserve">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w:t>
            </w:r>
            <w:r>
              <w:t>RTDCIMP</w:t>
            </w:r>
            <w:r w:rsidRPr="004B6091">
              <w:t>.</w:t>
            </w:r>
          </w:p>
          <w:p w14:paraId="0D9745DC" w14:textId="77777777" w:rsidR="00F21572" w:rsidRPr="004B6091" w:rsidRDefault="00F21572" w:rsidP="00F21572">
            <w:pPr>
              <w:spacing w:after="240"/>
              <w:ind w:left="720" w:hanging="720"/>
            </w:pPr>
            <w:r w:rsidRPr="004B6091">
              <w:t>(</w:t>
            </w:r>
            <w:r>
              <w:t>6</w:t>
            </w:r>
            <w:r w:rsidRPr="004B6091">
              <w:t>)</w:t>
            </w:r>
            <w:r w:rsidRPr="004B6091">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7F5FC8FB" w14:textId="77777777" w:rsidR="00F21572" w:rsidRDefault="00F21572" w:rsidP="00F21572">
            <w:pPr>
              <w:spacing w:after="240"/>
              <w:ind w:left="720" w:hanging="720"/>
            </w:pPr>
            <w:r w:rsidRPr="004B6091">
              <w:t>(</w:t>
            </w:r>
            <w:r>
              <w:t>7</w:t>
            </w:r>
            <w:r w:rsidRPr="004B6091">
              <w:t>)</w:t>
            </w:r>
            <w:r w:rsidRPr="004B6091">
              <w:tab/>
            </w:r>
            <w:r w:rsidRPr="005F2EC7">
              <w:t>The QSE Ancillary Service shortfall calculation</w:t>
            </w:r>
            <w:r>
              <w:t xml:space="preserve"> in MW</w:t>
            </w:r>
            <w:r w:rsidRPr="005F2EC7">
              <w:t xml:space="preserve"> </w:t>
            </w:r>
            <w:r>
              <w:t xml:space="preserve">for each hour in the RUC Snapshot or for the end of the Adjustment Period </w:t>
            </w:r>
            <w:r w:rsidRPr="005F2EC7">
              <w:t xml:space="preserve">involves solving an optimization that minimizes any potential </w:t>
            </w:r>
            <w:r>
              <w:t>Ancillary Service</w:t>
            </w:r>
            <w:r w:rsidRPr="005F2EC7">
              <w:t xml:space="preserve"> shortfall for a QSE</w:t>
            </w:r>
            <w:r>
              <w:t>.</w:t>
            </w:r>
            <w:r w:rsidRPr="005F2EC7">
              <w:t xml:space="preserve"> </w:t>
            </w:r>
            <w:r>
              <w:t xml:space="preserve">  This is done </w:t>
            </w:r>
            <w:r w:rsidRPr="005F2EC7">
              <w:t xml:space="preserve">by determining the optimal utilization of </w:t>
            </w:r>
            <w:r>
              <w:t>Ancillary Service capabilities within each</w:t>
            </w:r>
            <w:r w:rsidRPr="005F2EC7">
              <w:t xml:space="preserve"> QSE’s portfolio of Resource</w:t>
            </w:r>
            <w:r>
              <w:t xml:space="preserve">s </w:t>
            </w:r>
            <w:r w:rsidRPr="005F2EC7">
              <w:t xml:space="preserve">to meet its net Ancillary Service position for each </w:t>
            </w:r>
            <w:r>
              <w:t>Ancillary Service</w:t>
            </w:r>
            <w:r w:rsidRPr="005F2EC7">
              <w:t xml:space="preserve"> sub-type.</w:t>
            </w:r>
            <w:r>
              <w:t xml:space="preserve"> </w:t>
            </w:r>
            <w:r w:rsidRPr="005F2EC7">
              <w:t xml:space="preserve"> </w:t>
            </w:r>
            <w:proofErr w:type="gramStart"/>
            <w:r w:rsidRPr="005F2EC7">
              <w:t>A QSE’s</w:t>
            </w:r>
            <w:proofErr w:type="gramEnd"/>
            <w:r w:rsidRPr="005F2EC7">
              <w:t xml:space="preserve"> Ancillary Service shortfall</w:t>
            </w:r>
            <w:r>
              <w:t xml:space="preserve"> for an hour</w:t>
            </w:r>
            <w:r w:rsidRPr="005F2EC7">
              <w:t xml:space="preserve"> is the difference between the QSE’s net </w:t>
            </w:r>
            <w:r>
              <w:t>Ancillary Service</w:t>
            </w:r>
            <w:r w:rsidRPr="005F2EC7">
              <w:t xml:space="preserve"> position and </w:t>
            </w:r>
            <w:r>
              <w:t xml:space="preserve">its coverage of Ancillary </w:t>
            </w:r>
            <w:r>
              <w:lastRenderedPageBreak/>
              <w:t>Services using the outputs of this optimization based on</w:t>
            </w:r>
            <w:r w:rsidRPr="005F2EC7">
              <w:t xml:space="preserve"> the QSE</w:t>
            </w:r>
            <w:r>
              <w:t>’s</w:t>
            </w:r>
            <w:r w:rsidRPr="005F2EC7">
              <w:t xml:space="preserve"> Resource </w:t>
            </w:r>
            <w:r>
              <w:t>Ancillary Service</w:t>
            </w:r>
            <w:r w:rsidRPr="005F2EC7">
              <w:t xml:space="preserve"> capabilities</w:t>
            </w:r>
            <w:r>
              <w:t xml:space="preserve"> for that hour as reflected in the COPs submitted by the QSE</w:t>
            </w:r>
            <w:r w:rsidRPr="004B6091">
              <w:t>.</w:t>
            </w:r>
          </w:p>
          <w:p w14:paraId="18AE5101" w14:textId="77777777" w:rsidR="00F21572" w:rsidRDefault="00F21572" w:rsidP="00F21572">
            <w:pPr>
              <w:spacing w:after="240"/>
              <w:ind w:left="1416" w:hanging="696"/>
            </w:pPr>
            <w:r>
              <w:t>(a)</w:t>
            </w:r>
            <w:r w:rsidRPr="004B6091">
              <w:tab/>
            </w:r>
            <w:r w:rsidRPr="005F2EC7">
              <w:t xml:space="preserve">For each </w:t>
            </w:r>
            <w:r>
              <w:t>Ancillary Service</w:t>
            </w:r>
            <w:r w:rsidRPr="005F2EC7">
              <w:t xml:space="preserve"> sub-type, the </w:t>
            </w:r>
            <w:r>
              <w:t>Ancillary Service</w:t>
            </w:r>
            <w:r w:rsidRPr="005F2EC7">
              <w:t xml:space="preserve"> MW capability for each Resource in the QSE’s portfolio </w:t>
            </w:r>
            <w:r w:rsidRPr="00C20335">
              <w:t>for a given hour in the RUC Snapshot or at the end of the Adjustment Period (</w:t>
            </w:r>
            <w:r w:rsidRPr="00C20335">
              <w:rPr>
                <w:szCs w:val="28"/>
              </w:rPr>
              <w:t xml:space="preserve">ASMWCAPSNAP </w:t>
            </w:r>
            <w:r w:rsidRPr="00C20335">
              <w:rPr>
                <w:iCs/>
              </w:rPr>
              <w:t xml:space="preserve">and </w:t>
            </w:r>
            <w:r w:rsidRPr="00C20335">
              <w:rPr>
                <w:szCs w:val="28"/>
              </w:rPr>
              <w:t>ASMWCAPADJ</w:t>
            </w:r>
            <w:r w:rsidRPr="00C20335">
              <w:t>) is calculated as the minimum of:</w:t>
            </w:r>
          </w:p>
          <w:p w14:paraId="726644BD" w14:textId="2DF4D298" w:rsidR="00F21572" w:rsidRPr="00C20335" w:rsidRDefault="00F21572" w:rsidP="00F21572">
            <w:pPr>
              <w:spacing w:after="240" w:line="259" w:lineRule="auto"/>
              <w:ind w:left="2136" w:hanging="720"/>
            </w:pPr>
            <w:r>
              <w:t>(i)</w:t>
            </w:r>
            <w:r w:rsidRPr="004B6091">
              <w:tab/>
            </w:r>
            <w:r w:rsidRPr="00C20335">
              <w:t>HSL minus LSL in the COP if the Resource is On-</w:t>
            </w:r>
            <w:r>
              <w:t>L</w:t>
            </w:r>
            <w:r w:rsidRPr="00C20335">
              <w:t>ine</w:t>
            </w:r>
            <w:r>
              <w:t xml:space="preserve"> (ON, ONOS, ONSC,</w:t>
            </w:r>
            <w:ins w:id="829" w:author="ERCOT" w:date="2025-09-10T13:29:00Z" w16du:dateUtc="2025-09-10T18:29:00Z">
              <w:r>
                <w:t xml:space="preserve"> ONEMR, ONRUC, ONOPTOUT</w:t>
              </w:r>
            </w:ins>
            <w:ins w:id="830" w:author="ERCOT" w:date="2025-10-24T20:57:00Z">
              <w:r w:rsidR="71F0F52D">
                <w:t>,</w:t>
              </w:r>
            </w:ins>
            <w:r>
              <w:t xml:space="preserve"> and ONL)</w:t>
            </w:r>
            <w:r w:rsidRPr="00C20335">
              <w:t xml:space="preserve">. </w:t>
            </w:r>
            <w:r>
              <w:t xml:space="preserve"> </w:t>
            </w:r>
            <w:r w:rsidRPr="00C20335">
              <w:t>If a Generation Resource COP Resource Status is OFF</w:t>
            </w:r>
            <w:ins w:id="831" w:author="ERCOT" w:date="2025-09-12T11:27:00Z" w16du:dateUtc="2025-09-12T16:27:00Z">
              <w:r>
                <w:t>,</w:t>
              </w:r>
            </w:ins>
            <w:del w:id="832" w:author="ERCOT" w:date="2025-09-12T11:27:00Z" w16du:dateUtc="2025-09-12T16:27:00Z">
              <w:r w:rsidRPr="00C20335" w:rsidDel="0083320B">
                <w:delText xml:space="preserve"> or</w:delText>
              </w:r>
            </w:del>
            <w:r w:rsidRPr="00C20335">
              <w:t xml:space="preserve"> OFFQS</w:t>
            </w:r>
            <w:ins w:id="833" w:author="ERCOT" w:date="2025-10-24T20:57:00Z">
              <w:r w:rsidR="2F6D90BE">
                <w:t>,</w:t>
              </w:r>
            </w:ins>
            <w:ins w:id="834" w:author="ERCOT" w:date="2025-09-10T13:40:00Z" w16du:dateUtc="2025-09-10T18:40:00Z">
              <w:r>
                <w:t xml:space="preserve"> or DRRS</w:t>
              </w:r>
            </w:ins>
            <w:r w:rsidRPr="00C20335">
              <w:t>, only the COP HSL is used</w:t>
            </w:r>
            <w:r>
              <w:t>.  For a Combined Cycle Train, the Resource refers to a particular Combined Cycle Generation Resource belonging to that Combined Cycle Train.  For a Combined Cycle Train, select the Combined Cycle Generation Resource that is On-Line (ON</w:t>
            </w:r>
            <w:ins w:id="835" w:author="ERCOT" w:date="2025-09-10T13:29:00Z" w16du:dateUtc="2025-09-10T18:29:00Z">
              <w:r>
                <w:t>, ONEMR, ONRUC, ONOPTOUT</w:t>
              </w:r>
            </w:ins>
            <w:ins w:id="836" w:author="ERCOT" w:date="2025-10-24T20:57:00Z">
              <w:r w:rsidR="550222E5">
                <w:t>,</w:t>
              </w:r>
            </w:ins>
            <w:r>
              <w:t xml:space="preserve"> or ONOS) with the highest HSL.  If none of the Combined Cycle Generation Resources of a Combined Cycle Train are On-Line, then select the Combined Cycle Generation Resource that has the highest HSL and a COP Resource Status of OFF and that can be started up within 30 minutes</w:t>
            </w:r>
            <w:r w:rsidRPr="00C20335">
              <w:t>;</w:t>
            </w:r>
          </w:p>
          <w:p w14:paraId="5867FB66" w14:textId="77777777" w:rsidR="00F21572" w:rsidRPr="00C20335" w:rsidRDefault="00F21572" w:rsidP="00F21572">
            <w:pPr>
              <w:spacing w:after="240" w:line="259" w:lineRule="auto"/>
              <w:ind w:left="2136" w:hanging="720"/>
            </w:pPr>
            <w:r>
              <w:t>(ii)</w:t>
            </w:r>
            <w:r w:rsidRPr="004B6091">
              <w:tab/>
            </w:r>
            <w:r w:rsidRPr="00C20335">
              <w:t>Submitted Ancillary Service Offer MW quantity for the Ancillary Service type/sub-type;</w:t>
            </w:r>
          </w:p>
          <w:p w14:paraId="282451E5" w14:textId="77777777" w:rsidR="00F21572" w:rsidRPr="00C20335" w:rsidRDefault="00F21572" w:rsidP="00F21572">
            <w:pPr>
              <w:spacing w:after="240" w:line="259" w:lineRule="auto"/>
              <w:ind w:left="2136" w:hanging="720"/>
            </w:pPr>
            <w:r>
              <w:t>(iii)</w:t>
            </w:r>
            <w:r w:rsidRPr="004B6091">
              <w:tab/>
            </w:r>
            <w:r w:rsidRPr="00C20335">
              <w:t>Submitted COP Ancillary Service MW capability; and</w:t>
            </w:r>
          </w:p>
          <w:p w14:paraId="14668FDE" w14:textId="37578A03" w:rsidR="00F21572" w:rsidRPr="00C20335" w:rsidRDefault="00F21572" w:rsidP="00F21572">
            <w:pPr>
              <w:spacing w:after="240" w:line="259" w:lineRule="auto"/>
              <w:ind w:left="2136" w:hanging="720"/>
            </w:pPr>
            <w:r>
              <w:t>(iv)</w:t>
            </w:r>
            <w:r w:rsidRPr="004B6091">
              <w:tab/>
            </w:r>
            <w:r w:rsidRPr="00C20335">
              <w:t>Qualified Ancillary Service MW amount for the Ancillary Service sub-type.</w:t>
            </w:r>
            <w:r>
              <w:t xml:space="preserve"> </w:t>
            </w:r>
            <w:r w:rsidRPr="00C20335">
              <w:t xml:space="preserve"> For Resources with COP Resource Status of OFFQS, the qualified MW amounts for Reg-Up, Reg-D</w:t>
            </w:r>
            <w:r>
              <w:t>ow</w:t>
            </w:r>
            <w:r w:rsidRPr="00C20335">
              <w:t xml:space="preserve">n, and RRS will be set to zero. </w:t>
            </w:r>
            <w:r>
              <w:t xml:space="preserve"> </w:t>
            </w:r>
            <w:r w:rsidRPr="00C20335">
              <w:t>For Resources with a COP Resource Status of OFF, the qualified MW amounts for Reg-Up, Reg-D</w:t>
            </w:r>
            <w:r>
              <w:t>ow</w:t>
            </w:r>
            <w:r w:rsidRPr="00C20335">
              <w:t>n, RRS, and ECRS will be set to zero.</w:t>
            </w:r>
            <w:ins w:id="837" w:author="ERCOT" w:date="2025-09-10T13:40:00Z" w16du:dateUtc="2025-09-10T18:40:00Z">
              <w:r w:rsidRPr="00C20335">
                <w:t xml:space="preserve"> For Resources with a COP Resource Status of </w:t>
              </w:r>
              <w:r>
                <w:t>DRRS</w:t>
              </w:r>
              <w:r w:rsidRPr="00C20335">
                <w:t>, the qualified MW amounts for Reg-Up, Reg-D</w:t>
              </w:r>
              <w:r>
                <w:t>ow</w:t>
              </w:r>
              <w:r w:rsidRPr="00C20335">
                <w:t xml:space="preserve">n, RRS, </w:t>
              </w:r>
              <w:r>
                <w:t>ECRS</w:t>
              </w:r>
            </w:ins>
            <w:ins w:id="838" w:author="ERCOT" w:date="2025-10-24T20:58:00Z">
              <w:r w:rsidR="3F0E779F">
                <w:t>,</w:t>
              </w:r>
            </w:ins>
            <w:ins w:id="839" w:author="ERCOT" w:date="2025-09-10T13:40:00Z" w16du:dateUtc="2025-09-10T18:40:00Z">
              <w:r>
                <w:t xml:space="preserve"> </w:t>
              </w:r>
              <w:r w:rsidRPr="00C20335">
                <w:t xml:space="preserve">and </w:t>
              </w:r>
            </w:ins>
            <w:ins w:id="840" w:author="ERCOT" w:date="2025-09-10T13:41:00Z" w16du:dateUtc="2025-09-10T18:41:00Z">
              <w:r>
                <w:t>Non-Spin</w:t>
              </w:r>
            </w:ins>
            <w:ins w:id="841" w:author="ERCOT" w:date="2025-09-10T13:40:00Z" w16du:dateUtc="2025-09-10T18:40:00Z">
              <w:r w:rsidRPr="00C20335">
                <w:t xml:space="preserve"> will be set to zero.</w:t>
              </w:r>
            </w:ins>
          </w:p>
          <w:p w14:paraId="3DA9EAAD" w14:textId="77777777" w:rsidR="00F21572" w:rsidRDefault="00F21572" w:rsidP="00F21572">
            <w:pPr>
              <w:spacing w:after="240"/>
              <w:ind w:left="1416" w:hanging="696"/>
            </w:pPr>
            <w:r>
              <w:t>(b)</w:t>
            </w:r>
            <w:r w:rsidRPr="004B6091">
              <w:tab/>
            </w:r>
            <w:r w:rsidRPr="005F2EC7">
              <w:t>The QSE Ancillary Service shortfall calculation enforces the following constraints for each hour using data from the RUC Snapshot</w:t>
            </w:r>
            <w:r>
              <w:t xml:space="preserve"> or the end of the Adjustment Period</w:t>
            </w:r>
            <w:r w:rsidRPr="005F2EC7">
              <w:t>:</w:t>
            </w:r>
          </w:p>
          <w:p w14:paraId="3A9CBD13" w14:textId="77777777" w:rsidR="00F21572" w:rsidRPr="00C20335" w:rsidRDefault="00F21572" w:rsidP="00F21572">
            <w:pPr>
              <w:spacing w:after="240" w:line="259" w:lineRule="auto"/>
              <w:ind w:left="2136" w:hanging="720"/>
            </w:pPr>
            <w:proofErr w:type="gramStart"/>
            <w:r>
              <w:t>(i)</w:t>
            </w:r>
            <w:r w:rsidRPr="004B6091">
              <w:tab/>
            </w:r>
            <w:r w:rsidRPr="00C20335">
              <w:t>Ensure</w:t>
            </w:r>
            <w:proofErr w:type="gramEnd"/>
            <w:r w:rsidRPr="00C20335">
              <w:t xml:space="preserve"> that </w:t>
            </w:r>
            <w:proofErr w:type="gramStart"/>
            <w:r w:rsidRPr="00C20335">
              <w:t>a QSE’s</w:t>
            </w:r>
            <w:proofErr w:type="gramEnd"/>
            <w:r w:rsidRPr="00C20335">
              <w:t xml:space="preserve"> portfolio of Resource capacities are only used to cover </w:t>
            </w:r>
            <w:proofErr w:type="gramStart"/>
            <w:r w:rsidRPr="00C20335">
              <w:t>that QSE’s</w:t>
            </w:r>
            <w:proofErr w:type="gramEnd"/>
            <w:r w:rsidRPr="00C20335">
              <w:t xml:space="preserve"> net Ancillary Service position by each Ancillary Service sub-type.</w:t>
            </w:r>
          </w:p>
          <w:p w14:paraId="2A0E4DA8" w14:textId="77777777" w:rsidR="00F21572" w:rsidRPr="00C20335" w:rsidRDefault="00F21572" w:rsidP="00F21572">
            <w:pPr>
              <w:spacing w:after="240" w:line="259" w:lineRule="auto"/>
              <w:ind w:left="2136" w:hanging="720"/>
            </w:pPr>
            <w:r>
              <w:t>(ii)</w:t>
            </w:r>
            <w:r w:rsidRPr="004B6091">
              <w:tab/>
            </w:r>
            <w:r w:rsidRPr="00C20335">
              <w:t xml:space="preserve">A QSE’s Fast Frequency Response Service (FFRS) position can be covered by the QSE’s portfolio of </w:t>
            </w:r>
            <w:r>
              <w:t>Energy Storage Resources (</w:t>
            </w:r>
            <w:r w:rsidRPr="00C20335">
              <w:t>ESRs</w:t>
            </w:r>
            <w:r>
              <w:t>)</w:t>
            </w:r>
            <w:r w:rsidRPr="00C20335">
              <w:t xml:space="preserve"> </w:t>
            </w:r>
            <w:r w:rsidRPr="00C20335">
              <w:lastRenderedPageBreak/>
              <w:t>qualified to provide FFRS, Load Resources having a high</w:t>
            </w:r>
            <w:r>
              <w:t>-</w:t>
            </w:r>
            <w:r w:rsidRPr="00C20335">
              <w:t xml:space="preserve">set </w:t>
            </w:r>
            <w:r>
              <w:t>u</w:t>
            </w:r>
            <w:r w:rsidRPr="00C20335">
              <w:t>nder</w:t>
            </w:r>
            <w:r>
              <w:t>-f</w:t>
            </w:r>
            <w:r w:rsidRPr="00C20335">
              <w:t>requency Relay that are qualified for Responsive Reserve (RRS) or Controllable Load Resources</w:t>
            </w:r>
            <w:r>
              <w:t xml:space="preserve"> (CLRs)</w:t>
            </w:r>
            <w:r w:rsidRPr="00C20335">
              <w:t>, Generation Resources, and ESRs that are qualified to provide RRS as Primary Frequency Response.</w:t>
            </w:r>
          </w:p>
          <w:p w14:paraId="01C5F203" w14:textId="77777777" w:rsidR="00F21572" w:rsidRPr="00C20335" w:rsidRDefault="00F21572" w:rsidP="00F21572">
            <w:pPr>
              <w:spacing w:after="240" w:line="259" w:lineRule="auto"/>
              <w:ind w:left="2136" w:hanging="720"/>
            </w:pPr>
            <w:r>
              <w:t>(iii)</w:t>
            </w:r>
            <w:r w:rsidRPr="004B6091">
              <w:tab/>
            </w:r>
            <w:proofErr w:type="gramStart"/>
            <w:r w:rsidRPr="00C20335">
              <w:t>A QSE’s</w:t>
            </w:r>
            <w:proofErr w:type="gramEnd"/>
            <w:r w:rsidRPr="00C20335">
              <w:t xml:space="preserve"> RRS position of the type provided by Load Resources having a high</w:t>
            </w:r>
            <w:r>
              <w:t>-</w:t>
            </w:r>
            <w:r w:rsidRPr="00C20335">
              <w:t xml:space="preserve">set </w:t>
            </w:r>
            <w:r>
              <w:t>u</w:t>
            </w:r>
            <w:r w:rsidRPr="00C20335">
              <w:t>nder</w:t>
            </w:r>
            <w:r>
              <w:t>-f</w:t>
            </w:r>
            <w:r w:rsidRPr="00C20335">
              <w:t xml:space="preserve">requency Relay that are qualified for RRS can be covered by the QSE’s portfolio of Load Resources qualified to provide this type of RRS or </w:t>
            </w:r>
            <w:r>
              <w:t>CLRs</w:t>
            </w:r>
            <w:r w:rsidRPr="00C20335">
              <w:t>, Generation Resources, and ESRs that are qualified to provide RRS as Primary Frequency Response.</w:t>
            </w:r>
          </w:p>
          <w:p w14:paraId="21E2179C" w14:textId="77777777" w:rsidR="00F21572" w:rsidRPr="00C20335" w:rsidRDefault="00F21572" w:rsidP="00F21572">
            <w:pPr>
              <w:spacing w:after="240" w:line="259" w:lineRule="auto"/>
              <w:ind w:left="2136" w:hanging="720"/>
            </w:pPr>
            <w:r>
              <w:t>(iv)</w:t>
            </w:r>
            <w:r w:rsidRPr="004B6091">
              <w:tab/>
            </w:r>
            <w:r w:rsidRPr="00C20335">
              <w:t>A QSE’s ERCOT Contingency Reserve Service (ECRS) position of the type that is not SCED</w:t>
            </w:r>
            <w:r>
              <w:t>-</w:t>
            </w:r>
            <w:r w:rsidRPr="00C20335">
              <w:t xml:space="preserve">dispatchable can be covered by the QSE’s portfolio of Load Resources that are qualified to provide non-SCED dispatchable ECRS, or by </w:t>
            </w:r>
            <w:r>
              <w:t>CLRs</w:t>
            </w:r>
            <w:r w:rsidRPr="00C20335">
              <w:t>, Generation Resources, and ESRs that are qualified to provide ECRS of the type that is SCED</w:t>
            </w:r>
            <w:r>
              <w:t>-</w:t>
            </w:r>
            <w:r w:rsidRPr="00C20335">
              <w:t>dispatchable.</w:t>
            </w:r>
          </w:p>
          <w:p w14:paraId="79B09031" w14:textId="77777777" w:rsidR="00F21572" w:rsidRPr="00C20335" w:rsidRDefault="00F21572" w:rsidP="00F21572">
            <w:pPr>
              <w:spacing w:after="240" w:line="259" w:lineRule="auto"/>
              <w:ind w:left="2136" w:hanging="720"/>
            </w:pPr>
            <w:r>
              <w:t>(v)</w:t>
            </w:r>
            <w:r w:rsidRPr="004B6091">
              <w:tab/>
            </w:r>
            <w:proofErr w:type="gramStart"/>
            <w:r w:rsidRPr="00C20335">
              <w:t>A QSE’s</w:t>
            </w:r>
            <w:proofErr w:type="gramEnd"/>
            <w:r w:rsidRPr="00C20335">
              <w:t xml:space="preserve"> </w:t>
            </w:r>
            <w:r>
              <w:t>Non-Spinning Reserve (</w:t>
            </w:r>
            <w:r w:rsidRPr="00C20335">
              <w:t>Non-Spin</w:t>
            </w:r>
            <w:r>
              <w:t>)</w:t>
            </w:r>
            <w:r w:rsidRPr="00C20335">
              <w:t xml:space="preserve"> position of the type that is not SCED</w:t>
            </w:r>
            <w:r>
              <w:t>-</w:t>
            </w:r>
            <w:r w:rsidRPr="00C20335">
              <w:t xml:space="preserve">dispatchable can be covered by the QSE’s portfolios of Load Resources that are qualified to provide non-SCED dispatchable Non-Spin, or by </w:t>
            </w:r>
            <w:r>
              <w:t>CLRs</w:t>
            </w:r>
            <w:r w:rsidRPr="00C20335">
              <w:t>, Generation Resources, and ESRs that are qualified to provide Non-Spin of the type that is SCED-dispatchable.</w:t>
            </w:r>
          </w:p>
          <w:p w14:paraId="05989473" w14:textId="77777777" w:rsidR="00F21572" w:rsidRPr="00C20335" w:rsidRDefault="00F21572" w:rsidP="00F21572">
            <w:pPr>
              <w:spacing w:after="240" w:line="259" w:lineRule="auto"/>
              <w:ind w:left="2136" w:hanging="720"/>
            </w:pPr>
            <w:r>
              <w:t>(vi)</w:t>
            </w:r>
            <w:r w:rsidRPr="004B6091">
              <w:tab/>
            </w:r>
            <w:r w:rsidRPr="00C20335">
              <w:t>For each Resource and Ancillary Service sub-type:</w:t>
            </w:r>
          </w:p>
          <w:p w14:paraId="4983C1F0" w14:textId="77777777" w:rsidR="00F21572" w:rsidRPr="00C20335" w:rsidRDefault="00F21572" w:rsidP="00F21572">
            <w:pPr>
              <w:spacing w:after="160" w:line="259" w:lineRule="auto"/>
              <w:ind w:left="2856" w:hanging="720"/>
            </w:pPr>
            <w:r>
              <w:t>(A)</w:t>
            </w:r>
            <w:r w:rsidRPr="004B6091">
              <w:tab/>
            </w:r>
            <w:r w:rsidRPr="00C20335">
              <w:t>Ancillary Service capacity used for each Ancillary Service sub-type cannot exceed that Resource’s Ancillary Service capability for that Ancillary Service sub-type.</w:t>
            </w:r>
            <w:ins w:id="842" w:author="ERCOT" w:date="2025-09-10T13:46:00Z" w16du:dateUtc="2025-09-10T18:46:00Z">
              <w:r>
                <w:t xml:space="preserve"> For Ancillary Service type of DRRS, the </w:t>
              </w:r>
              <w:r w:rsidRPr="00C20335">
                <w:t>Ancillary Service capacity used</w:t>
              </w:r>
              <w:r>
                <w:t xml:space="preserve"> from a Resource</w:t>
              </w:r>
            </w:ins>
            <w:ins w:id="843" w:author="ERCOT" w:date="2025-09-10T13:47:00Z" w16du:dateUtc="2025-09-10T18:47:00Z">
              <w:del w:id="844" w:author="ERCOT" w:date="2025-09-15T10:40:00Z" w16du:dateUtc="2025-09-15T15:40:00Z">
                <w:r>
                  <w:delText>,</w:delText>
                </w:r>
              </w:del>
              <w:r>
                <w:t xml:space="preserve"> cannot exceed that Resource’s HSL.</w:t>
              </w:r>
            </w:ins>
          </w:p>
          <w:p w14:paraId="5EB3FCF0" w14:textId="4139F72A" w:rsidR="00F21572" w:rsidRPr="00C20335" w:rsidRDefault="00F21572" w:rsidP="00F21572">
            <w:pPr>
              <w:spacing w:after="160" w:line="259" w:lineRule="auto"/>
              <w:ind w:left="2856" w:hanging="720"/>
            </w:pPr>
            <w:r>
              <w:t>(B)</w:t>
            </w:r>
            <w:r w:rsidRPr="004B6091">
              <w:tab/>
            </w:r>
            <w:r w:rsidRPr="00C20335">
              <w:t>The sum of all the Ancillary Service capacities used for each Ancillary Service sub-type cannot exceed the COP HSL minus LSL limits</w:t>
            </w:r>
            <w:ins w:id="845" w:author="ERCOT" w:date="2025-09-10T13:50:00Z" w16du:dateUtc="2025-09-10T18:50:00Z">
              <w:r>
                <w:t>. In the accounting of Ancillary Service capacity used for DRRS</w:t>
              </w:r>
            </w:ins>
            <w:ins w:id="846" w:author="ERCOT" w:date="2025-09-10T13:51:00Z" w16du:dateUtc="2025-09-10T18:51:00Z">
              <w:r>
                <w:t>, the</w:t>
              </w:r>
            </w:ins>
            <w:ins w:id="847" w:author="ERCOT" w:date="2025-09-10T13:50:00Z" w16du:dateUtc="2025-09-10T18:50:00Z">
              <w:r>
                <w:t xml:space="preserve"> </w:t>
              </w:r>
            </w:ins>
            <w:ins w:id="848" w:author="ERCOT" w:date="2025-10-24T20:58:00Z">
              <w:r w:rsidR="2227727D">
                <w:t xml:space="preserve">DRRS </w:t>
              </w:r>
            </w:ins>
            <w:ins w:id="849" w:author="ERCOT" w:date="2025-09-10T13:48:00Z" w16du:dateUtc="2025-09-10T18:48:00Z">
              <w:r>
                <w:t>Release Factor</w:t>
              </w:r>
            </w:ins>
            <w:ins w:id="850" w:author="ERCOT" w:date="2025-10-24T20:58:00Z">
              <w:r>
                <w:t xml:space="preserve"> </w:t>
              </w:r>
              <w:r w:rsidR="226D43C3">
                <w:t>(DRRSRF)</w:t>
              </w:r>
            </w:ins>
            <w:ins w:id="851" w:author="ERCOT" w:date="2025-09-10T13:48:00Z">
              <w:r w:rsidR="18542ABF">
                <w:t xml:space="preserve"> </w:t>
              </w:r>
            </w:ins>
            <w:ins w:id="852" w:author="ERCOT" w:date="2025-09-10T13:48:00Z" w16du:dateUtc="2025-09-10T18:48:00Z">
              <w:r>
                <w:t xml:space="preserve">for that </w:t>
              </w:r>
              <w:proofErr w:type="gramStart"/>
              <w:r>
                <w:t xml:space="preserve">particular </w:t>
              </w:r>
            </w:ins>
            <w:ins w:id="853" w:author="ERCOT" w:date="2025-09-10T13:49:00Z" w16du:dateUtc="2025-09-10T18:49:00Z">
              <w:r>
                <w:t>Operating</w:t>
              </w:r>
              <w:proofErr w:type="gramEnd"/>
              <w:r>
                <w:t xml:space="preserve"> Hour is used</w:t>
              </w:r>
            </w:ins>
            <w:r w:rsidRPr="00C20335">
              <w:t>.</w:t>
            </w:r>
            <w:r>
              <w:t xml:space="preserve"> </w:t>
            </w:r>
            <w:r w:rsidRPr="00C20335">
              <w:t xml:space="preserve"> For Generation Resources that have a Resource Status of </w:t>
            </w:r>
            <w:proofErr w:type="gramStart"/>
            <w:r w:rsidRPr="00C20335">
              <w:t>OFF</w:t>
            </w:r>
            <w:proofErr w:type="gramEnd"/>
            <w:r w:rsidRPr="00C20335">
              <w:t xml:space="preserve"> and the Ancillary Service type is Non-Spin, consider LSL to be zero.  </w:t>
            </w:r>
            <w:del w:id="854" w:author="ERCOT" w:date="2025-09-10T13:47:00Z" w16du:dateUtc="2025-09-10T18:47:00Z">
              <w:r w:rsidRPr="00C20335" w:rsidDel="00C51316">
                <w:delText>Likewise, f</w:delText>
              </w:r>
            </w:del>
            <w:ins w:id="855" w:author="ERCOT" w:date="2025-09-10T13:47:00Z" w16du:dateUtc="2025-09-10T18:47:00Z">
              <w:r>
                <w:t>F</w:t>
              </w:r>
            </w:ins>
            <w:r w:rsidRPr="00C20335">
              <w:t xml:space="preserve">or Generation Resources that have a Resource Status of </w:t>
            </w:r>
            <w:proofErr w:type="gramStart"/>
            <w:r w:rsidRPr="00C20335">
              <w:t>OFFQS</w:t>
            </w:r>
            <w:proofErr w:type="gramEnd"/>
            <w:r w:rsidRPr="00C20335">
              <w:t xml:space="preserve"> and the Ancillary Service type is Non-Spin or ECRS, consider LSL to be zero.</w:t>
            </w:r>
            <w:ins w:id="856" w:author="ERCOT" w:date="2025-09-10T13:47:00Z" w16du:dateUtc="2025-09-10T18:47:00Z">
              <w:r>
                <w:t xml:space="preserve"> F</w:t>
              </w:r>
              <w:r w:rsidRPr="00C20335">
                <w:t xml:space="preserve">or Generation Resources that have a Resource Status of </w:t>
              </w:r>
            </w:ins>
            <w:proofErr w:type="gramStart"/>
            <w:ins w:id="857" w:author="ERCOT" w:date="2025-09-10T13:48:00Z" w16du:dateUtc="2025-09-10T18:48:00Z">
              <w:r>
                <w:t>DRRS</w:t>
              </w:r>
            </w:ins>
            <w:proofErr w:type="gramEnd"/>
            <w:ins w:id="858" w:author="ERCOT" w:date="2025-09-10T13:47:00Z" w16du:dateUtc="2025-09-10T18:47:00Z">
              <w:r w:rsidRPr="00C20335">
                <w:t xml:space="preserve"> and the Ancillary Service type is </w:t>
              </w:r>
            </w:ins>
            <w:ins w:id="859" w:author="ERCOT" w:date="2025-09-10T13:48:00Z" w16du:dateUtc="2025-09-10T18:48:00Z">
              <w:r>
                <w:t>DRRS</w:t>
              </w:r>
            </w:ins>
            <w:ins w:id="860" w:author="ERCOT" w:date="2025-09-10T13:47:00Z" w16du:dateUtc="2025-09-10T18:47:00Z">
              <w:r w:rsidRPr="00C20335">
                <w:t>, consider LSL to be zero.</w:t>
              </w:r>
            </w:ins>
          </w:p>
          <w:p w14:paraId="39FB5A7B" w14:textId="77777777" w:rsidR="00F21572" w:rsidRPr="001E7593" w:rsidRDefault="00F21572" w:rsidP="00F21572">
            <w:pPr>
              <w:spacing w:after="160" w:line="259" w:lineRule="auto"/>
              <w:ind w:left="2856" w:hanging="720"/>
            </w:pPr>
            <w:r>
              <w:lastRenderedPageBreak/>
              <w:t>(C)</w:t>
            </w:r>
            <w:r w:rsidRPr="004B6091">
              <w:tab/>
            </w:r>
            <w:r w:rsidRPr="001E7593">
              <w:t>For ESRs, consider:</w:t>
            </w:r>
          </w:p>
          <w:p w14:paraId="7ACAEB9C" w14:textId="25143204" w:rsidR="00F21572" w:rsidRPr="001E7593" w:rsidRDefault="00F21572" w:rsidP="00F21572">
            <w:pPr>
              <w:spacing w:after="240" w:line="259" w:lineRule="auto"/>
              <w:ind w:left="3576" w:hanging="720"/>
            </w:pPr>
            <w:r>
              <w:t>(1)</w:t>
            </w:r>
            <w:r w:rsidRPr="004B6091">
              <w:tab/>
            </w:r>
            <w:r w:rsidRPr="001E7593">
              <w:t>Duration requirements for each Ancillary Service type and the submitted COP values for Hour Beginning Planned State</w:t>
            </w:r>
            <w:r>
              <w:t xml:space="preserve"> </w:t>
            </w:r>
            <w:r w:rsidRPr="001E7593">
              <w:t>of</w:t>
            </w:r>
            <w:r>
              <w:t xml:space="preserve"> </w:t>
            </w:r>
            <w:r w:rsidRPr="001E7593">
              <w:t xml:space="preserve">Charge (SOC), </w:t>
            </w:r>
            <w:r>
              <w:t>M</w:t>
            </w:r>
            <w:r w:rsidRPr="001E7593">
              <w:t>inimum</w:t>
            </w:r>
            <w:r>
              <w:t xml:space="preserve"> SOC (</w:t>
            </w:r>
            <w:proofErr w:type="spellStart"/>
            <w:r>
              <w:t>MinSOC</w:t>
            </w:r>
            <w:proofErr w:type="spellEnd"/>
            <w:r>
              <w:t>)</w:t>
            </w:r>
            <w:r w:rsidRPr="001E7593">
              <w:t xml:space="preserve"> and </w:t>
            </w:r>
            <w:r>
              <w:t>M</w:t>
            </w:r>
            <w:r w:rsidRPr="001E7593">
              <w:t>aximum SOC</w:t>
            </w:r>
            <w:r>
              <w:t xml:space="preserve"> (</w:t>
            </w:r>
            <w:proofErr w:type="spellStart"/>
            <w:r>
              <w:t>MaxSOC</w:t>
            </w:r>
            <w:proofErr w:type="spellEnd"/>
            <w:r>
              <w:t>)</w:t>
            </w:r>
            <w:ins w:id="861" w:author="ERCOT" w:date="2025-11-19T17:41:00Z" w16du:dateUtc="2025-11-19T23:41:00Z">
              <w:r w:rsidR="006A4598">
                <w:t xml:space="preserve">.  In accounting for SOC for DRRS, the DRRSRF for that </w:t>
              </w:r>
              <w:proofErr w:type="gramStart"/>
              <w:r w:rsidR="006A4598">
                <w:t>particular Operating</w:t>
              </w:r>
              <w:proofErr w:type="gramEnd"/>
              <w:r w:rsidR="006A4598">
                <w:t xml:space="preserve"> Hour is used and there is an additional check in which the DRRS Ancillary Service capacity used, without consideration of the DRRSRF, must satisfy the duration requirement for DRRS</w:t>
              </w:r>
            </w:ins>
            <w:r w:rsidRPr="001E7593">
              <w:t xml:space="preserve">; </w:t>
            </w:r>
          </w:p>
          <w:p w14:paraId="55BDB216" w14:textId="77777777" w:rsidR="00F21572" w:rsidRPr="001E7593" w:rsidRDefault="00F21572" w:rsidP="00F21572">
            <w:pPr>
              <w:spacing w:after="240" w:line="259" w:lineRule="auto"/>
              <w:ind w:left="3576" w:hanging="720"/>
            </w:pPr>
            <w:r>
              <w:t>(2)</w:t>
            </w:r>
            <w:r w:rsidRPr="004B6091">
              <w:tab/>
            </w:r>
            <w:r w:rsidRPr="001E7593">
              <w:t>Ancillary Service deployment factors, duration requirements for different Ancillary Service types or sub-types, and the difference between the submitted COP Hour Beginning Planned SOC for the hour under consideration and the next hour; and</w:t>
            </w:r>
          </w:p>
          <w:p w14:paraId="6965DDEA" w14:textId="77777777" w:rsidR="00F21572" w:rsidRPr="001E7593" w:rsidRDefault="00F21572" w:rsidP="00F21572">
            <w:pPr>
              <w:spacing w:after="240" w:line="259" w:lineRule="auto"/>
              <w:ind w:left="3576" w:hanging="720"/>
            </w:pPr>
            <w:r>
              <w:t>(3)</w:t>
            </w:r>
            <w:r w:rsidRPr="004B6091">
              <w:tab/>
            </w:r>
            <w:r w:rsidRPr="001E7593">
              <w:t xml:space="preserve">The charge or discharge MW required to satisfy the above constraints. </w:t>
            </w:r>
          </w:p>
          <w:p w14:paraId="03FF57BE" w14:textId="77777777" w:rsidR="00F21572" w:rsidRDefault="00F21572" w:rsidP="00F21572">
            <w:pPr>
              <w:spacing w:after="240"/>
              <w:ind w:left="1416" w:hanging="696"/>
            </w:pPr>
            <w:r>
              <w:t>(c)</w:t>
            </w:r>
            <w:r w:rsidRPr="004B6091">
              <w:tab/>
            </w:r>
            <w:r w:rsidRPr="005F2EC7">
              <w:t>The output</w:t>
            </w:r>
            <w:r>
              <w:t>s</w:t>
            </w:r>
            <w:r w:rsidRPr="005F2EC7">
              <w:t xml:space="preserve"> of the optimization</w:t>
            </w:r>
            <w:r>
              <w:t xml:space="preserve"> for each Resource are: </w:t>
            </w:r>
          </w:p>
          <w:p w14:paraId="75D5BF8E" w14:textId="77777777" w:rsidR="00F21572" w:rsidRPr="001E7593" w:rsidRDefault="00F21572" w:rsidP="00F21572">
            <w:pPr>
              <w:spacing w:after="240" w:line="259" w:lineRule="auto"/>
              <w:ind w:left="2136" w:hanging="720"/>
            </w:pPr>
            <w:r w:rsidRPr="001E7593">
              <w:t>(i)</w:t>
            </w:r>
            <w:r w:rsidRPr="004B6091">
              <w:tab/>
            </w:r>
            <w:r>
              <w:t xml:space="preserve">The </w:t>
            </w:r>
            <w:r w:rsidRPr="001E7593">
              <w:t>Resource’s MW capacity used to cover its QSE</w:t>
            </w:r>
            <w:r>
              <w:t>’</w:t>
            </w:r>
            <w:r w:rsidRPr="001E7593">
              <w:t>s net Ancillary Service position by Ancillary Service sub-type for a given hour.  These values are ASMWCAPUSNAP for a given hour in the RUC Snapshot and ASMWCAPUADJ for the end of the Adjustment Period.</w:t>
            </w:r>
          </w:p>
          <w:p w14:paraId="242298E2" w14:textId="77777777" w:rsidR="00F21572" w:rsidRDefault="00F21572" w:rsidP="00F21572">
            <w:pPr>
              <w:spacing w:after="240" w:line="259" w:lineRule="auto"/>
              <w:ind w:left="2136" w:hanging="720"/>
            </w:pPr>
            <w:r w:rsidRPr="001E7593">
              <w:t>(ii)</w:t>
            </w:r>
            <w:r w:rsidRPr="004B6091">
              <w:tab/>
            </w:r>
            <w:r w:rsidRPr="001E7593">
              <w:t>For an ESR, the MW discharge (positive) or charge (negative) required to support the ESR’s calculated Ancillary Service coverage of its QSE</w:t>
            </w:r>
            <w:r>
              <w:t>’</w:t>
            </w:r>
            <w:r w:rsidRPr="001E7593">
              <w:t xml:space="preserve">s net Ancillary Service position, considering the submitted COP values for </w:t>
            </w:r>
            <w:proofErr w:type="spellStart"/>
            <w:r>
              <w:t>Min</w:t>
            </w:r>
            <w:r w:rsidRPr="001E7593">
              <w:t>SOC</w:t>
            </w:r>
            <w:proofErr w:type="spellEnd"/>
            <w:r w:rsidRPr="001E7593">
              <w:t xml:space="preserve">, </w:t>
            </w:r>
            <w:proofErr w:type="spellStart"/>
            <w:r>
              <w:t>Max</w:t>
            </w:r>
            <w:r w:rsidRPr="001E7593">
              <w:t>SOC</w:t>
            </w:r>
            <w:proofErr w:type="spellEnd"/>
            <w:r w:rsidRPr="001E7593">
              <w:t>, and the difference in the Hour Beginning Planned SOC for the hour under consideration and the next hour.  This value will also account for Ancillary Service deployment factors and the duration requirements for energy and different Ancillary Service types.  These values are MWSNAP for a given hour in the RUC Snapshot and MWADJ for the end of the Adjustment Period.</w:t>
            </w:r>
          </w:p>
          <w:p w14:paraId="5E4FD7F6" w14:textId="77777777" w:rsidR="00F21572" w:rsidRPr="004B6091" w:rsidRDefault="00F21572" w:rsidP="00F21572">
            <w:pPr>
              <w:spacing w:after="240"/>
              <w:ind w:left="720" w:hanging="720"/>
            </w:pPr>
            <w:r w:rsidRPr="004B6091">
              <w:t>(</w:t>
            </w:r>
            <w:r>
              <w:t>8</w:t>
            </w:r>
            <w:r w:rsidRPr="004B6091">
              <w:t>)</w:t>
            </w:r>
            <w:r w:rsidRPr="004B6091">
              <w:tab/>
              <w:t>The capacity shortfall ratio share of a specific QSE for a particular RUC process is calculated, for a 15-minute Settlement Interval, as follows:</w:t>
            </w:r>
          </w:p>
          <w:p w14:paraId="381CEB9C" w14:textId="77777777" w:rsidR="00F21572" w:rsidRPr="0093076E" w:rsidRDefault="00F21572" w:rsidP="00F21572">
            <w:pPr>
              <w:tabs>
                <w:tab w:val="left" w:pos="2340"/>
                <w:tab w:val="left" w:pos="3420"/>
              </w:tabs>
              <w:spacing w:after="240"/>
              <w:ind w:left="3420" w:hanging="2700"/>
              <w:rPr>
                <w:b/>
                <w:bCs/>
              </w:rPr>
            </w:pPr>
            <w:r w:rsidRPr="0093076E">
              <w:rPr>
                <w:b/>
                <w:bCs/>
              </w:rPr>
              <w:t xml:space="preserve">RUCSFRS </w:t>
            </w:r>
            <w:proofErr w:type="spellStart"/>
            <w:r w:rsidRPr="0093076E">
              <w:rPr>
                <w:b/>
                <w:bCs/>
                <w:i/>
                <w:vertAlign w:val="subscript"/>
              </w:rPr>
              <w:t>ruc</w:t>
            </w:r>
            <w:proofErr w:type="spellEnd"/>
            <w:r w:rsidRPr="0093076E">
              <w:rPr>
                <w:b/>
                <w:bCs/>
                <w:i/>
                <w:vertAlign w:val="subscript"/>
              </w:rPr>
              <w:t>, i, q</w:t>
            </w:r>
            <w:r w:rsidRPr="0093076E">
              <w:rPr>
                <w:b/>
                <w:bCs/>
              </w:rPr>
              <w:tab/>
              <w:t>=</w:t>
            </w:r>
            <w:r w:rsidRPr="0093076E">
              <w:rPr>
                <w:b/>
                <w:bCs/>
              </w:rPr>
              <w:tab/>
              <w:t xml:space="preserve">RUCSF </w:t>
            </w:r>
            <w:proofErr w:type="spellStart"/>
            <w:r w:rsidRPr="0093076E">
              <w:rPr>
                <w:b/>
                <w:bCs/>
                <w:i/>
                <w:vertAlign w:val="subscript"/>
              </w:rPr>
              <w:t>ruc</w:t>
            </w:r>
            <w:proofErr w:type="spellEnd"/>
            <w:r w:rsidRPr="0093076E">
              <w:rPr>
                <w:b/>
                <w:bCs/>
                <w:i/>
                <w:vertAlign w:val="subscript"/>
              </w:rPr>
              <w:t>, i, q</w:t>
            </w:r>
            <w:r w:rsidRPr="0093076E">
              <w:rPr>
                <w:b/>
                <w:bCs/>
              </w:rPr>
              <w:t xml:space="preserve"> / RUCSFTOT </w:t>
            </w:r>
            <w:proofErr w:type="spellStart"/>
            <w:r w:rsidRPr="0093076E">
              <w:rPr>
                <w:b/>
                <w:bCs/>
                <w:i/>
                <w:vertAlign w:val="subscript"/>
              </w:rPr>
              <w:t>ruc</w:t>
            </w:r>
            <w:proofErr w:type="spellEnd"/>
            <w:r w:rsidRPr="0093076E">
              <w:rPr>
                <w:b/>
                <w:bCs/>
                <w:i/>
                <w:vertAlign w:val="subscript"/>
              </w:rPr>
              <w:t>, i</w:t>
            </w:r>
          </w:p>
          <w:p w14:paraId="48878116" w14:textId="77777777" w:rsidR="00F21572" w:rsidRPr="004B6091" w:rsidRDefault="00F21572" w:rsidP="00F21572">
            <w:pPr>
              <w:spacing w:after="240"/>
              <w:ind w:firstLine="720"/>
            </w:pPr>
            <w:r w:rsidRPr="004B6091">
              <w:t>Where:</w:t>
            </w:r>
          </w:p>
          <w:p w14:paraId="116FF26D" w14:textId="77777777" w:rsidR="00F21572" w:rsidRPr="004B6091" w:rsidRDefault="325C2859" w:rsidP="7F613925">
            <w:pPr>
              <w:tabs>
                <w:tab w:val="left" w:pos="2340"/>
                <w:tab w:val="left" w:pos="3420"/>
              </w:tabs>
              <w:spacing w:after="240"/>
              <w:ind w:left="3420" w:hanging="2700"/>
              <w:rPr>
                <w:i/>
                <w:iCs/>
                <w:vertAlign w:val="subscript"/>
              </w:rPr>
            </w:pPr>
            <w:r w:rsidRPr="79C6FA9D">
              <w:lastRenderedPageBreak/>
              <w:t xml:space="preserve">RUCSFTOT </w:t>
            </w:r>
            <w:proofErr w:type="spellStart"/>
            <w:r w:rsidRPr="7F613925">
              <w:rPr>
                <w:i/>
                <w:iCs/>
                <w:vertAlign w:val="subscript"/>
              </w:rPr>
              <w:t>ruc</w:t>
            </w:r>
            <w:proofErr w:type="spellEnd"/>
            <w:r w:rsidRPr="7F613925">
              <w:rPr>
                <w:i/>
                <w:iCs/>
                <w:vertAlign w:val="subscript"/>
              </w:rPr>
              <w:t>, i</w:t>
            </w:r>
            <w:r w:rsidR="00F21572" w:rsidRPr="004B6091">
              <w:rPr>
                <w:bCs/>
              </w:rPr>
              <w:tab/>
            </w:r>
            <w:r w:rsidRPr="79C6FA9D">
              <w:t>=</w:t>
            </w:r>
            <w:r w:rsidR="00F21572" w:rsidRPr="004B6091">
              <w:rPr>
                <w:bCs/>
              </w:rPr>
              <w:tab/>
            </w:r>
            <w:r w:rsidR="00F21572" w:rsidRPr="004B6091">
              <w:rPr>
                <w:bCs/>
                <w:position w:val="-22"/>
              </w:rPr>
              <w:object w:dxaOrig="220" w:dyaOrig="460" w14:anchorId="7A37AB33">
                <v:shape id="_x0000_i1062" type="#_x0000_t75" style="width:8.4pt;height:20.4pt" o:ole="">
                  <v:imagedata r:id="rId47" o:title=""/>
                </v:shape>
                <o:OLEObject Type="Embed" ProgID="Equation.3" ShapeID="_x0000_i1062" DrawAspect="Content" ObjectID="_1825175630" r:id="rId74"/>
              </w:object>
            </w:r>
            <w:r w:rsidRPr="79C6FA9D">
              <w:t xml:space="preserve">RUCSF </w:t>
            </w:r>
            <w:proofErr w:type="spellStart"/>
            <w:r w:rsidRPr="7F613925">
              <w:rPr>
                <w:i/>
                <w:iCs/>
                <w:vertAlign w:val="subscript"/>
              </w:rPr>
              <w:t>ruc</w:t>
            </w:r>
            <w:proofErr w:type="spellEnd"/>
            <w:r w:rsidRPr="7F613925">
              <w:rPr>
                <w:i/>
                <w:iCs/>
                <w:vertAlign w:val="subscript"/>
              </w:rPr>
              <w:t>, i, q</w:t>
            </w:r>
          </w:p>
          <w:p w14:paraId="0EB3F360" w14:textId="77777777" w:rsidR="00F21572" w:rsidRPr="004B6091" w:rsidRDefault="00F21572" w:rsidP="00F21572">
            <w:pPr>
              <w:spacing w:after="240"/>
              <w:ind w:left="720" w:hanging="720"/>
            </w:pPr>
            <w:r w:rsidRPr="004B6091">
              <w:t>(</w:t>
            </w:r>
            <w:r>
              <w:t>9</w:t>
            </w:r>
            <w:r w:rsidRPr="004B6091">
              <w:t>)</w:t>
            </w:r>
            <w:r w:rsidRPr="004B6091">
              <w:tab/>
              <w:t>The RUC Shortfall in MW for one QSE for one 15-minute Settlement Interval is:</w:t>
            </w:r>
          </w:p>
          <w:p w14:paraId="288C710F" w14:textId="77777777" w:rsidR="00F21572" w:rsidRPr="00A50280" w:rsidRDefault="325C2859" w:rsidP="00F21572">
            <w:pPr>
              <w:tabs>
                <w:tab w:val="left" w:pos="2340"/>
                <w:tab w:val="left" w:pos="3420"/>
              </w:tabs>
              <w:spacing w:after="240"/>
              <w:ind w:left="3420" w:hanging="2700"/>
              <w:rPr>
                <w:b/>
                <w:bCs/>
              </w:rPr>
            </w:pPr>
            <w:r w:rsidRPr="00A50280">
              <w:rPr>
                <w:b/>
                <w:bCs/>
              </w:rPr>
              <w:t xml:space="preserve">RUCSF </w:t>
            </w:r>
            <w:proofErr w:type="spellStart"/>
            <w:r w:rsidRPr="7F613925">
              <w:rPr>
                <w:b/>
                <w:bCs/>
                <w:i/>
                <w:iCs/>
                <w:vertAlign w:val="subscript"/>
              </w:rPr>
              <w:t>ruc</w:t>
            </w:r>
            <w:proofErr w:type="spellEnd"/>
            <w:r w:rsidRPr="7F613925">
              <w:rPr>
                <w:b/>
                <w:bCs/>
                <w:i/>
                <w:iCs/>
                <w:vertAlign w:val="subscript"/>
              </w:rPr>
              <w:t>, i, q</w:t>
            </w:r>
            <w:r w:rsidR="00F21572" w:rsidRPr="00A50280">
              <w:rPr>
                <w:b/>
                <w:bCs/>
              </w:rPr>
              <w:tab/>
            </w:r>
            <w:r w:rsidRPr="00A50280">
              <w:rPr>
                <w:b/>
                <w:bCs/>
              </w:rPr>
              <w:t>=</w:t>
            </w:r>
            <w:r w:rsidR="00F21572" w:rsidRPr="00A50280">
              <w:rPr>
                <w:b/>
                <w:bCs/>
              </w:rPr>
              <w:tab/>
            </w:r>
            <w:r w:rsidRPr="00A50280">
              <w:rPr>
                <w:b/>
                <w:bCs/>
              </w:rPr>
              <w:t xml:space="preserve">Max (0, Max (RUCSFSNAP </w:t>
            </w:r>
            <w:proofErr w:type="spellStart"/>
            <w:r w:rsidRPr="7F613925">
              <w:rPr>
                <w:b/>
                <w:bCs/>
                <w:i/>
                <w:iCs/>
                <w:vertAlign w:val="subscript"/>
              </w:rPr>
              <w:t>ruc</w:t>
            </w:r>
            <w:proofErr w:type="spellEnd"/>
            <w:r w:rsidRPr="7F613925">
              <w:rPr>
                <w:b/>
                <w:bCs/>
                <w:i/>
                <w:iCs/>
                <w:vertAlign w:val="subscript"/>
              </w:rPr>
              <w:t>, q, i</w:t>
            </w:r>
            <w:r w:rsidRPr="00A50280">
              <w:rPr>
                <w:b/>
                <w:bCs/>
              </w:rPr>
              <w:t xml:space="preserve">, RUCSFADJ </w:t>
            </w:r>
            <w:proofErr w:type="spellStart"/>
            <w:r w:rsidRPr="7F613925">
              <w:rPr>
                <w:b/>
                <w:bCs/>
                <w:i/>
                <w:iCs/>
                <w:vertAlign w:val="subscript"/>
              </w:rPr>
              <w:t>ruc</w:t>
            </w:r>
            <w:proofErr w:type="spellEnd"/>
            <w:r w:rsidRPr="7F613925">
              <w:rPr>
                <w:b/>
                <w:bCs/>
                <w:i/>
                <w:iCs/>
                <w:vertAlign w:val="subscript"/>
              </w:rPr>
              <w:t>, q, i</w:t>
            </w:r>
            <w:r w:rsidRPr="00A50280">
              <w:rPr>
                <w:b/>
                <w:bCs/>
              </w:rPr>
              <w:t xml:space="preserve">) – </w:t>
            </w:r>
            <w:r w:rsidR="00F21572" w:rsidRPr="00A50280">
              <w:rPr>
                <w:b/>
                <w:bCs/>
                <w:position w:val="-22"/>
              </w:rPr>
              <w:object w:dxaOrig="980" w:dyaOrig="460" w14:anchorId="44AFC022">
                <v:shape id="_x0000_i1063" type="#_x0000_t75" style="width:51.6pt;height:20.4pt" o:ole="">
                  <v:imagedata r:id="rId49" o:title=""/>
                </v:shape>
                <o:OLEObject Type="Embed" ProgID="Equation.3" ShapeID="_x0000_i1063" DrawAspect="Content" ObjectID="_1825175631" r:id="rId75"/>
              </w:object>
            </w:r>
            <w:r w:rsidRPr="00A50280">
              <w:rPr>
                <w:b/>
                <w:bCs/>
              </w:rPr>
              <w:t xml:space="preserve">RUCCAPCREDIT </w:t>
            </w:r>
            <w:r w:rsidRPr="7F613925">
              <w:rPr>
                <w:b/>
                <w:bCs/>
                <w:i/>
                <w:iCs/>
                <w:vertAlign w:val="subscript"/>
              </w:rPr>
              <w:t>q, i, z</w:t>
            </w:r>
            <w:r w:rsidRPr="00A50280">
              <w:rPr>
                <w:b/>
                <w:bCs/>
              </w:rPr>
              <w:t>)</w:t>
            </w:r>
          </w:p>
          <w:p w14:paraId="2EDA155B" w14:textId="77777777" w:rsidR="00F21572" w:rsidRPr="004B6091" w:rsidRDefault="00F21572" w:rsidP="00F21572">
            <w:pPr>
              <w:spacing w:after="240"/>
              <w:ind w:left="720" w:hanging="720"/>
            </w:pPr>
            <w:r w:rsidRPr="004B6091">
              <w:t>(</w:t>
            </w:r>
            <w:r>
              <w:t>10</w:t>
            </w:r>
            <w:r w:rsidRPr="004B6091">
              <w:t>)</w:t>
            </w:r>
            <w:r w:rsidRPr="004B6091">
              <w:tab/>
              <w:t>The RUC Shortfall in MW for one QSE for one 15-minute Settlement Interval, as measured at the RUC Snapshot, is:</w:t>
            </w:r>
          </w:p>
          <w:p w14:paraId="7F7213C7" w14:textId="77777777" w:rsidR="00F21572" w:rsidRPr="00A50280" w:rsidRDefault="00F21572" w:rsidP="00F21572">
            <w:pPr>
              <w:tabs>
                <w:tab w:val="left" w:pos="2340"/>
                <w:tab w:val="left" w:pos="3420"/>
              </w:tabs>
              <w:spacing w:after="240"/>
              <w:ind w:left="3420" w:hanging="2700"/>
              <w:rPr>
                <w:b/>
                <w:bCs/>
              </w:rPr>
            </w:pPr>
            <w:r w:rsidRPr="00A50280">
              <w:rPr>
                <w:b/>
                <w:bCs/>
              </w:rPr>
              <w:t xml:space="preserve">RUCSFSNAP </w:t>
            </w:r>
            <w:proofErr w:type="spellStart"/>
            <w:r w:rsidRPr="00A50280">
              <w:rPr>
                <w:b/>
                <w:bCs/>
                <w:i/>
                <w:vertAlign w:val="subscript"/>
              </w:rPr>
              <w:t>ruc</w:t>
            </w:r>
            <w:proofErr w:type="spellEnd"/>
            <w:r w:rsidRPr="00A50280">
              <w:rPr>
                <w:b/>
                <w:bCs/>
                <w:i/>
                <w:vertAlign w:val="subscript"/>
              </w:rPr>
              <w:t xml:space="preserve"> ,q ,i</w:t>
            </w:r>
            <w:r w:rsidRPr="00A50280">
              <w:rPr>
                <w:b/>
                <w:bCs/>
              </w:rPr>
              <w:tab/>
              <w:t>=</w:t>
            </w:r>
            <w:r w:rsidRPr="00A50280">
              <w:rPr>
                <w:b/>
                <w:bCs/>
              </w:rPr>
              <w:tab/>
              <w:t xml:space="preserve">Max (RUCOSFSNAP </w:t>
            </w:r>
            <w:proofErr w:type="spellStart"/>
            <w:r w:rsidRPr="00A50280">
              <w:rPr>
                <w:b/>
                <w:bCs/>
                <w:i/>
                <w:vertAlign w:val="subscript"/>
              </w:rPr>
              <w:t>ruc</w:t>
            </w:r>
            <w:proofErr w:type="spellEnd"/>
            <w:r w:rsidRPr="00A50280">
              <w:rPr>
                <w:b/>
                <w:bCs/>
                <w:i/>
                <w:vertAlign w:val="subscript"/>
              </w:rPr>
              <w:t xml:space="preserve">, q, i </w:t>
            </w:r>
            <w:r w:rsidRPr="00A50280">
              <w:rPr>
                <w:b/>
                <w:bCs/>
              </w:rPr>
              <w:t xml:space="preserve">, RUCASFSNAP </w:t>
            </w:r>
            <w:proofErr w:type="spellStart"/>
            <w:r w:rsidRPr="00A50280">
              <w:rPr>
                <w:b/>
                <w:bCs/>
                <w:i/>
                <w:vertAlign w:val="subscript"/>
              </w:rPr>
              <w:t>ruc</w:t>
            </w:r>
            <w:proofErr w:type="spellEnd"/>
            <w:r w:rsidRPr="00A50280">
              <w:rPr>
                <w:b/>
                <w:bCs/>
                <w:i/>
                <w:vertAlign w:val="subscript"/>
              </w:rPr>
              <w:t>, q, i</w:t>
            </w:r>
            <w:r w:rsidRPr="00A50280">
              <w:rPr>
                <w:b/>
                <w:bCs/>
              </w:rPr>
              <w:t>)</w:t>
            </w:r>
          </w:p>
          <w:p w14:paraId="566DC3AF" w14:textId="77777777" w:rsidR="00F21572" w:rsidRPr="004B6091" w:rsidRDefault="00F21572" w:rsidP="00F21572">
            <w:pPr>
              <w:spacing w:after="240"/>
              <w:ind w:left="720" w:hanging="720"/>
            </w:pPr>
            <w:r w:rsidRPr="004B6091">
              <w:t>(1</w:t>
            </w:r>
            <w:r>
              <w:t>1</w:t>
            </w:r>
            <w:r w:rsidRPr="004B6091">
              <w:t>)</w:t>
            </w:r>
            <w:r w:rsidRPr="004B6091">
              <w:tab/>
              <w:t>The overall shortfall in MW that a QSE had according to the RUC Snapshot for a 15-minute Settlement Interval is:</w:t>
            </w:r>
          </w:p>
          <w:p w14:paraId="4BF8FD4B" w14:textId="77777777" w:rsidR="00F21572" w:rsidRPr="004B6091" w:rsidRDefault="5E57FB8C" w:rsidP="79C6FA9D">
            <w:pPr>
              <w:spacing w:before="240" w:after="240"/>
              <w:ind w:left="3240" w:hanging="2520"/>
              <w:rPr>
                <w:b/>
                <w:bCs/>
              </w:rPr>
            </w:pPr>
            <w:r w:rsidRPr="79C6FA9D">
              <w:rPr>
                <w:b/>
                <w:bCs/>
              </w:rPr>
              <w:t xml:space="preserve">RUCOSFSNAP </w:t>
            </w:r>
            <w:proofErr w:type="spellStart"/>
            <w:r w:rsidRPr="7F613925">
              <w:rPr>
                <w:b/>
                <w:bCs/>
                <w:i/>
                <w:iCs/>
                <w:vertAlign w:val="subscript"/>
              </w:rPr>
              <w:t>ruc</w:t>
            </w:r>
            <w:proofErr w:type="spellEnd"/>
            <w:r w:rsidRPr="7F613925">
              <w:rPr>
                <w:b/>
                <w:bCs/>
                <w:i/>
                <w:iCs/>
                <w:vertAlign w:val="subscript"/>
              </w:rPr>
              <w:t xml:space="preserve">, q, i   </w:t>
            </w:r>
            <w:r w:rsidRPr="79C6FA9D">
              <w:rPr>
                <w:b/>
                <w:bCs/>
              </w:rPr>
              <w:t>=  Max (0, ((</w:t>
            </w:r>
            <w:r w:rsidR="00F21572" w:rsidRPr="004B6091">
              <w:rPr>
                <w:b/>
                <w:position w:val="-22"/>
              </w:rPr>
              <w:object w:dxaOrig="220" w:dyaOrig="460" w14:anchorId="256AB4E4">
                <v:shape id="_x0000_i1064" type="#_x0000_t75" style="width:9pt;height:23.4pt" o:ole="">
                  <v:imagedata r:id="rId51" o:title=""/>
                </v:shape>
                <o:OLEObject Type="Embed" ProgID="Equation.3" ShapeID="_x0000_i1064" DrawAspect="Content" ObjectID="_1825175632" r:id="rId76"/>
              </w:object>
            </w:r>
            <w:r w:rsidRPr="79C6FA9D">
              <w:rPr>
                <w:b/>
                <w:bCs/>
              </w:rPr>
              <w:t xml:space="preserve">RTAML </w:t>
            </w:r>
            <w:r w:rsidRPr="7F613925">
              <w:rPr>
                <w:b/>
                <w:bCs/>
                <w:i/>
                <w:iCs/>
                <w:vertAlign w:val="subscript"/>
              </w:rPr>
              <w:t xml:space="preserve">q, p, i </w:t>
            </w:r>
            <w:r w:rsidRPr="79C6FA9D">
              <w:rPr>
                <w:b/>
                <w:bCs/>
              </w:rPr>
              <w:t xml:space="preserve">* 4) + ASONPOSSNAP </w:t>
            </w:r>
            <w:proofErr w:type="spellStart"/>
            <w:r w:rsidRPr="7F613925">
              <w:rPr>
                <w:b/>
                <w:bCs/>
                <w:i/>
                <w:iCs/>
                <w:vertAlign w:val="subscript"/>
              </w:rPr>
              <w:t>ruc</w:t>
            </w:r>
            <w:proofErr w:type="spellEnd"/>
            <w:r w:rsidRPr="7F613925">
              <w:rPr>
                <w:b/>
                <w:bCs/>
                <w:i/>
                <w:iCs/>
                <w:vertAlign w:val="subscript"/>
              </w:rPr>
              <w:t>, q, i</w:t>
            </w:r>
            <w:r w:rsidRPr="79C6FA9D" w:rsidDel="00375840">
              <w:rPr>
                <w:b/>
                <w:bCs/>
              </w:rPr>
              <w:t xml:space="preserve"> </w:t>
            </w:r>
            <w:r w:rsidRPr="79C6FA9D">
              <w:rPr>
                <w:b/>
                <w:bCs/>
              </w:rPr>
              <w:t xml:space="preserve"> – RUCCAPSNAP </w:t>
            </w:r>
            <w:proofErr w:type="spellStart"/>
            <w:r w:rsidRPr="7F613925">
              <w:rPr>
                <w:b/>
                <w:bCs/>
                <w:i/>
                <w:iCs/>
                <w:vertAlign w:val="subscript"/>
              </w:rPr>
              <w:t>ruc</w:t>
            </w:r>
            <w:proofErr w:type="spellEnd"/>
            <w:r w:rsidRPr="7F613925">
              <w:rPr>
                <w:b/>
                <w:bCs/>
                <w:i/>
                <w:iCs/>
                <w:vertAlign w:val="subscript"/>
              </w:rPr>
              <w:t>, q, i</w:t>
            </w:r>
            <w:r w:rsidRPr="79C6FA9D">
              <w:rPr>
                <w:b/>
                <w:bCs/>
              </w:rPr>
              <w:t>))</w:t>
            </w:r>
          </w:p>
          <w:p w14:paraId="6AA63C61" w14:textId="77777777" w:rsidR="00B41753" w:rsidRPr="004B6091" w:rsidRDefault="00B41753" w:rsidP="00B41753">
            <w:pPr>
              <w:spacing w:after="240"/>
              <w:ind w:left="720"/>
            </w:pPr>
            <w:r w:rsidRPr="004B6091">
              <w:t>The QSE’s On-Line Ancillary Service Position according to the RUC Snapshot for a 15</w:t>
            </w:r>
            <w:r>
              <w:t>-</w:t>
            </w:r>
            <w:r w:rsidRPr="004B6091">
              <w:t>minute Settlement Interval is:</w:t>
            </w:r>
          </w:p>
          <w:p w14:paraId="06675572" w14:textId="77777777" w:rsidR="00B41753" w:rsidRDefault="00B41753" w:rsidP="00B41753">
            <w:pPr>
              <w:spacing w:after="240"/>
              <w:ind w:left="3420" w:hanging="2700"/>
              <w:rPr>
                <w:ins w:id="862" w:author="ERCOT" w:date="2025-09-10T13:55:00Z" w16du:dateUtc="2025-09-10T18:55:00Z"/>
                <w:b/>
              </w:rPr>
            </w:pPr>
            <w:r w:rsidRPr="0093076E">
              <w:rPr>
                <w:b/>
              </w:rPr>
              <w:t xml:space="preserve">ASONPOSSNAP </w:t>
            </w:r>
            <w:proofErr w:type="spellStart"/>
            <w:r w:rsidRPr="0057451E">
              <w:rPr>
                <w:b/>
                <w:i/>
                <w:vertAlign w:val="subscript"/>
              </w:rPr>
              <w:t>ruc</w:t>
            </w:r>
            <w:proofErr w:type="spellEnd"/>
            <w:r w:rsidRPr="0057451E">
              <w:rPr>
                <w:b/>
                <w:i/>
                <w:vertAlign w:val="subscript"/>
              </w:rPr>
              <w:t>, q, i</w:t>
            </w:r>
            <w:r w:rsidRPr="0093076E">
              <w:rPr>
                <w:b/>
                <w:i/>
                <w:vertAlign w:val="subscript"/>
              </w:rPr>
              <w:t xml:space="preserve">   </w:t>
            </w:r>
            <w:r w:rsidRPr="0093076E">
              <w:rPr>
                <w:b/>
              </w:rPr>
              <w:t xml:space="preserve">=  RUPOSSNAP </w:t>
            </w:r>
            <w:proofErr w:type="spellStart"/>
            <w:r w:rsidRPr="0093076E">
              <w:rPr>
                <w:b/>
                <w:i/>
                <w:vertAlign w:val="subscript"/>
              </w:rPr>
              <w:t>ruc</w:t>
            </w:r>
            <w:proofErr w:type="spellEnd"/>
            <w:r w:rsidRPr="0093076E">
              <w:rPr>
                <w:b/>
                <w:i/>
                <w:vertAlign w:val="subscript"/>
              </w:rPr>
              <w:t>, q, h</w:t>
            </w:r>
            <w:r w:rsidRPr="0093076E">
              <w:rPr>
                <w:b/>
              </w:rPr>
              <w:t xml:space="preserve">  + RRPOSSNAP </w:t>
            </w:r>
            <w:proofErr w:type="spellStart"/>
            <w:r w:rsidRPr="0093076E">
              <w:rPr>
                <w:b/>
                <w:i/>
                <w:vertAlign w:val="subscript"/>
              </w:rPr>
              <w:t>ruc</w:t>
            </w:r>
            <w:proofErr w:type="spellEnd"/>
            <w:r w:rsidRPr="0093076E">
              <w:rPr>
                <w:b/>
                <w:i/>
                <w:vertAlign w:val="subscript"/>
              </w:rPr>
              <w:t>, q, h</w:t>
            </w:r>
            <w:r w:rsidRPr="0093076E">
              <w:rPr>
                <w:b/>
              </w:rPr>
              <w:t xml:space="preserve"> +                                  ECRPOSSNAP </w:t>
            </w:r>
            <w:proofErr w:type="spellStart"/>
            <w:r w:rsidRPr="0093076E">
              <w:rPr>
                <w:b/>
                <w:i/>
                <w:vertAlign w:val="subscript"/>
              </w:rPr>
              <w:t>ruc</w:t>
            </w:r>
            <w:proofErr w:type="spellEnd"/>
            <w:r w:rsidRPr="0093076E">
              <w:rPr>
                <w:b/>
                <w:i/>
                <w:vertAlign w:val="subscript"/>
              </w:rPr>
              <w:t>, q, h</w:t>
            </w:r>
            <w:r>
              <w:rPr>
                <w:b/>
              </w:rPr>
              <w:t xml:space="preserve"> </w:t>
            </w:r>
          </w:p>
          <w:p w14:paraId="4545A1B9" w14:textId="77777777" w:rsidR="00B41753" w:rsidRDefault="00B41753" w:rsidP="00B41753">
            <w:pPr>
              <w:spacing w:after="240"/>
              <w:ind w:left="3420" w:hanging="2700"/>
              <w:rPr>
                <w:ins w:id="863" w:author="ERCOT" w:date="2025-09-10T13:56:00Z" w16du:dateUtc="2025-09-10T18:56:00Z"/>
                <w:b/>
              </w:rPr>
            </w:pPr>
            <w:ins w:id="864" w:author="ERCOT" w:date="2025-09-10T14:27:00Z" w16du:dateUtc="2025-09-10T19:27:00Z">
              <w:r>
                <w:rPr>
                  <w:b/>
                </w:rPr>
                <w:t xml:space="preserve">                                         </w:t>
              </w:r>
            </w:ins>
            <w:r w:rsidRPr="0093076E">
              <w:rPr>
                <w:b/>
              </w:rPr>
              <w:t>+</w:t>
            </w:r>
            <w:r>
              <w:rPr>
                <w:b/>
              </w:rPr>
              <w:t xml:space="preserve"> </w:t>
            </w:r>
            <w:r w:rsidRPr="0093076E">
              <w:rPr>
                <w:b/>
              </w:rPr>
              <w:t>Max (</w:t>
            </w:r>
            <w:proofErr w:type="gramStart"/>
            <w:r w:rsidRPr="0093076E">
              <w:rPr>
                <w:b/>
              </w:rPr>
              <w:t>0, (</w:t>
            </w:r>
            <w:proofErr w:type="gramEnd"/>
            <w:ins w:id="865" w:author="ERCOT" w:date="2025-09-10T13:56:00Z" w16du:dateUtc="2025-09-10T18:56:00Z">
              <w:r w:rsidRPr="0093076E">
                <w:rPr>
                  <w:b/>
                </w:rPr>
                <w:t>(</w:t>
              </w:r>
            </w:ins>
            <w:r w:rsidRPr="0093076E">
              <w:rPr>
                <w:b/>
              </w:rPr>
              <w:t xml:space="preserve">NSPOSSNAP </w:t>
            </w:r>
            <w:proofErr w:type="spellStart"/>
            <w:r w:rsidRPr="0093076E">
              <w:rPr>
                <w:b/>
                <w:i/>
                <w:vertAlign w:val="subscript"/>
              </w:rPr>
              <w:t>ruc</w:t>
            </w:r>
            <w:proofErr w:type="spellEnd"/>
            <w:r w:rsidRPr="0093076E">
              <w:rPr>
                <w:b/>
                <w:i/>
                <w:vertAlign w:val="subscript"/>
              </w:rPr>
              <w:t>, q, h</w:t>
            </w:r>
            <w:r w:rsidRPr="0093076E">
              <w:rPr>
                <w:b/>
              </w:rPr>
              <w:t xml:space="preserve"> </w:t>
            </w:r>
            <w:ins w:id="866" w:author="ERCOT" w:date="2025-09-10T13:55:00Z" w16du:dateUtc="2025-09-10T18:55:00Z">
              <w:r>
                <w:rPr>
                  <w:b/>
                </w:rPr>
                <w:t>+ DR</w:t>
              </w:r>
              <w:r w:rsidRPr="0093076E">
                <w:rPr>
                  <w:b/>
                </w:rPr>
                <w:t xml:space="preserve">POSSNAP </w:t>
              </w:r>
              <w:proofErr w:type="spellStart"/>
              <w:r w:rsidRPr="0093076E">
                <w:rPr>
                  <w:b/>
                  <w:i/>
                  <w:vertAlign w:val="subscript"/>
                </w:rPr>
                <w:t>ruc</w:t>
              </w:r>
              <w:proofErr w:type="spellEnd"/>
              <w:r w:rsidRPr="0093076E">
                <w:rPr>
                  <w:b/>
                  <w:i/>
                  <w:vertAlign w:val="subscript"/>
                </w:rPr>
                <w:t>, q, h</w:t>
              </w:r>
              <w:r w:rsidRPr="0093076E">
                <w:rPr>
                  <w:b/>
                </w:rPr>
                <w:t xml:space="preserve"> </w:t>
              </w:r>
            </w:ins>
            <w:ins w:id="867" w:author="ERCOT" w:date="2025-09-10T13:56:00Z" w16du:dateUtc="2025-09-10T18:56:00Z">
              <w:r w:rsidRPr="0093076E">
                <w:rPr>
                  <w:b/>
                </w:rPr>
                <w:t>)</w:t>
              </w:r>
            </w:ins>
          </w:p>
          <w:p w14:paraId="1B5A0F99" w14:textId="77777777" w:rsidR="00B41753" w:rsidRPr="0093076E" w:rsidRDefault="22C6782F" w:rsidP="79C6FA9D">
            <w:pPr>
              <w:spacing w:after="240"/>
              <w:ind w:left="3420" w:hanging="2700"/>
              <w:rPr>
                <w:b/>
                <w:bCs/>
              </w:rPr>
            </w:pPr>
            <w:ins w:id="868" w:author="ERCOT" w:date="2025-09-10T14:27:00Z" w16du:dateUtc="2025-09-10T19:27:00Z">
              <w:r w:rsidRPr="7F613925">
                <w:rPr>
                  <w:b/>
                  <w:bCs/>
                </w:rPr>
                <w:t xml:space="preserve">                                         </w:t>
              </w:r>
            </w:ins>
            <w:r w:rsidRPr="79C6FA9D">
              <w:rPr>
                <w:b/>
                <w:bCs/>
              </w:rPr>
              <w:t xml:space="preserve">– </w:t>
            </w:r>
            <w:r w:rsidR="00B41753" w:rsidRPr="004721AF">
              <w:rPr>
                <w:b/>
                <w:position w:val="-18"/>
              </w:rPr>
              <w:object w:dxaOrig="220" w:dyaOrig="420" w14:anchorId="0B3095AF">
                <v:shape id="_x0000_i1065" type="#_x0000_t75" style="width:9pt;height:21.6pt" o:ole="">
                  <v:imagedata r:id="rId77" o:title=""/>
                </v:shape>
                <o:OLEObject Type="Embed" ProgID="Equation.3" ShapeID="_x0000_i1065" DrawAspect="Content" ObjectID="_1825175633" r:id="rId78"/>
              </w:object>
            </w:r>
            <w:r w:rsidRPr="79C6FA9D">
              <w:rPr>
                <w:b/>
                <w:bCs/>
              </w:rPr>
              <w:t>ASOFFOFRSNAP</w:t>
            </w:r>
            <w:r w:rsidRPr="7F613925">
              <w:rPr>
                <w:b/>
                <w:bCs/>
                <w:i/>
                <w:iCs/>
                <w:vertAlign w:val="subscript"/>
              </w:rPr>
              <w:t xml:space="preserve"> </w:t>
            </w:r>
            <w:proofErr w:type="spellStart"/>
            <w:r w:rsidRPr="7F613925">
              <w:rPr>
                <w:b/>
                <w:bCs/>
                <w:i/>
                <w:iCs/>
                <w:vertAlign w:val="subscript"/>
              </w:rPr>
              <w:t>ruc</w:t>
            </w:r>
            <w:proofErr w:type="spellEnd"/>
            <w:r w:rsidRPr="7F613925">
              <w:rPr>
                <w:b/>
                <w:bCs/>
                <w:i/>
                <w:iCs/>
                <w:vertAlign w:val="subscript"/>
              </w:rPr>
              <w:t>, q, r, h</w:t>
            </w:r>
            <w:r w:rsidRPr="79C6FA9D">
              <w:rPr>
                <w:b/>
                <w:bCs/>
              </w:rPr>
              <w:t>))</w:t>
            </w:r>
          </w:p>
          <w:p w14:paraId="69152ECE" w14:textId="77777777" w:rsidR="00B41753" w:rsidRPr="004B6091" w:rsidRDefault="00B41753" w:rsidP="00B41753">
            <w:pPr>
              <w:spacing w:after="240"/>
              <w:ind w:left="720" w:hanging="720"/>
            </w:pPr>
            <w:r>
              <w:tab/>
            </w:r>
            <w:r w:rsidRPr="004B6091">
              <w:t>The amount of capacity that a QSE had according to the RUC Snapshot for a 15-minute Settlement Interval is:</w:t>
            </w:r>
          </w:p>
          <w:p w14:paraId="6CB186F3" w14:textId="77777777" w:rsidR="00B41753" w:rsidRDefault="22C6782F" w:rsidP="00B41753">
            <w:pPr>
              <w:tabs>
                <w:tab w:val="left" w:pos="2340"/>
                <w:tab w:val="left" w:pos="3420"/>
              </w:tabs>
              <w:spacing w:after="240"/>
              <w:ind w:left="3420" w:hanging="2700"/>
              <w:rPr>
                <w:b/>
                <w:bCs/>
                <w:position w:val="-22"/>
              </w:rPr>
            </w:pPr>
            <w:r w:rsidRPr="0093076E">
              <w:rPr>
                <w:b/>
                <w:bCs/>
              </w:rPr>
              <w:t xml:space="preserve">RUCCAPSNAP </w:t>
            </w:r>
            <w:proofErr w:type="spellStart"/>
            <w:r w:rsidRPr="7F613925">
              <w:rPr>
                <w:b/>
                <w:bCs/>
                <w:i/>
                <w:iCs/>
                <w:vertAlign w:val="subscript"/>
              </w:rPr>
              <w:t>ruc</w:t>
            </w:r>
            <w:proofErr w:type="spellEnd"/>
            <w:r w:rsidRPr="7F613925">
              <w:rPr>
                <w:b/>
                <w:bCs/>
                <w:i/>
                <w:iCs/>
                <w:vertAlign w:val="subscript"/>
              </w:rPr>
              <w:t>, q, i</w:t>
            </w:r>
            <w:r w:rsidRPr="0093076E">
              <w:rPr>
                <w:b/>
                <w:bCs/>
              </w:rPr>
              <w:t xml:space="preserve"> =</w:t>
            </w:r>
            <w:r w:rsidR="00B41753" w:rsidRPr="0093076E">
              <w:rPr>
                <w:b/>
                <w:bCs/>
              </w:rPr>
              <w:tab/>
            </w:r>
            <w:r w:rsidR="00B41753" w:rsidRPr="004721AF">
              <w:rPr>
                <w:b/>
                <w:bCs/>
                <w:position w:val="-18"/>
              </w:rPr>
              <w:object w:dxaOrig="220" w:dyaOrig="420" w14:anchorId="61EB014F">
                <v:shape id="_x0000_i1066" type="#_x0000_t75" style="width:8.4pt;height:21.6pt" o:ole="">
                  <v:imagedata r:id="rId53" o:title=""/>
                </v:shape>
                <o:OLEObject Type="Embed" ProgID="Equation.3" ShapeID="_x0000_i1066" DrawAspect="Content" ObjectID="_1825175634" r:id="rId79"/>
              </w:object>
            </w:r>
            <w:r w:rsidRPr="0093076E">
              <w:rPr>
                <w:b/>
                <w:bCs/>
              </w:rPr>
              <w:t xml:space="preserve">RCAPSNAP </w:t>
            </w:r>
            <w:proofErr w:type="spellStart"/>
            <w:r w:rsidRPr="7F613925">
              <w:rPr>
                <w:b/>
                <w:bCs/>
                <w:i/>
                <w:iCs/>
                <w:vertAlign w:val="subscript"/>
              </w:rPr>
              <w:t>ruc</w:t>
            </w:r>
            <w:proofErr w:type="spellEnd"/>
            <w:r w:rsidRPr="7F613925">
              <w:rPr>
                <w:b/>
                <w:bCs/>
                <w:i/>
                <w:iCs/>
                <w:vertAlign w:val="subscript"/>
              </w:rPr>
              <w:t>, q, r, h</w:t>
            </w:r>
            <w:r w:rsidRPr="0093076E">
              <w:rPr>
                <w:b/>
                <w:bCs/>
              </w:rPr>
              <w:t xml:space="preserve"> + (RUCCPSNAP </w:t>
            </w:r>
            <w:proofErr w:type="spellStart"/>
            <w:r w:rsidRPr="7F613925">
              <w:rPr>
                <w:b/>
                <w:bCs/>
                <w:i/>
                <w:iCs/>
                <w:vertAlign w:val="subscript"/>
              </w:rPr>
              <w:t>ruc</w:t>
            </w:r>
            <w:proofErr w:type="spellEnd"/>
            <w:r w:rsidRPr="7F613925">
              <w:rPr>
                <w:b/>
                <w:bCs/>
                <w:i/>
                <w:iCs/>
                <w:vertAlign w:val="subscript"/>
              </w:rPr>
              <w:t>, q, h</w:t>
            </w:r>
            <w:r w:rsidRPr="0093076E">
              <w:rPr>
                <w:b/>
                <w:bCs/>
              </w:rPr>
              <w:t xml:space="preserve"> – RUCCSSNAP </w:t>
            </w:r>
            <w:proofErr w:type="spellStart"/>
            <w:r w:rsidRPr="7F613925">
              <w:rPr>
                <w:b/>
                <w:bCs/>
                <w:i/>
                <w:iCs/>
                <w:vertAlign w:val="subscript"/>
              </w:rPr>
              <w:t>ruc</w:t>
            </w:r>
            <w:proofErr w:type="spellEnd"/>
            <w:r w:rsidRPr="7F613925">
              <w:rPr>
                <w:b/>
                <w:bCs/>
                <w:i/>
                <w:iCs/>
                <w:vertAlign w:val="subscript"/>
              </w:rPr>
              <w:t>, q, h</w:t>
            </w:r>
            <w:r w:rsidRPr="0093076E">
              <w:rPr>
                <w:b/>
                <w:bCs/>
              </w:rPr>
              <w:t>) + (</w:t>
            </w:r>
            <w:r w:rsidR="00B41753" w:rsidRPr="004721AF">
              <w:rPr>
                <w:b/>
                <w:bCs/>
                <w:position w:val="-22"/>
              </w:rPr>
              <w:object w:dxaOrig="220" w:dyaOrig="460" w14:anchorId="0F9E3062">
                <v:shape id="_x0000_i1067" type="#_x0000_t75" style="width:8.4pt;height:20.4pt" o:ole="">
                  <v:imagedata r:id="rId55" o:title=""/>
                </v:shape>
                <o:OLEObject Type="Embed" ProgID="Equation.3" ShapeID="_x0000_i1067" DrawAspect="Content" ObjectID="_1825175635" r:id="rId80"/>
              </w:object>
            </w:r>
            <w:r w:rsidRPr="0093076E">
              <w:rPr>
                <w:b/>
                <w:bCs/>
              </w:rPr>
              <w:t xml:space="preserve">DAEP </w:t>
            </w:r>
            <w:r w:rsidRPr="7F613925">
              <w:rPr>
                <w:b/>
                <w:bCs/>
                <w:i/>
                <w:iCs/>
                <w:vertAlign w:val="subscript"/>
              </w:rPr>
              <w:t>q, p, h</w:t>
            </w:r>
            <w:r w:rsidRPr="0093076E">
              <w:rPr>
                <w:b/>
                <w:bCs/>
              </w:rPr>
              <w:t xml:space="preserve"> –</w:t>
            </w:r>
            <w:r w:rsidR="00B41753" w:rsidRPr="004721AF">
              <w:rPr>
                <w:b/>
                <w:bCs/>
                <w:position w:val="-22"/>
              </w:rPr>
              <w:object w:dxaOrig="220" w:dyaOrig="460" w14:anchorId="42B2DCAB">
                <v:shape id="_x0000_i1068" type="#_x0000_t75" style="width:8.4pt;height:20.4pt" o:ole="">
                  <v:imagedata r:id="rId57" o:title=""/>
                </v:shape>
                <o:OLEObject Type="Embed" ProgID="Equation.3" ShapeID="_x0000_i1068" DrawAspect="Content" ObjectID="_1825175636" r:id="rId81"/>
              </w:object>
            </w:r>
            <w:r w:rsidRPr="0093076E">
              <w:rPr>
                <w:b/>
                <w:bCs/>
              </w:rPr>
              <w:t xml:space="preserve">DAES </w:t>
            </w:r>
            <w:r w:rsidRPr="7F613925">
              <w:rPr>
                <w:b/>
                <w:bCs/>
                <w:i/>
                <w:iCs/>
                <w:vertAlign w:val="subscript"/>
              </w:rPr>
              <w:t>q, p, h</w:t>
            </w:r>
            <w:r w:rsidRPr="0093076E">
              <w:rPr>
                <w:b/>
                <w:bCs/>
              </w:rPr>
              <w:t>) + (</w:t>
            </w:r>
            <w:r w:rsidR="00B41753" w:rsidRPr="004721AF">
              <w:rPr>
                <w:b/>
                <w:bCs/>
                <w:position w:val="-22"/>
              </w:rPr>
              <w:object w:dxaOrig="220" w:dyaOrig="460" w14:anchorId="62C86762">
                <v:shape id="_x0000_i1069" type="#_x0000_t75" style="width:8.4pt;height:20.4pt" o:ole="">
                  <v:imagedata r:id="rId59" o:title=""/>
                </v:shape>
                <o:OLEObject Type="Embed" ProgID="Equation.3" ShapeID="_x0000_i1069" DrawAspect="Content" ObjectID="_1825175637" r:id="rId82"/>
              </w:object>
            </w:r>
            <w:r w:rsidRPr="0093076E">
              <w:rPr>
                <w:b/>
                <w:bCs/>
              </w:rPr>
              <w:t xml:space="preserve">RTQQEPSNAP </w:t>
            </w:r>
            <w:proofErr w:type="spellStart"/>
            <w:r w:rsidRPr="7F613925">
              <w:rPr>
                <w:b/>
                <w:bCs/>
                <w:i/>
                <w:iCs/>
                <w:vertAlign w:val="subscript"/>
              </w:rPr>
              <w:t>ruc</w:t>
            </w:r>
            <w:proofErr w:type="spellEnd"/>
            <w:r w:rsidRPr="7F613925">
              <w:rPr>
                <w:b/>
                <w:bCs/>
                <w:i/>
                <w:iCs/>
                <w:vertAlign w:val="subscript"/>
              </w:rPr>
              <w:t>, q, p, i</w:t>
            </w:r>
            <w:r w:rsidRPr="0093076E">
              <w:rPr>
                <w:b/>
                <w:bCs/>
              </w:rPr>
              <w:t xml:space="preserve"> – </w:t>
            </w:r>
            <w:r w:rsidR="00B41753" w:rsidRPr="004721AF">
              <w:rPr>
                <w:b/>
                <w:bCs/>
                <w:position w:val="-22"/>
              </w:rPr>
              <w:object w:dxaOrig="220" w:dyaOrig="460" w14:anchorId="3D32FD95">
                <v:shape id="_x0000_i1070" type="#_x0000_t75" style="width:8.4pt;height:20.4pt" o:ole="">
                  <v:imagedata r:id="rId61" o:title=""/>
                </v:shape>
                <o:OLEObject Type="Embed" ProgID="Equation.3" ShapeID="_x0000_i1070" DrawAspect="Content" ObjectID="_1825175638" r:id="rId83"/>
              </w:object>
            </w:r>
            <w:r w:rsidRPr="0093076E">
              <w:rPr>
                <w:b/>
                <w:bCs/>
              </w:rPr>
              <w:t xml:space="preserve">RTQQESSNAP </w:t>
            </w:r>
            <w:proofErr w:type="spellStart"/>
            <w:r w:rsidRPr="7F613925">
              <w:rPr>
                <w:b/>
                <w:bCs/>
                <w:i/>
                <w:iCs/>
                <w:vertAlign w:val="subscript"/>
              </w:rPr>
              <w:t>ruc</w:t>
            </w:r>
            <w:proofErr w:type="spellEnd"/>
            <w:r w:rsidRPr="7F613925">
              <w:rPr>
                <w:b/>
                <w:bCs/>
                <w:i/>
                <w:iCs/>
                <w:vertAlign w:val="subscript"/>
              </w:rPr>
              <w:t>, q, p, i</w:t>
            </w:r>
            <w:r w:rsidRPr="0093076E">
              <w:rPr>
                <w:b/>
                <w:bCs/>
              </w:rPr>
              <w:t xml:space="preserve">) + </w:t>
            </w:r>
            <w:r w:rsidRPr="0093076E">
              <w:rPr>
                <w:b/>
                <w:bCs/>
                <w:position w:val="-22"/>
              </w:rPr>
              <w:t xml:space="preserve"> </w:t>
            </w:r>
            <w:r w:rsidR="00B41753" w:rsidRPr="004721AF">
              <w:rPr>
                <w:b/>
                <w:bCs/>
                <w:position w:val="-22"/>
              </w:rPr>
              <w:object w:dxaOrig="220" w:dyaOrig="460" w14:anchorId="683714F1">
                <v:shape id="_x0000_i1071" type="#_x0000_t75" style="width:8.4pt;height:20.4pt" o:ole="">
                  <v:imagedata r:id="rId55" o:title=""/>
                </v:shape>
                <o:OLEObject Type="Embed" ProgID="Equation.3" ShapeID="_x0000_i1071" DrawAspect="Content" ObjectID="_1825175639" r:id="rId84"/>
              </w:object>
            </w:r>
            <w:r w:rsidRPr="0093076E">
              <w:rPr>
                <w:b/>
                <w:bCs/>
                <w:position w:val="-22"/>
              </w:rPr>
              <w:t xml:space="preserve"> </w:t>
            </w:r>
            <w:r w:rsidRPr="0093076E">
              <w:rPr>
                <w:b/>
                <w:bCs/>
              </w:rPr>
              <w:t xml:space="preserve">DCIMPSNAP </w:t>
            </w:r>
            <w:proofErr w:type="spellStart"/>
            <w:r w:rsidRPr="7F613925">
              <w:rPr>
                <w:b/>
                <w:bCs/>
                <w:i/>
                <w:iCs/>
                <w:vertAlign w:val="subscript"/>
              </w:rPr>
              <w:t>ruc</w:t>
            </w:r>
            <w:proofErr w:type="spellEnd"/>
            <w:r w:rsidRPr="7F613925">
              <w:rPr>
                <w:b/>
                <w:bCs/>
                <w:i/>
                <w:iCs/>
                <w:vertAlign w:val="subscript"/>
              </w:rPr>
              <w:t>, q, p, i</w:t>
            </w:r>
            <w:r w:rsidRPr="0093076E">
              <w:rPr>
                <w:b/>
                <w:bCs/>
              </w:rPr>
              <w:t xml:space="preserve"> + </w:t>
            </w:r>
            <w:r w:rsidR="00B41753" w:rsidRPr="004721AF">
              <w:rPr>
                <w:b/>
                <w:bCs/>
                <w:position w:val="-18"/>
              </w:rPr>
              <w:object w:dxaOrig="220" w:dyaOrig="420" w14:anchorId="242B5D42">
                <v:shape id="_x0000_i1072" type="#_x0000_t75" style="width:9pt;height:21.6pt" o:ole="">
                  <v:imagedata r:id="rId77" o:title=""/>
                </v:shape>
                <o:OLEObject Type="Embed" ProgID="Equation.3" ShapeID="_x0000_i1072" DrawAspect="Content" ObjectID="_1825175640" r:id="rId85"/>
              </w:object>
            </w:r>
            <w:r w:rsidRPr="0093076E">
              <w:rPr>
                <w:b/>
                <w:bCs/>
              </w:rPr>
              <w:t>ASOFRLRSNAP</w:t>
            </w:r>
            <w:r w:rsidRPr="7F613925">
              <w:rPr>
                <w:b/>
                <w:bCs/>
                <w:i/>
                <w:iCs/>
                <w:vertAlign w:val="subscript"/>
              </w:rPr>
              <w:t xml:space="preserve"> </w:t>
            </w:r>
            <w:proofErr w:type="spellStart"/>
            <w:r w:rsidRPr="7F613925">
              <w:rPr>
                <w:b/>
                <w:bCs/>
                <w:i/>
                <w:iCs/>
                <w:vertAlign w:val="subscript"/>
              </w:rPr>
              <w:t>ruc</w:t>
            </w:r>
            <w:proofErr w:type="spellEnd"/>
            <w:r w:rsidRPr="7F613925">
              <w:rPr>
                <w:b/>
                <w:bCs/>
                <w:i/>
                <w:iCs/>
                <w:vertAlign w:val="subscript"/>
              </w:rPr>
              <w:t xml:space="preserve">, q, r, h </w:t>
            </w:r>
            <w:r w:rsidRPr="0093076E">
              <w:rPr>
                <w:b/>
                <w:bCs/>
              </w:rPr>
              <w:t>+</w:t>
            </w:r>
            <w:r>
              <w:rPr>
                <w:b/>
                <w:bCs/>
              </w:rPr>
              <w:t xml:space="preserve"> ESRMWSNAP</w:t>
            </w:r>
            <w:r w:rsidRPr="0093076E">
              <w:rPr>
                <w:b/>
                <w:bCs/>
              </w:rPr>
              <w:t xml:space="preserve"> </w:t>
            </w:r>
            <w:proofErr w:type="spellStart"/>
            <w:r w:rsidRPr="7F613925">
              <w:rPr>
                <w:b/>
                <w:bCs/>
                <w:i/>
                <w:iCs/>
                <w:vertAlign w:val="subscript"/>
              </w:rPr>
              <w:t>ruc</w:t>
            </w:r>
            <w:proofErr w:type="spellEnd"/>
            <w:r w:rsidRPr="7F613925">
              <w:rPr>
                <w:b/>
                <w:bCs/>
                <w:i/>
                <w:iCs/>
                <w:vertAlign w:val="subscript"/>
              </w:rPr>
              <w:t>, q, h</w:t>
            </w:r>
            <w:r w:rsidRPr="0093076E">
              <w:rPr>
                <w:b/>
                <w:bCs/>
              </w:rPr>
              <w:t xml:space="preserve"> </w:t>
            </w:r>
            <w:r>
              <w:rPr>
                <w:b/>
                <w:bCs/>
              </w:rPr>
              <w:t>+ ESRASSNAP</w:t>
            </w:r>
            <w:r w:rsidRPr="0093076E">
              <w:rPr>
                <w:b/>
                <w:bCs/>
              </w:rPr>
              <w:t xml:space="preserve"> </w:t>
            </w:r>
            <w:proofErr w:type="spellStart"/>
            <w:r w:rsidRPr="7F613925">
              <w:rPr>
                <w:b/>
                <w:bCs/>
                <w:i/>
                <w:iCs/>
                <w:vertAlign w:val="subscript"/>
              </w:rPr>
              <w:t>ruc</w:t>
            </w:r>
            <w:proofErr w:type="spellEnd"/>
            <w:r w:rsidRPr="7F613925">
              <w:rPr>
                <w:b/>
                <w:bCs/>
                <w:i/>
                <w:iCs/>
                <w:vertAlign w:val="subscript"/>
              </w:rPr>
              <w:t>, q, h</w:t>
            </w:r>
            <w:r w:rsidRPr="0093076E">
              <w:rPr>
                <w:b/>
                <w:bCs/>
              </w:rPr>
              <w:t xml:space="preserve"> </w:t>
            </w:r>
            <w:r w:rsidRPr="0093076E">
              <w:rPr>
                <w:b/>
                <w:bCs/>
                <w:position w:val="-22"/>
              </w:rPr>
              <w:t xml:space="preserve"> </w:t>
            </w:r>
          </w:p>
          <w:p w14:paraId="71930A9D" w14:textId="77777777" w:rsidR="00B41753" w:rsidRPr="00365953" w:rsidRDefault="00B41753" w:rsidP="00B41753">
            <w:pPr>
              <w:tabs>
                <w:tab w:val="left" w:pos="2340"/>
                <w:tab w:val="left" w:pos="3420"/>
              </w:tabs>
              <w:spacing w:after="240"/>
              <w:ind w:left="692"/>
            </w:pPr>
            <w:r w:rsidRPr="00365953">
              <w:t xml:space="preserve">Where: </w:t>
            </w:r>
          </w:p>
          <w:p w14:paraId="310B306F" w14:textId="56057B3C" w:rsidR="00B41753" w:rsidRPr="00493313" w:rsidRDefault="00B41753" w:rsidP="00B41753">
            <w:pPr>
              <w:spacing w:after="240" w:line="259" w:lineRule="auto"/>
              <w:ind w:left="692"/>
            </w:pPr>
            <w:r w:rsidRPr="00493313">
              <w:t xml:space="preserve">The QSE’s net up </w:t>
            </w:r>
            <w:r>
              <w:t>Ancillary Service</w:t>
            </w:r>
            <w:r w:rsidRPr="00493313">
              <w:t xml:space="preserve"> position (Reg</w:t>
            </w:r>
            <w:r>
              <w:t>-</w:t>
            </w:r>
            <w:r w:rsidRPr="00493313">
              <w:t>Up + RRS + ECRS + N</w:t>
            </w:r>
            <w:r>
              <w:t>on-Spin</w:t>
            </w:r>
            <w:ins w:id="869" w:author="ERCOT" w:date="2025-09-12T14:51:00Z" w16du:dateUtc="2025-09-12T19:51:00Z">
              <w:r>
                <w:t xml:space="preserve"> + DRRS</w:t>
              </w:r>
            </w:ins>
            <w:r w:rsidRPr="00493313">
              <w:t>) covered by the QSE’s portfolio of ESRs</w:t>
            </w:r>
            <w:r>
              <w:t xml:space="preserve"> is: </w:t>
            </w:r>
          </w:p>
          <w:p w14:paraId="154DCE7F" w14:textId="77777777" w:rsidR="00B41753" w:rsidRPr="00B07FA1" w:rsidRDefault="64F3DF89" w:rsidP="7F613925">
            <w:pPr>
              <w:spacing w:after="240"/>
              <w:ind w:left="692"/>
              <w:rPr>
                <w:i/>
                <w:iCs/>
                <w:vertAlign w:val="subscript"/>
              </w:rPr>
            </w:pPr>
            <w:r w:rsidRPr="79C6FA9D">
              <w:lastRenderedPageBreak/>
              <w:t xml:space="preserve">ESRASSNAP </w:t>
            </w:r>
            <w:proofErr w:type="spellStart"/>
            <w:r w:rsidRPr="7F613925">
              <w:rPr>
                <w:i/>
                <w:iCs/>
                <w:vertAlign w:val="subscript"/>
              </w:rPr>
              <w:t>ruc</w:t>
            </w:r>
            <w:proofErr w:type="spellEnd"/>
            <w:r w:rsidRPr="7F613925">
              <w:rPr>
                <w:i/>
                <w:iCs/>
                <w:vertAlign w:val="subscript"/>
              </w:rPr>
              <w:t>, q, h</w:t>
            </w:r>
            <w:r w:rsidRPr="00B07FA1">
              <w:t xml:space="preserve"> = </w:t>
            </w:r>
            <w:bookmarkStart w:id="870" w:name="_Hlk162948230"/>
            <w:r w:rsidR="00B41753" w:rsidRPr="00A92B03">
              <w:rPr>
                <w:position w:val="-18"/>
              </w:rPr>
              <w:object w:dxaOrig="220" w:dyaOrig="420" w14:anchorId="2EA5828C">
                <v:shape id="_x0000_i1073" type="#_x0000_t75" style="width:12pt;height:24pt" o:ole="">
                  <v:imagedata r:id="rId77" o:title=""/>
                </v:shape>
                <o:OLEObject Type="Embed" ProgID="Equation.3" ShapeID="_x0000_i1073" DrawAspect="Content" ObjectID="_1825175641" r:id="rId86"/>
              </w:object>
            </w:r>
            <w:bookmarkEnd w:id="870"/>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79C6FA9D">
              <w:t xml:space="preserve">ASMWCAPUSNAP </w:t>
            </w:r>
            <w:proofErr w:type="spellStart"/>
            <w:r w:rsidRPr="7F613925">
              <w:rPr>
                <w:i/>
                <w:iCs/>
                <w:vertAlign w:val="subscript"/>
              </w:rPr>
              <w:t>ruc</w:t>
            </w:r>
            <w:proofErr w:type="spellEnd"/>
            <w:r w:rsidRPr="7F613925">
              <w:rPr>
                <w:i/>
                <w:iCs/>
                <w:vertAlign w:val="subscript"/>
              </w:rPr>
              <w:t xml:space="preserve">, q, h, </w:t>
            </w:r>
            <w:proofErr w:type="spellStart"/>
            <w:r w:rsidRPr="7F613925">
              <w:rPr>
                <w:i/>
                <w:iCs/>
                <w:vertAlign w:val="subscript"/>
              </w:rPr>
              <w:t>ASSubType</w:t>
            </w:r>
            <w:proofErr w:type="spellEnd"/>
            <w:r w:rsidRPr="7F613925">
              <w:rPr>
                <w:i/>
                <w:iCs/>
                <w:vertAlign w:val="subscript"/>
              </w:rPr>
              <w:t>, r</w:t>
            </w:r>
          </w:p>
          <w:p w14:paraId="64F78C24" w14:textId="77777777" w:rsidR="00B41753" w:rsidRPr="00493313" w:rsidRDefault="00B41753" w:rsidP="00B41753">
            <w:pPr>
              <w:spacing w:after="240" w:line="259" w:lineRule="auto"/>
              <w:ind w:left="692"/>
            </w:pPr>
            <w:r w:rsidRPr="00493313">
              <w:t xml:space="preserve">The sum of the QSE’s ESR discharging (positive) or charging (negative) output </w:t>
            </w:r>
            <w:r>
              <w:t xml:space="preserve">is: </w:t>
            </w:r>
          </w:p>
          <w:p w14:paraId="07C82F27" w14:textId="77777777" w:rsidR="00B41753" w:rsidRPr="0093076E" w:rsidRDefault="64F3DF89" w:rsidP="00B41753">
            <w:pPr>
              <w:tabs>
                <w:tab w:val="left" w:pos="2340"/>
                <w:tab w:val="left" w:pos="3420"/>
              </w:tabs>
              <w:spacing w:after="240"/>
              <w:ind w:left="3420" w:hanging="2700"/>
              <w:rPr>
                <w:b/>
                <w:bCs/>
              </w:rPr>
            </w:pPr>
            <w:r w:rsidRPr="79C6FA9D">
              <w:t xml:space="preserve">ESRMWSNAP </w:t>
            </w:r>
            <w:proofErr w:type="spellStart"/>
            <w:r w:rsidRPr="7F613925">
              <w:rPr>
                <w:i/>
                <w:iCs/>
                <w:vertAlign w:val="subscript"/>
              </w:rPr>
              <w:t>ruc</w:t>
            </w:r>
            <w:proofErr w:type="spellEnd"/>
            <w:r w:rsidRPr="7F613925">
              <w:rPr>
                <w:i/>
                <w:iCs/>
                <w:vertAlign w:val="subscript"/>
              </w:rPr>
              <w:t>, q, h</w:t>
            </w:r>
            <w:r w:rsidRPr="00B07FA1">
              <w:rPr>
                <w:iCs/>
              </w:rPr>
              <w:t xml:space="preserve"> </w:t>
            </w:r>
            <w:r w:rsidRPr="00B07FA1">
              <w:t xml:space="preserve">= </w:t>
            </w:r>
            <w:r w:rsidR="00B41753" w:rsidRPr="00A92B03">
              <w:rPr>
                <w:position w:val="-18"/>
              </w:rPr>
              <w:object w:dxaOrig="220" w:dyaOrig="420" w14:anchorId="1E8DF8F9">
                <v:shape id="_x0000_i1074" type="#_x0000_t75" style="width:12pt;height:24pt" o:ole="">
                  <v:imagedata r:id="rId77" o:title=""/>
                </v:shape>
                <o:OLEObject Type="Embed" ProgID="Equation.3" ShapeID="_x0000_i1074" DrawAspect="Content" ObjectID="_1825175642" r:id="rId87"/>
              </w:object>
            </w:r>
            <w:r w:rsidRPr="79C6FA9D">
              <w:t xml:space="preserve">MWSNAP </w:t>
            </w:r>
            <w:proofErr w:type="spellStart"/>
            <w:r w:rsidRPr="7F613925">
              <w:rPr>
                <w:i/>
                <w:iCs/>
                <w:vertAlign w:val="subscript"/>
              </w:rPr>
              <w:t>ruc</w:t>
            </w:r>
            <w:proofErr w:type="spellEnd"/>
            <w:r w:rsidRPr="7F613925">
              <w:rPr>
                <w:i/>
                <w:iCs/>
                <w:vertAlign w:val="subscript"/>
              </w:rPr>
              <w:t>, q, h, r</w:t>
            </w:r>
          </w:p>
          <w:p w14:paraId="25C59820" w14:textId="77777777" w:rsidR="00B41753" w:rsidRDefault="00B41753" w:rsidP="00B41753">
            <w:pPr>
              <w:spacing w:after="240"/>
              <w:ind w:left="720" w:hanging="720"/>
            </w:pPr>
            <w:r w:rsidRPr="004B6091">
              <w:t>(1</w:t>
            </w:r>
            <w:r>
              <w:t>2</w:t>
            </w:r>
            <w:r w:rsidRPr="004B6091">
              <w:t>)</w:t>
            </w:r>
            <w:r w:rsidRPr="004B6091">
              <w:tab/>
            </w:r>
            <w:r w:rsidRPr="00A90B58">
              <w:t>The Ancillary Service shortfall in MW that a QSE had according to the RUC Snapshot for a 15-minute Settlement Interval is:</w:t>
            </w:r>
          </w:p>
          <w:p w14:paraId="2869DCDE" w14:textId="77777777" w:rsidR="00B41753" w:rsidRDefault="00B41753" w:rsidP="00B41753">
            <w:pPr>
              <w:spacing w:after="240"/>
              <w:ind w:left="720"/>
              <w:rPr>
                <w:bCs/>
                <w:iCs/>
              </w:rPr>
            </w:pPr>
            <w:r w:rsidRPr="00A90B58">
              <w:rPr>
                <w:b/>
              </w:rPr>
              <w:t xml:space="preserve">RUCASFSNAP </w:t>
            </w:r>
            <w:proofErr w:type="spellStart"/>
            <w:r w:rsidRPr="00A90B58">
              <w:rPr>
                <w:b/>
                <w:i/>
                <w:vertAlign w:val="subscript"/>
              </w:rPr>
              <w:t>ruc</w:t>
            </w:r>
            <w:proofErr w:type="spellEnd"/>
            <w:r w:rsidRPr="00A90B58">
              <w:rPr>
                <w:b/>
                <w:i/>
                <w:vertAlign w:val="subscript"/>
              </w:rPr>
              <w:t xml:space="preserve">, q, i   </w:t>
            </w:r>
            <w:r w:rsidRPr="00A90B58">
              <w:rPr>
                <w:b/>
              </w:rPr>
              <w:t>=  RUPOSSNAP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r w:rsidRPr="004B6091">
              <w:t>+</w:t>
            </w:r>
            <w:r>
              <w:t xml:space="preserve"> </w:t>
            </w:r>
            <w:r>
              <w:rPr>
                <w:b/>
                <w:i/>
                <w:vertAlign w:val="subscript"/>
              </w:rPr>
              <w:t xml:space="preserve"> </w:t>
            </w:r>
            <w:r w:rsidRPr="00A90B58">
              <w:rPr>
                <w:b/>
              </w:rPr>
              <w:t>R</w:t>
            </w:r>
            <w:r>
              <w:rPr>
                <w:b/>
              </w:rPr>
              <w:t>D</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p>
          <w:p w14:paraId="004AF0F1" w14:textId="77777777" w:rsidR="00B41753" w:rsidRDefault="00B41753" w:rsidP="00B41753">
            <w:pPr>
              <w:spacing w:after="240"/>
              <w:ind w:left="3122" w:firstLine="90"/>
              <w:rPr>
                <w:bCs/>
                <w:iCs/>
              </w:rPr>
            </w:pPr>
            <w:r w:rsidRPr="004B6091">
              <w:t>+</w:t>
            </w:r>
            <w:r w:rsidRPr="00A90B58">
              <w:rPr>
                <w:b/>
              </w:rPr>
              <w:t xml:space="preserve"> </w:t>
            </w:r>
            <w:r>
              <w:rPr>
                <w:b/>
              </w:rPr>
              <w:t>RR</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r w:rsidRPr="004B6091">
              <w:t>+</w:t>
            </w:r>
            <w:r w:rsidRPr="00A90B58">
              <w:rPr>
                <w:b/>
              </w:rPr>
              <w:t xml:space="preserve"> </w:t>
            </w:r>
            <w:r>
              <w:rPr>
                <w:b/>
              </w:rPr>
              <w:t>ECR</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p>
          <w:p w14:paraId="5609FB2E" w14:textId="77777777" w:rsidR="00B41753" w:rsidRDefault="00B41753" w:rsidP="00B41753">
            <w:pPr>
              <w:spacing w:after="240"/>
              <w:ind w:left="3122" w:firstLine="90"/>
              <w:rPr>
                <w:ins w:id="871" w:author="ERCOT" w:date="2025-09-10T14:31:00Z" w16du:dateUtc="2025-09-10T19:31:00Z"/>
                <w:bCs/>
                <w:iCs/>
              </w:rPr>
            </w:pPr>
            <w:r w:rsidRPr="004B6091">
              <w:t>+</w:t>
            </w:r>
            <w:r>
              <w:t xml:space="preserve"> </w:t>
            </w:r>
            <w:r>
              <w:rPr>
                <w:b/>
              </w:rPr>
              <w:t>NS</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ins w:id="872" w:author="ERCOT" w:date="2025-09-10T14:30:00Z" w16du:dateUtc="2025-09-10T19:30:00Z">
              <w:r w:rsidRPr="004B6091">
                <w:t>+</w:t>
              </w:r>
              <w:r>
                <w:t xml:space="preserve"> </w:t>
              </w:r>
              <w:r>
                <w:rPr>
                  <w:b/>
                </w:rPr>
                <w:t>DR</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ins>
          </w:p>
          <w:p w14:paraId="57F6054D" w14:textId="77777777" w:rsidR="00B41753" w:rsidRPr="00BB61AA" w:rsidRDefault="00B41753" w:rsidP="00B41753">
            <w:pPr>
              <w:spacing w:after="240"/>
              <w:ind w:left="3122" w:firstLine="90"/>
              <w:rPr>
                <w:b/>
                <w:bCs/>
                <w:iCs/>
              </w:rPr>
            </w:pPr>
            <w:r>
              <w:rPr>
                <w:b/>
                <w:bCs/>
              </w:rPr>
              <w:t xml:space="preserve">– </w:t>
            </w:r>
            <w:r w:rsidRPr="00BB61AA">
              <w:rPr>
                <w:b/>
                <w:bCs/>
              </w:rPr>
              <w:t>ASMWCAPUQSNAP</w:t>
            </w:r>
            <w:r w:rsidRPr="00934E33">
              <w:rPr>
                <w:b/>
                <w:bCs/>
                <w:i/>
                <w:vertAlign w:val="subscript"/>
              </w:rPr>
              <w:t xml:space="preserve"> </w:t>
            </w:r>
            <w:proofErr w:type="spellStart"/>
            <w:r w:rsidRPr="00934E33">
              <w:rPr>
                <w:b/>
                <w:bCs/>
                <w:i/>
                <w:vertAlign w:val="subscript"/>
              </w:rPr>
              <w:t>ruc</w:t>
            </w:r>
            <w:proofErr w:type="spellEnd"/>
            <w:r w:rsidRPr="00934E33">
              <w:rPr>
                <w:b/>
                <w:bCs/>
                <w:i/>
                <w:vertAlign w:val="subscript"/>
              </w:rPr>
              <w:t>, q, h</w:t>
            </w:r>
          </w:p>
          <w:p w14:paraId="1436514A" w14:textId="77777777" w:rsidR="00B41753" w:rsidRDefault="00B41753" w:rsidP="00B41753">
            <w:pPr>
              <w:spacing w:after="240"/>
              <w:ind w:left="720"/>
            </w:pPr>
            <w:r>
              <w:t>Where:</w:t>
            </w:r>
          </w:p>
          <w:p w14:paraId="02D93018" w14:textId="77777777" w:rsidR="00B41753" w:rsidRDefault="64F3DF89" w:rsidP="7F613925">
            <w:pPr>
              <w:spacing w:after="240"/>
              <w:ind w:left="720"/>
              <w:rPr>
                <w:i/>
                <w:iCs/>
                <w:vertAlign w:val="subscript"/>
              </w:rPr>
            </w:pPr>
            <w:r>
              <w:t>ASMWCAPUQSNAP</w:t>
            </w:r>
            <w:r w:rsidRPr="7F613925">
              <w:rPr>
                <w:i/>
                <w:iCs/>
                <w:vertAlign w:val="subscript"/>
                <w:lang w:val="it-IT"/>
              </w:rPr>
              <w:t xml:space="preserve"> ruc, </w:t>
            </w:r>
            <w:r w:rsidRPr="7F613925">
              <w:rPr>
                <w:i/>
                <w:iCs/>
                <w:vertAlign w:val="subscript"/>
              </w:rPr>
              <w:t xml:space="preserve">q, h </w:t>
            </w:r>
            <w:r>
              <w:t xml:space="preserve"> = </w:t>
            </w:r>
            <w:r w:rsidR="00B41753" w:rsidRPr="004721AF">
              <w:rPr>
                <w:b/>
                <w:bCs/>
                <w:position w:val="-18"/>
              </w:rPr>
              <w:object w:dxaOrig="220" w:dyaOrig="420" w14:anchorId="47952034">
                <v:shape id="_x0000_i1075" type="#_x0000_t75" style="width:12pt;height:24pt" o:ole="">
                  <v:imagedata r:id="rId53" o:title=""/>
                </v:shape>
                <o:OLEObject Type="Embed" ProgID="Equation.3" ShapeID="_x0000_i1075" DrawAspect="Content" ObjectID="_1825175643" r:id="rId88"/>
              </w:object>
            </w:r>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79C6FA9D">
              <w:t xml:space="preserve">ASMWCAPUSNAP </w:t>
            </w:r>
            <w:proofErr w:type="spellStart"/>
            <w:r w:rsidRPr="7F613925">
              <w:rPr>
                <w:i/>
                <w:iCs/>
                <w:vertAlign w:val="subscript"/>
              </w:rPr>
              <w:t>ruc</w:t>
            </w:r>
            <w:proofErr w:type="spellEnd"/>
            <w:r w:rsidRPr="7F613925">
              <w:rPr>
                <w:i/>
                <w:iCs/>
                <w:vertAlign w:val="subscript"/>
              </w:rPr>
              <w:t xml:space="preserve">, q, h, </w:t>
            </w:r>
            <w:proofErr w:type="spellStart"/>
            <w:r w:rsidRPr="7F613925">
              <w:rPr>
                <w:i/>
                <w:iCs/>
                <w:vertAlign w:val="subscript"/>
              </w:rPr>
              <w:t>ASSubType</w:t>
            </w:r>
            <w:proofErr w:type="spellEnd"/>
            <w:r w:rsidRPr="7F613925">
              <w:rPr>
                <w:i/>
                <w:iCs/>
                <w:vertAlign w:val="subscript"/>
              </w:rPr>
              <w:t>, r</w:t>
            </w:r>
          </w:p>
          <w:p w14:paraId="6116C2A3" w14:textId="77777777" w:rsidR="00B41753" w:rsidRPr="00DA6718" w:rsidRDefault="00B41753" w:rsidP="00B41753">
            <w:pPr>
              <w:spacing w:after="240"/>
              <w:ind w:left="2946" w:hanging="2226"/>
              <w:rPr>
                <w:iCs/>
              </w:rPr>
            </w:pPr>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Max(0, PFPOS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Max(0, UFPOS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FFPOS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rPr>
                <w:iCs/>
              </w:rPr>
              <w:t>))</w:t>
            </w:r>
          </w:p>
          <w:p w14:paraId="4135D0B7" w14:textId="77777777" w:rsidR="00B41753" w:rsidRPr="00BB61AA" w:rsidRDefault="00B41753" w:rsidP="00B41753">
            <w:pPr>
              <w:spacing w:after="240"/>
              <w:ind w:left="1440" w:hanging="720"/>
              <w:rPr>
                <w:iCs/>
              </w:rPr>
            </w:pPr>
            <w:r>
              <w:t>ECRPOS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Max(0, ECSPOS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ECMPOS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rPr>
                <w:iCs/>
              </w:rPr>
              <w:t>)</w:t>
            </w:r>
          </w:p>
          <w:p w14:paraId="4894E3BB" w14:textId="77777777" w:rsidR="00B41753" w:rsidRPr="0072673D" w:rsidRDefault="00B41753" w:rsidP="00B41753">
            <w:pPr>
              <w:spacing w:after="240"/>
              <w:ind w:left="1440" w:hanging="720"/>
              <w:rPr>
                <w:iCs/>
              </w:rPr>
            </w:pPr>
            <w:r w:rsidRPr="002F4D26">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Max(0, </w:t>
            </w:r>
            <w:r w:rsidRPr="002F4D26">
              <w:t>NS</w:t>
            </w:r>
            <w:r>
              <w:t>SPOS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w:t>
            </w:r>
            <w:r w:rsidRPr="002F4D26">
              <w:t>NS</w:t>
            </w:r>
            <w:r>
              <w:t>MPOS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rPr>
                <w:iCs/>
              </w:rPr>
              <w:t>)</w:t>
            </w:r>
          </w:p>
          <w:p w14:paraId="12F16251" w14:textId="77777777" w:rsidR="00B41753" w:rsidRPr="004B6091" w:rsidRDefault="00B41753" w:rsidP="00B41753">
            <w:pPr>
              <w:spacing w:after="240"/>
              <w:ind w:left="720" w:hanging="720"/>
            </w:pPr>
            <w:r w:rsidRPr="004B6091">
              <w:t>(1</w:t>
            </w:r>
            <w:r>
              <w:t>3</w:t>
            </w:r>
            <w:r w:rsidRPr="004B6091">
              <w:t>)</w:t>
            </w:r>
            <w:r w:rsidRPr="004B6091">
              <w:tab/>
              <w:t>The RUC Shortfall in MW for one QSE for one 15-minute Settlement Interval, as measured at the end of the Adjustment Period</w:t>
            </w:r>
            <w:r>
              <w:t xml:space="preserve">, </w:t>
            </w:r>
            <w:r w:rsidRPr="004B6091">
              <w:t>is:</w:t>
            </w:r>
          </w:p>
          <w:p w14:paraId="515567AF" w14:textId="77777777" w:rsidR="00B41753" w:rsidRPr="0093076E" w:rsidRDefault="00B41753" w:rsidP="00B41753">
            <w:pPr>
              <w:tabs>
                <w:tab w:val="left" w:pos="2340"/>
                <w:tab w:val="left" w:pos="3420"/>
              </w:tabs>
              <w:spacing w:after="240"/>
              <w:ind w:left="3420" w:hanging="2700"/>
              <w:rPr>
                <w:b/>
                <w:bCs/>
                <w:lang w:val="it-IT"/>
              </w:rPr>
            </w:pPr>
            <w:r w:rsidRPr="0093076E">
              <w:rPr>
                <w:b/>
                <w:bCs/>
                <w:lang w:val="it-IT"/>
              </w:rPr>
              <w:t xml:space="preserve">RUCSFADJ </w:t>
            </w:r>
            <w:r w:rsidRPr="0093076E">
              <w:rPr>
                <w:b/>
                <w:bCs/>
                <w:i/>
                <w:vertAlign w:val="subscript"/>
                <w:lang w:val="it-IT"/>
              </w:rPr>
              <w:t>ruc, q, i</w:t>
            </w:r>
            <w:r w:rsidRPr="0093076E">
              <w:rPr>
                <w:b/>
                <w:bCs/>
                <w:lang w:val="it-IT"/>
              </w:rPr>
              <w:tab/>
              <w:t>=</w:t>
            </w:r>
            <w:r w:rsidRPr="0093076E">
              <w:rPr>
                <w:b/>
                <w:bCs/>
                <w:lang w:val="it-IT"/>
              </w:rPr>
              <w:tab/>
              <w:t xml:space="preserve">Max (RUCOSFADJ </w:t>
            </w:r>
            <w:r w:rsidRPr="0093076E">
              <w:rPr>
                <w:b/>
                <w:bCs/>
                <w:i/>
                <w:vertAlign w:val="subscript"/>
                <w:lang w:val="it-IT"/>
              </w:rPr>
              <w:t>ruc, q, i</w:t>
            </w:r>
            <w:r w:rsidRPr="0093076E">
              <w:rPr>
                <w:b/>
                <w:bCs/>
                <w:lang w:val="it-IT"/>
              </w:rPr>
              <w:t xml:space="preserve">, RUCASFADJ </w:t>
            </w:r>
            <w:r w:rsidRPr="0093076E">
              <w:rPr>
                <w:b/>
                <w:bCs/>
                <w:i/>
                <w:vertAlign w:val="subscript"/>
                <w:lang w:val="it-IT"/>
              </w:rPr>
              <w:t xml:space="preserve">q, i </w:t>
            </w:r>
            <w:r w:rsidRPr="0093076E">
              <w:rPr>
                <w:b/>
                <w:bCs/>
                <w:lang w:val="it-IT"/>
              </w:rPr>
              <w:t>)</w:t>
            </w:r>
          </w:p>
          <w:p w14:paraId="54778F7F" w14:textId="77777777" w:rsidR="00B41753" w:rsidRPr="004B6091" w:rsidRDefault="00B41753" w:rsidP="00B41753">
            <w:pPr>
              <w:spacing w:after="240"/>
              <w:ind w:left="720" w:hanging="720"/>
            </w:pPr>
            <w:r w:rsidRPr="004B6091">
              <w:t>(1</w:t>
            </w:r>
            <w:r>
              <w:t>4</w:t>
            </w:r>
            <w:r w:rsidRPr="004B6091">
              <w:t>)</w:t>
            </w:r>
            <w:r w:rsidRPr="004B6091">
              <w:tab/>
              <w:t>The overall shortfall in MW that a QSE had at the end of the Adjustment Period for a 15-minute Settlement Interval, but including capacity from IRRs as seen in the RUC Snapshot, is:</w:t>
            </w:r>
          </w:p>
          <w:p w14:paraId="09C8DCB2" w14:textId="77777777" w:rsidR="00B41753" w:rsidRPr="0093076E" w:rsidRDefault="64F3DF89" w:rsidP="00B41753">
            <w:pPr>
              <w:tabs>
                <w:tab w:val="left" w:pos="2340"/>
                <w:tab w:val="left" w:pos="3420"/>
              </w:tabs>
              <w:spacing w:after="240"/>
              <w:ind w:left="3420" w:hanging="2700"/>
              <w:rPr>
                <w:b/>
                <w:bCs/>
              </w:rPr>
            </w:pPr>
            <w:r w:rsidRPr="0093076E">
              <w:rPr>
                <w:b/>
                <w:bCs/>
              </w:rPr>
              <w:t xml:space="preserve">RUCOSFADJ </w:t>
            </w:r>
            <w:proofErr w:type="spellStart"/>
            <w:r w:rsidRPr="7F613925">
              <w:rPr>
                <w:b/>
                <w:bCs/>
                <w:i/>
                <w:iCs/>
                <w:vertAlign w:val="subscript"/>
              </w:rPr>
              <w:t>ruc</w:t>
            </w:r>
            <w:proofErr w:type="spellEnd"/>
            <w:r w:rsidRPr="7F613925">
              <w:rPr>
                <w:b/>
                <w:bCs/>
                <w:i/>
                <w:iCs/>
                <w:vertAlign w:val="subscript"/>
              </w:rPr>
              <w:t xml:space="preserve">, q, i </w:t>
            </w:r>
            <w:r w:rsidRPr="0093076E">
              <w:rPr>
                <w:b/>
                <w:bCs/>
              </w:rPr>
              <w:t xml:space="preserve"> = Max (0, ((</w:t>
            </w:r>
            <w:r w:rsidR="00B41753" w:rsidRPr="004721AF">
              <w:rPr>
                <w:b/>
                <w:bCs/>
                <w:position w:val="-22"/>
              </w:rPr>
              <w:object w:dxaOrig="220" w:dyaOrig="460" w14:anchorId="3F014A20">
                <v:shape id="_x0000_i1076" type="#_x0000_t75" style="width:9pt;height:23.4pt" o:ole="">
                  <v:imagedata r:id="rId51" o:title=""/>
                </v:shape>
                <o:OLEObject Type="Embed" ProgID="Equation.3" ShapeID="_x0000_i1076" DrawAspect="Content" ObjectID="_1825175644" r:id="rId89"/>
              </w:object>
            </w:r>
            <w:r w:rsidRPr="0093076E">
              <w:rPr>
                <w:b/>
                <w:bCs/>
              </w:rPr>
              <w:t xml:space="preserve">RTAML </w:t>
            </w:r>
            <w:r w:rsidRPr="7F613925">
              <w:rPr>
                <w:b/>
                <w:bCs/>
                <w:i/>
                <w:iCs/>
                <w:vertAlign w:val="subscript"/>
              </w:rPr>
              <w:t>q, p, i</w:t>
            </w:r>
            <w:r w:rsidRPr="0093076E">
              <w:rPr>
                <w:b/>
                <w:bCs/>
              </w:rPr>
              <w:t xml:space="preserve"> *4) + ASONPOSADJ</w:t>
            </w:r>
            <w:r w:rsidRPr="0093076E" w:rsidDel="00411364">
              <w:rPr>
                <w:b/>
                <w:bCs/>
              </w:rPr>
              <w:t xml:space="preserve"> </w:t>
            </w:r>
            <w:r w:rsidRPr="7F613925">
              <w:rPr>
                <w:b/>
                <w:bCs/>
                <w:i/>
                <w:iCs/>
                <w:vertAlign w:val="subscript"/>
              </w:rPr>
              <w:t>q, i</w:t>
            </w:r>
            <w:r w:rsidRPr="0093076E">
              <w:rPr>
                <w:b/>
                <w:bCs/>
              </w:rPr>
              <w:t xml:space="preserve"> – (</w:t>
            </w:r>
            <w:r w:rsidR="00B41753" w:rsidRPr="004721AF">
              <w:rPr>
                <w:b/>
                <w:bCs/>
                <w:position w:val="-22"/>
              </w:rPr>
              <w:object w:dxaOrig="780" w:dyaOrig="460" w14:anchorId="2F85824C">
                <v:shape id="_x0000_i1077" type="#_x0000_t75" style="width:38.4pt;height:24pt" o:ole="">
                  <v:imagedata r:id="rId65" o:title=""/>
                </v:shape>
                <o:OLEObject Type="Embed" ProgID="Equation.3" ShapeID="_x0000_i1077" DrawAspect="Content" ObjectID="_1825175645" r:id="rId90"/>
              </w:object>
            </w:r>
            <w:r w:rsidRPr="0093076E">
              <w:rPr>
                <w:b/>
                <w:bCs/>
              </w:rPr>
              <w:t>RCAPSNAP</w:t>
            </w:r>
            <w:r w:rsidRPr="7F613925">
              <w:rPr>
                <w:b/>
                <w:bCs/>
                <w:i/>
                <w:iCs/>
                <w:vertAlign w:val="subscript"/>
              </w:rPr>
              <w:t xml:space="preserve"> </w:t>
            </w:r>
            <w:proofErr w:type="spellStart"/>
            <w:r w:rsidRPr="7F613925">
              <w:rPr>
                <w:b/>
                <w:bCs/>
                <w:i/>
                <w:iCs/>
                <w:vertAlign w:val="subscript"/>
              </w:rPr>
              <w:t>ruc</w:t>
            </w:r>
            <w:proofErr w:type="spellEnd"/>
            <w:r w:rsidRPr="7F613925">
              <w:rPr>
                <w:b/>
                <w:bCs/>
                <w:i/>
                <w:iCs/>
                <w:vertAlign w:val="subscript"/>
              </w:rPr>
              <w:t>, q, r, h</w:t>
            </w:r>
            <w:r w:rsidRPr="0093076E">
              <w:rPr>
                <w:b/>
                <w:bCs/>
              </w:rPr>
              <w:t xml:space="preserve"> + RUCCAPADJ </w:t>
            </w:r>
            <w:r w:rsidRPr="7F613925">
              <w:rPr>
                <w:b/>
                <w:bCs/>
                <w:i/>
                <w:iCs/>
                <w:vertAlign w:val="subscript"/>
              </w:rPr>
              <w:t>q, i</w:t>
            </w:r>
            <w:r w:rsidRPr="0093076E">
              <w:rPr>
                <w:b/>
                <w:bCs/>
              </w:rPr>
              <w:t>)))</w:t>
            </w:r>
          </w:p>
          <w:p w14:paraId="79C75F2B" w14:textId="77777777" w:rsidR="00B41753" w:rsidRPr="004B6091" w:rsidRDefault="00B41753" w:rsidP="00B41753">
            <w:pPr>
              <w:tabs>
                <w:tab w:val="left" w:pos="2340"/>
                <w:tab w:val="left" w:pos="3420"/>
              </w:tabs>
              <w:spacing w:after="240"/>
              <w:ind w:left="3420" w:hanging="2700"/>
              <w:rPr>
                <w:bCs/>
              </w:rPr>
            </w:pPr>
            <w:r w:rsidRPr="004B6091">
              <w:rPr>
                <w:bCs/>
              </w:rPr>
              <w:t>Where</w:t>
            </w:r>
            <w:r>
              <w:rPr>
                <w:bCs/>
              </w:rPr>
              <w:t>:</w:t>
            </w:r>
          </w:p>
          <w:p w14:paraId="709AF1E6" w14:textId="77777777" w:rsidR="00B41753" w:rsidRPr="004B6091" w:rsidRDefault="00B41753" w:rsidP="00B41753">
            <w:pPr>
              <w:spacing w:after="240"/>
              <w:ind w:left="720"/>
            </w:pPr>
            <w:r w:rsidRPr="004B6091">
              <w:t>The On-Line Ancillary Service Position the QSE had at the end of the Adjustment Period for a 15-minute Settlement Interval is:</w:t>
            </w:r>
          </w:p>
          <w:p w14:paraId="033EF95F" w14:textId="77777777" w:rsidR="00B41753" w:rsidRPr="004B6091" w:rsidRDefault="64F3DF89" w:rsidP="00B41753">
            <w:pPr>
              <w:spacing w:after="240"/>
              <w:ind w:left="2880" w:right="-540" w:hanging="2160"/>
            </w:pPr>
            <w:r w:rsidRPr="004B6091">
              <w:lastRenderedPageBreak/>
              <w:t xml:space="preserve">ASONPOSADJ </w:t>
            </w:r>
            <w:r w:rsidRPr="7F613925">
              <w:rPr>
                <w:i/>
                <w:iCs/>
                <w:vertAlign w:val="subscript"/>
              </w:rPr>
              <w:t xml:space="preserve">q ,i   </w:t>
            </w:r>
            <w:r w:rsidRPr="004B6091">
              <w:t xml:space="preserve">=  RUPOSADJ </w:t>
            </w:r>
            <w:r w:rsidRPr="7F613925">
              <w:rPr>
                <w:i/>
                <w:iCs/>
                <w:vertAlign w:val="subscript"/>
              </w:rPr>
              <w:t>q, h</w:t>
            </w:r>
            <w:r w:rsidRPr="004B6091">
              <w:t xml:space="preserve">  + RRPOSADJ </w:t>
            </w:r>
            <w:r w:rsidRPr="7F613925">
              <w:rPr>
                <w:i/>
                <w:iCs/>
                <w:vertAlign w:val="subscript"/>
              </w:rPr>
              <w:t>q, h</w:t>
            </w:r>
            <w:r w:rsidRPr="004B6091">
              <w:t xml:space="preserve"> + ECRPOSADJ </w:t>
            </w:r>
            <w:r w:rsidRPr="7F613925">
              <w:rPr>
                <w:i/>
                <w:iCs/>
                <w:vertAlign w:val="subscript"/>
              </w:rPr>
              <w:t>q, h</w:t>
            </w:r>
            <w:r w:rsidRPr="004B6091">
              <w:t xml:space="preserve"> + Max (0, (</w:t>
            </w:r>
            <w:ins w:id="873" w:author="ERCOT" w:date="2025-09-10T14:32:00Z" w16du:dateUtc="2025-09-10T19:32:00Z">
              <w:r>
                <w:t>(</w:t>
              </w:r>
            </w:ins>
            <w:r w:rsidRPr="004B6091">
              <w:t xml:space="preserve">NSPOSADJ </w:t>
            </w:r>
            <w:r w:rsidRPr="7F613925">
              <w:rPr>
                <w:i/>
                <w:iCs/>
                <w:vertAlign w:val="subscript"/>
              </w:rPr>
              <w:t>q, h</w:t>
            </w:r>
            <w:r w:rsidRPr="004B6091">
              <w:t xml:space="preserve"> </w:t>
            </w:r>
            <w:ins w:id="874" w:author="ERCOT" w:date="2025-09-10T14:31:00Z" w16du:dateUtc="2025-09-10T19:31:00Z">
              <w:r>
                <w:t>+</w:t>
              </w:r>
            </w:ins>
            <w:ins w:id="875" w:author="ERCOT" w:date="2025-09-10T14:32:00Z" w16du:dateUtc="2025-09-10T19:32:00Z">
              <w:r>
                <w:t xml:space="preserve"> DRPOSADJ </w:t>
              </w:r>
              <w:r w:rsidRPr="7F613925">
                <w:rPr>
                  <w:i/>
                  <w:iCs/>
                  <w:vertAlign w:val="subscript"/>
                </w:rPr>
                <w:t>q, h</w:t>
              </w:r>
              <w:r>
                <w:t xml:space="preserve"> ) </w:t>
              </w:r>
            </w:ins>
            <w:r w:rsidRPr="004B6091">
              <w:t xml:space="preserve">– </w:t>
            </w:r>
            <w:r w:rsidR="00B41753" w:rsidRPr="004B6091">
              <w:rPr>
                <w:position w:val="-18"/>
              </w:rPr>
              <w:object w:dxaOrig="220" w:dyaOrig="420" w14:anchorId="2FE45AD4">
                <v:shape id="_x0000_i1078" type="#_x0000_t75" style="width:9pt;height:21.6pt" o:ole="">
                  <v:imagedata r:id="rId77" o:title=""/>
                </v:shape>
                <o:OLEObject Type="Embed" ProgID="Equation.3" ShapeID="_x0000_i1078" DrawAspect="Content" ObjectID="_1825175646" r:id="rId91"/>
              </w:object>
            </w:r>
            <w:r w:rsidRPr="004B6091">
              <w:t>ASOFFOFRADJ</w:t>
            </w:r>
            <w:r w:rsidRPr="7F613925">
              <w:rPr>
                <w:i/>
                <w:iCs/>
                <w:vertAlign w:val="subscript"/>
              </w:rPr>
              <w:t xml:space="preserve">  q, r, h</w:t>
            </w:r>
            <w:r w:rsidRPr="004B6091">
              <w:t>))</w:t>
            </w:r>
          </w:p>
          <w:p w14:paraId="21F16BE2" w14:textId="77777777" w:rsidR="00B41753" w:rsidRPr="004B6091" w:rsidRDefault="00B41753" w:rsidP="00B41753">
            <w:pPr>
              <w:spacing w:after="240"/>
              <w:ind w:left="720" w:hanging="720"/>
            </w:pPr>
            <w:r w:rsidRPr="004B6091">
              <w:tab/>
              <w:t>The amount of capacity that a QSE had at the end of the Adjustment Period for a 15-minute Settlement Interval, excluding capacity from IRRs, is:</w:t>
            </w:r>
          </w:p>
          <w:p w14:paraId="45C483B0" w14:textId="77777777" w:rsidR="00B41753" w:rsidRPr="004B6091" w:rsidRDefault="64F3DF89" w:rsidP="7F613925">
            <w:pPr>
              <w:spacing w:after="240"/>
              <w:ind w:left="2880" w:right="145" w:hanging="2160"/>
              <w:rPr>
                <w:i/>
                <w:iCs/>
                <w:vertAlign w:val="subscript"/>
              </w:rPr>
            </w:pPr>
            <w:r w:rsidRPr="004B6091">
              <w:t xml:space="preserve">RUCCAPADJ </w:t>
            </w:r>
            <w:r w:rsidRPr="7F613925">
              <w:rPr>
                <w:i/>
                <w:iCs/>
                <w:vertAlign w:val="subscript"/>
              </w:rPr>
              <w:t>q, i</w:t>
            </w:r>
            <w:r w:rsidRPr="004B6091">
              <w:t xml:space="preserve"> =</w:t>
            </w:r>
            <w:r w:rsidR="00B41753" w:rsidRPr="004B6091">
              <w:tab/>
            </w:r>
            <w:r w:rsidR="00B41753" w:rsidRPr="004B6091">
              <w:rPr>
                <w:position w:val="-18"/>
              </w:rPr>
              <w:object w:dxaOrig="220" w:dyaOrig="420" w14:anchorId="667D39DA">
                <v:shape id="_x0000_i1079" type="#_x0000_t75" style="width:8.4pt;height:21.6pt" o:ole="">
                  <v:imagedata r:id="rId67" o:title=""/>
                </v:shape>
                <o:OLEObject Type="Embed" ProgID="Equation.3" ShapeID="_x0000_i1079" DrawAspect="Content" ObjectID="_1825175647" r:id="rId92"/>
              </w:object>
            </w:r>
            <w:r w:rsidRPr="004B6091">
              <w:t xml:space="preserve">RCAPADJ </w:t>
            </w:r>
            <w:r w:rsidRPr="7F613925">
              <w:rPr>
                <w:i/>
                <w:iCs/>
                <w:vertAlign w:val="subscript"/>
              </w:rPr>
              <w:t>q, r, h</w:t>
            </w:r>
            <w:r w:rsidRPr="004B6091">
              <w:t xml:space="preserve"> + (RUCCPADJ </w:t>
            </w:r>
            <w:r w:rsidRPr="7F613925">
              <w:rPr>
                <w:i/>
                <w:iCs/>
                <w:vertAlign w:val="subscript"/>
              </w:rPr>
              <w:t>q, h</w:t>
            </w:r>
            <w:r w:rsidRPr="004B6091">
              <w:t xml:space="preserve"> – RUCCSADJ </w:t>
            </w:r>
            <w:r w:rsidRPr="7F613925">
              <w:rPr>
                <w:i/>
                <w:iCs/>
                <w:vertAlign w:val="subscript"/>
              </w:rPr>
              <w:t>q, h</w:t>
            </w:r>
            <w:r w:rsidRPr="004B6091">
              <w:t>) + (</w:t>
            </w:r>
            <w:r w:rsidR="00B41753" w:rsidRPr="004B6091">
              <w:rPr>
                <w:position w:val="-22"/>
              </w:rPr>
              <w:object w:dxaOrig="220" w:dyaOrig="460" w14:anchorId="6D213AEE">
                <v:shape id="_x0000_i1080" type="#_x0000_t75" style="width:8.4pt;height:20.4pt" o:ole="">
                  <v:imagedata r:id="rId55" o:title=""/>
                </v:shape>
                <o:OLEObject Type="Embed" ProgID="Equation.3" ShapeID="_x0000_i1080" DrawAspect="Content" ObjectID="_1825175648" r:id="rId93"/>
              </w:object>
            </w:r>
            <w:r w:rsidRPr="004B6091">
              <w:t xml:space="preserve">DAEP </w:t>
            </w:r>
            <w:r w:rsidRPr="7F613925">
              <w:rPr>
                <w:i/>
                <w:iCs/>
                <w:vertAlign w:val="subscript"/>
              </w:rPr>
              <w:t>q, p, h</w:t>
            </w:r>
            <w:r w:rsidRPr="004B6091">
              <w:t xml:space="preserve"> – </w:t>
            </w:r>
            <w:r w:rsidR="00B41753" w:rsidRPr="004B6091">
              <w:rPr>
                <w:position w:val="-22"/>
              </w:rPr>
              <w:object w:dxaOrig="220" w:dyaOrig="460" w14:anchorId="2EDEBB64">
                <v:shape id="_x0000_i1081" type="#_x0000_t75" style="width:8.4pt;height:20.4pt" o:ole="">
                  <v:imagedata r:id="rId57" o:title=""/>
                </v:shape>
                <o:OLEObject Type="Embed" ProgID="Equation.3" ShapeID="_x0000_i1081" DrawAspect="Content" ObjectID="_1825175649" r:id="rId94"/>
              </w:object>
            </w:r>
            <w:r w:rsidRPr="004B6091">
              <w:t xml:space="preserve">DAES </w:t>
            </w:r>
            <w:r w:rsidRPr="7F613925">
              <w:rPr>
                <w:i/>
                <w:iCs/>
                <w:vertAlign w:val="subscript"/>
              </w:rPr>
              <w:t>q, p, h</w:t>
            </w:r>
            <w:r w:rsidRPr="004B6091">
              <w:t>) + (</w:t>
            </w:r>
            <w:r w:rsidR="00B41753" w:rsidRPr="004B6091">
              <w:rPr>
                <w:position w:val="-22"/>
              </w:rPr>
              <w:object w:dxaOrig="220" w:dyaOrig="460" w14:anchorId="31C7B9C7">
                <v:shape id="_x0000_i1082" type="#_x0000_t75" style="width:8.4pt;height:20.4pt" o:ole="">
                  <v:imagedata r:id="rId55" o:title=""/>
                </v:shape>
                <o:OLEObject Type="Embed" ProgID="Equation.3" ShapeID="_x0000_i1082" DrawAspect="Content" ObjectID="_1825175650" r:id="rId95"/>
              </w:object>
            </w:r>
            <w:r w:rsidRPr="004B6091">
              <w:t xml:space="preserve">RTQQEPADJ </w:t>
            </w:r>
            <w:r w:rsidRPr="7F613925">
              <w:rPr>
                <w:i/>
                <w:iCs/>
                <w:vertAlign w:val="subscript"/>
              </w:rPr>
              <w:t>q, p, i</w:t>
            </w:r>
            <w:r w:rsidRPr="004B6091">
              <w:t xml:space="preserve"> – </w:t>
            </w:r>
            <w:r w:rsidR="00B41753" w:rsidRPr="004B6091">
              <w:rPr>
                <w:position w:val="-22"/>
              </w:rPr>
              <w:object w:dxaOrig="220" w:dyaOrig="460" w14:anchorId="562EE7F3">
                <v:shape id="_x0000_i1083" type="#_x0000_t75" style="width:8.4pt;height:20.4pt" o:ole="">
                  <v:imagedata r:id="rId55" o:title=""/>
                </v:shape>
                <o:OLEObject Type="Embed" ProgID="Equation.3" ShapeID="_x0000_i1083" DrawAspect="Content" ObjectID="_1825175651" r:id="rId96"/>
              </w:object>
            </w:r>
            <w:r w:rsidRPr="004B6091">
              <w:t xml:space="preserve">RTQQESADJ </w:t>
            </w:r>
            <w:r w:rsidRPr="7F613925">
              <w:rPr>
                <w:i/>
                <w:iCs/>
                <w:vertAlign w:val="subscript"/>
              </w:rPr>
              <w:t>q, p, i</w:t>
            </w:r>
            <w:r w:rsidRPr="004B6091">
              <w:t xml:space="preserve">) + </w:t>
            </w:r>
            <w:r w:rsidR="00B41753" w:rsidRPr="004B6091">
              <w:rPr>
                <w:position w:val="-22"/>
              </w:rPr>
              <w:object w:dxaOrig="220" w:dyaOrig="460" w14:anchorId="60853B41">
                <v:shape id="_x0000_i1084" type="#_x0000_t75" style="width:8.4pt;height:20.4pt" o:ole="">
                  <v:imagedata r:id="rId55" o:title=""/>
                </v:shape>
                <o:OLEObject Type="Embed" ProgID="Equation.3" ShapeID="_x0000_i1084" DrawAspect="Content" ObjectID="_1825175652" r:id="rId97"/>
              </w:object>
            </w:r>
            <w:r w:rsidRPr="004B6091">
              <w:rPr>
                <w:position w:val="-22"/>
              </w:rPr>
              <w:t xml:space="preserve"> </w:t>
            </w:r>
            <w:r>
              <w:t xml:space="preserve">RTDCIMP </w:t>
            </w:r>
            <w:r w:rsidRPr="7F613925">
              <w:rPr>
                <w:i/>
                <w:iCs/>
                <w:vertAlign w:val="subscript"/>
              </w:rPr>
              <w:t>q, p</w:t>
            </w:r>
            <w:r w:rsidRPr="004B6091">
              <w:t xml:space="preserve"> + </w:t>
            </w:r>
            <w:r w:rsidR="00B41753" w:rsidRPr="004B6091">
              <w:rPr>
                <w:position w:val="-18"/>
              </w:rPr>
              <w:object w:dxaOrig="220" w:dyaOrig="420" w14:anchorId="723F0E9E">
                <v:shape id="_x0000_i1085" type="#_x0000_t75" style="width:8.4pt;height:21.6pt" o:ole="">
                  <v:imagedata r:id="rId77" o:title=""/>
                </v:shape>
                <o:OLEObject Type="Embed" ProgID="Equation.3" ShapeID="_x0000_i1085" DrawAspect="Content" ObjectID="_1825175653" r:id="rId98"/>
              </w:object>
            </w:r>
            <w:r w:rsidRPr="004B6091">
              <w:t>ASOFRLRADJ</w:t>
            </w:r>
            <w:r w:rsidRPr="7F613925">
              <w:rPr>
                <w:i/>
                <w:iCs/>
                <w:vertAlign w:val="subscript"/>
              </w:rPr>
              <w:t xml:space="preserve">  q, r, h</w:t>
            </w:r>
            <w:r w:rsidRPr="00365953">
              <w:t xml:space="preserve"> + ESRMWADJ </w:t>
            </w:r>
            <w:r w:rsidRPr="7F613925">
              <w:rPr>
                <w:i/>
                <w:iCs/>
                <w:vertAlign w:val="subscript"/>
              </w:rPr>
              <w:t>q, h</w:t>
            </w:r>
            <w:r w:rsidRPr="00365953">
              <w:t xml:space="preserve"> </w:t>
            </w:r>
            <w:r>
              <w:t>+</w:t>
            </w:r>
            <w:r w:rsidRPr="00365953">
              <w:t xml:space="preserve"> ESRASADJ</w:t>
            </w:r>
            <w:r w:rsidRPr="7F613925">
              <w:rPr>
                <w:i/>
                <w:iCs/>
                <w:vertAlign w:val="subscript"/>
              </w:rPr>
              <w:t xml:space="preserve"> q, h</w:t>
            </w:r>
          </w:p>
          <w:p w14:paraId="1EFCC577" w14:textId="77777777" w:rsidR="00B41753" w:rsidRPr="00365953" w:rsidRDefault="00B41753" w:rsidP="00B41753">
            <w:pPr>
              <w:spacing w:after="160" w:line="259" w:lineRule="auto"/>
              <w:ind w:left="782"/>
              <w:rPr>
                <w:szCs w:val="28"/>
              </w:rPr>
            </w:pPr>
            <w:r w:rsidRPr="00365953">
              <w:rPr>
                <w:szCs w:val="28"/>
              </w:rPr>
              <w:t xml:space="preserve">Where: </w:t>
            </w:r>
          </w:p>
          <w:p w14:paraId="6230277E" w14:textId="77777777" w:rsidR="00B41753" w:rsidRDefault="00B41753" w:rsidP="00B41753">
            <w:pPr>
              <w:pStyle w:val="ListParagraph"/>
              <w:spacing w:after="160" w:line="259" w:lineRule="auto"/>
              <w:ind w:left="782"/>
            </w:pPr>
            <w:r>
              <w:t>The QSE’s net up Ancillary Service position (Reg-Up + RRS + ECRS + No</w:t>
            </w:r>
            <w:r w:rsidRPr="00365953">
              <w:t>n-Spin</w:t>
            </w:r>
            <w:ins w:id="876" w:author="ERCOT" w:date="2025-09-12T14:52:00Z" w16du:dateUtc="2025-09-12T19:52:00Z">
              <w:r>
                <w:t xml:space="preserve"> + DRRS</w:t>
              </w:r>
            </w:ins>
            <w:r>
              <w:t xml:space="preserve">) covered by the QSE’s portfolio of ESRs is: </w:t>
            </w:r>
          </w:p>
          <w:p w14:paraId="6C67EEA1" w14:textId="77777777" w:rsidR="00B41753" w:rsidRDefault="00B41753" w:rsidP="00B41753">
            <w:pPr>
              <w:pStyle w:val="ListParagraph"/>
              <w:ind w:left="1440"/>
            </w:pPr>
          </w:p>
          <w:p w14:paraId="6A3A78DE" w14:textId="77777777" w:rsidR="00B41753" w:rsidRPr="00365953" w:rsidRDefault="64F3DF89" w:rsidP="7F613925">
            <w:pPr>
              <w:ind w:left="782"/>
              <w:rPr>
                <w:i/>
                <w:iCs/>
                <w:vertAlign w:val="subscript"/>
              </w:rPr>
            </w:pPr>
            <w:r w:rsidRPr="79C6FA9D">
              <w:t xml:space="preserve">ESRASADJ </w:t>
            </w:r>
            <w:r w:rsidRPr="7F613925">
              <w:rPr>
                <w:i/>
                <w:iCs/>
                <w:vertAlign w:val="subscript"/>
              </w:rPr>
              <w:t>q, h</w:t>
            </w:r>
            <w:r w:rsidRPr="00B07FA1">
              <w:rPr>
                <w:iCs/>
              </w:rPr>
              <w:t xml:space="preserve"> </w:t>
            </w:r>
            <w:r w:rsidRPr="00B07FA1">
              <w:t xml:space="preserve">= </w:t>
            </w:r>
            <w:r w:rsidR="00B41753" w:rsidRPr="00B07FA1">
              <w:rPr>
                <w:position w:val="-18"/>
              </w:rPr>
              <w:object w:dxaOrig="220" w:dyaOrig="420" w14:anchorId="7820B3B6">
                <v:shape id="_x0000_i1086" type="#_x0000_t75" style="width:12pt;height:24pt" o:ole="">
                  <v:imagedata r:id="rId77" o:title=""/>
                </v:shape>
                <o:OLEObject Type="Embed" ProgID="Equation.3" ShapeID="_x0000_i1086" DrawAspect="Content" ObjectID="_1825175654" r:id="rId99"/>
              </w:object>
            </w:r>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79C6FA9D">
              <w:t xml:space="preserve">ASMWCAPUADJ </w:t>
            </w:r>
            <w:r w:rsidRPr="7F613925">
              <w:rPr>
                <w:i/>
                <w:iCs/>
                <w:vertAlign w:val="subscript"/>
              </w:rPr>
              <w:t xml:space="preserve">q, h, </w:t>
            </w:r>
            <w:proofErr w:type="spellStart"/>
            <w:r w:rsidRPr="7F613925">
              <w:rPr>
                <w:i/>
                <w:iCs/>
                <w:vertAlign w:val="subscript"/>
              </w:rPr>
              <w:t>ASSubType</w:t>
            </w:r>
            <w:proofErr w:type="spellEnd"/>
            <w:r w:rsidRPr="7F613925">
              <w:rPr>
                <w:i/>
                <w:iCs/>
                <w:vertAlign w:val="subscript"/>
              </w:rPr>
              <w:t>, r</w:t>
            </w:r>
          </w:p>
          <w:p w14:paraId="603BC985" w14:textId="77777777" w:rsidR="00B41753" w:rsidRPr="00EF06D3" w:rsidRDefault="00B41753" w:rsidP="00B41753">
            <w:pPr>
              <w:ind w:left="1440"/>
            </w:pPr>
          </w:p>
          <w:p w14:paraId="70AECA3B" w14:textId="77777777" w:rsidR="00B41753" w:rsidRPr="0017427E" w:rsidRDefault="00B41753" w:rsidP="00B41753">
            <w:pPr>
              <w:spacing w:after="160" w:line="259" w:lineRule="auto"/>
              <w:ind w:left="782"/>
            </w:pPr>
            <w:r w:rsidRPr="0017427E">
              <w:t xml:space="preserve">The sum of the QSE’s ESR discharging (positive) or charging (negative) output </w:t>
            </w:r>
            <w:r>
              <w:t xml:space="preserve">is: </w:t>
            </w:r>
          </w:p>
          <w:p w14:paraId="7C912E3E" w14:textId="77777777" w:rsidR="00B41753" w:rsidRPr="00B07FA1" w:rsidRDefault="64F3DF89" w:rsidP="00B41753">
            <w:pPr>
              <w:spacing w:after="240"/>
              <w:ind w:left="782"/>
            </w:pPr>
            <w:r w:rsidRPr="79C6FA9D">
              <w:t xml:space="preserve">ESRMWADJ </w:t>
            </w:r>
            <w:r w:rsidRPr="7F613925">
              <w:rPr>
                <w:i/>
                <w:iCs/>
                <w:vertAlign w:val="subscript"/>
              </w:rPr>
              <w:t>q, h</w:t>
            </w:r>
            <w:r w:rsidRPr="00B07FA1">
              <w:t xml:space="preserve"> = </w:t>
            </w:r>
            <w:r w:rsidR="00B41753" w:rsidRPr="00B07FA1">
              <w:rPr>
                <w:position w:val="-18"/>
              </w:rPr>
              <w:object w:dxaOrig="220" w:dyaOrig="420" w14:anchorId="199B581D">
                <v:shape id="_x0000_i1087" type="#_x0000_t75" style="width:12pt;height:24pt" o:ole="">
                  <v:imagedata r:id="rId77" o:title=""/>
                </v:shape>
                <o:OLEObject Type="Embed" ProgID="Equation.3" ShapeID="_x0000_i1087" DrawAspect="Content" ObjectID="_1825175655" r:id="rId100"/>
              </w:object>
            </w:r>
            <w:r w:rsidRPr="79C6FA9D">
              <w:t xml:space="preserve">MWADJ </w:t>
            </w:r>
            <w:r w:rsidRPr="7F613925">
              <w:rPr>
                <w:i/>
                <w:iCs/>
                <w:vertAlign w:val="subscript"/>
              </w:rPr>
              <w:t>q, h, r</w:t>
            </w:r>
          </w:p>
          <w:p w14:paraId="68A8079E" w14:textId="77777777" w:rsidR="00B41753" w:rsidRPr="004B6091" w:rsidRDefault="00B41753" w:rsidP="00B41753">
            <w:pPr>
              <w:spacing w:after="240"/>
              <w:ind w:left="720" w:hanging="720"/>
            </w:pPr>
            <w:r w:rsidRPr="004B6091">
              <w:t>(1</w:t>
            </w:r>
            <w:r>
              <w:t>5</w:t>
            </w:r>
            <w:r w:rsidRPr="004B6091">
              <w:t>)</w:t>
            </w:r>
            <w:r w:rsidRPr="004B6091">
              <w:tab/>
              <w:t>The Ancillary Service shortfall in MW that a QSE had at the end of the Adjustment Period for a 15-minute Settlement Interval is:</w:t>
            </w:r>
          </w:p>
          <w:p w14:paraId="1139256C" w14:textId="77777777" w:rsidR="00B41753" w:rsidRPr="00CE15A5" w:rsidRDefault="00B41753" w:rsidP="00B41753">
            <w:pPr>
              <w:spacing w:after="240"/>
              <w:ind w:left="720"/>
              <w:rPr>
                <w:bCs/>
                <w:iCs/>
              </w:rPr>
            </w:pPr>
            <w:r w:rsidRPr="00CE15A5">
              <w:rPr>
                <w:b/>
              </w:rPr>
              <w:t xml:space="preserve">RUCASFADJ </w:t>
            </w:r>
            <w:r w:rsidRPr="00CE15A5">
              <w:rPr>
                <w:b/>
                <w:i/>
                <w:vertAlign w:val="subscript"/>
              </w:rPr>
              <w:t xml:space="preserve">q, i   </w:t>
            </w:r>
            <w:r w:rsidRPr="00CE15A5">
              <w:rPr>
                <w:b/>
              </w:rPr>
              <w:t xml:space="preserve">= RUPOSADJ </w:t>
            </w:r>
            <w:r w:rsidRPr="00CE15A5">
              <w:rPr>
                <w:b/>
                <w:i/>
                <w:vertAlign w:val="subscript"/>
              </w:rPr>
              <w:t>q, h</w:t>
            </w:r>
            <w:r w:rsidRPr="00CE15A5">
              <w:rPr>
                <w:bCs/>
                <w:iCs/>
              </w:rPr>
              <w:t xml:space="preserve"> </w:t>
            </w:r>
            <w:r w:rsidRPr="00CE15A5">
              <w:t xml:space="preserve">+ </w:t>
            </w:r>
            <w:r w:rsidRPr="00CE15A5">
              <w:rPr>
                <w:b/>
              </w:rPr>
              <w:t xml:space="preserve">RDPOSADJ </w:t>
            </w:r>
            <w:r w:rsidRPr="00CE15A5">
              <w:rPr>
                <w:b/>
                <w:i/>
                <w:vertAlign w:val="subscript"/>
              </w:rPr>
              <w:t>q, h</w:t>
            </w:r>
            <w:r w:rsidRPr="00CE15A5">
              <w:rPr>
                <w:bCs/>
                <w:iCs/>
              </w:rPr>
              <w:t xml:space="preserve"> </w:t>
            </w:r>
          </w:p>
          <w:p w14:paraId="585D5EB9" w14:textId="77777777" w:rsidR="00B41753" w:rsidRDefault="00B41753" w:rsidP="00B41753">
            <w:pPr>
              <w:spacing w:after="240"/>
              <w:ind w:left="2160"/>
              <w:rPr>
                <w:bCs/>
                <w:iCs/>
              </w:rPr>
            </w:pPr>
            <w:r w:rsidRPr="00CE15A5">
              <w:t>+</w:t>
            </w:r>
            <w:r w:rsidRPr="00CE15A5">
              <w:rPr>
                <w:b/>
              </w:rPr>
              <w:t xml:space="preserve"> </w:t>
            </w:r>
            <w:r>
              <w:rPr>
                <w:b/>
              </w:rPr>
              <w:t>RR</w:t>
            </w:r>
            <w:r w:rsidRPr="00CE15A5">
              <w:rPr>
                <w:b/>
              </w:rPr>
              <w:t xml:space="preserve">POSADJ </w:t>
            </w:r>
            <w:r w:rsidRPr="00CE15A5">
              <w:rPr>
                <w:b/>
                <w:i/>
                <w:vertAlign w:val="subscript"/>
              </w:rPr>
              <w:t>q, h</w:t>
            </w:r>
            <w:r w:rsidRPr="00CE15A5">
              <w:rPr>
                <w:bCs/>
                <w:iCs/>
              </w:rPr>
              <w:t xml:space="preserve"> </w:t>
            </w:r>
            <w:r w:rsidRPr="00CE15A5">
              <w:t>+</w:t>
            </w:r>
            <w:r w:rsidRPr="00CE15A5">
              <w:rPr>
                <w:b/>
              </w:rPr>
              <w:t xml:space="preserve"> EC</w:t>
            </w:r>
            <w:r>
              <w:rPr>
                <w:b/>
              </w:rPr>
              <w:t>R</w:t>
            </w:r>
            <w:r w:rsidRPr="00CE15A5">
              <w:rPr>
                <w:b/>
              </w:rPr>
              <w:t xml:space="preserve">POSADJ </w:t>
            </w:r>
            <w:r w:rsidRPr="00CE15A5">
              <w:rPr>
                <w:b/>
                <w:i/>
                <w:vertAlign w:val="subscript"/>
              </w:rPr>
              <w:t>q, h</w:t>
            </w:r>
            <w:r w:rsidRPr="00CE15A5">
              <w:rPr>
                <w:bCs/>
                <w:iCs/>
              </w:rPr>
              <w:t xml:space="preserve"> </w:t>
            </w:r>
            <w:r w:rsidRPr="00CE15A5">
              <w:t xml:space="preserve">+ </w:t>
            </w:r>
            <w:r w:rsidRPr="00CE15A5">
              <w:rPr>
                <w:b/>
              </w:rPr>
              <w:t xml:space="preserve">NSPOSADJ </w:t>
            </w:r>
            <w:r w:rsidRPr="00CE15A5">
              <w:rPr>
                <w:b/>
                <w:i/>
                <w:vertAlign w:val="subscript"/>
              </w:rPr>
              <w:t>q, h</w:t>
            </w:r>
            <w:r w:rsidRPr="00CE15A5">
              <w:rPr>
                <w:bCs/>
                <w:iCs/>
              </w:rPr>
              <w:t xml:space="preserve"> </w:t>
            </w:r>
          </w:p>
          <w:p w14:paraId="1107CBC8" w14:textId="77777777" w:rsidR="00B41753" w:rsidRPr="00AB5CC1" w:rsidRDefault="00B41753" w:rsidP="00B41753">
            <w:pPr>
              <w:spacing w:after="240"/>
              <w:ind w:left="2160"/>
              <w:rPr>
                <w:b/>
                <w:bCs/>
                <w:iCs/>
              </w:rPr>
            </w:pPr>
            <w:ins w:id="877" w:author="ERCOT" w:date="2025-09-10T14:33:00Z" w16du:dateUtc="2025-09-10T19:33:00Z">
              <w:r w:rsidRPr="00CE15A5">
                <w:t xml:space="preserve">+ </w:t>
              </w:r>
              <w:r>
                <w:rPr>
                  <w:b/>
                </w:rPr>
                <w:t>DR</w:t>
              </w:r>
              <w:r w:rsidRPr="00CE15A5">
                <w:rPr>
                  <w:b/>
                </w:rPr>
                <w:t xml:space="preserve">POSADJ </w:t>
              </w:r>
              <w:r w:rsidRPr="00CE15A5">
                <w:rPr>
                  <w:b/>
                  <w:i/>
                  <w:vertAlign w:val="subscript"/>
                </w:rPr>
                <w:t>q, h</w:t>
              </w:r>
              <w:r w:rsidRPr="00CE15A5">
                <w:rPr>
                  <w:bCs/>
                  <w:iCs/>
                </w:rPr>
                <w:t xml:space="preserve"> </w:t>
              </w:r>
            </w:ins>
            <w:r w:rsidRPr="003334B5">
              <w:t>–</w:t>
            </w:r>
            <w:r w:rsidRPr="00AB5CC1">
              <w:rPr>
                <w:b/>
                <w:bCs/>
              </w:rPr>
              <w:t xml:space="preserve"> ASMWCAPUQADJ</w:t>
            </w:r>
            <w:r w:rsidRPr="00934E33">
              <w:rPr>
                <w:b/>
                <w:bCs/>
                <w:i/>
                <w:vertAlign w:val="subscript"/>
              </w:rPr>
              <w:t xml:space="preserve"> q, h</w:t>
            </w:r>
          </w:p>
          <w:p w14:paraId="732172B2" w14:textId="77777777" w:rsidR="00B41753" w:rsidRDefault="00B41753" w:rsidP="00B41753">
            <w:pPr>
              <w:spacing w:after="240"/>
              <w:ind w:left="720"/>
            </w:pPr>
            <w:r>
              <w:t>Where:</w:t>
            </w:r>
          </w:p>
          <w:p w14:paraId="653A1BF6" w14:textId="77777777" w:rsidR="00B41753" w:rsidRDefault="64F3DF89" w:rsidP="7F613925">
            <w:pPr>
              <w:spacing w:after="240"/>
              <w:ind w:left="720"/>
              <w:rPr>
                <w:i/>
                <w:iCs/>
                <w:vertAlign w:val="subscript"/>
              </w:rPr>
            </w:pPr>
            <w:r>
              <w:t>ASMWCAPUQADJ</w:t>
            </w:r>
            <w:r w:rsidRPr="7F613925">
              <w:rPr>
                <w:i/>
                <w:iCs/>
                <w:vertAlign w:val="subscript"/>
              </w:rPr>
              <w:t xml:space="preserve"> q, h</w:t>
            </w:r>
            <w:r>
              <w:t xml:space="preserve"> = </w:t>
            </w:r>
            <w:r w:rsidR="00B41753" w:rsidRPr="00CE15A5">
              <w:rPr>
                <w:b/>
                <w:bCs/>
                <w:position w:val="-18"/>
              </w:rPr>
              <w:object w:dxaOrig="220" w:dyaOrig="420" w14:anchorId="779001E9">
                <v:shape id="_x0000_i1088" type="#_x0000_t75" style="width:12pt;height:24pt" o:ole="">
                  <v:imagedata r:id="rId53" o:title=""/>
                </v:shape>
                <o:OLEObject Type="Embed" ProgID="Equation.3" ShapeID="_x0000_i1088" DrawAspect="Content" ObjectID="_1825175656" r:id="rId101"/>
              </w:object>
            </w:r>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79C6FA9D">
              <w:t xml:space="preserve">ASMWCAPUADJ </w:t>
            </w:r>
            <w:r w:rsidRPr="7F613925">
              <w:rPr>
                <w:i/>
                <w:iCs/>
                <w:vertAlign w:val="subscript"/>
              </w:rPr>
              <w:t xml:space="preserve"> q, h, </w:t>
            </w:r>
            <w:proofErr w:type="spellStart"/>
            <w:r w:rsidRPr="7F613925">
              <w:rPr>
                <w:i/>
                <w:iCs/>
                <w:vertAlign w:val="subscript"/>
              </w:rPr>
              <w:t>ASSubType</w:t>
            </w:r>
            <w:proofErr w:type="spellEnd"/>
            <w:r w:rsidRPr="7F613925">
              <w:rPr>
                <w:i/>
                <w:iCs/>
                <w:vertAlign w:val="subscript"/>
              </w:rPr>
              <w:t>, r</w:t>
            </w:r>
          </w:p>
          <w:p w14:paraId="014F8B9B" w14:textId="77777777" w:rsidR="00B41753" w:rsidRPr="0072673D" w:rsidRDefault="00B41753" w:rsidP="00B41753">
            <w:pPr>
              <w:spacing w:after="240"/>
              <w:ind w:left="720"/>
              <w:rPr>
                <w:iCs/>
              </w:rPr>
            </w:pPr>
            <w:r w:rsidRPr="002F4D26">
              <w:t>RR</w:t>
            </w:r>
            <w:r>
              <w:t>POS</w:t>
            </w:r>
            <w:r>
              <w:rPr>
                <w:lang w:val="it-IT"/>
              </w:rPr>
              <w:t>ADJ</w:t>
            </w:r>
            <w:r w:rsidRPr="002F4D26">
              <w:t xml:space="preserve"> </w:t>
            </w:r>
            <w:r w:rsidRPr="002F4D26">
              <w:rPr>
                <w:i/>
                <w:vertAlign w:val="subscript"/>
              </w:rPr>
              <w:t>q,</w:t>
            </w:r>
            <w:r>
              <w:rPr>
                <w:i/>
                <w:vertAlign w:val="subscript"/>
              </w:rPr>
              <w:t xml:space="preserve"> h</w:t>
            </w:r>
            <w:r>
              <w:t xml:space="preserve"> = Max(0, PFPOS</w:t>
            </w:r>
            <w:r>
              <w:rPr>
                <w:lang w:val="it-IT"/>
              </w:rPr>
              <w:t>ADJ</w:t>
            </w:r>
            <w:r w:rsidRPr="002F4D26">
              <w:t xml:space="preserve"> </w:t>
            </w:r>
            <w:r w:rsidRPr="002F4D26">
              <w:rPr>
                <w:i/>
                <w:vertAlign w:val="subscript"/>
              </w:rPr>
              <w:t>q,</w:t>
            </w:r>
            <w:r>
              <w:rPr>
                <w:i/>
                <w:vertAlign w:val="subscript"/>
              </w:rPr>
              <w:t xml:space="preserve"> h</w:t>
            </w:r>
            <w:r>
              <w:t xml:space="preserve"> + Max(0,UFPOS</w:t>
            </w:r>
            <w:r>
              <w:rPr>
                <w:lang w:val="it-IT"/>
              </w:rPr>
              <w:t>ADJ</w:t>
            </w:r>
            <w:r w:rsidRPr="002F4D26">
              <w:t xml:space="preserve"> </w:t>
            </w:r>
            <w:r w:rsidRPr="002F4D26">
              <w:rPr>
                <w:i/>
                <w:vertAlign w:val="subscript"/>
              </w:rPr>
              <w:t>q,</w:t>
            </w:r>
            <w:r>
              <w:rPr>
                <w:i/>
                <w:vertAlign w:val="subscript"/>
              </w:rPr>
              <w:t xml:space="preserve"> h</w:t>
            </w:r>
            <w:r>
              <w:t xml:space="preserve"> + FFPOS</w:t>
            </w:r>
            <w:r>
              <w:rPr>
                <w:lang w:val="it-IT"/>
              </w:rPr>
              <w:t>ADJ</w:t>
            </w:r>
            <w:r w:rsidRPr="002F4D26">
              <w:t xml:space="preserve"> </w:t>
            </w:r>
            <w:r w:rsidRPr="002F4D26">
              <w:rPr>
                <w:i/>
                <w:vertAlign w:val="subscript"/>
              </w:rPr>
              <w:t>q,</w:t>
            </w:r>
            <w:r>
              <w:rPr>
                <w:i/>
                <w:vertAlign w:val="subscript"/>
              </w:rPr>
              <w:t xml:space="preserve"> h</w:t>
            </w:r>
            <w:r>
              <w:rPr>
                <w:iCs/>
              </w:rPr>
              <w:t>))</w:t>
            </w:r>
          </w:p>
          <w:p w14:paraId="63AB679D" w14:textId="77777777" w:rsidR="00B41753" w:rsidRPr="00AB5CC1" w:rsidRDefault="00B41753" w:rsidP="00B41753">
            <w:pPr>
              <w:spacing w:after="240"/>
              <w:ind w:left="1440" w:hanging="720"/>
              <w:rPr>
                <w:iCs/>
              </w:rPr>
            </w:pPr>
            <w:r>
              <w:t>ECRPOS</w:t>
            </w:r>
            <w:r>
              <w:rPr>
                <w:lang w:val="it-IT"/>
              </w:rPr>
              <w:t>ADJ</w:t>
            </w:r>
            <w:r w:rsidRPr="002F4D26">
              <w:t xml:space="preserve"> </w:t>
            </w:r>
            <w:r w:rsidRPr="002F4D26">
              <w:rPr>
                <w:i/>
                <w:vertAlign w:val="subscript"/>
              </w:rPr>
              <w:t>q,</w:t>
            </w:r>
            <w:r>
              <w:rPr>
                <w:i/>
                <w:vertAlign w:val="subscript"/>
              </w:rPr>
              <w:t xml:space="preserve"> h</w:t>
            </w:r>
            <w:r>
              <w:t xml:space="preserve"> = Max(0, ECSPOS</w:t>
            </w:r>
            <w:r>
              <w:rPr>
                <w:lang w:val="it-IT"/>
              </w:rPr>
              <w:t>ADJ</w:t>
            </w:r>
            <w:r w:rsidRPr="002F4D26">
              <w:t xml:space="preserve"> </w:t>
            </w:r>
            <w:r w:rsidRPr="002F4D26">
              <w:rPr>
                <w:i/>
                <w:vertAlign w:val="subscript"/>
              </w:rPr>
              <w:t>q,</w:t>
            </w:r>
            <w:r>
              <w:rPr>
                <w:i/>
                <w:vertAlign w:val="subscript"/>
              </w:rPr>
              <w:t xml:space="preserve"> h</w:t>
            </w:r>
            <w:r>
              <w:t xml:space="preserve"> + ECMPOS</w:t>
            </w:r>
            <w:r>
              <w:rPr>
                <w:lang w:val="it-IT"/>
              </w:rPr>
              <w:t>ADJ</w:t>
            </w:r>
            <w:r w:rsidRPr="002F4D26">
              <w:t xml:space="preserve"> </w:t>
            </w:r>
            <w:r w:rsidRPr="002F4D26">
              <w:rPr>
                <w:i/>
                <w:vertAlign w:val="subscript"/>
              </w:rPr>
              <w:t>q,</w:t>
            </w:r>
            <w:r>
              <w:rPr>
                <w:i/>
                <w:vertAlign w:val="subscript"/>
              </w:rPr>
              <w:t xml:space="preserve"> h</w:t>
            </w:r>
            <w:r>
              <w:rPr>
                <w:iCs/>
              </w:rPr>
              <w:t>)</w:t>
            </w:r>
          </w:p>
          <w:p w14:paraId="41B2D59E" w14:textId="77777777" w:rsidR="00B41753" w:rsidRPr="0072673D" w:rsidRDefault="00B41753" w:rsidP="00B41753">
            <w:pPr>
              <w:spacing w:after="240"/>
              <w:ind w:left="1440" w:hanging="720"/>
              <w:rPr>
                <w:iCs/>
              </w:rPr>
            </w:pPr>
            <w:r w:rsidRPr="002F4D26">
              <w:t>NS</w:t>
            </w:r>
            <w:r>
              <w:t>POS</w:t>
            </w:r>
            <w:r>
              <w:rPr>
                <w:lang w:val="it-IT"/>
              </w:rPr>
              <w:t>ADJ</w:t>
            </w:r>
            <w:r w:rsidRPr="002F4D26">
              <w:t xml:space="preserve"> </w:t>
            </w:r>
            <w:r w:rsidRPr="002F4D26">
              <w:rPr>
                <w:i/>
                <w:vertAlign w:val="subscript"/>
              </w:rPr>
              <w:t>q,</w:t>
            </w:r>
            <w:r>
              <w:rPr>
                <w:i/>
                <w:vertAlign w:val="subscript"/>
              </w:rPr>
              <w:t xml:space="preserve"> h</w:t>
            </w:r>
            <w:r>
              <w:t xml:space="preserve"> = Max(0,</w:t>
            </w:r>
            <w:r w:rsidRPr="002F4D26">
              <w:t>NS</w:t>
            </w:r>
            <w:r>
              <w:t>SPOS</w:t>
            </w:r>
            <w:r>
              <w:rPr>
                <w:lang w:val="it-IT"/>
              </w:rPr>
              <w:t>ADJ</w:t>
            </w:r>
            <w:r w:rsidRPr="002F4D26">
              <w:t xml:space="preserve"> </w:t>
            </w:r>
            <w:r w:rsidRPr="002F4D26">
              <w:rPr>
                <w:i/>
                <w:vertAlign w:val="subscript"/>
              </w:rPr>
              <w:t>q,</w:t>
            </w:r>
            <w:r>
              <w:rPr>
                <w:i/>
                <w:vertAlign w:val="subscript"/>
              </w:rPr>
              <w:t xml:space="preserve"> h</w:t>
            </w:r>
            <w:r>
              <w:t xml:space="preserve"> + </w:t>
            </w:r>
            <w:r w:rsidRPr="002F4D26">
              <w:t>NS</w:t>
            </w:r>
            <w:r>
              <w:t>MPOS</w:t>
            </w:r>
            <w:r>
              <w:rPr>
                <w:lang w:val="it-IT"/>
              </w:rPr>
              <w:t>ADJ</w:t>
            </w:r>
            <w:r w:rsidRPr="002F4D26">
              <w:t xml:space="preserve"> </w:t>
            </w:r>
            <w:r w:rsidRPr="002F4D26">
              <w:rPr>
                <w:i/>
                <w:vertAlign w:val="subscript"/>
              </w:rPr>
              <w:t>q,</w:t>
            </w:r>
            <w:r>
              <w:rPr>
                <w:i/>
                <w:vertAlign w:val="subscript"/>
              </w:rPr>
              <w:t xml:space="preserve"> h</w:t>
            </w:r>
            <w:r>
              <w:rPr>
                <w:iCs/>
              </w:rPr>
              <w:t>)</w:t>
            </w:r>
          </w:p>
          <w:p w14:paraId="27F995D4" w14:textId="77777777" w:rsidR="00B363CE" w:rsidRPr="004B6091" w:rsidRDefault="00B363CE" w:rsidP="00B363CE">
            <w:pPr>
              <w:tabs>
                <w:tab w:val="left" w:pos="2340"/>
                <w:tab w:val="left" w:pos="3420"/>
              </w:tabs>
              <w:rPr>
                <w:bCs/>
              </w:rPr>
            </w:pPr>
            <w:r w:rsidRPr="004B6091">
              <w:rPr>
                <w:bCs/>
              </w:rPr>
              <w:t>The above variables are defined as follows:</w:t>
            </w:r>
          </w:p>
          <w:tbl>
            <w:tblPr>
              <w:tblW w:w="918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28"/>
              <w:gridCol w:w="694"/>
              <w:gridCol w:w="6461"/>
            </w:tblGrid>
            <w:tr w:rsidR="00B363CE" w14:paraId="449DED9B" w14:textId="77777777">
              <w:trPr>
                <w:cantSplit/>
                <w:tblHeader/>
              </w:trPr>
              <w:tc>
                <w:tcPr>
                  <w:tcW w:w="1104" w:type="pct"/>
                </w:tcPr>
                <w:p w14:paraId="2CF5BDE8" w14:textId="77777777" w:rsidR="00B363CE" w:rsidRDefault="00B363CE" w:rsidP="00B363CE">
                  <w:pPr>
                    <w:pStyle w:val="TableHead"/>
                  </w:pPr>
                  <w:r>
                    <w:lastRenderedPageBreak/>
                    <w:t>Variable</w:t>
                  </w:r>
                </w:p>
              </w:tc>
              <w:tc>
                <w:tcPr>
                  <w:tcW w:w="378" w:type="pct"/>
                </w:tcPr>
                <w:p w14:paraId="6A834997" w14:textId="77777777" w:rsidR="00B363CE" w:rsidRDefault="00B363CE" w:rsidP="00B363CE">
                  <w:pPr>
                    <w:pStyle w:val="TableHead"/>
                    <w:jc w:val="center"/>
                  </w:pPr>
                  <w:r>
                    <w:t>Unit</w:t>
                  </w:r>
                </w:p>
              </w:tc>
              <w:tc>
                <w:tcPr>
                  <w:tcW w:w="3518" w:type="pct"/>
                </w:tcPr>
                <w:p w14:paraId="49AB1DAA" w14:textId="77777777" w:rsidR="00B363CE" w:rsidRDefault="00B363CE" w:rsidP="00B363CE">
                  <w:pPr>
                    <w:pStyle w:val="TableHead"/>
                  </w:pPr>
                  <w:r>
                    <w:t>Definition</w:t>
                  </w:r>
                </w:p>
              </w:tc>
            </w:tr>
            <w:tr w:rsidR="00B363CE" w14:paraId="4135EF5F" w14:textId="77777777">
              <w:trPr>
                <w:cantSplit/>
              </w:trPr>
              <w:tc>
                <w:tcPr>
                  <w:tcW w:w="1104" w:type="pct"/>
                </w:tcPr>
                <w:p w14:paraId="79B12DE5" w14:textId="77777777" w:rsidR="00B363CE" w:rsidRDefault="00B363CE" w:rsidP="00B363CE">
                  <w:pPr>
                    <w:pStyle w:val="TableBody"/>
                  </w:pPr>
                  <w:r>
                    <w:t xml:space="preserve">RUCSFRS </w:t>
                  </w:r>
                  <w:proofErr w:type="spellStart"/>
                  <w:r>
                    <w:rPr>
                      <w:i/>
                      <w:vertAlign w:val="subscript"/>
                    </w:rPr>
                    <w:t>ruc</w:t>
                  </w:r>
                  <w:proofErr w:type="spellEnd"/>
                  <w:r>
                    <w:rPr>
                      <w:i/>
                      <w:vertAlign w:val="subscript"/>
                    </w:rPr>
                    <w:t>, i, q</w:t>
                  </w:r>
                </w:p>
              </w:tc>
              <w:tc>
                <w:tcPr>
                  <w:tcW w:w="378" w:type="pct"/>
                </w:tcPr>
                <w:p w14:paraId="1D3A9B30" w14:textId="77777777" w:rsidR="00B363CE" w:rsidRDefault="00B363CE" w:rsidP="00B363CE">
                  <w:pPr>
                    <w:pStyle w:val="TableBody"/>
                    <w:jc w:val="center"/>
                  </w:pPr>
                  <w:r>
                    <w:t>none</w:t>
                  </w:r>
                </w:p>
              </w:tc>
              <w:tc>
                <w:tcPr>
                  <w:tcW w:w="3518" w:type="pct"/>
                </w:tcPr>
                <w:p w14:paraId="6C60309D" w14:textId="77777777" w:rsidR="00B363CE" w:rsidRDefault="00B363CE" w:rsidP="00B363CE">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w:t>
                  </w:r>
                  <w:proofErr w:type="spellStart"/>
                  <w:r w:rsidRPr="00A577B9">
                    <w:rPr>
                      <w:i/>
                    </w:rPr>
                    <w:t>ruc</w:t>
                  </w:r>
                  <w:proofErr w:type="spellEnd"/>
                  <w:r>
                    <w:t xml:space="preserve">, for the 15-minute Settlement Interval </w:t>
                  </w:r>
                  <w:r w:rsidRPr="00921E96">
                    <w:rPr>
                      <w:i/>
                    </w:rPr>
                    <w:t>i</w:t>
                  </w:r>
                  <w:r>
                    <w:t>.</w:t>
                  </w:r>
                </w:p>
              </w:tc>
            </w:tr>
            <w:tr w:rsidR="00B363CE" w14:paraId="209CFD29" w14:textId="77777777">
              <w:trPr>
                <w:cantSplit/>
              </w:trPr>
              <w:tc>
                <w:tcPr>
                  <w:tcW w:w="1104" w:type="pct"/>
                </w:tcPr>
                <w:p w14:paraId="4D2CDE90" w14:textId="77777777" w:rsidR="00B363CE" w:rsidRDefault="00B363CE" w:rsidP="00B363CE">
                  <w:pPr>
                    <w:pStyle w:val="TableBody"/>
                  </w:pPr>
                  <w:r>
                    <w:t xml:space="preserve">RUCSF </w:t>
                  </w:r>
                  <w:proofErr w:type="spellStart"/>
                  <w:r>
                    <w:rPr>
                      <w:i/>
                      <w:vertAlign w:val="subscript"/>
                    </w:rPr>
                    <w:t>ruc</w:t>
                  </w:r>
                  <w:proofErr w:type="spellEnd"/>
                  <w:r>
                    <w:rPr>
                      <w:i/>
                      <w:vertAlign w:val="subscript"/>
                    </w:rPr>
                    <w:t>, i, q</w:t>
                  </w:r>
                </w:p>
              </w:tc>
              <w:tc>
                <w:tcPr>
                  <w:tcW w:w="378" w:type="pct"/>
                </w:tcPr>
                <w:p w14:paraId="4D6305FD" w14:textId="77777777" w:rsidR="00B363CE" w:rsidRDefault="00B363CE" w:rsidP="00B363CE">
                  <w:pPr>
                    <w:pStyle w:val="TableBody"/>
                    <w:jc w:val="center"/>
                  </w:pPr>
                  <w:r>
                    <w:t>MW</w:t>
                  </w:r>
                </w:p>
              </w:tc>
              <w:tc>
                <w:tcPr>
                  <w:tcW w:w="3518" w:type="pct"/>
                </w:tcPr>
                <w:p w14:paraId="6AE9A648" w14:textId="77777777" w:rsidR="00B363CE" w:rsidRDefault="00B363CE" w:rsidP="00B363CE">
                  <w:pPr>
                    <w:pStyle w:val="TableBody"/>
                  </w:pPr>
                  <w:r>
                    <w:rPr>
                      <w:i/>
                    </w:rPr>
                    <w:t>RUC Shortfall</w:t>
                  </w:r>
                  <w:r>
                    <w:t xml:space="preserve">—The QSE </w:t>
                  </w:r>
                  <w:r>
                    <w:rPr>
                      <w:i/>
                    </w:rPr>
                    <w:t>q</w:t>
                  </w:r>
                  <w:r>
                    <w:t xml:space="preserve">’s capacity shortfall for the RUC process </w:t>
                  </w:r>
                  <w:proofErr w:type="spellStart"/>
                  <w:r w:rsidRPr="00A577B9">
                    <w:rPr>
                      <w:i/>
                    </w:rPr>
                    <w:t>ruc</w:t>
                  </w:r>
                  <w:proofErr w:type="spellEnd"/>
                  <w:r>
                    <w:t xml:space="preserve"> for the 15-minute Settlement Interval</w:t>
                  </w:r>
                  <w:r w:rsidRPr="00921E96">
                    <w:rPr>
                      <w:i/>
                    </w:rPr>
                    <w:t xml:space="preserve"> i</w:t>
                  </w:r>
                  <w:r>
                    <w:t>.</w:t>
                  </w:r>
                </w:p>
              </w:tc>
            </w:tr>
            <w:tr w:rsidR="00B363CE" w14:paraId="68D0D2DC" w14:textId="77777777">
              <w:trPr>
                <w:cantSplit/>
              </w:trPr>
              <w:tc>
                <w:tcPr>
                  <w:tcW w:w="1104" w:type="pct"/>
                </w:tcPr>
                <w:p w14:paraId="41A8E20A" w14:textId="77777777" w:rsidR="00B363CE" w:rsidRDefault="00B363CE" w:rsidP="00B363CE">
                  <w:pPr>
                    <w:pStyle w:val="TableBody"/>
                  </w:pPr>
                  <w:r>
                    <w:t xml:space="preserve">RUCSFTOT </w:t>
                  </w:r>
                  <w:proofErr w:type="spellStart"/>
                  <w:r>
                    <w:rPr>
                      <w:i/>
                      <w:vertAlign w:val="subscript"/>
                    </w:rPr>
                    <w:t>ruc</w:t>
                  </w:r>
                  <w:proofErr w:type="spellEnd"/>
                  <w:r>
                    <w:rPr>
                      <w:i/>
                      <w:vertAlign w:val="subscript"/>
                    </w:rPr>
                    <w:t>, i</w:t>
                  </w:r>
                </w:p>
              </w:tc>
              <w:tc>
                <w:tcPr>
                  <w:tcW w:w="378" w:type="pct"/>
                </w:tcPr>
                <w:p w14:paraId="06F472CD" w14:textId="77777777" w:rsidR="00B363CE" w:rsidRDefault="00B363CE" w:rsidP="00B363CE">
                  <w:pPr>
                    <w:pStyle w:val="TableBody"/>
                    <w:jc w:val="center"/>
                  </w:pPr>
                  <w:r>
                    <w:t>MW</w:t>
                  </w:r>
                </w:p>
              </w:tc>
              <w:tc>
                <w:tcPr>
                  <w:tcW w:w="3518" w:type="pct"/>
                </w:tcPr>
                <w:p w14:paraId="6AE4DBCA" w14:textId="77777777" w:rsidR="00B363CE" w:rsidRDefault="00B363CE" w:rsidP="00B363CE">
                  <w:pPr>
                    <w:pStyle w:val="TableBody"/>
                    <w:rPr>
                      <w:i/>
                    </w:rPr>
                  </w:pPr>
                  <w:r>
                    <w:rPr>
                      <w:i/>
                    </w:rPr>
                    <w:t>RUC Shortfall Total</w:t>
                  </w:r>
                  <w:r>
                    <w:t>—</w:t>
                  </w:r>
                  <w:r w:rsidRPr="00030CE9">
                    <w:t>The sum of all QSEs’ capacity shortfalls, for a RUC process</w:t>
                  </w:r>
                  <w:r w:rsidRPr="00A577B9">
                    <w:rPr>
                      <w:i/>
                    </w:rPr>
                    <w:t xml:space="preserve"> </w:t>
                  </w:r>
                  <w:proofErr w:type="spellStart"/>
                  <w:r w:rsidRPr="00A577B9">
                    <w:rPr>
                      <w:i/>
                    </w:rPr>
                    <w:t>ruc</w:t>
                  </w:r>
                  <w:proofErr w:type="spellEnd"/>
                  <w:r w:rsidRPr="00030CE9">
                    <w:t>, for a 15-minute Settlement Interval</w:t>
                  </w:r>
                  <w:r w:rsidRPr="00921E96">
                    <w:rPr>
                      <w:i/>
                    </w:rPr>
                    <w:t xml:space="preserve"> i</w:t>
                  </w:r>
                  <w:r w:rsidRPr="00030CE9">
                    <w:t>.</w:t>
                  </w:r>
                </w:p>
              </w:tc>
            </w:tr>
            <w:tr w:rsidR="00B363CE" w14:paraId="0DA6DDC0" w14:textId="77777777">
              <w:trPr>
                <w:cantSplit/>
              </w:trPr>
              <w:tc>
                <w:tcPr>
                  <w:tcW w:w="1104" w:type="pct"/>
                </w:tcPr>
                <w:p w14:paraId="2E363324" w14:textId="77777777" w:rsidR="00B363CE" w:rsidRDefault="00B363CE" w:rsidP="00B363CE">
                  <w:pPr>
                    <w:pStyle w:val="TableBody"/>
                  </w:pPr>
                  <w:r w:rsidRPr="005A03E7">
                    <w:t>RUCSFSNAP</w:t>
                  </w:r>
                  <w:r>
                    <w:t xml:space="preserve"> </w:t>
                  </w:r>
                  <w:proofErr w:type="spellStart"/>
                  <w:r>
                    <w:rPr>
                      <w:i/>
                      <w:vertAlign w:val="subscript"/>
                    </w:rPr>
                    <w:t>ruc</w:t>
                  </w:r>
                  <w:proofErr w:type="spellEnd"/>
                  <w:r>
                    <w:rPr>
                      <w:i/>
                      <w:vertAlign w:val="subscript"/>
                    </w:rPr>
                    <w:t xml:space="preserve">, </w:t>
                  </w:r>
                  <w:r w:rsidRPr="00E67D2A">
                    <w:rPr>
                      <w:i/>
                      <w:vertAlign w:val="subscript"/>
                    </w:rPr>
                    <w:t>q</w:t>
                  </w:r>
                  <w:r>
                    <w:rPr>
                      <w:i/>
                      <w:vertAlign w:val="subscript"/>
                    </w:rPr>
                    <w:t>, i</w:t>
                  </w:r>
                </w:p>
              </w:tc>
              <w:tc>
                <w:tcPr>
                  <w:tcW w:w="378" w:type="pct"/>
                </w:tcPr>
                <w:p w14:paraId="7054B129" w14:textId="77777777" w:rsidR="00B363CE" w:rsidRDefault="00B363CE" w:rsidP="00B363CE">
                  <w:pPr>
                    <w:pStyle w:val="TableBody"/>
                    <w:jc w:val="center"/>
                  </w:pPr>
                  <w:r>
                    <w:t>MW</w:t>
                  </w:r>
                </w:p>
              </w:tc>
              <w:tc>
                <w:tcPr>
                  <w:tcW w:w="3518" w:type="pct"/>
                </w:tcPr>
                <w:p w14:paraId="7C1D5DDD" w14:textId="77777777" w:rsidR="00B363CE" w:rsidRDefault="00B363CE" w:rsidP="00B363CE">
                  <w:pPr>
                    <w:pStyle w:val="TableBody"/>
                  </w:pPr>
                  <w:r>
                    <w:rPr>
                      <w:i/>
                    </w:rPr>
                    <w:t>RUC Shortfall at Snapshot</w:t>
                  </w:r>
                  <w:r>
                    <w:t xml:space="preserve">—The QSE </w:t>
                  </w:r>
                  <w:r>
                    <w:rPr>
                      <w:i/>
                    </w:rPr>
                    <w:t>q</w:t>
                  </w:r>
                  <w:r>
                    <w:t xml:space="preserve">’s capacity shortfall will be the maximum of the QSE’s overall shortfall or Ancillary Service shortfall, as calculated for the RUC process </w:t>
                  </w:r>
                  <w:proofErr w:type="spellStart"/>
                  <w:r w:rsidRPr="00A577B9">
                    <w:rPr>
                      <w:i/>
                    </w:rPr>
                    <w:t>ruc</w:t>
                  </w:r>
                  <w:proofErr w:type="spellEnd"/>
                  <w:r>
                    <w:t xml:space="preserve"> for the 15-minute Settlement Interval</w:t>
                  </w:r>
                  <w:r w:rsidRPr="00921E96">
                    <w:rPr>
                      <w:i/>
                    </w:rPr>
                    <w:t xml:space="preserve"> i</w:t>
                  </w:r>
                  <w:r>
                    <w:t>.</w:t>
                  </w:r>
                </w:p>
              </w:tc>
            </w:tr>
            <w:tr w:rsidR="00B363CE" w14:paraId="7879890E" w14:textId="77777777">
              <w:trPr>
                <w:cantSplit/>
              </w:trPr>
              <w:tc>
                <w:tcPr>
                  <w:tcW w:w="1104" w:type="pct"/>
                </w:tcPr>
                <w:p w14:paraId="5595C8F8" w14:textId="77777777" w:rsidR="00B363CE" w:rsidRDefault="00B363CE" w:rsidP="00B363CE">
                  <w:pPr>
                    <w:pStyle w:val="TableBody"/>
                  </w:pPr>
                  <w:r>
                    <w:t xml:space="preserve">RUCSFADJ </w:t>
                  </w:r>
                  <w:proofErr w:type="spellStart"/>
                  <w:r>
                    <w:rPr>
                      <w:i/>
                      <w:vertAlign w:val="subscript"/>
                    </w:rPr>
                    <w:t>ruc</w:t>
                  </w:r>
                  <w:proofErr w:type="spellEnd"/>
                  <w:r>
                    <w:rPr>
                      <w:i/>
                      <w:vertAlign w:val="subscript"/>
                    </w:rPr>
                    <w:t>, q, i</w:t>
                  </w:r>
                </w:p>
              </w:tc>
              <w:tc>
                <w:tcPr>
                  <w:tcW w:w="378" w:type="pct"/>
                </w:tcPr>
                <w:p w14:paraId="6E4BB11A" w14:textId="77777777" w:rsidR="00B363CE" w:rsidRDefault="00B363CE" w:rsidP="00B363CE">
                  <w:pPr>
                    <w:pStyle w:val="TableBody"/>
                    <w:jc w:val="center"/>
                  </w:pPr>
                  <w:r>
                    <w:t>MW</w:t>
                  </w:r>
                </w:p>
              </w:tc>
              <w:tc>
                <w:tcPr>
                  <w:tcW w:w="3518" w:type="pct"/>
                </w:tcPr>
                <w:p w14:paraId="68D61892" w14:textId="77777777" w:rsidR="00B363CE" w:rsidRDefault="00B363CE" w:rsidP="00B363CE">
                  <w:pPr>
                    <w:pStyle w:val="TableBody"/>
                  </w:pPr>
                  <w:r>
                    <w:rPr>
                      <w:i/>
                    </w:rPr>
                    <w:t>RUC Shortfall at End of Adjustment Period</w:t>
                  </w:r>
                  <w:r>
                    <w:t xml:space="preserve">—The QSE </w:t>
                  </w:r>
                  <w:r>
                    <w:rPr>
                      <w:i/>
                    </w:rPr>
                    <w:t>q</w:t>
                  </w:r>
                  <w:r>
                    <w:t>’s end of Adjustment Period capacity shortfall will be the maximum of the QSE’s overall shortfall or Ancillary Service shortfall, as calculated for the RUC process</w:t>
                  </w:r>
                  <w:r w:rsidRPr="00A577B9">
                    <w:rPr>
                      <w:i/>
                    </w:rPr>
                    <w:t xml:space="preserve"> </w:t>
                  </w:r>
                  <w:proofErr w:type="spellStart"/>
                  <w:r w:rsidRPr="00A577B9">
                    <w:rPr>
                      <w:i/>
                    </w:rPr>
                    <w:t>ruc</w:t>
                  </w:r>
                  <w:proofErr w:type="spellEnd"/>
                  <w:r>
                    <w:t>, for the 15-minute Settlement Interval</w:t>
                  </w:r>
                  <w:r w:rsidRPr="00921E96">
                    <w:rPr>
                      <w:i/>
                    </w:rPr>
                    <w:t xml:space="preserve"> i</w:t>
                  </w:r>
                  <w:r>
                    <w:t>.</w:t>
                  </w:r>
                </w:p>
              </w:tc>
            </w:tr>
            <w:tr w:rsidR="00B363CE" w14:paraId="43D97865" w14:textId="77777777">
              <w:trPr>
                <w:cantSplit/>
              </w:trPr>
              <w:tc>
                <w:tcPr>
                  <w:tcW w:w="1104" w:type="pct"/>
                </w:tcPr>
                <w:p w14:paraId="698BCD21" w14:textId="77777777" w:rsidR="00B363CE" w:rsidRDefault="00B363CE" w:rsidP="00B363CE">
                  <w:pPr>
                    <w:pStyle w:val="TableBody"/>
                  </w:pPr>
                  <w:r>
                    <w:t xml:space="preserve">RUCCAPCREDIT </w:t>
                  </w:r>
                  <w:r>
                    <w:rPr>
                      <w:i/>
                      <w:vertAlign w:val="subscript"/>
                    </w:rPr>
                    <w:t>q, i, z</w:t>
                  </w:r>
                </w:p>
              </w:tc>
              <w:tc>
                <w:tcPr>
                  <w:tcW w:w="378" w:type="pct"/>
                </w:tcPr>
                <w:p w14:paraId="33494C52" w14:textId="77777777" w:rsidR="00B363CE" w:rsidRDefault="00B363CE" w:rsidP="00B363CE">
                  <w:pPr>
                    <w:pStyle w:val="TableBody"/>
                    <w:jc w:val="center"/>
                  </w:pPr>
                  <w:r>
                    <w:t>MW</w:t>
                  </w:r>
                </w:p>
              </w:tc>
              <w:tc>
                <w:tcPr>
                  <w:tcW w:w="3518" w:type="pct"/>
                </w:tcPr>
                <w:p w14:paraId="1E01BDC2" w14:textId="77777777" w:rsidR="00B363CE" w:rsidRDefault="00B363CE" w:rsidP="00B363CE">
                  <w:pPr>
                    <w:pStyle w:val="TableBody"/>
                    <w:rPr>
                      <w:i/>
                    </w:rPr>
                  </w:pPr>
                  <w:r>
                    <w:rPr>
                      <w:i/>
                    </w:rPr>
                    <w:t>RUC Capacity Credit</w:t>
                  </w:r>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B363CE" w14:paraId="7C26108A" w14:textId="77777777">
              <w:trPr>
                <w:cantSplit/>
              </w:trPr>
              <w:tc>
                <w:tcPr>
                  <w:tcW w:w="1104" w:type="pct"/>
                </w:tcPr>
                <w:p w14:paraId="08EC8805" w14:textId="77777777" w:rsidR="00B363CE" w:rsidRDefault="00B363CE" w:rsidP="00B363CE">
                  <w:pPr>
                    <w:pStyle w:val="TableBody"/>
                  </w:pPr>
                  <w:r w:rsidRPr="002F4D26">
                    <w:t xml:space="preserve">RUCOSFSNAP </w:t>
                  </w:r>
                  <w:proofErr w:type="spellStart"/>
                  <w:r w:rsidRPr="002F4D26">
                    <w:rPr>
                      <w:i/>
                      <w:vertAlign w:val="subscript"/>
                    </w:rPr>
                    <w:t>ruc</w:t>
                  </w:r>
                  <w:proofErr w:type="spellEnd"/>
                  <w:r w:rsidRPr="002F4D26">
                    <w:rPr>
                      <w:i/>
                      <w:vertAlign w:val="subscript"/>
                    </w:rPr>
                    <w:t>,</w:t>
                  </w:r>
                  <w:r>
                    <w:rPr>
                      <w:i/>
                      <w:vertAlign w:val="subscript"/>
                    </w:rPr>
                    <w:t xml:space="preserve"> </w:t>
                  </w:r>
                  <w:r w:rsidRPr="002F4D26">
                    <w:rPr>
                      <w:i/>
                      <w:vertAlign w:val="subscript"/>
                    </w:rPr>
                    <w:t>q,</w:t>
                  </w:r>
                  <w:r>
                    <w:rPr>
                      <w:i/>
                      <w:vertAlign w:val="subscript"/>
                    </w:rPr>
                    <w:t xml:space="preserve"> </w:t>
                  </w:r>
                  <w:r w:rsidRPr="002F4D26">
                    <w:rPr>
                      <w:i/>
                      <w:vertAlign w:val="subscript"/>
                    </w:rPr>
                    <w:t>i</w:t>
                  </w:r>
                </w:p>
              </w:tc>
              <w:tc>
                <w:tcPr>
                  <w:tcW w:w="378" w:type="pct"/>
                </w:tcPr>
                <w:p w14:paraId="752AECAC" w14:textId="77777777" w:rsidR="00B363CE" w:rsidRDefault="00B363CE" w:rsidP="00B363CE">
                  <w:pPr>
                    <w:pStyle w:val="TableBody"/>
                    <w:jc w:val="center"/>
                  </w:pPr>
                  <w:r>
                    <w:t>MW</w:t>
                  </w:r>
                </w:p>
              </w:tc>
              <w:tc>
                <w:tcPr>
                  <w:tcW w:w="3518" w:type="pct"/>
                </w:tcPr>
                <w:p w14:paraId="0AC67FEB" w14:textId="77777777" w:rsidR="00B363CE" w:rsidRDefault="00B363CE" w:rsidP="00B363CE">
                  <w:pPr>
                    <w:pStyle w:val="TableBody"/>
                    <w:rPr>
                      <w:i/>
                    </w:rPr>
                  </w:pPr>
                  <w:r w:rsidRPr="00651A17">
                    <w:rPr>
                      <w:i/>
                    </w:rPr>
                    <w:t>RUC Overall Shortfall at Snapshot</w:t>
                  </w:r>
                  <w:r>
                    <w:t xml:space="preserve"> —The QSE </w:t>
                  </w:r>
                  <w:r w:rsidRPr="00651A17">
                    <w:rPr>
                      <w:i/>
                    </w:rPr>
                    <w:t>q</w:t>
                  </w:r>
                  <w:r>
                    <w:t xml:space="preserve">’s overall capacity shortfall according to the RUC Snapshot for the RUC process </w:t>
                  </w:r>
                  <w:proofErr w:type="spellStart"/>
                  <w:r w:rsidRPr="0033359D">
                    <w:rPr>
                      <w:i/>
                    </w:rPr>
                    <w:t>ruc</w:t>
                  </w:r>
                  <w:proofErr w:type="spellEnd"/>
                  <w:r>
                    <w:t xml:space="preserve"> for the 15-minute Settlement Interval</w:t>
                  </w:r>
                  <w:r w:rsidRPr="002F4D26">
                    <w:t xml:space="preserve"> </w:t>
                  </w:r>
                  <w:r w:rsidRPr="00651A17">
                    <w:rPr>
                      <w:i/>
                    </w:rPr>
                    <w:t>i</w:t>
                  </w:r>
                  <w:r>
                    <w:t>.</w:t>
                  </w:r>
                </w:p>
              </w:tc>
            </w:tr>
            <w:tr w:rsidR="00B363CE" w14:paraId="15C30913" w14:textId="77777777">
              <w:trPr>
                <w:cantSplit/>
              </w:trPr>
              <w:tc>
                <w:tcPr>
                  <w:tcW w:w="1104" w:type="pct"/>
                </w:tcPr>
                <w:p w14:paraId="5B558AD9" w14:textId="77777777" w:rsidR="00B363CE" w:rsidRDefault="00B363CE" w:rsidP="00B363CE">
                  <w:pPr>
                    <w:pStyle w:val="TableBody"/>
                  </w:pPr>
                  <w:r w:rsidRPr="002F4D26">
                    <w:t xml:space="preserve">RUCASFSNAP </w:t>
                  </w:r>
                  <w:proofErr w:type="spellStart"/>
                  <w:r w:rsidRPr="002F4D26">
                    <w:rPr>
                      <w:i/>
                      <w:vertAlign w:val="subscript"/>
                    </w:rPr>
                    <w:t>ruc</w:t>
                  </w:r>
                  <w:proofErr w:type="spellEnd"/>
                  <w:r w:rsidRPr="002F4D26">
                    <w:rPr>
                      <w:i/>
                      <w:vertAlign w:val="subscript"/>
                    </w:rPr>
                    <w:t>, q, i</w:t>
                  </w:r>
                </w:p>
              </w:tc>
              <w:tc>
                <w:tcPr>
                  <w:tcW w:w="378" w:type="pct"/>
                </w:tcPr>
                <w:p w14:paraId="7BBC8577" w14:textId="77777777" w:rsidR="00B363CE" w:rsidRDefault="00B363CE" w:rsidP="00B363CE">
                  <w:pPr>
                    <w:pStyle w:val="TableBody"/>
                    <w:jc w:val="center"/>
                  </w:pPr>
                  <w:r>
                    <w:t>MW</w:t>
                  </w:r>
                </w:p>
              </w:tc>
              <w:tc>
                <w:tcPr>
                  <w:tcW w:w="3518" w:type="pct"/>
                </w:tcPr>
                <w:p w14:paraId="0A590FE2" w14:textId="77777777" w:rsidR="00B363CE" w:rsidRDefault="00B363CE" w:rsidP="00B363CE">
                  <w:pPr>
                    <w:pStyle w:val="TableBody"/>
                    <w:rPr>
                      <w:i/>
                    </w:rPr>
                  </w:pPr>
                  <w:r w:rsidRPr="00651A17">
                    <w:rPr>
                      <w:i/>
                    </w:rPr>
                    <w:t>RUC Ancillary Service Shortfall at Snapshot</w:t>
                  </w:r>
                  <w:r>
                    <w:t xml:space="preserve"> —The QSE </w:t>
                  </w:r>
                  <w:r w:rsidRPr="00651A17">
                    <w:rPr>
                      <w:i/>
                    </w:rPr>
                    <w:t>q</w:t>
                  </w:r>
                  <w:r>
                    <w:t xml:space="preserve">’s Ancillary Service capacity shortfall according to the RUC Snapshot for the RUC process </w:t>
                  </w:r>
                  <w:proofErr w:type="spellStart"/>
                  <w:r w:rsidRPr="0033359D">
                    <w:rPr>
                      <w:i/>
                    </w:rPr>
                    <w:t>ruc</w:t>
                  </w:r>
                  <w:proofErr w:type="spellEnd"/>
                  <w:r>
                    <w:t xml:space="preserve"> for the 15-minute Settlement Interval</w:t>
                  </w:r>
                  <w:r w:rsidRPr="002F4D26">
                    <w:t xml:space="preserve"> </w:t>
                  </w:r>
                  <w:r w:rsidRPr="00651A17">
                    <w:rPr>
                      <w:i/>
                    </w:rPr>
                    <w:t>i</w:t>
                  </w:r>
                  <w:r>
                    <w:t>.</w:t>
                  </w:r>
                </w:p>
              </w:tc>
            </w:tr>
            <w:tr w:rsidR="00B363CE" w14:paraId="2597F18A" w14:textId="77777777">
              <w:trPr>
                <w:cantSplit/>
              </w:trPr>
              <w:tc>
                <w:tcPr>
                  <w:tcW w:w="1104" w:type="pct"/>
                </w:tcPr>
                <w:p w14:paraId="763FEBAD" w14:textId="77777777" w:rsidR="00B363CE" w:rsidRDefault="00B363CE" w:rsidP="00B363CE">
                  <w:pPr>
                    <w:pStyle w:val="TableBody"/>
                  </w:pPr>
                  <w:r>
                    <w:t xml:space="preserve">ASONPOSSNAP </w:t>
                  </w:r>
                  <w:r w:rsidRPr="00DE1AC6">
                    <w:rPr>
                      <w:i/>
                      <w:vertAlign w:val="subscript"/>
                      <w:lang w:val="it-IT"/>
                    </w:rPr>
                    <w:t>ruc ,q ,i</w:t>
                  </w:r>
                </w:p>
              </w:tc>
              <w:tc>
                <w:tcPr>
                  <w:tcW w:w="378" w:type="pct"/>
                </w:tcPr>
                <w:p w14:paraId="0D413A85" w14:textId="77777777" w:rsidR="00B363CE" w:rsidRDefault="00B363CE" w:rsidP="00B363CE">
                  <w:pPr>
                    <w:pStyle w:val="TableBody"/>
                    <w:jc w:val="center"/>
                  </w:pPr>
                  <w:r>
                    <w:t>MW</w:t>
                  </w:r>
                </w:p>
              </w:tc>
              <w:tc>
                <w:tcPr>
                  <w:tcW w:w="3518" w:type="pct"/>
                </w:tcPr>
                <w:p w14:paraId="1A6EBEBC" w14:textId="77777777" w:rsidR="00B363CE" w:rsidRDefault="00B363CE" w:rsidP="00B363CE">
                  <w:pPr>
                    <w:pStyle w:val="TableBody"/>
                    <w:rPr>
                      <w:i/>
                    </w:rPr>
                  </w:pPr>
                  <w:r>
                    <w:rPr>
                      <w:i/>
                    </w:rPr>
                    <w:t xml:space="preserve">Ancillary Service On-Line Position at Snapshot – </w:t>
                  </w:r>
                  <w:r>
                    <w:t xml:space="preserve">The QSE </w:t>
                  </w:r>
                  <w:r w:rsidRPr="002F4D26">
                    <w:rPr>
                      <w:i/>
                    </w:rPr>
                    <w:t>q’s</w:t>
                  </w:r>
                  <w:r>
                    <w:rPr>
                      <w:i/>
                    </w:rPr>
                    <w:t xml:space="preserve"> </w:t>
                  </w:r>
                  <w:r>
                    <w:t xml:space="preserve">total On-Line Ancillary Service position according to the RUC Snapshot for the RUC process </w:t>
                  </w:r>
                  <w:proofErr w:type="spellStart"/>
                  <w:r>
                    <w:rPr>
                      <w:i/>
                    </w:rPr>
                    <w:t>ruc</w:t>
                  </w:r>
                  <w:proofErr w:type="spellEnd"/>
                  <w:r>
                    <w:rPr>
                      <w:i/>
                    </w:rPr>
                    <w:t xml:space="preserve"> </w:t>
                  </w:r>
                  <w:r>
                    <w:t xml:space="preserve">for the 15-minute Settlement Interval </w:t>
                  </w:r>
                  <w:r>
                    <w:rPr>
                      <w:i/>
                    </w:rPr>
                    <w:t xml:space="preserve">i. </w:t>
                  </w:r>
                </w:p>
              </w:tc>
            </w:tr>
            <w:tr w:rsidR="00B363CE" w14:paraId="2B2DA45B" w14:textId="77777777">
              <w:trPr>
                <w:cantSplit/>
              </w:trPr>
              <w:tc>
                <w:tcPr>
                  <w:tcW w:w="1104" w:type="pct"/>
                </w:tcPr>
                <w:p w14:paraId="5119FA4C" w14:textId="77777777" w:rsidR="00B363CE" w:rsidRDefault="00B363CE" w:rsidP="00B363CE">
                  <w:pPr>
                    <w:pStyle w:val="TableBody"/>
                  </w:pPr>
                  <w:r w:rsidRPr="00E322C4">
                    <w:t>RU</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6CA4142B" w14:textId="77777777" w:rsidR="00B363CE" w:rsidRDefault="00B363CE" w:rsidP="00B363CE">
                  <w:pPr>
                    <w:pStyle w:val="TableBody"/>
                    <w:jc w:val="center"/>
                  </w:pPr>
                  <w:r>
                    <w:t>MW</w:t>
                  </w:r>
                </w:p>
              </w:tc>
              <w:tc>
                <w:tcPr>
                  <w:tcW w:w="3518" w:type="pct"/>
                </w:tcPr>
                <w:p w14:paraId="6DA6984D" w14:textId="77777777" w:rsidR="00B363CE" w:rsidRDefault="00B363CE" w:rsidP="00B363CE">
                  <w:pPr>
                    <w:pStyle w:val="TableBody"/>
                    <w:rPr>
                      <w:i/>
                    </w:rPr>
                  </w:pPr>
                  <w:r w:rsidRPr="00C91418">
                    <w:rPr>
                      <w:i/>
                    </w:rPr>
                    <w:t xml:space="preserve">Regulation Up </w:t>
                  </w:r>
                  <w:r>
                    <w:rPr>
                      <w:i/>
                    </w:rPr>
                    <w:t>Position</w:t>
                  </w:r>
                  <w:r w:rsidRPr="00C91418">
                    <w:rPr>
                      <w:i/>
                    </w:rPr>
                    <w:t xml:space="preserve"> </w:t>
                  </w:r>
                  <w:r w:rsidRPr="002F4D26">
                    <w:rPr>
                      <w:i/>
                    </w:rPr>
                    <w:t>at Snapshot</w:t>
                  </w:r>
                  <w:r>
                    <w:t xml:space="preserve"> </w:t>
                  </w:r>
                  <w:r w:rsidRPr="00351F0F">
                    <w:rPr>
                      <w:rFonts w:ascii="Symbol" w:eastAsia="Symbol" w:hAnsi="Symbol" w:cs="Symbol"/>
                    </w:rPr>
                    <w:t>¾</w:t>
                  </w:r>
                  <w:r w:rsidRPr="00351F0F">
                    <w:t xml:space="preserve">The </w:t>
                  </w:r>
                  <w:r>
                    <w:t xml:space="preserve">QSE </w:t>
                  </w:r>
                  <w:r>
                    <w:rPr>
                      <w:i/>
                    </w:rPr>
                    <w:t xml:space="preserve">q’s </w:t>
                  </w:r>
                  <w:r w:rsidRPr="00F16B02">
                    <w:rPr>
                      <w:iCs w:val="0"/>
                    </w:rPr>
                    <w:t xml:space="preserve">net positive </w:t>
                  </w:r>
                  <w:r>
                    <w:t>Real-Time Reg-Up Ancillary Service Position</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B363CE" w14:paraId="132D6BC8" w14:textId="77777777">
              <w:trPr>
                <w:cantSplit/>
              </w:trPr>
              <w:tc>
                <w:tcPr>
                  <w:tcW w:w="1104" w:type="pct"/>
                </w:tcPr>
                <w:p w14:paraId="1106FD92" w14:textId="77777777" w:rsidR="00B363CE" w:rsidRDefault="00B363CE" w:rsidP="00B363CE">
                  <w:pPr>
                    <w:pStyle w:val="TableBody"/>
                  </w:pPr>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543A7A97" w14:textId="77777777" w:rsidR="00B363CE" w:rsidRDefault="00B363CE" w:rsidP="00B363CE">
                  <w:pPr>
                    <w:pStyle w:val="TableBody"/>
                    <w:jc w:val="center"/>
                  </w:pPr>
                  <w:r>
                    <w:t>MW</w:t>
                  </w:r>
                </w:p>
              </w:tc>
              <w:tc>
                <w:tcPr>
                  <w:tcW w:w="3518" w:type="pct"/>
                </w:tcPr>
                <w:p w14:paraId="627DE7AB" w14:textId="77777777" w:rsidR="00B363CE" w:rsidRDefault="00B363CE" w:rsidP="00B363CE">
                  <w:pPr>
                    <w:pStyle w:val="TableBody"/>
                    <w:rPr>
                      <w:i/>
                    </w:rPr>
                  </w:pPr>
                  <w:r w:rsidRPr="00C91418">
                    <w:rPr>
                      <w:i/>
                    </w:rPr>
                    <w:t xml:space="preserve">Responsive Reserve Service </w:t>
                  </w:r>
                  <w:r>
                    <w:rPr>
                      <w:i/>
                    </w:rPr>
                    <w:t>Position</w:t>
                  </w:r>
                  <w:r w:rsidRPr="00AF7420">
                    <w:rPr>
                      <w:i/>
                    </w:rPr>
                    <w:t xml:space="preserve"> </w:t>
                  </w:r>
                  <w:r w:rsidRPr="002F4D26">
                    <w:rPr>
                      <w:i/>
                    </w:rPr>
                    <w:t>at Snapshot</w:t>
                  </w:r>
                  <w:r>
                    <w:t xml:space="preserve"> </w:t>
                  </w:r>
                  <w:r w:rsidRPr="00351F0F">
                    <w:rPr>
                      <w:rFonts w:ascii="Symbol" w:eastAsia="Symbol" w:hAnsi="Symbol" w:cs="Symbol"/>
                    </w:rPr>
                    <w:t>¾</w:t>
                  </w:r>
                  <w:r w:rsidRPr="00351F0F">
                    <w:t xml:space="preserve">The </w:t>
                  </w:r>
                  <w:r>
                    <w:t xml:space="preserve">QSE </w:t>
                  </w:r>
                  <w:r>
                    <w:rPr>
                      <w:i/>
                    </w:rPr>
                    <w:t xml:space="preserve">q’s </w:t>
                  </w:r>
                  <w:r w:rsidRPr="00F16B02">
                    <w:rPr>
                      <w:iCs w:val="0"/>
                    </w:rPr>
                    <w:t xml:space="preserve">net positive </w:t>
                  </w:r>
                  <w:r>
                    <w:t>Real-Time RRS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B363CE" w14:paraId="10EF441E" w14:textId="77777777">
              <w:trPr>
                <w:cantSplit/>
              </w:trPr>
              <w:tc>
                <w:tcPr>
                  <w:tcW w:w="1104" w:type="pct"/>
                </w:tcPr>
                <w:p w14:paraId="508C9745" w14:textId="77777777" w:rsidR="00B363CE" w:rsidRDefault="00B363CE" w:rsidP="00B363CE">
                  <w:pPr>
                    <w:pStyle w:val="TableBody"/>
                  </w:pPr>
                  <w:r w:rsidRPr="002F4D26">
                    <w:t>ECR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3C941413" w14:textId="77777777" w:rsidR="00B363CE" w:rsidRDefault="00B363CE" w:rsidP="00B363CE">
                  <w:pPr>
                    <w:pStyle w:val="TableBody"/>
                    <w:jc w:val="center"/>
                  </w:pPr>
                  <w:r>
                    <w:t>MW</w:t>
                  </w:r>
                </w:p>
              </w:tc>
              <w:tc>
                <w:tcPr>
                  <w:tcW w:w="3518" w:type="pct"/>
                </w:tcPr>
                <w:p w14:paraId="17D2E6DC" w14:textId="77777777" w:rsidR="00B363CE" w:rsidRDefault="00B363CE" w:rsidP="00B363CE">
                  <w:pPr>
                    <w:pStyle w:val="TableBody"/>
                    <w:rPr>
                      <w:i/>
                    </w:rPr>
                  </w:pPr>
                  <w:r w:rsidRPr="00C91418">
                    <w:rPr>
                      <w:i/>
                    </w:rPr>
                    <w:t>ERCOT Conti</w:t>
                  </w:r>
                  <w:r>
                    <w:rPr>
                      <w:i/>
                    </w:rPr>
                    <w:t>n</w:t>
                  </w:r>
                  <w:r w:rsidRPr="00C91418">
                    <w:rPr>
                      <w:i/>
                    </w:rPr>
                    <w:t xml:space="preserve">gency </w:t>
                  </w:r>
                  <w:r w:rsidRPr="00AF7420">
                    <w:rPr>
                      <w:i/>
                    </w:rPr>
                    <w:t xml:space="preserve">Reserve Service </w:t>
                  </w:r>
                  <w:r>
                    <w:rPr>
                      <w:i/>
                    </w:rPr>
                    <w:t xml:space="preserve">Position </w:t>
                  </w:r>
                  <w:r w:rsidRPr="002F4D26">
                    <w:rPr>
                      <w:i/>
                    </w:rPr>
                    <w:t>at Snapshot</w:t>
                  </w:r>
                  <w:r>
                    <w:t xml:space="preserve"> </w:t>
                  </w:r>
                  <w:r w:rsidRPr="00351F0F">
                    <w:rPr>
                      <w:rFonts w:ascii="Symbol" w:eastAsia="Symbol" w:hAnsi="Symbol" w:cs="Symbol"/>
                    </w:rPr>
                    <w:t>¾</w:t>
                  </w:r>
                  <w:r w:rsidRPr="00351F0F">
                    <w:t xml:space="preserve">The </w:t>
                  </w:r>
                  <w:r>
                    <w:t xml:space="preserve">QSE </w:t>
                  </w:r>
                  <w:r>
                    <w:rPr>
                      <w:i/>
                    </w:rPr>
                    <w:t xml:space="preserve">q’s </w:t>
                  </w:r>
                  <w:r w:rsidRPr="00F16B02">
                    <w:rPr>
                      <w:iCs w:val="0"/>
                    </w:rPr>
                    <w:t xml:space="preserve">net positive </w:t>
                  </w:r>
                  <w:r>
                    <w:t>Real-Time ECRS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B363CE" w14:paraId="575282BD" w14:textId="77777777">
              <w:trPr>
                <w:cantSplit/>
              </w:trPr>
              <w:tc>
                <w:tcPr>
                  <w:tcW w:w="1104" w:type="pct"/>
                </w:tcPr>
                <w:p w14:paraId="4614DD3C" w14:textId="77777777" w:rsidR="00B363CE" w:rsidRDefault="00B363CE" w:rsidP="00B363CE">
                  <w:pPr>
                    <w:pStyle w:val="TableBody"/>
                  </w:pPr>
                  <w:r w:rsidRPr="002F4D26">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29781254" w14:textId="77777777" w:rsidR="00B363CE" w:rsidRDefault="00B363CE" w:rsidP="00B363CE">
                  <w:pPr>
                    <w:pStyle w:val="TableBody"/>
                    <w:jc w:val="center"/>
                  </w:pPr>
                  <w:r>
                    <w:t>MW</w:t>
                  </w:r>
                </w:p>
              </w:tc>
              <w:tc>
                <w:tcPr>
                  <w:tcW w:w="3518" w:type="pct"/>
                </w:tcPr>
                <w:p w14:paraId="7E63D796" w14:textId="77777777" w:rsidR="00B363CE" w:rsidRDefault="00B363CE" w:rsidP="00B363CE">
                  <w:pPr>
                    <w:pStyle w:val="TableBody"/>
                    <w:rPr>
                      <w:i/>
                    </w:rPr>
                  </w:pPr>
                  <w:r w:rsidRPr="00C91418">
                    <w:rPr>
                      <w:i/>
                    </w:rPr>
                    <w:t xml:space="preserve">Non-Spin Reserve Service </w:t>
                  </w:r>
                  <w:r>
                    <w:rPr>
                      <w:i/>
                    </w:rPr>
                    <w:t>Position</w:t>
                  </w:r>
                  <w:r w:rsidRPr="00C91418">
                    <w:rPr>
                      <w:i/>
                    </w:rPr>
                    <w:t xml:space="preserve"> </w:t>
                  </w:r>
                  <w:r w:rsidRPr="002F4D26">
                    <w:rPr>
                      <w:i/>
                    </w:rPr>
                    <w:t>at Snapshot</w:t>
                  </w:r>
                  <w:r>
                    <w:t xml:space="preserve"> </w:t>
                  </w:r>
                  <w:r w:rsidRPr="00351F0F">
                    <w:rPr>
                      <w:rFonts w:ascii="Symbol" w:eastAsia="Symbol" w:hAnsi="Symbol" w:cs="Symbol"/>
                    </w:rPr>
                    <w:t>¾</w:t>
                  </w:r>
                  <w:r w:rsidRPr="00351F0F">
                    <w:t xml:space="preserve">The </w:t>
                  </w:r>
                  <w:r>
                    <w:t xml:space="preserve">QSE </w:t>
                  </w:r>
                  <w:r>
                    <w:rPr>
                      <w:i/>
                    </w:rPr>
                    <w:t xml:space="preserve">q’s </w:t>
                  </w:r>
                  <w:r w:rsidRPr="00F16B02">
                    <w:rPr>
                      <w:iCs w:val="0"/>
                    </w:rPr>
                    <w:t xml:space="preserve">net positive </w:t>
                  </w:r>
                  <w:r>
                    <w:t>Real-Time Non-Spin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B363CE" w14:paraId="5DDEEB11" w14:textId="77777777">
              <w:trPr>
                <w:cantSplit/>
              </w:trPr>
              <w:tc>
                <w:tcPr>
                  <w:tcW w:w="1104" w:type="pct"/>
                </w:tcPr>
                <w:p w14:paraId="136E6035" w14:textId="77777777" w:rsidR="00B363CE" w:rsidRDefault="00B363CE" w:rsidP="00B363CE">
                  <w:pPr>
                    <w:pStyle w:val="TableBody"/>
                  </w:pPr>
                  <w:r w:rsidRPr="002F4D26">
                    <w:t>RD</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0C6D990A" w14:textId="77777777" w:rsidR="00B363CE" w:rsidRDefault="00B363CE" w:rsidP="00B363CE">
                  <w:pPr>
                    <w:pStyle w:val="TableBody"/>
                    <w:jc w:val="center"/>
                  </w:pPr>
                  <w:r>
                    <w:t>MW</w:t>
                  </w:r>
                </w:p>
              </w:tc>
              <w:tc>
                <w:tcPr>
                  <w:tcW w:w="3518" w:type="pct"/>
                </w:tcPr>
                <w:p w14:paraId="6394C88E" w14:textId="77777777" w:rsidR="00B363CE" w:rsidRDefault="00B363CE" w:rsidP="00B363CE">
                  <w:pPr>
                    <w:pStyle w:val="TableBody"/>
                    <w:rPr>
                      <w:i/>
                    </w:rPr>
                  </w:pPr>
                  <w:r w:rsidRPr="00C91418">
                    <w:rPr>
                      <w:i/>
                    </w:rPr>
                    <w:t xml:space="preserve">Regulation Down </w:t>
                  </w:r>
                  <w:r>
                    <w:rPr>
                      <w:i/>
                    </w:rPr>
                    <w:t>Position</w:t>
                  </w:r>
                  <w:r w:rsidRPr="00C91418">
                    <w:rPr>
                      <w:i/>
                    </w:rPr>
                    <w:t xml:space="preserve"> </w:t>
                  </w:r>
                  <w:r w:rsidRPr="002F4D26">
                    <w:rPr>
                      <w:i/>
                    </w:rPr>
                    <w:t>at Snapshot</w:t>
                  </w:r>
                  <w:r>
                    <w:t xml:space="preserve"> </w:t>
                  </w:r>
                  <w:r w:rsidRPr="00351F0F">
                    <w:rPr>
                      <w:rFonts w:ascii="Symbol" w:eastAsia="Symbol" w:hAnsi="Symbol" w:cs="Symbol"/>
                    </w:rPr>
                    <w:t>¾</w:t>
                  </w:r>
                  <w:r w:rsidRPr="00351F0F">
                    <w:t>The</w:t>
                  </w:r>
                  <w:r>
                    <w:t xml:space="preserve"> QSE </w:t>
                  </w:r>
                  <w:r>
                    <w:rPr>
                      <w:i/>
                    </w:rPr>
                    <w:t>q’s</w:t>
                  </w:r>
                  <w:r w:rsidRPr="00351F0F">
                    <w:t xml:space="preserve"> </w:t>
                  </w:r>
                  <w:r w:rsidRPr="00F16B02">
                    <w:rPr>
                      <w:iCs w:val="0"/>
                    </w:rPr>
                    <w:t xml:space="preserve">net positive </w:t>
                  </w:r>
                  <w:r>
                    <w:t>Real-Time Regulation Down Service (Reg-Down)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rPr>
                      <w:i/>
                    </w:rPr>
                    <w:t xml:space="preserve"> </w:t>
                  </w:r>
                  <w:r>
                    <w:t xml:space="preserve">for the hour </w:t>
                  </w:r>
                  <w:r>
                    <w:rPr>
                      <w:i/>
                    </w:rPr>
                    <w:t xml:space="preserve">h </w:t>
                  </w:r>
                  <w:r>
                    <w:t>that includes the 15-minute Settlement Interval.</w:t>
                  </w:r>
                </w:p>
              </w:tc>
            </w:tr>
            <w:tr w:rsidR="00B363CE" w14:paraId="227B585E" w14:textId="77777777">
              <w:trPr>
                <w:cantSplit/>
                <w:ins w:id="878" w:author="ERCOT" w:date="2025-09-10T14:20:00Z"/>
              </w:trPr>
              <w:tc>
                <w:tcPr>
                  <w:tcW w:w="1104" w:type="pct"/>
                </w:tcPr>
                <w:p w14:paraId="4BECD234" w14:textId="77777777" w:rsidR="00B363CE" w:rsidRPr="002F4D26" w:rsidRDefault="00B363CE" w:rsidP="00B363CE">
                  <w:pPr>
                    <w:pStyle w:val="TableBody"/>
                    <w:rPr>
                      <w:ins w:id="879" w:author="ERCOT" w:date="2025-09-10T14:20:00Z" w16du:dateUtc="2025-09-10T19:20:00Z"/>
                    </w:rPr>
                  </w:pPr>
                  <w:ins w:id="880" w:author="ERCOT" w:date="2025-09-10T14:21:00Z" w16du:dateUtc="2025-09-10T19:21:00Z">
                    <w:r>
                      <w:lastRenderedPageBreak/>
                      <w:t>DR</w:t>
                    </w:r>
                  </w:ins>
                  <w:ins w:id="881" w:author="ERCOT" w:date="2025-09-10T14:20:00Z" w16du:dateUtc="2025-09-10T19:20:00Z">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ins>
                </w:p>
              </w:tc>
              <w:tc>
                <w:tcPr>
                  <w:tcW w:w="378" w:type="pct"/>
                </w:tcPr>
                <w:p w14:paraId="5748E55D" w14:textId="77777777" w:rsidR="00B363CE" w:rsidRDefault="00B363CE" w:rsidP="00B363CE">
                  <w:pPr>
                    <w:pStyle w:val="TableBody"/>
                    <w:jc w:val="center"/>
                    <w:rPr>
                      <w:ins w:id="882" w:author="ERCOT" w:date="2025-09-10T14:20:00Z" w16du:dateUtc="2025-09-10T19:20:00Z"/>
                    </w:rPr>
                  </w:pPr>
                  <w:ins w:id="883" w:author="ERCOT" w:date="2025-09-10T14:20:00Z" w16du:dateUtc="2025-09-10T19:20:00Z">
                    <w:r>
                      <w:t>MW</w:t>
                    </w:r>
                  </w:ins>
                </w:p>
              </w:tc>
              <w:tc>
                <w:tcPr>
                  <w:tcW w:w="3518" w:type="pct"/>
                </w:tcPr>
                <w:p w14:paraId="2293FDC6" w14:textId="77777777" w:rsidR="00B363CE" w:rsidRPr="00C91418" w:rsidRDefault="00B363CE" w:rsidP="00B363CE">
                  <w:pPr>
                    <w:pStyle w:val="TableBody"/>
                    <w:rPr>
                      <w:ins w:id="884" w:author="ERCOT" w:date="2025-09-10T14:20:00Z" w16du:dateUtc="2025-09-10T19:20:00Z"/>
                      <w:i/>
                    </w:rPr>
                  </w:pPr>
                  <w:ins w:id="885" w:author="ERCOT" w:date="2025-09-10T14:21:00Z" w16du:dateUtc="2025-09-10T19:21:00Z">
                    <w:r>
                      <w:rPr>
                        <w:i/>
                      </w:rPr>
                      <w:t>Dispatchable Reliability</w:t>
                    </w:r>
                  </w:ins>
                  <w:ins w:id="886" w:author="ERCOT" w:date="2025-09-10T14:20:00Z" w16du:dateUtc="2025-09-10T19:20:00Z">
                    <w:r w:rsidRPr="00C91418">
                      <w:rPr>
                        <w:i/>
                      </w:rPr>
                      <w:t xml:space="preserve"> Reserve Service </w:t>
                    </w:r>
                    <w:r>
                      <w:rPr>
                        <w:i/>
                      </w:rPr>
                      <w:t>Position</w:t>
                    </w:r>
                    <w:r w:rsidRPr="00C91418">
                      <w:rPr>
                        <w:i/>
                      </w:rPr>
                      <w:t xml:space="preserve"> </w:t>
                    </w:r>
                    <w:r w:rsidRPr="002F4D26">
                      <w:rPr>
                        <w:i/>
                      </w:rPr>
                      <w:t>at Snapshot</w:t>
                    </w:r>
                    <w:r>
                      <w:t xml:space="preserve"> </w:t>
                    </w:r>
                    <w:r w:rsidRPr="00351F0F">
                      <w:rPr>
                        <w:rFonts w:ascii="Symbol" w:eastAsia="Symbol" w:hAnsi="Symbol" w:cs="Symbol"/>
                      </w:rPr>
                      <w:t>¾</w:t>
                    </w:r>
                    <w:r w:rsidRPr="00351F0F">
                      <w:t xml:space="preserve">The </w:t>
                    </w:r>
                    <w:r>
                      <w:t xml:space="preserve">QSE </w:t>
                    </w:r>
                    <w:r>
                      <w:rPr>
                        <w:i/>
                      </w:rPr>
                      <w:t xml:space="preserve">q’s </w:t>
                    </w:r>
                    <w:r w:rsidRPr="00F16B02">
                      <w:rPr>
                        <w:iCs w:val="0"/>
                      </w:rPr>
                      <w:t xml:space="preserve">net positive </w:t>
                    </w:r>
                    <w:r>
                      <w:t xml:space="preserve">Real-Time </w:t>
                    </w:r>
                  </w:ins>
                  <w:ins w:id="887" w:author="ERCOT" w:date="2025-09-10T14:22:00Z" w16du:dateUtc="2025-09-10T19:22:00Z">
                    <w:r>
                      <w:t>DRRS</w:t>
                    </w:r>
                  </w:ins>
                  <w:ins w:id="888" w:author="ERCOT" w:date="2025-09-10T14:20:00Z" w16du:dateUtc="2025-09-10T19:20:00Z">
                    <w:r>
                      <w:t xml:space="preserve">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ins>
                </w:p>
              </w:tc>
            </w:tr>
            <w:tr w:rsidR="00B363CE" w14:paraId="65F534F1" w14:textId="77777777">
              <w:trPr>
                <w:cantSplit/>
              </w:trPr>
              <w:tc>
                <w:tcPr>
                  <w:tcW w:w="1104" w:type="pct"/>
                </w:tcPr>
                <w:p w14:paraId="70F9D3E7" w14:textId="77777777" w:rsidR="00B363CE" w:rsidRDefault="00B363CE" w:rsidP="00B363CE">
                  <w:pPr>
                    <w:pStyle w:val="TableBody"/>
                  </w:pPr>
                  <w:r>
                    <w:t>ASOFFOFRSNAP</w:t>
                  </w:r>
                  <w:r w:rsidRPr="00EE574A">
                    <w:rPr>
                      <w:i/>
                      <w:vertAlign w:val="subscript"/>
                    </w:rPr>
                    <w:t xml:space="preserve"> </w:t>
                  </w:r>
                  <w:proofErr w:type="spellStart"/>
                  <w:r w:rsidRPr="002F4D26">
                    <w:rPr>
                      <w:i/>
                      <w:vertAlign w:val="subscript"/>
                    </w:rPr>
                    <w:t>ruc</w:t>
                  </w:r>
                  <w:proofErr w:type="spellEnd"/>
                  <w:r w:rsidRPr="002F4D26">
                    <w:rPr>
                      <w:i/>
                      <w:vertAlign w:val="subscript"/>
                    </w:rPr>
                    <w:t xml:space="preserve">, </w:t>
                  </w:r>
                  <w:r>
                    <w:rPr>
                      <w:i/>
                      <w:vertAlign w:val="subscript"/>
                    </w:rPr>
                    <w:t>q, r, h</w:t>
                  </w:r>
                </w:p>
              </w:tc>
              <w:tc>
                <w:tcPr>
                  <w:tcW w:w="378" w:type="pct"/>
                </w:tcPr>
                <w:p w14:paraId="3B43493E" w14:textId="77777777" w:rsidR="00B363CE" w:rsidRDefault="00B363CE" w:rsidP="00B363CE">
                  <w:pPr>
                    <w:pStyle w:val="TableBody"/>
                    <w:jc w:val="center"/>
                  </w:pPr>
                  <w:r>
                    <w:t>MW</w:t>
                  </w:r>
                </w:p>
              </w:tc>
              <w:tc>
                <w:tcPr>
                  <w:tcW w:w="3518" w:type="pct"/>
                </w:tcPr>
                <w:p w14:paraId="1F5DA0F9" w14:textId="77777777" w:rsidR="00B363CE" w:rsidRDefault="00B363CE" w:rsidP="00B363CE">
                  <w:pPr>
                    <w:pStyle w:val="TableBody"/>
                    <w:rPr>
                      <w:i/>
                    </w:rPr>
                  </w:pPr>
                  <w:r>
                    <w:rPr>
                      <w:i/>
                    </w:rPr>
                    <w:t>Ancillary Service Offline Offers at Snapshot –</w:t>
                  </w:r>
                  <w:r>
                    <w:t xml:space="preserve">The capacity represented by validated Ancillary Service Offers for Non-Spin for Resource </w:t>
                  </w:r>
                  <w:r>
                    <w:rPr>
                      <w:i/>
                    </w:rPr>
                    <w:t xml:space="preserve">r </w:t>
                  </w:r>
                  <w:r>
                    <w:rPr>
                      <w:iCs w:val="0"/>
                    </w:rPr>
                    <w:t xml:space="preserve">with COP status of “OFF”, </w:t>
                  </w:r>
                  <w:ins w:id="889" w:author="ERCOT" w:date="2025-09-10T13:21:00Z" w16du:dateUtc="2025-09-10T18:21:00Z">
                    <w:r>
                      <w:rPr>
                        <w:iCs w:val="0"/>
                      </w:rPr>
                      <w:t>and capacity represented by validated Ancillary Service Offers for DRRS for Resource</w:t>
                    </w:r>
                    <w:r w:rsidRPr="00585373">
                      <w:rPr>
                        <w:i/>
                      </w:rPr>
                      <w:t xml:space="preserve"> r</w:t>
                    </w:r>
                    <w:r>
                      <w:rPr>
                        <w:iCs w:val="0"/>
                      </w:rPr>
                      <w:t xml:space="preserve"> with COP status of “DRRS”, </w:t>
                    </w:r>
                  </w:ins>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h</w:t>
                  </w:r>
                  <w:r>
                    <w:t xml:space="preserve"> that includes the 15-minute Settlement Interval.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B363CE" w14:paraId="3CEAC695" w14:textId="77777777">
              <w:trPr>
                <w:cantSplit/>
              </w:trPr>
              <w:tc>
                <w:tcPr>
                  <w:tcW w:w="1104" w:type="pct"/>
                </w:tcPr>
                <w:p w14:paraId="0AFCDC25" w14:textId="77777777" w:rsidR="00B363CE" w:rsidRDefault="00B363CE" w:rsidP="00B363CE">
                  <w:pPr>
                    <w:pStyle w:val="TableBody"/>
                  </w:pPr>
                  <w:r w:rsidRPr="002F4D26">
                    <w:t>ASOFRLRSNAP</w:t>
                  </w:r>
                  <w:r w:rsidRPr="002F4D26">
                    <w:rPr>
                      <w:i/>
                      <w:vertAlign w:val="subscript"/>
                    </w:rPr>
                    <w:t xml:space="preserve"> </w:t>
                  </w:r>
                  <w:r w:rsidRPr="002F4D26">
                    <w:rPr>
                      <w:i/>
                      <w:vertAlign w:val="subscript"/>
                      <w:lang w:val="it-IT"/>
                    </w:rPr>
                    <w:t xml:space="preserve">ruc, </w:t>
                  </w:r>
                  <w:r w:rsidRPr="002F4D26">
                    <w:rPr>
                      <w:i/>
                      <w:vertAlign w:val="subscript"/>
                    </w:rPr>
                    <w:t>q, r, h</w:t>
                  </w:r>
                </w:p>
              </w:tc>
              <w:tc>
                <w:tcPr>
                  <w:tcW w:w="378" w:type="pct"/>
                </w:tcPr>
                <w:p w14:paraId="21961BB5" w14:textId="77777777" w:rsidR="00B363CE" w:rsidRDefault="00B363CE" w:rsidP="00B363CE">
                  <w:pPr>
                    <w:pStyle w:val="TableBody"/>
                    <w:jc w:val="center"/>
                  </w:pPr>
                  <w:r>
                    <w:t>MW</w:t>
                  </w:r>
                </w:p>
              </w:tc>
              <w:tc>
                <w:tcPr>
                  <w:tcW w:w="3518" w:type="pct"/>
                </w:tcPr>
                <w:p w14:paraId="16B1C54D" w14:textId="77777777" w:rsidR="00B363CE" w:rsidRDefault="00B363CE" w:rsidP="00B363CE">
                  <w:pPr>
                    <w:pStyle w:val="TableBody"/>
                    <w:rPr>
                      <w:i/>
                    </w:rPr>
                  </w:pPr>
                  <w:r>
                    <w:rPr>
                      <w:i/>
                    </w:rPr>
                    <w:t xml:space="preserve">Ancillary Service Offer per Load Resource at Snapshot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B363CE" w14:paraId="6CFEC9D6" w14:textId="77777777">
              <w:trPr>
                <w:cantSplit/>
              </w:trPr>
              <w:tc>
                <w:tcPr>
                  <w:tcW w:w="1104" w:type="pct"/>
                </w:tcPr>
                <w:p w14:paraId="15D11108" w14:textId="77777777" w:rsidR="00B363CE" w:rsidRPr="002F4D26" w:rsidRDefault="00B363CE" w:rsidP="00B363CE">
                  <w:pPr>
                    <w:pStyle w:val="TableBody"/>
                  </w:pPr>
                  <w:r w:rsidRPr="008F36C0">
                    <w:rPr>
                      <w:bCs/>
                    </w:rPr>
                    <w:t xml:space="preserve">PFPOSSNAP </w:t>
                  </w:r>
                  <w:proofErr w:type="spellStart"/>
                  <w:r w:rsidRPr="008F36C0">
                    <w:rPr>
                      <w:bCs/>
                      <w:i/>
                      <w:vertAlign w:val="subscript"/>
                    </w:rPr>
                    <w:t>ruc</w:t>
                  </w:r>
                  <w:proofErr w:type="spellEnd"/>
                  <w:r w:rsidRPr="008F36C0">
                    <w:rPr>
                      <w:bCs/>
                      <w:i/>
                      <w:vertAlign w:val="subscript"/>
                    </w:rPr>
                    <w:t>, q, h</w:t>
                  </w:r>
                </w:p>
              </w:tc>
              <w:tc>
                <w:tcPr>
                  <w:tcW w:w="378" w:type="pct"/>
                </w:tcPr>
                <w:p w14:paraId="10871DA6" w14:textId="77777777" w:rsidR="00B363CE" w:rsidRDefault="00B363CE" w:rsidP="00B363CE">
                  <w:pPr>
                    <w:pStyle w:val="TableBody"/>
                    <w:jc w:val="center"/>
                  </w:pPr>
                  <w:r>
                    <w:t>MW</w:t>
                  </w:r>
                </w:p>
              </w:tc>
              <w:tc>
                <w:tcPr>
                  <w:tcW w:w="3518" w:type="pct"/>
                </w:tcPr>
                <w:p w14:paraId="2A89368F" w14:textId="77777777" w:rsidR="00B363CE" w:rsidRDefault="00B363CE" w:rsidP="00B363CE">
                  <w:pPr>
                    <w:pStyle w:val="TableBody"/>
                    <w:rPr>
                      <w:i/>
                    </w:rPr>
                  </w:pPr>
                  <w:r w:rsidRPr="008F36C0">
                    <w:rPr>
                      <w:i/>
                    </w:rPr>
                    <w:t xml:space="preserve">Responsive Reserve (Governor Response or Governor-Like Response) Position at </w:t>
                  </w:r>
                  <w:proofErr w:type="spellStart"/>
                  <w:r w:rsidRPr="008F36C0">
                    <w:rPr>
                      <w:i/>
                    </w:rPr>
                    <w:t>Snapshot</w:t>
                  </w:r>
                  <w:r w:rsidRPr="008F36C0">
                    <w:rPr>
                      <w:rFonts w:ascii="Symbol" w:eastAsia="Symbol" w:hAnsi="Symbol" w:cs="Symbol"/>
                    </w:rPr>
                    <w:t>¾</w:t>
                  </w:r>
                  <w:r w:rsidRPr="008F36C0">
                    <w:t>The</w:t>
                  </w:r>
                  <w:proofErr w:type="spellEnd"/>
                  <w:r w:rsidRPr="008F36C0">
                    <w:t xml:space="preserve"> QSE </w:t>
                  </w:r>
                  <w:r w:rsidRPr="008F36C0">
                    <w:rPr>
                      <w:i/>
                    </w:rPr>
                    <w:t xml:space="preserve">q’s </w:t>
                  </w:r>
                  <w:r w:rsidRPr="00D05977">
                    <w:rPr>
                      <w:iCs w:val="0"/>
                    </w:rPr>
                    <w:t xml:space="preserve">net </w:t>
                  </w:r>
                  <w:r w:rsidRPr="008F36C0">
                    <w:t xml:space="preserve">Real-Time RRS-PFR Ancillary Service Position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r>
                    <w:t xml:space="preserve">  This value can be positive or negative.</w:t>
                  </w:r>
                </w:p>
              </w:tc>
            </w:tr>
            <w:tr w:rsidR="00B363CE" w14:paraId="7F0ECBDD" w14:textId="77777777">
              <w:trPr>
                <w:cantSplit/>
              </w:trPr>
              <w:tc>
                <w:tcPr>
                  <w:tcW w:w="1104" w:type="pct"/>
                </w:tcPr>
                <w:p w14:paraId="0592184C" w14:textId="77777777" w:rsidR="00B363CE" w:rsidRPr="002F4D26" w:rsidRDefault="00B363CE" w:rsidP="00B363CE">
                  <w:pPr>
                    <w:pStyle w:val="TableBody"/>
                  </w:pPr>
                  <w:r w:rsidRPr="008F36C0">
                    <w:rPr>
                      <w:bCs/>
                    </w:rPr>
                    <w:t xml:space="preserve">UFPOSSNAP </w:t>
                  </w:r>
                  <w:proofErr w:type="spellStart"/>
                  <w:r w:rsidRPr="008F36C0">
                    <w:rPr>
                      <w:bCs/>
                      <w:i/>
                      <w:vertAlign w:val="subscript"/>
                    </w:rPr>
                    <w:t>ruc</w:t>
                  </w:r>
                  <w:proofErr w:type="spellEnd"/>
                  <w:r w:rsidRPr="008F36C0">
                    <w:rPr>
                      <w:bCs/>
                      <w:i/>
                      <w:vertAlign w:val="subscript"/>
                    </w:rPr>
                    <w:t>, q, h</w:t>
                  </w:r>
                </w:p>
              </w:tc>
              <w:tc>
                <w:tcPr>
                  <w:tcW w:w="378" w:type="pct"/>
                </w:tcPr>
                <w:p w14:paraId="50BAD155" w14:textId="77777777" w:rsidR="00B363CE" w:rsidRDefault="00B363CE" w:rsidP="00B363CE">
                  <w:pPr>
                    <w:pStyle w:val="TableBody"/>
                    <w:jc w:val="center"/>
                  </w:pPr>
                  <w:r>
                    <w:t>MW</w:t>
                  </w:r>
                </w:p>
              </w:tc>
              <w:tc>
                <w:tcPr>
                  <w:tcW w:w="3518" w:type="pct"/>
                </w:tcPr>
                <w:p w14:paraId="29FD8CC9" w14:textId="77777777" w:rsidR="00B363CE" w:rsidRDefault="00B363CE" w:rsidP="00B363CE">
                  <w:pPr>
                    <w:pStyle w:val="TableBody"/>
                    <w:rPr>
                      <w:i/>
                    </w:rPr>
                  </w:pPr>
                  <w:r w:rsidRPr="008F36C0">
                    <w:rPr>
                      <w:i/>
                    </w:rPr>
                    <w:t xml:space="preserve">Responsive Reserve (Under Frequency trigger at 59.7 Hz.) Position at </w:t>
                  </w:r>
                  <w:proofErr w:type="spellStart"/>
                  <w:r w:rsidRPr="008F36C0">
                    <w:rPr>
                      <w:i/>
                    </w:rPr>
                    <w:t>Snapshot</w:t>
                  </w:r>
                  <w:r w:rsidRPr="008F36C0">
                    <w:rPr>
                      <w:rFonts w:ascii="Symbol" w:eastAsia="Symbol" w:hAnsi="Symbol" w:cs="Symbol"/>
                    </w:rPr>
                    <w:t>¾</w:t>
                  </w:r>
                  <w:r w:rsidRPr="008F36C0">
                    <w:t>The</w:t>
                  </w:r>
                  <w:proofErr w:type="spellEnd"/>
                  <w:r w:rsidRPr="008F36C0">
                    <w:t xml:space="preserve"> QSE </w:t>
                  </w:r>
                  <w:r w:rsidRPr="008F36C0">
                    <w:rPr>
                      <w:i/>
                    </w:rPr>
                    <w:t xml:space="preserve">q’s </w:t>
                  </w:r>
                  <w:r w:rsidRPr="00D05977">
                    <w:rPr>
                      <w:iCs w:val="0"/>
                    </w:rPr>
                    <w:t xml:space="preserve">net </w:t>
                  </w:r>
                  <w:r w:rsidRPr="008F36C0">
                    <w:t xml:space="preserve">Real-Time RRS-UFR Ancillary Service Position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r>
                    <w:t xml:space="preserve">  This value can be positive or negative.</w:t>
                  </w:r>
                </w:p>
              </w:tc>
            </w:tr>
            <w:tr w:rsidR="00B363CE" w14:paraId="3DBF59C1" w14:textId="77777777">
              <w:trPr>
                <w:cantSplit/>
              </w:trPr>
              <w:tc>
                <w:tcPr>
                  <w:tcW w:w="1104" w:type="pct"/>
                </w:tcPr>
                <w:p w14:paraId="75AFDD1C" w14:textId="77777777" w:rsidR="00B363CE" w:rsidRPr="002F4D26" w:rsidRDefault="00B363CE" w:rsidP="00B363CE">
                  <w:pPr>
                    <w:pStyle w:val="TableBody"/>
                  </w:pPr>
                  <w:r w:rsidRPr="008F36C0">
                    <w:rPr>
                      <w:bCs/>
                    </w:rPr>
                    <w:t xml:space="preserve">FFPOSSNAP </w:t>
                  </w:r>
                  <w:proofErr w:type="spellStart"/>
                  <w:r w:rsidRPr="008F36C0">
                    <w:rPr>
                      <w:bCs/>
                      <w:i/>
                      <w:vertAlign w:val="subscript"/>
                    </w:rPr>
                    <w:t>ruc</w:t>
                  </w:r>
                  <w:proofErr w:type="spellEnd"/>
                  <w:r w:rsidRPr="008F36C0">
                    <w:rPr>
                      <w:bCs/>
                      <w:i/>
                      <w:vertAlign w:val="subscript"/>
                    </w:rPr>
                    <w:t>, q, h</w:t>
                  </w:r>
                </w:p>
              </w:tc>
              <w:tc>
                <w:tcPr>
                  <w:tcW w:w="378" w:type="pct"/>
                </w:tcPr>
                <w:p w14:paraId="76C276E0" w14:textId="77777777" w:rsidR="00B363CE" w:rsidRDefault="00B363CE" w:rsidP="00B363CE">
                  <w:pPr>
                    <w:pStyle w:val="TableBody"/>
                    <w:jc w:val="center"/>
                  </w:pPr>
                  <w:r>
                    <w:t>MW</w:t>
                  </w:r>
                </w:p>
              </w:tc>
              <w:tc>
                <w:tcPr>
                  <w:tcW w:w="3518" w:type="pct"/>
                </w:tcPr>
                <w:p w14:paraId="1D576B62" w14:textId="77777777" w:rsidR="00B363CE" w:rsidRDefault="00B363CE" w:rsidP="00B363CE">
                  <w:pPr>
                    <w:pStyle w:val="TableBody"/>
                    <w:rPr>
                      <w:i/>
                    </w:rPr>
                  </w:pPr>
                  <w:r w:rsidRPr="008F36C0">
                    <w:rPr>
                      <w:i/>
                    </w:rPr>
                    <w:t xml:space="preserve">Responsive Reserve (Fast Frequency Response) Position at </w:t>
                  </w:r>
                  <w:proofErr w:type="spellStart"/>
                  <w:r w:rsidRPr="008F36C0">
                    <w:rPr>
                      <w:i/>
                    </w:rPr>
                    <w:t>Snapshot</w:t>
                  </w:r>
                  <w:r w:rsidRPr="008F36C0">
                    <w:rPr>
                      <w:rFonts w:ascii="Symbol" w:eastAsia="Symbol" w:hAnsi="Symbol" w:cs="Symbol"/>
                    </w:rPr>
                    <w:t>¾</w:t>
                  </w:r>
                  <w:r w:rsidRPr="008F36C0">
                    <w:t>The</w:t>
                  </w:r>
                  <w:proofErr w:type="spellEnd"/>
                  <w:r w:rsidRPr="008F36C0">
                    <w:t xml:space="preserve"> QSE </w:t>
                  </w:r>
                  <w:r w:rsidRPr="008F36C0">
                    <w:rPr>
                      <w:i/>
                    </w:rPr>
                    <w:t xml:space="preserve">q’s </w:t>
                  </w:r>
                  <w:r w:rsidRPr="00D05977">
                    <w:rPr>
                      <w:iCs w:val="0"/>
                    </w:rPr>
                    <w:t xml:space="preserve">net positive </w:t>
                  </w:r>
                  <w:r w:rsidRPr="008F36C0">
                    <w:t xml:space="preserve">Real-Time RRS-FFR Ancillary Service Position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w:t>
                  </w:r>
                  <w:r>
                    <w:t xml:space="preserve"> Interval.</w:t>
                  </w:r>
                </w:p>
              </w:tc>
            </w:tr>
            <w:tr w:rsidR="00B363CE" w14:paraId="581C0580" w14:textId="77777777">
              <w:trPr>
                <w:cantSplit/>
              </w:trPr>
              <w:tc>
                <w:tcPr>
                  <w:tcW w:w="1104" w:type="pct"/>
                </w:tcPr>
                <w:p w14:paraId="70E32211" w14:textId="77777777" w:rsidR="00B363CE" w:rsidRPr="002F4D26" w:rsidRDefault="00B363CE" w:rsidP="00B363CE">
                  <w:pPr>
                    <w:pStyle w:val="TableBody"/>
                  </w:pPr>
                  <w:r w:rsidRPr="008F36C0">
                    <w:rPr>
                      <w:bCs/>
                    </w:rPr>
                    <w:t>E</w:t>
                  </w:r>
                  <w:r>
                    <w:rPr>
                      <w:bCs/>
                    </w:rPr>
                    <w:t>C</w:t>
                  </w:r>
                  <w:r w:rsidRPr="008F36C0">
                    <w:rPr>
                      <w:bCs/>
                    </w:rPr>
                    <w:t xml:space="preserve">SPOSSNAP </w:t>
                  </w:r>
                  <w:proofErr w:type="spellStart"/>
                  <w:r w:rsidRPr="008F36C0">
                    <w:rPr>
                      <w:bCs/>
                      <w:i/>
                      <w:vertAlign w:val="subscript"/>
                    </w:rPr>
                    <w:t>ruc</w:t>
                  </w:r>
                  <w:proofErr w:type="spellEnd"/>
                  <w:r w:rsidRPr="008F36C0">
                    <w:rPr>
                      <w:bCs/>
                      <w:i/>
                      <w:vertAlign w:val="subscript"/>
                    </w:rPr>
                    <w:t>, q, h</w:t>
                  </w:r>
                </w:p>
              </w:tc>
              <w:tc>
                <w:tcPr>
                  <w:tcW w:w="378" w:type="pct"/>
                </w:tcPr>
                <w:p w14:paraId="549EE807" w14:textId="77777777" w:rsidR="00B363CE" w:rsidRDefault="00B363CE" w:rsidP="00B363CE">
                  <w:pPr>
                    <w:pStyle w:val="TableBody"/>
                    <w:jc w:val="center"/>
                  </w:pPr>
                  <w:r>
                    <w:t>MW</w:t>
                  </w:r>
                </w:p>
              </w:tc>
              <w:tc>
                <w:tcPr>
                  <w:tcW w:w="3518" w:type="pct"/>
                </w:tcPr>
                <w:p w14:paraId="6F382623" w14:textId="77777777" w:rsidR="00B363CE" w:rsidRDefault="00B363CE" w:rsidP="00B363CE">
                  <w:pPr>
                    <w:pStyle w:val="TableBody"/>
                    <w:rPr>
                      <w:i/>
                    </w:rPr>
                  </w:pPr>
                  <w:r w:rsidRPr="008F36C0">
                    <w:rPr>
                      <w:i/>
                    </w:rPr>
                    <w:t xml:space="preserve">ERCOT Contingency Reserve Service (SCED Dispatchable) Position at </w:t>
                  </w:r>
                  <w:proofErr w:type="spellStart"/>
                  <w:r>
                    <w:rPr>
                      <w:i/>
                    </w:rPr>
                    <w:t>Snapshot</w:t>
                  </w:r>
                  <w:r w:rsidRPr="008F36C0">
                    <w:rPr>
                      <w:rFonts w:ascii="Symbol" w:eastAsia="Symbol" w:hAnsi="Symbol" w:cs="Symbol"/>
                    </w:rPr>
                    <w:t>¾</w:t>
                  </w:r>
                  <w:r w:rsidRPr="008F36C0">
                    <w:t>The</w:t>
                  </w:r>
                  <w:proofErr w:type="spellEnd"/>
                  <w:r w:rsidRPr="008F36C0">
                    <w:t xml:space="preserve"> QSE </w:t>
                  </w:r>
                  <w:r w:rsidRPr="008F36C0">
                    <w:rPr>
                      <w:i/>
                    </w:rPr>
                    <w:t xml:space="preserve">q’s </w:t>
                  </w:r>
                  <w:r w:rsidRPr="00E24D9A">
                    <w:rPr>
                      <w:iCs w:val="0"/>
                    </w:rPr>
                    <w:t xml:space="preserve">net </w:t>
                  </w:r>
                  <w:r w:rsidRPr="008F36C0">
                    <w:t>ECRS Ancillary Service Position that is SCED</w:t>
                  </w:r>
                  <w:r>
                    <w:t>-</w:t>
                  </w:r>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r>
                    <w:t xml:space="preserve"> This value can be positive or negative.</w:t>
                  </w:r>
                </w:p>
              </w:tc>
            </w:tr>
            <w:tr w:rsidR="00B363CE" w14:paraId="631A1E05" w14:textId="77777777">
              <w:trPr>
                <w:cantSplit/>
              </w:trPr>
              <w:tc>
                <w:tcPr>
                  <w:tcW w:w="1104" w:type="pct"/>
                </w:tcPr>
                <w:p w14:paraId="460BD1D9" w14:textId="77777777" w:rsidR="00B363CE" w:rsidRPr="002F4D26" w:rsidRDefault="00B363CE" w:rsidP="00B363CE">
                  <w:pPr>
                    <w:pStyle w:val="TableBody"/>
                  </w:pPr>
                  <w:r w:rsidRPr="008F36C0">
                    <w:rPr>
                      <w:bCs/>
                    </w:rPr>
                    <w:t>E</w:t>
                  </w:r>
                  <w:r>
                    <w:rPr>
                      <w:bCs/>
                    </w:rPr>
                    <w:t>C</w:t>
                  </w:r>
                  <w:r w:rsidRPr="008F36C0">
                    <w:rPr>
                      <w:bCs/>
                    </w:rPr>
                    <w:t xml:space="preserve">MPOSSNAP </w:t>
                  </w:r>
                  <w:proofErr w:type="spellStart"/>
                  <w:r w:rsidRPr="008F36C0">
                    <w:rPr>
                      <w:bCs/>
                      <w:i/>
                      <w:vertAlign w:val="subscript"/>
                    </w:rPr>
                    <w:t>ruc</w:t>
                  </w:r>
                  <w:proofErr w:type="spellEnd"/>
                  <w:r w:rsidRPr="008F36C0">
                    <w:rPr>
                      <w:bCs/>
                      <w:i/>
                      <w:vertAlign w:val="subscript"/>
                    </w:rPr>
                    <w:t>, q, h</w:t>
                  </w:r>
                </w:p>
              </w:tc>
              <w:tc>
                <w:tcPr>
                  <w:tcW w:w="378" w:type="pct"/>
                </w:tcPr>
                <w:p w14:paraId="4E7E3D36" w14:textId="77777777" w:rsidR="00B363CE" w:rsidRDefault="00B363CE" w:rsidP="00B363CE">
                  <w:pPr>
                    <w:pStyle w:val="TableBody"/>
                    <w:jc w:val="center"/>
                  </w:pPr>
                  <w:r>
                    <w:t>MW</w:t>
                  </w:r>
                </w:p>
              </w:tc>
              <w:tc>
                <w:tcPr>
                  <w:tcW w:w="3518" w:type="pct"/>
                </w:tcPr>
                <w:p w14:paraId="5BFF101D" w14:textId="77777777" w:rsidR="00B363CE" w:rsidRDefault="00B363CE" w:rsidP="00B363CE">
                  <w:pPr>
                    <w:pStyle w:val="TableBody"/>
                    <w:rPr>
                      <w:i/>
                    </w:rPr>
                  </w:pPr>
                  <w:r w:rsidRPr="008F36C0">
                    <w:rPr>
                      <w:i/>
                    </w:rPr>
                    <w:t xml:space="preserve">ERCOT Contingency Reserve Service (Non-SCED Dispatchable) Position at </w:t>
                  </w:r>
                  <w:proofErr w:type="spellStart"/>
                  <w:r>
                    <w:rPr>
                      <w:i/>
                    </w:rPr>
                    <w:t>Snapshot</w:t>
                  </w:r>
                  <w:r w:rsidRPr="008F36C0">
                    <w:rPr>
                      <w:rFonts w:ascii="Symbol" w:eastAsia="Symbol" w:hAnsi="Symbol" w:cs="Symbol"/>
                    </w:rPr>
                    <w:t>¾</w:t>
                  </w:r>
                  <w:r w:rsidRPr="008F36C0">
                    <w:t>The</w:t>
                  </w:r>
                  <w:proofErr w:type="spellEnd"/>
                  <w:r w:rsidRPr="008F36C0">
                    <w:t xml:space="preserve"> QSE </w:t>
                  </w:r>
                  <w:r w:rsidRPr="008F36C0">
                    <w:rPr>
                      <w:i/>
                    </w:rPr>
                    <w:t xml:space="preserve">q’s </w:t>
                  </w:r>
                  <w:r w:rsidRPr="00E24D9A">
                    <w:rPr>
                      <w:iCs w:val="0"/>
                    </w:rPr>
                    <w:t xml:space="preserve">net </w:t>
                  </w:r>
                  <w:r>
                    <w:rPr>
                      <w:iCs w:val="0"/>
                    </w:rPr>
                    <w:t xml:space="preserve">positive </w:t>
                  </w:r>
                  <w:r w:rsidRPr="008F36C0">
                    <w:t xml:space="preserve">ECRS Ancillary Service Position that is </w:t>
                  </w:r>
                  <w:r>
                    <w:t>n</w:t>
                  </w:r>
                  <w:r w:rsidRPr="008F36C0">
                    <w:t>on-SCED</w:t>
                  </w:r>
                  <w:r>
                    <w:t>-</w:t>
                  </w:r>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p>
              </w:tc>
            </w:tr>
            <w:tr w:rsidR="00B363CE" w14:paraId="09610E0D" w14:textId="77777777">
              <w:trPr>
                <w:cantSplit/>
              </w:trPr>
              <w:tc>
                <w:tcPr>
                  <w:tcW w:w="1104" w:type="pct"/>
                </w:tcPr>
                <w:p w14:paraId="7BFE9ED2" w14:textId="77777777" w:rsidR="00B363CE" w:rsidRPr="002F4D26" w:rsidRDefault="00B363CE" w:rsidP="00B363CE">
                  <w:pPr>
                    <w:pStyle w:val="TableBody"/>
                  </w:pPr>
                  <w:r w:rsidRPr="008F36C0">
                    <w:rPr>
                      <w:bCs/>
                    </w:rPr>
                    <w:t>NS</w:t>
                  </w:r>
                  <w:r>
                    <w:rPr>
                      <w:bCs/>
                    </w:rPr>
                    <w:t>S</w:t>
                  </w:r>
                  <w:r w:rsidRPr="008F36C0">
                    <w:rPr>
                      <w:bCs/>
                    </w:rPr>
                    <w:t xml:space="preserve">POSSNAP </w:t>
                  </w:r>
                  <w:proofErr w:type="spellStart"/>
                  <w:r w:rsidRPr="008F36C0">
                    <w:rPr>
                      <w:bCs/>
                      <w:i/>
                      <w:vertAlign w:val="subscript"/>
                    </w:rPr>
                    <w:t>ruc</w:t>
                  </w:r>
                  <w:proofErr w:type="spellEnd"/>
                  <w:r w:rsidRPr="008F36C0">
                    <w:rPr>
                      <w:bCs/>
                      <w:i/>
                      <w:vertAlign w:val="subscript"/>
                    </w:rPr>
                    <w:t>, q, h</w:t>
                  </w:r>
                </w:p>
              </w:tc>
              <w:tc>
                <w:tcPr>
                  <w:tcW w:w="378" w:type="pct"/>
                </w:tcPr>
                <w:p w14:paraId="721FEBE7" w14:textId="77777777" w:rsidR="00B363CE" w:rsidRDefault="00B363CE" w:rsidP="00B363CE">
                  <w:pPr>
                    <w:pStyle w:val="TableBody"/>
                    <w:jc w:val="center"/>
                  </w:pPr>
                  <w:r>
                    <w:t>MW</w:t>
                  </w:r>
                </w:p>
              </w:tc>
              <w:tc>
                <w:tcPr>
                  <w:tcW w:w="3518" w:type="pct"/>
                </w:tcPr>
                <w:p w14:paraId="4DA9E272" w14:textId="77777777" w:rsidR="00B363CE" w:rsidRDefault="00B363CE" w:rsidP="00B363CE">
                  <w:pPr>
                    <w:pStyle w:val="TableBody"/>
                    <w:rPr>
                      <w:i/>
                    </w:rPr>
                  </w:pPr>
                  <w:r w:rsidRPr="008F36C0">
                    <w:rPr>
                      <w:i/>
                    </w:rPr>
                    <w:t xml:space="preserve">Non-Spin Reserve Service (SCED Dispatchable) Position at </w:t>
                  </w:r>
                  <w:proofErr w:type="spellStart"/>
                  <w:r>
                    <w:rPr>
                      <w:i/>
                    </w:rPr>
                    <w:t>Snapshot</w:t>
                  </w:r>
                  <w:r w:rsidRPr="008F36C0">
                    <w:rPr>
                      <w:rFonts w:ascii="Symbol" w:eastAsia="Symbol" w:hAnsi="Symbol" w:cs="Symbol"/>
                    </w:rPr>
                    <w:t>¾</w:t>
                  </w:r>
                  <w:r w:rsidRPr="008F36C0">
                    <w:t>The</w:t>
                  </w:r>
                  <w:proofErr w:type="spellEnd"/>
                  <w:r w:rsidRPr="008F36C0">
                    <w:t xml:space="preserve"> QSE </w:t>
                  </w:r>
                  <w:r w:rsidRPr="008F36C0">
                    <w:rPr>
                      <w:i/>
                    </w:rPr>
                    <w:t xml:space="preserve">q’s </w:t>
                  </w:r>
                  <w:r w:rsidRPr="00E24D9A">
                    <w:rPr>
                      <w:iCs w:val="0"/>
                    </w:rPr>
                    <w:t xml:space="preserve">net </w:t>
                  </w:r>
                  <w:r w:rsidRPr="008F36C0">
                    <w:t>Non-Spin Ancillary Service Position that is SCED</w:t>
                  </w:r>
                  <w:r>
                    <w:t>-</w:t>
                  </w:r>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r>
                    <w:t xml:space="preserve">  This value can be positive or negative.</w:t>
                  </w:r>
                </w:p>
              </w:tc>
            </w:tr>
            <w:tr w:rsidR="00B363CE" w14:paraId="5C1EBB40" w14:textId="77777777">
              <w:trPr>
                <w:cantSplit/>
              </w:trPr>
              <w:tc>
                <w:tcPr>
                  <w:tcW w:w="1104" w:type="pct"/>
                </w:tcPr>
                <w:p w14:paraId="6B64CC02" w14:textId="77777777" w:rsidR="00B363CE" w:rsidRPr="002F4D26" w:rsidRDefault="00B363CE" w:rsidP="00B363CE">
                  <w:pPr>
                    <w:pStyle w:val="TableBody"/>
                  </w:pPr>
                  <w:r w:rsidRPr="008F36C0">
                    <w:rPr>
                      <w:bCs/>
                    </w:rPr>
                    <w:lastRenderedPageBreak/>
                    <w:t>N</w:t>
                  </w:r>
                  <w:r>
                    <w:rPr>
                      <w:bCs/>
                    </w:rPr>
                    <w:t>S</w:t>
                  </w:r>
                  <w:r w:rsidRPr="008F36C0">
                    <w:rPr>
                      <w:bCs/>
                    </w:rPr>
                    <w:t xml:space="preserve">MPOSSNAP </w:t>
                  </w:r>
                  <w:proofErr w:type="spellStart"/>
                  <w:r w:rsidRPr="008F36C0">
                    <w:rPr>
                      <w:bCs/>
                      <w:i/>
                      <w:vertAlign w:val="subscript"/>
                    </w:rPr>
                    <w:t>ruc</w:t>
                  </w:r>
                  <w:proofErr w:type="spellEnd"/>
                  <w:r w:rsidRPr="008F36C0">
                    <w:rPr>
                      <w:bCs/>
                      <w:i/>
                      <w:vertAlign w:val="subscript"/>
                    </w:rPr>
                    <w:t>, q, h</w:t>
                  </w:r>
                </w:p>
              </w:tc>
              <w:tc>
                <w:tcPr>
                  <w:tcW w:w="378" w:type="pct"/>
                </w:tcPr>
                <w:p w14:paraId="14F346EA" w14:textId="77777777" w:rsidR="00B363CE" w:rsidRDefault="00B363CE" w:rsidP="00B363CE">
                  <w:pPr>
                    <w:pStyle w:val="TableBody"/>
                    <w:jc w:val="center"/>
                  </w:pPr>
                  <w:r>
                    <w:t>MW</w:t>
                  </w:r>
                </w:p>
              </w:tc>
              <w:tc>
                <w:tcPr>
                  <w:tcW w:w="3518" w:type="pct"/>
                </w:tcPr>
                <w:p w14:paraId="53F43EEC" w14:textId="77777777" w:rsidR="00B363CE" w:rsidRDefault="00B363CE" w:rsidP="00B363CE">
                  <w:pPr>
                    <w:pStyle w:val="TableBody"/>
                    <w:rPr>
                      <w:i/>
                    </w:rPr>
                  </w:pPr>
                  <w:r w:rsidRPr="008F36C0">
                    <w:rPr>
                      <w:i/>
                    </w:rPr>
                    <w:t xml:space="preserve">Non-Spin Reserve Service (Non-SCED Dispatchable) Position at </w:t>
                  </w:r>
                  <w:proofErr w:type="spellStart"/>
                  <w:r>
                    <w:rPr>
                      <w:i/>
                    </w:rPr>
                    <w:t>Snapshot</w:t>
                  </w:r>
                  <w:r w:rsidRPr="008F36C0">
                    <w:rPr>
                      <w:rFonts w:ascii="Symbol" w:eastAsia="Symbol" w:hAnsi="Symbol" w:cs="Symbol"/>
                    </w:rPr>
                    <w:t>¾</w:t>
                  </w:r>
                  <w:r w:rsidRPr="008F36C0">
                    <w:t>The</w:t>
                  </w:r>
                  <w:proofErr w:type="spellEnd"/>
                  <w:r w:rsidRPr="008F36C0">
                    <w:t xml:space="preserve"> QSE </w:t>
                  </w:r>
                  <w:r w:rsidRPr="008F36C0">
                    <w:rPr>
                      <w:i/>
                    </w:rPr>
                    <w:t xml:space="preserve">q’s </w:t>
                  </w:r>
                  <w:r w:rsidRPr="00E24D9A">
                    <w:rPr>
                      <w:iCs w:val="0"/>
                    </w:rPr>
                    <w:t xml:space="preserve">net </w:t>
                  </w:r>
                  <w:r>
                    <w:rPr>
                      <w:iCs w:val="0"/>
                    </w:rPr>
                    <w:t xml:space="preserve">positive </w:t>
                  </w:r>
                  <w:r w:rsidRPr="008F36C0">
                    <w:t xml:space="preserve">Non-Spin Ancillary Service Position that is </w:t>
                  </w:r>
                  <w:r>
                    <w:t>n</w:t>
                  </w:r>
                  <w:r w:rsidRPr="008F36C0">
                    <w:t>on-SCED</w:t>
                  </w:r>
                  <w:r>
                    <w:t>-</w:t>
                  </w:r>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p>
              </w:tc>
            </w:tr>
            <w:tr w:rsidR="00B363CE" w14:paraId="2A192446" w14:textId="77777777">
              <w:trPr>
                <w:cantSplit/>
              </w:trPr>
              <w:tc>
                <w:tcPr>
                  <w:tcW w:w="1104" w:type="pct"/>
                </w:tcPr>
                <w:p w14:paraId="22026616" w14:textId="77777777" w:rsidR="00B363CE" w:rsidRPr="002F4D26" w:rsidRDefault="00B363CE" w:rsidP="00B363CE">
                  <w:pPr>
                    <w:pStyle w:val="TableBody"/>
                  </w:pPr>
                  <w:r w:rsidRPr="008F36C0">
                    <w:rPr>
                      <w:bCs/>
                    </w:rPr>
                    <w:t>ASMWCAPU</w:t>
                  </w:r>
                  <w:r>
                    <w:rPr>
                      <w:bCs/>
                    </w:rPr>
                    <w:t>QSNAP</w:t>
                  </w:r>
                  <w:r w:rsidRPr="008F36C0">
                    <w:rPr>
                      <w:bCs/>
                    </w:rPr>
                    <w:t xml:space="preserve"> </w:t>
                  </w:r>
                  <w:proofErr w:type="spellStart"/>
                  <w:r w:rsidRPr="008F36C0">
                    <w:rPr>
                      <w:bCs/>
                      <w:i/>
                      <w:vertAlign w:val="subscript"/>
                    </w:rPr>
                    <w:t>ruc</w:t>
                  </w:r>
                  <w:proofErr w:type="spellEnd"/>
                  <w:r w:rsidRPr="008F36C0">
                    <w:rPr>
                      <w:bCs/>
                      <w:i/>
                      <w:vertAlign w:val="subscript"/>
                    </w:rPr>
                    <w:t>, q, h</w:t>
                  </w:r>
                </w:p>
              </w:tc>
              <w:tc>
                <w:tcPr>
                  <w:tcW w:w="378" w:type="pct"/>
                </w:tcPr>
                <w:p w14:paraId="511319AE" w14:textId="77777777" w:rsidR="00B363CE" w:rsidRDefault="00B363CE" w:rsidP="00B363CE">
                  <w:pPr>
                    <w:pStyle w:val="TableBody"/>
                    <w:jc w:val="center"/>
                  </w:pPr>
                  <w:r>
                    <w:t>MW</w:t>
                  </w:r>
                </w:p>
              </w:tc>
              <w:tc>
                <w:tcPr>
                  <w:tcW w:w="3518" w:type="pct"/>
                </w:tcPr>
                <w:p w14:paraId="64CD112F" w14:textId="77777777" w:rsidR="00B363CE" w:rsidRDefault="00B363CE" w:rsidP="00B363CE">
                  <w:pPr>
                    <w:pStyle w:val="TableBody"/>
                    <w:rPr>
                      <w:i/>
                    </w:rPr>
                  </w:pPr>
                  <w:r>
                    <w:rPr>
                      <w:i/>
                    </w:rPr>
                    <w:t xml:space="preserve">Calculated Total </w:t>
                  </w:r>
                  <w:r w:rsidRPr="008F36C0">
                    <w:rPr>
                      <w:i/>
                    </w:rPr>
                    <w:t xml:space="preserve">MW Capacity used to cover the QSE’s Ancillary Service Position </w:t>
                  </w:r>
                  <w:r>
                    <w:rPr>
                      <w:i/>
                    </w:rPr>
                    <w:t>at Snapshot</w:t>
                  </w:r>
                  <w:r w:rsidRPr="0079770A">
                    <w:t>—</w:t>
                  </w:r>
                  <w:r w:rsidRPr="00D05977">
                    <w:rPr>
                      <w:iCs w:val="0"/>
                    </w:rPr>
                    <w:t xml:space="preserve">The </w:t>
                  </w:r>
                  <w:r>
                    <w:t>c</w:t>
                  </w:r>
                  <w:r w:rsidRPr="008F36C0">
                    <w:t xml:space="preserve">alculated </w:t>
                  </w:r>
                  <w:r>
                    <w:t xml:space="preserve">total </w:t>
                  </w:r>
                  <w:r w:rsidRPr="008F36C0">
                    <w:t xml:space="preserve">MW </w:t>
                  </w:r>
                  <w:r>
                    <w:t>c</w:t>
                  </w:r>
                  <w:r w:rsidRPr="008F36C0">
                    <w:t xml:space="preserve">apacity </w:t>
                  </w:r>
                  <w:r>
                    <w:t xml:space="preserve">for a QSE </w:t>
                  </w:r>
                  <w:r w:rsidRPr="00FD3CC9">
                    <w:rPr>
                      <w:i/>
                      <w:iCs w:val="0"/>
                    </w:rPr>
                    <w:t>q</w:t>
                  </w:r>
                  <w:r>
                    <w:t xml:space="preserve"> that represents the amount of the </w:t>
                  </w:r>
                  <w:r w:rsidRPr="008F36C0">
                    <w:t>QSE’s Ancillary Service Position</w:t>
                  </w:r>
                  <w:r>
                    <w:t xml:space="preserve"> covered by its Resources</w:t>
                  </w:r>
                  <w:r w:rsidRPr="008F36C0">
                    <w:rPr>
                      <w:i/>
                    </w:rPr>
                    <w:t xml:space="preserve"> </w:t>
                  </w:r>
                  <w:r w:rsidRPr="008F36C0">
                    <w:t xml:space="preserve">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p>
              </w:tc>
            </w:tr>
            <w:tr w:rsidR="00B363CE" w14:paraId="0F2F3225" w14:textId="77777777">
              <w:trPr>
                <w:cantSplit/>
              </w:trPr>
              <w:tc>
                <w:tcPr>
                  <w:tcW w:w="1104" w:type="pct"/>
                </w:tcPr>
                <w:p w14:paraId="21914FFF" w14:textId="77777777" w:rsidR="00B363CE" w:rsidRPr="002F4D26" w:rsidRDefault="00B363CE" w:rsidP="00B363CE">
                  <w:pPr>
                    <w:pStyle w:val="TableBody"/>
                  </w:pPr>
                  <w:r w:rsidRPr="008F36C0">
                    <w:rPr>
                      <w:bCs/>
                    </w:rPr>
                    <w:t>ASMWCAPU</w:t>
                  </w:r>
                  <w:r>
                    <w:rPr>
                      <w:bCs/>
                    </w:rPr>
                    <w:t>SNAP</w:t>
                  </w:r>
                  <w:r w:rsidRPr="008F36C0">
                    <w:rPr>
                      <w:bCs/>
                    </w:rPr>
                    <w:t xml:space="preserve"> </w:t>
                  </w:r>
                  <w:proofErr w:type="spellStart"/>
                  <w:r w:rsidRPr="008F36C0">
                    <w:rPr>
                      <w:bCs/>
                      <w:i/>
                      <w:vertAlign w:val="subscript"/>
                    </w:rPr>
                    <w:t>ruc</w:t>
                  </w:r>
                  <w:proofErr w:type="spellEnd"/>
                  <w:r w:rsidRPr="008F36C0">
                    <w:rPr>
                      <w:bCs/>
                      <w:i/>
                      <w:vertAlign w:val="subscript"/>
                    </w:rPr>
                    <w:t xml:space="preserve">, q, h, </w:t>
                  </w:r>
                  <w:proofErr w:type="spellStart"/>
                  <w:r w:rsidRPr="008F36C0">
                    <w:rPr>
                      <w:bCs/>
                      <w:i/>
                      <w:vertAlign w:val="subscript"/>
                    </w:rPr>
                    <w:t>AS</w:t>
                  </w:r>
                  <w:r>
                    <w:rPr>
                      <w:bCs/>
                      <w:i/>
                      <w:vertAlign w:val="subscript"/>
                    </w:rPr>
                    <w:t>Sub</w:t>
                  </w:r>
                  <w:r w:rsidRPr="008F36C0">
                    <w:rPr>
                      <w:bCs/>
                      <w:i/>
                      <w:vertAlign w:val="subscript"/>
                    </w:rPr>
                    <w:t>type</w:t>
                  </w:r>
                  <w:proofErr w:type="spellEnd"/>
                  <w:r w:rsidRPr="008F36C0">
                    <w:rPr>
                      <w:bCs/>
                      <w:i/>
                      <w:vertAlign w:val="subscript"/>
                    </w:rPr>
                    <w:t>, r</w:t>
                  </w:r>
                </w:p>
              </w:tc>
              <w:tc>
                <w:tcPr>
                  <w:tcW w:w="378" w:type="pct"/>
                </w:tcPr>
                <w:p w14:paraId="5EB6B6D0" w14:textId="77777777" w:rsidR="00B363CE" w:rsidRDefault="00B363CE" w:rsidP="00B363CE">
                  <w:pPr>
                    <w:pStyle w:val="TableBody"/>
                    <w:jc w:val="center"/>
                  </w:pPr>
                  <w:r>
                    <w:t>MW</w:t>
                  </w:r>
                </w:p>
              </w:tc>
              <w:tc>
                <w:tcPr>
                  <w:tcW w:w="3518" w:type="pct"/>
                </w:tcPr>
                <w:p w14:paraId="229026DA" w14:textId="77777777" w:rsidR="00B363CE" w:rsidRDefault="00B363CE" w:rsidP="00B363CE">
                  <w:pPr>
                    <w:pStyle w:val="TableBody"/>
                    <w:rPr>
                      <w:i/>
                    </w:rPr>
                  </w:pPr>
                  <w:r>
                    <w:rPr>
                      <w:i/>
                    </w:rPr>
                    <w:t xml:space="preserve">Calculated </w:t>
                  </w:r>
                  <w:r w:rsidRPr="008F36C0">
                    <w:rPr>
                      <w:i/>
                    </w:rPr>
                    <w:t>MW Capacity used to cover the QSE’s ‘</w:t>
                  </w:r>
                  <w:proofErr w:type="spellStart"/>
                  <w:r w:rsidRPr="008F36C0">
                    <w:rPr>
                      <w:i/>
                    </w:rPr>
                    <w:t>AStype</w:t>
                  </w:r>
                  <w:proofErr w:type="spellEnd"/>
                  <w:r w:rsidRPr="008F36C0">
                    <w:rPr>
                      <w:i/>
                    </w:rPr>
                    <w:t xml:space="preserve">’ Ancillary Service Position </w:t>
                  </w:r>
                  <w:r>
                    <w:rPr>
                      <w:i/>
                    </w:rPr>
                    <w:t>at Snapshot</w:t>
                  </w:r>
                  <w:r w:rsidRPr="0079770A">
                    <w:t>—</w:t>
                  </w:r>
                  <w:r w:rsidRPr="00D05977">
                    <w:rPr>
                      <w:iCs w:val="0"/>
                    </w:rPr>
                    <w:t xml:space="preserve">The </w:t>
                  </w:r>
                  <w:r>
                    <w:t>c</w:t>
                  </w:r>
                  <w:r w:rsidRPr="008F36C0">
                    <w:t xml:space="preserve">alculated MW Capacity of a Resource </w:t>
                  </w:r>
                  <w:r w:rsidRPr="00FD3CC9">
                    <w:rPr>
                      <w:i/>
                      <w:iCs w:val="0"/>
                    </w:rPr>
                    <w:t>r</w:t>
                  </w:r>
                  <w:r>
                    <w:t xml:space="preserve"> represented by QSE </w:t>
                  </w:r>
                  <w:r w:rsidRPr="00FD3CC9">
                    <w:rPr>
                      <w:i/>
                      <w:iCs w:val="0"/>
                    </w:rPr>
                    <w:t>q</w:t>
                  </w:r>
                  <w:r>
                    <w:t xml:space="preserve"> that is </w:t>
                  </w:r>
                  <w:r w:rsidRPr="008F36C0">
                    <w:t>used to cover its QSE’s “</w:t>
                  </w:r>
                  <w:proofErr w:type="spellStart"/>
                  <w:r w:rsidRPr="008F36C0">
                    <w:t>AS</w:t>
                  </w:r>
                  <w:r>
                    <w:t>Sub</w:t>
                  </w:r>
                  <w:r w:rsidRPr="008F36C0">
                    <w:t>type</w:t>
                  </w:r>
                  <w:proofErr w:type="spellEnd"/>
                  <w:r w:rsidRPr="008F36C0">
                    <w:t>” Ancillary Service Position</w:t>
                  </w:r>
                  <w:r w:rsidRPr="008F36C0">
                    <w:rPr>
                      <w:i/>
                    </w:rPr>
                    <w:t xml:space="preserve"> </w:t>
                  </w:r>
                  <w:r w:rsidRPr="008F36C0">
                    <w:t xml:space="preserve">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p>
              </w:tc>
            </w:tr>
            <w:tr w:rsidR="00B363CE" w14:paraId="702E650E" w14:textId="77777777">
              <w:trPr>
                <w:cantSplit/>
              </w:trPr>
              <w:tc>
                <w:tcPr>
                  <w:tcW w:w="1104" w:type="pct"/>
                </w:tcPr>
                <w:p w14:paraId="20A36AB8" w14:textId="77777777" w:rsidR="00B363CE" w:rsidRPr="002F4D26" w:rsidRDefault="00B363CE" w:rsidP="00B363CE">
                  <w:pPr>
                    <w:pStyle w:val="TableBody"/>
                  </w:pPr>
                  <w:r w:rsidRPr="00FD3CC9">
                    <w:rPr>
                      <w:szCs w:val="28"/>
                    </w:rPr>
                    <w:t>MW</w:t>
                  </w:r>
                  <w:r>
                    <w:rPr>
                      <w:szCs w:val="28"/>
                    </w:rPr>
                    <w:t>SNAP</w:t>
                  </w:r>
                  <w:r w:rsidRPr="00FD3CC9">
                    <w:rPr>
                      <w:szCs w:val="28"/>
                    </w:rPr>
                    <w:t xml:space="preserve"> </w:t>
                  </w:r>
                  <w:proofErr w:type="spellStart"/>
                  <w:r w:rsidRPr="00FD3CC9">
                    <w:rPr>
                      <w:i/>
                      <w:vertAlign w:val="subscript"/>
                    </w:rPr>
                    <w:t>ruc</w:t>
                  </w:r>
                  <w:proofErr w:type="spellEnd"/>
                  <w:r w:rsidRPr="00FD3CC9">
                    <w:rPr>
                      <w:i/>
                      <w:vertAlign w:val="subscript"/>
                    </w:rPr>
                    <w:t>, q, h, r</w:t>
                  </w:r>
                </w:p>
              </w:tc>
              <w:tc>
                <w:tcPr>
                  <w:tcW w:w="378" w:type="pct"/>
                </w:tcPr>
                <w:p w14:paraId="3841CDF1" w14:textId="77777777" w:rsidR="00B363CE" w:rsidRDefault="00B363CE" w:rsidP="00B363CE">
                  <w:pPr>
                    <w:pStyle w:val="TableBody"/>
                    <w:jc w:val="center"/>
                  </w:pPr>
                  <w:r>
                    <w:t>MW</w:t>
                  </w:r>
                </w:p>
              </w:tc>
              <w:tc>
                <w:tcPr>
                  <w:tcW w:w="3518" w:type="pct"/>
                </w:tcPr>
                <w:p w14:paraId="4F8659C3" w14:textId="77777777" w:rsidR="00B363CE" w:rsidRDefault="00B363CE" w:rsidP="00B363CE">
                  <w:pPr>
                    <w:pStyle w:val="TableBody"/>
                    <w:rPr>
                      <w:i/>
                    </w:rPr>
                  </w:pPr>
                  <w:r>
                    <w:rPr>
                      <w:i/>
                    </w:rPr>
                    <w:t xml:space="preserve">Calculated </w:t>
                  </w:r>
                  <w:r w:rsidRPr="008F36C0">
                    <w:rPr>
                      <w:i/>
                    </w:rPr>
                    <w:t>MW</w:t>
                  </w:r>
                  <w:r>
                    <w:rPr>
                      <w:i/>
                    </w:rPr>
                    <w:t xml:space="preserve"> required to support ESR’s calculated Ancillary Service coverage at Snapshot</w:t>
                  </w:r>
                  <w:r w:rsidRPr="0079770A">
                    <w:t>—</w:t>
                  </w:r>
                  <w:r w:rsidRPr="00FD3CC9">
                    <w:rPr>
                      <w:iCs w:val="0"/>
                    </w:rPr>
                    <w:t>T</w:t>
                  </w:r>
                  <w:r>
                    <w:rPr>
                      <w:szCs w:val="24"/>
                    </w:rPr>
                    <w:t xml:space="preserve">he </w:t>
                  </w:r>
                  <w:r w:rsidRPr="005F2EC7">
                    <w:rPr>
                      <w:szCs w:val="24"/>
                    </w:rPr>
                    <w:t xml:space="preserve">MW discharge </w:t>
                  </w:r>
                  <w:r>
                    <w:rPr>
                      <w:szCs w:val="24"/>
                    </w:rPr>
                    <w:t xml:space="preserve">(positive) or </w:t>
                  </w:r>
                  <w:r w:rsidRPr="005F2EC7">
                    <w:rPr>
                      <w:szCs w:val="24"/>
                    </w:rPr>
                    <w:t xml:space="preserve">charge </w:t>
                  </w:r>
                  <w:r>
                    <w:rPr>
                      <w:szCs w:val="24"/>
                    </w:rPr>
                    <w:t xml:space="preserve">(negative) </w:t>
                  </w:r>
                  <w:r w:rsidRPr="005F2EC7">
                    <w:rPr>
                      <w:szCs w:val="24"/>
                    </w:rPr>
                    <w:t xml:space="preserve">required to support the ESR’s </w:t>
                  </w:r>
                  <w:r>
                    <w:rPr>
                      <w:szCs w:val="24"/>
                    </w:rPr>
                    <w:t>calculated Ancillary Service</w:t>
                  </w:r>
                  <w:r w:rsidRPr="005F2EC7">
                    <w:rPr>
                      <w:szCs w:val="24"/>
                    </w:rPr>
                    <w:t xml:space="preserve"> coverage</w:t>
                  </w:r>
                  <w:r>
                    <w:rPr>
                      <w:szCs w:val="24"/>
                    </w:rPr>
                    <w:t xml:space="preserve"> considering the submitted COP values for Hour Beginning Planned SOC, </w:t>
                  </w:r>
                  <w:proofErr w:type="spellStart"/>
                  <w:r>
                    <w:rPr>
                      <w:szCs w:val="24"/>
                    </w:rPr>
                    <w:t>MinSOC</w:t>
                  </w:r>
                  <w:proofErr w:type="spellEnd"/>
                  <w:r>
                    <w:rPr>
                      <w:szCs w:val="24"/>
                    </w:rPr>
                    <w:t xml:space="preserve">, </w:t>
                  </w:r>
                  <w:proofErr w:type="spellStart"/>
                  <w:r>
                    <w:rPr>
                      <w:szCs w:val="24"/>
                    </w:rPr>
                    <w:t>MaxSOC</w:t>
                  </w:r>
                  <w:proofErr w:type="spellEnd"/>
                  <w:r>
                    <w:rPr>
                      <w:szCs w:val="24"/>
                    </w:rPr>
                    <w:t xml:space="preserve"> and the difference in the Hour Beginning Planned SOC for the hour under consideration and the next hour while accounting for Ancillary Service deployment factors and the duration requirements for energy and different Ancillary Service types</w:t>
                  </w:r>
                  <w:r w:rsidRPr="008F36C0">
                    <w:t xml:space="preserve"> Position</w:t>
                  </w:r>
                  <w:r w:rsidRPr="008F36C0">
                    <w:rPr>
                      <w:i/>
                    </w:rPr>
                    <w:t xml:space="preserve"> </w:t>
                  </w:r>
                  <w:r w:rsidRPr="008F36C0">
                    <w:t xml:space="preserve">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p>
              </w:tc>
            </w:tr>
            <w:tr w:rsidR="00B363CE" w14:paraId="04F6EDBB" w14:textId="77777777">
              <w:trPr>
                <w:cantSplit/>
              </w:trPr>
              <w:tc>
                <w:tcPr>
                  <w:tcW w:w="1104" w:type="pct"/>
                </w:tcPr>
                <w:p w14:paraId="3EE7B469" w14:textId="77777777" w:rsidR="00B363CE" w:rsidRPr="002F4D26" w:rsidRDefault="00B363CE" w:rsidP="00B363CE">
                  <w:pPr>
                    <w:pStyle w:val="TableBody"/>
                  </w:pPr>
                  <w:r w:rsidRPr="00FD3CC9">
                    <w:rPr>
                      <w:bCs/>
                    </w:rPr>
                    <w:t>ESRASSNAP</w:t>
                  </w:r>
                  <w:r w:rsidRPr="00FD3CC9">
                    <w:rPr>
                      <w:b/>
                    </w:rPr>
                    <w:t xml:space="preserve"> </w:t>
                  </w:r>
                  <w:proofErr w:type="spellStart"/>
                  <w:r w:rsidRPr="00FD3CC9">
                    <w:rPr>
                      <w:b/>
                      <w:i/>
                      <w:vertAlign w:val="subscript"/>
                    </w:rPr>
                    <w:t>ruc</w:t>
                  </w:r>
                  <w:proofErr w:type="spellEnd"/>
                  <w:r w:rsidRPr="00FD3CC9">
                    <w:rPr>
                      <w:b/>
                      <w:i/>
                      <w:vertAlign w:val="subscript"/>
                    </w:rPr>
                    <w:t>, q, h</w:t>
                  </w:r>
                </w:p>
              </w:tc>
              <w:tc>
                <w:tcPr>
                  <w:tcW w:w="378" w:type="pct"/>
                </w:tcPr>
                <w:p w14:paraId="5A00F064" w14:textId="77777777" w:rsidR="00B363CE" w:rsidRDefault="00B363CE" w:rsidP="00B363CE">
                  <w:pPr>
                    <w:pStyle w:val="TableBody"/>
                    <w:jc w:val="center"/>
                  </w:pPr>
                  <w:r w:rsidRPr="00FD3CC9">
                    <w:t>MW</w:t>
                  </w:r>
                </w:p>
              </w:tc>
              <w:tc>
                <w:tcPr>
                  <w:tcW w:w="3518" w:type="pct"/>
                </w:tcPr>
                <w:p w14:paraId="71131AC5" w14:textId="77777777" w:rsidR="00B363CE" w:rsidRDefault="00B363CE" w:rsidP="00B363CE">
                  <w:pPr>
                    <w:pStyle w:val="TableBody"/>
                    <w:rPr>
                      <w:i/>
                    </w:rPr>
                  </w:pPr>
                  <w:r w:rsidRPr="00FD3CC9">
                    <w:rPr>
                      <w:i/>
                    </w:rPr>
                    <w:t xml:space="preserve">Calculated </w:t>
                  </w:r>
                  <w:r>
                    <w:rPr>
                      <w:i/>
                    </w:rPr>
                    <w:t>Ancillary Service</w:t>
                  </w:r>
                  <w:r w:rsidRPr="00FD3CC9">
                    <w:rPr>
                      <w:i/>
                    </w:rPr>
                    <w:t xml:space="preserve"> MW Capacity Provided By QSE’s ESR Portfolio </w:t>
                  </w:r>
                  <w:r>
                    <w:rPr>
                      <w:i/>
                    </w:rPr>
                    <w:t xml:space="preserve">at </w:t>
                  </w:r>
                  <w:r w:rsidRPr="00FD3CC9">
                    <w:rPr>
                      <w:i/>
                    </w:rPr>
                    <w:t xml:space="preserve"> Snapshot</w:t>
                  </w:r>
                  <w:r w:rsidRPr="0079770A">
                    <w:t>—</w:t>
                  </w:r>
                  <w:r w:rsidRPr="00FD3CC9">
                    <w:t>The total ESR MW capacity used to cover the QSE</w:t>
                  </w:r>
                  <w:r w:rsidRPr="00FD3CC9">
                    <w:rPr>
                      <w:i/>
                      <w:iCs w:val="0"/>
                    </w:rPr>
                    <w:t xml:space="preserve"> q’s</w:t>
                  </w:r>
                  <w:r w:rsidRPr="00FD3CC9">
                    <w:t xml:space="preserve"> Upward </w:t>
                  </w:r>
                  <w:r>
                    <w:t>Ancillary Service</w:t>
                  </w:r>
                  <w:r w:rsidRPr="00FD3CC9">
                    <w:t xml:space="preserve"> position for Reg-Up, RRS,</w:t>
                  </w:r>
                  <w:r>
                    <w:t xml:space="preserve"> </w:t>
                  </w:r>
                  <w:r w:rsidRPr="00FD3CC9">
                    <w:t>ECRS,</w:t>
                  </w:r>
                  <w:r>
                    <w:t xml:space="preserve"> </w:t>
                  </w:r>
                  <w:del w:id="890" w:author="ERCOT" w:date="2025-09-12T14:53:00Z" w16du:dateUtc="2025-09-12T19:53:00Z">
                    <w:r w:rsidRPr="00FD3CC9" w:rsidDel="00F539BD">
                      <w:delText xml:space="preserve">and </w:delText>
                    </w:r>
                  </w:del>
                  <w:r w:rsidRPr="00FD3CC9">
                    <w:t>N</w:t>
                  </w:r>
                  <w:r>
                    <w:t>on-Spin</w:t>
                  </w:r>
                  <w:ins w:id="891" w:author="ERCOT" w:date="2025-09-12T14:53:00Z" w16du:dateUtc="2025-09-12T19:53:00Z">
                    <w:r>
                      <w:t>, and DRRS</w:t>
                    </w:r>
                  </w:ins>
                  <w:r w:rsidRPr="00FD3CC9">
                    <w:t xml:space="preserve"> in the RUC Snapshot for the RUC process </w:t>
                  </w:r>
                  <w:proofErr w:type="spellStart"/>
                  <w:r w:rsidRPr="00FD3CC9">
                    <w:rPr>
                      <w:i/>
                      <w:iCs w:val="0"/>
                    </w:rPr>
                    <w:t>ruc</w:t>
                  </w:r>
                  <w:proofErr w:type="spellEnd"/>
                  <w:r w:rsidRPr="00FD3CC9">
                    <w:t xml:space="preserve">, for the hour </w:t>
                  </w:r>
                  <w:r w:rsidRPr="00FD3CC9">
                    <w:rPr>
                      <w:i/>
                    </w:rPr>
                    <w:t>h</w:t>
                  </w:r>
                  <w:r w:rsidRPr="00FD3CC9">
                    <w:rPr>
                      <w:iCs w:val="0"/>
                    </w:rPr>
                    <w:t xml:space="preserve"> that includes the 15-minute Settlement Interval</w:t>
                  </w:r>
                  <w:r w:rsidRPr="00FD3CC9">
                    <w:t>.</w:t>
                  </w:r>
                </w:p>
              </w:tc>
            </w:tr>
            <w:tr w:rsidR="00B363CE" w14:paraId="69E06E49" w14:textId="77777777">
              <w:trPr>
                <w:cantSplit/>
              </w:trPr>
              <w:tc>
                <w:tcPr>
                  <w:tcW w:w="1104" w:type="pct"/>
                </w:tcPr>
                <w:p w14:paraId="100AE3A5" w14:textId="77777777" w:rsidR="00B363CE" w:rsidRPr="002F4D26" w:rsidRDefault="00B363CE" w:rsidP="00B363CE">
                  <w:pPr>
                    <w:pStyle w:val="TableBody"/>
                  </w:pPr>
                  <w:r w:rsidRPr="00FD3CC9">
                    <w:rPr>
                      <w:bCs/>
                    </w:rPr>
                    <w:t>ESRMWSNAP</w:t>
                  </w:r>
                  <w:r w:rsidRPr="00FD3CC9">
                    <w:rPr>
                      <w:b/>
                    </w:rPr>
                    <w:t xml:space="preserve"> </w:t>
                  </w:r>
                  <w:proofErr w:type="spellStart"/>
                  <w:r w:rsidRPr="00FD3CC9">
                    <w:rPr>
                      <w:b/>
                      <w:i/>
                      <w:vertAlign w:val="subscript"/>
                    </w:rPr>
                    <w:t>ruc</w:t>
                  </w:r>
                  <w:proofErr w:type="spellEnd"/>
                  <w:r w:rsidRPr="00FD3CC9">
                    <w:rPr>
                      <w:b/>
                      <w:i/>
                      <w:vertAlign w:val="subscript"/>
                    </w:rPr>
                    <w:t>, q, h</w:t>
                  </w:r>
                </w:p>
              </w:tc>
              <w:tc>
                <w:tcPr>
                  <w:tcW w:w="378" w:type="pct"/>
                </w:tcPr>
                <w:p w14:paraId="0CCBFA13" w14:textId="77777777" w:rsidR="00B363CE" w:rsidRDefault="00B363CE" w:rsidP="00B363CE">
                  <w:pPr>
                    <w:pStyle w:val="TableBody"/>
                    <w:jc w:val="center"/>
                  </w:pPr>
                  <w:r w:rsidRPr="00FD3CC9">
                    <w:t>MW</w:t>
                  </w:r>
                </w:p>
              </w:tc>
              <w:tc>
                <w:tcPr>
                  <w:tcW w:w="3518" w:type="pct"/>
                </w:tcPr>
                <w:p w14:paraId="0845692C" w14:textId="77777777" w:rsidR="00B363CE" w:rsidRDefault="00B363CE" w:rsidP="00B363CE">
                  <w:pPr>
                    <w:pStyle w:val="TableBody"/>
                    <w:rPr>
                      <w:i/>
                    </w:rPr>
                  </w:pPr>
                  <w:r w:rsidRPr="00FD3CC9">
                    <w:rPr>
                      <w:i/>
                    </w:rPr>
                    <w:t xml:space="preserve">Calculated QSE Total ESR MW Discharging or Charging Required To Support </w:t>
                  </w:r>
                  <w:r>
                    <w:rPr>
                      <w:i/>
                    </w:rPr>
                    <w:t>Ancillary Service</w:t>
                  </w:r>
                  <w:r w:rsidRPr="00FD3CC9">
                    <w:rPr>
                      <w:i/>
                    </w:rPr>
                    <w:t xml:space="preserve"> </w:t>
                  </w:r>
                  <w:r>
                    <w:rPr>
                      <w:i/>
                    </w:rPr>
                    <w:t>at</w:t>
                  </w:r>
                  <w:r w:rsidRPr="00FD3CC9">
                    <w:rPr>
                      <w:i/>
                    </w:rPr>
                    <w:t xml:space="preserve"> Snapshot</w:t>
                  </w:r>
                  <w:r w:rsidRPr="0079770A">
                    <w:t>—</w:t>
                  </w:r>
                  <w:r w:rsidRPr="00FD3CC9">
                    <w:t xml:space="preserve">The total net ESR MW discharging or charging required to cover the QSE </w:t>
                  </w:r>
                  <w:r w:rsidRPr="00FD3CC9">
                    <w:rPr>
                      <w:i/>
                      <w:iCs w:val="0"/>
                    </w:rPr>
                    <w:t>q’s</w:t>
                  </w:r>
                  <w:r w:rsidRPr="00FD3CC9">
                    <w:t xml:space="preserve"> </w:t>
                  </w:r>
                  <w:r>
                    <w:t>Ancillary Service</w:t>
                  </w:r>
                  <w:r w:rsidRPr="00FD3CC9">
                    <w:t xml:space="preserve"> position provided by the QSE ESR portfolio in the RUC Snapshot for the RUC process </w:t>
                  </w:r>
                  <w:proofErr w:type="spellStart"/>
                  <w:r w:rsidRPr="00FD3CC9">
                    <w:rPr>
                      <w:i/>
                      <w:iCs w:val="0"/>
                    </w:rPr>
                    <w:t>ruc</w:t>
                  </w:r>
                  <w:proofErr w:type="spellEnd"/>
                  <w:r w:rsidRPr="00FD3CC9">
                    <w:t xml:space="preserve">, for the hour </w:t>
                  </w:r>
                  <w:r w:rsidRPr="00FD3CC9">
                    <w:rPr>
                      <w:i/>
                    </w:rPr>
                    <w:t>h</w:t>
                  </w:r>
                  <w:r w:rsidRPr="00FD3CC9">
                    <w:rPr>
                      <w:iCs w:val="0"/>
                    </w:rPr>
                    <w:t xml:space="preserve"> that includes the 15-minute Settlement Interval</w:t>
                  </w:r>
                  <w:r w:rsidRPr="00FD3CC9">
                    <w:t xml:space="preserve">, </w:t>
                  </w:r>
                  <w:proofErr w:type="gramStart"/>
                  <w:r w:rsidRPr="00FD3CC9">
                    <w:t>taking into account</w:t>
                  </w:r>
                  <w:proofErr w:type="gramEnd"/>
                  <w:r w:rsidRPr="00FD3CC9">
                    <w:t xml:space="preserve"> the COP SOC values from COP.</w:t>
                  </w:r>
                </w:p>
              </w:tc>
            </w:tr>
            <w:tr w:rsidR="00B363CE" w14:paraId="77573354" w14:textId="77777777">
              <w:trPr>
                <w:cantSplit/>
              </w:trPr>
              <w:tc>
                <w:tcPr>
                  <w:tcW w:w="1104" w:type="pct"/>
                </w:tcPr>
                <w:p w14:paraId="61F3D44A" w14:textId="77777777" w:rsidR="00B363CE" w:rsidRDefault="00B363CE" w:rsidP="00B363CE">
                  <w:pPr>
                    <w:pStyle w:val="TableBody"/>
                  </w:pPr>
                  <w:r w:rsidRPr="009A0FB8">
                    <w:t>RUCOSFADJ</w:t>
                  </w:r>
                  <w:r w:rsidRPr="00C93BDD">
                    <w:t xml:space="preserve"> </w:t>
                  </w:r>
                  <w:proofErr w:type="spellStart"/>
                  <w:r w:rsidRPr="002A63B2">
                    <w:rPr>
                      <w:i/>
                      <w:vertAlign w:val="subscript"/>
                    </w:rPr>
                    <w:t>ruc</w:t>
                  </w:r>
                  <w:proofErr w:type="spellEnd"/>
                  <w:r w:rsidRPr="002A63B2">
                    <w:rPr>
                      <w:i/>
                      <w:vertAlign w:val="subscript"/>
                    </w:rPr>
                    <w:t>, q, i</w:t>
                  </w:r>
                </w:p>
              </w:tc>
              <w:tc>
                <w:tcPr>
                  <w:tcW w:w="378" w:type="pct"/>
                </w:tcPr>
                <w:p w14:paraId="6223F8B1" w14:textId="77777777" w:rsidR="00B363CE" w:rsidRDefault="00B363CE" w:rsidP="00B363CE">
                  <w:pPr>
                    <w:pStyle w:val="TableBody"/>
                    <w:jc w:val="center"/>
                  </w:pPr>
                  <w:r w:rsidRPr="00C93BDD">
                    <w:t>MW</w:t>
                  </w:r>
                </w:p>
              </w:tc>
              <w:tc>
                <w:tcPr>
                  <w:tcW w:w="3518" w:type="pct"/>
                </w:tcPr>
                <w:p w14:paraId="19088807" w14:textId="77777777" w:rsidR="00B363CE" w:rsidRDefault="00B363CE" w:rsidP="00B363CE">
                  <w:pPr>
                    <w:pStyle w:val="TableBody"/>
                    <w:rPr>
                      <w:i/>
                    </w:rPr>
                  </w:pPr>
                  <w:r w:rsidRPr="002A63B2">
                    <w:rPr>
                      <w:i/>
                    </w:rPr>
                    <w:t>RUC Overall Shortfall at End of Adjustment Period</w:t>
                  </w:r>
                  <w:r w:rsidRPr="009A0FB8">
                    <w:t xml:space="preserve"> —The QSE </w:t>
                  </w:r>
                  <w:r w:rsidRPr="002A63B2">
                    <w:rPr>
                      <w:i/>
                    </w:rPr>
                    <w:t xml:space="preserve">q’s </w:t>
                  </w:r>
                  <w:r w:rsidRPr="00C93BDD">
                    <w:t xml:space="preserve">overall capacity shortfall at </w:t>
                  </w:r>
                  <w:r>
                    <w:t>the end of the Adjustment Period, including capacity from IRRs as seen in the RUC Snapshot for the RUC process</w:t>
                  </w:r>
                  <w:r w:rsidRPr="00A577B9">
                    <w:rPr>
                      <w:i/>
                    </w:rPr>
                    <w:t xml:space="preserve"> </w:t>
                  </w:r>
                  <w:proofErr w:type="spellStart"/>
                  <w:r w:rsidRPr="00A577B9">
                    <w:rPr>
                      <w:i/>
                    </w:rPr>
                    <w:t>ruc</w:t>
                  </w:r>
                  <w:proofErr w:type="spellEnd"/>
                  <w:r>
                    <w:t>,</w:t>
                  </w:r>
                  <w:r w:rsidRPr="00C93BDD">
                    <w:t xml:space="preserve"> for the 15-minute Settlement Interval </w:t>
                  </w:r>
                  <w:r w:rsidRPr="002A63B2">
                    <w:rPr>
                      <w:i/>
                    </w:rPr>
                    <w:t>i</w:t>
                  </w:r>
                  <w:r w:rsidRPr="00C93BDD">
                    <w:t>.</w:t>
                  </w:r>
                </w:p>
              </w:tc>
            </w:tr>
            <w:tr w:rsidR="00B363CE" w14:paraId="71DB7063" w14:textId="77777777">
              <w:trPr>
                <w:cantSplit/>
              </w:trPr>
              <w:tc>
                <w:tcPr>
                  <w:tcW w:w="1104" w:type="pct"/>
                </w:tcPr>
                <w:p w14:paraId="675925F5" w14:textId="77777777" w:rsidR="00B363CE" w:rsidRDefault="00B363CE" w:rsidP="00B363CE">
                  <w:pPr>
                    <w:pStyle w:val="TableBody"/>
                  </w:pPr>
                  <w:r w:rsidRPr="0043255B">
                    <w:t>RUCASFADJ</w:t>
                  </w:r>
                  <w:r>
                    <w:t xml:space="preserve"> </w:t>
                  </w:r>
                  <w:r w:rsidRPr="002A63B2">
                    <w:rPr>
                      <w:i/>
                      <w:vertAlign w:val="subscript"/>
                    </w:rPr>
                    <w:t>q, i</w:t>
                  </w:r>
                </w:p>
              </w:tc>
              <w:tc>
                <w:tcPr>
                  <w:tcW w:w="378" w:type="pct"/>
                </w:tcPr>
                <w:p w14:paraId="62121F5D" w14:textId="77777777" w:rsidR="00B363CE" w:rsidRDefault="00B363CE" w:rsidP="00B363CE">
                  <w:pPr>
                    <w:pStyle w:val="TableBody"/>
                    <w:jc w:val="center"/>
                  </w:pPr>
                  <w:r w:rsidRPr="0043255B">
                    <w:t>MW</w:t>
                  </w:r>
                </w:p>
              </w:tc>
              <w:tc>
                <w:tcPr>
                  <w:tcW w:w="3518" w:type="pct"/>
                </w:tcPr>
                <w:p w14:paraId="6C4A1A2F" w14:textId="77777777" w:rsidR="00B363CE" w:rsidRDefault="00B363CE" w:rsidP="00B363CE">
                  <w:pPr>
                    <w:pStyle w:val="TableBody"/>
                    <w:rPr>
                      <w:i/>
                    </w:rPr>
                  </w:pPr>
                  <w:r w:rsidRPr="002A63B2">
                    <w:rPr>
                      <w:i/>
                    </w:rPr>
                    <w:t>RUC Ancillary Service Shortfall at End of Adjustment Period</w:t>
                  </w:r>
                  <w:r w:rsidRPr="009A0FB8">
                    <w:t xml:space="preserve"> —The QSE </w:t>
                  </w:r>
                  <w:r w:rsidRPr="002A63B2">
                    <w:rPr>
                      <w:i/>
                    </w:rPr>
                    <w:t>q’s</w:t>
                  </w:r>
                  <w:r w:rsidRPr="00C93BDD">
                    <w:t xml:space="preserve"> </w:t>
                  </w:r>
                  <w:r>
                    <w:t>A</w:t>
                  </w:r>
                  <w:r w:rsidRPr="00C93BDD">
                    <w:t xml:space="preserve">ncillary </w:t>
                  </w:r>
                  <w:r>
                    <w:t>S</w:t>
                  </w:r>
                  <w:r w:rsidRPr="00C93BDD">
                    <w:t xml:space="preserve">ervice capacity shortfall at </w:t>
                  </w:r>
                  <w:r>
                    <w:t>the end of the Adjustment Period</w:t>
                  </w:r>
                  <w:r w:rsidRPr="00C93BDD">
                    <w:t xml:space="preserve"> for the 15-minute Settlement Interval </w:t>
                  </w:r>
                  <w:r w:rsidRPr="002A63B2">
                    <w:rPr>
                      <w:i/>
                    </w:rPr>
                    <w:t>i</w:t>
                  </w:r>
                  <w:r w:rsidRPr="00C93BDD">
                    <w:t>.</w:t>
                  </w:r>
                </w:p>
              </w:tc>
            </w:tr>
            <w:tr w:rsidR="00B363CE" w14:paraId="55CF2D4A" w14:textId="77777777">
              <w:trPr>
                <w:cantSplit/>
              </w:trPr>
              <w:tc>
                <w:tcPr>
                  <w:tcW w:w="1104" w:type="pct"/>
                </w:tcPr>
                <w:p w14:paraId="0A7374CA" w14:textId="77777777" w:rsidR="00B363CE" w:rsidRDefault="00B363CE" w:rsidP="00B363CE">
                  <w:pPr>
                    <w:pStyle w:val="TableBody"/>
                  </w:pPr>
                  <w:r>
                    <w:t xml:space="preserve">ASONPOSADJ </w:t>
                  </w:r>
                  <w:r w:rsidRPr="00DE1AC6">
                    <w:rPr>
                      <w:i/>
                      <w:vertAlign w:val="subscript"/>
                      <w:lang w:val="it-IT"/>
                    </w:rPr>
                    <w:t>q ,i</w:t>
                  </w:r>
                </w:p>
              </w:tc>
              <w:tc>
                <w:tcPr>
                  <w:tcW w:w="378" w:type="pct"/>
                </w:tcPr>
                <w:p w14:paraId="0A540F60" w14:textId="77777777" w:rsidR="00B363CE" w:rsidRDefault="00B363CE" w:rsidP="00B363CE">
                  <w:pPr>
                    <w:pStyle w:val="TableBody"/>
                    <w:jc w:val="center"/>
                  </w:pPr>
                  <w:r>
                    <w:t>MW</w:t>
                  </w:r>
                </w:p>
              </w:tc>
              <w:tc>
                <w:tcPr>
                  <w:tcW w:w="3518" w:type="pct"/>
                </w:tcPr>
                <w:p w14:paraId="55DE8CDF" w14:textId="77777777" w:rsidR="00B363CE" w:rsidRDefault="00B363CE" w:rsidP="00B363CE">
                  <w:pPr>
                    <w:pStyle w:val="TableBody"/>
                    <w:rPr>
                      <w:i/>
                    </w:rPr>
                  </w:pPr>
                  <w:r>
                    <w:rPr>
                      <w:i/>
                    </w:rPr>
                    <w:t xml:space="preserve">Ancillary Service On-Line Position at End of Adjustment Period – </w:t>
                  </w:r>
                  <w:r>
                    <w:t xml:space="preserve">The QSE </w:t>
                  </w:r>
                  <w:r w:rsidRPr="00413D8C">
                    <w:rPr>
                      <w:i/>
                    </w:rPr>
                    <w:t>q’s</w:t>
                  </w:r>
                  <w:r>
                    <w:rPr>
                      <w:i/>
                    </w:rPr>
                    <w:t xml:space="preserve"> </w:t>
                  </w:r>
                  <w:r>
                    <w:t>total On-Line Ancillary Service position at the end of the Adjustment Period</w:t>
                  </w:r>
                  <w:r>
                    <w:rPr>
                      <w:i/>
                    </w:rPr>
                    <w:t xml:space="preserve"> </w:t>
                  </w:r>
                  <w:r>
                    <w:t xml:space="preserve">for the 15-minute Settlement Interval </w:t>
                  </w:r>
                  <w:r>
                    <w:rPr>
                      <w:i/>
                    </w:rPr>
                    <w:t>i.</w:t>
                  </w:r>
                </w:p>
              </w:tc>
            </w:tr>
            <w:tr w:rsidR="00B363CE" w14:paraId="49317DED" w14:textId="77777777">
              <w:trPr>
                <w:cantSplit/>
              </w:trPr>
              <w:tc>
                <w:tcPr>
                  <w:tcW w:w="1104" w:type="pct"/>
                </w:tcPr>
                <w:p w14:paraId="08094767" w14:textId="77777777" w:rsidR="00B363CE" w:rsidRDefault="00B363CE" w:rsidP="00B363CE">
                  <w:pPr>
                    <w:pStyle w:val="TableBody"/>
                  </w:pPr>
                  <w:r w:rsidRPr="009A0FB8">
                    <w:t>RU</w:t>
                  </w:r>
                  <w:r>
                    <w:t>POS</w:t>
                  </w:r>
                  <w:r w:rsidRPr="00C93BDD">
                    <w:rPr>
                      <w:lang w:val="it-IT"/>
                    </w:rPr>
                    <w:t>ADJ</w:t>
                  </w:r>
                  <w:r w:rsidRPr="00C93BDD">
                    <w:t xml:space="preserve"> </w:t>
                  </w:r>
                  <w:r w:rsidRPr="002A63B2">
                    <w:rPr>
                      <w:i/>
                      <w:vertAlign w:val="subscript"/>
                    </w:rPr>
                    <w:t xml:space="preserve">q, </w:t>
                  </w:r>
                  <w:r>
                    <w:rPr>
                      <w:i/>
                      <w:vertAlign w:val="subscript"/>
                    </w:rPr>
                    <w:t>h</w:t>
                  </w:r>
                </w:p>
              </w:tc>
              <w:tc>
                <w:tcPr>
                  <w:tcW w:w="378" w:type="pct"/>
                </w:tcPr>
                <w:p w14:paraId="6704F3E3" w14:textId="77777777" w:rsidR="00B363CE" w:rsidRDefault="00B363CE" w:rsidP="00B363CE">
                  <w:pPr>
                    <w:pStyle w:val="TableBody"/>
                    <w:jc w:val="center"/>
                  </w:pPr>
                  <w:r w:rsidRPr="00C93BDD">
                    <w:t>MW</w:t>
                  </w:r>
                </w:p>
              </w:tc>
              <w:tc>
                <w:tcPr>
                  <w:tcW w:w="3518" w:type="pct"/>
                </w:tcPr>
                <w:p w14:paraId="440D3184" w14:textId="77777777" w:rsidR="00B363CE" w:rsidRDefault="00B363CE" w:rsidP="00B363CE">
                  <w:pPr>
                    <w:pStyle w:val="TableBody"/>
                    <w:rPr>
                      <w:i/>
                    </w:rPr>
                  </w:pPr>
                  <w:r w:rsidRPr="002A63B2">
                    <w:rPr>
                      <w:i/>
                    </w:rPr>
                    <w:t xml:space="preserve">Regulation Up </w:t>
                  </w:r>
                  <w:r>
                    <w:rPr>
                      <w:i/>
                    </w:rPr>
                    <w:t>Position</w:t>
                  </w:r>
                  <w:r w:rsidRPr="002A63B2">
                    <w:rPr>
                      <w:i/>
                    </w:rPr>
                    <w:t xml:space="preserve"> at End of Adjustment Period</w:t>
                  </w:r>
                  <w:r w:rsidRPr="00C93BDD">
                    <w:t xml:space="preserve"> </w:t>
                  </w:r>
                  <w:r w:rsidRPr="00C93BDD">
                    <w:rPr>
                      <w:rFonts w:ascii="Symbol" w:eastAsia="Symbol" w:hAnsi="Symbol" w:cs="Symbol"/>
                    </w:rPr>
                    <w:t>¾</w:t>
                  </w:r>
                  <w:r w:rsidRPr="00C93BDD">
                    <w:t xml:space="preserve">The </w:t>
                  </w:r>
                  <w:r>
                    <w:t xml:space="preserve">QSE </w:t>
                  </w:r>
                  <w:r w:rsidRPr="002A63B2">
                    <w:rPr>
                      <w:i/>
                    </w:rPr>
                    <w:t>q’s</w:t>
                  </w:r>
                  <w:r>
                    <w:rPr>
                      <w:i/>
                    </w:rPr>
                    <w:t xml:space="preserve"> </w:t>
                  </w:r>
                  <w:r w:rsidRPr="00E24D9A">
                    <w:rPr>
                      <w:iCs w:val="0"/>
                    </w:rPr>
                    <w:t xml:space="preserve">net </w:t>
                  </w:r>
                  <w:r>
                    <w:rPr>
                      <w:iCs w:val="0"/>
                    </w:rPr>
                    <w:t>positive</w:t>
                  </w:r>
                  <w:r w:rsidRPr="00C93BDD">
                    <w:t xml:space="preserve"> Reg</w:t>
                  </w:r>
                  <w:r>
                    <w:t>-</w:t>
                  </w:r>
                  <w:r w:rsidRPr="00C93BDD">
                    <w:t xml:space="preserve">Up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B363CE" w14:paraId="470D601D" w14:textId="77777777">
              <w:trPr>
                <w:cantSplit/>
              </w:trPr>
              <w:tc>
                <w:tcPr>
                  <w:tcW w:w="1104" w:type="pct"/>
                </w:tcPr>
                <w:p w14:paraId="0AB8D94C" w14:textId="77777777" w:rsidR="00B363CE" w:rsidRDefault="00B363CE" w:rsidP="00B363CE">
                  <w:pPr>
                    <w:pStyle w:val="TableBody"/>
                  </w:pPr>
                  <w:r w:rsidRPr="0043255B">
                    <w:t>RR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78" w:type="pct"/>
                </w:tcPr>
                <w:p w14:paraId="7074F72C" w14:textId="77777777" w:rsidR="00B363CE" w:rsidRDefault="00B363CE" w:rsidP="00B363CE">
                  <w:pPr>
                    <w:pStyle w:val="TableBody"/>
                    <w:jc w:val="center"/>
                  </w:pPr>
                  <w:r w:rsidRPr="0043255B">
                    <w:t>MW</w:t>
                  </w:r>
                </w:p>
              </w:tc>
              <w:tc>
                <w:tcPr>
                  <w:tcW w:w="3518" w:type="pct"/>
                </w:tcPr>
                <w:p w14:paraId="523B4686" w14:textId="77777777" w:rsidR="00B363CE" w:rsidRDefault="00B363CE" w:rsidP="00B363CE">
                  <w:pPr>
                    <w:pStyle w:val="TableBody"/>
                    <w:rPr>
                      <w:i/>
                    </w:rPr>
                  </w:pPr>
                  <w:r w:rsidRPr="002A63B2">
                    <w:rPr>
                      <w:i/>
                    </w:rPr>
                    <w:t xml:space="preserve">Responsive Reserve Service </w:t>
                  </w:r>
                  <w:r>
                    <w:rPr>
                      <w:i/>
                    </w:rPr>
                    <w:t>Position</w:t>
                  </w:r>
                  <w:r w:rsidRPr="002A63B2">
                    <w:rPr>
                      <w:i/>
                    </w:rPr>
                    <w:t xml:space="preserve"> at End of Adjustment Period</w:t>
                  </w:r>
                  <w:r w:rsidRPr="0043255B">
                    <w:t xml:space="preserve"> </w:t>
                  </w:r>
                  <w:r w:rsidRPr="0043255B">
                    <w:rPr>
                      <w:rFonts w:ascii="Symbol" w:eastAsia="Symbol" w:hAnsi="Symbol" w:cs="Symbol"/>
                    </w:rPr>
                    <w:t>¾</w:t>
                  </w:r>
                  <w:r w:rsidRPr="0043255B">
                    <w:t xml:space="preserve">The </w:t>
                  </w:r>
                  <w:r>
                    <w:t xml:space="preserve">QSE </w:t>
                  </w:r>
                  <w:r>
                    <w:rPr>
                      <w:i/>
                    </w:rPr>
                    <w:t xml:space="preserve">q’s </w:t>
                  </w:r>
                  <w:r w:rsidRPr="0035379F">
                    <w:rPr>
                      <w:iCs w:val="0"/>
                    </w:rPr>
                    <w:t>net positive</w:t>
                  </w:r>
                  <w:r>
                    <w:rPr>
                      <w:i/>
                    </w:rPr>
                    <w:t xml:space="preserve"> </w:t>
                  </w:r>
                  <w:r w:rsidRPr="0043255B">
                    <w:t xml:space="preserve">RRS </w:t>
                  </w:r>
                  <w:r>
                    <w:t>Ancillary Service Position</w:t>
                  </w:r>
                  <w:r w:rsidRPr="0043255B">
                    <w:t xml:space="preserve"> </w:t>
                  </w:r>
                  <w:r>
                    <w:t xml:space="preserve">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B363CE" w14:paraId="0BBEBBFF" w14:textId="77777777">
              <w:trPr>
                <w:cantSplit/>
              </w:trPr>
              <w:tc>
                <w:tcPr>
                  <w:tcW w:w="1104" w:type="pct"/>
                </w:tcPr>
                <w:p w14:paraId="672D25C7" w14:textId="77777777" w:rsidR="00B363CE" w:rsidRDefault="00B363CE" w:rsidP="00B363CE">
                  <w:pPr>
                    <w:pStyle w:val="TableBody"/>
                  </w:pPr>
                  <w:r w:rsidRPr="0043255B">
                    <w:lastRenderedPageBreak/>
                    <w:t>ECR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78" w:type="pct"/>
                </w:tcPr>
                <w:p w14:paraId="4A0F3D0D" w14:textId="77777777" w:rsidR="00B363CE" w:rsidRDefault="00B363CE" w:rsidP="00B363CE">
                  <w:pPr>
                    <w:pStyle w:val="TableBody"/>
                    <w:jc w:val="center"/>
                  </w:pPr>
                  <w:r w:rsidRPr="0043255B">
                    <w:t>MW</w:t>
                  </w:r>
                </w:p>
              </w:tc>
              <w:tc>
                <w:tcPr>
                  <w:tcW w:w="3518" w:type="pct"/>
                </w:tcPr>
                <w:p w14:paraId="45A5FBEE" w14:textId="77777777" w:rsidR="00B363CE" w:rsidRDefault="00B363CE" w:rsidP="00B363CE">
                  <w:pPr>
                    <w:pStyle w:val="TableBody"/>
                    <w:rPr>
                      <w:i/>
                    </w:rPr>
                  </w:pPr>
                  <w:r w:rsidRPr="002A63B2">
                    <w:rPr>
                      <w:i/>
                    </w:rPr>
                    <w:t>ERCOT Conti</w:t>
                  </w:r>
                  <w:r>
                    <w:rPr>
                      <w:i/>
                    </w:rPr>
                    <w:t>n</w:t>
                  </w:r>
                  <w:r w:rsidRPr="002A63B2">
                    <w:rPr>
                      <w:i/>
                    </w:rPr>
                    <w:t xml:space="preserve">gency Reserve Service </w:t>
                  </w:r>
                  <w:r>
                    <w:rPr>
                      <w:i/>
                    </w:rPr>
                    <w:t>Position</w:t>
                  </w:r>
                  <w:r w:rsidRPr="002A63B2">
                    <w:rPr>
                      <w:i/>
                    </w:rPr>
                    <w:t xml:space="preserve"> at End of Adjustment Period</w:t>
                  </w:r>
                  <w:r w:rsidRPr="0043255B">
                    <w:t xml:space="preserve"> </w:t>
                  </w:r>
                  <w:r w:rsidRPr="0043255B">
                    <w:rPr>
                      <w:rFonts w:ascii="Symbol" w:eastAsia="Symbol" w:hAnsi="Symbol" w:cs="Symbol"/>
                    </w:rPr>
                    <w:t>¾</w:t>
                  </w:r>
                  <w:r w:rsidRPr="0043255B">
                    <w:t xml:space="preserve">The </w:t>
                  </w:r>
                  <w:r>
                    <w:t xml:space="preserve">QSE </w:t>
                  </w:r>
                  <w:r>
                    <w:rPr>
                      <w:i/>
                    </w:rPr>
                    <w:t xml:space="preserve">q’s </w:t>
                  </w:r>
                  <w:r w:rsidRPr="00E24D9A">
                    <w:rPr>
                      <w:iCs w:val="0"/>
                    </w:rPr>
                    <w:t xml:space="preserve">net </w:t>
                  </w:r>
                  <w:r>
                    <w:rPr>
                      <w:iCs w:val="0"/>
                    </w:rPr>
                    <w:t>positive</w:t>
                  </w:r>
                  <w:r w:rsidRPr="0043255B">
                    <w:t xml:space="preserve"> ECRS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B363CE" w14:paraId="3A2A425E" w14:textId="77777777">
              <w:trPr>
                <w:cantSplit/>
              </w:trPr>
              <w:tc>
                <w:tcPr>
                  <w:tcW w:w="1104" w:type="pct"/>
                </w:tcPr>
                <w:p w14:paraId="2F3ED3A5" w14:textId="77777777" w:rsidR="00B363CE" w:rsidRDefault="00B363CE" w:rsidP="00B363CE">
                  <w:pPr>
                    <w:pStyle w:val="TableBody"/>
                  </w:pPr>
                  <w:r w:rsidRPr="0043255B">
                    <w:t>NS</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78" w:type="pct"/>
                </w:tcPr>
                <w:p w14:paraId="184A28A7" w14:textId="77777777" w:rsidR="00B363CE" w:rsidRDefault="00B363CE" w:rsidP="00B363CE">
                  <w:pPr>
                    <w:pStyle w:val="TableBody"/>
                    <w:jc w:val="center"/>
                  </w:pPr>
                  <w:r w:rsidRPr="0043255B">
                    <w:t>MW</w:t>
                  </w:r>
                </w:p>
              </w:tc>
              <w:tc>
                <w:tcPr>
                  <w:tcW w:w="3518" w:type="pct"/>
                </w:tcPr>
                <w:p w14:paraId="70063B9F" w14:textId="77777777" w:rsidR="00B363CE" w:rsidRDefault="00B363CE" w:rsidP="00B363CE">
                  <w:pPr>
                    <w:pStyle w:val="TableBody"/>
                    <w:rPr>
                      <w:i/>
                    </w:rPr>
                  </w:pPr>
                  <w:r w:rsidRPr="004C4E72">
                    <w:rPr>
                      <w:i/>
                    </w:rPr>
                    <w:t xml:space="preserve">Non-Spin Reserve Service </w:t>
                  </w:r>
                  <w:r>
                    <w:rPr>
                      <w:i/>
                    </w:rPr>
                    <w:t>Position</w:t>
                  </w:r>
                  <w:r w:rsidRPr="004C4E72">
                    <w:rPr>
                      <w:i/>
                    </w:rPr>
                    <w:t xml:space="preserve"> at End of Adjustment Period</w:t>
                  </w:r>
                  <w:r w:rsidRPr="009A0FB8">
                    <w:t xml:space="preserve"> </w:t>
                  </w:r>
                  <w:r w:rsidRPr="0043255B">
                    <w:rPr>
                      <w:rFonts w:ascii="Symbol" w:eastAsia="Symbol" w:hAnsi="Symbol" w:cs="Symbol"/>
                    </w:rPr>
                    <w:t>¾</w:t>
                  </w:r>
                  <w:r w:rsidRPr="0043255B">
                    <w:t xml:space="preserve">The </w:t>
                  </w:r>
                  <w:r>
                    <w:t xml:space="preserve">QSE </w:t>
                  </w:r>
                  <w:r>
                    <w:rPr>
                      <w:i/>
                    </w:rPr>
                    <w:t xml:space="preserve">q’s </w:t>
                  </w:r>
                  <w:r w:rsidRPr="00E24D9A">
                    <w:rPr>
                      <w:iCs w:val="0"/>
                    </w:rPr>
                    <w:t xml:space="preserve">net </w:t>
                  </w:r>
                  <w:r>
                    <w:rPr>
                      <w:iCs w:val="0"/>
                    </w:rPr>
                    <w:t>positive</w:t>
                  </w:r>
                  <w:r w:rsidRPr="0043255B">
                    <w:t xml:space="preserve"> Non-Spin</w:t>
                  </w:r>
                  <w:r>
                    <w:t xml:space="preserve"> Ancillary Service Position 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B363CE" w14:paraId="6E6C0798" w14:textId="77777777">
              <w:trPr>
                <w:cantSplit/>
              </w:trPr>
              <w:tc>
                <w:tcPr>
                  <w:tcW w:w="1104" w:type="pct"/>
                </w:tcPr>
                <w:p w14:paraId="0240D084" w14:textId="77777777" w:rsidR="00B363CE" w:rsidRDefault="00B363CE" w:rsidP="00B363CE">
                  <w:pPr>
                    <w:pStyle w:val="TableBody"/>
                  </w:pPr>
                  <w:r w:rsidRPr="0043255B">
                    <w:t>RD</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78" w:type="pct"/>
                </w:tcPr>
                <w:p w14:paraId="0B8C0C8E" w14:textId="77777777" w:rsidR="00B363CE" w:rsidRDefault="00B363CE" w:rsidP="00B363CE">
                  <w:pPr>
                    <w:pStyle w:val="TableBody"/>
                    <w:jc w:val="center"/>
                  </w:pPr>
                  <w:r w:rsidRPr="0043255B">
                    <w:t>MW</w:t>
                  </w:r>
                </w:p>
              </w:tc>
              <w:tc>
                <w:tcPr>
                  <w:tcW w:w="3518" w:type="pct"/>
                </w:tcPr>
                <w:p w14:paraId="16CA6AB3" w14:textId="77777777" w:rsidR="00B363CE" w:rsidRDefault="00B363CE" w:rsidP="00B363CE">
                  <w:pPr>
                    <w:pStyle w:val="TableBody"/>
                    <w:rPr>
                      <w:i/>
                    </w:rPr>
                  </w:pPr>
                  <w:r w:rsidRPr="004C4E72">
                    <w:rPr>
                      <w:i/>
                    </w:rPr>
                    <w:t xml:space="preserve">Regulation Down </w:t>
                  </w:r>
                  <w:r>
                    <w:rPr>
                      <w:i/>
                    </w:rPr>
                    <w:t>Position</w:t>
                  </w:r>
                  <w:r w:rsidRPr="004C4E72">
                    <w:rPr>
                      <w:i/>
                    </w:rPr>
                    <w:t xml:space="preserve"> at End of Adjustment Period</w:t>
                  </w:r>
                  <w:r w:rsidRPr="0043255B">
                    <w:t xml:space="preserve"> </w:t>
                  </w:r>
                  <w:r w:rsidRPr="0043255B">
                    <w:rPr>
                      <w:rFonts w:ascii="Symbol" w:eastAsia="Symbol" w:hAnsi="Symbol" w:cs="Symbol"/>
                    </w:rPr>
                    <w:t>¾</w:t>
                  </w:r>
                  <w:r w:rsidRPr="0043255B">
                    <w:t>The</w:t>
                  </w:r>
                  <w:r>
                    <w:t xml:space="preserve"> QSE </w:t>
                  </w:r>
                  <w:r>
                    <w:rPr>
                      <w:i/>
                    </w:rPr>
                    <w:t xml:space="preserve">q’s </w:t>
                  </w:r>
                  <w:r w:rsidRPr="00E24D9A">
                    <w:rPr>
                      <w:iCs w:val="0"/>
                    </w:rPr>
                    <w:t xml:space="preserve">net </w:t>
                  </w:r>
                  <w:r>
                    <w:rPr>
                      <w:iCs w:val="0"/>
                    </w:rPr>
                    <w:t>positive</w:t>
                  </w:r>
                  <w:r w:rsidRPr="0043255B">
                    <w:t xml:space="preserve"> Reg</w:t>
                  </w:r>
                  <w:r>
                    <w:t>-</w:t>
                  </w:r>
                  <w:r w:rsidRPr="0043255B">
                    <w:t xml:space="preserve">Down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B363CE" w14:paraId="6C081C86" w14:textId="77777777">
              <w:trPr>
                <w:cantSplit/>
                <w:ins w:id="892" w:author="ERCOT" w:date="2025-09-10T14:22:00Z"/>
              </w:trPr>
              <w:tc>
                <w:tcPr>
                  <w:tcW w:w="1104" w:type="pct"/>
                </w:tcPr>
                <w:p w14:paraId="416C341D" w14:textId="77777777" w:rsidR="00B363CE" w:rsidRPr="0043255B" w:rsidRDefault="00B363CE" w:rsidP="00B363CE">
                  <w:pPr>
                    <w:pStyle w:val="TableBody"/>
                    <w:rPr>
                      <w:ins w:id="893" w:author="ERCOT" w:date="2025-09-10T14:22:00Z" w16du:dateUtc="2025-09-10T19:22:00Z"/>
                    </w:rPr>
                  </w:pPr>
                  <w:ins w:id="894" w:author="ERCOT" w:date="2025-09-10T14:25:00Z" w16du:dateUtc="2025-09-10T19:25:00Z">
                    <w:r>
                      <w:t>DR</w:t>
                    </w:r>
                  </w:ins>
                  <w:ins w:id="895" w:author="ERCOT" w:date="2025-09-10T14:22:00Z" w16du:dateUtc="2025-09-10T19:22:00Z">
                    <w:r>
                      <w:t>POS</w:t>
                    </w:r>
                    <w:r w:rsidRPr="0043255B">
                      <w:rPr>
                        <w:lang w:val="it-IT"/>
                      </w:rPr>
                      <w:t>ADJ</w:t>
                    </w:r>
                    <w:r w:rsidRPr="0043255B">
                      <w:t xml:space="preserve"> </w:t>
                    </w:r>
                    <w:r w:rsidRPr="00632735">
                      <w:rPr>
                        <w:i/>
                        <w:vertAlign w:val="subscript"/>
                      </w:rPr>
                      <w:t xml:space="preserve">q, </w:t>
                    </w:r>
                    <w:r>
                      <w:rPr>
                        <w:i/>
                        <w:vertAlign w:val="subscript"/>
                      </w:rPr>
                      <w:t>h</w:t>
                    </w:r>
                  </w:ins>
                </w:p>
              </w:tc>
              <w:tc>
                <w:tcPr>
                  <w:tcW w:w="378" w:type="pct"/>
                </w:tcPr>
                <w:p w14:paraId="6F180F54" w14:textId="77777777" w:rsidR="00B363CE" w:rsidRPr="0043255B" w:rsidRDefault="00B363CE" w:rsidP="00B363CE">
                  <w:pPr>
                    <w:pStyle w:val="TableBody"/>
                    <w:jc w:val="center"/>
                    <w:rPr>
                      <w:ins w:id="896" w:author="ERCOT" w:date="2025-09-10T14:22:00Z" w16du:dateUtc="2025-09-10T19:22:00Z"/>
                    </w:rPr>
                  </w:pPr>
                  <w:ins w:id="897" w:author="ERCOT" w:date="2025-09-10T14:22:00Z" w16du:dateUtc="2025-09-10T19:22:00Z">
                    <w:r w:rsidRPr="0043255B">
                      <w:t>MW</w:t>
                    </w:r>
                  </w:ins>
                </w:p>
              </w:tc>
              <w:tc>
                <w:tcPr>
                  <w:tcW w:w="3518" w:type="pct"/>
                </w:tcPr>
                <w:p w14:paraId="0910FEB5" w14:textId="77777777" w:rsidR="00B363CE" w:rsidRPr="004C4E72" w:rsidRDefault="00B363CE" w:rsidP="00B363CE">
                  <w:pPr>
                    <w:pStyle w:val="TableBody"/>
                    <w:rPr>
                      <w:ins w:id="898" w:author="ERCOT" w:date="2025-09-10T14:22:00Z" w16du:dateUtc="2025-09-10T19:22:00Z"/>
                      <w:i/>
                    </w:rPr>
                  </w:pPr>
                  <w:ins w:id="899" w:author="ERCOT" w:date="2025-09-10T14:22:00Z" w16du:dateUtc="2025-09-10T19:22:00Z">
                    <w:r>
                      <w:rPr>
                        <w:i/>
                      </w:rPr>
                      <w:t>Dispatchable Reliability</w:t>
                    </w:r>
                    <w:r w:rsidRPr="00C91418">
                      <w:rPr>
                        <w:i/>
                      </w:rPr>
                      <w:t xml:space="preserve"> </w:t>
                    </w:r>
                    <w:r w:rsidRPr="004C4E72">
                      <w:rPr>
                        <w:i/>
                      </w:rPr>
                      <w:t xml:space="preserve">Reserve Service </w:t>
                    </w:r>
                    <w:r>
                      <w:rPr>
                        <w:i/>
                      </w:rPr>
                      <w:t>Position</w:t>
                    </w:r>
                    <w:r w:rsidRPr="004C4E72">
                      <w:rPr>
                        <w:i/>
                      </w:rPr>
                      <w:t xml:space="preserve"> at End of Adjustment Period</w:t>
                    </w:r>
                    <w:r w:rsidRPr="009A0FB8">
                      <w:t xml:space="preserve"> </w:t>
                    </w:r>
                    <w:r w:rsidRPr="0043255B">
                      <w:rPr>
                        <w:rFonts w:ascii="Symbol" w:eastAsia="Symbol" w:hAnsi="Symbol" w:cs="Symbol"/>
                      </w:rPr>
                      <w:t>¾</w:t>
                    </w:r>
                    <w:r w:rsidRPr="0043255B">
                      <w:t xml:space="preserve">The </w:t>
                    </w:r>
                    <w:r>
                      <w:t xml:space="preserve">QSE </w:t>
                    </w:r>
                    <w:r>
                      <w:rPr>
                        <w:i/>
                      </w:rPr>
                      <w:t xml:space="preserve">q’s </w:t>
                    </w:r>
                    <w:r w:rsidRPr="00E24D9A">
                      <w:rPr>
                        <w:iCs w:val="0"/>
                      </w:rPr>
                      <w:t xml:space="preserve">net </w:t>
                    </w:r>
                    <w:r>
                      <w:rPr>
                        <w:iCs w:val="0"/>
                      </w:rPr>
                      <w:t>positive</w:t>
                    </w:r>
                    <w:r w:rsidRPr="0043255B">
                      <w:t xml:space="preserve"> </w:t>
                    </w:r>
                  </w:ins>
                  <w:ins w:id="900" w:author="ERCOT" w:date="2025-09-10T14:23:00Z" w16du:dateUtc="2025-09-10T19:23:00Z">
                    <w:r>
                      <w:t>DRRS</w:t>
                    </w:r>
                  </w:ins>
                  <w:ins w:id="901" w:author="ERCOT" w:date="2025-09-10T14:22:00Z" w16du:dateUtc="2025-09-10T19:22:00Z">
                    <w:r>
                      <w:t xml:space="preserve"> Ancillary Service Position at the end of the Adjustment Period </w:t>
                    </w:r>
                    <w:r w:rsidRPr="0043255B">
                      <w:t xml:space="preserve">for </w:t>
                    </w:r>
                    <w:r>
                      <w:t xml:space="preserve">the hour </w:t>
                    </w:r>
                    <w:r>
                      <w:rPr>
                        <w:i/>
                      </w:rPr>
                      <w:t xml:space="preserve">h </w:t>
                    </w:r>
                    <w:r>
                      <w:t xml:space="preserve">that includes </w:t>
                    </w:r>
                    <w:r w:rsidRPr="0043255B">
                      <w:t>the 15-minute Settlement Interval.</w:t>
                    </w:r>
                  </w:ins>
                </w:p>
              </w:tc>
            </w:tr>
            <w:tr w:rsidR="00B363CE" w14:paraId="62297CE2" w14:textId="77777777">
              <w:trPr>
                <w:cantSplit/>
              </w:trPr>
              <w:tc>
                <w:tcPr>
                  <w:tcW w:w="1104" w:type="pct"/>
                </w:tcPr>
                <w:p w14:paraId="0E3B386B" w14:textId="77777777" w:rsidR="00B363CE" w:rsidRDefault="00B363CE" w:rsidP="00B363CE">
                  <w:pPr>
                    <w:pStyle w:val="TableBody"/>
                  </w:pPr>
                  <w:r>
                    <w:t>ASOFFOFRADJ</w:t>
                  </w:r>
                  <w:r w:rsidRPr="00EE574A">
                    <w:rPr>
                      <w:i/>
                      <w:vertAlign w:val="subscript"/>
                    </w:rPr>
                    <w:t xml:space="preserve"> </w:t>
                  </w:r>
                  <w:r w:rsidRPr="00D0203E">
                    <w:rPr>
                      <w:i/>
                      <w:vertAlign w:val="subscript"/>
                    </w:rPr>
                    <w:t xml:space="preserve"> </w:t>
                  </w:r>
                  <w:r>
                    <w:rPr>
                      <w:i/>
                      <w:vertAlign w:val="subscript"/>
                    </w:rPr>
                    <w:t>q, r, h</w:t>
                  </w:r>
                </w:p>
              </w:tc>
              <w:tc>
                <w:tcPr>
                  <w:tcW w:w="378" w:type="pct"/>
                </w:tcPr>
                <w:p w14:paraId="10F01E8A" w14:textId="77777777" w:rsidR="00B363CE" w:rsidRDefault="00B363CE" w:rsidP="00B363CE">
                  <w:pPr>
                    <w:pStyle w:val="TableBody"/>
                    <w:jc w:val="center"/>
                  </w:pPr>
                  <w:r>
                    <w:t>MW</w:t>
                  </w:r>
                </w:p>
              </w:tc>
              <w:tc>
                <w:tcPr>
                  <w:tcW w:w="3518" w:type="pct"/>
                </w:tcPr>
                <w:p w14:paraId="66D05A6A" w14:textId="77777777" w:rsidR="00B363CE" w:rsidRDefault="00B363CE" w:rsidP="00B363CE">
                  <w:pPr>
                    <w:pStyle w:val="TableBody"/>
                    <w:rPr>
                      <w:i/>
                    </w:rPr>
                  </w:pPr>
                  <w:r>
                    <w:rPr>
                      <w:i/>
                    </w:rPr>
                    <w:t>Ancillary Service Offline Offers at End of Adjustment Period –</w:t>
                  </w:r>
                  <w:r>
                    <w:t xml:space="preserve">The capacity represented by validated Ancillary Service Offers for Non-Spin for Resource </w:t>
                  </w:r>
                  <w:r>
                    <w:rPr>
                      <w:i/>
                    </w:rPr>
                    <w:t>r</w:t>
                  </w:r>
                  <w:r>
                    <w:rPr>
                      <w:iCs w:val="0"/>
                    </w:rPr>
                    <w:t xml:space="preserve"> with COP status of “OFF”,</w:t>
                  </w:r>
                  <w:ins w:id="902" w:author="ERCOT" w:date="2025-09-10T14:23:00Z" w16du:dateUtc="2025-09-10T19:23:00Z">
                    <w:r>
                      <w:rPr>
                        <w:iCs w:val="0"/>
                      </w:rPr>
                      <w:t xml:space="preserve"> and capacity represented by validated Ancillary Service Offers for DRRS for Resource </w:t>
                    </w:r>
                    <w:r w:rsidRPr="006A4598">
                      <w:rPr>
                        <w:i/>
                      </w:rPr>
                      <w:t>r</w:t>
                    </w:r>
                    <w:r>
                      <w:rPr>
                        <w:iCs w:val="0"/>
                      </w:rPr>
                      <w:t xml:space="preserve"> with COP status of “DRRS”,</w:t>
                    </w:r>
                  </w:ins>
                  <w:r>
                    <w:rPr>
                      <w:i/>
                    </w:rPr>
                    <w:t xml:space="preserve"> </w:t>
                  </w:r>
                  <w:r>
                    <w:t xml:space="preserve">represented by QSE </w:t>
                  </w:r>
                  <w:r>
                    <w:rPr>
                      <w:i/>
                    </w:rPr>
                    <w:t xml:space="preserve">q </w:t>
                  </w:r>
                  <w:r>
                    <w:t xml:space="preserve">at the end of the Adjustment Period for the hour </w:t>
                  </w:r>
                  <w:r>
                    <w:rPr>
                      <w:i/>
                    </w:rPr>
                    <w:t>h</w:t>
                  </w:r>
                  <w:r>
                    <w:t xml:space="preserve"> that includes the 15-minute Settlement Interval.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B363CE" w14:paraId="451349D0" w14:textId="77777777">
              <w:trPr>
                <w:cantSplit/>
              </w:trPr>
              <w:tc>
                <w:tcPr>
                  <w:tcW w:w="1104" w:type="pct"/>
                </w:tcPr>
                <w:p w14:paraId="6CA8C4EA" w14:textId="77777777" w:rsidR="00B363CE" w:rsidRDefault="00B363CE" w:rsidP="00B363CE">
                  <w:pPr>
                    <w:pStyle w:val="TableBody"/>
                  </w:pPr>
                  <w:r>
                    <w:t>ASOFRLRADJ</w:t>
                  </w:r>
                  <w:r w:rsidRPr="00EE574A">
                    <w:rPr>
                      <w:i/>
                      <w:vertAlign w:val="subscript"/>
                    </w:rPr>
                    <w:t xml:space="preserve"> </w:t>
                  </w:r>
                  <w:r>
                    <w:rPr>
                      <w:i/>
                      <w:vertAlign w:val="subscript"/>
                      <w:lang w:val="it-IT"/>
                    </w:rPr>
                    <w:t xml:space="preserve"> </w:t>
                  </w:r>
                  <w:r>
                    <w:rPr>
                      <w:i/>
                      <w:vertAlign w:val="subscript"/>
                    </w:rPr>
                    <w:t>q, r, h</w:t>
                  </w:r>
                </w:p>
              </w:tc>
              <w:tc>
                <w:tcPr>
                  <w:tcW w:w="378" w:type="pct"/>
                </w:tcPr>
                <w:p w14:paraId="2197248B" w14:textId="77777777" w:rsidR="00B363CE" w:rsidRDefault="00B363CE" w:rsidP="00B363CE">
                  <w:pPr>
                    <w:pStyle w:val="TableBody"/>
                    <w:jc w:val="center"/>
                  </w:pPr>
                  <w:r>
                    <w:t>MW</w:t>
                  </w:r>
                </w:p>
              </w:tc>
              <w:tc>
                <w:tcPr>
                  <w:tcW w:w="3518" w:type="pct"/>
                </w:tcPr>
                <w:p w14:paraId="3E61B2C0" w14:textId="77777777" w:rsidR="00B363CE" w:rsidRDefault="00B363CE" w:rsidP="00B363CE">
                  <w:pPr>
                    <w:pStyle w:val="TableBody"/>
                    <w:rPr>
                      <w:i/>
                    </w:rPr>
                  </w:pPr>
                  <w:r>
                    <w:rPr>
                      <w:i/>
                    </w:rPr>
                    <w:t xml:space="preserve">Ancillary Service Offer per Load Resource at End of Adjustment Period – </w:t>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DA0528">
                    <w:rPr>
                      <w:i/>
                    </w:rPr>
                    <w:t>h</w:t>
                  </w:r>
                  <w:r>
                    <w:rPr>
                      <w:i/>
                    </w:rPr>
                    <w:t>.</w:t>
                  </w:r>
                </w:p>
              </w:tc>
            </w:tr>
            <w:tr w:rsidR="00B363CE" w14:paraId="01F1AA29" w14:textId="77777777">
              <w:trPr>
                <w:cantSplit/>
              </w:trPr>
              <w:tc>
                <w:tcPr>
                  <w:tcW w:w="1104" w:type="pct"/>
                </w:tcPr>
                <w:p w14:paraId="10039725" w14:textId="77777777" w:rsidR="00B363CE" w:rsidRDefault="00B363CE" w:rsidP="00B363CE">
                  <w:pPr>
                    <w:pStyle w:val="TableBody"/>
                  </w:pPr>
                  <w:r w:rsidRPr="008F36C0">
                    <w:rPr>
                      <w:bCs/>
                    </w:rPr>
                    <w:t>PFPOS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74CA0D1A" w14:textId="77777777" w:rsidR="00B363CE" w:rsidRDefault="00B363CE" w:rsidP="00B363CE">
                  <w:pPr>
                    <w:pStyle w:val="TableBody"/>
                    <w:jc w:val="center"/>
                  </w:pPr>
                  <w:r>
                    <w:t>MW</w:t>
                  </w:r>
                </w:p>
              </w:tc>
              <w:tc>
                <w:tcPr>
                  <w:tcW w:w="3518" w:type="pct"/>
                </w:tcPr>
                <w:p w14:paraId="06659429" w14:textId="77777777" w:rsidR="00B363CE" w:rsidRDefault="00B363CE" w:rsidP="00B363CE">
                  <w:pPr>
                    <w:pStyle w:val="TableBody"/>
                    <w:rPr>
                      <w:i/>
                    </w:rPr>
                  </w:pPr>
                  <w:r w:rsidRPr="008F36C0">
                    <w:rPr>
                      <w:i/>
                    </w:rPr>
                    <w:t xml:space="preserve">Responsive Reserve (Governor Response or Governor-Like Response) Position at </w:t>
                  </w:r>
                  <w:r>
                    <w:rPr>
                      <w:i/>
                    </w:rPr>
                    <w:t>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t>RRS-PFR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r>
                    <w:t xml:space="preserve"> This value can be positive or negative.</w:t>
                  </w:r>
                </w:p>
              </w:tc>
            </w:tr>
            <w:tr w:rsidR="00B363CE" w14:paraId="56EC7573" w14:textId="77777777">
              <w:trPr>
                <w:cantSplit/>
              </w:trPr>
              <w:tc>
                <w:tcPr>
                  <w:tcW w:w="1104" w:type="pct"/>
                </w:tcPr>
                <w:p w14:paraId="2F19A264" w14:textId="77777777" w:rsidR="00B363CE" w:rsidRDefault="00B363CE" w:rsidP="00B363CE">
                  <w:pPr>
                    <w:pStyle w:val="TableBody"/>
                  </w:pPr>
                  <w:r w:rsidRPr="008F36C0">
                    <w:rPr>
                      <w:bCs/>
                    </w:rPr>
                    <w:t>UFPOS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0577925A" w14:textId="77777777" w:rsidR="00B363CE" w:rsidRDefault="00B363CE" w:rsidP="00B363CE">
                  <w:pPr>
                    <w:pStyle w:val="TableBody"/>
                    <w:jc w:val="center"/>
                  </w:pPr>
                  <w:r>
                    <w:t>MW</w:t>
                  </w:r>
                </w:p>
              </w:tc>
              <w:tc>
                <w:tcPr>
                  <w:tcW w:w="3518" w:type="pct"/>
                </w:tcPr>
                <w:p w14:paraId="57363DC4" w14:textId="77777777" w:rsidR="00B363CE" w:rsidRDefault="00B363CE" w:rsidP="00B363CE">
                  <w:pPr>
                    <w:pStyle w:val="TableBody"/>
                    <w:rPr>
                      <w:i/>
                    </w:rPr>
                  </w:pPr>
                  <w:r w:rsidRPr="008F36C0">
                    <w:rPr>
                      <w:i/>
                    </w:rPr>
                    <w:t xml:space="preserve">Responsive Reserve (Under Frequency trigger at 59.7 Hz.) Position at </w:t>
                  </w:r>
                  <w:r>
                    <w:rPr>
                      <w:i/>
                    </w:rPr>
                    <w:t>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t>RRS-UFR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r>
                    <w:t xml:space="preserve">  This value can be positive or negative.</w:t>
                  </w:r>
                </w:p>
              </w:tc>
            </w:tr>
            <w:tr w:rsidR="00B363CE" w14:paraId="365CAB40" w14:textId="77777777">
              <w:trPr>
                <w:cantSplit/>
              </w:trPr>
              <w:tc>
                <w:tcPr>
                  <w:tcW w:w="1104" w:type="pct"/>
                </w:tcPr>
                <w:p w14:paraId="4862902C" w14:textId="77777777" w:rsidR="00B363CE" w:rsidRDefault="00B363CE" w:rsidP="00B363CE">
                  <w:pPr>
                    <w:pStyle w:val="TableBody"/>
                  </w:pPr>
                  <w:r w:rsidRPr="008F36C0">
                    <w:rPr>
                      <w:bCs/>
                    </w:rPr>
                    <w:t>FFPOS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0841C832" w14:textId="77777777" w:rsidR="00B363CE" w:rsidRDefault="00B363CE" w:rsidP="00B363CE">
                  <w:pPr>
                    <w:pStyle w:val="TableBody"/>
                    <w:jc w:val="center"/>
                  </w:pPr>
                  <w:r>
                    <w:t>MW</w:t>
                  </w:r>
                </w:p>
              </w:tc>
              <w:tc>
                <w:tcPr>
                  <w:tcW w:w="3518" w:type="pct"/>
                </w:tcPr>
                <w:p w14:paraId="5EA9E254" w14:textId="77777777" w:rsidR="00B363CE" w:rsidRDefault="00B363CE" w:rsidP="00B363CE">
                  <w:pPr>
                    <w:pStyle w:val="TableBody"/>
                    <w:rPr>
                      <w:i/>
                    </w:rPr>
                  </w:pPr>
                  <w:r w:rsidRPr="008F36C0">
                    <w:rPr>
                      <w:i/>
                    </w:rPr>
                    <w:t xml:space="preserve">Responsive Reserve (Fast Frequency Response) Position at </w:t>
                  </w:r>
                  <w:r>
                    <w:rPr>
                      <w:i/>
                    </w:rPr>
                    <w:t>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rPr>
                      <w:iCs w:val="0"/>
                    </w:rPr>
                    <w:t xml:space="preserve">positive </w:t>
                  </w:r>
                  <w:r>
                    <w:t>RRS-FFR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B363CE" w14:paraId="1C3D330F" w14:textId="77777777">
              <w:trPr>
                <w:cantSplit/>
              </w:trPr>
              <w:tc>
                <w:tcPr>
                  <w:tcW w:w="1104" w:type="pct"/>
                </w:tcPr>
                <w:p w14:paraId="1C227DF5" w14:textId="77777777" w:rsidR="00B363CE" w:rsidRDefault="00B363CE" w:rsidP="00B363CE">
                  <w:pPr>
                    <w:pStyle w:val="TableBody"/>
                  </w:pPr>
                  <w:r w:rsidRPr="008F36C0">
                    <w:rPr>
                      <w:bCs/>
                    </w:rPr>
                    <w:t>E</w:t>
                  </w:r>
                  <w:r>
                    <w:rPr>
                      <w:bCs/>
                    </w:rPr>
                    <w:t>C</w:t>
                  </w:r>
                  <w:r w:rsidRPr="008F36C0">
                    <w:rPr>
                      <w:bCs/>
                    </w:rPr>
                    <w:t>SPOS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7246F352" w14:textId="77777777" w:rsidR="00B363CE" w:rsidRDefault="00B363CE" w:rsidP="00B363CE">
                  <w:pPr>
                    <w:pStyle w:val="TableBody"/>
                    <w:jc w:val="center"/>
                  </w:pPr>
                  <w:r>
                    <w:t>MW</w:t>
                  </w:r>
                </w:p>
              </w:tc>
              <w:tc>
                <w:tcPr>
                  <w:tcW w:w="3518" w:type="pct"/>
                </w:tcPr>
                <w:p w14:paraId="26F19065" w14:textId="77777777" w:rsidR="00B363CE" w:rsidRDefault="00B363CE" w:rsidP="00B363CE">
                  <w:pPr>
                    <w:pStyle w:val="TableBody"/>
                    <w:rPr>
                      <w:i/>
                    </w:rPr>
                  </w:pPr>
                  <w:r w:rsidRPr="008F36C0">
                    <w:rPr>
                      <w:i/>
                    </w:rPr>
                    <w:t>ERCOT Contingency Reserve Service (SCED Dispatchable) Position at 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t>ECRS SCED Dispatchable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r>
                    <w:t xml:space="preserve">  This value can be positive or negative.</w:t>
                  </w:r>
                </w:p>
              </w:tc>
            </w:tr>
            <w:tr w:rsidR="00B363CE" w14:paraId="1F8F5825" w14:textId="77777777">
              <w:trPr>
                <w:cantSplit/>
              </w:trPr>
              <w:tc>
                <w:tcPr>
                  <w:tcW w:w="1104" w:type="pct"/>
                </w:tcPr>
                <w:p w14:paraId="72DC7B0C" w14:textId="77777777" w:rsidR="00B363CE" w:rsidRDefault="00B363CE" w:rsidP="00B363CE">
                  <w:pPr>
                    <w:pStyle w:val="TableBody"/>
                  </w:pPr>
                  <w:r w:rsidRPr="008F36C0">
                    <w:rPr>
                      <w:bCs/>
                    </w:rPr>
                    <w:lastRenderedPageBreak/>
                    <w:t>E</w:t>
                  </w:r>
                  <w:r>
                    <w:rPr>
                      <w:bCs/>
                    </w:rPr>
                    <w:t>C</w:t>
                  </w:r>
                  <w:r w:rsidRPr="008F36C0">
                    <w:rPr>
                      <w:bCs/>
                    </w:rPr>
                    <w:t>MPOS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0F6968D5" w14:textId="77777777" w:rsidR="00B363CE" w:rsidRDefault="00B363CE" w:rsidP="00B363CE">
                  <w:pPr>
                    <w:pStyle w:val="TableBody"/>
                    <w:jc w:val="center"/>
                  </w:pPr>
                  <w:r>
                    <w:t>MW</w:t>
                  </w:r>
                </w:p>
              </w:tc>
              <w:tc>
                <w:tcPr>
                  <w:tcW w:w="3518" w:type="pct"/>
                </w:tcPr>
                <w:p w14:paraId="59E77564" w14:textId="77777777" w:rsidR="00B363CE" w:rsidRDefault="00B363CE" w:rsidP="00B363CE">
                  <w:pPr>
                    <w:pStyle w:val="TableBody"/>
                    <w:rPr>
                      <w:i/>
                    </w:rPr>
                  </w:pPr>
                  <w:r w:rsidRPr="008F36C0">
                    <w:rPr>
                      <w:i/>
                    </w:rPr>
                    <w:t>ERCOT Contingency Reserve Service (Non-SCED Dispatchable) Position at 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rPr>
                      <w:iCs w:val="0"/>
                    </w:rPr>
                    <w:t xml:space="preserve">positive </w:t>
                  </w:r>
                  <w:r>
                    <w:t>ECRS non-SCED-dispatchable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B363CE" w14:paraId="6977B599" w14:textId="77777777">
              <w:trPr>
                <w:cantSplit/>
              </w:trPr>
              <w:tc>
                <w:tcPr>
                  <w:tcW w:w="1104" w:type="pct"/>
                </w:tcPr>
                <w:p w14:paraId="59353C9C" w14:textId="77777777" w:rsidR="00B363CE" w:rsidRDefault="00B363CE" w:rsidP="00B363CE">
                  <w:pPr>
                    <w:pStyle w:val="TableBody"/>
                  </w:pPr>
                  <w:r w:rsidRPr="008F36C0">
                    <w:rPr>
                      <w:bCs/>
                    </w:rPr>
                    <w:t>NS</w:t>
                  </w:r>
                  <w:r>
                    <w:rPr>
                      <w:bCs/>
                    </w:rPr>
                    <w:t>S</w:t>
                  </w:r>
                  <w:r w:rsidRPr="008F36C0">
                    <w:rPr>
                      <w:bCs/>
                    </w:rPr>
                    <w:t>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6A631D36" w14:textId="77777777" w:rsidR="00B363CE" w:rsidRDefault="00B363CE" w:rsidP="00B363CE">
                  <w:pPr>
                    <w:pStyle w:val="TableBody"/>
                    <w:jc w:val="center"/>
                  </w:pPr>
                  <w:r>
                    <w:t>MW</w:t>
                  </w:r>
                </w:p>
              </w:tc>
              <w:tc>
                <w:tcPr>
                  <w:tcW w:w="3518" w:type="pct"/>
                </w:tcPr>
                <w:p w14:paraId="77649A13" w14:textId="77777777" w:rsidR="00B363CE" w:rsidRDefault="00B363CE" w:rsidP="00B363CE">
                  <w:pPr>
                    <w:pStyle w:val="TableBody"/>
                    <w:rPr>
                      <w:i/>
                    </w:rPr>
                  </w:pPr>
                  <w:r w:rsidRPr="008F36C0">
                    <w:rPr>
                      <w:i/>
                    </w:rPr>
                    <w:t xml:space="preserve">Non-Spin Reserve Service (SCED Dispatchable) Position at End of Adjustment </w:t>
                  </w:r>
                  <w:proofErr w:type="spellStart"/>
                  <w:r w:rsidRPr="008F36C0">
                    <w:rPr>
                      <w:i/>
                    </w:rPr>
                    <w:t>Period</w:t>
                  </w:r>
                  <w:r w:rsidRPr="008F36C0">
                    <w:rPr>
                      <w:rFonts w:ascii="Symbol" w:eastAsia="Symbol" w:hAnsi="Symbol" w:cs="Symbol"/>
                    </w:rPr>
                    <w:t>¾</w:t>
                  </w:r>
                  <w:r w:rsidRPr="00C93BDD">
                    <w:t>The</w:t>
                  </w:r>
                  <w:proofErr w:type="spellEnd"/>
                  <w:r w:rsidRPr="00C93BDD">
                    <w:t xml:space="preserve"> </w:t>
                  </w:r>
                  <w:r>
                    <w:t xml:space="preserve">QSE </w:t>
                  </w:r>
                  <w:r w:rsidRPr="002A63B2">
                    <w:rPr>
                      <w:i/>
                    </w:rPr>
                    <w:t>q’s</w:t>
                  </w:r>
                  <w:r>
                    <w:rPr>
                      <w:i/>
                    </w:rPr>
                    <w:t xml:space="preserve"> </w:t>
                  </w:r>
                  <w:r w:rsidRPr="00E24D9A">
                    <w:rPr>
                      <w:iCs w:val="0"/>
                    </w:rPr>
                    <w:t xml:space="preserve">net </w:t>
                  </w:r>
                  <w:r>
                    <w:t>Non-Spin SCED-dispatchable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r>
                    <w:t xml:space="preserve">  This value can be positive or negative.</w:t>
                  </w:r>
                </w:p>
              </w:tc>
            </w:tr>
            <w:tr w:rsidR="00B363CE" w14:paraId="786789D6" w14:textId="77777777">
              <w:trPr>
                <w:cantSplit/>
              </w:trPr>
              <w:tc>
                <w:tcPr>
                  <w:tcW w:w="1104" w:type="pct"/>
                </w:tcPr>
                <w:p w14:paraId="307EA199" w14:textId="77777777" w:rsidR="00B363CE" w:rsidRDefault="00B363CE" w:rsidP="00B363CE">
                  <w:pPr>
                    <w:pStyle w:val="TableBody"/>
                  </w:pPr>
                  <w:r w:rsidRPr="008F36C0">
                    <w:rPr>
                      <w:bCs/>
                    </w:rPr>
                    <w:t>N</w:t>
                  </w:r>
                  <w:r>
                    <w:rPr>
                      <w:bCs/>
                    </w:rPr>
                    <w:t>S</w:t>
                  </w:r>
                  <w:r w:rsidRPr="008F36C0">
                    <w:rPr>
                      <w:bCs/>
                    </w:rPr>
                    <w:t>MPOS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050A3D75" w14:textId="77777777" w:rsidR="00B363CE" w:rsidRDefault="00B363CE" w:rsidP="00B363CE">
                  <w:pPr>
                    <w:pStyle w:val="TableBody"/>
                    <w:jc w:val="center"/>
                  </w:pPr>
                  <w:r>
                    <w:t>MW</w:t>
                  </w:r>
                </w:p>
              </w:tc>
              <w:tc>
                <w:tcPr>
                  <w:tcW w:w="3518" w:type="pct"/>
                </w:tcPr>
                <w:p w14:paraId="74E460EE" w14:textId="77777777" w:rsidR="00B363CE" w:rsidRDefault="00B363CE" w:rsidP="00B363CE">
                  <w:pPr>
                    <w:pStyle w:val="TableBody"/>
                    <w:rPr>
                      <w:i/>
                    </w:rPr>
                  </w:pPr>
                  <w:r w:rsidRPr="008F36C0">
                    <w:rPr>
                      <w:i/>
                    </w:rPr>
                    <w:t>Non-Spin Reserve Service (Non-SCED Dispatchable) Position at 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rPr>
                      <w:iCs w:val="0"/>
                    </w:rPr>
                    <w:t xml:space="preserve">positive </w:t>
                  </w:r>
                  <w:r>
                    <w:t>Non-Spin non-SCED-dispatchable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B363CE" w14:paraId="55441251" w14:textId="77777777">
              <w:trPr>
                <w:cantSplit/>
              </w:trPr>
              <w:tc>
                <w:tcPr>
                  <w:tcW w:w="1104" w:type="pct"/>
                </w:tcPr>
                <w:p w14:paraId="371FCEDA" w14:textId="77777777" w:rsidR="00B363CE" w:rsidRDefault="00B363CE" w:rsidP="00B363CE">
                  <w:pPr>
                    <w:pStyle w:val="TableBody"/>
                  </w:pPr>
                  <w:r w:rsidRPr="008F36C0">
                    <w:rPr>
                      <w:bCs/>
                    </w:rPr>
                    <w:t>ASMWCAPU</w:t>
                  </w:r>
                  <w:r>
                    <w:rPr>
                      <w:bCs/>
                    </w:rPr>
                    <w:t>QADJ</w:t>
                  </w:r>
                  <w:r w:rsidRPr="008F36C0">
                    <w:rPr>
                      <w:bCs/>
                    </w:rPr>
                    <w:t xml:space="preserve"> </w:t>
                  </w:r>
                  <w:r>
                    <w:rPr>
                      <w:bCs/>
                      <w:i/>
                      <w:vertAlign w:val="subscript"/>
                    </w:rPr>
                    <w:t>q</w:t>
                  </w:r>
                  <w:r w:rsidRPr="008F36C0">
                    <w:rPr>
                      <w:bCs/>
                      <w:i/>
                      <w:vertAlign w:val="subscript"/>
                    </w:rPr>
                    <w:t>, h</w:t>
                  </w:r>
                </w:p>
              </w:tc>
              <w:tc>
                <w:tcPr>
                  <w:tcW w:w="378" w:type="pct"/>
                </w:tcPr>
                <w:p w14:paraId="5A4F61A0" w14:textId="77777777" w:rsidR="00B363CE" w:rsidRDefault="00B363CE" w:rsidP="00B363CE">
                  <w:pPr>
                    <w:pStyle w:val="TableBody"/>
                    <w:jc w:val="center"/>
                  </w:pPr>
                  <w:r>
                    <w:t>MW</w:t>
                  </w:r>
                </w:p>
              </w:tc>
              <w:tc>
                <w:tcPr>
                  <w:tcW w:w="3518" w:type="pct"/>
                </w:tcPr>
                <w:p w14:paraId="32612E90" w14:textId="77777777" w:rsidR="00B363CE" w:rsidRDefault="00B363CE" w:rsidP="00B363CE">
                  <w:pPr>
                    <w:pStyle w:val="TableBody"/>
                    <w:rPr>
                      <w:i/>
                    </w:rPr>
                  </w:pPr>
                  <w:r>
                    <w:rPr>
                      <w:i/>
                    </w:rPr>
                    <w:t xml:space="preserve">Calculated Total </w:t>
                  </w:r>
                  <w:r w:rsidRPr="008F36C0">
                    <w:rPr>
                      <w:i/>
                    </w:rPr>
                    <w:t xml:space="preserve">MW Capacity used to cover the QSE’s Ancillary Service Position </w:t>
                  </w:r>
                  <w:r>
                    <w:rPr>
                      <w:i/>
                    </w:rPr>
                    <w:t>at End of Adjustment Period</w:t>
                  </w:r>
                  <w:r w:rsidRPr="0079770A">
                    <w:t>—</w:t>
                  </w:r>
                  <w:r>
                    <w:rPr>
                      <w:iCs w:val="0"/>
                    </w:rPr>
                    <w:t xml:space="preserve">The </w:t>
                  </w:r>
                  <w:r>
                    <w:t>c</w:t>
                  </w:r>
                  <w:r w:rsidRPr="008F36C0">
                    <w:t xml:space="preserve">alculated </w:t>
                  </w:r>
                  <w:r>
                    <w:t xml:space="preserve">total </w:t>
                  </w:r>
                  <w:r w:rsidRPr="008F36C0">
                    <w:t xml:space="preserve">MW </w:t>
                  </w:r>
                  <w:r>
                    <w:t>c</w:t>
                  </w:r>
                  <w:r w:rsidRPr="008F36C0">
                    <w:t xml:space="preserve">apacity </w:t>
                  </w:r>
                  <w:r>
                    <w:t xml:space="preserve">for a QSE </w:t>
                  </w:r>
                  <w:r w:rsidRPr="00FD3CC9">
                    <w:rPr>
                      <w:i/>
                      <w:iCs w:val="0"/>
                    </w:rPr>
                    <w:t>q</w:t>
                  </w:r>
                  <w:r>
                    <w:t xml:space="preserve"> that represents the amount of the </w:t>
                  </w:r>
                  <w:r w:rsidRPr="008F36C0">
                    <w:t>QSE’s Ancillary Service Position</w:t>
                  </w:r>
                  <w:r>
                    <w:t xml:space="preserve"> covered by its Resources</w:t>
                  </w:r>
                  <w:r w:rsidRPr="008F36C0">
                    <w:rPr>
                      <w:i/>
                    </w:rPr>
                    <w:t xml:space="preserve"> </w:t>
                  </w:r>
                  <w:r>
                    <w:t>at the end of Adjustment Period</w:t>
                  </w:r>
                  <w:r w:rsidRPr="008F36C0">
                    <w:t xml:space="preserve"> for the hour </w:t>
                  </w:r>
                  <w:r w:rsidRPr="008F36C0">
                    <w:rPr>
                      <w:i/>
                    </w:rPr>
                    <w:t xml:space="preserve">h </w:t>
                  </w:r>
                  <w:r w:rsidRPr="008F36C0">
                    <w:t>that includes the 15-minute Settlement Interval.</w:t>
                  </w:r>
                </w:p>
              </w:tc>
            </w:tr>
            <w:tr w:rsidR="00B363CE" w14:paraId="3E5949B8" w14:textId="77777777">
              <w:trPr>
                <w:cantSplit/>
              </w:trPr>
              <w:tc>
                <w:tcPr>
                  <w:tcW w:w="1104" w:type="pct"/>
                </w:tcPr>
                <w:p w14:paraId="2F7F9C9F" w14:textId="77777777" w:rsidR="00B363CE" w:rsidRDefault="00B363CE" w:rsidP="00B363CE">
                  <w:pPr>
                    <w:pStyle w:val="TableBody"/>
                  </w:pPr>
                  <w:r w:rsidRPr="008F36C0">
                    <w:rPr>
                      <w:bCs/>
                    </w:rPr>
                    <w:t>ASMWCAPU</w:t>
                  </w:r>
                  <w:r>
                    <w:rPr>
                      <w:bCs/>
                    </w:rPr>
                    <w:t>ADJ</w:t>
                  </w:r>
                  <w:r w:rsidRPr="008F36C0">
                    <w:rPr>
                      <w:bCs/>
                    </w:rPr>
                    <w:t xml:space="preserve"> </w:t>
                  </w:r>
                  <w:r>
                    <w:rPr>
                      <w:bCs/>
                      <w:i/>
                      <w:vertAlign w:val="subscript"/>
                    </w:rPr>
                    <w:t>q</w:t>
                  </w:r>
                  <w:r w:rsidRPr="008F36C0">
                    <w:rPr>
                      <w:bCs/>
                      <w:i/>
                      <w:vertAlign w:val="subscript"/>
                    </w:rPr>
                    <w:t xml:space="preserve">, h, </w:t>
                  </w:r>
                  <w:proofErr w:type="spellStart"/>
                  <w:r w:rsidRPr="008F36C0">
                    <w:rPr>
                      <w:bCs/>
                      <w:i/>
                      <w:vertAlign w:val="subscript"/>
                    </w:rPr>
                    <w:t>AS</w:t>
                  </w:r>
                  <w:r>
                    <w:rPr>
                      <w:bCs/>
                      <w:i/>
                      <w:vertAlign w:val="subscript"/>
                    </w:rPr>
                    <w:t>Sub</w:t>
                  </w:r>
                  <w:r w:rsidRPr="008F36C0">
                    <w:rPr>
                      <w:bCs/>
                      <w:i/>
                      <w:vertAlign w:val="subscript"/>
                    </w:rPr>
                    <w:t>type</w:t>
                  </w:r>
                  <w:proofErr w:type="spellEnd"/>
                  <w:r w:rsidRPr="008F36C0">
                    <w:rPr>
                      <w:bCs/>
                      <w:i/>
                      <w:vertAlign w:val="subscript"/>
                    </w:rPr>
                    <w:t>, r</w:t>
                  </w:r>
                </w:p>
              </w:tc>
              <w:tc>
                <w:tcPr>
                  <w:tcW w:w="378" w:type="pct"/>
                </w:tcPr>
                <w:p w14:paraId="4DA84884" w14:textId="77777777" w:rsidR="00B363CE" w:rsidRDefault="00B363CE" w:rsidP="00B363CE">
                  <w:pPr>
                    <w:pStyle w:val="TableBody"/>
                    <w:jc w:val="center"/>
                  </w:pPr>
                  <w:r>
                    <w:t>MW</w:t>
                  </w:r>
                </w:p>
              </w:tc>
              <w:tc>
                <w:tcPr>
                  <w:tcW w:w="3518" w:type="pct"/>
                </w:tcPr>
                <w:p w14:paraId="4BF2D81A" w14:textId="77777777" w:rsidR="00B363CE" w:rsidRDefault="00B363CE" w:rsidP="00B363CE">
                  <w:pPr>
                    <w:pStyle w:val="TableBody"/>
                    <w:rPr>
                      <w:i/>
                    </w:rPr>
                  </w:pPr>
                  <w:r>
                    <w:rPr>
                      <w:i/>
                    </w:rPr>
                    <w:t xml:space="preserve">Calculated </w:t>
                  </w:r>
                  <w:r w:rsidRPr="008F36C0">
                    <w:rPr>
                      <w:i/>
                    </w:rPr>
                    <w:t>MW Capacity used to cover the QSE’s ‘</w:t>
                  </w:r>
                  <w:proofErr w:type="spellStart"/>
                  <w:r w:rsidRPr="008F36C0">
                    <w:rPr>
                      <w:i/>
                    </w:rPr>
                    <w:t>AStype</w:t>
                  </w:r>
                  <w:proofErr w:type="spellEnd"/>
                  <w:r w:rsidRPr="008F36C0">
                    <w:rPr>
                      <w:i/>
                    </w:rPr>
                    <w:t xml:space="preserve">’ Ancillary Service Position </w:t>
                  </w:r>
                  <w:r>
                    <w:rPr>
                      <w:i/>
                    </w:rPr>
                    <w:t>at End of Adjustment Period</w:t>
                  </w:r>
                  <w:r w:rsidRPr="0079770A">
                    <w:t>—</w:t>
                  </w:r>
                  <w:r>
                    <w:rPr>
                      <w:iCs w:val="0"/>
                    </w:rPr>
                    <w:t xml:space="preserve">The </w:t>
                  </w:r>
                  <w:r>
                    <w:t>c</w:t>
                  </w:r>
                  <w:r w:rsidRPr="008F36C0">
                    <w:t xml:space="preserve">alculated MW </w:t>
                  </w:r>
                  <w:r w:rsidRPr="008F36C0" w:rsidDel="00934E33">
                    <w:t>C</w:t>
                  </w:r>
                  <w:r w:rsidRPr="008F36C0">
                    <w:t xml:space="preserve">apacity of a Resource </w:t>
                  </w:r>
                  <w:r w:rsidRPr="009E1304">
                    <w:rPr>
                      <w:i/>
                      <w:iCs w:val="0"/>
                    </w:rPr>
                    <w:t>r</w:t>
                  </w:r>
                  <w:r>
                    <w:t xml:space="preserve"> represented by QSE </w:t>
                  </w:r>
                  <w:r w:rsidRPr="009E1304">
                    <w:rPr>
                      <w:i/>
                      <w:iCs w:val="0"/>
                    </w:rPr>
                    <w:t>q</w:t>
                  </w:r>
                  <w:r>
                    <w:t xml:space="preserve"> that is </w:t>
                  </w:r>
                  <w:r w:rsidRPr="008F36C0">
                    <w:t>used to cover its QSE’s “</w:t>
                  </w:r>
                  <w:proofErr w:type="spellStart"/>
                  <w:r w:rsidRPr="008F36C0">
                    <w:t>AS</w:t>
                  </w:r>
                  <w:r>
                    <w:t>Sub</w:t>
                  </w:r>
                  <w:r w:rsidRPr="008F36C0">
                    <w:t>type</w:t>
                  </w:r>
                  <w:proofErr w:type="spellEnd"/>
                  <w:r w:rsidRPr="008F36C0">
                    <w:t>” Ancillary Service Position</w:t>
                  </w:r>
                  <w:r w:rsidRPr="008F36C0">
                    <w:rPr>
                      <w:i/>
                    </w:rPr>
                    <w:t xml:space="preserve"> </w:t>
                  </w:r>
                  <w:r>
                    <w:t>at the end of Adjustment Period</w:t>
                  </w:r>
                  <w:r w:rsidRPr="008F36C0">
                    <w:t xml:space="preserve"> for the hour </w:t>
                  </w:r>
                  <w:r w:rsidRPr="008F36C0">
                    <w:rPr>
                      <w:i/>
                    </w:rPr>
                    <w:t xml:space="preserve">h </w:t>
                  </w:r>
                  <w:r w:rsidRPr="008F36C0">
                    <w:t>that includes the 15-minute Settlement Interval.</w:t>
                  </w:r>
                </w:p>
              </w:tc>
            </w:tr>
            <w:tr w:rsidR="00B363CE" w14:paraId="3097DC13" w14:textId="77777777">
              <w:trPr>
                <w:cantSplit/>
              </w:trPr>
              <w:tc>
                <w:tcPr>
                  <w:tcW w:w="1104" w:type="pct"/>
                </w:tcPr>
                <w:p w14:paraId="026DDD62" w14:textId="77777777" w:rsidR="00B363CE" w:rsidRDefault="00B363CE" w:rsidP="00B363CE">
                  <w:pPr>
                    <w:pStyle w:val="TableBody"/>
                  </w:pPr>
                  <w:r w:rsidRPr="009E1304">
                    <w:rPr>
                      <w:szCs w:val="28"/>
                    </w:rPr>
                    <w:t>MW</w:t>
                  </w:r>
                  <w:r>
                    <w:rPr>
                      <w:szCs w:val="28"/>
                    </w:rPr>
                    <w:t>ADJ</w:t>
                  </w:r>
                  <w:r w:rsidRPr="009E1304">
                    <w:rPr>
                      <w:szCs w:val="28"/>
                    </w:rPr>
                    <w:t xml:space="preserve"> </w:t>
                  </w:r>
                  <w:r>
                    <w:rPr>
                      <w:i/>
                      <w:vertAlign w:val="subscript"/>
                    </w:rPr>
                    <w:t>q</w:t>
                  </w:r>
                  <w:r w:rsidRPr="009E1304">
                    <w:rPr>
                      <w:i/>
                      <w:vertAlign w:val="subscript"/>
                    </w:rPr>
                    <w:t>, h, r</w:t>
                  </w:r>
                </w:p>
              </w:tc>
              <w:tc>
                <w:tcPr>
                  <w:tcW w:w="378" w:type="pct"/>
                </w:tcPr>
                <w:p w14:paraId="4BD29B4B" w14:textId="77777777" w:rsidR="00B363CE" w:rsidRDefault="00B363CE" w:rsidP="00B363CE">
                  <w:pPr>
                    <w:pStyle w:val="TableBody"/>
                    <w:jc w:val="center"/>
                  </w:pPr>
                  <w:r>
                    <w:t>MW</w:t>
                  </w:r>
                </w:p>
              </w:tc>
              <w:tc>
                <w:tcPr>
                  <w:tcW w:w="3518" w:type="pct"/>
                </w:tcPr>
                <w:p w14:paraId="699C69E8" w14:textId="77777777" w:rsidR="00B363CE" w:rsidRDefault="00B363CE" w:rsidP="00B363CE">
                  <w:pPr>
                    <w:pStyle w:val="TableBody"/>
                    <w:rPr>
                      <w:i/>
                    </w:rPr>
                  </w:pPr>
                  <w:r>
                    <w:rPr>
                      <w:i/>
                    </w:rPr>
                    <w:t xml:space="preserve">Calculated </w:t>
                  </w:r>
                  <w:r w:rsidRPr="008F36C0">
                    <w:rPr>
                      <w:i/>
                    </w:rPr>
                    <w:t>MW</w:t>
                  </w:r>
                  <w:r>
                    <w:rPr>
                      <w:i/>
                    </w:rPr>
                    <w:t xml:space="preserve"> discharge (positive) or charge (negative) required to support ESR’s calculated Ancillary Service coverage at End of Adjustment Period</w:t>
                  </w:r>
                  <w:r w:rsidRPr="0079770A">
                    <w:t>—</w:t>
                  </w:r>
                  <w:r w:rsidRPr="00BB61AA">
                    <w:rPr>
                      <w:iCs w:val="0"/>
                    </w:rPr>
                    <w:t>T</w:t>
                  </w:r>
                  <w:r>
                    <w:rPr>
                      <w:szCs w:val="24"/>
                    </w:rPr>
                    <w:t xml:space="preserve">he </w:t>
                  </w:r>
                  <w:r w:rsidRPr="005F2EC7">
                    <w:rPr>
                      <w:szCs w:val="24"/>
                    </w:rPr>
                    <w:t xml:space="preserve">MW discharge </w:t>
                  </w:r>
                  <w:r>
                    <w:rPr>
                      <w:szCs w:val="24"/>
                    </w:rPr>
                    <w:t xml:space="preserve">(positive) or </w:t>
                  </w:r>
                  <w:r w:rsidRPr="005F2EC7">
                    <w:rPr>
                      <w:szCs w:val="24"/>
                    </w:rPr>
                    <w:t xml:space="preserve">charge </w:t>
                  </w:r>
                  <w:r>
                    <w:rPr>
                      <w:szCs w:val="24"/>
                    </w:rPr>
                    <w:t xml:space="preserve">(negative) </w:t>
                  </w:r>
                  <w:r w:rsidRPr="005F2EC7">
                    <w:rPr>
                      <w:szCs w:val="24"/>
                    </w:rPr>
                    <w:t xml:space="preserve">required to support the ESR’s </w:t>
                  </w:r>
                  <w:r>
                    <w:rPr>
                      <w:szCs w:val="24"/>
                    </w:rPr>
                    <w:t>calculated Ancillary Service</w:t>
                  </w:r>
                  <w:r w:rsidRPr="005F2EC7">
                    <w:rPr>
                      <w:szCs w:val="24"/>
                    </w:rPr>
                    <w:t xml:space="preserve"> coverage</w:t>
                  </w:r>
                  <w:r>
                    <w:rPr>
                      <w:szCs w:val="24"/>
                    </w:rPr>
                    <w:t xml:space="preserve"> considering the submitted COP values for Hour Beginning Planned SOC, </w:t>
                  </w:r>
                  <w:proofErr w:type="spellStart"/>
                  <w:r>
                    <w:rPr>
                      <w:szCs w:val="24"/>
                    </w:rPr>
                    <w:t>MinSOC</w:t>
                  </w:r>
                  <w:proofErr w:type="spellEnd"/>
                  <w:r>
                    <w:rPr>
                      <w:szCs w:val="24"/>
                    </w:rPr>
                    <w:t xml:space="preserve">, </w:t>
                  </w:r>
                  <w:proofErr w:type="spellStart"/>
                  <w:r>
                    <w:rPr>
                      <w:szCs w:val="24"/>
                    </w:rPr>
                    <w:t>MaxSOC</w:t>
                  </w:r>
                  <w:proofErr w:type="spellEnd"/>
                  <w:r>
                    <w:rPr>
                      <w:szCs w:val="24"/>
                    </w:rPr>
                    <w:t xml:space="preserve"> and the difference in the Hour Beginning Planned SOC for the hour under consideration and the next hour while accounting for Ancillary Service deployment factors and the duration requirements for energy and different Ancillary Service types</w:t>
                  </w:r>
                  <w:r w:rsidRPr="008F36C0">
                    <w:t xml:space="preserve"> Position</w:t>
                  </w:r>
                  <w:r w:rsidRPr="008F36C0">
                    <w:rPr>
                      <w:i/>
                    </w:rPr>
                    <w:t xml:space="preserve"> </w:t>
                  </w:r>
                  <w:r>
                    <w:t>at the end of Adjustment Period</w:t>
                  </w:r>
                  <w:r w:rsidRPr="008F36C0">
                    <w:t xml:space="preserve"> for the hour </w:t>
                  </w:r>
                  <w:r w:rsidRPr="008F36C0">
                    <w:rPr>
                      <w:i/>
                    </w:rPr>
                    <w:t xml:space="preserve">h </w:t>
                  </w:r>
                  <w:r w:rsidRPr="008F36C0">
                    <w:t>that includes the 15-minute Settlement Interval.</w:t>
                  </w:r>
                </w:p>
              </w:tc>
            </w:tr>
            <w:tr w:rsidR="00B363CE" w14:paraId="565439E2" w14:textId="77777777">
              <w:trPr>
                <w:cantSplit/>
              </w:trPr>
              <w:tc>
                <w:tcPr>
                  <w:tcW w:w="1104" w:type="pct"/>
                </w:tcPr>
                <w:p w14:paraId="4CE282DE" w14:textId="77777777" w:rsidR="00B363CE" w:rsidRDefault="00B363CE" w:rsidP="00B363CE">
                  <w:pPr>
                    <w:pStyle w:val="TableBody"/>
                  </w:pPr>
                  <w:r w:rsidRPr="00BB61AA">
                    <w:rPr>
                      <w:bCs/>
                    </w:rPr>
                    <w:t xml:space="preserve">ESRASADJ </w:t>
                  </w:r>
                  <w:r w:rsidRPr="00BB61AA">
                    <w:rPr>
                      <w:bCs/>
                      <w:i/>
                      <w:vertAlign w:val="subscript"/>
                    </w:rPr>
                    <w:t>q, h</w:t>
                  </w:r>
                </w:p>
              </w:tc>
              <w:tc>
                <w:tcPr>
                  <w:tcW w:w="378" w:type="pct"/>
                </w:tcPr>
                <w:p w14:paraId="28C360CE" w14:textId="77777777" w:rsidR="00B363CE" w:rsidRDefault="00B363CE" w:rsidP="00B363CE">
                  <w:pPr>
                    <w:pStyle w:val="TableBody"/>
                    <w:jc w:val="center"/>
                  </w:pPr>
                  <w:r w:rsidRPr="009E1304">
                    <w:t>MW</w:t>
                  </w:r>
                </w:p>
              </w:tc>
              <w:tc>
                <w:tcPr>
                  <w:tcW w:w="3518" w:type="pct"/>
                </w:tcPr>
                <w:p w14:paraId="6A6596B9" w14:textId="77777777" w:rsidR="00B363CE" w:rsidRDefault="00B363CE" w:rsidP="00B363CE">
                  <w:pPr>
                    <w:pStyle w:val="TableBody"/>
                    <w:rPr>
                      <w:i/>
                    </w:rPr>
                  </w:pPr>
                  <w:r w:rsidRPr="009E1304">
                    <w:rPr>
                      <w:i/>
                    </w:rPr>
                    <w:t xml:space="preserve">Calculated </w:t>
                  </w:r>
                  <w:r>
                    <w:rPr>
                      <w:i/>
                    </w:rPr>
                    <w:t>Ancillary Service</w:t>
                  </w:r>
                  <w:r w:rsidRPr="009E1304">
                    <w:rPr>
                      <w:i/>
                    </w:rPr>
                    <w:t xml:space="preserve"> MW Capacity Provided By QSE’s ESR Portfolio </w:t>
                  </w:r>
                  <w:r>
                    <w:rPr>
                      <w:i/>
                    </w:rPr>
                    <w:t>at the End of Adjustment Period</w:t>
                  </w:r>
                  <w:r w:rsidRPr="0079770A">
                    <w:t>—</w:t>
                  </w:r>
                  <w:r w:rsidRPr="009E1304">
                    <w:t>The total ESR MW capacity used to cover the QSE</w:t>
                  </w:r>
                  <w:r w:rsidRPr="009E1304">
                    <w:rPr>
                      <w:i/>
                      <w:iCs w:val="0"/>
                    </w:rPr>
                    <w:t xml:space="preserve"> q’s</w:t>
                  </w:r>
                  <w:r w:rsidRPr="009E1304">
                    <w:t xml:space="preserve"> Upward </w:t>
                  </w:r>
                  <w:r>
                    <w:t>Ancillary Service</w:t>
                  </w:r>
                  <w:r w:rsidRPr="009E1304">
                    <w:t xml:space="preserve"> position for Reg-Up, RRS,</w:t>
                  </w:r>
                  <w:r>
                    <w:t xml:space="preserve"> </w:t>
                  </w:r>
                  <w:r w:rsidRPr="009E1304">
                    <w:t>ECRS,</w:t>
                  </w:r>
                  <w:r>
                    <w:t xml:space="preserve"> </w:t>
                  </w:r>
                  <w:del w:id="903" w:author="ERCOT" w:date="2025-09-12T14:53:00Z" w16du:dateUtc="2025-09-12T19:53:00Z">
                    <w:r w:rsidRPr="009E1304" w:rsidDel="00F539BD">
                      <w:delText xml:space="preserve">and </w:delText>
                    </w:r>
                  </w:del>
                  <w:r w:rsidRPr="009E1304">
                    <w:t>N</w:t>
                  </w:r>
                  <w:r>
                    <w:t>on-Spin</w:t>
                  </w:r>
                  <w:ins w:id="904" w:author="ERCOT" w:date="2025-09-12T14:53:00Z" w16du:dateUtc="2025-09-12T19:53:00Z">
                    <w:r>
                      <w:t>, and DRRS</w:t>
                    </w:r>
                  </w:ins>
                  <w:r w:rsidRPr="009E1304">
                    <w:t xml:space="preserve"> </w:t>
                  </w:r>
                  <w:r>
                    <w:t>at the end of Adjustment Period</w:t>
                  </w:r>
                  <w:r w:rsidRPr="009E1304">
                    <w:t xml:space="preserve"> for the hour </w:t>
                  </w:r>
                  <w:r w:rsidRPr="009E1304">
                    <w:rPr>
                      <w:i/>
                    </w:rPr>
                    <w:t>h</w:t>
                  </w:r>
                  <w:r w:rsidRPr="009E1304">
                    <w:rPr>
                      <w:iCs w:val="0"/>
                    </w:rPr>
                    <w:t xml:space="preserve"> that includes the 15-minute Settlement Interval</w:t>
                  </w:r>
                  <w:r w:rsidRPr="009E1304">
                    <w:t>.</w:t>
                  </w:r>
                </w:p>
              </w:tc>
            </w:tr>
            <w:tr w:rsidR="00B363CE" w14:paraId="51C24D57" w14:textId="77777777">
              <w:trPr>
                <w:cantSplit/>
              </w:trPr>
              <w:tc>
                <w:tcPr>
                  <w:tcW w:w="1104" w:type="pct"/>
                </w:tcPr>
                <w:p w14:paraId="783D648C" w14:textId="77777777" w:rsidR="00B363CE" w:rsidRDefault="00B363CE" w:rsidP="00B363CE">
                  <w:pPr>
                    <w:pStyle w:val="TableBody"/>
                  </w:pPr>
                  <w:r w:rsidRPr="00BB61AA">
                    <w:rPr>
                      <w:bCs/>
                    </w:rPr>
                    <w:t xml:space="preserve">ESRMWADJ </w:t>
                  </w:r>
                  <w:r w:rsidRPr="00BB61AA">
                    <w:rPr>
                      <w:bCs/>
                      <w:i/>
                      <w:vertAlign w:val="subscript"/>
                    </w:rPr>
                    <w:t>q, h</w:t>
                  </w:r>
                </w:p>
              </w:tc>
              <w:tc>
                <w:tcPr>
                  <w:tcW w:w="378" w:type="pct"/>
                </w:tcPr>
                <w:p w14:paraId="664739B5" w14:textId="77777777" w:rsidR="00B363CE" w:rsidRDefault="00B363CE" w:rsidP="00B363CE">
                  <w:pPr>
                    <w:pStyle w:val="TableBody"/>
                    <w:jc w:val="center"/>
                  </w:pPr>
                  <w:r w:rsidRPr="009E1304">
                    <w:t>MW</w:t>
                  </w:r>
                </w:p>
              </w:tc>
              <w:tc>
                <w:tcPr>
                  <w:tcW w:w="3518" w:type="pct"/>
                </w:tcPr>
                <w:p w14:paraId="557DAF7E" w14:textId="77777777" w:rsidR="00B363CE" w:rsidRDefault="00B363CE" w:rsidP="00B363CE">
                  <w:pPr>
                    <w:pStyle w:val="TableBody"/>
                    <w:rPr>
                      <w:i/>
                    </w:rPr>
                  </w:pPr>
                  <w:r w:rsidRPr="009E1304">
                    <w:rPr>
                      <w:i/>
                    </w:rPr>
                    <w:t xml:space="preserve">Calculated QSE Total ESR MW Discharging or Charging Required To Support </w:t>
                  </w:r>
                  <w:r>
                    <w:rPr>
                      <w:i/>
                    </w:rPr>
                    <w:t>Ancillary Service</w:t>
                  </w:r>
                  <w:r w:rsidRPr="009E1304">
                    <w:rPr>
                      <w:i/>
                    </w:rPr>
                    <w:t xml:space="preserve"> </w:t>
                  </w:r>
                  <w:r>
                    <w:rPr>
                      <w:i/>
                    </w:rPr>
                    <w:t>at</w:t>
                  </w:r>
                  <w:r w:rsidRPr="009E1304">
                    <w:rPr>
                      <w:i/>
                    </w:rPr>
                    <w:t xml:space="preserve"> </w:t>
                  </w:r>
                  <w:r>
                    <w:rPr>
                      <w:i/>
                    </w:rPr>
                    <w:t>End of Adjustment Period</w:t>
                  </w:r>
                  <w:r w:rsidRPr="0079770A">
                    <w:t>—</w:t>
                  </w:r>
                  <w:r w:rsidRPr="009E1304">
                    <w:t xml:space="preserve">The total net ESR MW discharging or charging required to cover the QSE </w:t>
                  </w:r>
                  <w:r w:rsidRPr="009E1304">
                    <w:rPr>
                      <w:i/>
                      <w:iCs w:val="0"/>
                    </w:rPr>
                    <w:t>q’s</w:t>
                  </w:r>
                  <w:r w:rsidRPr="009E1304">
                    <w:t xml:space="preserve"> </w:t>
                  </w:r>
                  <w:r>
                    <w:t>Ancillary Service</w:t>
                  </w:r>
                  <w:r w:rsidRPr="009E1304">
                    <w:t xml:space="preserve"> position provided by the QSE ESR portfolio </w:t>
                  </w:r>
                  <w:r>
                    <w:t>at the end of Adjustment Period</w:t>
                  </w:r>
                  <w:r w:rsidRPr="009E1304">
                    <w:t xml:space="preserve"> for the hour </w:t>
                  </w:r>
                  <w:r w:rsidRPr="009E1304">
                    <w:rPr>
                      <w:i/>
                    </w:rPr>
                    <w:t>h</w:t>
                  </w:r>
                  <w:r w:rsidRPr="009E1304">
                    <w:rPr>
                      <w:iCs w:val="0"/>
                    </w:rPr>
                    <w:t xml:space="preserve"> that includes the 15-minute Settlement Interval</w:t>
                  </w:r>
                  <w:r w:rsidRPr="009E1304">
                    <w:t xml:space="preserve">, </w:t>
                  </w:r>
                  <w:proofErr w:type="gramStart"/>
                  <w:r w:rsidRPr="009E1304">
                    <w:t>taking into account</w:t>
                  </w:r>
                  <w:proofErr w:type="gramEnd"/>
                  <w:r w:rsidRPr="009E1304">
                    <w:t xml:space="preserve"> the COP SOC values from COP.</w:t>
                  </w:r>
                </w:p>
              </w:tc>
            </w:tr>
            <w:tr w:rsidR="00B363CE" w14:paraId="77095A99" w14:textId="77777777">
              <w:trPr>
                <w:cantSplit/>
              </w:trPr>
              <w:tc>
                <w:tcPr>
                  <w:tcW w:w="1104" w:type="pct"/>
                </w:tcPr>
                <w:p w14:paraId="261DD0E8" w14:textId="77777777" w:rsidR="00B363CE" w:rsidRDefault="00B363CE" w:rsidP="00B363CE">
                  <w:pPr>
                    <w:pStyle w:val="TableBody"/>
                  </w:pPr>
                  <w:r>
                    <w:t xml:space="preserve">RTAML </w:t>
                  </w:r>
                  <w:r>
                    <w:rPr>
                      <w:i/>
                      <w:vertAlign w:val="subscript"/>
                    </w:rPr>
                    <w:t>q, p, i</w:t>
                  </w:r>
                </w:p>
              </w:tc>
              <w:tc>
                <w:tcPr>
                  <w:tcW w:w="378" w:type="pct"/>
                </w:tcPr>
                <w:p w14:paraId="60E42700" w14:textId="77777777" w:rsidR="00B363CE" w:rsidRDefault="00B363CE" w:rsidP="00B363CE">
                  <w:pPr>
                    <w:pStyle w:val="TableBody"/>
                    <w:jc w:val="center"/>
                  </w:pPr>
                  <w:r>
                    <w:t>MWh</w:t>
                  </w:r>
                </w:p>
              </w:tc>
              <w:tc>
                <w:tcPr>
                  <w:tcW w:w="3518" w:type="pct"/>
                </w:tcPr>
                <w:p w14:paraId="2BB91939" w14:textId="77777777" w:rsidR="00B363CE" w:rsidRDefault="00B363CE" w:rsidP="00B363CE">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p>
              </w:tc>
            </w:tr>
            <w:tr w:rsidR="00B363CE" w14:paraId="7342D47D" w14:textId="77777777">
              <w:trPr>
                <w:cantSplit/>
              </w:trPr>
              <w:tc>
                <w:tcPr>
                  <w:tcW w:w="1104" w:type="pct"/>
                </w:tcPr>
                <w:p w14:paraId="3CE596F1" w14:textId="77777777" w:rsidR="00B363CE" w:rsidRDefault="00B363CE" w:rsidP="00B363CE">
                  <w:pPr>
                    <w:pStyle w:val="TableBody"/>
                  </w:pPr>
                  <w:r>
                    <w:t xml:space="preserve">RUCCAPSNAP </w:t>
                  </w:r>
                  <w:proofErr w:type="spellStart"/>
                  <w:r>
                    <w:rPr>
                      <w:i/>
                      <w:vertAlign w:val="subscript"/>
                    </w:rPr>
                    <w:t>ruc</w:t>
                  </w:r>
                  <w:proofErr w:type="spellEnd"/>
                  <w:r>
                    <w:rPr>
                      <w:i/>
                      <w:vertAlign w:val="subscript"/>
                    </w:rPr>
                    <w:t>, q, i</w:t>
                  </w:r>
                </w:p>
              </w:tc>
              <w:tc>
                <w:tcPr>
                  <w:tcW w:w="378" w:type="pct"/>
                </w:tcPr>
                <w:p w14:paraId="4EDC8307" w14:textId="77777777" w:rsidR="00B363CE" w:rsidRDefault="00B363CE" w:rsidP="00B363CE">
                  <w:pPr>
                    <w:pStyle w:val="TableBody"/>
                    <w:jc w:val="center"/>
                  </w:pPr>
                  <w:r>
                    <w:t>MW</w:t>
                  </w:r>
                </w:p>
              </w:tc>
              <w:tc>
                <w:tcPr>
                  <w:tcW w:w="3518" w:type="pct"/>
                </w:tcPr>
                <w:p w14:paraId="7C9B7776" w14:textId="77777777" w:rsidR="00B363CE" w:rsidRDefault="00B363CE" w:rsidP="00B363CE">
                  <w:pPr>
                    <w:pStyle w:val="TableBody"/>
                    <w:rPr>
                      <w:i/>
                    </w:rPr>
                  </w:pPr>
                  <w:r>
                    <w:rPr>
                      <w:i/>
                    </w:rPr>
                    <w:t>RUC Capacity Snapshot at time of RUC</w:t>
                  </w:r>
                  <w:r>
                    <w:t>—The amount of the QSE</w:t>
                  </w:r>
                  <w:r>
                    <w:rPr>
                      <w:i/>
                    </w:rPr>
                    <w:t xml:space="preserve"> q</w:t>
                  </w:r>
                  <w:r>
                    <w:t xml:space="preserve">’s calculated capacity in the RUC Snapshot for the RUC process </w:t>
                  </w:r>
                  <w:proofErr w:type="spellStart"/>
                  <w:r w:rsidRPr="00A577B9">
                    <w:rPr>
                      <w:i/>
                    </w:rPr>
                    <w:t>ruc</w:t>
                  </w:r>
                  <w:proofErr w:type="spellEnd"/>
                  <w:r>
                    <w:t xml:space="preserve"> for a 15-minute Settlement Interval</w:t>
                  </w:r>
                  <w:r w:rsidRPr="00921E96">
                    <w:rPr>
                      <w:i/>
                    </w:rPr>
                    <w:t xml:space="preserve"> i</w:t>
                  </w:r>
                  <w:r>
                    <w:t xml:space="preserve">.  </w:t>
                  </w:r>
                </w:p>
              </w:tc>
            </w:tr>
            <w:tr w:rsidR="00B363CE" w14:paraId="1E031538" w14:textId="77777777">
              <w:trPr>
                <w:cantSplit/>
              </w:trPr>
              <w:tc>
                <w:tcPr>
                  <w:tcW w:w="1104" w:type="pct"/>
                </w:tcPr>
                <w:p w14:paraId="65DEAB88" w14:textId="77777777" w:rsidR="00B363CE" w:rsidRDefault="00B363CE" w:rsidP="00B363CE">
                  <w:pPr>
                    <w:pStyle w:val="TableBody"/>
                  </w:pPr>
                  <w:r>
                    <w:lastRenderedPageBreak/>
                    <w:t>RCAP</w:t>
                  </w:r>
                  <w:r w:rsidRPr="0043255B">
                    <w:t xml:space="preserve">SNAP </w:t>
                  </w:r>
                  <w:proofErr w:type="spellStart"/>
                  <w:r w:rsidRPr="0014712A">
                    <w:rPr>
                      <w:i/>
                      <w:vertAlign w:val="subscript"/>
                    </w:rPr>
                    <w:t>ruc</w:t>
                  </w:r>
                  <w:proofErr w:type="spellEnd"/>
                  <w:r w:rsidRPr="0014712A">
                    <w:rPr>
                      <w:i/>
                      <w:vertAlign w:val="subscript"/>
                    </w:rPr>
                    <w:t xml:space="preserve">, </w:t>
                  </w:r>
                  <w:r w:rsidRPr="0043255B">
                    <w:rPr>
                      <w:i/>
                      <w:vertAlign w:val="subscript"/>
                    </w:rPr>
                    <w:t>q, r, h</w:t>
                  </w:r>
                </w:p>
              </w:tc>
              <w:tc>
                <w:tcPr>
                  <w:tcW w:w="378" w:type="pct"/>
                </w:tcPr>
                <w:p w14:paraId="2A675E71" w14:textId="77777777" w:rsidR="00B363CE" w:rsidRDefault="00B363CE" w:rsidP="00B363CE">
                  <w:pPr>
                    <w:pStyle w:val="TableBody"/>
                    <w:jc w:val="center"/>
                  </w:pPr>
                  <w:r w:rsidRPr="0043255B">
                    <w:t>MW</w:t>
                  </w:r>
                </w:p>
              </w:tc>
              <w:tc>
                <w:tcPr>
                  <w:tcW w:w="3518" w:type="pct"/>
                </w:tcPr>
                <w:p w14:paraId="5A9EED51" w14:textId="77777777" w:rsidR="00B363CE" w:rsidRDefault="00B363CE" w:rsidP="00B363CE">
                  <w:pPr>
                    <w:pStyle w:val="TableBody"/>
                    <w:rPr>
                      <w:i/>
                    </w:rPr>
                  </w:pPr>
                  <w:r>
                    <w:rPr>
                      <w:i/>
                    </w:rPr>
                    <w:t>Resource Capacity</w:t>
                  </w:r>
                  <w:r w:rsidRPr="0043255B">
                    <w:rPr>
                      <w:i/>
                    </w:rPr>
                    <w:t xml:space="preserve"> at Snapshot</w:t>
                  </w:r>
                  <w:r w:rsidRPr="0043255B">
                    <w:t xml:space="preserve">—The </w:t>
                  </w:r>
                  <w:r>
                    <w:t>available capacity</w:t>
                  </w:r>
                  <w:r w:rsidRPr="0043255B">
                    <w:t xml:space="preserve"> of </w:t>
                  </w:r>
                  <w:r>
                    <w:t xml:space="preserve">Generation </w:t>
                  </w:r>
                  <w:r w:rsidRPr="0043255B">
                    <w:t xml:space="preserve">Resource </w:t>
                  </w:r>
                  <w:r w:rsidRPr="0043255B">
                    <w:rPr>
                      <w:i/>
                    </w:rPr>
                    <w:t>r</w:t>
                  </w:r>
                  <w:r w:rsidRPr="0043255B">
                    <w:t xml:space="preserve"> represented by the QSE </w:t>
                  </w:r>
                  <w:r w:rsidRPr="0043255B">
                    <w:rPr>
                      <w:i/>
                    </w:rPr>
                    <w:t>q</w:t>
                  </w:r>
                  <w:r w:rsidRPr="0043255B">
                    <w:t xml:space="preserve">, according to the </w:t>
                  </w:r>
                  <w:r>
                    <w:t>RUC S</w:t>
                  </w:r>
                  <w:r w:rsidRPr="0043255B">
                    <w:t xml:space="preserve">napshot for the RUC process </w:t>
                  </w:r>
                  <w:proofErr w:type="spellStart"/>
                  <w:r>
                    <w:rPr>
                      <w:i/>
                    </w:rPr>
                    <w:t>ruc</w:t>
                  </w:r>
                  <w:proofErr w:type="spellEnd"/>
                  <w:r>
                    <w:rPr>
                      <w:i/>
                    </w:rPr>
                    <w:t xml:space="preserve"> </w:t>
                  </w:r>
                  <w:r w:rsidRPr="0043255B">
                    <w:t xml:space="preserve">for the hour </w:t>
                  </w:r>
                  <w:r w:rsidRPr="0043255B">
                    <w:rPr>
                      <w:i/>
                    </w:rPr>
                    <w:t>h</w:t>
                  </w:r>
                  <w:r w:rsidRPr="0043255B">
                    <w:t xml:space="preserve"> that includes the 15-minute Settlement Interval.  </w:t>
                  </w:r>
                  <w:r>
                    <w:t xml:space="preserve">For Generation Resources that are not IRRs, the available capacity shall be equal to HSL.  For WGRs and PVGRs, the available capacity shall be equal to the lesser of the HSL or the WGRPP and the PVGRPP, respectively.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B363CE" w14:paraId="4C85F0EB" w14:textId="77777777">
              <w:trPr>
                <w:cantSplit/>
              </w:trPr>
              <w:tc>
                <w:tcPr>
                  <w:tcW w:w="1104" w:type="pct"/>
                </w:tcPr>
                <w:p w14:paraId="7751C22F" w14:textId="77777777" w:rsidR="00B363CE" w:rsidRDefault="00B363CE" w:rsidP="00B363CE">
                  <w:pPr>
                    <w:pStyle w:val="TableBody"/>
                  </w:pPr>
                  <w:r>
                    <w:t xml:space="preserve">DCIMPSNAP </w:t>
                  </w:r>
                  <w:r w:rsidRPr="00DE1AC6">
                    <w:rPr>
                      <w:i/>
                      <w:vertAlign w:val="subscript"/>
                      <w:lang w:val="it-IT"/>
                    </w:rPr>
                    <w:t>ruc</w:t>
                  </w:r>
                  <w:r>
                    <w:rPr>
                      <w:i/>
                      <w:vertAlign w:val="subscript"/>
                      <w:lang w:val="it-IT"/>
                    </w:rPr>
                    <w:t xml:space="preserve">, </w:t>
                  </w:r>
                  <w:r w:rsidRPr="008342E2">
                    <w:rPr>
                      <w:i/>
                      <w:vertAlign w:val="subscript"/>
                    </w:rPr>
                    <w:t>q, p</w:t>
                  </w:r>
                  <w:r>
                    <w:rPr>
                      <w:i/>
                      <w:vertAlign w:val="subscript"/>
                    </w:rPr>
                    <w:t>, i</w:t>
                  </w:r>
                </w:p>
              </w:tc>
              <w:tc>
                <w:tcPr>
                  <w:tcW w:w="378" w:type="pct"/>
                </w:tcPr>
                <w:p w14:paraId="169371CC" w14:textId="77777777" w:rsidR="00B363CE" w:rsidRDefault="00B363CE" w:rsidP="00B363CE">
                  <w:pPr>
                    <w:pStyle w:val="TableBody"/>
                    <w:jc w:val="center"/>
                  </w:pPr>
                  <w:r>
                    <w:t>MW</w:t>
                  </w:r>
                </w:p>
              </w:tc>
              <w:tc>
                <w:tcPr>
                  <w:tcW w:w="3518" w:type="pct"/>
                </w:tcPr>
                <w:p w14:paraId="3181682A" w14:textId="77777777" w:rsidR="00B363CE" w:rsidRDefault="00B363CE" w:rsidP="00B363CE">
                  <w:pPr>
                    <w:pStyle w:val="TableBody"/>
                    <w:rPr>
                      <w:i/>
                    </w:rPr>
                  </w:pPr>
                  <w:r>
                    <w:rPr>
                      <w:i/>
                    </w:rPr>
                    <w:t>DC Import at Snapshot</w:t>
                  </w:r>
                  <w:r>
                    <w:t xml:space="preserve">—The approved aggregated DC Tie Schedule submitted by QSE </w:t>
                  </w:r>
                  <w:r>
                    <w:rPr>
                      <w:i/>
                    </w:rPr>
                    <w:t>q</w:t>
                  </w:r>
                  <w:r>
                    <w:t xml:space="preserve"> as an importer into the ERCOT System through DC Tie </w:t>
                  </w:r>
                  <w:r>
                    <w:rPr>
                      <w:i/>
                    </w:rPr>
                    <w:t>p</w:t>
                  </w:r>
                  <w:r>
                    <w:t xml:space="preserve">, according to the RUC Snapshot for the RUC process </w:t>
                  </w:r>
                  <w:proofErr w:type="spellStart"/>
                  <w:r>
                    <w:rPr>
                      <w:i/>
                    </w:rPr>
                    <w:t>ruc</w:t>
                  </w:r>
                  <w:proofErr w:type="spellEnd"/>
                  <w:r>
                    <w:t xml:space="preserve"> for the 15-minute Settlement Interval</w:t>
                  </w:r>
                  <w:r w:rsidRPr="00921E96">
                    <w:rPr>
                      <w:i/>
                    </w:rPr>
                    <w:t xml:space="preserve"> i</w:t>
                  </w:r>
                  <w:r>
                    <w:t>.</w:t>
                  </w:r>
                </w:p>
              </w:tc>
            </w:tr>
            <w:tr w:rsidR="00B363CE" w14:paraId="55BAD6ED" w14:textId="77777777">
              <w:trPr>
                <w:cantSplit/>
              </w:trPr>
              <w:tc>
                <w:tcPr>
                  <w:tcW w:w="1104" w:type="pct"/>
                </w:tcPr>
                <w:p w14:paraId="49784328" w14:textId="77777777" w:rsidR="00B363CE" w:rsidRDefault="00B363CE" w:rsidP="00B363CE">
                  <w:pPr>
                    <w:pStyle w:val="TableBody"/>
                  </w:pPr>
                  <w:r>
                    <w:t xml:space="preserve">RTDCIMP </w:t>
                  </w:r>
                  <w:r w:rsidRPr="006624C0">
                    <w:rPr>
                      <w:i/>
                      <w:vertAlign w:val="subscript"/>
                    </w:rPr>
                    <w:t>q, p</w:t>
                  </w:r>
                </w:p>
              </w:tc>
              <w:tc>
                <w:tcPr>
                  <w:tcW w:w="378" w:type="pct"/>
                </w:tcPr>
                <w:p w14:paraId="25B542EE" w14:textId="77777777" w:rsidR="00B363CE" w:rsidRDefault="00B363CE" w:rsidP="00B363CE">
                  <w:pPr>
                    <w:pStyle w:val="TableBody"/>
                    <w:jc w:val="center"/>
                  </w:pPr>
                  <w:r>
                    <w:t>MW</w:t>
                  </w:r>
                </w:p>
              </w:tc>
              <w:tc>
                <w:tcPr>
                  <w:tcW w:w="3518" w:type="pct"/>
                </w:tcPr>
                <w:p w14:paraId="35D55F6E" w14:textId="77777777" w:rsidR="00B363CE" w:rsidRDefault="00B363CE" w:rsidP="00B363CE">
                  <w:pPr>
                    <w:pStyle w:val="TableBody"/>
                    <w:rPr>
                      <w:i/>
                    </w:rPr>
                  </w:pPr>
                  <w:r>
                    <w:rPr>
                      <w:i/>
                    </w:rPr>
                    <w:t>Real-Time DC Import per QSE per Settlement Point</w:t>
                  </w:r>
                  <w:r>
                    <w:t xml:space="preserve">—The aggregated final, approved DC Tie Schedule submitted by QSE </w:t>
                  </w:r>
                  <w:r>
                    <w:rPr>
                      <w:i/>
                    </w:rPr>
                    <w:t>q</w:t>
                  </w:r>
                  <w:r>
                    <w:t xml:space="preserve"> as an importer into the ERCOT System through DC Tie </w:t>
                  </w:r>
                  <w:r>
                    <w:rPr>
                      <w:i/>
                    </w:rPr>
                    <w:t>p</w:t>
                  </w:r>
                  <w:r>
                    <w:t>, for the 15-minute Settlement Interval.</w:t>
                  </w:r>
                </w:p>
              </w:tc>
            </w:tr>
            <w:tr w:rsidR="00B363CE" w14:paraId="5D84C0D6" w14:textId="77777777">
              <w:trPr>
                <w:cantSplit/>
              </w:trPr>
              <w:tc>
                <w:tcPr>
                  <w:tcW w:w="1104" w:type="pct"/>
                </w:tcPr>
                <w:p w14:paraId="7BD42560" w14:textId="77777777" w:rsidR="00B363CE" w:rsidRDefault="00B363CE" w:rsidP="00B363CE">
                  <w:pPr>
                    <w:pStyle w:val="TableBody"/>
                  </w:pPr>
                  <w:r>
                    <w:t xml:space="preserve">RUCCPSNAP </w:t>
                  </w:r>
                  <w:r w:rsidRPr="00DE1AC6">
                    <w:rPr>
                      <w:i/>
                      <w:vertAlign w:val="subscript"/>
                      <w:lang w:val="it-IT"/>
                    </w:rPr>
                    <w:t>ruc</w:t>
                  </w:r>
                  <w:r>
                    <w:rPr>
                      <w:i/>
                      <w:vertAlign w:val="subscript"/>
                      <w:lang w:val="it-IT"/>
                    </w:rPr>
                    <w:t xml:space="preserve">, </w:t>
                  </w:r>
                  <w:r>
                    <w:rPr>
                      <w:i/>
                      <w:vertAlign w:val="subscript"/>
                    </w:rPr>
                    <w:t>q, h</w:t>
                  </w:r>
                </w:p>
              </w:tc>
              <w:tc>
                <w:tcPr>
                  <w:tcW w:w="378" w:type="pct"/>
                </w:tcPr>
                <w:p w14:paraId="14AAC791" w14:textId="77777777" w:rsidR="00B363CE" w:rsidRDefault="00B363CE" w:rsidP="00B363CE">
                  <w:pPr>
                    <w:pStyle w:val="TableBody"/>
                    <w:jc w:val="center"/>
                  </w:pPr>
                  <w:r>
                    <w:t>MW</w:t>
                  </w:r>
                </w:p>
              </w:tc>
              <w:tc>
                <w:tcPr>
                  <w:tcW w:w="3518" w:type="pct"/>
                </w:tcPr>
                <w:p w14:paraId="76B6CA88" w14:textId="77777777" w:rsidR="00B363CE" w:rsidRDefault="00B363CE" w:rsidP="00B363CE">
                  <w:pPr>
                    <w:pStyle w:val="TableBody"/>
                    <w:rPr>
                      <w:i/>
                    </w:rPr>
                  </w:pPr>
                  <w:r>
                    <w:rPr>
                      <w:i/>
                    </w:rPr>
                    <w:t>RUC Capacity Purchase at Snapshot</w:t>
                  </w:r>
                  <w:r>
                    <w:t xml:space="preserve">—The QSE </w:t>
                  </w:r>
                  <w:r>
                    <w:rPr>
                      <w:i/>
                    </w:rPr>
                    <w:t>q</w:t>
                  </w:r>
                  <w:r>
                    <w:t xml:space="preserve">’s capacity purchase, according to the RUC Snapshot for the RUC process </w:t>
                  </w:r>
                  <w:proofErr w:type="spellStart"/>
                  <w:r>
                    <w:rPr>
                      <w:i/>
                    </w:rPr>
                    <w:t>ruc</w:t>
                  </w:r>
                  <w:proofErr w:type="spellEnd"/>
                  <w:r>
                    <w:t xml:space="preserve"> for the hour</w:t>
                  </w:r>
                  <w:r w:rsidRPr="0074109A">
                    <w:rPr>
                      <w:i/>
                    </w:rPr>
                    <w:t xml:space="preserve"> h</w:t>
                  </w:r>
                  <w:r>
                    <w:t xml:space="preserve"> that includes the 15-minute Settlement Interval.</w:t>
                  </w:r>
                </w:p>
              </w:tc>
            </w:tr>
            <w:tr w:rsidR="00B363CE" w14:paraId="574544CF" w14:textId="77777777">
              <w:trPr>
                <w:cantSplit/>
              </w:trPr>
              <w:tc>
                <w:tcPr>
                  <w:tcW w:w="1104" w:type="pct"/>
                </w:tcPr>
                <w:p w14:paraId="48E6AE47" w14:textId="77777777" w:rsidR="00B363CE" w:rsidRDefault="00B363CE" w:rsidP="00B363CE">
                  <w:pPr>
                    <w:pStyle w:val="TableBody"/>
                  </w:pPr>
                  <w:r>
                    <w:t xml:space="preserve">RUCCSSNAP </w:t>
                  </w:r>
                  <w:r w:rsidRPr="00DE1AC6">
                    <w:rPr>
                      <w:i/>
                      <w:vertAlign w:val="subscript"/>
                      <w:lang w:val="it-IT"/>
                    </w:rPr>
                    <w:t>ruc</w:t>
                  </w:r>
                  <w:r>
                    <w:rPr>
                      <w:i/>
                      <w:vertAlign w:val="subscript"/>
                      <w:lang w:val="it-IT"/>
                    </w:rPr>
                    <w:t xml:space="preserve">, </w:t>
                  </w:r>
                  <w:r>
                    <w:rPr>
                      <w:i/>
                      <w:vertAlign w:val="subscript"/>
                    </w:rPr>
                    <w:t>q, h</w:t>
                  </w:r>
                </w:p>
              </w:tc>
              <w:tc>
                <w:tcPr>
                  <w:tcW w:w="378" w:type="pct"/>
                </w:tcPr>
                <w:p w14:paraId="54B8C025" w14:textId="77777777" w:rsidR="00B363CE" w:rsidRDefault="00B363CE" w:rsidP="00B363CE">
                  <w:pPr>
                    <w:pStyle w:val="TableBody"/>
                    <w:jc w:val="center"/>
                  </w:pPr>
                  <w:r>
                    <w:t>MW</w:t>
                  </w:r>
                </w:p>
              </w:tc>
              <w:tc>
                <w:tcPr>
                  <w:tcW w:w="3518" w:type="pct"/>
                </w:tcPr>
                <w:p w14:paraId="4EB029ED" w14:textId="77777777" w:rsidR="00B363CE" w:rsidRDefault="00B363CE" w:rsidP="00B363CE">
                  <w:pPr>
                    <w:pStyle w:val="TableBody"/>
                    <w:rPr>
                      <w:i/>
                    </w:rPr>
                  </w:pPr>
                  <w:r>
                    <w:rPr>
                      <w:i/>
                    </w:rPr>
                    <w:t>RUC Capacity Sale at Snapshot</w:t>
                  </w:r>
                  <w:r>
                    <w:t xml:space="preserve">—The QSE </w:t>
                  </w:r>
                  <w:r>
                    <w:rPr>
                      <w:i/>
                    </w:rPr>
                    <w:t>q</w:t>
                  </w:r>
                  <w:r>
                    <w:t xml:space="preserve">’s capacity sale, according to the RUC Snapshot for the RUC process </w:t>
                  </w:r>
                  <w:proofErr w:type="spellStart"/>
                  <w:r>
                    <w:rPr>
                      <w:i/>
                    </w:rPr>
                    <w:t>ruc</w:t>
                  </w:r>
                  <w:proofErr w:type="spellEnd"/>
                  <w:r>
                    <w:t xml:space="preserve"> for the hour</w:t>
                  </w:r>
                  <w:r w:rsidRPr="0074109A">
                    <w:rPr>
                      <w:i/>
                    </w:rPr>
                    <w:t xml:space="preserve"> h</w:t>
                  </w:r>
                  <w:r>
                    <w:t xml:space="preserve"> that includes the 15-minute Settlement Interval.</w:t>
                  </w:r>
                </w:p>
              </w:tc>
            </w:tr>
            <w:tr w:rsidR="00B363CE" w14:paraId="39838CDC" w14:textId="77777777">
              <w:trPr>
                <w:cantSplit/>
              </w:trPr>
              <w:tc>
                <w:tcPr>
                  <w:tcW w:w="1104" w:type="pct"/>
                </w:tcPr>
                <w:p w14:paraId="176D9FA1" w14:textId="77777777" w:rsidR="00B363CE" w:rsidRDefault="00B363CE" w:rsidP="00B363CE">
                  <w:pPr>
                    <w:pStyle w:val="TableBody"/>
                  </w:pPr>
                  <w:r>
                    <w:t xml:space="preserve">RUCCAPADJ </w:t>
                  </w:r>
                  <w:r>
                    <w:rPr>
                      <w:i/>
                      <w:vertAlign w:val="subscript"/>
                    </w:rPr>
                    <w:t>q, i</w:t>
                  </w:r>
                </w:p>
              </w:tc>
              <w:tc>
                <w:tcPr>
                  <w:tcW w:w="378" w:type="pct"/>
                </w:tcPr>
                <w:p w14:paraId="6391A293" w14:textId="77777777" w:rsidR="00B363CE" w:rsidRDefault="00B363CE" w:rsidP="00B363CE">
                  <w:pPr>
                    <w:pStyle w:val="TableBody"/>
                    <w:jc w:val="center"/>
                  </w:pPr>
                  <w:r>
                    <w:t>MW</w:t>
                  </w:r>
                </w:p>
              </w:tc>
              <w:tc>
                <w:tcPr>
                  <w:tcW w:w="3518" w:type="pct"/>
                </w:tcPr>
                <w:p w14:paraId="6516DF5B" w14:textId="77777777" w:rsidR="00B363CE" w:rsidRDefault="00B363CE" w:rsidP="00B363CE">
                  <w:pPr>
                    <w:pStyle w:val="TableBody"/>
                    <w:rPr>
                      <w:i/>
                    </w:rPr>
                  </w:pPr>
                  <w:r>
                    <w:rPr>
                      <w:i/>
                    </w:rPr>
                    <w:t>RUC Capacity at End of Adjustment Period</w:t>
                  </w:r>
                  <w:r>
                    <w:t>—The amount of the QSE</w:t>
                  </w:r>
                  <w:r>
                    <w:rPr>
                      <w:i/>
                    </w:rPr>
                    <w:t xml:space="preserve"> q</w:t>
                  </w:r>
                  <w:r>
                    <w:t>’s calculated capacity, excluding capacity for IRRs, at the end of the Adjustment Period for a 15-minute Settlement Interval</w:t>
                  </w:r>
                  <w:r w:rsidRPr="0074109A">
                    <w:rPr>
                      <w:i/>
                    </w:rPr>
                    <w:t xml:space="preserve"> i</w:t>
                  </w:r>
                  <w:r>
                    <w:rPr>
                      <w:i/>
                    </w:rPr>
                    <w:t>.</w:t>
                  </w:r>
                </w:p>
              </w:tc>
            </w:tr>
            <w:tr w:rsidR="00B363CE" w14:paraId="7796CE4E" w14:textId="77777777">
              <w:trPr>
                <w:cantSplit/>
              </w:trPr>
              <w:tc>
                <w:tcPr>
                  <w:tcW w:w="1104" w:type="pct"/>
                </w:tcPr>
                <w:p w14:paraId="06BFB5DB" w14:textId="77777777" w:rsidR="00B363CE" w:rsidRDefault="00B363CE" w:rsidP="00B363CE">
                  <w:pPr>
                    <w:pStyle w:val="TableBody"/>
                    <w:rPr>
                      <w:i/>
                    </w:rPr>
                  </w:pPr>
                  <w:r>
                    <w:t>RCAPADJ</w:t>
                  </w:r>
                  <w:r w:rsidRPr="0043255B">
                    <w:t xml:space="preserve"> </w:t>
                  </w:r>
                  <w:r w:rsidRPr="0043255B">
                    <w:rPr>
                      <w:i/>
                      <w:vertAlign w:val="subscript"/>
                    </w:rPr>
                    <w:t>q, r, h</w:t>
                  </w:r>
                </w:p>
              </w:tc>
              <w:tc>
                <w:tcPr>
                  <w:tcW w:w="378" w:type="pct"/>
                </w:tcPr>
                <w:p w14:paraId="03B0558C" w14:textId="77777777" w:rsidR="00B363CE" w:rsidRPr="007820D0" w:rsidRDefault="00B363CE" w:rsidP="00B363CE">
                  <w:pPr>
                    <w:pStyle w:val="TableBody"/>
                    <w:jc w:val="center"/>
                  </w:pPr>
                  <w:r w:rsidRPr="0043255B">
                    <w:t>MW</w:t>
                  </w:r>
                </w:p>
              </w:tc>
              <w:tc>
                <w:tcPr>
                  <w:tcW w:w="3518" w:type="pct"/>
                </w:tcPr>
                <w:p w14:paraId="1ECE9E2C" w14:textId="77777777" w:rsidR="00B363CE" w:rsidRPr="00827876" w:rsidRDefault="00B363CE" w:rsidP="00B363CE">
                  <w:pPr>
                    <w:pStyle w:val="TableBody"/>
                    <w:rPr>
                      <w:i/>
                    </w:rPr>
                  </w:pPr>
                  <w:r>
                    <w:rPr>
                      <w:i/>
                    </w:rPr>
                    <w:t>Resource Capacity</w:t>
                  </w:r>
                  <w:r w:rsidRPr="0043255B">
                    <w:rPr>
                      <w:i/>
                    </w:rPr>
                    <w:t xml:space="preserve"> at </w:t>
                  </w:r>
                  <w:r>
                    <w:rPr>
                      <w:i/>
                    </w:rPr>
                    <w:t>End of Adjustment Period</w:t>
                  </w:r>
                  <w:r w:rsidRPr="0043255B">
                    <w:t xml:space="preserve">—The </w:t>
                  </w:r>
                  <w:r>
                    <w:t>HSL</w:t>
                  </w:r>
                  <w:r w:rsidRPr="0043255B">
                    <w:t xml:space="preserve"> of </w:t>
                  </w:r>
                  <w:r>
                    <w:t xml:space="preserve">a non-IRR Generation </w:t>
                  </w:r>
                  <w:r w:rsidRPr="0043255B">
                    <w:t>Resource</w:t>
                  </w:r>
                  <w:r>
                    <w:t xml:space="preserve"> </w:t>
                  </w:r>
                  <w:r w:rsidRPr="0043255B">
                    <w:rPr>
                      <w:i/>
                    </w:rPr>
                    <w:t>r</w:t>
                  </w:r>
                  <w:r w:rsidRPr="00156BB7">
                    <w:t xml:space="preserve"> </w:t>
                  </w:r>
                  <w:r w:rsidRPr="0043255B">
                    <w:t xml:space="preserve">represented by the QSE </w:t>
                  </w:r>
                  <w:r w:rsidRPr="0043255B">
                    <w:rPr>
                      <w:i/>
                    </w:rPr>
                    <w:t>q</w:t>
                  </w:r>
                  <w:r w:rsidRPr="003121EB">
                    <w:t xml:space="preserve"> at the end of the Adjustment Period</w:t>
                  </w:r>
                  <w:r>
                    <w:t xml:space="preserve">, </w:t>
                  </w:r>
                  <w:r w:rsidRPr="0043255B">
                    <w:t xml:space="preserve">for the hour </w:t>
                  </w:r>
                  <w:r w:rsidRPr="0043255B">
                    <w:rPr>
                      <w:i/>
                    </w:rPr>
                    <w:t>h</w:t>
                  </w:r>
                  <w:r w:rsidRPr="0043255B">
                    <w:t xml:space="preserve"> that includes the 15-minute Settlement Interval. </w:t>
                  </w:r>
                  <w:r>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B363CE" w14:paraId="43AED8DC" w14:textId="77777777">
              <w:trPr>
                <w:cantSplit/>
              </w:trPr>
              <w:tc>
                <w:tcPr>
                  <w:tcW w:w="1104" w:type="pct"/>
                </w:tcPr>
                <w:p w14:paraId="6F757BBF" w14:textId="77777777" w:rsidR="00B363CE" w:rsidRDefault="00B363CE" w:rsidP="00B363CE">
                  <w:pPr>
                    <w:pStyle w:val="TableBody"/>
                  </w:pPr>
                  <w:r>
                    <w:t xml:space="preserve">RUCCPADJ </w:t>
                  </w:r>
                  <w:r>
                    <w:rPr>
                      <w:i/>
                      <w:vertAlign w:val="subscript"/>
                    </w:rPr>
                    <w:t>q, h</w:t>
                  </w:r>
                </w:p>
              </w:tc>
              <w:tc>
                <w:tcPr>
                  <w:tcW w:w="378" w:type="pct"/>
                </w:tcPr>
                <w:p w14:paraId="09194082" w14:textId="77777777" w:rsidR="00B363CE" w:rsidRDefault="00B363CE" w:rsidP="00B363CE">
                  <w:pPr>
                    <w:pStyle w:val="TableBody"/>
                    <w:jc w:val="center"/>
                  </w:pPr>
                  <w:r>
                    <w:t>MW</w:t>
                  </w:r>
                </w:p>
              </w:tc>
              <w:tc>
                <w:tcPr>
                  <w:tcW w:w="3518" w:type="pct"/>
                </w:tcPr>
                <w:p w14:paraId="28CC60EB" w14:textId="77777777" w:rsidR="00B363CE" w:rsidRDefault="00B363CE" w:rsidP="00B363CE">
                  <w:pPr>
                    <w:pStyle w:val="TableBody"/>
                    <w:rPr>
                      <w:i/>
                    </w:rPr>
                  </w:pPr>
                  <w:r>
                    <w:rPr>
                      <w:i/>
                    </w:rPr>
                    <w:t>RUC Capacity Purchase at End of Adjustment Period</w:t>
                  </w:r>
                  <w:r>
                    <w:t xml:space="preserve">—The QSE </w:t>
                  </w:r>
                  <w:r>
                    <w:rPr>
                      <w:i/>
                    </w:rPr>
                    <w:t>q</w:t>
                  </w:r>
                  <w:r>
                    <w:t xml:space="preserve">’s capacity purchase, at the end of Adjustment Period for the hour </w:t>
                  </w:r>
                  <w:r w:rsidRPr="0074109A">
                    <w:rPr>
                      <w:i/>
                    </w:rPr>
                    <w:t>h</w:t>
                  </w:r>
                  <w:r>
                    <w:t xml:space="preserve"> that includes the 15-minute Settlement Interval.</w:t>
                  </w:r>
                </w:p>
              </w:tc>
            </w:tr>
            <w:tr w:rsidR="00B363CE" w14:paraId="2CC28ADD" w14:textId="77777777">
              <w:trPr>
                <w:cantSplit/>
              </w:trPr>
              <w:tc>
                <w:tcPr>
                  <w:tcW w:w="1104" w:type="pct"/>
                </w:tcPr>
                <w:p w14:paraId="25C24052" w14:textId="77777777" w:rsidR="00B363CE" w:rsidRDefault="00B363CE" w:rsidP="00B363CE">
                  <w:pPr>
                    <w:pStyle w:val="TableBody"/>
                  </w:pPr>
                  <w:r>
                    <w:t xml:space="preserve">RUCCSADJ </w:t>
                  </w:r>
                  <w:r>
                    <w:rPr>
                      <w:i/>
                      <w:vertAlign w:val="subscript"/>
                    </w:rPr>
                    <w:t>q, h</w:t>
                  </w:r>
                </w:p>
              </w:tc>
              <w:tc>
                <w:tcPr>
                  <w:tcW w:w="378" w:type="pct"/>
                </w:tcPr>
                <w:p w14:paraId="282A5FCF" w14:textId="77777777" w:rsidR="00B363CE" w:rsidRDefault="00B363CE" w:rsidP="00B363CE">
                  <w:pPr>
                    <w:pStyle w:val="TableBody"/>
                    <w:jc w:val="center"/>
                  </w:pPr>
                  <w:r>
                    <w:t>MW</w:t>
                  </w:r>
                </w:p>
              </w:tc>
              <w:tc>
                <w:tcPr>
                  <w:tcW w:w="3518" w:type="pct"/>
                </w:tcPr>
                <w:p w14:paraId="7CAA4FC1" w14:textId="77777777" w:rsidR="00B363CE" w:rsidRDefault="00B363CE" w:rsidP="00B363CE">
                  <w:pPr>
                    <w:pStyle w:val="TableBody"/>
                    <w:rPr>
                      <w:i/>
                    </w:rPr>
                  </w:pPr>
                  <w:r>
                    <w:rPr>
                      <w:i/>
                    </w:rPr>
                    <w:t>RUC Capacity Sale at End of Adjustment Period</w:t>
                  </w:r>
                  <w:r>
                    <w:t xml:space="preserve">—The QSE </w:t>
                  </w:r>
                  <w:r>
                    <w:rPr>
                      <w:i/>
                    </w:rPr>
                    <w:t>q</w:t>
                  </w:r>
                  <w:r>
                    <w:t xml:space="preserve">’s capacity sale, at the end of Adjustment Period for the hour </w:t>
                  </w:r>
                  <w:r w:rsidRPr="0074109A">
                    <w:rPr>
                      <w:i/>
                    </w:rPr>
                    <w:t>h</w:t>
                  </w:r>
                  <w:r>
                    <w:t xml:space="preserve"> that includes the 15-minute Settlement Interval.</w:t>
                  </w:r>
                </w:p>
              </w:tc>
            </w:tr>
            <w:tr w:rsidR="00B363CE" w14:paraId="1904EB80" w14:textId="77777777">
              <w:trPr>
                <w:cantSplit/>
              </w:trPr>
              <w:tc>
                <w:tcPr>
                  <w:tcW w:w="1104" w:type="pct"/>
                </w:tcPr>
                <w:p w14:paraId="3E55FB8E" w14:textId="77777777" w:rsidR="00B363CE" w:rsidRDefault="00B363CE" w:rsidP="00B363CE">
                  <w:pPr>
                    <w:pStyle w:val="TableBody"/>
                  </w:pPr>
                  <w:r>
                    <w:t xml:space="preserve">DAEP </w:t>
                  </w:r>
                  <w:r>
                    <w:rPr>
                      <w:i/>
                      <w:vertAlign w:val="subscript"/>
                    </w:rPr>
                    <w:t>q, p, h</w:t>
                  </w:r>
                </w:p>
              </w:tc>
              <w:tc>
                <w:tcPr>
                  <w:tcW w:w="378" w:type="pct"/>
                </w:tcPr>
                <w:p w14:paraId="03A04411" w14:textId="77777777" w:rsidR="00B363CE" w:rsidRDefault="00B363CE" w:rsidP="00B363CE">
                  <w:pPr>
                    <w:pStyle w:val="TableBody"/>
                    <w:jc w:val="center"/>
                  </w:pPr>
                  <w:r>
                    <w:t>MW</w:t>
                  </w:r>
                </w:p>
              </w:tc>
              <w:tc>
                <w:tcPr>
                  <w:tcW w:w="3518" w:type="pct"/>
                </w:tcPr>
                <w:p w14:paraId="365FEC9C" w14:textId="77777777" w:rsidR="00B363CE" w:rsidRDefault="00B363CE" w:rsidP="00B363CE">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B363CE" w14:paraId="181A5926" w14:textId="77777777">
              <w:trPr>
                <w:cantSplit/>
              </w:trPr>
              <w:tc>
                <w:tcPr>
                  <w:tcW w:w="1104" w:type="pct"/>
                </w:tcPr>
                <w:p w14:paraId="6CCB4445" w14:textId="77777777" w:rsidR="00B363CE" w:rsidRDefault="00B363CE" w:rsidP="00B363CE">
                  <w:pPr>
                    <w:pStyle w:val="TableBody"/>
                  </w:pPr>
                  <w:r>
                    <w:t xml:space="preserve">DAES </w:t>
                  </w:r>
                  <w:r>
                    <w:rPr>
                      <w:i/>
                      <w:vertAlign w:val="subscript"/>
                    </w:rPr>
                    <w:t>q, p, h</w:t>
                  </w:r>
                </w:p>
              </w:tc>
              <w:tc>
                <w:tcPr>
                  <w:tcW w:w="378" w:type="pct"/>
                </w:tcPr>
                <w:p w14:paraId="4D0702CD" w14:textId="77777777" w:rsidR="00B363CE" w:rsidRDefault="00B363CE" w:rsidP="00B363CE">
                  <w:pPr>
                    <w:pStyle w:val="TableBody"/>
                    <w:jc w:val="center"/>
                  </w:pPr>
                  <w:r>
                    <w:t>MW</w:t>
                  </w:r>
                </w:p>
              </w:tc>
              <w:tc>
                <w:tcPr>
                  <w:tcW w:w="3518" w:type="pct"/>
                </w:tcPr>
                <w:p w14:paraId="21035681" w14:textId="77777777" w:rsidR="00B363CE" w:rsidRDefault="00B363CE" w:rsidP="00B363CE">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B363CE" w14:paraId="7E27E66A" w14:textId="77777777">
              <w:trPr>
                <w:cantSplit/>
              </w:trPr>
              <w:tc>
                <w:tcPr>
                  <w:tcW w:w="1104" w:type="pct"/>
                </w:tcPr>
                <w:p w14:paraId="45DAC8D1" w14:textId="77777777" w:rsidR="00B363CE" w:rsidRDefault="00B363CE" w:rsidP="00B363CE">
                  <w:pPr>
                    <w:pStyle w:val="TableBody"/>
                  </w:pPr>
                  <w:r>
                    <w:t xml:space="preserve">RTQQEPSNAP </w:t>
                  </w:r>
                  <w:proofErr w:type="spellStart"/>
                  <w:r w:rsidRPr="00597278">
                    <w:rPr>
                      <w:i/>
                      <w:vertAlign w:val="subscript"/>
                    </w:rPr>
                    <w:t>ruc</w:t>
                  </w:r>
                  <w:proofErr w:type="spellEnd"/>
                  <w:r>
                    <w:rPr>
                      <w:i/>
                      <w:vertAlign w:val="subscript"/>
                    </w:rPr>
                    <w:t>, q, p, i</w:t>
                  </w:r>
                </w:p>
              </w:tc>
              <w:tc>
                <w:tcPr>
                  <w:tcW w:w="378" w:type="pct"/>
                </w:tcPr>
                <w:p w14:paraId="7556D4BC" w14:textId="77777777" w:rsidR="00B363CE" w:rsidRDefault="00B363CE" w:rsidP="00B363CE">
                  <w:pPr>
                    <w:pStyle w:val="TableBody"/>
                    <w:jc w:val="center"/>
                  </w:pPr>
                  <w:r>
                    <w:t>MW</w:t>
                  </w:r>
                </w:p>
              </w:tc>
              <w:tc>
                <w:tcPr>
                  <w:tcW w:w="3518" w:type="pct"/>
                </w:tcPr>
                <w:p w14:paraId="1F2C3632" w14:textId="77777777" w:rsidR="00B363CE" w:rsidRDefault="00B363CE" w:rsidP="00B363CE">
                  <w:pPr>
                    <w:pStyle w:val="TableBody"/>
                    <w:rPr>
                      <w:i/>
                    </w:rPr>
                  </w:pPr>
                  <w:r>
                    <w:rPr>
                      <w:i/>
                    </w:rPr>
                    <w:t>Real-Time QSE-to-QSE Energy Purchase at Snapshot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xml:space="preserve">, in the RUC Snapshot for the RUC process </w:t>
                  </w:r>
                  <w:proofErr w:type="spellStart"/>
                  <w:r>
                    <w:rPr>
                      <w:i/>
                    </w:rPr>
                    <w:t>ruc</w:t>
                  </w:r>
                  <w:proofErr w:type="spellEnd"/>
                  <w:r>
                    <w:t>.</w:t>
                  </w:r>
                </w:p>
              </w:tc>
            </w:tr>
            <w:tr w:rsidR="00B363CE" w14:paraId="056C638C" w14:textId="77777777">
              <w:trPr>
                <w:cantSplit/>
              </w:trPr>
              <w:tc>
                <w:tcPr>
                  <w:tcW w:w="1104" w:type="pct"/>
                </w:tcPr>
                <w:p w14:paraId="5BBF70EF" w14:textId="77777777" w:rsidR="00B363CE" w:rsidRDefault="00B363CE" w:rsidP="00B363CE">
                  <w:pPr>
                    <w:pStyle w:val="TableBody"/>
                  </w:pPr>
                  <w:r>
                    <w:t xml:space="preserve">RTQQESSNAP </w:t>
                  </w:r>
                  <w:proofErr w:type="spellStart"/>
                  <w:r w:rsidRPr="00597278">
                    <w:rPr>
                      <w:i/>
                      <w:vertAlign w:val="subscript"/>
                    </w:rPr>
                    <w:t>ruc</w:t>
                  </w:r>
                  <w:proofErr w:type="spellEnd"/>
                  <w:r>
                    <w:rPr>
                      <w:i/>
                      <w:vertAlign w:val="subscript"/>
                    </w:rPr>
                    <w:t>, q, p, i</w:t>
                  </w:r>
                </w:p>
              </w:tc>
              <w:tc>
                <w:tcPr>
                  <w:tcW w:w="378" w:type="pct"/>
                </w:tcPr>
                <w:p w14:paraId="5A5C678D" w14:textId="77777777" w:rsidR="00B363CE" w:rsidRDefault="00B363CE" w:rsidP="00B363CE">
                  <w:pPr>
                    <w:pStyle w:val="TableBody"/>
                    <w:jc w:val="center"/>
                  </w:pPr>
                  <w:r>
                    <w:t>MW</w:t>
                  </w:r>
                </w:p>
              </w:tc>
              <w:tc>
                <w:tcPr>
                  <w:tcW w:w="3518" w:type="pct"/>
                </w:tcPr>
                <w:p w14:paraId="25FD6730" w14:textId="77777777" w:rsidR="00B363CE" w:rsidRDefault="00B363CE" w:rsidP="00B363CE">
                  <w:pPr>
                    <w:pStyle w:val="TableBody"/>
                    <w:rPr>
                      <w:i/>
                    </w:rPr>
                  </w:pPr>
                  <w:r>
                    <w:rPr>
                      <w:i/>
                    </w:rPr>
                    <w:t>Real-Time QSE-to-QSE Energy Sale at Snapshot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xml:space="preserve">, in the RUC Snapshot for the RUC process </w:t>
                  </w:r>
                  <w:proofErr w:type="spellStart"/>
                  <w:r>
                    <w:rPr>
                      <w:i/>
                    </w:rPr>
                    <w:t>ruc</w:t>
                  </w:r>
                  <w:proofErr w:type="spellEnd"/>
                  <w:r>
                    <w:t>.</w:t>
                  </w:r>
                </w:p>
              </w:tc>
            </w:tr>
            <w:tr w:rsidR="00B363CE" w14:paraId="4CC51D6A" w14:textId="77777777">
              <w:trPr>
                <w:cantSplit/>
              </w:trPr>
              <w:tc>
                <w:tcPr>
                  <w:tcW w:w="1104" w:type="pct"/>
                </w:tcPr>
                <w:p w14:paraId="2A33B3CC" w14:textId="77777777" w:rsidR="00B363CE" w:rsidRDefault="00B363CE" w:rsidP="00B363CE">
                  <w:pPr>
                    <w:pStyle w:val="TableBody"/>
                  </w:pPr>
                  <w:r>
                    <w:lastRenderedPageBreak/>
                    <w:t xml:space="preserve">RTQQEPADJ </w:t>
                  </w:r>
                  <w:r>
                    <w:rPr>
                      <w:i/>
                      <w:vertAlign w:val="subscript"/>
                    </w:rPr>
                    <w:t>q, p, i</w:t>
                  </w:r>
                </w:p>
              </w:tc>
              <w:tc>
                <w:tcPr>
                  <w:tcW w:w="378" w:type="pct"/>
                </w:tcPr>
                <w:p w14:paraId="1C856CF5" w14:textId="77777777" w:rsidR="00B363CE" w:rsidRDefault="00B363CE" w:rsidP="00B363CE">
                  <w:pPr>
                    <w:pStyle w:val="TableBody"/>
                    <w:jc w:val="center"/>
                  </w:pPr>
                  <w:r>
                    <w:t>MW</w:t>
                  </w:r>
                </w:p>
              </w:tc>
              <w:tc>
                <w:tcPr>
                  <w:tcW w:w="3518" w:type="pct"/>
                </w:tcPr>
                <w:p w14:paraId="45B1B04C" w14:textId="77777777" w:rsidR="00B363CE" w:rsidRDefault="00B363CE" w:rsidP="00B363CE">
                  <w:pPr>
                    <w:pStyle w:val="TableBody"/>
                    <w:rPr>
                      <w:i/>
                    </w:rPr>
                  </w:pPr>
                  <w:r>
                    <w:rPr>
                      <w:i/>
                    </w:rPr>
                    <w:t>Real-Time QSE-to-QSE Energy Purchase at End of Adjustment Period</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B363CE" w14:paraId="4803A59F" w14:textId="77777777">
              <w:trPr>
                <w:cantSplit/>
              </w:trPr>
              <w:tc>
                <w:tcPr>
                  <w:tcW w:w="1104" w:type="pct"/>
                </w:tcPr>
                <w:p w14:paraId="41064220" w14:textId="77777777" w:rsidR="00B363CE" w:rsidRDefault="00B363CE" w:rsidP="00B363CE">
                  <w:pPr>
                    <w:pStyle w:val="TableBody"/>
                  </w:pPr>
                  <w:r>
                    <w:t xml:space="preserve">RTQQESADJ </w:t>
                  </w:r>
                  <w:r>
                    <w:rPr>
                      <w:i/>
                      <w:vertAlign w:val="subscript"/>
                    </w:rPr>
                    <w:t>q, p, i</w:t>
                  </w:r>
                </w:p>
              </w:tc>
              <w:tc>
                <w:tcPr>
                  <w:tcW w:w="378" w:type="pct"/>
                </w:tcPr>
                <w:p w14:paraId="28239E91" w14:textId="77777777" w:rsidR="00B363CE" w:rsidRDefault="00B363CE" w:rsidP="00B363CE">
                  <w:pPr>
                    <w:pStyle w:val="TableBody"/>
                    <w:jc w:val="center"/>
                  </w:pPr>
                  <w:r>
                    <w:t>MW</w:t>
                  </w:r>
                </w:p>
              </w:tc>
              <w:tc>
                <w:tcPr>
                  <w:tcW w:w="3518" w:type="pct"/>
                </w:tcPr>
                <w:p w14:paraId="7986EB73" w14:textId="77777777" w:rsidR="00B363CE" w:rsidRDefault="00B363CE" w:rsidP="00B363CE">
                  <w:pPr>
                    <w:pStyle w:val="TableBody"/>
                    <w:rPr>
                      <w:i/>
                    </w:rPr>
                  </w:pPr>
                  <w:r>
                    <w:rPr>
                      <w:i/>
                    </w:rPr>
                    <w:t>Real-Time QSE-to-QSE Energy Sale at End of Adjustment Period</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B363CE" w14:paraId="74049937" w14:textId="77777777">
              <w:trPr>
                <w:cantSplit/>
              </w:trPr>
              <w:tc>
                <w:tcPr>
                  <w:tcW w:w="1104" w:type="pct"/>
                </w:tcPr>
                <w:p w14:paraId="4EF58E91" w14:textId="77777777" w:rsidR="00B363CE" w:rsidRDefault="00B363CE" w:rsidP="00B363CE">
                  <w:pPr>
                    <w:pStyle w:val="TableBody"/>
                    <w:rPr>
                      <w:i/>
                    </w:rPr>
                  </w:pPr>
                  <w:r>
                    <w:rPr>
                      <w:i/>
                    </w:rPr>
                    <w:t>q</w:t>
                  </w:r>
                </w:p>
              </w:tc>
              <w:tc>
                <w:tcPr>
                  <w:tcW w:w="378" w:type="pct"/>
                </w:tcPr>
                <w:p w14:paraId="3D6B274B" w14:textId="77777777" w:rsidR="00B363CE" w:rsidRDefault="00B363CE" w:rsidP="00B363CE">
                  <w:pPr>
                    <w:pStyle w:val="TableBody"/>
                    <w:jc w:val="center"/>
                  </w:pPr>
                  <w:r>
                    <w:t>none</w:t>
                  </w:r>
                </w:p>
              </w:tc>
              <w:tc>
                <w:tcPr>
                  <w:tcW w:w="3518" w:type="pct"/>
                </w:tcPr>
                <w:p w14:paraId="52CF412F" w14:textId="77777777" w:rsidR="00B363CE" w:rsidRDefault="00B363CE" w:rsidP="00B363CE">
                  <w:pPr>
                    <w:pStyle w:val="TableBody"/>
                  </w:pPr>
                  <w:r>
                    <w:t>A QSE.</w:t>
                  </w:r>
                </w:p>
              </w:tc>
            </w:tr>
            <w:tr w:rsidR="00B363CE" w14:paraId="46367241" w14:textId="77777777">
              <w:trPr>
                <w:cantSplit/>
              </w:trPr>
              <w:tc>
                <w:tcPr>
                  <w:tcW w:w="1104" w:type="pct"/>
                </w:tcPr>
                <w:p w14:paraId="6F76B775" w14:textId="77777777" w:rsidR="00B363CE" w:rsidRDefault="00B363CE" w:rsidP="00B363CE">
                  <w:pPr>
                    <w:pStyle w:val="TableBody"/>
                    <w:rPr>
                      <w:i/>
                    </w:rPr>
                  </w:pPr>
                  <w:r>
                    <w:rPr>
                      <w:i/>
                    </w:rPr>
                    <w:t>p</w:t>
                  </w:r>
                </w:p>
              </w:tc>
              <w:tc>
                <w:tcPr>
                  <w:tcW w:w="378" w:type="pct"/>
                </w:tcPr>
                <w:p w14:paraId="3868F3AC" w14:textId="77777777" w:rsidR="00B363CE" w:rsidRDefault="00B363CE" w:rsidP="00B363CE">
                  <w:pPr>
                    <w:pStyle w:val="TableBody"/>
                    <w:jc w:val="center"/>
                  </w:pPr>
                  <w:r>
                    <w:t>none</w:t>
                  </w:r>
                </w:p>
              </w:tc>
              <w:tc>
                <w:tcPr>
                  <w:tcW w:w="3518" w:type="pct"/>
                </w:tcPr>
                <w:p w14:paraId="2D58E42E" w14:textId="77777777" w:rsidR="00B363CE" w:rsidRDefault="00B363CE" w:rsidP="00B363CE">
                  <w:pPr>
                    <w:pStyle w:val="TableBody"/>
                  </w:pPr>
                  <w:r>
                    <w:t>A Settlement Point.</w:t>
                  </w:r>
                </w:p>
              </w:tc>
            </w:tr>
            <w:tr w:rsidR="00B363CE" w14:paraId="0F2E16C7" w14:textId="77777777">
              <w:trPr>
                <w:cantSplit/>
              </w:trPr>
              <w:tc>
                <w:tcPr>
                  <w:tcW w:w="1104" w:type="pct"/>
                </w:tcPr>
                <w:p w14:paraId="31CA14A3" w14:textId="77777777" w:rsidR="00B363CE" w:rsidRDefault="00B363CE" w:rsidP="00B363CE">
                  <w:pPr>
                    <w:pStyle w:val="TableBody"/>
                    <w:rPr>
                      <w:i/>
                    </w:rPr>
                  </w:pPr>
                  <w:r>
                    <w:rPr>
                      <w:i/>
                    </w:rPr>
                    <w:t>r</w:t>
                  </w:r>
                </w:p>
              </w:tc>
              <w:tc>
                <w:tcPr>
                  <w:tcW w:w="378" w:type="pct"/>
                </w:tcPr>
                <w:p w14:paraId="30866FB5" w14:textId="77777777" w:rsidR="00B363CE" w:rsidRDefault="00B363CE" w:rsidP="00B363CE">
                  <w:pPr>
                    <w:pStyle w:val="TableBody"/>
                    <w:jc w:val="center"/>
                  </w:pPr>
                  <w:r>
                    <w:t>none</w:t>
                  </w:r>
                </w:p>
              </w:tc>
              <w:tc>
                <w:tcPr>
                  <w:tcW w:w="3518" w:type="pct"/>
                </w:tcPr>
                <w:p w14:paraId="307838F7" w14:textId="77777777" w:rsidR="00B363CE" w:rsidRDefault="00B363CE" w:rsidP="00B363CE">
                  <w:pPr>
                    <w:pStyle w:val="TableBody"/>
                  </w:pPr>
                  <w:r w:rsidRPr="007C1298">
                    <w:t>A Generation Resource</w:t>
                  </w:r>
                  <w:r>
                    <w:t>, an ESR,</w:t>
                  </w:r>
                  <w:r w:rsidRPr="00597278">
                    <w:t xml:space="preserve"> </w:t>
                  </w:r>
                  <w:r>
                    <w:t>or a Load Resource.</w:t>
                  </w:r>
                </w:p>
              </w:tc>
            </w:tr>
            <w:tr w:rsidR="00B363CE" w14:paraId="23A7C3FB" w14:textId="77777777">
              <w:trPr>
                <w:cantSplit/>
              </w:trPr>
              <w:tc>
                <w:tcPr>
                  <w:tcW w:w="1104" w:type="pct"/>
                </w:tcPr>
                <w:p w14:paraId="762C88DC" w14:textId="77777777" w:rsidR="00B363CE" w:rsidRDefault="00B363CE" w:rsidP="00B363CE">
                  <w:pPr>
                    <w:pStyle w:val="TableBody"/>
                    <w:rPr>
                      <w:i/>
                    </w:rPr>
                  </w:pPr>
                  <w:proofErr w:type="spellStart"/>
                  <w:r>
                    <w:rPr>
                      <w:i/>
                    </w:rPr>
                    <w:t>ASSubType</w:t>
                  </w:r>
                  <w:proofErr w:type="spellEnd"/>
                </w:p>
              </w:tc>
              <w:tc>
                <w:tcPr>
                  <w:tcW w:w="378" w:type="pct"/>
                </w:tcPr>
                <w:p w14:paraId="258B6572" w14:textId="77777777" w:rsidR="00B363CE" w:rsidRDefault="00B363CE" w:rsidP="00B363CE">
                  <w:pPr>
                    <w:pStyle w:val="TableBody"/>
                    <w:jc w:val="center"/>
                  </w:pPr>
                  <w:r>
                    <w:t>none</w:t>
                  </w:r>
                </w:p>
              </w:tc>
              <w:tc>
                <w:tcPr>
                  <w:tcW w:w="3518" w:type="pct"/>
                </w:tcPr>
                <w:p w14:paraId="6FBF9443" w14:textId="77777777" w:rsidR="00B363CE" w:rsidRDefault="00B363CE" w:rsidP="00B363CE">
                  <w:pPr>
                    <w:pStyle w:val="TableBody"/>
                  </w:pPr>
                  <w:r>
                    <w:t xml:space="preserve">Ancillary Service Sub-Type: Reg-Up, Reg-Down, RRS provided as Primary Frequency Response, RRS provided via a high-set under-frequency relay, Fast Frequency Response (FFR), ECRS that is SCED-dispatchable, ECRS that is non-SCED dispatchable, Non-Spin that is SCED-dispatchable, </w:t>
                  </w:r>
                  <w:del w:id="905" w:author="ERCOT" w:date="2025-09-15T10:50:00Z" w16du:dateUtc="2025-09-15T15:50:00Z">
                    <w:r>
                      <w:delText xml:space="preserve">and </w:delText>
                    </w:r>
                  </w:del>
                  <w:r>
                    <w:t>Non-Spin that is non-SCED-dispatchable</w:t>
                  </w:r>
                  <w:ins w:id="906" w:author="ERCOT" w:date="2025-09-10T14:24:00Z" w16du:dateUtc="2025-09-10T19:24:00Z">
                    <w:r>
                      <w:t>, and DRRS</w:t>
                    </w:r>
                  </w:ins>
                  <w:r>
                    <w:t>.</w:t>
                  </w:r>
                </w:p>
              </w:tc>
            </w:tr>
            <w:tr w:rsidR="00B363CE" w14:paraId="3F559C4C" w14:textId="77777777">
              <w:trPr>
                <w:cantSplit/>
              </w:trPr>
              <w:tc>
                <w:tcPr>
                  <w:tcW w:w="1104" w:type="pct"/>
                </w:tcPr>
                <w:p w14:paraId="76162E8D" w14:textId="77777777" w:rsidR="00B363CE" w:rsidRDefault="00B363CE" w:rsidP="00B363CE">
                  <w:pPr>
                    <w:pStyle w:val="TableBody"/>
                    <w:rPr>
                      <w:i/>
                    </w:rPr>
                  </w:pPr>
                  <w:r>
                    <w:rPr>
                      <w:i/>
                    </w:rPr>
                    <w:t>z</w:t>
                  </w:r>
                </w:p>
              </w:tc>
              <w:tc>
                <w:tcPr>
                  <w:tcW w:w="378" w:type="pct"/>
                </w:tcPr>
                <w:p w14:paraId="4C04C42B" w14:textId="77777777" w:rsidR="00B363CE" w:rsidRDefault="00B363CE" w:rsidP="00B363CE">
                  <w:pPr>
                    <w:pStyle w:val="TableBody"/>
                    <w:jc w:val="center"/>
                  </w:pPr>
                  <w:r>
                    <w:t>none</w:t>
                  </w:r>
                </w:p>
              </w:tc>
              <w:tc>
                <w:tcPr>
                  <w:tcW w:w="3518" w:type="pct"/>
                </w:tcPr>
                <w:p w14:paraId="6DE683A7" w14:textId="77777777" w:rsidR="00B363CE" w:rsidRDefault="00B363CE" w:rsidP="00B363CE">
                  <w:pPr>
                    <w:pStyle w:val="TableBody"/>
                  </w:pPr>
                  <w:r>
                    <w:t>A previous RUC process for the Operating Day.</w:t>
                  </w:r>
                </w:p>
              </w:tc>
            </w:tr>
            <w:tr w:rsidR="00B363CE" w14:paraId="5685E069" w14:textId="77777777">
              <w:trPr>
                <w:cantSplit/>
              </w:trPr>
              <w:tc>
                <w:tcPr>
                  <w:tcW w:w="1104" w:type="pct"/>
                </w:tcPr>
                <w:p w14:paraId="5259E88C" w14:textId="77777777" w:rsidR="00B363CE" w:rsidRDefault="00B363CE" w:rsidP="00B363CE">
                  <w:pPr>
                    <w:pStyle w:val="TableBody"/>
                    <w:rPr>
                      <w:i/>
                    </w:rPr>
                  </w:pPr>
                  <w:r>
                    <w:rPr>
                      <w:i/>
                    </w:rPr>
                    <w:t>i</w:t>
                  </w:r>
                </w:p>
              </w:tc>
              <w:tc>
                <w:tcPr>
                  <w:tcW w:w="378" w:type="pct"/>
                </w:tcPr>
                <w:p w14:paraId="5E3B3400" w14:textId="77777777" w:rsidR="00B363CE" w:rsidRDefault="00B363CE" w:rsidP="00B363CE">
                  <w:pPr>
                    <w:pStyle w:val="TableBody"/>
                    <w:jc w:val="center"/>
                  </w:pPr>
                  <w:r>
                    <w:t>none</w:t>
                  </w:r>
                </w:p>
              </w:tc>
              <w:tc>
                <w:tcPr>
                  <w:tcW w:w="3518" w:type="pct"/>
                </w:tcPr>
                <w:p w14:paraId="2046C87B" w14:textId="77777777" w:rsidR="00B363CE" w:rsidRDefault="00B363CE" w:rsidP="00B363CE">
                  <w:pPr>
                    <w:pStyle w:val="TableBody"/>
                  </w:pPr>
                  <w:r>
                    <w:t>A 15-minute Settlement Interval.</w:t>
                  </w:r>
                </w:p>
              </w:tc>
            </w:tr>
            <w:tr w:rsidR="00B363CE" w14:paraId="7A1EB5C2" w14:textId="77777777">
              <w:trPr>
                <w:cantSplit/>
              </w:trPr>
              <w:tc>
                <w:tcPr>
                  <w:tcW w:w="1104" w:type="pct"/>
                </w:tcPr>
                <w:p w14:paraId="68FF1228" w14:textId="77777777" w:rsidR="00B363CE" w:rsidRDefault="00B363CE" w:rsidP="00B363CE">
                  <w:pPr>
                    <w:pStyle w:val="TableBody"/>
                    <w:rPr>
                      <w:i/>
                    </w:rPr>
                  </w:pPr>
                  <w:r>
                    <w:rPr>
                      <w:i/>
                    </w:rPr>
                    <w:t>h</w:t>
                  </w:r>
                </w:p>
              </w:tc>
              <w:tc>
                <w:tcPr>
                  <w:tcW w:w="378" w:type="pct"/>
                </w:tcPr>
                <w:p w14:paraId="1C686598" w14:textId="77777777" w:rsidR="00B363CE" w:rsidRDefault="00B363CE" w:rsidP="00B363CE">
                  <w:pPr>
                    <w:pStyle w:val="TableBody"/>
                    <w:jc w:val="center"/>
                  </w:pPr>
                  <w:r>
                    <w:t>none</w:t>
                  </w:r>
                </w:p>
              </w:tc>
              <w:tc>
                <w:tcPr>
                  <w:tcW w:w="3518" w:type="pct"/>
                </w:tcPr>
                <w:p w14:paraId="6C0E429F" w14:textId="77777777" w:rsidR="00B363CE" w:rsidRDefault="00B363CE" w:rsidP="00B363CE">
                  <w:pPr>
                    <w:pStyle w:val="TableBody"/>
                  </w:pPr>
                  <w:r>
                    <w:t xml:space="preserve">The hour that includes the Settlement Interval </w:t>
                  </w:r>
                  <w:r>
                    <w:rPr>
                      <w:i/>
                    </w:rPr>
                    <w:t>i</w:t>
                  </w:r>
                  <w:r>
                    <w:t xml:space="preserve">. </w:t>
                  </w:r>
                </w:p>
              </w:tc>
            </w:tr>
            <w:tr w:rsidR="00B363CE" w14:paraId="2C0F840F" w14:textId="77777777">
              <w:trPr>
                <w:cantSplit/>
              </w:trPr>
              <w:tc>
                <w:tcPr>
                  <w:tcW w:w="1104" w:type="pct"/>
                </w:tcPr>
                <w:p w14:paraId="072FD82E" w14:textId="77777777" w:rsidR="00B363CE" w:rsidRDefault="00B363CE" w:rsidP="00B363CE">
                  <w:pPr>
                    <w:pStyle w:val="TableBody"/>
                    <w:rPr>
                      <w:i/>
                    </w:rPr>
                  </w:pPr>
                  <w:proofErr w:type="spellStart"/>
                  <w:r>
                    <w:rPr>
                      <w:i/>
                    </w:rPr>
                    <w:t>ruc</w:t>
                  </w:r>
                  <w:proofErr w:type="spellEnd"/>
                </w:p>
              </w:tc>
              <w:tc>
                <w:tcPr>
                  <w:tcW w:w="378" w:type="pct"/>
                </w:tcPr>
                <w:p w14:paraId="51850433" w14:textId="77777777" w:rsidR="00B363CE" w:rsidRDefault="00B363CE" w:rsidP="00B363CE">
                  <w:pPr>
                    <w:pStyle w:val="TableBody"/>
                    <w:jc w:val="center"/>
                  </w:pPr>
                  <w:r>
                    <w:t>none</w:t>
                  </w:r>
                </w:p>
              </w:tc>
              <w:tc>
                <w:tcPr>
                  <w:tcW w:w="3518" w:type="pct"/>
                </w:tcPr>
                <w:p w14:paraId="76FEE7CC" w14:textId="77777777" w:rsidR="00B363CE" w:rsidRDefault="00B363CE" w:rsidP="00B363CE">
                  <w:pPr>
                    <w:pStyle w:val="TableBody"/>
                  </w:pPr>
                  <w:r>
                    <w:t>The RUC process for which this RUC Shortfall Ratio Share is calculated.</w:t>
                  </w:r>
                </w:p>
              </w:tc>
            </w:tr>
          </w:tbl>
          <w:p w14:paraId="4BEAB7AF" w14:textId="47C1DF83" w:rsidR="00351373" w:rsidRPr="00B37C4B" w:rsidRDefault="00351373" w:rsidP="000816E8">
            <w:pPr>
              <w:spacing w:after="240"/>
            </w:pPr>
          </w:p>
        </w:tc>
      </w:tr>
    </w:tbl>
    <w:p w14:paraId="1D36F8D7" w14:textId="77777777" w:rsidR="00351373" w:rsidRPr="00351373" w:rsidRDefault="00351373" w:rsidP="00351373">
      <w:pPr>
        <w:pStyle w:val="BodyText"/>
      </w:pPr>
    </w:p>
    <w:p w14:paraId="2DDE5439" w14:textId="235F8411" w:rsidR="00C03425" w:rsidRDefault="00C03425" w:rsidP="00C03425">
      <w:pPr>
        <w:pStyle w:val="H2"/>
      </w:pPr>
      <w:bookmarkStart w:id="907" w:name="_Toc73215970"/>
      <w:bookmarkStart w:id="908" w:name="_Toc397504905"/>
      <w:bookmarkStart w:id="909" w:name="_Toc402357033"/>
      <w:bookmarkStart w:id="910" w:name="_Toc422486413"/>
      <w:bookmarkStart w:id="911" w:name="_Toc433093265"/>
      <w:bookmarkStart w:id="912" w:name="_Toc433093423"/>
      <w:bookmarkStart w:id="913" w:name="_Toc440874654"/>
      <w:bookmarkStart w:id="914" w:name="_Toc448142209"/>
      <w:bookmarkStart w:id="915" w:name="_Toc448142366"/>
      <w:bookmarkStart w:id="916" w:name="_Toc458770202"/>
      <w:bookmarkStart w:id="917" w:name="_Toc459294170"/>
      <w:bookmarkStart w:id="918" w:name="_Toc463262663"/>
      <w:bookmarkStart w:id="919" w:name="_Toc468286735"/>
      <w:bookmarkStart w:id="920" w:name="_Toc481502781"/>
      <w:bookmarkStart w:id="921" w:name="_Toc496079951"/>
      <w:bookmarkStart w:id="922" w:name="_Toc135992206"/>
      <w:bookmarkStart w:id="923" w:name="_Toc135992230"/>
      <w:bookmarkEnd w:id="665"/>
      <w:bookmarkEnd w:id="666"/>
      <w:bookmarkEnd w:id="667"/>
      <w:bookmarkEnd w:id="668"/>
      <w:bookmarkEnd w:id="669"/>
      <w:bookmarkEnd w:id="670"/>
      <w:bookmarkEnd w:id="671"/>
      <w:bookmarkEnd w:id="672"/>
      <w:commentRangeStart w:id="924"/>
      <w:r>
        <w:t>6.1</w:t>
      </w:r>
      <w:commentRangeEnd w:id="924"/>
      <w:r w:rsidR="009C0EAE">
        <w:rPr>
          <w:rStyle w:val="CommentReference"/>
          <w:b w:val="0"/>
        </w:rPr>
        <w:commentReference w:id="924"/>
      </w:r>
      <w:r>
        <w:tab/>
        <w:t>Introduction</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p>
    <w:p w14:paraId="4551E7CC" w14:textId="77777777" w:rsidR="00C03425" w:rsidRDefault="00C03425" w:rsidP="00C03425">
      <w:pPr>
        <w:pStyle w:val="BodyTextNumbered"/>
      </w:pPr>
      <w:r>
        <w:t>(1)</w:t>
      </w:r>
      <w:r>
        <w:tab/>
        <w:t>This Section addresses the following components: the Adjustment Period and Real-Time Operations, including Emergency Operations.</w:t>
      </w:r>
    </w:p>
    <w:p w14:paraId="723655D2" w14:textId="77777777" w:rsidR="00C03425" w:rsidRDefault="00C03425" w:rsidP="00C03425">
      <w:pPr>
        <w:pStyle w:val="BodyTextNumbered"/>
      </w:pPr>
      <w:r>
        <w:t>(2)</w:t>
      </w:r>
      <w:r>
        <w:tab/>
        <w:t xml:space="preserve">The Adjustment Period provides each Qualified Scheduling Entity (QSE) </w:t>
      </w:r>
      <w:proofErr w:type="gramStart"/>
      <w:r>
        <w:t>the</w:t>
      </w:r>
      <w:proofErr w:type="gramEnd"/>
      <w:r>
        <w:t xml:space="preserve"> opportunity to adjust its trades, Self-Schedules, and Resource commitments as more accurate information becomes available under Section 6.4, Adjustment Period.  During the Adjustment Period, ERCOT continues to evaluate system sufficiency and security by </w:t>
      </w:r>
      <w:proofErr w:type="gramStart"/>
      <w:r>
        <w:t>use of</w:t>
      </w:r>
      <w:proofErr w:type="gramEnd"/>
      <w:r>
        <w:t xml:space="preserve"> Hour-Ahead Reliability Unit Commitment (RUC) processes, as described in Section 5, Transmission Security Analysis and Reliability Unit Commitment.  Under certain conditions during the Adjustment Period, ERCOT may also open one or more Supplemental Ancillary Service Markets (SASMs), as described in Section 6.4.9.2, Supplemental Ancillary Services Market.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14:paraId="61FDF32C" w14:textId="77777777" w:rsidTr="00FE06EF">
        <w:trPr>
          <w:trHeight w:val="206"/>
        </w:trPr>
        <w:tc>
          <w:tcPr>
            <w:tcW w:w="9350" w:type="dxa"/>
            <w:shd w:val="pct12" w:color="auto" w:fill="auto"/>
          </w:tcPr>
          <w:p w14:paraId="29875BE4" w14:textId="77777777" w:rsidR="00C03425" w:rsidRDefault="00C03425" w:rsidP="00FE06EF">
            <w:pPr>
              <w:pStyle w:val="Instructions"/>
              <w:spacing w:before="120"/>
            </w:pPr>
            <w:r>
              <w:t>[NPRR1010:  Replace paragraph (2) above with the following upon system implementation of the Real-Time Co-Optimization (RTC) project:]</w:t>
            </w:r>
          </w:p>
          <w:p w14:paraId="48DD0462" w14:textId="1CCE79EA" w:rsidR="00C03425" w:rsidRPr="00B37C4B" w:rsidRDefault="00C03425" w:rsidP="00FE06EF">
            <w:pPr>
              <w:spacing w:after="240"/>
              <w:ind w:left="720" w:hanging="720"/>
            </w:pPr>
            <w:r w:rsidRPr="003161DC">
              <w:t>(2)</w:t>
            </w:r>
            <w:r w:rsidRPr="003161DC">
              <w:tab/>
              <w:t xml:space="preserve">The Adjustment Period provides each Qualified Scheduling Entity (QSE) </w:t>
            </w:r>
            <w:proofErr w:type="gramStart"/>
            <w:r w:rsidRPr="003161DC">
              <w:t>the</w:t>
            </w:r>
            <w:proofErr w:type="gramEnd"/>
            <w:r w:rsidRPr="003161DC">
              <w:t xml:space="preserve"> opportunity to adjust its trades, Self-Schedules, and Resource commitments as more accurate information becomes available under Section 6.4, Adjustment Period.  During the Adjustment Period, ERCOT continues to evaluate system sufficiency and security </w:t>
            </w:r>
            <w:r w:rsidRPr="003161DC">
              <w:lastRenderedPageBreak/>
              <w:t xml:space="preserve">by </w:t>
            </w:r>
            <w:proofErr w:type="gramStart"/>
            <w:r w:rsidRPr="003161DC">
              <w:t>use of</w:t>
            </w:r>
            <w:proofErr w:type="gramEnd"/>
            <w:r w:rsidRPr="003161DC">
              <w:t xml:space="preserve"> Hour-Ahead Reliability Unit Commitment (RUC) processes, as described in Section 5, Transmission Security Analysis and Reliability Unit Commitment.</w:t>
            </w:r>
          </w:p>
        </w:tc>
      </w:tr>
    </w:tbl>
    <w:p w14:paraId="6666DB70" w14:textId="77777777" w:rsidR="00C03425" w:rsidRDefault="00C03425" w:rsidP="00C03425">
      <w:pPr>
        <w:pStyle w:val="BodyTextNumbered"/>
        <w:spacing w:before="240"/>
      </w:pPr>
      <w:r>
        <w:lastRenderedPageBreak/>
        <w:t>(3)</w:t>
      </w:r>
      <w:r>
        <w:tab/>
        <w:t>During Real-Time operations,</w:t>
      </w:r>
      <w:r>
        <w:rPr>
          <w:b/>
        </w:rPr>
        <w:t xml:space="preserve"> </w:t>
      </w:r>
      <w:r>
        <w:t>ERCOT dispatches Resources under normal system conditions and behavior based on economics and reliability to match system Load with On-Line generation while observing Resource and transmission constraints. The Security-Constrained Economic Dispatch (SCED) process produces Base Points for Resources.  ERCOT uses the Base Points from the SCED process and uses the deployment of Regulation Up Service (Reg-Up), Regulation Down Service (Reg-Down), ERCOT Contingency Reserve Service (ECRS), Responsive Reserve (RRS), and Non-Spinning Reserve (Non-Spin) to control frequency and solve potential reliability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03425" w14:paraId="44356D66" w14:textId="77777777" w:rsidTr="005C2BD2">
        <w:trPr>
          <w:trHeight w:val="206"/>
        </w:trPr>
        <w:tc>
          <w:tcPr>
            <w:tcW w:w="9576" w:type="dxa"/>
            <w:shd w:val="clear" w:color="auto" w:fill="D9D9D9" w:themeFill="background1" w:themeFillShade="D9"/>
          </w:tcPr>
          <w:p w14:paraId="12FD4C94" w14:textId="77777777" w:rsidR="00C03425" w:rsidRDefault="00C03425" w:rsidP="00FE06EF">
            <w:pPr>
              <w:pStyle w:val="Instructions"/>
              <w:spacing w:before="120"/>
            </w:pPr>
            <w:r>
              <w:t>[NPRR1010:  Replace paragraph (3) above with the following upon system implementation of the Real-Time Co-Optimization (RTC) project:]</w:t>
            </w:r>
          </w:p>
          <w:p w14:paraId="1A6F8B08" w14:textId="3F3F797F" w:rsidR="00C03425" w:rsidRPr="00B37C4B" w:rsidRDefault="00C03425" w:rsidP="00FE06EF">
            <w:pPr>
              <w:pStyle w:val="BodyTextNumbered"/>
            </w:pPr>
            <w:r>
              <w:t>(3)</w:t>
            </w:r>
            <w:r>
              <w:tab/>
              <w:t>During Real-Time operations,</w:t>
            </w:r>
            <w:r w:rsidRPr="54C8B83F">
              <w:rPr>
                <w:b/>
                <w:bCs/>
              </w:rPr>
              <w:t xml:space="preserve"> </w:t>
            </w:r>
            <w:r>
              <w:t>ERCOT dispatches Resources under normal system conditions and behavior based on economics and reliability to match system Load with On-Line generation while observing Resource and transmission constraints. The Security-Constrained Economic Dispatch (SCED) process produces Base Points and Ancillary Service awards</w:t>
            </w:r>
            <w:r w:rsidR="00BF6610">
              <w:t xml:space="preserve"> </w:t>
            </w:r>
            <w:r>
              <w:t xml:space="preserve">for Resources.  ERCOT uses the Base Points from the SCED process and uses the deployment of Regulation Up Service (Reg-Up), Regulation Down Service (Reg-Down), ERCOT Contingency Reserve Service (ECRS), Responsive Reserve (RRS), </w:t>
            </w:r>
            <w:del w:id="925" w:author="ERCOT" w:date="2024-03-19T14:34:00Z">
              <w:r w:rsidDel="009C2DEC">
                <w:delText xml:space="preserve">and </w:delText>
              </w:r>
            </w:del>
            <w:r>
              <w:t>Non-Spinning Reserve (Non-Spin)</w:t>
            </w:r>
            <w:ins w:id="926" w:author="ERCOT" w:date="2024-01-17T13:14:00Z">
              <w:r w:rsidR="00F77FDD">
                <w:t xml:space="preserve">, and </w:t>
              </w:r>
            </w:ins>
            <w:ins w:id="927" w:author="ERCOT" w:date="2025-07-29T11:48:00Z" w16du:dateUtc="2025-07-29T16:48:00Z">
              <w:r w:rsidR="001F1BD0">
                <w:t>Dispatchable Reliability Reserve Service (</w:t>
              </w:r>
            </w:ins>
            <w:ins w:id="928" w:author="ERCOT" w:date="2024-01-17T13:14:00Z">
              <w:r w:rsidR="00F77FDD">
                <w:t>DRRS</w:t>
              </w:r>
            </w:ins>
            <w:ins w:id="929" w:author="ERCOT" w:date="2025-07-29T11:48:00Z" w16du:dateUtc="2025-07-29T16:48:00Z">
              <w:r w:rsidR="001F1BD0">
                <w:t>)</w:t>
              </w:r>
            </w:ins>
            <w:r>
              <w:t xml:space="preserve"> to control frequency and solve potential reliability issues.</w:t>
            </w:r>
          </w:p>
        </w:tc>
      </w:tr>
    </w:tbl>
    <w:p w14:paraId="50B2C46F" w14:textId="77777777" w:rsidR="00C03425" w:rsidRDefault="00C03425" w:rsidP="00C03425">
      <w:pPr>
        <w:pStyle w:val="BodyTextNumbered"/>
        <w:spacing w:before="240"/>
      </w:pPr>
      <w:r>
        <w:t>(4)</w:t>
      </w:r>
      <w:r>
        <w:tab/>
        <w:t xml:space="preserve">Real-Time energy settlements use Real-Time Settlement Point Prices that are calculated for Resource Nodes, Load Zones, and Hubs for a 15-minute Settlement Interval, using the Locational Marginal Prices (LMPs) from </w:t>
      </w:r>
      <w:proofErr w:type="gramStart"/>
      <w:r>
        <w:t>all of</w:t>
      </w:r>
      <w:proofErr w:type="gramEnd"/>
      <w:r>
        <w:t xml:space="preserve"> the executions of SCED in the Settlement Interval.  In contrast, the Day-Ahead Market (DAM) energy settlements will use DAM Settlement Point Prices that are calculated for Resource Nodes, Load Zones, and Hubs for a one-hour Settlement Interval.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2412" w14:paraId="1E308644" w14:textId="77777777" w:rsidTr="00FE06EF">
        <w:trPr>
          <w:trHeight w:val="206"/>
        </w:trPr>
        <w:tc>
          <w:tcPr>
            <w:tcW w:w="9350" w:type="dxa"/>
            <w:shd w:val="pct12" w:color="auto" w:fill="auto"/>
          </w:tcPr>
          <w:p w14:paraId="7526C31E" w14:textId="77777777" w:rsidR="00C03425" w:rsidRDefault="00C03425" w:rsidP="00FE06EF">
            <w:pPr>
              <w:pStyle w:val="Instructions"/>
              <w:spacing w:before="120"/>
            </w:pPr>
            <w:r>
              <w:t>[NPRR1010:  Replace paragraph (4) above with the following upon system implementation of the Real-Time Co-Optimization (RTC) project:]</w:t>
            </w:r>
          </w:p>
          <w:p w14:paraId="6B184C35" w14:textId="77777777" w:rsidR="00C03425" w:rsidRPr="00B37C4B" w:rsidRDefault="00C03425" w:rsidP="00FE06EF">
            <w:pPr>
              <w:spacing w:after="240"/>
              <w:ind w:left="720" w:hanging="720"/>
            </w:pPr>
            <w:r>
              <w:t>(4</w:t>
            </w:r>
            <w:r w:rsidRPr="003161DC">
              <w:t>)</w:t>
            </w:r>
            <w:r w:rsidRPr="003161DC">
              <w:tab/>
              <w:t xml:space="preserve">Real-Time energy settlements use Real-Time Settlement Point Prices that are calculated for Resource Nodes, Load Zones, and Hubs for a 15-minute Settlement Interval, using the Locational Marginal Prices (LMPs) from </w:t>
            </w:r>
            <w:proofErr w:type="gramStart"/>
            <w:r w:rsidRPr="003161DC">
              <w:t>all of</w:t>
            </w:r>
            <w:proofErr w:type="gramEnd"/>
            <w:r w:rsidRPr="003161DC">
              <w:t xml:space="preserve"> the executions of SCED in the Settlement Interval.  </w:t>
            </w:r>
            <w:r>
              <w:t xml:space="preserve">Similarly, Real-Time Ancillary Service Settlements use Real-Time Market Clearing Prices for Capacity (MCPCs) for a 15-minute Settlement Interval, using the MCPCs from </w:t>
            </w:r>
            <w:proofErr w:type="gramStart"/>
            <w:r>
              <w:t>all of</w:t>
            </w:r>
            <w:proofErr w:type="gramEnd"/>
            <w:r>
              <w:t xml:space="preserve"> the executions of SCED in the Settlement Interval.  </w:t>
            </w:r>
            <w:r w:rsidRPr="003161DC">
              <w:t xml:space="preserve">In contrast, the Day-Ahead Market (DAM) energy settlements </w:t>
            </w:r>
            <w:r w:rsidRPr="003161DC">
              <w:lastRenderedPageBreak/>
              <w:t>will use DAM Settlement Point Prices that are calculated for Resource Nodes, Load Zones, and Hubs for a one-hour Settlement Interval</w:t>
            </w:r>
            <w:r>
              <w:t>, and DAM Ancillary Service Settlements will use DAM MCPCs for a one-hour Settlement Interval.</w:t>
            </w:r>
          </w:p>
        </w:tc>
      </w:tr>
    </w:tbl>
    <w:p w14:paraId="469B9FAA" w14:textId="77777777" w:rsidR="00C03425" w:rsidRDefault="00C03425" w:rsidP="00C03425">
      <w:pPr>
        <w:pStyle w:val="BodyText"/>
        <w:spacing w:before="240"/>
        <w:ind w:left="720" w:hanging="720"/>
      </w:pPr>
      <w:r>
        <w:lastRenderedPageBreak/>
        <w:t>(5)</w:t>
      </w:r>
      <w:r>
        <w:tab/>
      </w:r>
      <w:r w:rsidRPr="00AC08D4">
        <w:t xml:space="preserve">To the extent </w:t>
      </w:r>
      <w:r>
        <w:t>that the ERCOT CEO or designee determines that Market Participant activities have</w:t>
      </w:r>
      <w:r w:rsidRPr="00AC08D4">
        <w:t xml:space="preserve"> produce</w:t>
      </w:r>
      <w:r>
        <w:t>d an outcome inconsistent with the efficient operation of the ERCOT-administered markets as defined in subsection (c)(2) of P.U.C. S</w:t>
      </w:r>
      <w:r w:rsidRPr="006B60E2">
        <w:rPr>
          <w:smallCaps/>
        </w:rPr>
        <w:t>ubst</w:t>
      </w:r>
      <w:r>
        <w:t>. R.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and Board Priority Nodal Protocol Revision Requests and System Change Requests.</w:t>
      </w:r>
    </w:p>
    <w:p w14:paraId="33D7C3DD" w14:textId="77777777" w:rsidR="00BF6610" w:rsidRPr="00BF6610" w:rsidRDefault="00BF6610" w:rsidP="00BF6610">
      <w:pPr>
        <w:keepNext/>
        <w:widowControl w:val="0"/>
        <w:tabs>
          <w:tab w:val="left" w:pos="1260"/>
        </w:tabs>
        <w:spacing w:before="480" w:after="240"/>
        <w:ind w:left="1267" w:hanging="1267"/>
        <w:outlineLvl w:val="3"/>
        <w:rPr>
          <w:rFonts w:eastAsia="Times New Roman"/>
          <w:b/>
          <w:bCs/>
          <w:snapToGrid w:val="0"/>
          <w:szCs w:val="20"/>
        </w:rPr>
      </w:pPr>
      <w:bookmarkStart w:id="930" w:name="_Toc204411610"/>
      <w:commentRangeStart w:id="931"/>
      <w:r w:rsidRPr="00BF6610">
        <w:rPr>
          <w:rFonts w:eastAsia="Times New Roman"/>
          <w:b/>
          <w:bCs/>
          <w:snapToGrid w:val="0"/>
          <w:szCs w:val="20"/>
        </w:rPr>
        <w:t>6.5.7.3</w:t>
      </w:r>
      <w:commentRangeEnd w:id="931"/>
      <w:r w:rsidR="00BA4F4E">
        <w:rPr>
          <w:rStyle w:val="CommentReference"/>
        </w:rPr>
        <w:commentReference w:id="931"/>
      </w:r>
      <w:r w:rsidRPr="00BF6610">
        <w:rPr>
          <w:rFonts w:eastAsia="Times New Roman"/>
          <w:b/>
          <w:bCs/>
          <w:snapToGrid w:val="0"/>
          <w:szCs w:val="20"/>
        </w:rPr>
        <w:tab/>
        <w:t>Security Constrained Economic Dispatch</w:t>
      </w:r>
      <w:bookmarkEnd w:id="930"/>
    </w:p>
    <w:p w14:paraId="7781D4BE" w14:textId="77777777" w:rsidR="00BF6610" w:rsidRPr="00BF6610" w:rsidRDefault="00BF6610" w:rsidP="00BF6610">
      <w:pPr>
        <w:spacing w:after="240"/>
        <w:ind w:left="720" w:hanging="720"/>
        <w:rPr>
          <w:rFonts w:eastAsia="Times New Roman"/>
          <w:szCs w:val="20"/>
        </w:rPr>
      </w:pPr>
      <w:r w:rsidRPr="00BF6610">
        <w:rPr>
          <w:rFonts w:eastAsia="Times New Roman"/>
          <w:iCs/>
          <w:szCs w:val="20"/>
        </w:rPr>
        <w:t>(1)</w:t>
      </w:r>
      <w:r w:rsidRPr="00BF6610">
        <w:rPr>
          <w:rFonts w:eastAsia="Times New Roman"/>
          <w:iCs/>
          <w:szCs w:val="20"/>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4ACB6699" w14:textId="77777777" w:rsidR="00BF6610" w:rsidRPr="00BF6610" w:rsidRDefault="00BF6610" w:rsidP="00BF6610">
      <w:pPr>
        <w:spacing w:after="240"/>
        <w:ind w:left="720" w:hanging="720"/>
        <w:rPr>
          <w:rFonts w:eastAsia="Times New Roman"/>
          <w:szCs w:val="20"/>
        </w:rPr>
      </w:pPr>
      <w:r w:rsidRPr="00BF6610">
        <w:rPr>
          <w:rFonts w:eastAsia="Times New Roman"/>
          <w:szCs w:val="20"/>
        </w:rPr>
        <w:t>(2)</w:t>
      </w:r>
      <w:r w:rsidRPr="00BF6610">
        <w:rPr>
          <w:rFonts w:eastAsia="Times New Roman"/>
          <w:szCs w:val="20"/>
        </w:rPr>
        <w:tab/>
        <w:t>The SCED solution must monitor cumulative deployment of Regulation Services and ensure that Regulation Services deployment is minimized over time.</w:t>
      </w:r>
    </w:p>
    <w:p w14:paraId="782BD2DF" w14:textId="77777777" w:rsidR="00BF6610" w:rsidRPr="00BF6610" w:rsidRDefault="00BF6610" w:rsidP="00BF6610">
      <w:pPr>
        <w:spacing w:before="240" w:after="240"/>
        <w:ind w:left="720" w:hanging="720"/>
        <w:rPr>
          <w:rFonts w:eastAsia="Times New Roman"/>
          <w:szCs w:val="20"/>
        </w:rPr>
      </w:pPr>
      <w:r w:rsidRPr="00BF6610">
        <w:rPr>
          <w:rFonts w:eastAsia="Times New Roman"/>
          <w:szCs w:val="20"/>
        </w:rPr>
        <w:t>(3)</w:t>
      </w:r>
      <w:r w:rsidRPr="00BF6610">
        <w:rPr>
          <w:rFonts w:eastAsia="Times New Roman"/>
          <w:szCs w:val="20"/>
        </w:rPr>
        <w:tab/>
        <w:t>In the Generation To Be Dispatched (GTBD) determined by LFC, ERCOT shall subtract the sum of the telemetered net real power consumption from all CLRs available to SCED.</w:t>
      </w:r>
    </w:p>
    <w:p w14:paraId="4445A64E" w14:textId="77777777" w:rsidR="00BF6610" w:rsidRPr="00BF6610" w:rsidRDefault="00BF6610" w:rsidP="00BF6610">
      <w:pPr>
        <w:spacing w:after="240"/>
        <w:ind w:left="720" w:hanging="720"/>
        <w:rPr>
          <w:rFonts w:eastAsia="Times New Roman"/>
          <w:szCs w:val="20"/>
        </w:rPr>
      </w:pPr>
      <w:r w:rsidRPr="00BF6610">
        <w:rPr>
          <w:rFonts w:eastAsia="Times New Roman"/>
          <w:szCs w:val="20"/>
        </w:rPr>
        <w:t>(4)</w:t>
      </w:r>
      <w:r w:rsidRPr="00BF6610">
        <w:rPr>
          <w:rFonts w:eastAsia="Times New Roman"/>
          <w:szCs w:val="20"/>
        </w:rPr>
        <w:tab/>
        <w:t xml:space="preserve">For use as SCED inputs, ERCOT shall use the available capacity of all committed Generation Resources by creating proxy Energy Offer Curves for certain Resources as follows: </w:t>
      </w:r>
    </w:p>
    <w:p w14:paraId="3F09CA63" w14:textId="77777777" w:rsidR="00BF6610" w:rsidRPr="00BF6610" w:rsidRDefault="00BF6610" w:rsidP="00BF6610">
      <w:pPr>
        <w:spacing w:after="240"/>
        <w:ind w:left="1440" w:hanging="720"/>
        <w:rPr>
          <w:rFonts w:eastAsia="Times New Roman"/>
          <w:szCs w:val="20"/>
        </w:rPr>
      </w:pPr>
      <w:r w:rsidRPr="00BF6610">
        <w:rPr>
          <w:rFonts w:eastAsia="Times New Roman"/>
          <w:szCs w:val="20"/>
        </w:rPr>
        <w:t>(a)</w:t>
      </w:r>
      <w:r w:rsidRPr="00BF6610">
        <w:rPr>
          <w:rFonts w:eastAsia="Times New Roman"/>
          <w:szCs w:val="20"/>
        </w:rPr>
        <w:tab/>
        <w:t>Non-IRRs and Dynamically Scheduled Resources (DSRs) without Energy Offer Curves</w:t>
      </w:r>
    </w:p>
    <w:p w14:paraId="75A61FD0" w14:textId="77777777" w:rsidR="00BF6610" w:rsidRPr="00BF6610" w:rsidRDefault="00BF6610" w:rsidP="00BF6610">
      <w:pPr>
        <w:spacing w:after="240"/>
        <w:ind w:left="2160" w:hanging="720"/>
        <w:rPr>
          <w:rFonts w:eastAsia="Times New Roman"/>
          <w:szCs w:val="20"/>
        </w:rPr>
      </w:pPr>
      <w:r w:rsidRPr="00BF6610">
        <w:rPr>
          <w:rFonts w:eastAsia="Times New Roman"/>
          <w:szCs w:val="20"/>
        </w:rPr>
        <w:t>(i)</w:t>
      </w:r>
      <w:r w:rsidRPr="00BF6610">
        <w:rPr>
          <w:rFonts w:eastAsia="Times New Roman"/>
          <w:szCs w:val="20"/>
        </w:rPr>
        <w:tab/>
        <w:t>ERCOT shall create a monotonically increasing proxy Energy Offer Curve as described below for:</w:t>
      </w:r>
    </w:p>
    <w:p w14:paraId="011F6554" w14:textId="77777777" w:rsidR="00BF6610" w:rsidRPr="00BF6610" w:rsidRDefault="00BF6610" w:rsidP="00BF6610">
      <w:pPr>
        <w:spacing w:after="240"/>
        <w:ind w:left="2880" w:hanging="720"/>
        <w:rPr>
          <w:rFonts w:eastAsia="Times New Roman"/>
          <w:szCs w:val="20"/>
        </w:rPr>
      </w:pPr>
      <w:r w:rsidRPr="00BF6610">
        <w:rPr>
          <w:rFonts w:eastAsia="Times New Roman"/>
          <w:szCs w:val="20"/>
        </w:rPr>
        <w:lastRenderedPageBreak/>
        <w:t>(A)</w:t>
      </w:r>
      <w:r w:rsidRPr="00BF6610">
        <w:rPr>
          <w:rFonts w:eastAsia="Times New Roman"/>
          <w:szCs w:val="20"/>
        </w:rPr>
        <w:tab/>
        <w:t>Each non-IRR for which its QSE has submitted an Output Schedule instead of an Energy Offer Curve; and</w:t>
      </w:r>
    </w:p>
    <w:p w14:paraId="2C7EF73F" w14:textId="77777777" w:rsidR="00BF6610" w:rsidRPr="00BF6610" w:rsidRDefault="00BF6610" w:rsidP="00BF6610">
      <w:pPr>
        <w:spacing w:after="240"/>
        <w:ind w:left="2880" w:hanging="720"/>
        <w:rPr>
          <w:rFonts w:eastAsia="Times New Roman"/>
          <w:szCs w:val="20"/>
        </w:rPr>
      </w:pPr>
      <w:r w:rsidRPr="00BF6610">
        <w:rPr>
          <w:rFonts w:eastAsia="Times New Roman"/>
          <w:szCs w:val="20"/>
        </w:rPr>
        <w:t>(B)</w:t>
      </w:r>
      <w:r w:rsidRPr="00BF6610">
        <w:rPr>
          <w:rFonts w:eastAsia="Times New Roman"/>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BF6610" w:rsidRPr="00BF6610" w14:paraId="0CEA2493" w14:textId="77777777" w:rsidTr="00CF6727">
        <w:trPr>
          <w:jc w:val="center"/>
        </w:trPr>
        <w:tc>
          <w:tcPr>
            <w:tcW w:w="3780" w:type="dxa"/>
          </w:tcPr>
          <w:p w14:paraId="1DDFFA6A"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MW</w:t>
            </w:r>
          </w:p>
        </w:tc>
        <w:tc>
          <w:tcPr>
            <w:tcW w:w="2520" w:type="dxa"/>
          </w:tcPr>
          <w:p w14:paraId="34968146"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Price (per MWh)</w:t>
            </w:r>
          </w:p>
        </w:tc>
      </w:tr>
      <w:tr w:rsidR="00BF6610" w:rsidRPr="00BF6610" w14:paraId="6D818677" w14:textId="77777777" w:rsidTr="00CF6727">
        <w:trPr>
          <w:jc w:val="center"/>
        </w:trPr>
        <w:tc>
          <w:tcPr>
            <w:tcW w:w="3780" w:type="dxa"/>
          </w:tcPr>
          <w:p w14:paraId="0D89D7D6"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HSL</w:t>
            </w:r>
          </w:p>
        </w:tc>
        <w:tc>
          <w:tcPr>
            <w:tcW w:w="2520" w:type="dxa"/>
          </w:tcPr>
          <w:p w14:paraId="7C29DFF4"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SWCAP</w:t>
            </w:r>
          </w:p>
        </w:tc>
      </w:tr>
      <w:tr w:rsidR="00BF6610" w:rsidRPr="00BF6610" w14:paraId="48F47155" w14:textId="77777777" w:rsidTr="00CF6727">
        <w:trPr>
          <w:jc w:val="center"/>
        </w:trPr>
        <w:tc>
          <w:tcPr>
            <w:tcW w:w="3780" w:type="dxa"/>
          </w:tcPr>
          <w:p w14:paraId="1D107E57"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Output Schedule MW plus 1 MW</w:t>
            </w:r>
          </w:p>
        </w:tc>
        <w:tc>
          <w:tcPr>
            <w:tcW w:w="2520" w:type="dxa"/>
          </w:tcPr>
          <w:p w14:paraId="1CCB93DE"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SWCAP minus $0.01</w:t>
            </w:r>
          </w:p>
        </w:tc>
      </w:tr>
      <w:tr w:rsidR="00BF6610" w:rsidRPr="00BF6610" w14:paraId="36143880" w14:textId="77777777" w:rsidTr="00CF6727">
        <w:trPr>
          <w:jc w:val="center"/>
        </w:trPr>
        <w:tc>
          <w:tcPr>
            <w:tcW w:w="3780" w:type="dxa"/>
          </w:tcPr>
          <w:p w14:paraId="64ACA0DE"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Output Schedule MW</w:t>
            </w:r>
          </w:p>
        </w:tc>
        <w:tc>
          <w:tcPr>
            <w:tcW w:w="2520" w:type="dxa"/>
          </w:tcPr>
          <w:p w14:paraId="4DA4606E"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-$249.99</w:t>
            </w:r>
          </w:p>
        </w:tc>
      </w:tr>
      <w:tr w:rsidR="00BF6610" w:rsidRPr="00BF6610" w14:paraId="194CB7E8" w14:textId="77777777" w:rsidTr="00CF6727">
        <w:trPr>
          <w:jc w:val="center"/>
        </w:trPr>
        <w:tc>
          <w:tcPr>
            <w:tcW w:w="3780" w:type="dxa"/>
          </w:tcPr>
          <w:p w14:paraId="40C8467D"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LSL</w:t>
            </w:r>
          </w:p>
        </w:tc>
        <w:tc>
          <w:tcPr>
            <w:tcW w:w="2520" w:type="dxa"/>
          </w:tcPr>
          <w:p w14:paraId="5E4507E5"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-$250.00</w:t>
            </w:r>
          </w:p>
        </w:tc>
      </w:tr>
    </w:tbl>
    <w:p w14:paraId="2F37FF59" w14:textId="77777777" w:rsidR="00BF6610" w:rsidRPr="00BF6610" w:rsidRDefault="00BF6610" w:rsidP="00BF6610">
      <w:pPr>
        <w:spacing w:before="240" w:after="240"/>
        <w:ind w:left="1440" w:hanging="720"/>
        <w:rPr>
          <w:rFonts w:eastAsia="Times New Roman"/>
          <w:szCs w:val="20"/>
        </w:rPr>
      </w:pPr>
      <w:r w:rsidRPr="00BF6610">
        <w:rPr>
          <w:rFonts w:eastAsia="Times New Roman"/>
          <w:szCs w:val="20"/>
        </w:rPr>
        <w:t>(b)</w:t>
      </w:r>
      <w:r w:rsidRPr="00BF6610">
        <w:rPr>
          <w:rFonts w:eastAsia="Times New Roman"/>
          <w:szCs w:val="20"/>
        </w:rPr>
        <w:tab/>
        <w:t>DSRs with Energy Offer Curves</w:t>
      </w:r>
    </w:p>
    <w:p w14:paraId="124BB86D" w14:textId="77777777" w:rsidR="00BF6610" w:rsidRPr="00BF6610" w:rsidRDefault="00BF6610" w:rsidP="00BF6610">
      <w:pPr>
        <w:spacing w:after="240"/>
        <w:ind w:left="2160" w:hanging="720"/>
        <w:rPr>
          <w:rFonts w:eastAsia="Times New Roman"/>
          <w:szCs w:val="20"/>
        </w:rPr>
      </w:pPr>
      <w:r w:rsidRPr="00BF6610">
        <w:rPr>
          <w:rFonts w:eastAsia="Times New Roman"/>
          <w:szCs w:val="20"/>
        </w:rPr>
        <w:t>(i)</w:t>
      </w:r>
      <w:r w:rsidRPr="00BF6610">
        <w:rPr>
          <w:rFonts w:eastAsia="Times New Roman"/>
          <w:szCs w:val="20"/>
        </w:rPr>
        <w:tab/>
        <w:t xml:space="preserve">For each DSR that has submitted incremental and decremental Energy Offer Curves, ERCOT shall create a monotonically increasing proxy Energy Offer Curve.  That curve must consist of the incremental Energy Offer Curve that reflects the available capacity above the Resource’s Output Schedule </w:t>
      </w:r>
      <w:proofErr w:type="gramStart"/>
      <w:r w:rsidRPr="00BF6610">
        <w:rPr>
          <w:rFonts w:eastAsia="Times New Roman"/>
          <w:szCs w:val="20"/>
        </w:rPr>
        <w:t>to</w:t>
      </w:r>
      <w:proofErr w:type="gramEnd"/>
      <w:r w:rsidRPr="00BF6610">
        <w:rPr>
          <w:rFonts w:eastAsia="Times New Roman"/>
          <w:szCs w:val="20"/>
        </w:rPr>
        <w:t xml:space="preserve"> </w:t>
      </w:r>
      <w:proofErr w:type="gramStart"/>
      <w:r w:rsidRPr="00BF6610">
        <w:rPr>
          <w:rFonts w:eastAsia="Times New Roman"/>
          <w:szCs w:val="20"/>
        </w:rPr>
        <w:t>its HSL</w:t>
      </w:r>
      <w:proofErr w:type="gramEnd"/>
      <w:r w:rsidRPr="00BF6610">
        <w:rPr>
          <w:rFonts w:eastAsia="Times New Roman"/>
          <w:szCs w:val="20"/>
        </w:rPr>
        <w:t xml:space="preserve"> and the decremental Energy Offer Curve that reflects the available capacity below the Resource’s Output Schedule </w:t>
      </w:r>
      <w:proofErr w:type="gramStart"/>
      <w:r w:rsidRPr="00BF6610">
        <w:rPr>
          <w:rFonts w:eastAsia="Times New Roman"/>
          <w:szCs w:val="20"/>
        </w:rPr>
        <w:t>to</w:t>
      </w:r>
      <w:proofErr w:type="gramEnd"/>
      <w:r w:rsidRPr="00BF6610">
        <w:rPr>
          <w:rFonts w:eastAsia="Times New Roman"/>
          <w:szCs w:val="20"/>
        </w:rPr>
        <w:t xml:space="preserve"> </w:t>
      </w:r>
      <w:proofErr w:type="gramStart"/>
      <w:r w:rsidRPr="00BF6610">
        <w:rPr>
          <w:rFonts w:eastAsia="Times New Roman"/>
          <w:szCs w:val="20"/>
        </w:rPr>
        <w:t>the LSL</w:t>
      </w:r>
      <w:proofErr w:type="gramEnd"/>
      <w:r w:rsidRPr="00BF6610">
        <w:rPr>
          <w:rFonts w:eastAsia="Times New Roman"/>
          <w:szCs w:val="20"/>
        </w:rPr>
        <w:t>.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BF6610" w:rsidRPr="00BF6610" w14:paraId="727AE312" w14:textId="77777777" w:rsidTr="00CF6727">
        <w:trPr>
          <w:jc w:val="center"/>
        </w:trPr>
        <w:tc>
          <w:tcPr>
            <w:tcW w:w="3825" w:type="dxa"/>
          </w:tcPr>
          <w:p w14:paraId="7DEEDED2"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MW</w:t>
            </w:r>
          </w:p>
        </w:tc>
        <w:tc>
          <w:tcPr>
            <w:tcW w:w="2565" w:type="dxa"/>
          </w:tcPr>
          <w:p w14:paraId="4FE72B74"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Price (per MWh)</w:t>
            </w:r>
          </w:p>
        </w:tc>
      </w:tr>
      <w:tr w:rsidR="00BF6610" w:rsidRPr="00BF6610" w14:paraId="32C03038" w14:textId="77777777" w:rsidTr="00CF6727">
        <w:trPr>
          <w:jc w:val="center"/>
        </w:trPr>
        <w:tc>
          <w:tcPr>
            <w:tcW w:w="3825" w:type="dxa"/>
          </w:tcPr>
          <w:p w14:paraId="6F6612E3"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Output Schedule MW plus 1 MW to HSL</w:t>
            </w:r>
          </w:p>
        </w:tc>
        <w:tc>
          <w:tcPr>
            <w:tcW w:w="2565" w:type="dxa"/>
          </w:tcPr>
          <w:p w14:paraId="39EF774A"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Incremental Energy Offer Curve</w:t>
            </w:r>
          </w:p>
        </w:tc>
      </w:tr>
      <w:tr w:rsidR="00BF6610" w:rsidRPr="00BF6610" w14:paraId="71746A60" w14:textId="77777777" w:rsidTr="00CF6727">
        <w:trPr>
          <w:jc w:val="center"/>
        </w:trPr>
        <w:tc>
          <w:tcPr>
            <w:tcW w:w="3825" w:type="dxa"/>
          </w:tcPr>
          <w:p w14:paraId="1206A21F"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 xml:space="preserve">LSL to Output Schedule MW </w:t>
            </w:r>
          </w:p>
        </w:tc>
        <w:tc>
          <w:tcPr>
            <w:tcW w:w="2565" w:type="dxa"/>
          </w:tcPr>
          <w:p w14:paraId="23864792"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Decremental Energy Offer Curve</w:t>
            </w:r>
          </w:p>
        </w:tc>
      </w:tr>
    </w:tbl>
    <w:p w14:paraId="1A21E9E0" w14:textId="77777777" w:rsidR="00BF6610" w:rsidRPr="00BF6610" w:rsidRDefault="00BF6610" w:rsidP="00BF6610">
      <w:pPr>
        <w:spacing w:before="240" w:after="240"/>
        <w:ind w:left="1440" w:hanging="720"/>
        <w:rPr>
          <w:rFonts w:eastAsia="Times New Roman"/>
          <w:szCs w:val="20"/>
        </w:rPr>
      </w:pPr>
      <w:r w:rsidRPr="00BF6610">
        <w:rPr>
          <w:rFonts w:eastAsia="Times New Roman"/>
          <w:szCs w:val="20"/>
        </w:rPr>
        <w:t>(c)</w:t>
      </w:r>
      <w:r w:rsidRPr="00BF6610">
        <w:rPr>
          <w:rFonts w:eastAsia="Times New Roman"/>
          <w:szCs w:val="20"/>
        </w:rPr>
        <w:tab/>
        <w:t xml:space="preserve">Non-IRRs without full-range Energy Offer Curves </w:t>
      </w:r>
    </w:p>
    <w:p w14:paraId="2215F9BD" w14:textId="77777777" w:rsidR="00BF6610" w:rsidRPr="00BF6610" w:rsidRDefault="00BF6610" w:rsidP="00BF6610">
      <w:pPr>
        <w:spacing w:after="240"/>
        <w:ind w:left="2160" w:hanging="720"/>
        <w:rPr>
          <w:rFonts w:eastAsia="Times New Roman"/>
          <w:szCs w:val="20"/>
        </w:rPr>
      </w:pPr>
      <w:r w:rsidRPr="00BF6610">
        <w:rPr>
          <w:rFonts w:eastAsia="Times New Roman"/>
          <w:szCs w:val="20"/>
        </w:rPr>
        <w:t>(i)</w:t>
      </w:r>
      <w:r w:rsidRPr="00BF6610">
        <w:rPr>
          <w:rFonts w:eastAsia="Times New Roman"/>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BF6610" w:rsidRPr="00BF6610" w14:paraId="512D87D8" w14:textId="77777777" w:rsidTr="00CF6727">
        <w:trPr>
          <w:jc w:val="center"/>
        </w:trPr>
        <w:tc>
          <w:tcPr>
            <w:tcW w:w="3891" w:type="dxa"/>
          </w:tcPr>
          <w:p w14:paraId="401A8673"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MW</w:t>
            </w:r>
          </w:p>
        </w:tc>
        <w:tc>
          <w:tcPr>
            <w:tcW w:w="2630" w:type="dxa"/>
          </w:tcPr>
          <w:p w14:paraId="54A4CBDC"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Price (per MWh)</w:t>
            </w:r>
          </w:p>
        </w:tc>
      </w:tr>
      <w:tr w:rsidR="00BF6610" w:rsidRPr="00BF6610" w14:paraId="71691F47" w14:textId="77777777" w:rsidTr="00CF6727">
        <w:trPr>
          <w:jc w:val="center"/>
        </w:trPr>
        <w:tc>
          <w:tcPr>
            <w:tcW w:w="3891" w:type="dxa"/>
          </w:tcPr>
          <w:p w14:paraId="5AC149E6"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HSL (if more than highest MW in submitted Energy Offer Curve)</w:t>
            </w:r>
          </w:p>
        </w:tc>
        <w:tc>
          <w:tcPr>
            <w:tcW w:w="2630" w:type="dxa"/>
          </w:tcPr>
          <w:p w14:paraId="443CF3FE"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Price associated with highest MW in submitted Energy Offer Curve</w:t>
            </w:r>
          </w:p>
        </w:tc>
      </w:tr>
      <w:tr w:rsidR="00BF6610" w:rsidRPr="00BF6610" w14:paraId="018E48EA" w14:textId="77777777" w:rsidTr="00CF6727">
        <w:trPr>
          <w:jc w:val="center"/>
        </w:trPr>
        <w:tc>
          <w:tcPr>
            <w:tcW w:w="3891" w:type="dxa"/>
          </w:tcPr>
          <w:p w14:paraId="68E1D5FC"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Energy Offer Curve</w:t>
            </w:r>
          </w:p>
        </w:tc>
        <w:tc>
          <w:tcPr>
            <w:tcW w:w="2630" w:type="dxa"/>
          </w:tcPr>
          <w:p w14:paraId="3ADB13AB"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Energy Offer Curve</w:t>
            </w:r>
          </w:p>
        </w:tc>
      </w:tr>
      <w:tr w:rsidR="00BF6610" w:rsidRPr="00BF6610" w14:paraId="69C6CAC7" w14:textId="77777777" w:rsidTr="00CF6727">
        <w:trPr>
          <w:jc w:val="center"/>
        </w:trPr>
        <w:tc>
          <w:tcPr>
            <w:tcW w:w="3891" w:type="dxa"/>
          </w:tcPr>
          <w:p w14:paraId="4A8FD88D"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1 MW below lowest MW in Energy Offer Curve (if more than LSL)</w:t>
            </w:r>
          </w:p>
        </w:tc>
        <w:tc>
          <w:tcPr>
            <w:tcW w:w="2630" w:type="dxa"/>
          </w:tcPr>
          <w:p w14:paraId="0B738520"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-$249.99</w:t>
            </w:r>
          </w:p>
        </w:tc>
      </w:tr>
      <w:tr w:rsidR="00BF6610" w:rsidRPr="00BF6610" w14:paraId="0CE75DB7" w14:textId="77777777" w:rsidTr="00CF6727">
        <w:trPr>
          <w:jc w:val="center"/>
        </w:trPr>
        <w:tc>
          <w:tcPr>
            <w:tcW w:w="3891" w:type="dxa"/>
          </w:tcPr>
          <w:p w14:paraId="0A5E304E"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LSL (if less than lowest MW in Energy Offer Curve)</w:t>
            </w:r>
          </w:p>
        </w:tc>
        <w:tc>
          <w:tcPr>
            <w:tcW w:w="2630" w:type="dxa"/>
          </w:tcPr>
          <w:p w14:paraId="5A6FC50D"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-$250.00</w:t>
            </w:r>
          </w:p>
        </w:tc>
      </w:tr>
    </w:tbl>
    <w:p w14:paraId="2302EEBA" w14:textId="77777777" w:rsidR="00BF6610" w:rsidRPr="00BF6610" w:rsidRDefault="00BF6610" w:rsidP="00BF6610">
      <w:pPr>
        <w:spacing w:before="240" w:after="240"/>
        <w:ind w:left="1440" w:hanging="720"/>
        <w:rPr>
          <w:rFonts w:eastAsia="Times New Roman"/>
          <w:szCs w:val="20"/>
        </w:rPr>
      </w:pPr>
      <w:r w:rsidRPr="00BF6610">
        <w:rPr>
          <w:rFonts w:eastAsia="Times New Roman"/>
          <w:szCs w:val="20"/>
        </w:rPr>
        <w:lastRenderedPageBreak/>
        <w:t>(d)</w:t>
      </w:r>
      <w:r w:rsidRPr="00BF6610">
        <w:rPr>
          <w:rFonts w:eastAsia="Times New Roman"/>
          <w:szCs w:val="20"/>
        </w:rPr>
        <w:tab/>
        <w:t>IRRs</w:t>
      </w:r>
    </w:p>
    <w:p w14:paraId="428D26B8" w14:textId="77777777" w:rsidR="00BF6610" w:rsidRPr="00BF6610" w:rsidRDefault="00BF6610" w:rsidP="00BF6610">
      <w:pPr>
        <w:spacing w:after="240"/>
        <w:ind w:left="2160" w:hanging="720"/>
        <w:rPr>
          <w:rFonts w:eastAsia="Times New Roman"/>
          <w:szCs w:val="20"/>
        </w:rPr>
      </w:pPr>
      <w:r w:rsidRPr="00BF6610">
        <w:rPr>
          <w:rFonts w:eastAsia="Times New Roman"/>
          <w:szCs w:val="20"/>
        </w:rPr>
        <w:t>(i)</w:t>
      </w:r>
      <w:r w:rsidRPr="00BF6610">
        <w:rPr>
          <w:rFonts w:eastAsia="Times New Roman"/>
          <w:szCs w:val="20"/>
        </w:rPr>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BF6610" w:rsidRPr="00BF6610" w14:paraId="70EFD921" w14:textId="77777777" w:rsidTr="00CF6727">
        <w:trPr>
          <w:jc w:val="center"/>
        </w:trPr>
        <w:tc>
          <w:tcPr>
            <w:tcW w:w="3870" w:type="dxa"/>
          </w:tcPr>
          <w:p w14:paraId="3C132FD2"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MW</w:t>
            </w:r>
          </w:p>
        </w:tc>
        <w:tc>
          <w:tcPr>
            <w:tcW w:w="2610" w:type="dxa"/>
          </w:tcPr>
          <w:p w14:paraId="471E5000"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Price (per MWh)</w:t>
            </w:r>
          </w:p>
        </w:tc>
      </w:tr>
      <w:tr w:rsidR="00BF6610" w:rsidRPr="00BF6610" w14:paraId="6A4AC773" w14:textId="77777777" w:rsidTr="00CF6727">
        <w:trPr>
          <w:jc w:val="center"/>
        </w:trPr>
        <w:tc>
          <w:tcPr>
            <w:tcW w:w="3870" w:type="dxa"/>
          </w:tcPr>
          <w:p w14:paraId="3C69AB9E"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HSL</w:t>
            </w:r>
          </w:p>
        </w:tc>
        <w:tc>
          <w:tcPr>
            <w:tcW w:w="2610" w:type="dxa"/>
          </w:tcPr>
          <w:p w14:paraId="3CE9A424"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$1,500</w:t>
            </w:r>
          </w:p>
        </w:tc>
      </w:tr>
      <w:tr w:rsidR="00BF6610" w:rsidRPr="00BF6610" w14:paraId="4180032B" w14:textId="77777777" w:rsidTr="00CF6727">
        <w:trPr>
          <w:jc w:val="center"/>
        </w:trPr>
        <w:tc>
          <w:tcPr>
            <w:tcW w:w="3870" w:type="dxa"/>
          </w:tcPr>
          <w:p w14:paraId="51D286D4"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HSL minus 1 MW</w:t>
            </w:r>
          </w:p>
        </w:tc>
        <w:tc>
          <w:tcPr>
            <w:tcW w:w="2610" w:type="dxa"/>
          </w:tcPr>
          <w:p w14:paraId="148B5D1E"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-$249.99</w:t>
            </w:r>
          </w:p>
        </w:tc>
      </w:tr>
      <w:tr w:rsidR="00BF6610" w:rsidRPr="00BF6610" w14:paraId="2130B991" w14:textId="77777777" w:rsidTr="00CF6727">
        <w:trPr>
          <w:jc w:val="center"/>
        </w:trPr>
        <w:tc>
          <w:tcPr>
            <w:tcW w:w="3870" w:type="dxa"/>
          </w:tcPr>
          <w:p w14:paraId="67065618"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LSL</w:t>
            </w:r>
          </w:p>
        </w:tc>
        <w:tc>
          <w:tcPr>
            <w:tcW w:w="2610" w:type="dxa"/>
          </w:tcPr>
          <w:p w14:paraId="7921CFE0"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-$250.00</w:t>
            </w:r>
          </w:p>
        </w:tc>
      </w:tr>
    </w:tbl>
    <w:p w14:paraId="654BA672" w14:textId="77777777" w:rsidR="00BF6610" w:rsidRPr="00BF6610" w:rsidRDefault="00BF6610" w:rsidP="00BF6610">
      <w:pPr>
        <w:spacing w:before="240" w:after="240"/>
        <w:ind w:left="2160" w:hanging="720"/>
        <w:rPr>
          <w:rFonts w:eastAsia="Times New Roman"/>
          <w:szCs w:val="20"/>
        </w:rPr>
      </w:pPr>
      <w:r w:rsidRPr="00BF6610">
        <w:rPr>
          <w:rFonts w:eastAsia="Times New Roman"/>
          <w:szCs w:val="20"/>
        </w:rPr>
        <w:t>(ii)</w:t>
      </w:r>
      <w:r w:rsidRPr="00BF6610">
        <w:rPr>
          <w:rFonts w:eastAsia="Times New Roman"/>
          <w:szCs w:val="20"/>
        </w:rPr>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BF6610" w:rsidRPr="00BF6610" w14:paraId="4660AC49" w14:textId="77777777" w:rsidTr="00CF6727">
        <w:trPr>
          <w:jc w:val="center"/>
        </w:trPr>
        <w:tc>
          <w:tcPr>
            <w:tcW w:w="3780" w:type="dxa"/>
          </w:tcPr>
          <w:p w14:paraId="223D5B27"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MW</w:t>
            </w:r>
          </w:p>
        </w:tc>
        <w:tc>
          <w:tcPr>
            <w:tcW w:w="2745" w:type="dxa"/>
          </w:tcPr>
          <w:p w14:paraId="26DEA4B0"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Price (per MWh)</w:t>
            </w:r>
          </w:p>
        </w:tc>
      </w:tr>
      <w:tr w:rsidR="00BF6610" w:rsidRPr="00BF6610" w14:paraId="0399ADDB" w14:textId="77777777" w:rsidTr="00CF6727">
        <w:trPr>
          <w:jc w:val="center"/>
        </w:trPr>
        <w:tc>
          <w:tcPr>
            <w:tcW w:w="3780" w:type="dxa"/>
          </w:tcPr>
          <w:p w14:paraId="05BE36C7"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HSL (if more than highest MW in submitted Energy Offer Curve)</w:t>
            </w:r>
          </w:p>
        </w:tc>
        <w:tc>
          <w:tcPr>
            <w:tcW w:w="2745" w:type="dxa"/>
          </w:tcPr>
          <w:p w14:paraId="6D4823FE"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Price associated with the highest MW in submitted Energy Offer Curve</w:t>
            </w:r>
          </w:p>
        </w:tc>
      </w:tr>
      <w:tr w:rsidR="00BF6610" w:rsidRPr="00BF6610" w14:paraId="33E6B587" w14:textId="77777777" w:rsidTr="00CF6727">
        <w:trPr>
          <w:jc w:val="center"/>
        </w:trPr>
        <w:tc>
          <w:tcPr>
            <w:tcW w:w="3780" w:type="dxa"/>
          </w:tcPr>
          <w:p w14:paraId="39AF514C"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Energy Offer Curve</w:t>
            </w:r>
          </w:p>
        </w:tc>
        <w:tc>
          <w:tcPr>
            <w:tcW w:w="2745" w:type="dxa"/>
          </w:tcPr>
          <w:p w14:paraId="15CEA6EE"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Energy Offer Curve</w:t>
            </w:r>
          </w:p>
        </w:tc>
      </w:tr>
      <w:tr w:rsidR="00BF6610" w:rsidRPr="00BF6610" w14:paraId="2CFA313E" w14:textId="77777777" w:rsidTr="00CF6727">
        <w:trPr>
          <w:jc w:val="center"/>
        </w:trPr>
        <w:tc>
          <w:tcPr>
            <w:tcW w:w="3780" w:type="dxa"/>
          </w:tcPr>
          <w:p w14:paraId="34CED74E"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1 MW below lowest MW in Energy Offer Curve (if more than LSL)</w:t>
            </w:r>
          </w:p>
        </w:tc>
        <w:tc>
          <w:tcPr>
            <w:tcW w:w="2745" w:type="dxa"/>
          </w:tcPr>
          <w:p w14:paraId="7E26AE50"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-$249.99</w:t>
            </w:r>
          </w:p>
        </w:tc>
      </w:tr>
      <w:tr w:rsidR="00BF6610" w:rsidRPr="00BF6610" w14:paraId="471CE674" w14:textId="77777777" w:rsidTr="00CF6727">
        <w:trPr>
          <w:jc w:val="center"/>
        </w:trPr>
        <w:tc>
          <w:tcPr>
            <w:tcW w:w="3780" w:type="dxa"/>
          </w:tcPr>
          <w:p w14:paraId="153FECDF"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LSL (if less than lowest MW in Energy Offer Curve)</w:t>
            </w:r>
          </w:p>
        </w:tc>
        <w:tc>
          <w:tcPr>
            <w:tcW w:w="2745" w:type="dxa"/>
          </w:tcPr>
          <w:p w14:paraId="506ED637"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-$250.00</w:t>
            </w:r>
          </w:p>
        </w:tc>
      </w:tr>
    </w:tbl>
    <w:p w14:paraId="3AC1CE40" w14:textId="77777777" w:rsidR="00BF6610" w:rsidRPr="00BF6610" w:rsidRDefault="00BF6610" w:rsidP="00BF6610">
      <w:pPr>
        <w:spacing w:before="240" w:after="240"/>
        <w:ind w:left="1440" w:hanging="720"/>
        <w:rPr>
          <w:rFonts w:eastAsia="Times New Roman"/>
          <w:szCs w:val="20"/>
        </w:rPr>
      </w:pPr>
      <w:r w:rsidRPr="00BF6610">
        <w:rPr>
          <w:rFonts w:eastAsia="Times New Roman"/>
          <w:szCs w:val="20"/>
        </w:rPr>
        <w:t>(e)</w:t>
      </w:r>
      <w:r w:rsidRPr="00BF6610">
        <w:rPr>
          <w:rFonts w:eastAsia="Times New Roman"/>
          <w:szCs w:val="20"/>
        </w:rPr>
        <w:tab/>
        <w:t xml:space="preserve">RUC-committed Resources </w:t>
      </w:r>
    </w:p>
    <w:p w14:paraId="38124C7C" w14:textId="77777777" w:rsidR="00BF6610" w:rsidRPr="00BF6610" w:rsidRDefault="00BF6610" w:rsidP="00BF6610">
      <w:pPr>
        <w:spacing w:before="240" w:after="240"/>
        <w:ind w:left="2160" w:hanging="720"/>
        <w:rPr>
          <w:rFonts w:eastAsia="Times New Roman"/>
          <w:szCs w:val="20"/>
        </w:rPr>
      </w:pPr>
      <w:r w:rsidRPr="00BF6610">
        <w:rPr>
          <w:rFonts w:eastAsia="Times New Roman"/>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BF6610" w:rsidRPr="00BF6610" w14:paraId="4F7E25A6" w14:textId="77777777" w:rsidTr="00CF6727">
        <w:trPr>
          <w:trHeight w:val="359"/>
        </w:trPr>
        <w:tc>
          <w:tcPr>
            <w:tcW w:w="3540" w:type="dxa"/>
          </w:tcPr>
          <w:p w14:paraId="310D05B8"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MW</w:t>
            </w:r>
          </w:p>
        </w:tc>
        <w:tc>
          <w:tcPr>
            <w:tcW w:w="2810" w:type="dxa"/>
          </w:tcPr>
          <w:p w14:paraId="5BA1210F"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Price (per MWh)</w:t>
            </w:r>
          </w:p>
        </w:tc>
      </w:tr>
      <w:tr w:rsidR="00BF6610" w:rsidRPr="00BF6610" w14:paraId="6027B49C" w14:textId="77777777" w:rsidTr="00CF6727">
        <w:trPr>
          <w:trHeight w:val="364"/>
        </w:trPr>
        <w:tc>
          <w:tcPr>
            <w:tcW w:w="3540" w:type="dxa"/>
          </w:tcPr>
          <w:p w14:paraId="35772C0B"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 xml:space="preserve">HSL </w:t>
            </w:r>
          </w:p>
        </w:tc>
        <w:tc>
          <w:tcPr>
            <w:tcW w:w="2810" w:type="dxa"/>
          </w:tcPr>
          <w:p w14:paraId="37E17A90"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$250</w:t>
            </w:r>
          </w:p>
        </w:tc>
      </w:tr>
      <w:tr w:rsidR="00BF6610" w:rsidRPr="00BF6610" w14:paraId="7D4F3535" w14:textId="77777777" w:rsidTr="00CF6727">
        <w:trPr>
          <w:trHeight w:val="377"/>
        </w:trPr>
        <w:tc>
          <w:tcPr>
            <w:tcW w:w="3540" w:type="dxa"/>
          </w:tcPr>
          <w:p w14:paraId="6E48BDC1"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Zero</w:t>
            </w:r>
          </w:p>
        </w:tc>
        <w:tc>
          <w:tcPr>
            <w:tcW w:w="2810" w:type="dxa"/>
          </w:tcPr>
          <w:p w14:paraId="77A48354"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$250</w:t>
            </w:r>
          </w:p>
        </w:tc>
      </w:tr>
    </w:tbl>
    <w:p w14:paraId="62B930A8" w14:textId="77777777" w:rsidR="00BF6610" w:rsidRPr="00BF6610" w:rsidRDefault="00BF6610" w:rsidP="00BF6610">
      <w:pPr>
        <w:spacing w:before="240" w:after="240"/>
        <w:ind w:left="2160" w:hanging="720"/>
        <w:rPr>
          <w:rFonts w:eastAsia="Times New Roman"/>
          <w:szCs w:val="20"/>
        </w:rPr>
      </w:pPr>
      <w:r w:rsidRPr="00BF6610">
        <w:rPr>
          <w:rFonts w:eastAsia="Times New Roman"/>
          <w:szCs w:val="20"/>
        </w:rPr>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BF6610" w:rsidRPr="00BF6610" w14:paraId="24C48510" w14:textId="77777777" w:rsidTr="00CF6727">
        <w:trPr>
          <w:trHeight w:val="350"/>
        </w:trPr>
        <w:tc>
          <w:tcPr>
            <w:tcW w:w="3531" w:type="dxa"/>
          </w:tcPr>
          <w:p w14:paraId="758C875A"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MW</w:t>
            </w:r>
          </w:p>
        </w:tc>
        <w:tc>
          <w:tcPr>
            <w:tcW w:w="2804" w:type="dxa"/>
          </w:tcPr>
          <w:p w14:paraId="2B317E3C"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Price (per MWh)</w:t>
            </w:r>
          </w:p>
        </w:tc>
      </w:tr>
      <w:tr w:rsidR="00BF6610" w:rsidRPr="00BF6610" w14:paraId="00BDE548" w14:textId="77777777" w:rsidTr="00CF6727">
        <w:trPr>
          <w:trHeight w:val="345"/>
        </w:trPr>
        <w:tc>
          <w:tcPr>
            <w:tcW w:w="3531" w:type="dxa"/>
          </w:tcPr>
          <w:p w14:paraId="2231724F"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HSL (if more than highest MW in Energy Offer Curve)</w:t>
            </w:r>
          </w:p>
        </w:tc>
        <w:tc>
          <w:tcPr>
            <w:tcW w:w="2804" w:type="dxa"/>
          </w:tcPr>
          <w:p w14:paraId="5DFAFCB7"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Greater of $250 or price associated with the highest MW in QSE submitted Energy Offer Curve</w:t>
            </w:r>
          </w:p>
        </w:tc>
      </w:tr>
      <w:tr w:rsidR="00BF6610" w:rsidRPr="00BF6610" w14:paraId="1A33B601" w14:textId="77777777" w:rsidTr="00CF6727">
        <w:trPr>
          <w:trHeight w:val="615"/>
        </w:trPr>
        <w:tc>
          <w:tcPr>
            <w:tcW w:w="3531" w:type="dxa"/>
          </w:tcPr>
          <w:p w14:paraId="1011A4BF"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lastRenderedPageBreak/>
              <w:t>Energy Offer Curve</w:t>
            </w:r>
          </w:p>
        </w:tc>
        <w:tc>
          <w:tcPr>
            <w:tcW w:w="2804" w:type="dxa"/>
          </w:tcPr>
          <w:p w14:paraId="0FE9DF99"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Greater of $250 or the QSE submitted Energy Offer Curve</w:t>
            </w:r>
          </w:p>
        </w:tc>
      </w:tr>
      <w:tr w:rsidR="00BF6610" w:rsidRPr="00BF6610" w14:paraId="739D307E" w14:textId="77777777" w:rsidTr="00CF6727">
        <w:trPr>
          <w:trHeight w:val="916"/>
        </w:trPr>
        <w:tc>
          <w:tcPr>
            <w:tcW w:w="3531" w:type="dxa"/>
          </w:tcPr>
          <w:p w14:paraId="4CDA1626"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Zero</w:t>
            </w:r>
          </w:p>
        </w:tc>
        <w:tc>
          <w:tcPr>
            <w:tcW w:w="2804" w:type="dxa"/>
          </w:tcPr>
          <w:p w14:paraId="65908077"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Greater of $250 or the first price point of the QSE submitted Energy Offer Curve</w:t>
            </w:r>
          </w:p>
        </w:tc>
      </w:tr>
    </w:tbl>
    <w:p w14:paraId="705A34C0" w14:textId="77777777" w:rsidR="00BF6610" w:rsidRPr="00BF6610" w:rsidRDefault="00BF6610" w:rsidP="00BF6610">
      <w:pPr>
        <w:spacing w:before="240" w:after="240"/>
        <w:ind w:left="2160" w:hanging="720"/>
        <w:rPr>
          <w:rFonts w:eastAsia="Times New Roman"/>
          <w:szCs w:val="20"/>
        </w:rPr>
      </w:pPr>
      <w:r w:rsidRPr="00BF6610">
        <w:rPr>
          <w:rFonts w:eastAsia="Times New Roman"/>
          <w:szCs w:val="20"/>
        </w:rPr>
        <w:t xml:space="preserve">(iii) </w:t>
      </w:r>
      <w:r w:rsidRPr="00BF6610">
        <w:rPr>
          <w:rFonts w:eastAsia="Times New Roman"/>
          <w:szCs w:val="20"/>
        </w:rPr>
        <w:tab/>
        <w:t xml:space="preserve">For each Combined Cycle Generation Resource that was RUC-committed from one On-Line configuration </w:t>
      </w:r>
      <w:proofErr w:type="gramStart"/>
      <w:r w:rsidRPr="00BF6610">
        <w:rPr>
          <w:rFonts w:eastAsia="Times New Roman"/>
          <w:szCs w:val="20"/>
        </w:rPr>
        <w:t>in order to</w:t>
      </w:r>
      <w:proofErr w:type="gramEnd"/>
      <w:r w:rsidRPr="00BF6610">
        <w:rPr>
          <w:rFonts w:eastAsia="Times New Roman"/>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BF6610" w:rsidRPr="00BF6610" w14:paraId="4911402A" w14:textId="77777777" w:rsidTr="00CF6727">
        <w:trPr>
          <w:trHeight w:val="377"/>
        </w:trPr>
        <w:tc>
          <w:tcPr>
            <w:tcW w:w="2739" w:type="dxa"/>
            <w:tcBorders>
              <w:top w:val="single" w:sz="4" w:space="0" w:color="auto"/>
              <w:left w:val="single" w:sz="4" w:space="0" w:color="auto"/>
              <w:bottom w:val="single" w:sz="4" w:space="0" w:color="auto"/>
              <w:right w:val="single" w:sz="4" w:space="0" w:color="auto"/>
            </w:tcBorders>
          </w:tcPr>
          <w:p w14:paraId="4FA6A801"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47880AC0"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Price (per MWh)</w:t>
            </w:r>
          </w:p>
        </w:tc>
      </w:tr>
      <w:tr w:rsidR="00BF6610" w:rsidRPr="00BF6610" w14:paraId="238C87B3" w14:textId="77777777" w:rsidTr="00CF6727">
        <w:trPr>
          <w:trHeight w:val="377"/>
        </w:trPr>
        <w:tc>
          <w:tcPr>
            <w:tcW w:w="2739" w:type="dxa"/>
            <w:tcBorders>
              <w:top w:val="single" w:sz="4" w:space="0" w:color="auto"/>
              <w:left w:val="single" w:sz="4" w:space="0" w:color="auto"/>
              <w:bottom w:val="single" w:sz="4" w:space="0" w:color="auto"/>
              <w:right w:val="single" w:sz="4" w:space="0" w:color="auto"/>
            </w:tcBorders>
          </w:tcPr>
          <w:p w14:paraId="35D771FC" w14:textId="77777777" w:rsidR="00BF6610" w:rsidRPr="00BF6610" w:rsidRDefault="00BF6610" w:rsidP="00BF6610">
            <w:pPr>
              <w:spacing w:after="120"/>
              <w:rPr>
                <w:rFonts w:eastAsia="Times New Roman"/>
                <w:iCs/>
                <w:sz w:val="20"/>
                <w:szCs w:val="20"/>
              </w:rPr>
            </w:pPr>
            <w:r w:rsidRPr="00BF6610">
              <w:rPr>
                <w:rFonts w:eastAsia="Times New Roman"/>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253CAB83" w14:textId="77777777" w:rsidR="00BF6610" w:rsidRPr="00BF6610" w:rsidRDefault="00BF6610" w:rsidP="00BF6610">
            <w:pPr>
              <w:spacing w:after="120"/>
              <w:rPr>
                <w:rFonts w:eastAsia="Times New Roman"/>
                <w:iCs/>
                <w:sz w:val="20"/>
                <w:szCs w:val="20"/>
              </w:rPr>
            </w:pPr>
            <w:r w:rsidRPr="00BF6610">
              <w:rPr>
                <w:rFonts w:eastAsia="Times New Roman"/>
                <w:iCs/>
                <w:sz w:val="20"/>
                <w:szCs w:val="20"/>
              </w:rPr>
              <w:t>$250</w:t>
            </w:r>
          </w:p>
        </w:tc>
      </w:tr>
      <w:tr w:rsidR="00BF6610" w:rsidRPr="00BF6610" w14:paraId="18B5DD0F" w14:textId="77777777" w:rsidTr="00CF6727">
        <w:trPr>
          <w:trHeight w:val="377"/>
        </w:trPr>
        <w:tc>
          <w:tcPr>
            <w:tcW w:w="2739" w:type="dxa"/>
            <w:tcBorders>
              <w:top w:val="single" w:sz="4" w:space="0" w:color="auto"/>
              <w:left w:val="single" w:sz="4" w:space="0" w:color="auto"/>
              <w:bottom w:val="single" w:sz="4" w:space="0" w:color="auto"/>
              <w:right w:val="single" w:sz="4" w:space="0" w:color="auto"/>
            </w:tcBorders>
          </w:tcPr>
          <w:p w14:paraId="613E9FF6" w14:textId="77777777" w:rsidR="00BF6610" w:rsidRPr="00BF6610" w:rsidRDefault="00BF6610" w:rsidP="00BF6610">
            <w:pPr>
              <w:spacing w:after="120"/>
              <w:rPr>
                <w:rFonts w:eastAsia="Times New Roman"/>
                <w:iCs/>
                <w:sz w:val="20"/>
                <w:szCs w:val="20"/>
              </w:rPr>
            </w:pPr>
            <w:r w:rsidRPr="00BF6610">
              <w:rPr>
                <w:rFonts w:eastAsia="Times New Roman"/>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3A8B9A93" w14:textId="77777777" w:rsidR="00BF6610" w:rsidRPr="00BF6610" w:rsidRDefault="00BF6610" w:rsidP="00BF6610">
            <w:pPr>
              <w:spacing w:after="120"/>
              <w:rPr>
                <w:rFonts w:eastAsia="Times New Roman"/>
                <w:iCs/>
                <w:sz w:val="20"/>
                <w:szCs w:val="20"/>
              </w:rPr>
            </w:pPr>
            <w:r w:rsidRPr="00BF6610">
              <w:rPr>
                <w:rFonts w:eastAsia="Times New Roman"/>
                <w:iCs/>
                <w:sz w:val="20"/>
                <w:szCs w:val="20"/>
              </w:rPr>
              <w:t>$250</w:t>
            </w:r>
          </w:p>
        </w:tc>
      </w:tr>
    </w:tbl>
    <w:p w14:paraId="13EE5242" w14:textId="77777777" w:rsidR="00BF6610" w:rsidRPr="00BF6610" w:rsidRDefault="00BF6610" w:rsidP="00BF6610">
      <w:pPr>
        <w:spacing w:before="240" w:after="240"/>
        <w:ind w:left="2160" w:hanging="720"/>
        <w:rPr>
          <w:rFonts w:eastAsia="Times New Roman"/>
          <w:szCs w:val="20"/>
        </w:rPr>
      </w:pPr>
      <w:r w:rsidRPr="00BF6610">
        <w:rPr>
          <w:rFonts w:eastAsia="Times New Roman"/>
          <w:szCs w:val="20"/>
        </w:rPr>
        <w:t xml:space="preserve">(iv) </w:t>
      </w:r>
      <w:r w:rsidRPr="00BF6610">
        <w:rPr>
          <w:rFonts w:eastAsia="Times New Roman"/>
          <w:szCs w:val="20"/>
        </w:rPr>
        <w:tab/>
        <w:t xml:space="preserve">For each Combined Cycle Generation Resource that was RUC-committed from one On-Line configuration </w:t>
      </w:r>
      <w:proofErr w:type="gramStart"/>
      <w:r w:rsidRPr="00BF6610">
        <w:rPr>
          <w:rFonts w:eastAsia="Times New Roman"/>
          <w:szCs w:val="20"/>
        </w:rPr>
        <w:t>in order to</w:t>
      </w:r>
      <w:proofErr w:type="gramEnd"/>
      <w:r w:rsidRPr="00BF6610">
        <w:rPr>
          <w:rFonts w:eastAsia="Times New Roman"/>
          <w:szCs w:val="20"/>
        </w:rPr>
        <w:t xml:space="preserve">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BF6610" w:rsidRPr="00BF6610" w14:paraId="2FD1EBA8" w14:textId="77777777" w:rsidTr="00CF6727">
        <w:trPr>
          <w:trHeight w:val="350"/>
        </w:trPr>
        <w:tc>
          <w:tcPr>
            <w:tcW w:w="3279" w:type="dxa"/>
          </w:tcPr>
          <w:p w14:paraId="38D65E3B"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MW</w:t>
            </w:r>
          </w:p>
        </w:tc>
        <w:tc>
          <w:tcPr>
            <w:tcW w:w="3060" w:type="dxa"/>
          </w:tcPr>
          <w:p w14:paraId="12E9D660"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Price (per MWh)</w:t>
            </w:r>
          </w:p>
        </w:tc>
      </w:tr>
      <w:tr w:rsidR="00BF6610" w:rsidRPr="00BF6610" w14:paraId="7310206A" w14:textId="77777777" w:rsidTr="00CF6727">
        <w:trPr>
          <w:trHeight w:val="345"/>
        </w:trPr>
        <w:tc>
          <w:tcPr>
            <w:tcW w:w="3279" w:type="dxa"/>
          </w:tcPr>
          <w:p w14:paraId="234A4A26"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HSL of RUC-committed configuration (if more than highest MW in Energy Offer Curve)</w:t>
            </w:r>
          </w:p>
        </w:tc>
        <w:tc>
          <w:tcPr>
            <w:tcW w:w="3060" w:type="dxa"/>
          </w:tcPr>
          <w:p w14:paraId="740B5D88"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Greater of $250 or price associated with the highest MW in QSE submitted Energy Offer Curve</w:t>
            </w:r>
          </w:p>
        </w:tc>
      </w:tr>
      <w:tr w:rsidR="00BF6610" w:rsidRPr="00BF6610" w14:paraId="531A9ED5" w14:textId="77777777" w:rsidTr="00CF6727">
        <w:trPr>
          <w:trHeight w:val="615"/>
        </w:trPr>
        <w:tc>
          <w:tcPr>
            <w:tcW w:w="3279" w:type="dxa"/>
          </w:tcPr>
          <w:p w14:paraId="4CB88602"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Energy Offer Curve for MW at and above HSL of QSE-committed configuration</w:t>
            </w:r>
          </w:p>
        </w:tc>
        <w:tc>
          <w:tcPr>
            <w:tcW w:w="3060" w:type="dxa"/>
          </w:tcPr>
          <w:p w14:paraId="5DF9CC2C"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Greater of $250 or the QSE submitted Energy Offer Curve</w:t>
            </w:r>
          </w:p>
        </w:tc>
      </w:tr>
      <w:tr w:rsidR="00BF6610" w:rsidRPr="00BF6610" w14:paraId="6A12F6BF" w14:textId="77777777" w:rsidTr="00CF6727">
        <w:trPr>
          <w:trHeight w:val="615"/>
        </w:trPr>
        <w:tc>
          <w:tcPr>
            <w:tcW w:w="3279" w:type="dxa"/>
          </w:tcPr>
          <w:p w14:paraId="3F4C2BF8"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HSL of QSE-committed configuration (if more than highest MW in Energy Offer Curve and price associated with highest MW in Energy Offer Curve is less than $250)</w:t>
            </w:r>
          </w:p>
        </w:tc>
        <w:tc>
          <w:tcPr>
            <w:tcW w:w="3060" w:type="dxa"/>
          </w:tcPr>
          <w:p w14:paraId="683F93B8"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$250</w:t>
            </w:r>
          </w:p>
        </w:tc>
      </w:tr>
      <w:tr w:rsidR="00BF6610" w:rsidRPr="00BF6610" w14:paraId="52ABB4FD" w14:textId="77777777" w:rsidTr="00CF6727">
        <w:trPr>
          <w:trHeight w:val="368"/>
        </w:trPr>
        <w:tc>
          <w:tcPr>
            <w:tcW w:w="3279" w:type="dxa"/>
          </w:tcPr>
          <w:p w14:paraId="7490F5B8"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HSL of QSE-committed configuration (if more than highest MW in Energy Offer Curve)</w:t>
            </w:r>
          </w:p>
        </w:tc>
        <w:tc>
          <w:tcPr>
            <w:tcW w:w="3060" w:type="dxa"/>
          </w:tcPr>
          <w:p w14:paraId="782F891A"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Price associated with the highest MW in QSE submitted Energy Offer Curve</w:t>
            </w:r>
          </w:p>
        </w:tc>
      </w:tr>
      <w:tr w:rsidR="00BF6610" w:rsidRPr="00BF6610" w14:paraId="3514E6B7" w14:textId="77777777" w:rsidTr="00CF6727">
        <w:trPr>
          <w:trHeight w:val="773"/>
        </w:trPr>
        <w:tc>
          <w:tcPr>
            <w:tcW w:w="3279" w:type="dxa"/>
          </w:tcPr>
          <w:p w14:paraId="204B2235"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Energy Offer Curve for MW at and below HSL of QSE-committed configuration</w:t>
            </w:r>
          </w:p>
        </w:tc>
        <w:tc>
          <w:tcPr>
            <w:tcW w:w="3060" w:type="dxa"/>
          </w:tcPr>
          <w:p w14:paraId="7D6C0BFD"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The QSE submitted Energy Offer Curve</w:t>
            </w:r>
          </w:p>
        </w:tc>
      </w:tr>
      <w:tr w:rsidR="00BF6610" w:rsidRPr="00BF6610" w14:paraId="3957D4B8" w14:textId="77777777" w:rsidTr="00CF6727">
        <w:trPr>
          <w:trHeight w:val="503"/>
        </w:trPr>
        <w:tc>
          <w:tcPr>
            <w:tcW w:w="3279" w:type="dxa"/>
          </w:tcPr>
          <w:p w14:paraId="7DE3D36B"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1 MW below lowest MW in Energy Offer Curve (if more than LSL)</w:t>
            </w:r>
          </w:p>
        </w:tc>
        <w:tc>
          <w:tcPr>
            <w:tcW w:w="3060" w:type="dxa"/>
          </w:tcPr>
          <w:p w14:paraId="2832A104"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-$249.99</w:t>
            </w:r>
          </w:p>
        </w:tc>
      </w:tr>
      <w:tr w:rsidR="00BF6610" w:rsidRPr="00BF6610" w14:paraId="7CBD3A85" w14:textId="77777777" w:rsidTr="00CF6727">
        <w:trPr>
          <w:trHeight w:val="467"/>
        </w:trPr>
        <w:tc>
          <w:tcPr>
            <w:tcW w:w="3279" w:type="dxa"/>
          </w:tcPr>
          <w:p w14:paraId="79886E82"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LSL (if less than lowest MW in Energy Offer Curve)</w:t>
            </w:r>
          </w:p>
        </w:tc>
        <w:tc>
          <w:tcPr>
            <w:tcW w:w="3060" w:type="dxa"/>
          </w:tcPr>
          <w:p w14:paraId="02045F00"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-$250.00</w:t>
            </w:r>
          </w:p>
        </w:tc>
      </w:tr>
    </w:tbl>
    <w:p w14:paraId="027AF104" w14:textId="77777777" w:rsidR="00BF6610" w:rsidRPr="00BF6610" w:rsidRDefault="00BF6610" w:rsidP="00BF6610">
      <w:pPr>
        <w:spacing w:before="240" w:after="240"/>
        <w:ind w:left="720" w:hanging="720"/>
        <w:rPr>
          <w:rFonts w:eastAsia="Times New Roman"/>
          <w:szCs w:val="20"/>
        </w:rPr>
      </w:pPr>
      <w:r w:rsidRPr="00BF6610">
        <w:rPr>
          <w:rFonts w:eastAsia="Times New Roman"/>
          <w:szCs w:val="20"/>
        </w:rPr>
        <w:lastRenderedPageBreak/>
        <w:t>(5)</w:t>
      </w:r>
      <w:r w:rsidRPr="00BF6610">
        <w:rPr>
          <w:rFonts w:eastAsia="Times New Roman"/>
          <w:szCs w:val="20"/>
        </w:rPr>
        <w:tab/>
        <w:t>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BF6610" w:rsidDel="00995694">
        <w:rPr>
          <w:rFonts w:eastAsia="Times New Roman"/>
          <w:szCs w:val="20"/>
        </w:rPr>
        <w:t xml:space="preserve"> </w:t>
      </w:r>
    </w:p>
    <w:p w14:paraId="417CD1D6" w14:textId="77777777" w:rsidR="00BF6610" w:rsidRPr="00BF6610" w:rsidRDefault="00BF6610" w:rsidP="00BF6610">
      <w:pPr>
        <w:spacing w:after="240"/>
        <w:ind w:left="720" w:hanging="720"/>
        <w:rPr>
          <w:rFonts w:eastAsia="Times New Roman"/>
          <w:szCs w:val="20"/>
        </w:rPr>
      </w:pPr>
      <w:r w:rsidRPr="00BF6610">
        <w:rPr>
          <w:rFonts w:eastAsia="Times New Roman"/>
          <w:szCs w:val="20"/>
        </w:rPr>
        <w:t>(6)</w:t>
      </w:r>
      <w:r w:rsidRPr="00BF6610">
        <w:rPr>
          <w:rFonts w:eastAsia="Times New Roman"/>
          <w:szCs w:val="20"/>
        </w:rPr>
        <w:tab/>
        <w:t>For a CLR whose QSE has submitted an RTM Energy Bid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BF6610" w:rsidRPr="00BF6610" w14:paraId="0E4A0FA6" w14:textId="77777777" w:rsidTr="00CF6727">
        <w:trPr>
          <w:jc w:val="center"/>
        </w:trPr>
        <w:tc>
          <w:tcPr>
            <w:tcW w:w="3596" w:type="dxa"/>
          </w:tcPr>
          <w:p w14:paraId="6C8ADF1A"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MW</w:t>
            </w:r>
          </w:p>
        </w:tc>
        <w:tc>
          <w:tcPr>
            <w:tcW w:w="2875" w:type="dxa"/>
          </w:tcPr>
          <w:p w14:paraId="269DC98E" w14:textId="77777777" w:rsidR="00BF6610" w:rsidRPr="00BF6610" w:rsidRDefault="00BF6610" w:rsidP="00BF6610">
            <w:pPr>
              <w:spacing w:after="120"/>
              <w:rPr>
                <w:rFonts w:eastAsia="Times New Roman"/>
                <w:b/>
                <w:iCs/>
                <w:sz w:val="20"/>
                <w:szCs w:val="20"/>
              </w:rPr>
            </w:pPr>
            <w:r w:rsidRPr="00BF6610">
              <w:rPr>
                <w:rFonts w:eastAsia="Times New Roman"/>
                <w:b/>
                <w:iCs/>
                <w:sz w:val="20"/>
                <w:szCs w:val="20"/>
              </w:rPr>
              <w:t>Price (per MWh)</w:t>
            </w:r>
          </w:p>
        </w:tc>
      </w:tr>
      <w:tr w:rsidR="00BF6610" w:rsidRPr="00BF6610" w14:paraId="68DCE616" w14:textId="77777777" w:rsidTr="00CF6727">
        <w:trPr>
          <w:jc w:val="center"/>
        </w:trPr>
        <w:tc>
          <w:tcPr>
            <w:tcW w:w="3596" w:type="dxa"/>
          </w:tcPr>
          <w:p w14:paraId="4A471C96"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LPC to MPC minus maximum MW of RTM Energy Bid</w:t>
            </w:r>
          </w:p>
        </w:tc>
        <w:tc>
          <w:tcPr>
            <w:tcW w:w="2875" w:type="dxa"/>
          </w:tcPr>
          <w:p w14:paraId="252072B2"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Price associated with the lowest MW in submitted RTM Energy Bid curve</w:t>
            </w:r>
          </w:p>
        </w:tc>
      </w:tr>
      <w:tr w:rsidR="00BF6610" w:rsidRPr="00BF6610" w14:paraId="7A462A15" w14:textId="77777777" w:rsidTr="00CF6727">
        <w:trPr>
          <w:jc w:val="center"/>
        </w:trPr>
        <w:tc>
          <w:tcPr>
            <w:tcW w:w="3596" w:type="dxa"/>
          </w:tcPr>
          <w:p w14:paraId="7D73C882"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MPC minus maximum MW of RTM Energy Bid to MPC</w:t>
            </w:r>
          </w:p>
        </w:tc>
        <w:tc>
          <w:tcPr>
            <w:tcW w:w="2875" w:type="dxa"/>
          </w:tcPr>
          <w:p w14:paraId="5DE0205B"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RTM Energy Bid curve</w:t>
            </w:r>
          </w:p>
        </w:tc>
      </w:tr>
      <w:tr w:rsidR="00BF6610" w:rsidRPr="00BF6610" w14:paraId="5E2E5F98" w14:textId="77777777" w:rsidTr="00CF6727">
        <w:trPr>
          <w:jc w:val="center"/>
        </w:trPr>
        <w:tc>
          <w:tcPr>
            <w:tcW w:w="3596" w:type="dxa"/>
          </w:tcPr>
          <w:p w14:paraId="70C95E76"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MPC</w:t>
            </w:r>
          </w:p>
        </w:tc>
        <w:tc>
          <w:tcPr>
            <w:tcW w:w="2875" w:type="dxa"/>
          </w:tcPr>
          <w:p w14:paraId="7839D85D" w14:textId="77777777" w:rsidR="00BF6610" w:rsidRPr="00BF6610" w:rsidRDefault="00BF6610" w:rsidP="00BF6610">
            <w:pPr>
              <w:spacing w:after="60"/>
              <w:rPr>
                <w:rFonts w:eastAsia="Times New Roman"/>
                <w:iCs/>
                <w:sz w:val="20"/>
                <w:szCs w:val="20"/>
              </w:rPr>
            </w:pPr>
            <w:r w:rsidRPr="00BF6610">
              <w:rPr>
                <w:rFonts w:eastAsia="Times New Roman"/>
                <w:iCs/>
                <w:sz w:val="20"/>
                <w:szCs w:val="20"/>
              </w:rPr>
              <w:t>Right-most point (lowest price) on RTM Energy Bid curve</w:t>
            </w:r>
          </w:p>
        </w:tc>
      </w:tr>
    </w:tbl>
    <w:p w14:paraId="34163524" w14:textId="77777777" w:rsidR="00BF6610" w:rsidRPr="00BF6610" w:rsidRDefault="00BF6610" w:rsidP="00BF6610">
      <w:pPr>
        <w:spacing w:before="240"/>
        <w:ind w:left="720" w:hanging="720"/>
        <w:rPr>
          <w:rFonts w:eastAsia="Times New Roman"/>
          <w:szCs w:val="20"/>
        </w:rPr>
      </w:pPr>
      <w:r w:rsidRPr="00BF6610">
        <w:rPr>
          <w:rFonts w:eastAsia="Times New Roman"/>
          <w:szCs w:val="20"/>
        </w:rPr>
        <w:t>(7)</w:t>
      </w:r>
      <w:r w:rsidRPr="00BF6610">
        <w:rPr>
          <w:rFonts w:eastAsia="Times New Roman"/>
          <w:szCs w:val="20"/>
        </w:rPr>
        <w:tab/>
        <w:t>ERCOT shall ensure that any RTM Energy Bid is monotonically non-increasing.  The QSE representing the CLR shall be responsible for all RTM Energy Bids, including bids updated by ERCOT as described above.</w:t>
      </w:r>
    </w:p>
    <w:p w14:paraId="530187A2" w14:textId="77777777" w:rsidR="00BF6610" w:rsidRPr="00BF6610" w:rsidRDefault="00BF6610" w:rsidP="00BF6610">
      <w:pPr>
        <w:spacing w:before="240" w:after="240"/>
        <w:ind w:left="720" w:hanging="720"/>
        <w:rPr>
          <w:rFonts w:eastAsia="Times New Roman"/>
          <w:szCs w:val="20"/>
        </w:rPr>
      </w:pPr>
      <w:r w:rsidRPr="00BF6610">
        <w:rPr>
          <w:rFonts w:eastAsia="Times New Roman"/>
          <w:szCs w:val="20"/>
        </w:rPr>
        <w:t>(8)</w:t>
      </w:r>
      <w:r w:rsidRPr="00BF6610">
        <w:rPr>
          <w:rFonts w:eastAsia="Times New Roman"/>
          <w:szCs w:val="20"/>
        </w:rPr>
        <w:tab/>
        <w:t>If a CLR telemeters a status of OUTL, it is not considered as dispatchable capacity by SCED.  A QSE may use this function to inform ERCOT of instances when the CLR is unable to follow SCED Dispatch Instructions.  Under all telemetered statuses including OUTL, the remaining telemetry quantities submitted by the QSE shall represent the operating conditions of the CLR that can be verified by ERCOT.  A QSE representing a CLR with a telemetered status of OUTL is still obligated to provide any applicable Ancillary Service Resource Responsibilities previously awarded to that CLR.  This paragraph does not apply to ESRs.</w:t>
      </w:r>
    </w:p>
    <w:p w14:paraId="7CBD3EB8" w14:textId="77777777" w:rsidR="00BF6610" w:rsidRPr="00BF6610" w:rsidRDefault="00BF6610" w:rsidP="00BF6610">
      <w:pPr>
        <w:spacing w:after="240"/>
        <w:ind w:left="720" w:hanging="720"/>
        <w:rPr>
          <w:rFonts w:eastAsia="Times New Roman"/>
          <w:szCs w:val="20"/>
        </w:rPr>
      </w:pPr>
      <w:r w:rsidRPr="00BF6610">
        <w:rPr>
          <w:rFonts w:eastAsia="Times New Roman"/>
          <w:szCs w:val="20"/>
        </w:rPr>
        <w:t>(9)</w:t>
      </w:r>
      <w:r w:rsidRPr="00BF6610">
        <w:rPr>
          <w:rFonts w:eastAsia="Times New Roman"/>
          <w:szCs w:val="20"/>
        </w:rPr>
        <w:tab/>
        <w:t xml:space="preserve">Energy Offer Curves that were constructed in whole or in part with proxy Energy Offer Curves shall </w:t>
      </w:r>
      <w:proofErr w:type="gramStart"/>
      <w:r w:rsidRPr="00BF6610">
        <w:rPr>
          <w:rFonts w:eastAsia="Times New Roman"/>
          <w:szCs w:val="20"/>
        </w:rPr>
        <w:t>be so</w:t>
      </w:r>
      <w:proofErr w:type="gramEnd"/>
      <w:r w:rsidRPr="00BF6610">
        <w:rPr>
          <w:rFonts w:eastAsia="Times New Roman"/>
          <w:szCs w:val="20"/>
        </w:rPr>
        <w:t xml:space="preserve"> marked in all ERCOT postings or references to the energy offer.</w:t>
      </w:r>
    </w:p>
    <w:p w14:paraId="031C1621" w14:textId="77777777" w:rsidR="00BF6610" w:rsidRPr="00BF6610" w:rsidRDefault="00BF6610" w:rsidP="00BF6610">
      <w:pPr>
        <w:spacing w:before="240" w:after="240"/>
        <w:ind w:left="720" w:hanging="720"/>
        <w:rPr>
          <w:rFonts w:eastAsia="Times New Roman"/>
          <w:szCs w:val="20"/>
        </w:rPr>
      </w:pPr>
      <w:r w:rsidRPr="00BF6610">
        <w:rPr>
          <w:rFonts w:eastAsia="Times New Roman"/>
          <w:szCs w:val="20"/>
        </w:rPr>
        <w:t>(10)</w:t>
      </w:r>
      <w:r w:rsidRPr="00BF6610">
        <w:rPr>
          <w:rFonts w:eastAsia="Times New Roman"/>
          <w:szCs w:val="20"/>
        </w:rPr>
        <w:tab/>
        <w:t>The two-step SCED methodology referenced in paragraph (1) above is:</w:t>
      </w:r>
    </w:p>
    <w:p w14:paraId="67899813" w14:textId="77777777" w:rsidR="00BF6610" w:rsidRPr="00BF6610" w:rsidRDefault="00BF6610" w:rsidP="00BF6610">
      <w:pPr>
        <w:spacing w:after="240"/>
        <w:ind w:left="1440" w:hanging="720"/>
        <w:rPr>
          <w:rFonts w:eastAsia="Times New Roman"/>
          <w:szCs w:val="20"/>
        </w:rPr>
      </w:pPr>
      <w:r w:rsidRPr="00BF6610">
        <w:rPr>
          <w:rFonts w:eastAsia="Times New Roman"/>
          <w:szCs w:val="20"/>
        </w:rPr>
        <w:t>(a)</w:t>
      </w:r>
      <w:r w:rsidRPr="00BF6610">
        <w:rPr>
          <w:rFonts w:eastAsia="Times New Roman"/>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CLRs, whether submitted by QSEs or created by ERCOT under this Section, are used in the SCED to determine “Reference LMPs.”</w:t>
      </w:r>
    </w:p>
    <w:p w14:paraId="249BF190" w14:textId="77777777" w:rsidR="00BF6610" w:rsidRPr="00BF6610" w:rsidRDefault="00BF6610" w:rsidP="00BF6610">
      <w:pPr>
        <w:spacing w:after="240"/>
        <w:ind w:left="1440" w:hanging="720"/>
        <w:rPr>
          <w:rFonts w:eastAsia="Times New Roman"/>
          <w:szCs w:val="20"/>
        </w:rPr>
      </w:pPr>
      <w:r w:rsidRPr="00BF6610">
        <w:rPr>
          <w:rFonts w:eastAsia="Times New Roman"/>
          <w:szCs w:val="20"/>
        </w:rPr>
        <w:t>(b)</w:t>
      </w:r>
      <w:r w:rsidRPr="00BF6610">
        <w:rPr>
          <w:rFonts w:eastAsia="Times New Roman"/>
          <w:szCs w:val="20"/>
        </w:rPr>
        <w:tab/>
        <w:t>The second step is to execute the SCED process to produce Base Points, Shadow Prices, and LMPs, subject to security constraints (including Competitive and Non-Competitive Constraints) and other Resource constraints.  The second step must:</w:t>
      </w:r>
    </w:p>
    <w:p w14:paraId="0D8EF7EF" w14:textId="77777777" w:rsidR="00BF6610" w:rsidRPr="00BF6610" w:rsidRDefault="00BF6610" w:rsidP="00BF6610">
      <w:pPr>
        <w:spacing w:after="240"/>
        <w:ind w:left="2160" w:hanging="720"/>
        <w:rPr>
          <w:rFonts w:eastAsia="Times New Roman"/>
          <w:szCs w:val="20"/>
        </w:rPr>
      </w:pPr>
      <w:r w:rsidRPr="00BF6610">
        <w:rPr>
          <w:rFonts w:eastAsia="Times New Roman"/>
          <w:szCs w:val="20"/>
        </w:rPr>
        <w:lastRenderedPageBreak/>
        <w:t>(i)</w:t>
      </w:r>
      <w:r w:rsidRPr="00BF6610">
        <w:rPr>
          <w:rFonts w:eastAsia="Times New Roman"/>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40CA3E67" w14:textId="77777777" w:rsidR="00BF6610" w:rsidRPr="00BF6610" w:rsidRDefault="00BF6610" w:rsidP="00BF6610">
      <w:pPr>
        <w:spacing w:after="240"/>
        <w:ind w:left="2160" w:hanging="720"/>
        <w:rPr>
          <w:rFonts w:eastAsia="Times New Roman"/>
          <w:szCs w:val="20"/>
        </w:rPr>
      </w:pPr>
      <w:r w:rsidRPr="00BF6610">
        <w:rPr>
          <w:rFonts w:eastAsia="Times New Roman"/>
          <w:szCs w:val="20"/>
        </w:rPr>
        <w:t>(ii)</w:t>
      </w:r>
      <w:r w:rsidRPr="00BF6610">
        <w:rPr>
          <w:rFonts w:eastAsia="Times New Roman"/>
          <w:szCs w:val="20"/>
        </w:rPr>
        <w:tab/>
        <w:t xml:space="preserve">Use RTM Energy Bid curves for all available CLRs, whether submitted by QSEs or created by ERCOT.  There is no mitigation of RTM Energy Bids.  </w:t>
      </w:r>
      <w:r w:rsidRPr="00BF6610">
        <w:rPr>
          <w:rFonts w:eastAsia="Times New Roman"/>
          <w:iCs/>
          <w:szCs w:val="20"/>
        </w:rPr>
        <w:t>An RTM Energy Bid from a CLR represents the bid for energy distributed across all nodes in the Load Zone in which the CLR is located.  For an ESR, an RTM Energy Bid represents a bid for energy at the ESR’s Resource Node</w:t>
      </w:r>
      <w:r w:rsidRPr="00BF6610">
        <w:rPr>
          <w:rFonts w:eastAsia="Times New Roman"/>
          <w:szCs w:val="20"/>
        </w:rPr>
        <w:t>; and</w:t>
      </w:r>
    </w:p>
    <w:p w14:paraId="29C8C033" w14:textId="77777777" w:rsidR="00BF6610" w:rsidRPr="00BF6610" w:rsidRDefault="00BF6610" w:rsidP="00BF6610">
      <w:pPr>
        <w:spacing w:after="240"/>
        <w:ind w:left="2160" w:hanging="720"/>
        <w:rPr>
          <w:rFonts w:eastAsia="Times New Roman"/>
          <w:szCs w:val="20"/>
        </w:rPr>
      </w:pPr>
      <w:r w:rsidRPr="00BF6610">
        <w:rPr>
          <w:rFonts w:eastAsia="Times New Roman"/>
          <w:szCs w:val="20"/>
        </w:rPr>
        <w:t>(iii)</w:t>
      </w:r>
      <w:r w:rsidRPr="00BF6610">
        <w:rPr>
          <w:rFonts w:eastAsia="Times New Roman"/>
          <w:szCs w:val="20"/>
        </w:rPr>
        <w:tab/>
        <w:t>Observe all Competitive and Non-Competitive Constraints.</w:t>
      </w:r>
    </w:p>
    <w:p w14:paraId="158222A5" w14:textId="77777777" w:rsidR="00BF6610" w:rsidRPr="00BF6610" w:rsidRDefault="00BF6610" w:rsidP="00BF6610">
      <w:pPr>
        <w:spacing w:after="240"/>
        <w:ind w:left="1440" w:hanging="720"/>
        <w:rPr>
          <w:rFonts w:eastAsia="Times New Roman"/>
          <w:szCs w:val="20"/>
        </w:rPr>
      </w:pPr>
      <w:r w:rsidRPr="00BF6610">
        <w:rPr>
          <w:rFonts w:eastAsia="Times New Roman"/>
          <w:szCs w:val="20"/>
        </w:rPr>
        <w:t>(c)</w:t>
      </w:r>
      <w:r w:rsidRPr="00BF6610">
        <w:rPr>
          <w:rFonts w:eastAsia="Times New Roman"/>
          <w:szCs w:val="20"/>
        </w:rPr>
        <w:tab/>
        <w:t xml:space="preserve">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w:t>
      </w:r>
      <w:proofErr w:type="gramStart"/>
      <w:r w:rsidRPr="00BF6610">
        <w:rPr>
          <w:rFonts w:eastAsia="Times New Roman"/>
          <w:szCs w:val="20"/>
        </w:rPr>
        <w:t>ERCOT shall</w:t>
      </w:r>
      <w:proofErr w:type="gramEnd"/>
      <w:r w:rsidRPr="00BF6610">
        <w:rPr>
          <w:rFonts w:eastAsia="Times New Roman"/>
          <w:szCs w:val="20"/>
        </w:rPr>
        <w:t xml:space="preserve"> </w:t>
      </w:r>
      <w:proofErr w:type="gramStart"/>
      <w:r w:rsidRPr="00BF6610">
        <w:rPr>
          <w:rFonts w:eastAsia="Times New Roman"/>
          <w:szCs w:val="20"/>
        </w:rPr>
        <w:t>provide</w:t>
      </w:r>
      <w:proofErr w:type="gramEnd"/>
      <w:r w:rsidRPr="00BF6610">
        <w:rPr>
          <w:rFonts w:eastAsia="Times New Roman"/>
          <w:szCs w:val="20"/>
        </w:rPr>
        <w:t xml:space="preserve"> </w:t>
      </w:r>
      <w:proofErr w:type="gramStart"/>
      <w:r w:rsidRPr="00BF6610">
        <w:rPr>
          <w:rFonts w:eastAsia="Times New Roman"/>
          <w:szCs w:val="20"/>
        </w:rPr>
        <w:t>the</w:t>
      </w:r>
      <w:proofErr w:type="gramEnd"/>
      <w:r w:rsidRPr="00BF6610">
        <w:rPr>
          <w:rFonts w:eastAsia="Times New Roman"/>
          <w:szCs w:val="20"/>
        </w:rPr>
        <w:t xml:space="preserve"> summary </w:t>
      </w:r>
      <w:proofErr w:type="gramStart"/>
      <w:r w:rsidRPr="00BF6610">
        <w:rPr>
          <w:rFonts w:eastAsia="Times New Roman"/>
          <w:szCs w:val="20"/>
        </w:rPr>
        <w:t>to</w:t>
      </w:r>
      <w:proofErr w:type="gramEnd"/>
      <w:r w:rsidRPr="00BF6610">
        <w:rPr>
          <w:rFonts w:eastAsia="Times New Roman"/>
          <w:szCs w:val="20"/>
        </w:rPr>
        <w:t xml:space="preserve"> Market Participants </w:t>
      </w:r>
      <w:proofErr w:type="gramStart"/>
      <w:r w:rsidRPr="00BF6610">
        <w:rPr>
          <w:rFonts w:eastAsia="Times New Roman"/>
          <w:szCs w:val="20"/>
        </w:rPr>
        <w:t>on</w:t>
      </w:r>
      <w:proofErr w:type="gramEnd"/>
      <w:r w:rsidRPr="00BF6610">
        <w:rPr>
          <w:rFonts w:eastAsia="Times New Roman"/>
          <w:szCs w:val="20"/>
        </w:rPr>
        <w:t xml:space="preserve"> the MIS Secure Area and </w:t>
      </w:r>
      <w:proofErr w:type="gramStart"/>
      <w:r w:rsidRPr="00BF6610">
        <w:rPr>
          <w:rFonts w:eastAsia="Times New Roman"/>
          <w:szCs w:val="20"/>
        </w:rPr>
        <w:t>to</w:t>
      </w:r>
      <w:proofErr w:type="gramEnd"/>
      <w:r w:rsidRPr="00BF6610">
        <w:rPr>
          <w:rFonts w:eastAsia="Times New Roman"/>
          <w:szCs w:val="20"/>
        </w:rPr>
        <w:t xml:space="preserve"> the Independent Market Monitor (IMM).</w:t>
      </w:r>
    </w:p>
    <w:p w14:paraId="3C77DDAC" w14:textId="77777777" w:rsidR="00BF6610" w:rsidRPr="00BF6610" w:rsidRDefault="00BF6610" w:rsidP="00BF6610">
      <w:pPr>
        <w:spacing w:after="240"/>
        <w:ind w:left="720" w:hanging="720"/>
        <w:rPr>
          <w:rFonts w:eastAsia="Times New Roman"/>
          <w:iCs/>
          <w:szCs w:val="20"/>
        </w:rPr>
      </w:pPr>
      <w:r w:rsidRPr="00BF6610">
        <w:rPr>
          <w:rFonts w:eastAsia="Times New Roman"/>
          <w:iCs/>
          <w:szCs w:val="20"/>
        </w:rPr>
        <w:t>(11)</w:t>
      </w:r>
      <w:r w:rsidRPr="00BF6610">
        <w:rPr>
          <w:rFonts w:eastAsia="Times New Roman"/>
          <w:iCs/>
          <w:szCs w:val="20"/>
        </w:rPr>
        <w:tab/>
        <w:t xml:space="preserve">For each SCED process, in addition to the binding Base Points and LMPs, ERCOT shall calculate a non-binding projection of the Base Points and Resource Node LMPs, Real-Time Reliability Deployment Price Adders, Real-Time </w:t>
      </w:r>
      <w:r w:rsidRPr="00BF6610">
        <w:rPr>
          <w:rFonts w:eastAsia="Times New Roman"/>
          <w:szCs w:val="20"/>
        </w:rPr>
        <w:t>On-Line Reserve Price</w:t>
      </w:r>
      <w:r w:rsidRPr="00BF6610">
        <w:rPr>
          <w:rFonts w:eastAsia="Times New Roman"/>
          <w:iCs/>
          <w:szCs w:val="20"/>
        </w:rPr>
        <w:t xml:space="preserve"> Adders, Real-Time </w:t>
      </w:r>
      <w:r w:rsidRPr="00BF6610">
        <w:rPr>
          <w:rFonts w:eastAsia="Times New Roman"/>
          <w:szCs w:val="20"/>
        </w:rPr>
        <w:t>Off-Line Reserve Price</w:t>
      </w:r>
      <w:r w:rsidRPr="00BF6610">
        <w:rPr>
          <w:rFonts w:eastAsia="Times New Roman"/>
          <w:iCs/>
          <w:szCs w:val="20"/>
        </w:rPr>
        <w:t xml:space="preserv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BF6610">
        <w:rPr>
          <w:rFonts w:eastAsia="Times New Roman"/>
          <w:szCs w:val="20"/>
        </w:rPr>
        <w:t xml:space="preserve"> Determination of Real-Time On-Line Reliability </w:t>
      </w:r>
      <w:proofErr w:type="gramStart"/>
      <w:r w:rsidRPr="00BF6610">
        <w:rPr>
          <w:rFonts w:eastAsia="Times New Roman"/>
          <w:szCs w:val="20"/>
        </w:rPr>
        <w:t>Deployment Price</w:t>
      </w:r>
      <w:proofErr w:type="gramEnd"/>
      <w:r w:rsidRPr="00BF6610">
        <w:rPr>
          <w:rFonts w:eastAsia="Times New Roman"/>
          <w:szCs w:val="20"/>
        </w:rPr>
        <w:t xml:space="preserve"> Adder</w:t>
      </w:r>
      <w:r w:rsidRPr="00BF6610" w:rsidDel="008F055F">
        <w:rPr>
          <w:rFonts w:eastAsia="Times New Roman"/>
          <w:iCs/>
          <w:szCs w:val="20"/>
        </w:rPr>
        <w:t>,</w:t>
      </w:r>
      <w:r w:rsidRPr="00BF6610">
        <w:rPr>
          <w:rFonts w:eastAsia="Times New Roman"/>
          <w:iCs/>
          <w:szCs w:val="20"/>
        </w:rPr>
        <w:t xml:space="preserve"> the non-binding projection of Real-Time Reliability Deployment Price Adders shall be estimated based on GTBD, </w:t>
      </w:r>
      <w:r w:rsidRPr="00BF6610">
        <w:rPr>
          <w:rFonts w:eastAsia="Times New Roman"/>
          <w:szCs w:val="20"/>
        </w:rPr>
        <w:t>reliability deployments MWs, and</w:t>
      </w:r>
      <w:r w:rsidRPr="00BF6610">
        <w:rPr>
          <w:rFonts w:eastAsia="Times New Roman"/>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BF6610">
        <w:rPr>
          <w:rFonts w:eastAsia="Times New Roman"/>
          <w:szCs w:val="20"/>
        </w:rPr>
        <w:t xml:space="preserve">  </w:t>
      </w:r>
      <w:r w:rsidRPr="00BF6610">
        <w:rPr>
          <w:rFonts w:eastAsia="Times New Roman"/>
          <w:iCs/>
          <w:szCs w:val="20"/>
        </w:rPr>
        <w:t xml:space="preserve">ERCOT shall post the projected non-binding Base Points for each Resource for each interval study period on the MIS Certified Area and the projected non-binding LMPs for Resource Nodes, Real-Time Reliability Deployment </w:t>
      </w:r>
      <w:r w:rsidRPr="00BF6610">
        <w:rPr>
          <w:rFonts w:eastAsia="Times New Roman"/>
          <w:iCs/>
          <w:szCs w:val="20"/>
        </w:rPr>
        <w:lastRenderedPageBreak/>
        <w:t xml:space="preserve">Price Adders, Real-Time </w:t>
      </w:r>
      <w:r w:rsidRPr="00BF6610">
        <w:rPr>
          <w:rFonts w:eastAsia="Times New Roman"/>
          <w:szCs w:val="20"/>
        </w:rPr>
        <w:t>On-Line Reserve Price</w:t>
      </w:r>
      <w:r w:rsidRPr="00BF6610">
        <w:rPr>
          <w:rFonts w:eastAsia="Times New Roman"/>
          <w:iCs/>
          <w:szCs w:val="20"/>
        </w:rPr>
        <w:t xml:space="preserve"> Adders, Real-Time </w:t>
      </w:r>
      <w:r w:rsidRPr="00BF6610">
        <w:rPr>
          <w:rFonts w:eastAsia="Times New Roman"/>
          <w:szCs w:val="20"/>
        </w:rPr>
        <w:t xml:space="preserve">Off-Line </w:t>
      </w:r>
      <w:proofErr w:type="gramStart"/>
      <w:r w:rsidRPr="00BF6610">
        <w:rPr>
          <w:rFonts w:eastAsia="Times New Roman"/>
          <w:szCs w:val="20"/>
        </w:rPr>
        <w:t>Reserve Price</w:t>
      </w:r>
      <w:proofErr w:type="gramEnd"/>
      <w:r w:rsidRPr="00BF6610">
        <w:rPr>
          <w:rFonts w:eastAsia="Times New Roman"/>
          <w:iCs/>
          <w:szCs w:val="20"/>
        </w:rPr>
        <w:t xml:space="preserve"> Adders, Hub LMPs and Load Zone LMPs on the </w:t>
      </w:r>
      <w:r w:rsidRPr="00BF6610">
        <w:rPr>
          <w:rFonts w:eastAsia="Times New Roman"/>
          <w:szCs w:val="20"/>
        </w:rPr>
        <w:t>ERCOT website</w:t>
      </w:r>
      <w:r w:rsidRPr="00BF6610">
        <w:rPr>
          <w:rFonts w:eastAsia="Times New Roman"/>
          <w:iCs/>
          <w:szCs w:val="20"/>
        </w:rPr>
        <w:t xml:space="preserve"> pursuant to Section 6.3.2, Activities for Real-Time Operations.</w:t>
      </w:r>
    </w:p>
    <w:p w14:paraId="5D7FDF22" w14:textId="77777777" w:rsidR="00BF6610" w:rsidRPr="00BF6610" w:rsidRDefault="00BF6610" w:rsidP="00BF6610">
      <w:pPr>
        <w:spacing w:after="240"/>
        <w:ind w:left="720" w:hanging="720"/>
        <w:rPr>
          <w:rFonts w:eastAsia="Times New Roman"/>
          <w:color w:val="000000"/>
          <w:szCs w:val="20"/>
        </w:rPr>
      </w:pPr>
      <w:r w:rsidRPr="00BF6610">
        <w:rPr>
          <w:rFonts w:eastAsia="Times New Roman"/>
          <w:color w:val="000000"/>
          <w:szCs w:val="20"/>
        </w:rPr>
        <w:t>(12)</w:t>
      </w:r>
      <w:r w:rsidRPr="00BF6610">
        <w:rPr>
          <w:rFonts w:eastAsia="Times New Roman"/>
          <w:color w:val="000000"/>
          <w:szCs w:val="20"/>
        </w:rPr>
        <w:tab/>
      </w:r>
      <w:r w:rsidRPr="00BF6610">
        <w:rPr>
          <w:rFonts w:eastAsia="Times New Roman"/>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0D9FF86A" w14:textId="77777777" w:rsidR="00BF6610" w:rsidRPr="00BF6610" w:rsidRDefault="00BF6610" w:rsidP="00BF6610">
      <w:pPr>
        <w:spacing w:after="240"/>
        <w:ind w:left="720" w:hanging="720"/>
        <w:rPr>
          <w:rFonts w:eastAsia="Times New Roman"/>
        </w:rPr>
      </w:pPr>
      <w:r w:rsidRPr="00BF6610">
        <w:rPr>
          <w:rFonts w:eastAsia="Times New Roman"/>
          <w:color w:val="000000"/>
        </w:rPr>
        <w:t>(13)</w:t>
      </w:r>
      <w:r w:rsidRPr="00BF6610">
        <w:rPr>
          <w:rFonts w:eastAsia="Times New Roman"/>
          <w:color w:val="000000"/>
        </w:rPr>
        <w:tab/>
      </w:r>
      <w:r w:rsidRPr="00BF6610">
        <w:rPr>
          <w:rFonts w:eastAsia="Times New Roman"/>
        </w:rPr>
        <w:t>ERCOT shall determine the methodology for i</w:t>
      </w:r>
      <w:r w:rsidRPr="00BF6610">
        <w:rPr>
          <w:rFonts w:eastAsia="Times New Roman"/>
          <w:color w:val="000000"/>
        </w:rPr>
        <w:t xml:space="preserve">mplementing the ORDC to calculate the Real-Time On-Line Reserve Price Adder and Real-Time Off-Line Reserve Price Adder.  </w:t>
      </w:r>
      <w:r w:rsidRPr="00BF6610">
        <w:rPr>
          <w:rFonts w:eastAsia="Times New Roman"/>
        </w:rPr>
        <w:t>Following review by TAC, the ERCOT Board shall review the recommendation and approve a final methodology.</w:t>
      </w:r>
      <w:r w:rsidRPr="00BF6610">
        <w:rPr>
          <w:rFonts w:eastAsia="Times New Roman"/>
          <w:color w:val="000000"/>
        </w:rPr>
        <w:t xml:space="preserve">  </w:t>
      </w:r>
      <w:r w:rsidRPr="00BF6610">
        <w:rPr>
          <w:rFonts w:eastAsia="Times New Roman"/>
        </w:rPr>
        <w:t xml:space="preserve">Within two Business Days following approval by the ERCOT Board, ERCOT shall post the methodology on the </w:t>
      </w:r>
      <w:r w:rsidRPr="00BF6610">
        <w:rPr>
          <w:rFonts w:eastAsia="Times New Roman"/>
          <w:szCs w:val="20"/>
        </w:rPr>
        <w:t>ERCOT website</w:t>
      </w:r>
      <w:r w:rsidRPr="00BF6610">
        <w:rPr>
          <w:rFonts w:eastAsia="Times New Roman"/>
        </w:rPr>
        <w:t>.</w:t>
      </w:r>
    </w:p>
    <w:p w14:paraId="4D09C4E9" w14:textId="77777777" w:rsidR="00BF6610" w:rsidRPr="00BF6610" w:rsidRDefault="00BF6610" w:rsidP="00BF6610">
      <w:pPr>
        <w:spacing w:after="240"/>
        <w:ind w:left="720" w:hanging="720"/>
        <w:rPr>
          <w:rFonts w:eastAsia="Times New Roman"/>
          <w:color w:val="000000"/>
          <w:szCs w:val="20"/>
        </w:rPr>
      </w:pPr>
      <w:r w:rsidRPr="00BF6610">
        <w:rPr>
          <w:rFonts w:eastAsia="Times New Roman"/>
          <w:color w:val="000000"/>
          <w:szCs w:val="20"/>
        </w:rPr>
        <w:t>(14)</w:t>
      </w:r>
      <w:r w:rsidRPr="00BF6610">
        <w:rPr>
          <w:rFonts w:eastAsia="Times New Roman"/>
          <w:color w:val="000000"/>
          <w:szCs w:val="20"/>
        </w:rPr>
        <w:tab/>
        <w:t xml:space="preserve">At the end of each season, ERCOT shall determine the ORDC for the same season in the upcoming year, based on historic data using the ERCOT Board-approved methodology 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BF6610">
        <w:rPr>
          <w:rFonts w:eastAsia="Times New Roman"/>
          <w:szCs w:val="20"/>
        </w:rPr>
        <w:t>ERCOT website</w:t>
      </w:r>
      <w:r w:rsidRPr="00BF6610">
        <w:rPr>
          <w:rFonts w:eastAsia="Times New Roman"/>
          <w:color w:val="000000"/>
          <w:szCs w:val="20"/>
        </w:rPr>
        <w:t>.</w:t>
      </w:r>
    </w:p>
    <w:p w14:paraId="0AD406A6" w14:textId="77777777" w:rsidR="00BF6610" w:rsidRPr="00BF6610" w:rsidRDefault="00BF6610" w:rsidP="00BF6610">
      <w:pPr>
        <w:spacing w:after="240"/>
        <w:ind w:left="720" w:hanging="720"/>
        <w:rPr>
          <w:rFonts w:eastAsia="Times New Roman"/>
          <w:iCs/>
          <w:szCs w:val="20"/>
        </w:rPr>
      </w:pPr>
      <w:r w:rsidRPr="00BF6610">
        <w:rPr>
          <w:rFonts w:eastAsia="Times New Roman"/>
          <w:iCs/>
          <w:szCs w:val="20"/>
        </w:rPr>
        <w:t>(15)</w:t>
      </w:r>
      <w:r w:rsidRPr="00BF6610">
        <w:rPr>
          <w:rFonts w:eastAsia="Times New Roman"/>
          <w:iCs/>
          <w:szCs w:val="20"/>
        </w:rPr>
        <w:tab/>
        <w:t>ERCOT may override one or more of a CLR’s parameters in SCED if ERCOT determines that the CLR’s participation is having an adverse impact on the reliability of the ERCOT System.</w:t>
      </w:r>
    </w:p>
    <w:p w14:paraId="030FC648" w14:textId="77777777" w:rsidR="00BF6610" w:rsidRPr="00BF6610" w:rsidRDefault="00BF6610" w:rsidP="00BF6610">
      <w:pPr>
        <w:spacing w:after="240"/>
        <w:ind w:left="720" w:hanging="720"/>
        <w:rPr>
          <w:rFonts w:eastAsia="Times New Roman"/>
          <w:szCs w:val="20"/>
        </w:rPr>
      </w:pPr>
      <w:r w:rsidRPr="00BF6610">
        <w:rPr>
          <w:rFonts w:eastAsia="Times New Roman"/>
          <w:iCs/>
          <w:szCs w:val="20"/>
        </w:rPr>
        <w:t>(16)</w:t>
      </w:r>
      <w:r w:rsidRPr="00BF6610">
        <w:rPr>
          <w:rFonts w:eastAsia="Times New Roman"/>
          <w:iCs/>
          <w:szCs w:val="20"/>
        </w:rPr>
        <w:tab/>
        <w:t xml:space="preserve">The QSE representing an ESR, </w:t>
      </w:r>
      <w:proofErr w:type="gramStart"/>
      <w:r w:rsidRPr="00BF6610">
        <w:rPr>
          <w:rFonts w:eastAsia="Times New Roman"/>
          <w:iCs/>
          <w:szCs w:val="20"/>
        </w:rPr>
        <w:t>in order to</w:t>
      </w:r>
      <w:proofErr w:type="gramEnd"/>
      <w:r w:rsidRPr="00BF6610">
        <w:rPr>
          <w:rFonts w:eastAsia="Times New Roman"/>
          <w:iCs/>
          <w:szCs w:val="20"/>
        </w:rPr>
        <w:t xml:space="preserve"> charge the ESR, must submit RTM Energy Bids, and the ESR may withdraw energy from the ERCOT System only when dispatched by SCED to do so.  </w:t>
      </w:r>
      <w:r w:rsidRPr="00BF6610">
        <w:rPr>
          <w:rFonts w:eastAsia="Times New Roman"/>
          <w:szCs w:val="20"/>
        </w:rPr>
        <w:t xml:space="preserve">An ESR may telemeter </w:t>
      </w:r>
      <w:proofErr w:type="gramStart"/>
      <w:r w:rsidRPr="00BF6610">
        <w:rPr>
          <w:rFonts w:eastAsia="Times New Roman"/>
          <w:szCs w:val="20"/>
        </w:rPr>
        <w:t>a status</w:t>
      </w:r>
      <w:proofErr w:type="gramEnd"/>
      <w:r w:rsidRPr="00BF6610">
        <w:rPr>
          <w:rFonts w:eastAsia="Times New Roman"/>
          <w:szCs w:val="20"/>
        </w:rPr>
        <w:t xml:space="preserve">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D676B" w14:paraId="27249194" w14:textId="77777777" w:rsidTr="006A4598">
        <w:trPr>
          <w:trHeight w:val="206"/>
        </w:trPr>
        <w:tc>
          <w:tcPr>
            <w:tcW w:w="9350" w:type="dxa"/>
            <w:shd w:val="clear" w:color="auto" w:fill="D9D9D9" w:themeFill="background1" w:themeFillShade="D9"/>
          </w:tcPr>
          <w:p w14:paraId="45B8AC05" w14:textId="77777777" w:rsidR="00BD676B" w:rsidRDefault="00BD676B">
            <w:pPr>
              <w:pStyle w:val="Instructions"/>
              <w:spacing w:before="120"/>
            </w:pPr>
            <w:bookmarkStart w:id="932" w:name="_Toc135992286"/>
            <w:bookmarkEnd w:id="923"/>
            <w:r>
              <w:lastRenderedPageBreak/>
              <w:t>[NPRR930, NPRR1000, NPRR1010, NPRR1014, NPRR1019, NPRR1188, NPRR1204, NPRR1268, and NPRR1269:  Replace applicable portions of Section 6.5.7.3 above with the following upon system implementation for NPRR930, NPRR1000, NPRR1014, NPRR1019, or NPRR1188; or upon system implementation of the Real-Time Co-Optimization (RTC) project for NPRR1010, NPRR1204, NPRR1268, and NPRR1269:]</w:t>
            </w:r>
          </w:p>
          <w:p w14:paraId="58AC2371" w14:textId="77777777" w:rsidR="00BD676B" w:rsidRPr="003161DC" w:rsidRDefault="00BD676B">
            <w:pPr>
              <w:keepNext/>
              <w:widowControl w:val="0"/>
              <w:tabs>
                <w:tab w:val="left" w:pos="1260"/>
              </w:tabs>
              <w:spacing w:before="240" w:after="240"/>
              <w:ind w:left="1267" w:hanging="1267"/>
              <w:outlineLvl w:val="3"/>
              <w:rPr>
                <w:b/>
                <w:bCs/>
                <w:snapToGrid w:val="0"/>
              </w:rPr>
            </w:pPr>
            <w:bookmarkStart w:id="933" w:name="_Toc60040619"/>
            <w:bookmarkStart w:id="934" w:name="_Toc65151679"/>
            <w:bookmarkStart w:id="935" w:name="_Toc80174705"/>
            <w:bookmarkStart w:id="936" w:name="_Toc108712464"/>
            <w:bookmarkStart w:id="937" w:name="_Toc112417584"/>
            <w:bookmarkStart w:id="938" w:name="_Toc119310253"/>
            <w:bookmarkStart w:id="939" w:name="_Toc125966187"/>
            <w:bookmarkStart w:id="940" w:name="_Toc135992285"/>
            <w:bookmarkStart w:id="941" w:name="_Toc170303481"/>
            <w:bookmarkStart w:id="942" w:name="_Toc175157385"/>
            <w:bookmarkStart w:id="943" w:name="_Toc204411611"/>
            <w:bookmarkStart w:id="944" w:name="_Hlk183419284"/>
            <w:r w:rsidRPr="003161DC">
              <w:rPr>
                <w:b/>
                <w:bCs/>
                <w:snapToGrid w:val="0"/>
              </w:rPr>
              <w:t>6.5.7.3</w:t>
            </w:r>
            <w:r w:rsidRPr="003161DC">
              <w:rPr>
                <w:b/>
                <w:bCs/>
                <w:snapToGrid w:val="0"/>
              </w:rPr>
              <w:tab/>
              <w:t>Security Constrained Economic Dispatch</w:t>
            </w:r>
            <w:bookmarkEnd w:id="933"/>
            <w:bookmarkEnd w:id="934"/>
            <w:bookmarkEnd w:id="935"/>
            <w:bookmarkEnd w:id="936"/>
            <w:bookmarkEnd w:id="937"/>
            <w:bookmarkEnd w:id="938"/>
            <w:bookmarkEnd w:id="939"/>
            <w:bookmarkEnd w:id="940"/>
            <w:bookmarkEnd w:id="941"/>
            <w:bookmarkEnd w:id="942"/>
            <w:bookmarkEnd w:id="943"/>
          </w:p>
          <w:p w14:paraId="5ED887E8" w14:textId="66568C12" w:rsidR="00BD676B" w:rsidRPr="003161DC" w:rsidRDefault="00BD676B">
            <w:pPr>
              <w:spacing w:after="240"/>
              <w:ind w:left="720" w:hanging="720"/>
            </w:pPr>
            <w:r w:rsidRPr="003161DC">
              <w:rPr>
                <w:iCs/>
              </w:rPr>
              <w:t>(1)</w:t>
            </w:r>
            <w:r w:rsidRPr="003161DC">
              <w:rPr>
                <w:iCs/>
              </w:rPr>
              <w:tab/>
            </w:r>
            <w:r>
              <w:rPr>
                <w:iCs/>
              </w:rPr>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w:t>
            </w:r>
            <w:r w:rsidRPr="00A552C3">
              <w:rPr>
                <w:iCs/>
              </w:rPr>
              <w:t>Energy Bid/Offer Curves,</w:t>
            </w:r>
            <w:r>
              <w:rPr>
                <w:iCs/>
              </w:rPr>
              <w:t xml:space="preserve"> Ancillary Service Offers, Output Schedules, and Energy Bid Curves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t xml:space="preserve">In addition, the SCED process accounts for each ESR’s State of Charge (SOC) and SOC operating limits.  This is to ensure that the SCED process will issue ESR Base Points and Ancillary Services that are feasible </w:t>
            </w:r>
            <w:proofErr w:type="gramStart"/>
            <w:r>
              <w:t>taking into account</w:t>
            </w:r>
            <w:proofErr w:type="gramEnd"/>
            <w:r>
              <w:t xml:space="preserve"> SCED duration requirements for energy and Ancillary Services </w:t>
            </w:r>
            <w:proofErr w:type="gramStart"/>
            <w:r>
              <w:t>and also</w:t>
            </w:r>
            <w:proofErr w:type="gramEnd"/>
            <w:r>
              <w:t xml:space="preserve"> that do not violate the ESR’s Minimum State of Charge (</w:t>
            </w:r>
            <w:proofErr w:type="spellStart"/>
            <w:r>
              <w:t>MinSOC</w:t>
            </w:r>
            <w:proofErr w:type="spellEnd"/>
            <w:r>
              <w:t>) and Maximum State of Charge (</w:t>
            </w:r>
            <w:proofErr w:type="spellStart"/>
            <w:r>
              <w:t>MaxSOC</w:t>
            </w:r>
            <w:proofErr w:type="spellEnd"/>
            <w:r>
              <w:t>) limits.</w:t>
            </w:r>
            <w:ins w:id="945" w:author="ERCOT" w:date="2025-09-12T11:51:00Z" w16du:dateUtc="2025-09-12T16:51:00Z">
              <w:r w:rsidR="00EA1F4E">
                <w:t xml:space="preserve">  SCED will also account for any DRRS awards that can ‘overlap’ with energy and </w:t>
              </w:r>
            </w:ins>
            <w:ins w:id="946" w:author="ERCOT" w:date="2025-10-31T17:11:00Z" w16du:dateUtc="2025-10-31T22:11:00Z">
              <w:r w:rsidR="00576E67">
                <w:t>other</w:t>
              </w:r>
              <w:r w:rsidR="00EA1F4E">
                <w:t xml:space="preserve"> </w:t>
              </w:r>
            </w:ins>
            <w:ins w:id="947" w:author="ERCOT" w:date="2025-09-12T11:51:00Z" w16du:dateUtc="2025-09-12T16:51:00Z">
              <w:r w:rsidR="00EA1F4E">
                <w:t xml:space="preserve">Ancillary </w:t>
              </w:r>
            </w:ins>
            <w:ins w:id="948" w:author="ERCOT" w:date="2025-09-16T08:36:00Z" w16du:dateUtc="2025-09-16T13:36:00Z">
              <w:r w:rsidR="00245159">
                <w:t>S</w:t>
              </w:r>
            </w:ins>
            <w:ins w:id="949" w:author="ERCOT" w:date="2025-09-12T11:51:00Z" w16du:dateUtc="2025-09-12T16:51:00Z">
              <w:r w:rsidR="00EA1F4E">
                <w:t>ervice awards as a function of the DRRS Release Factor (</w:t>
              </w:r>
            </w:ins>
            <w:ins w:id="950" w:author="ERCOT" w:date="2025-10-24T21:01:00Z">
              <w:r w:rsidR="732A4ECB">
                <w:t>DRRS</w:t>
              </w:r>
            </w:ins>
            <w:ins w:id="951" w:author="ERCOT" w:date="2025-09-12T11:51:00Z">
              <w:r w:rsidR="6C4AC16E">
                <w:t>RF</w:t>
              </w:r>
            </w:ins>
            <w:ins w:id="952" w:author="ERCOT" w:date="2025-09-12T11:51:00Z" w16du:dateUtc="2025-09-12T16:51:00Z">
              <w:r w:rsidR="00EA1F4E">
                <w:t xml:space="preserve">) whenever </w:t>
              </w:r>
            </w:ins>
            <w:ins w:id="953" w:author="ERCOT" w:date="2025-10-24T21:01:00Z">
              <w:r w:rsidR="4027D973">
                <w:t>DRRS</w:t>
              </w:r>
            </w:ins>
            <w:ins w:id="954" w:author="ERCOT" w:date="2025-09-12T11:51:00Z">
              <w:r w:rsidR="6C4AC16E">
                <w:t>RF</w:t>
              </w:r>
            </w:ins>
            <w:ins w:id="955" w:author="ERCOT" w:date="2025-09-12T11:51:00Z" w16du:dateUtc="2025-09-12T16:51:00Z">
              <w:r w:rsidR="00EA1F4E">
                <w:t xml:space="preserve"> </w:t>
              </w:r>
            </w:ins>
            <w:ins w:id="956" w:author="ERCOT" w:date="2025-10-31T17:11:00Z" w16du:dateUtc="2025-10-31T22:11:00Z">
              <w:r w:rsidR="00576E67">
                <w:t>is greater than</w:t>
              </w:r>
            </w:ins>
            <w:ins w:id="957" w:author="ERCOT" w:date="2025-09-12T11:51:00Z" w16du:dateUtc="2025-09-12T16:51:00Z">
              <w:r w:rsidR="00EA1F4E">
                <w:t xml:space="preserve"> 0.</w:t>
              </w:r>
            </w:ins>
          </w:p>
          <w:p w14:paraId="33E2B1AA" w14:textId="77777777" w:rsidR="00BD676B" w:rsidRPr="003161DC" w:rsidRDefault="00BD676B">
            <w:pPr>
              <w:spacing w:after="240"/>
              <w:ind w:left="720" w:hanging="720"/>
            </w:pPr>
            <w:r w:rsidRPr="003161DC">
              <w:t>(2)</w:t>
            </w:r>
            <w:r w:rsidRPr="003161DC">
              <w:tab/>
              <w:t>The SCED solution must monitor cumulative deployment of Regulation Services and ensure that Regulation Services deployment is minimized over time.</w:t>
            </w:r>
          </w:p>
          <w:p w14:paraId="1AC68D31" w14:textId="77777777" w:rsidR="00BD676B" w:rsidRDefault="00BD676B">
            <w:pPr>
              <w:spacing w:before="240" w:after="240"/>
              <w:ind w:left="720" w:hanging="720"/>
            </w:pPr>
            <w:r w:rsidRPr="003161DC">
              <w:t>(3)</w:t>
            </w:r>
            <w:r w:rsidRPr="003161DC">
              <w:tab/>
              <w:t xml:space="preserve">In the Generation To Be Dispatched (GTBD) determined by LFC, ERCOT shall subtract the sum of the telemetered net real power consumption from all </w:t>
            </w:r>
            <w:r>
              <w:t xml:space="preserve">CLRs </w:t>
            </w:r>
            <w:r w:rsidRPr="003161DC">
              <w:t>available to SCED.</w:t>
            </w:r>
          </w:p>
          <w:p w14:paraId="4E2360C0" w14:textId="77777777" w:rsidR="00BD676B" w:rsidRPr="003161DC" w:rsidRDefault="00BD676B">
            <w:pPr>
              <w:spacing w:before="240" w:after="240"/>
              <w:ind w:left="720" w:hanging="720"/>
            </w:pPr>
            <w:r w:rsidRPr="003161DC">
              <w:t>(4)</w:t>
            </w:r>
            <w:r w:rsidRPr="003161DC">
              <w:tab/>
              <w:t>For use as SCED inputs</w:t>
            </w:r>
            <w:r>
              <w:t xml:space="preserve"> for determining energy dispatch and Ancillary Service awards</w:t>
            </w:r>
            <w:r w:rsidRPr="003161DC">
              <w:t xml:space="preserve">, ERCOT shall use the available capacity of all committed Generation Resources by creating proxy Energy Offer Curves for certain Resources as follows: </w:t>
            </w:r>
          </w:p>
          <w:p w14:paraId="3E437852" w14:textId="77777777" w:rsidR="00BD676B" w:rsidRPr="003161DC" w:rsidRDefault="00BD676B">
            <w:pPr>
              <w:spacing w:after="240"/>
              <w:ind w:left="1440" w:hanging="720"/>
            </w:pPr>
            <w:r w:rsidRPr="003161DC">
              <w:t>(a)</w:t>
            </w:r>
            <w:r w:rsidRPr="003161DC">
              <w:tab/>
            </w:r>
            <w:r w:rsidRPr="0003653E">
              <w:t>Non-IRRs without Energy Offer Curves</w:t>
            </w:r>
          </w:p>
          <w:p w14:paraId="3D6BC213" w14:textId="77777777" w:rsidR="00BD676B" w:rsidRPr="003161DC" w:rsidRDefault="00BD676B">
            <w:pPr>
              <w:spacing w:before="240" w:after="240"/>
              <w:ind w:left="2160" w:hanging="720"/>
            </w:pPr>
            <w:r w:rsidRPr="003161DC">
              <w:t>(i)</w:t>
            </w:r>
            <w:r w:rsidRPr="003161DC">
              <w:tab/>
              <w:t>ERCOT shall create a monotonically increasing proxy Energy Offer Curve as described below for:</w:t>
            </w:r>
          </w:p>
          <w:p w14:paraId="6A011609" w14:textId="77777777" w:rsidR="00BD676B" w:rsidRDefault="00BD676B">
            <w:pPr>
              <w:spacing w:after="240"/>
              <w:ind w:left="2880" w:hanging="720"/>
            </w:pPr>
            <w:r w:rsidRPr="003161DC">
              <w:lastRenderedPageBreak/>
              <w:t>(A)</w:t>
            </w:r>
            <w:r w:rsidRPr="003161DC">
              <w:tab/>
              <w:t>Each non-IRR for which its QSE has submitted an Output Schedule inste</w:t>
            </w:r>
            <w:r>
              <w:t>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BD676B" w:rsidRPr="003161DC" w14:paraId="346E9DE0" w14:textId="77777777">
              <w:trPr>
                <w:jc w:val="center"/>
              </w:trPr>
              <w:tc>
                <w:tcPr>
                  <w:tcW w:w="3780" w:type="dxa"/>
                </w:tcPr>
                <w:p w14:paraId="46B74DE2" w14:textId="77777777" w:rsidR="00BD676B" w:rsidRPr="003161DC" w:rsidRDefault="00BD676B">
                  <w:pPr>
                    <w:spacing w:after="120"/>
                    <w:rPr>
                      <w:b/>
                      <w:iCs/>
                      <w:sz w:val="20"/>
                    </w:rPr>
                  </w:pPr>
                  <w:r w:rsidRPr="003161DC">
                    <w:rPr>
                      <w:b/>
                      <w:iCs/>
                      <w:sz w:val="20"/>
                    </w:rPr>
                    <w:t>MW</w:t>
                  </w:r>
                </w:p>
              </w:tc>
              <w:tc>
                <w:tcPr>
                  <w:tcW w:w="2520" w:type="dxa"/>
                </w:tcPr>
                <w:p w14:paraId="01339F30" w14:textId="77777777" w:rsidR="00BD676B" w:rsidRPr="003161DC" w:rsidRDefault="00BD676B">
                  <w:pPr>
                    <w:spacing w:after="120"/>
                    <w:rPr>
                      <w:b/>
                      <w:iCs/>
                      <w:sz w:val="20"/>
                    </w:rPr>
                  </w:pPr>
                  <w:r w:rsidRPr="003161DC">
                    <w:rPr>
                      <w:b/>
                      <w:iCs/>
                      <w:sz w:val="20"/>
                    </w:rPr>
                    <w:t>Price (per MWh)</w:t>
                  </w:r>
                </w:p>
              </w:tc>
            </w:tr>
            <w:tr w:rsidR="00BD676B" w:rsidRPr="003161DC" w14:paraId="752A9425" w14:textId="77777777">
              <w:trPr>
                <w:jc w:val="center"/>
              </w:trPr>
              <w:tc>
                <w:tcPr>
                  <w:tcW w:w="3780" w:type="dxa"/>
                </w:tcPr>
                <w:p w14:paraId="12AB5F03" w14:textId="77777777" w:rsidR="00BD676B" w:rsidRPr="003161DC" w:rsidRDefault="00BD676B">
                  <w:pPr>
                    <w:spacing w:after="60"/>
                    <w:rPr>
                      <w:iCs/>
                      <w:sz w:val="20"/>
                    </w:rPr>
                  </w:pPr>
                  <w:r w:rsidRPr="003161DC">
                    <w:rPr>
                      <w:iCs/>
                      <w:sz w:val="20"/>
                    </w:rPr>
                    <w:t>HSL</w:t>
                  </w:r>
                </w:p>
              </w:tc>
              <w:tc>
                <w:tcPr>
                  <w:tcW w:w="2520" w:type="dxa"/>
                </w:tcPr>
                <w:p w14:paraId="5368C3C1" w14:textId="77777777" w:rsidR="00BD676B" w:rsidRPr="003161DC" w:rsidRDefault="00BD676B">
                  <w:pPr>
                    <w:spacing w:after="60"/>
                    <w:rPr>
                      <w:iCs/>
                      <w:sz w:val="20"/>
                    </w:rPr>
                  </w:pPr>
                  <w:r>
                    <w:rPr>
                      <w:iCs/>
                      <w:sz w:val="20"/>
                    </w:rPr>
                    <w:t>RT</w:t>
                  </w:r>
                  <w:r w:rsidRPr="003161DC">
                    <w:rPr>
                      <w:iCs/>
                      <w:sz w:val="20"/>
                    </w:rPr>
                    <w:t>SWCAP</w:t>
                  </w:r>
                </w:p>
              </w:tc>
            </w:tr>
            <w:tr w:rsidR="00BD676B" w:rsidRPr="003161DC" w14:paraId="3D18A76A" w14:textId="77777777">
              <w:trPr>
                <w:jc w:val="center"/>
              </w:trPr>
              <w:tc>
                <w:tcPr>
                  <w:tcW w:w="3780" w:type="dxa"/>
                </w:tcPr>
                <w:p w14:paraId="7D824D78" w14:textId="77777777" w:rsidR="00BD676B" w:rsidRPr="003161DC" w:rsidRDefault="00BD676B">
                  <w:pPr>
                    <w:spacing w:after="60"/>
                    <w:rPr>
                      <w:iCs/>
                      <w:sz w:val="20"/>
                    </w:rPr>
                  </w:pPr>
                  <w:r w:rsidRPr="003161DC">
                    <w:rPr>
                      <w:iCs/>
                      <w:sz w:val="20"/>
                    </w:rPr>
                    <w:t>Output Schedule MW plus 1 MW</w:t>
                  </w:r>
                </w:p>
              </w:tc>
              <w:tc>
                <w:tcPr>
                  <w:tcW w:w="2520" w:type="dxa"/>
                </w:tcPr>
                <w:p w14:paraId="0AE2E284" w14:textId="77777777" w:rsidR="00BD676B" w:rsidRPr="003161DC" w:rsidRDefault="00BD676B">
                  <w:pPr>
                    <w:spacing w:after="60"/>
                    <w:rPr>
                      <w:iCs/>
                      <w:sz w:val="20"/>
                    </w:rPr>
                  </w:pPr>
                  <w:r>
                    <w:rPr>
                      <w:iCs/>
                      <w:sz w:val="20"/>
                    </w:rPr>
                    <w:t>RT</w:t>
                  </w:r>
                  <w:r w:rsidRPr="003161DC">
                    <w:rPr>
                      <w:iCs/>
                      <w:sz w:val="20"/>
                    </w:rPr>
                    <w:t>SWCAP minus $0.01</w:t>
                  </w:r>
                </w:p>
              </w:tc>
            </w:tr>
            <w:tr w:rsidR="00BD676B" w:rsidRPr="003161DC" w14:paraId="259B477D" w14:textId="77777777">
              <w:trPr>
                <w:jc w:val="center"/>
              </w:trPr>
              <w:tc>
                <w:tcPr>
                  <w:tcW w:w="3780" w:type="dxa"/>
                </w:tcPr>
                <w:p w14:paraId="75DB4F97" w14:textId="77777777" w:rsidR="00BD676B" w:rsidRPr="003161DC" w:rsidRDefault="00BD676B">
                  <w:pPr>
                    <w:spacing w:after="60"/>
                    <w:rPr>
                      <w:iCs/>
                      <w:sz w:val="20"/>
                    </w:rPr>
                  </w:pPr>
                  <w:r w:rsidRPr="003161DC">
                    <w:rPr>
                      <w:iCs/>
                      <w:sz w:val="20"/>
                    </w:rPr>
                    <w:t>Output Schedule MW</w:t>
                  </w:r>
                </w:p>
              </w:tc>
              <w:tc>
                <w:tcPr>
                  <w:tcW w:w="2520" w:type="dxa"/>
                </w:tcPr>
                <w:p w14:paraId="79895BFF" w14:textId="77777777" w:rsidR="00BD676B" w:rsidRPr="003161DC" w:rsidRDefault="00BD676B">
                  <w:pPr>
                    <w:spacing w:after="60"/>
                    <w:rPr>
                      <w:iCs/>
                      <w:sz w:val="20"/>
                    </w:rPr>
                  </w:pPr>
                  <w:r w:rsidRPr="003161DC">
                    <w:rPr>
                      <w:iCs/>
                      <w:sz w:val="20"/>
                    </w:rPr>
                    <w:t>-$249.99</w:t>
                  </w:r>
                </w:p>
              </w:tc>
            </w:tr>
            <w:tr w:rsidR="00BD676B" w:rsidRPr="003161DC" w14:paraId="3BCFDF27" w14:textId="77777777">
              <w:trPr>
                <w:jc w:val="center"/>
              </w:trPr>
              <w:tc>
                <w:tcPr>
                  <w:tcW w:w="3780" w:type="dxa"/>
                </w:tcPr>
                <w:p w14:paraId="51125802" w14:textId="77777777" w:rsidR="00BD676B" w:rsidRPr="003161DC" w:rsidRDefault="00BD676B">
                  <w:pPr>
                    <w:spacing w:after="60"/>
                    <w:rPr>
                      <w:iCs/>
                      <w:sz w:val="20"/>
                    </w:rPr>
                  </w:pPr>
                  <w:r w:rsidRPr="003161DC">
                    <w:rPr>
                      <w:iCs/>
                      <w:sz w:val="20"/>
                    </w:rPr>
                    <w:t>LSL</w:t>
                  </w:r>
                </w:p>
              </w:tc>
              <w:tc>
                <w:tcPr>
                  <w:tcW w:w="2520" w:type="dxa"/>
                </w:tcPr>
                <w:p w14:paraId="47C71726" w14:textId="77777777" w:rsidR="00BD676B" w:rsidRPr="003161DC" w:rsidRDefault="00BD676B">
                  <w:pPr>
                    <w:spacing w:after="60"/>
                    <w:rPr>
                      <w:iCs/>
                      <w:sz w:val="20"/>
                    </w:rPr>
                  </w:pPr>
                  <w:r w:rsidRPr="003161DC">
                    <w:rPr>
                      <w:iCs/>
                      <w:sz w:val="20"/>
                    </w:rPr>
                    <w:t>-$250.00</w:t>
                  </w:r>
                </w:p>
              </w:tc>
            </w:tr>
          </w:tbl>
          <w:p w14:paraId="30B0A68C" w14:textId="77777777" w:rsidR="00BD676B" w:rsidRPr="003161DC" w:rsidRDefault="00BD676B">
            <w:pPr>
              <w:spacing w:before="240" w:after="240"/>
              <w:ind w:left="1440" w:hanging="720"/>
            </w:pPr>
            <w:r w:rsidRPr="003161DC">
              <w:t>(</w:t>
            </w:r>
            <w:r>
              <w:t>b</w:t>
            </w:r>
            <w:r w:rsidRPr="003161DC">
              <w:t>)</w:t>
            </w:r>
            <w:r w:rsidRPr="003161DC">
              <w:tab/>
              <w:t xml:space="preserve">Non-IRRs without full-range Energy Offer Curves </w:t>
            </w:r>
          </w:p>
          <w:p w14:paraId="03F2185D" w14:textId="77777777" w:rsidR="00BD676B" w:rsidRPr="003161DC" w:rsidRDefault="00BD676B">
            <w:pPr>
              <w:spacing w:after="240"/>
              <w:ind w:left="2160" w:hanging="720"/>
            </w:pPr>
            <w:r w:rsidRPr="003161DC">
              <w:t>(i)</w:t>
            </w:r>
            <w:r w:rsidRPr="003161DC">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BD676B" w:rsidRPr="003161DC" w14:paraId="4B698530" w14:textId="77777777">
              <w:trPr>
                <w:jc w:val="center"/>
              </w:trPr>
              <w:tc>
                <w:tcPr>
                  <w:tcW w:w="3891" w:type="dxa"/>
                </w:tcPr>
                <w:p w14:paraId="799D508B" w14:textId="77777777" w:rsidR="00BD676B" w:rsidRPr="003161DC" w:rsidRDefault="00BD676B">
                  <w:pPr>
                    <w:spacing w:after="120"/>
                    <w:rPr>
                      <w:b/>
                      <w:iCs/>
                      <w:sz w:val="20"/>
                    </w:rPr>
                  </w:pPr>
                  <w:r w:rsidRPr="003161DC">
                    <w:rPr>
                      <w:b/>
                      <w:iCs/>
                      <w:sz w:val="20"/>
                    </w:rPr>
                    <w:t>MW</w:t>
                  </w:r>
                </w:p>
              </w:tc>
              <w:tc>
                <w:tcPr>
                  <w:tcW w:w="2630" w:type="dxa"/>
                </w:tcPr>
                <w:p w14:paraId="2327DD82" w14:textId="77777777" w:rsidR="00BD676B" w:rsidRPr="003161DC" w:rsidRDefault="00BD676B">
                  <w:pPr>
                    <w:spacing w:after="120"/>
                    <w:rPr>
                      <w:b/>
                      <w:iCs/>
                      <w:sz w:val="20"/>
                    </w:rPr>
                  </w:pPr>
                  <w:r w:rsidRPr="003161DC">
                    <w:rPr>
                      <w:b/>
                      <w:iCs/>
                      <w:sz w:val="20"/>
                    </w:rPr>
                    <w:t>Price (per MWh)</w:t>
                  </w:r>
                </w:p>
              </w:tc>
            </w:tr>
            <w:tr w:rsidR="00BD676B" w:rsidRPr="003161DC" w14:paraId="1FC5969E" w14:textId="77777777">
              <w:trPr>
                <w:jc w:val="center"/>
              </w:trPr>
              <w:tc>
                <w:tcPr>
                  <w:tcW w:w="3891" w:type="dxa"/>
                </w:tcPr>
                <w:p w14:paraId="2A276EC9" w14:textId="77777777" w:rsidR="00BD676B" w:rsidRPr="003161DC" w:rsidRDefault="00BD676B">
                  <w:pPr>
                    <w:spacing w:after="60"/>
                    <w:rPr>
                      <w:iCs/>
                      <w:sz w:val="20"/>
                    </w:rPr>
                  </w:pPr>
                  <w:r w:rsidRPr="003161DC">
                    <w:rPr>
                      <w:iCs/>
                      <w:sz w:val="20"/>
                    </w:rPr>
                    <w:t>HSL (if more than highest MW in submitted Energy Offer Curve)</w:t>
                  </w:r>
                </w:p>
              </w:tc>
              <w:tc>
                <w:tcPr>
                  <w:tcW w:w="2630" w:type="dxa"/>
                </w:tcPr>
                <w:p w14:paraId="45D1E185" w14:textId="77777777" w:rsidR="00BD676B" w:rsidRPr="003161DC" w:rsidRDefault="00BD676B">
                  <w:pPr>
                    <w:spacing w:after="60"/>
                    <w:rPr>
                      <w:iCs/>
                      <w:sz w:val="20"/>
                    </w:rPr>
                  </w:pPr>
                  <w:r w:rsidRPr="003161DC">
                    <w:rPr>
                      <w:iCs/>
                      <w:sz w:val="20"/>
                    </w:rPr>
                    <w:t>Price associated with highest MW in submitted Energy Offer Curve</w:t>
                  </w:r>
                </w:p>
              </w:tc>
            </w:tr>
            <w:tr w:rsidR="00BD676B" w:rsidRPr="003161DC" w14:paraId="657D14C6" w14:textId="77777777">
              <w:trPr>
                <w:jc w:val="center"/>
              </w:trPr>
              <w:tc>
                <w:tcPr>
                  <w:tcW w:w="3891" w:type="dxa"/>
                </w:tcPr>
                <w:p w14:paraId="7A2FE311" w14:textId="77777777" w:rsidR="00BD676B" w:rsidRPr="003161DC" w:rsidRDefault="00BD676B">
                  <w:pPr>
                    <w:spacing w:after="60"/>
                    <w:rPr>
                      <w:iCs/>
                      <w:sz w:val="20"/>
                    </w:rPr>
                  </w:pPr>
                  <w:r w:rsidRPr="003161DC">
                    <w:rPr>
                      <w:iCs/>
                      <w:sz w:val="20"/>
                    </w:rPr>
                    <w:t>Energy Offer Curve</w:t>
                  </w:r>
                </w:p>
              </w:tc>
              <w:tc>
                <w:tcPr>
                  <w:tcW w:w="2630" w:type="dxa"/>
                </w:tcPr>
                <w:p w14:paraId="1A2701CF" w14:textId="77777777" w:rsidR="00BD676B" w:rsidRPr="003161DC" w:rsidRDefault="00BD676B">
                  <w:pPr>
                    <w:spacing w:after="60"/>
                    <w:rPr>
                      <w:iCs/>
                      <w:sz w:val="20"/>
                    </w:rPr>
                  </w:pPr>
                  <w:r w:rsidRPr="003161DC">
                    <w:rPr>
                      <w:iCs/>
                      <w:sz w:val="20"/>
                    </w:rPr>
                    <w:t>Energy Offer Curve</w:t>
                  </w:r>
                </w:p>
              </w:tc>
            </w:tr>
            <w:tr w:rsidR="00BD676B" w:rsidRPr="003161DC" w14:paraId="5C910D8B" w14:textId="77777777">
              <w:trPr>
                <w:jc w:val="center"/>
              </w:trPr>
              <w:tc>
                <w:tcPr>
                  <w:tcW w:w="3891" w:type="dxa"/>
                </w:tcPr>
                <w:p w14:paraId="0A92E113" w14:textId="77777777" w:rsidR="00BD676B" w:rsidRPr="003161DC" w:rsidRDefault="00BD676B">
                  <w:pPr>
                    <w:spacing w:after="60"/>
                    <w:rPr>
                      <w:iCs/>
                      <w:sz w:val="20"/>
                    </w:rPr>
                  </w:pPr>
                  <w:r w:rsidRPr="003161DC">
                    <w:rPr>
                      <w:iCs/>
                      <w:sz w:val="20"/>
                    </w:rPr>
                    <w:t>1 MW below lowest MW in Energy Offer Curve (if more than LSL)</w:t>
                  </w:r>
                </w:p>
              </w:tc>
              <w:tc>
                <w:tcPr>
                  <w:tcW w:w="2630" w:type="dxa"/>
                </w:tcPr>
                <w:p w14:paraId="3FD15405" w14:textId="77777777" w:rsidR="00BD676B" w:rsidRPr="003161DC" w:rsidRDefault="00BD676B">
                  <w:pPr>
                    <w:spacing w:after="60"/>
                    <w:rPr>
                      <w:iCs/>
                      <w:sz w:val="20"/>
                    </w:rPr>
                  </w:pPr>
                  <w:r w:rsidRPr="003161DC">
                    <w:rPr>
                      <w:iCs/>
                      <w:sz w:val="20"/>
                    </w:rPr>
                    <w:t>-$249.99</w:t>
                  </w:r>
                </w:p>
              </w:tc>
            </w:tr>
            <w:tr w:rsidR="00BD676B" w:rsidRPr="003161DC" w14:paraId="108EB44A" w14:textId="77777777">
              <w:trPr>
                <w:jc w:val="center"/>
              </w:trPr>
              <w:tc>
                <w:tcPr>
                  <w:tcW w:w="3891" w:type="dxa"/>
                </w:tcPr>
                <w:p w14:paraId="43C18382" w14:textId="77777777" w:rsidR="00BD676B" w:rsidRPr="003161DC" w:rsidRDefault="00BD676B">
                  <w:pPr>
                    <w:spacing w:after="60"/>
                    <w:rPr>
                      <w:iCs/>
                      <w:sz w:val="20"/>
                    </w:rPr>
                  </w:pPr>
                  <w:r w:rsidRPr="003161DC">
                    <w:rPr>
                      <w:iCs/>
                      <w:sz w:val="20"/>
                    </w:rPr>
                    <w:t>LSL (if less than lowest MW in Energy Offer Curve)</w:t>
                  </w:r>
                </w:p>
              </w:tc>
              <w:tc>
                <w:tcPr>
                  <w:tcW w:w="2630" w:type="dxa"/>
                </w:tcPr>
                <w:p w14:paraId="71DEEF49" w14:textId="77777777" w:rsidR="00BD676B" w:rsidRPr="003161DC" w:rsidRDefault="00BD676B">
                  <w:pPr>
                    <w:spacing w:after="60"/>
                    <w:rPr>
                      <w:iCs/>
                      <w:sz w:val="20"/>
                    </w:rPr>
                  </w:pPr>
                  <w:r w:rsidRPr="003161DC">
                    <w:rPr>
                      <w:iCs/>
                      <w:sz w:val="20"/>
                    </w:rPr>
                    <w:t>-$250.00</w:t>
                  </w:r>
                </w:p>
              </w:tc>
            </w:tr>
          </w:tbl>
          <w:p w14:paraId="4DA73C98" w14:textId="77777777" w:rsidR="00BD676B" w:rsidRPr="003161DC" w:rsidRDefault="00BD676B">
            <w:pPr>
              <w:spacing w:before="240" w:after="240"/>
              <w:ind w:left="1440" w:hanging="720"/>
            </w:pPr>
            <w:r>
              <w:t>(c)</w:t>
            </w:r>
            <w:r w:rsidRPr="003161DC">
              <w:tab/>
              <w:t>IRRs</w:t>
            </w:r>
          </w:p>
          <w:p w14:paraId="23CC7886" w14:textId="77777777" w:rsidR="00BD676B" w:rsidRPr="003161DC" w:rsidRDefault="00BD676B">
            <w:pPr>
              <w:spacing w:after="240"/>
              <w:ind w:left="2160" w:hanging="720"/>
            </w:pPr>
            <w:r w:rsidRPr="003161DC">
              <w:t>(i)</w:t>
            </w:r>
            <w:r w:rsidRPr="003161DC">
              <w:tab/>
              <w:t>For each IRR that has not submitted an Energy Offer Curve,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BD676B" w:rsidRPr="003161DC" w14:paraId="4E580411" w14:textId="77777777">
              <w:trPr>
                <w:jc w:val="center"/>
              </w:trPr>
              <w:tc>
                <w:tcPr>
                  <w:tcW w:w="3870" w:type="dxa"/>
                </w:tcPr>
                <w:p w14:paraId="76387655" w14:textId="77777777" w:rsidR="00BD676B" w:rsidRPr="003161DC" w:rsidRDefault="00BD676B">
                  <w:pPr>
                    <w:spacing w:after="120"/>
                    <w:rPr>
                      <w:b/>
                      <w:iCs/>
                      <w:sz w:val="20"/>
                    </w:rPr>
                  </w:pPr>
                  <w:r w:rsidRPr="003161DC">
                    <w:rPr>
                      <w:b/>
                      <w:iCs/>
                      <w:sz w:val="20"/>
                    </w:rPr>
                    <w:t>MW</w:t>
                  </w:r>
                </w:p>
              </w:tc>
              <w:tc>
                <w:tcPr>
                  <w:tcW w:w="2610" w:type="dxa"/>
                </w:tcPr>
                <w:p w14:paraId="6F2089EC" w14:textId="77777777" w:rsidR="00BD676B" w:rsidRPr="003161DC" w:rsidRDefault="00BD676B">
                  <w:pPr>
                    <w:spacing w:after="120"/>
                    <w:rPr>
                      <w:b/>
                      <w:iCs/>
                      <w:sz w:val="20"/>
                    </w:rPr>
                  </w:pPr>
                  <w:r w:rsidRPr="003161DC">
                    <w:rPr>
                      <w:b/>
                      <w:iCs/>
                      <w:sz w:val="20"/>
                    </w:rPr>
                    <w:t>Price (per MWh)</w:t>
                  </w:r>
                </w:p>
              </w:tc>
            </w:tr>
            <w:tr w:rsidR="00BD676B" w:rsidRPr="003161DC" w14:paraId="6476C0A3" w14:textId="77777777">
              <w:trPr>
                <w:jc w:val="center"/>
              </w:trPr>
              <w:tc>
                <w:tcPr>
                  <w:tcW w:w="3870" w:type="dxa"/>
                </w:tcPr>
                <w:p w14:paraId="21A0D838" w14:textId="77777777" w:rsidR="00BD676B" w:rsidRPr="003161DC" w:rsidRDefault="00BD676B">
                  <w:pPr>
                    <w:spacing w:after="60"/>
                    <w:rPr>
                      <w:iCs/>
                      <w:sz w:val="20"/>
                    </w:rPr>
                  </w:pPr>
                  <w:r w:rsidRPr="003161DC">
                    <w:rPr>
                      <w:iCs/>
                      <w:sz w:val="20"/>
                    </w:rPr>
                    <w:t>HSL</w:t>
                  </w:r>
                </w:p>
              </w:tc>
              <w:tc>
                <w:tcPr>
                  <w:tcW w:w="2610" w:type="dxa"/>
                </w:tcPr>
                <w:p w14:paraId="3293A03B" w14:textId="77777777" w:rsidR="00BD676B" w:rsidRPr="003161DC" w:rsidRDefault="00BD676B">
                  <w:pPr>
                    <w:spacing w:after="60"/>
                    <w:rPr>
                      <w:iCs/>
                      <w:sz w:val="20"/>
                    </w:rPr>
                  </w:pPr>
                  <w:r w:rsidRPr="003161DC">
                    <w:rPr>
                      <w:iCs/>
                      <w:sz w:val="20"/>
                    </w:rPr>
                    <w:t>$1,500</w:t>
                  </w:r>
                </w:p>
              </w:tc>
            </w:tr>
            <w:tr w:rsidR="00BD676B" w:rsidRPr="003161DC" w14:paraId="088274F5" w14:textId="77777777">
              <w:trPr>
                <w:jc w:val="center"/>
              </w:trPr>
              <w:tc>
                <w:tcPr>
                  <w:tcW w:w="3870" w:type="dxa"/>
                </w:tcPr>
                <w:p w14:paraId="3AC918D0" w14:textId="77777777" w:rsidR="00BD676B" w:rsidRPr="003161DC" w:rsidRDefault="00BD676B">
                  <w:pPr>
                    <w:spacing w:after="60"/>
                    <w:rPr>
                      <w:iCs/>
                      <w:sz w:val="20"/>
                    </w:rPr>
                  </w:pPr>
                  <w:r w:rsidRPr="003161DC">
                    <w:rPr>
                      <w:iCs/>
                      <w:sz w:val="20"/>
                    </w:rPr>
                    <w:t>HSL minus 1 MW</w:t>
                  </w:r>
                </w:p>
              </w:tc>
              <w:tc>
                <w:tcPr>
                  <w:tcW w:w="2610" w:type="dxa"/>
                </w:tcPr>
                <w:p w14:paraId="4FC9B71B" w14:textId="77777777" w:rsidR="00BD676B" w:rsidRPr="003161DC" w:rsidRDefault="00BD676B">
                  <w:pPr>
                    <w:spacing w:after="60"/>
                    <w:rPr>
                      <w:iCs/>
                      <w:sz w:val="20"/>
                    </w:rPr>
                  </w:pPr>
                  <w:r w:rsidRPr="003161DC">
                    <w:rPr>
                      <w:iCs/>
                      <w:sz w:val="20"/>
                    </w:rPr>
                    <w:t>-$249.99</w:t>
                  </w:r>
                </w:p>
              </w:tc>
            </w:tr>
            <w:tr w:rsidR="00BD676B" w:rsidRPr="003161DC" w14:paraId="4AD5B5CB" w14:textId="77777777">
              <w:trPr>
                <w:jc w:val="center"/>
              </w:trPr>
              <w:tc>
                <w:tcPr>
                  <w:tcW w:w="3870" w:type="dxa"/>
                </w:tcPr>
                <w:p w14:paraId="0FCD8EEF" w14:textId="77777777" w:rsidR="00BD676B" w:rsidRPr="003161DC" w:rsidRDefault="00BD676B">
                  <w:pPr>
                    <w:spacing w:after="60"/>
                    <w:rPr>
                      <w:iCs/>
                      <w:sz w:val="20"/>
                    </w:rPr>
                  </w:pPr>
                  <w:r w:rsidRPr="003161DC">
                    <w:rPr>
                      <w:iCs/>
                      <w:sz w:val="20"/>
                    </w:rPr>
                    <w:t>LSL</w:t>
                  </w:r>
                </w:p>
              </w:tc>
              <w:tc>
                <w:tcPr>
                  <w:tcW w:w="2610" w:type="dxa"/>
                </w:tcPr>
                <w:p w14:paraId="5BF11594" w14:textId="77777777" w:rsidR="00BD676B" w:rsidRPr="003161DC" w:rsidRDefault="00BD676B">
                  <w:pPr>
                    <w:spacing w:after="60"/>
                    <w:rPr>
                      <w:iCs/>
                      <w:sz w:val="20"/>
                    </w:rPr>
                  </w:pPr>
                  <w:r w:rsidRPr="003161DC">
                    <w:rPr>
                      <w:iCs/>
                      <w:sz w:val="20"/>
                    </w:rPr>
                    <w:t>-$250.00</w:t>
                  </w:r>
                </w:p>
              </w:tc>
            </w:tr>
          </w:tbl>
          <w:p w14:paraId="03ABFD39" w14:textId="77777777" w:rsidR="00BD676B" w:rsidRPr="003161DC" w:rsidRDefault="00BD676B">
            <w:pPr>
              <w:spacing w:before="240" w:after="240"/>
              <w:ind w:left="2160" w:hanging="720"/>
            </w:pPr>
            <w:r w:rsidRPr="003161DC">
              <w:t>(ii)</w:t>
            </w:r>
            <w:r w:rsidRPr="003161DC">
              <w:tab/>
              <w:t>For each IRR for which its QSE has submitted an Energy Offer Curve that does not cover the full range of the IRR’s available capacity, ERCOT shall create a monotonically increasing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BD676B" w:rsidRPr="003161DC" w14:paraId="270D6330" w14:textId="77777777">
              <w:trPr>
                <w:jc w:val="center"/>
              </w:trPr>
              <w:tc>
                <w:tcPr>
                  <w:tcW w:w="3780" w:type="dxa"/>
                </w:tcPr>
                <w:p w14:paraId="781E2A54" w14:textId="77777777" w:rsidR="00BD676B" w:rsidRPr="003161DC" w:rsidRDefault="00BD676B">
                  <w:pPr>
                    <w:spacing w:after="120"/>
                    <w:rPr>
                      <w:b/>
                      <w:iCs/>
                      <w:sz w:val="20"/>
                    </w:rPr>
                  </w:pPr>
                  <w:r w:rsidRPr="003161DC">
                    <w:rPr>
                      <w:b/>
                      <w:iCs/>
                      <w:sz w:val="20"/>
                    </w:rPr>
                    <w:lastRenderedPageBreak/>
                    <w:t>MW</w:t>
                  </w:r>
                </w:p>
              </w:tc>
              <w:tc>
                <w:tcPr>
                  <w:tcW w:w="2745" w:type="dxa"/>
                </w:tcPr>
                <w:p w14:paraId="384AC251" w14:textId="77777777" w:rsidR="00BD676B" w:rsidRPr="003161DC" w:rsidRDefault="00BD676B">
                  <w:pPr>
                    <w:spacing w:after="120"/>
                    <w:rPr>
                      <w:b/>
                      <w:iCs/>
                      <w:sz w:val="20"/>
                    </w:rPr>
                  </w:pPr>
                  <w:r w:rsidRPr="003161DC">
                    <w:rPr>
                      <w:b/>
                      <w:iCs/>
                      <w:sz w:val="20"/>
                    </w:rPr>
                    <w:t>Price (per MWh)</w:t>
                  </w:r>
                </w:p>
              </w:tc>
            </w:tr>
            <w:tr w:rsidR="00BD676B" w:rsidRPr="003161DC" w14:paraId="27C5B997" w14:textId="77777777">
              <w:trPr>
                <w:jc w:val="center"/>
              </w:trPr>
              <w:tc>
                <w:tcPr>
                  <w:tcW w:w="3780" w:type="dxa"/>
                </w:tcPr>
                <w:p w14:paraId="47A2E009" w14:textId="77777777" w:rsidR="00BD676B" w:rsidRPr="003161DC" w:rsidRDefault="00BD676B">
                  <w:pPr>
                    <w:spacing w:after="60"/>
                    <w:rPr>
                      <w:iCs/>
                      <w:sz w:val="20"/>
                    </w:rPr>
                  </w:pPr>
                  <w:r w:rsidRPr="003161DC">
                    <w:rPr>
                      <w:iCs/>
                      <w:sz w:val="20"/>
                    </w:rPr>
                    <w:t>HSL (if more than highest MW in submitted Energy Offer Curve)</w:t>
                  </w:r>
                </w:p>
              </w:tc>
              <w:tc>
                <w:tcPr>
                  <w:tcW w:w="2745" w:type="dxa"/>
                </w:tcPr>
                <w:p w14:paraId="4E798A91" w14:textId="77777777" w:rsidR="00BD676B" w:rsidRPr="003161DC" w:rsidRDefault="00BD676B">
                  <w:pPr>
                    <w:spacing w:after="60"/>
                    <w:rPr>
                      <w:iCs/>
                      <w:sz w:val="20"/>
                    </w:rPr>
                  </w:pPr>
                  <w:r w:rsidRPr="003161DC">
                    <w:rPr>
                      <w:iCs/>
                      <w:sz w:val="20"/>
                    </w:rPr>
                    <w:t>Price associated with the highest MW in submitted Energy Offer Curve</w:t>
                  </w:r>
                </w:p>
              </w:tc>
            </w:tr>
            <w:tr w:rsidR="00BD676B" w:rsidRPr="003161DC" w14:paraId="39A5C47E" w14:textId="77777777">
              <w:trPr>
                <w:jc w:val="center"/>
              </w:trPr>
              <w:tc>
                <w:tcPr>
                  <w:tcW w:w="3780" w:type="dxa"/>
                </w:tcPr>
                <w:p w14:paraId="676D9252" w14:textId="77777777" w:rsidR="00BD676B" w:rsidRPr="003161DC" w:rsidRDefault="00BD676B">
                  <w:pPr>
                    <w:spacing w:after="60"/>
                    <w:rPr>
                      <w:iCs/>
                      <w:sz w:val="20"/>
                    </w:rPr>
                  </w:pPr>
                  <w:r w:rsidRPr="003161DC">
                    <w:rPr>
                      <w:iCs/>
                      <w:sz w:val="20"/>
                    </w:rPr>
                    <w:t>Energy Offer Curve</w:t>
                  </w:r>
                </w:p>
              </w:tc>
              <w:tc>
                <w:tcPr>
                  <w:tcW w:w="2745" w:type="dxa"/>
                </w:tcPr>
                <w:p w14:paraId="71934407" w14:textId="77777777" w:rsidR="00BD676B" w:rsidRPr="003161DC" w:rsidRDefault="00BD676B">
                  <w:pPr>
                    <w:spacing w:after="60"/>
                    <w:rPr>
                      <w:iCs/>
                      <w:sz w:val="20"/>
                    </w:rPr>
                  </w:pPr>
                  <w:r w:rsidRPr="003161DC">
                    <w:rPr>
                      <w:iCs/>
                      <w:sz w:val="20"/>
                    </w:rPr>
                    <w:t>Energy Offer Curve</w:t>
                  </w:r>
                </w:p>
              </w:tc>
            </w:tr>
            <w:tr w:rsidR="00BD676B" w:rsidRPr="003161DC" w14:paraId="599A4B5C" w14:textId="77777777">
              <w:trPr>
                <w:jc w:val="center"/>
              </w:trPr>
              <w:tc>
                <w:tcPr>
                  <w:tcW w:w="3780" w:type="dxa"/>
                </w:tcPr>
                <w:p w14:paraId="276FEAAB" w14:textId="77777777" w:rsidR="00BD676B" w:rsidRPr="003161DC" w:rsidRDefault="00BD676B">
                  <w:pPr>
                    <w:spacing w:after="60"/>
                    <w:rPr>
                      <w:iCs/>
                      <w:sz w:val="20"/>
                    </w:rPr>
                  </w:pPr>
                  <w:r w:rsidRPr="003161DC">
                    <w:rPr>
                      <w:iCs/>
                      <w:sz w:val="20"/>
                    </w:rPr>
                    <w:t>1 MW below lowest MW in Energy Offer Curve (if more than LSL)</w:t>
                  </w:r>
                </w:p>
              </w:tc>
              <w:tc>
                <w:tcPr>
                  <w:tcW w:w="2745" w:type="dxa"/>
                </w:tcPr>
                <w:p w14:paraId="0B8A743F" w14:textId="77777777" w:rsidR="00BD676B" w:rsidRPr="003161DC" w:rsidRDefault="00BD676B">
                  <w:pPr>
                    <w:spacing w:after="60"/>
                    <w:rPr>
                      <w:iCs/>
                      <w:sz w:val="20"/>
                    </w:rPr>
                  </w:pPr>
                  <w:r w:rsidRPr="003161DC">
                    <w:rPr>
                      <w:iCs/>
                      <w:sz w:val="20"/>
                    </w:rPr>
                    <w:t>-$249.99</w:t>
                  </w:r>
                </w:p>
              </w:tc>
            </w:tr>
            <w:tr w:rsidR="00BD676B" w:rsidRPr="003161DC" w14:paraId="234CD587" w14:textId="77777777">
              <w:trPr>
                <w:jc w:val="center"/>
              </w:trPr>
              <w:tc>
                <w:tcPr>
                  <w:tcW w:w="3780" w:type="dxa"/>
                </w:tcPr>
                <w:p w14:paraId="0F49E44A" w14:textId="77777777" w:rsidR="00BD676B" w:rsidRPr="003161DC" w:rsidRDefault="00BD676B">
                  <w:pPr>
                    <w:spacing w:after="60"/>
                    <w:rPr>
                      <w:iCs/>
                      <w:sz w:val="20"/>
                    </w:rPr>
                  </w:pPr>
                  <w:r w:rsidRPr="003161DC">
                    <w:rPr>
                      <w:iCs/>
                      <w:sz w:val="20"/>
                    </w:rPr>
                    <w:t>LSL (if less than lowest MW in Energy Offer Curve)</w:t>
                  </w:r>
                </w:p>
              </w:tc>
              <w:tc>
                <w:tcPr>
                  <w:tcW w:w="2745" w:type="dxa"/>
                </w:tcPr>
                <w:p w14:paraId="20C79286" w14:textId="77777777" w:rsidR="00BD676B" w:rsidRPr="003161DC" w:rsidRDefault="00BD676B">
                  <w:pPr>
                    <w:spacing w:after="60"/>
                    <w:rPr>
                      <w:iCs/>
                      <w:sz w:val="20"/>
                    </w:rPr>
                  </w:pPr>
                  <w:r w:rsidRPr="003161DC">
                    <w:rPr>
                      <w:iCs/>
                      <w:sz w:val="20"/>
                    </w:rPr>
                    <w:t>-$250.00</w:t>
                  </w:r>
                </w:p>
              </w:tc>
            </w:tr>
          </w:tbl>
          <w:p w14:paraId="55A87462" w14:textId="77777777" w:rsidR="00BD676B" w:rsidRPr="003161DC" w:rsidRDefault="00BD676B">
            <w:pPr>
              <w:spacing w:before="240" w:after="240"/>
              <w:ind w:left="1440" w:hanging="720"/>
            </w:pPr>
            <w:r>
              <w:t>(d</w:t>
            </w:r>
            <w:r w:rsidRPr="003161DC">
              <w:t>)</w:t>
            </w:r>
            <w:r w:rsidRPr="003161DC">
              <w:tab/>
              <w:t xml:space="preserve">RUC-committed Resources </w:t>
            </w:r>
          </w:p>
          <w:p w14:paraId="3A85B35C" w14:textId="77777777" w:rsidR="00BD676B" w:rsidRPr="003161DC" w:rsidRDefault="00BD676B">
            <w:pPr>
              <w:spacing w:before="240" w:after="240"/>
              <w:ind w:left="2160" w:hanging="720"/>
            </w:pPr>
            <w:r w:rsidRPr="003161DC">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BD676B" w:rsidRPr="003161DC" w14:paraId="2EF9A6D4" w14:textId="77777777">
              <w:trPr>
                <w:trHeight w:val="359"/>
              </w:trPr>
              <w:tc>
                <w:tcPr>
                  <w:tcW w:w="3540" w:type="dxa"/>
                </w:tcPr>
                <w:p w14:paraId="363EAF82" w14:textId="77777777" w:rsidR="00BD676B" w:rsidRPr="003161DC" w:rsidRDefault="00BD676B">
                  <w:pPr>
                    <w:spacing w:after="120"/>
                    <w:rPr>
                      <w:b/>
                      <w:iCs/>
                      <w:sz w:val="20"/>
                    </w:rPr>
                  </w:pPr>
                  <w:r w:rsidRPr="003161DC">
                    <w:rPr>
                      <w:b/>
                      <w:iCs/>
                      <w:sz w:val="20"/>
                    </w:rPr>
                    <w:t>MW</w:t>
                  </w:r>
                </w:p>
              </w:tc>
              <w:tc>
                <w:tcPr>
                  <w:tcW w:w="2810" w:type="dxa"/>
                </w:tcPr>
                <w:p w14:paraId="1DDFD4F6" w14:textId="77777777" w:rsidR="00BD676B" w:rsidRPr="003161DC" w:rsidRDefault="00BD676B">
                  <w:pPr>
                    <w:spacing w:after="120"/>
                    <w:rPr>
                      <w:b/>
                      <w:iCs/>
                      <w:sz w:val="20"/>
                    </w:rPr>
                  </w:pPr>
                  <w:r w:rsidRPr="003161DC">
                    <w:rPr>
                      <w:b/>
                      <w:iCs/>
                      <w:sz w:val="20"/>
                    </w:rPr>
                    <w:t>Price (per MWh)</w:t>
                  </w:r>
                </w:p>
              </w:tc>
            </w:tr>
            <w:tr w:rsidR="00BD676B" w:rsidRPr="003161DC" w14:paraId="22E9147C" w14:textId="77777777">
              <w:trPr>
                <w:trHeight w:val="364"/>
              </w:trPr>
              <w:tc>
                <w:tcPr>
                  <w:tcW w:w="3540" w:type="dxa"/>
                </w:tcPr>
                <w:p w14:paraId="3A81D51A" w14:textId="77777777" w:rsidR="00BD676B" w:rsidRPr="003161DC" w:rsidRDefault="00BD676B">
                  <w:pPr>
                    <w:spacing w:after="60"/>
                    <w:rPr>
                      <w:iCs/>
                      <w:sz w:val="20"/>
                    </w:rPr>
                  </w:pPr>
                  <w:r w:rsidRPr="003161DC">
                    <w:rPr>
                      <w:iCs/>
                      <w:sz w:val="20"/>
                    </w:rPr>
                    <w:t xml:space="preserve">HSL </w:t>
                  </w:r>
                </w:p>
              </w:tc>
              <w:tc>
                <w:tcPr>
                  <w:tcW w:w="2810" w:type="dxa"/>
                </w:tcPr>
                <w:p w14:paraId="21D9283B" w14:textId="77777777" w:rsidR="00BD676B" w:rsidRPr="003161DC" w:rsidRDefault="00BD676B">
                  <w:pPr>
                    <w:spacing w:after="60"/>
                    <w:rPr>
                      <w:iCs/>
                      <w:sz w:val="20"/>
                    </w:rPr>
                  </w:pPr>
                  <w:r w:rsidRPr="003161DC">
                    <w:rPr>
                      <w:iCs/>
                      <w:sz w:val="20"/>
                    </w:rPr>
                    <w:t>$</w:t>
                  </w:r>
                  <w:r>
                    <w:rPr>
                      <w:iCs/>
                      <w:sz w:val="20"/>
                    </w:rPr>
                    <w:t>250</w:t>
                  </w:r>
                </w:p>
              </w:tc>
            </w:tr>
            <w:tr w:rsidR="00BD676B" w:rsidRPr="003161DC" w14:paraId="62CE3668" w14:textId="77777777">
              <w:trPr>
                <w:trHeight w:val="377"/>
              </w:trPr>
              <w:tc>
                <w:tcPr>
                  <w:tcW w:w="3540" w:type="dxa"/>
                </w:tcPr>
                <w:p w14:paraId="62C3A399" w14:textId="77777777" w:rsidR="00BD676B" w:rsidRPr="003161DC" w:rsidRDefault="00BD676B">
                  <w:pPr>
                    <w:spacing w:after="60"/>
                    <w:rPr>
                      <w:iCs/>
                      <w:sz w:val="20"/>
                    </w:rPr>
                  </w:pPr>
                  <w:r w:rsidRPr="003161DC">
                    <w:rPr>
                      <w:iCs/>
                      <w:sz w:val="20"/>
                    </w:rPr>
                    <w:t>Zero</w:t>
                  </w:r>
                </w:p>
              </w:tc>
              <w:tc>
                <w:tcPr>
                  <w:tcW w:w="2810" w:type="dxa"/>
                </w:tcPr>
                <w:p w14:paraId="06681A86" w14:textId="77777777" w:rsidR="00BD676B" w:rsidRPr="003161DC" w:rsidRDefault="00BD676B">
                  <w:pPr>
                    <w:spacing w:after="60"/>
                    <w:rPr>
                      <w:iCs/>
                      <w:sz w:val="20"/>
                    </w:rPr>
                  </w:pPr>
                  <w:r w:rsidRPr="003161DC">
                    <w:rPr>
                      <w:iCs/>
                      <w:sz w:val="20"/>
                    </w:rPr>
                    <w:t>$</w:t>
                  </w:r>
                  <w:r>
                    <w:rPr>
                      <w:iCs/>
                      <w:sz w:val="20"/>
                    </w:rPr>
                    <w:t>250</w:t>
                  </w:r>
                </w:p>
              </w:tc>
            </w:tr>
          </w:tbl>
          <w:p w14:paraId="1C0A28AC" w14:textId="77777777" w:rsidR="00BD676B" w:rsidRPr="003161DC" w:rsidRDefault="00BD676B">
            <w:pPr>
              <w:spacing w:before="240" w:after="240"/>
              <w:ind w:left="2160" w:hanging="720"/>
            </w:pPr>
            <w:r w:rsidRPr="003161DC">
              <w:t>(ii)       For each RUC-committed Resource that has submitted an Energy Offer Curve, ERCOT shall create a monotonically increasing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BD676B" w:rsidRPr="003161DC" w14:paraId="11ADD0E8" w14:textId="77777777">
              <w:trPr>
                <w:trHeight w:val="350"/>
              </w:trPr>
              <w:tc>
                <w:tcPr>
                  <w:tcW w:w="3531" w:type="dxa"/>
                </w:tcPr>
                <w:p w14:paraId="4CC70FBF" w14:textId="77777777" w:rsidR="00BD676B" w:rsidRPr="003161DC" w:rsidRDefault="00BD676B">
                  <w:pPr>
                    <w:spacing w:after="120"/>
                    <w:rPr>
                      <w:b/>
                      <w:iCs/>
                      <w:sz w:val="20"/>
                    </w:rPr>
                  </w:pPr>
                  <w:r w:rsidRPr="003161DC">
                    <w:rPr>
                      <w:b/>
                      <w:iCs/>
                      <w:sz w:val="20"/>
                    </w:rPr>
                    <w:t>MW</w:t>
                  </w:r>
                </w:p>
              </w:tc>
              <w:tc>
                <w:tcPr>
                  <w:tcW w:w="2804" w:type="dxa"/>
                </w:tcPr>
                <w:p w14:paraId="0BB3F43F" w14:textId="77777777" w:rsidR="00BD676B" w:rsidRPr="003161DC" w:rsidRDefault="00BD676B">
                  <w:pPr>
                    <w:spacing w:after="120"/>
                    <w:rPr>
                      <w:b/>
                      <w:iCs/>
                      <w:sz w:val="20"/>
                    </w:rPr>
                  </w:pPr>
                  <w:r w:rsidRPr="003161DC">
                    <w:rPr>
                      <w:b/>
                      <w:iCs/>
                      <w:sz w:val="20"/>
                    </w:rPr>
                    <w:t>Price (per MWh)</w:t>
                  </w:r>
                </w:p>
              </w:tc>
            </w:tr>
            <w:tr w:rsidR="00BD676B" w:rsidRPr="003161DC" w14:paraId="6BBD8488" w14:textId="77777777">
              <w:trPr>
                <w:trHeight w:val="345"/>
              </w:trPr>
              <w:tc>
                <w:tcPr>
                  <w:tcW w:w="3531" w:type="dxa"/>
                </w:tcPr>
                <w:p w14:paraId="54341AB7" w14:textId="77777777" w:rsidR="00BD676B" w:rsidRPr="003161DC" w:rsidRDefault="00BD676B">
                  <w:pPr>
                    <w:spacing w:after="60"/>
                    <w:rPr>
                      <w:iCs/>
                      <w:sz w:val="20"/>
                    </w:rPr>
                  </w:pPr>
                  <w:r w:rsidRPr="003161DC">
                    <w:rPr>
                      <w:iCs/>
                      <w:sz w:val="20"/>
                    </w:rPr>
                    <w:t>HSL (if more than highest MW in Energy Offer Curve)</w:t>
                  </w:r>
                </w:p>
              </w:tc>
              <w:tc>
                <w:tcPr>
                  <w:tcW w:w="2804" w:type="dxa"/>
                </w:tcPr>
                <w:p w14:paraId="6DF1AE6D" w14:textId="77777777" w:rsidR="00BD676B" w:rsidRPr="003161DC" w:rsidRDefault="00BD676B">
                  <w:pPr>
                    <w:spacing w:after="60"/>
                    <w:rPr>
                      <w:iCs/>
                      <w:sz w:val="20"/>
                    </w:rPr>
                  </w:pPr>
                  <w:r w:rsidRPr="003161DC">
                    <w:rPr>
                      <w:iCs/>
                      <w:sz w:val="20"/>
                    </w:rPr>
                    <w:t>Greater of $</w:t>
                  </w:r>
                  <w:r>
                    <w:rPr>
                      <w:iCs/>
                      <w:sz w:val="20"/>
                    </w:rPr>
                    <w:t>250</w:t>
                  </w:r>
                  <w:r w:rsidRPr="003161DC">
                    <w:rPr>
                      <w:iCs/>
                      <w:sz w:val="20"/>
                    </w:rPr>
                    <w:t xml:space="preserve"> or price associated with the highest MW in QSE submitted Energy Offer Curve</w:t>
                  </w:r>
                </w:p>
              </w:tc>
            </w:tr>
            <w:tr w:rsidR="00BD676B" w:rsidRPr="003161DC" w14:paraId="78B56E96" w14:textId="77777777">
              <w:trPr>
                <w:trHeight w:val="615"/>
              </w:trPr>
              <w:tc>
                <w:tcPr>
                  <w:tcW w:w="3531" w:type="dxa"/>
                </w:tcPr>
                <w:p w14:paraId="609235D6" w14:textId="77777777" w:rsidR="00BD676B" w:rsidRPr="003161DC" w:rsidRDefault="00BD676B">
                  <w:pPr>
                    <w:spacing w:after="60"/>
                    <w:rPr>
                      <w:iCs/>
                      <w:sz w:val="20"/>
                    </w:rPr>
                  </w:pPr>
                  <w:r w:rsidRPr="003161DC">
                    <w:rPr>
                      <w:iCs/>
                      <w:sz w:val="20"/>
                    </w:rPr>
                    <w:t>Energy Offer Curve</w:t>
                  </w:r>
                </w:p>
              </w:tc>
              <w:tc>
                <w:tcPr>
                  <w:tcW w:w="2804" w:type="dxa"/>
                </w:tcPr>
                <w:p w14:paraId="64284A40" w14:textId="77777777" w:rsidR="00BD676B" w:rsidRPr="003161DC" w:rsidRDefault="00BD676B">
                  <w:pPr>
                    <w:spacing w:after="60"/>
                    <w:rPr>
                      <w:iCs/>
                      <w:sz w:val="20"/>
                    </w:rPr>
                  </w:pPr>
                  <w:r w:rsidRPr="003161DC">
                    <w:rPr>
                      <w:iCs/>
                      <w:sz w:val="20"/>
                    </w:rPr>
                    <w:t>Greater of $</w:t>
                  </w:r>
                  <w:r>
                    <w:rPr>
                      <w:iCs/>
                      <w:sz w:val="20"/>
                    </w:rPr>
                    <w:t>250</w:t>
                  </w:r>
                  <w:r w:rsidRPr="003161DC">
                    <w:rPr>
                      <w:iCs/>
                      <w:sz w:val="20"/>
                    </w:rPr>
                    <w:t xml:space="preserve"> or the QSE submitted Energy Offer Curve</w:t>
                  </w:r>
                </w:p>
              </w:tc>
            </w:tr>
            <w:tr w:rsidR="00BD676B" w:rsidRPr="003161DC" w14:paraId="2500AD56" w14:textId="77777777">
              <w:trPr>
                <w:trHeight w:val="916"/>
              </w:trPr>
              <w:tc>
                <w:tcPr>
                  <w:tcW w:w="3531" w:type="dxa"/>
                </w:tcPr>
                <w:p w14:paraId="63605B90" w14:textId="77777777" w:rsidR="00BD676B" w:rsidRPr="003161DC" w:rsidRDefault="00BD676B">
                  <w:pPr>
                    <w:spacing w:after="60"/>
                    <w:rPr>
                      <w:iCs/>
                      <w:sz w:val="20"/>
                    </w:rPr>
                  </w:pPr>
                  <w:r w:rsidRPr="003161DC">
                    <w:rPr>
                      <w:iCs/>
                      <w:sz w:val="20"/>
                    </w:rPr>
                    <w:t>Zero</w:t>
                  </w:r>
                </w:p>
              </w:tc>
              <w:tc>
                <w:tcPr>
                  <w:tcW w:w="2804" w:type="dxa"/>
                </w:tcPr>
                <w:p w14:paraId="02A592E3" w14:textId="77777777" w:rsidR="00BD676B" w:rsidRPr="003161DC" w:rsidRDefault="00BD676B">
                  <w:pPr>
                    <w:spacing w:after="60"/>
                    <w:rPr>
                      <w:iCs/>
                      <w:sz w:val="20"/>
                    </w:rPr>
                  </w:pPr>
                  <w:r w:rsidRPr="003161DC">
                    <w:rPr>
                      <w:iCs/>
                      <w:sz w:val="20"/>
                    </w:rPr>
                    <w:t>Greater of $</w:t>
                  </w:r>
                  <w:r>
                    <w:rPr>
                      <w:iCs/>
                      <w:sz w:val="20"/>
                    </w:rPr>
                    <w:t>250</w:t>
                  </w:r>
                  <w:r w:rsidRPr="003161DC">
                    <w:rPr>
                      <w:iCs/>
                      <w:sz w:val="20"/>
                    </w:rPr>
                    <w:t xml:space="preserve"> or the first price point of the QSE submitted Energy Offer Curve</w:t>
                  </w:r>
                </w:p>
              </w:tc>
            </w:tr>
          </w:tbl>
          <w:p w14:paraId="26068FCB" w14:textId="77777777" w:rsidR="00BD676B" w:rsidRPr="003161DC" w:rsidRDefault="00BD676B">
            <w:pPr>
              <w:spacing w:before="240" w:after="240"/>
              <w:ind w:left="2160" w:hanging="720"/>
            </w:pPr>
            <w:r w:rsidRPr="003161DC">
              <w:t>(iii)</w:t>
            </w:r>
            <w:r w:rsidRPr="003161DC">
              <w:tab/>
              <w:t xml:space="preserve">For each RUC-committed Resource during the </w:t>
            </w:r>
            <w:proofErr w:type="gramStart"/>
            <w:r w:rsidRPr="003161DC">
              <w:t>time period</w:t>
            </w:r>
            <w:proofErr w:type="gramEnd"/>
            <w:r w:rsidRPr="003161DC">
              <w:t xml:space="preserve">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BD676B" w:rsidRPr="003161DC" w14:paraId="12443D6A" w14:textId="77777777">
              <w:trPr>
                <w:trHeight w:val="350"/>
              </w:trPr>
              <w:tc>
                <w:tcPr>
                  <w:tcW w:w="3531" w:type="dxa"/>
                </w:tcPr>
                <w:p w14:paraId="64C7172A" w14:textId="77777777" w:rsidR="00BD676B" w:rsidRPr="003161DC" w:rsidRDefault="00BD676B">
                  <w:pPr>
                    <w:spacing w:after="120"/>
                    <w:rPr>
                      <w:b/>
                      <w:iCs/>
                      <w:sz w:val="20"/>
                    </w:rPr>
                  </w:pPr>
                  <w:r w:rsidRPr="003161DC">
                    <w:rPr>
                      <w:b/>
                      <w:iCs/>
                      <w:sz w:val="20"/>
                    </w:rPr>
                    <w:t>MW</w:t>
                  </w:r>
                </w:p>
              </w:tc>
              <w:tc>
                <w:tcPr>
                  <w:tcW w:w="2804" w:type="dxa"/>
                </w:tcPr>
                <w:p w14:paraId="44D09DD8" w14:textId="77777777" w:rsidR="00BD676B" w:rsidRPr="003161DC" w:rsidRDefault="00BD676B">
                  <w:pPr>
                    <w:spacing w:after="120"/>
                    <w:rPr>
                      <w:b/>
                      <w:iCs/>
                      <w:sz w:val="20"/>
                    </w:rPr>
                  </w:pPr>
                  <w:r w:rsidRPr="003161DC">
                    <w:rPr>
                      <w:b/>
                      <w:iCs/>
                      <w:sz w:val="20"/>
                    </w:rPr>
                    <w:t>Price (per MWh)</w:t>
                  </w:r>
                </w:p>
              </w:tc>
            </w:tr>
            <w:tr w:rsidR="00BD676B" w:rsidRPr="003161DC" w14:paraId="6124EF99" w14:textId="77777777">
              <w:trPr>
                <w:trHeight w:val="345"/>
              </w:trPr>
              <w:tc>
                <w:tcPr>
                  <w:tcW w:w="3531" w:type="dxa"/>
                </w:tcPr>
                <w:p w14:paraId="5EF4CC18" w14:textId="77777777" w:rsidR="00BD676B" w:rsidRPr="003161DC" w:rsidRDefault="00BD676B">
                  <w:pPr>
                    <w:spacing w:after="60"/>
                    <w:rPr>
                      <w:iCs/>
                      <w:sz w:val="20"/>
                    </w:rPr>
                  </w:pPr>
                  <w:r w:rsidRPr="003161DC">
                    <w:rPr>
                      <w:sz w:val="20"/>
                    </w:rPr>
                    <w:t>HSL</w:t>
                  </w:r>
                </w:p>
              </w:tc>
              <w:tc>
                <w:tcPr>
                  <w:tcW w:w="2804" w:type="dxa"/>
                </w:tcPr>
                <w:p w14:paraId="7046A496" w14:textId="77777777" w:rsidR="00BD676B" w:rsidRPr="003161DC" w:rsidRDefault="00BD676B">
                  <w:pPr>
                    <w:spacing w:after="60"/>
                    <w:rPr>
                      <w:iCs/>
                      <w:sz w:val="20"/>
                    </w:rPr>
                  </w:pPr>
                  <w:r w:rsidRPr="003161DC">
                    <w:rPr>
                      <w:sz w:val="20"/>
                    </w:rPr>
                    <w:t>$4,500</w:t>
                  </w:r>
                  <w:r>
                    <w:rPr>
                      <w:sz w:val="20"/>
                    </w:rPr>
                    <w:t xml:space="preserve"> or the effective Value of Lost Load (VOLL), whichever is less.</w:t>
                  </w:r>
                </w:p>
              </w:tc>
            </w:tr>
            <w:tr w:rsidR="00BD676B" w:rsidRPr="003161DC" w14:paraId="4B6190EE" w14:textId="77777777">
              <w:trPr>
                <w:trHeight w:val="332"/>
              </w:trPr>
              <w:tc>
                <w:tcPr>
                  <w:tcW w:w="3531" w:type="dxa"/>
                </w:tcPr>
                <w:p w14:paraId="6108AA01" w14:textId="77777777" w:rsidR="00BD676B" w:rsidRPr="003161DC" w:rsidRDefault="00BD676B">
                  <w:pPr>
                    <w:spacing w:after="60"/>
                    <w:rPr>
                      <w:iCs/>
                      <w:sz w:val="20"/>
                    </w:rPr>
                  </w:pPr>
                  <w:r w:rsidRPr="003161DC">
                    <w:rPr>
                      <w:sz w:val="20"/>
                    </w:rPr>
                    <w:lastRenderedPageBreak/>
                    <w:t>Zero</w:t>
                  </w:r>
                </w:p>
              </w:tc>
              <w:tc>
                <w:tcPr>
                  <w:tcW w:w="2804" w:type="dxa"/>
                </w:tcPr>
                <w:p w14:paraId="246ED802" w14:textId="77777777" w:rsidR="00BD676B" w:rsidRPr="003161DC" w:rsidRDefault="00BD676B">
                  <w:pPr>
                    <w:spacing w:after="60"/>
                    <w:rPr>
                      <w:iCs/>
                      <w:sz w:val="20"/>
                    </w:rPr>
                  </w:pPr>
                  <w:r w:rsidRPr="003161DC">
                    <w:rPr>
                      <w:sz w:val="20"/>
                    </w:rPr>
                    <w:t>$4,500</w:t>
                  </w:r>
                  <w:r>
                    <w:rPr>
                      <w:sz w:val="20"/>
                    </w:rPr>
                    <w:t xml:space="preserve"> or the effective VOLL, whichever is less.</w:t>
                  </w:r>
                </w:p>
              </w:tc>
            </w:tr>
          </w:tbl>
          <w:p w14:paraId="7901C9E2" w14:textId="77777777" w:rsidR="00BD676B" w:rsidRPr="004F0296" w:rsidRDefault="00BD676B">
            <w:pPr>
              <w:spacing w:before="240" w:after="240"/>
              <w:ind w:left="2160" w:hanging="720"/>
            </w:pPr>
            <w:r>
              <w:t>(iv</w:t>
            </w:r>
            <w:r w:rsidRPr="004F0296">
              <w:t xml:space="preserve">) </w:t>
            </w:r>
            <w:r w:rsidRPr="004F0296">
              <w:tab/>
              <w:t xml:space="preserve">For each Combined Cycle Generation Resource that was RUC-committed from one On-Line configuration </w:t>
            </w:r>
            <w:proofErr w:type="gramStart"/>
            <w:r w:rsidRPr="004F0296">
              <w:t>in order to</w:t>
            </w:r>
            <w:proofErr w:type="gramEnd"/>
            <w:r w:rsidRPr="004F0296">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BD676B" w:rsidRPr="004F0296" w14:paraId="6E1CDCCA" w14:textId="77777777">
              <w:trPr>
                <w:trHeight w:val="377"/>
              </w:trPr>
              <w:tc>
                <w:tcPr>
                  <w:tcW w:w="2739" w:type="dxa"/>
                  <w:tcBorders>
                    <w:top w:val="single" w:sz="4" w:space="0" w:color="auto"/>
                    <w:left w:val="single" w:sz="4" w:space="0" w:color="auto"/>
                    <w:bottom w:val="single" w:sz="4" w:space="0" w:color="auto"/>
                    <w:right w:val="single" w:sz="4" w:space="0" w:color="auto"/>
                  </w:tcBorders>
                </w:tcPr>
                <w:p w14:paraId="54AAD19F" w14:textId="77777777" w:rsidR="00BD676B" w:rsidRPr="004F0296" w:rsidRDefault="00BD676B">
                  <w:pPr>
                    <w:spacing w:after="120"/>
                    <w:rPr>
                      <w:b/>
                      <w:iCs/>
                      <w:sz w:val="20"/>
                    </w:rPr>
                  </w:pPr>
                  <w:r w:rsidRPr="004F0296">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3838979B" w14:textId="77777777" w:rsidR="00BD676B" w:rsidRPr="004F0296" w:rsidRDefault="00BD676B">
                  <w:pPr>
                    <w:spacing w:after="120"/>
                    <w:rPr>
                      <w:b/>
                      <w:iCs/>
                      <w:sz w:val="20"/>
                    </w:rPr>
                  </w:pPr>
                  <w:r w:rsidRPr="004F0296">
                    <w:rPr>
                      <w:b/>
                      <w:iCs/>
                      <w:sz w:val="20"/>
                    </w:rPr>
                    <w:t>Price (per MWh)</w:t>
                  </w:r>
                </w:p>
              </w:tc>
            </w:tr>
            <w:tr w:rsidR="00BD676B" w:rsidRPr="004F0296" w14:paraId="53DFB589" w14:textId="77777777">
              <w:trPr>
                <w:trHeight w:val="377"/>
              </w:trPr>
              <w:tc>
                <w:tcPr>
                  <w:tcW w:w="2739" w:type="dxa"/>
                  <w:tcBorders>
                    <w:top w:val="single" w:sz="4" w:space="0" w:color="auto"/>
                    <w:left w:val="single" w:sz="4" w:space="0" w:color="auto"/>
                    <w:bottom w:val="single" w:sz="4" w:space="0" w:color="auto"/>
                    <w:right w:val="single" w:sz="4" w:space="0" w:color="auto"/>
                  </w:tcBorders>
                </w:tcPr>
                <w:p w14:paraId="644F1629" w14:textId="77777777" w:rsidR="00BD676B" w:rsidRPr="004F0296" w:rsidRDefault="00BD676B">
                  <w:pPr>
                    <w:spacing w:after="120"/>
                    <w:rPr>
                      <w:iCs/>
                      <w:sz w:val="20"/>
                    </w:rPr>
                  </w:pPr>
                  <w:r w:rsidRPr="004F0296">
                    <w:rPr>
                      <w:iCs/>
                      <w:sz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49120892" w14:textId="77777777" w:rsidR="00BD676B" w:rsidRPr="004F0296" w:rsidRDefault="00BD676B">
                  <w:pPr>
                    <w:spacing w:after="120"/>
                    <w:rPr>
                      <w:iCs/>
                      <w:sz w:val="20"/>
                    </w:rPr>
                  </w:pPr>
                  <w:r w:rsidRPr="004F0296">
                    <w:rPr>
                      <w:iCs/>
                      <w:sz w:val="20"/>
                    </w:rPr>
                    <w:t>$</w:t>
                  </w:r>
                  <w:r>
                    <w:rPr>
                      <w:iCs/>
                      <w:sz w:val="20"/>
                    </w:rPr>
                    <w:t>250</w:t>
                  </w:r>
                </w:p>
              </w:tc>
            </w:tr>
            <w:tr w:rsidR="00BD676B" w:rsidRPr="004F0296" w14:paraId="3178347C" w14:textId="77777777">
              <w:trPr>
                <w:trHeight w:val="377"/>
              </w:trPr>
              <w:tc>
                <w:tcPr>
                  <w:tcW w:w="2739" w:type="dxa"/>
                  <w:tcBorders>
                    <w:top w:val="single" w:sz="4" w:space="0" w:color="auto"/>
                    <w:left w:val="single" w:sz="4" w:space="0" w:color="auto"/>
                    <w:bottom w:val="single" w:sz="4" w:space="0" w:color="auto"/>
                    <w:right w:val="single" w:sz="4" w:space="0" w:color="auto"/>
                  </w:tcBorders>
                </w:tcPr>
                <w:p w14:paraId="48442335" w14:textId="77777777" w:rsidR="00BD676B" w:rsidRPr="004F0296" w:rsidRDefault="00BD676B">
                  <w:pPr>
                    <w:spacing w:after="120"/>
                    <w:rPr>
                      <w:iCs/>
                      <w:sz w:val="20"/>
                    </w:rPr>
                  </w:pPr>
                  <w:r w:rsidRPr="004F0296">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79078B4E" w14:textId="77777777" w:rsidR="00BD676B" w:rsidRPr="004F0296" w:rsidRDefault="00BD676B">
                  <w:pPr>
                    <w:spacing w:after="120"/>
                    <w:rPr>
                      <w:iCs/>
                      <w:sz w:val="20"/>
                    </w:rPr>
                  </w:pPr>
                  <w:r w:rsidRPr="004F0296">
                    <w:rPr>
                      <w:iCs/>
                      <w:sz w:val="20"/>
                    </w:rPr>
                    <w:t>$</w:t>
                  </w:r>
                  <w:r>
                    <w:rPr>
                      <w:iCs/>
                      <w:sz w:val="20"/>
                    </w:rPr>
                    <w:t>250</w:t>
                  </w:r>
                </w:p>
              </w:tc>
            </w:tr>
          </w:tbl>
          <w:p w14:paraId="6B824A57" w14:textId="77777777" w:rsidR="00BD676B" w:rsidRPr="004F0296" w:rsidRDefault="00BD676B">
            <w:pPr>
              <w:spacing w:before="240" w:after="240"/>
              <w:ind w:left="2160" w:hanging="720"/>
            </w:pPr>
            <w:r>
              <w:t>(</w:t>
            </w:r>
            <w:r w:rsidRPr="004F0296">
              <w:t xml:space="preserve">v) </w:t>
            </w:r>
            <w:r w:rsidRPr="004F0296">
              <w:tab/>
              <w:t xml:space="preserve">For each Combined Cycle Generation Resource that was RUC-committed from one On-Line configuration </w:t>
            </w:r>
            <w:proofErr w:type="gramStart"/>
            <w:r w:rsidRPr="004F0296">
              <w:t>in order to</w:t>
            </w:r>
            <w:proofErr w:type="gramEnd"/>
            <w:r w:rsidRPr="004F0296">
              <w:t xml:space="preserve"> transition to a different configuration with additional capacity, as instructed by ERCOT, that has submitted an Energy Offer Curve for the RUC-committed configuration, ERCOT shall create a monotonically increasing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BD676B" w:rsidRPr="004F0296" w14:paraId="3D977AEC" w14:textId="77777777">
              <w:trPr>
                <w:trHeight w:val="350"/>
              </w:trPr>
              <w:tc>
                <w:tcPr>
                  <w:tcW w:w="3279" w:type="dxa"/>
                </w:tcPr>
                <w:p w14:paraId="006AEEE2" w14:textId="77777777" w:rsidR="00BD676B" w:rsidRPr="004F0296" w:rsidRDefault="00BD676B">
                  <w:pPr>
                    <w:spacing w:after="120"/>
                    <w:rPr>
                      <w:b/>
                      <w:iCs/>
                      <w:sz w:val="20"/>
                    </w:rPr>
                  </w:pPr>
                  <w:r w:rsidRPr="004F0296">
                    <w:rPr>
                      <w:b/>
                      <w:iCs/>
                      <w:sz w:val="20"/>
                    </w:rPr>
                    <w:t>MW</w:t>
                  </w:r>
                </w:p>
              </w:tc>
              <w:tc>
                <w:tcPr>
                  <w:tcW w:w="3060" w:type="dxa"/>
                </w:tcPr>
                <w:p w14:paraId="215B1092" w14:textId="77777777" w:rsidR="00BD676B" w:rsidRPr="004F0296" w:rsidRDefault="00BD676B">
                  <w:pPr>
                    <w:spacing w:after="120"/>
                    <w:rPr>
                      <w:b/>
                      <w:iCs/>
                      <w:sz w:val="20"/>
                    </w:rPr>
                  </w:pPr>
                  <w:r w:rsidRPr="004F0296">
                    <w:rPr>
                      <w:b/>
                      <w:iCs/>
                      <w:sz w:val="20"/>
                    </w:rPr>
                    <w:t>Price (per MWh)</w:t>
                  </w:r>
                </w:p>
              </w:tc>
            </w:tr>
            <w:tr w:rsidR="00BD676B" w:rsidRPr="004F0296" w14:paraId="52D0ECF5" w14:textId="77777777">
              <w:trPr>
                <w:trHeight w:val="345"/>
              </w:trPr>
              <w:tc>
                <w:tcPr>
                  <w:tcW w:w="3279" w:type="dxa"/>
                </w:tcPr>
                <w:p w14:paraId="77537274" w14:textId="77777777" w:rsidR="00BD676B" w:rsidRPr="004F0296" w:rsidRDefault="00BD676B">
                  <w:pPr>
                    <w:spacing w:after="60"/>
                    <w:rPr>
                      <w:iCs/>
                      <w:sz w:val="20"/>
                    </w:rPr>
                  </w:pPr>
                  <w:r w:rsidRPr="004F0296">
                    <w:rPr>
                      <w:iCs/>
                      <w:sz w:val="20"/>
                    </w:rPr>
                    <w:t>HSL of RUC-committed configuration (if more than highest MW in Energy Offer Curve)</w:t>
                  </w:r>
                </w:p>
              </w:tc>
              <w:tc>
                <w:tcPr>
                  <w:tcW w:w="3060" w:type="dxa"/>
                </w:tcPr>
                <w:p w14:paraId="575AD602" w14:textId="77777777" w:rsidR="00BD676B" w:rsidRPr="004F0296" w:rsidRDefault="00BD676B">
                  <w:pPr>
                    <w:spacing w:after="60"/>
                    <w:rPr>
                      <w:iCs/>
                      <w:sz w:val="20"/>
                    </w:rPr>
                  </w:pPr>
                  <w:r w:rsidRPr="004F0296">
                    <w:rPr>
                      <w:iCs/>
                      <w:sz w:val="20"/>
                    </w:rPr>
                    <w:t>Greater of $</w:t>
                  </w:r>
                  <w:r>
                    <w:rPr>
                      <w:iCs/>
                      <w:sz w:val="20"/>
                    </w:rPr>
                    <w:t>250</w:t>
                  </w:r>
                  <w:r w:rsidRPr="004F0296">
                    <w:rPr>
                      <w:iCs/>
                      <w:sz w:val="20"/>
                    </w:rPr>
                    <w:t xml:space="preserve"> or price associated with the highest MW in QSE submitted Energy Offer Curve</w:t>
                  </w:r>
                </w:p>
              </w:tc>
            </w:tr>
            <w:tr w:rsidR="00BD676B" w:rsidRPr="004F0296" w14:paraId="47B91124" w14:textId="77777777">
              <w:trPr>
                <w:trHeight w:val="615"/>
              </w:trPr>
              <w:tc>
                <w:tcPr>
                  <w:tcW w:w="3279" w:type="dxa"/>
                </w:tcPr>
                <w:p w14:paraId="341F51DD" w14:textId="77777777" w:rsidR="00BD676B" w:rsidRPr="004F0296" w:rsidRDefault="00BD676B">
                  <w:pPr>
                    <w:spacing w:after="60"/>
                    <w:rPr>
                      <w:iCs/>
                      <w:sz w:val="20"/>
                    </w:rPr>
                  </w:pPr>
                  <w:r w:rsidRPr="004F0296">
                    <w:rPr>
                      <w:iCs/>
                      <w:sz w:val="20"/>
                    </w:rPr>
                    <w:t>Energy Offer Curve for MW at and above HSL of QSE-committed configuration</w:t>
                  </w:r>
                </w:p>
              </w:tc>
              <w:tc>
                <w:tcPr>
                  <w:tcW w:w="3060" w:type="dxa"/>
                </w:tcPr>
                <w:p w14:paraId="3094637A" w14:textId="77777777" w:rsidR="00BD676B" w:rsidRPr="004F0296" w:rsidRDefault="00BD676B">
                  <w:pPr>
                    <w:spacing w:after="60"/>
                    <w:rPr>
                      <w:iCs/>
                      <w:sz w:val="20"/>
                    </w:rPr>
                  </w:pPr>
                  <w:r w:rsidRPr="004F0296">
                    <w:rPr>
                      <w:iCs/>
                      <w:sz w:val="20"/>
                    </w:rPr>
                    <w:t>Greater of $</w:t>
                  </w:r>
                  <w:r>
                    <w:rPr>
                      <w:iCs/>
                      <w:sz w:val="20"/>
                    </w:rPr>
                    <w:t>250</w:t>
                  </w:r>
                  <w:r w:rsidRPr="004F0296">
                    <w:rPr>
                      <w:iCs/>
                      <w:sz w:val="20"/>
                    </w:rPr>
                    <w:t xml:space="preserve"> or the QSE submitted Energy Offer Curve</w:t>
                  </w:r>
                </w:p>
              </w:tc>
            </w:tr>
            <w:tr w:rsidR="00BD676B" w:rsidRPr="004F0296" w14:paraId="20583BB5" w14:textId="77777777">
              <w:trPr>
                <w:trHeight w:val="615"/>
              </w:trPr>
              <w:tc>
                <w:tcPr>
                  <w:tcW w:w="3279" w:type="dxa"/>
                </w:tcPr>
                <w:p w14:paraId="21D37968" w14:textId="77777777" w:rsidR="00BD676B" w:rsidRPr="004F0296" w:rsidRDefault="00BD676B">
                  <w:pPr>
                    <w:spacing w:after="60"/>
                    <w:rPr>
                      <w:iCs/>
                      <w:sz w:val="20"/>
                    </w:rPr>
                  </w:pPr>
                  <w:r w:rsidRPr="004F0296">
                    <w:rPr>
                      <w:iCs/>
                      <w:sz w:val="20"/>
                    </w:rPr>
                    <w:t>HSL of QSE-committed configuration (if more than highest MW in Energy Offer Curve and price associated with highest MW in Energy Offer Curve is less than $</w:t>
                  </w:r>
                  <w:r>
                    <w:rPr>
                      <w:iCs/>
                      <w:sz w:val="20"/>
                    </w:rPr>
                    <w:t>250</w:t>
                  </w:r>
                  <w:r w:rsidRPr="004F0296">
                    <w:rPr>
                      <w:iCs/>
                      <w:sz w:val="20"/>
                    </w:rPr>
                    <w:t>)</w:t>
                  </w:r>
                </w:p>
              </w:tc>
              <w:tc>
                <w:tcPr>
                  <w:tcW w:w="3060" w:type="dxa"/>
                </w:tcPr>
                <w:p w14:paraId="48E550C4" w14:textId="77777777" w:rsidR="00BD676B" w:rsidRPr="004F0296" w:rsidRDefault="00BD676B">
                  <w:pPr>
                    <w:spacing w:after="60"/>
                    <w:rPr>
                      <w:iCs/>
                      <w:sz w:val="20"/>
                    </w:rPr>
                  </w:pPr>
                  <w:r w:rsidRPr="004F0296">
                    <w:rPr>
                      <w:iCs/>
                      <w:sz w:val="20"/>
                    </w:rPr>
                    <w:t>$</w:t>
                  </w:r>
                  <w:r>
                    <w:rPr>
                      <w:iCs/>
                      <w:sz w:val="20"/>
                    </w:rPr>
                    <w:t>250</w:t>
                  </w:r>
                </w:p>
              </w:tc>
            </w:tr>
            <w:tr w:rsidR="00BD676B" w:rsidRPr="004F0296" w14:paraId="5DF87CCC" w14:textId="77777777">
              <w:trPr>
                <w:trHeight w:val="368"/>
              </w:trPr>
              <w:tc>
                <w:tcPr>
                  <w:tcW w:w="3279" w:type="dxa"/>
                </w:tcPr>
                <w:p w14:paraId="73F753AF" w14:textId="77777777" w:rsidR="00BD676B" w:rsidRPr="004F0296" w:rsidRDefault="00BD676B">
                  <w:pPr>
                    <w:spacing w:after="60"/>
                    <w:rPr>
                      <w:iCs/>
                      <w:sz w:val="20"/>
                    </w:rPr>
                  </w:pPr>
                  <w:r w:rsidRPr="004F0296">
                    <w:rPr>
                      <w:iCs/>
                      <w:sz w:val="20"/>
                    </w:rPr>
                    <w:t>HSL of QSE-committed configuration (if more than highest MW in Energy Offer Curve)</w:t>
                  </w:r>
                </w:p>
              </w:tc>
              <w:tc>
                <w:tcPr>
                  <w:tcW w:w="3060" w:type="dxa"/>
                </w:tcPr>
                <w:p w14:paraId="725264F8" w14:textId="77777777" w:rsidR="00BD676B" w:rsidRPr="004F0296" w:rsidRDefault="00BD676B">
                  <w:pPr>
                    <w:spacing w:after="60"/>
                    <w:rPr>
                      <w:iCs/>
                      <w:sz w:val="20"/>
                    </w:rPr>
                  </w:pPr>
                  <w:r w:rsidRPr="004F0296">
                    <w:rPr>
                      <w:iCs/>
                      <w:sz w:val="20"/>
                    </w:rPr>
                    <w:t>Price associated with the highest MW in QSE submitted Energy Offer Curve</w:t>
                  </w:r>
                </w:p>
              </w:tc>
            </w:tr>
            <w:tr w:rsidR="00BD676B" w:rsidRPr="004F0296" w14:paraId="23A738EC" w14:textId="77777777">
              <w:trPr>
                <w:trHeight w:val="773"/>
              </w:trPr>
              <w:tc>
                <w:tcPr>
                  <w:tcW w:w="3279" w:type="dxa"/>
                </w:tcPr>
                <w:p w14:paraId="20D87DF2" w14:textId="77777777" w:rsidR="00BD676B" w:rsidRPr="004F0296" w:rsidRDefault="00BD676B">
                  <w:pPr>
                    <w:spacing w:after="60"/>
                    <w:rPr>
                      <w:iCs/>
                      <w:sz w:val="20"/>
                    </w:rPr>
                  </w:pPr>
                  <w:r w:rsidRPr="004F0296">
                    <w:rPr>
                      <w:iCs/>
                      <w:sz w:val="20"/>
                    </w:rPr>
                    <w:t>Energy Offer Curve for MW at and below HSL of QSE-committed configuration</w:t>
                  </w:r>
                </w:p>
              </w:tc>
              <w:tc>
                <w:tcPr>
                  <w:tcW w:w="3060" w:type="dxa"/>
                </w:tcPr>
                <w:p w14:paraId="2C646C9B" w14:textId="77777777" w:rsidR="00BD676B" w:rsidRPr="004F0296" w:rsidRDefault="00BD676B">
                  <w:pPr>
                    <w:spacing w:after="60"/>
                    <w:rPr>
                      <w:iCs/>
                      <w:sz w:val="20"/>
                    </w:rPr>
                  </w:pPr>
                  <w:r w:rsidRPr="004F0296">
                    <w:rPr>
                      <w:iCs/>
                      <w:sz w:val="20"/>
                    </w:rPr>
                    <w:t>The QSE submitted Energy Offer Curve</w:t>
                  </w:r>
                </w:p>
              </w:tc>
            </w:tr>
            <w:tr w:rsidR="00BD676B" w:rsidRPr="004F0296" w14:paraId="17F85D7D" w14:textId="77777777">
              <w:trPr>
                <w:trHeight w:val="503"/>
              </w:trPr>
              <w:tc>
                <w:tcPr>
                  <w:tcW w:w="3279" w:type="dxa"/>
                </w:tcPr>
                <w:p w14:paraId="613F7B91" w14:textId="77777777" w:rsidR="00BD676B" w:rsidRPr="004F0296" w:rsidRDefault="00BD676B">
                  <w:pPr>
                    <w:spacing w:after="60"/>
                    <w:rPr>
                      <w:iCs/>
                      <w:sz w:val="20"/>
                    </w:rPr>
                  </w:pPr>
                  <w:r w:rsidRPr="004F0296">
                    <w:rPr>
                      <w:iCs/>
                      <w:sz w:val="20"/>
                    </w:rPr>
                    <w:t>1 MW below lowest MW in Energy Offer Curve (if more than LSL)</w:t>
                  </w:r>
                </w:p>
              </w:tc>
              <w:tc>
                <w:tcPr>
                  <w:tcW w:w="3060" w:type="dxa"/>
                </w:tcPr>
                <w:p w14:paraId="5B744E9A" w14:textId="77777777" w:rsidR="00BD676B" w:rsidRPr="004F0296" w:rsidRDefault="00BD676B">
                  <w:pPr>
                    <w:spacing w:after="60"/>
                    <w:rPr>
                      <w:iCs/>
                      <w:sz w:val="20"/>
                    </w:rPr>
                  </w:pPr>
                  <w:r w:rsidRPr="004F0296">
                    <w:rPr>
                      <w:iCs/>
                      <w:sz w:val="20"/>
                    </w:rPr>
                    <w:t>-$249.99</w:t>
                  </w:r>
                </w:p>
              </w:tc>
            </w:tr>
            <w:tr w:rsidR="00BD676B" w:rsidRPr="004F0296" w14:paraId="78E60C12" w14:textId="77777777">
              <w:trPr>
                <w:trHeight w:val="467"/>
              </w:trPr>
              <w:tc>
                <w:tcPr>
                  <w:tcW w:w="3279" w:type="dxa"/>
                </w:tcPr>
                <w:p w14:paraId="2E273B56" w14:textId="77777777" w:rsidR="00BD676B" w:rsidRPr="004F0296" w:rsidRDefault="00BD676B">
                  <w:pPr>
                    <w:spacing w:after="60"/>
                    <w:rPr>
                      <w:iCs/>
                      <w:sz w:val="20"/>
                    </w:rPr>
                  </w:pPr>
                  <w:r w:rsidRPr="004F0296">
                    <w:rPr>
                      <w:iCs/>
                      <w:sz w:val="20"/>
                    </w:rPr>
                    <w:t>LSL (if less than lowest MW in Energy Offer Curve)</w:t>
                  </w:r>
                </w:p>
              </w:tc>
              <w:tc>
                <w:tcPr>
                  <w:tcW w:w="3060" w:type="dxa"/>
                </w:tcPr>
                <w:p w14:paraId="321C0B30" w14:textId="77777777" w:rsidR="00BD676B" w:rsidRPr="004F0296" w:rsidRDefault="00BD676B">
                  <w:pPr>
                    <w:spacing w:after="60"/>
                    <w:rPr>
                      <w:iCs/>
                      <w:sz w:val="20"/>
                    </w:rPr>
                  </w:pPr>
                  <w:r w:rsidRPr="004F0296">
                    <w:rPr>
                      <w:iCs/>
                      <w:sz w:val="20"/>
                    </w:rPr>
                    <w:t>-$250.00</w:t>
                  </w:r>
                </w:p>
              </w:tc>
            </w:tr>
          </w:tbl>
          <w:p w14:paraId="2C6A145D" w14:textId="77777777" w:rsidR="00BD676B" w:rsidRPr="004F0296" w:rsidRDefault="00BD676B">
            <w:pPr>
              <w:spacing w:before="240" w:after="240"/>
              <w:ind w:left="2160" w:hanging="720"/>
            </w:pPr>
            <w:r w:rsidRPr="004F0296">
              <w:t>(v</w:t>
            </w:r>
            <w:r>
              <w:t>i</w:t>
            </w:r>
            <w:r w:rsidRPr="004F0296">
              <w:t>)</w:t>
            </w:r>
            <w:r w:rsidRPr="004F0296">
              <w:tab/>
              <w:t xml:space="preserve">For each RUC-committed Switchable Generation Resource (SWGR) that is not part of a Combined Cycle Train already operating in ERCOT, </w:t>
            </w:r>
            <w:r w:rsidRPr="004F0296">
              <w:lastRenderedPageBreak/>
              <w:t>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BD676B" w:rsidRPr="004F0296" w14:paraId="72464872" w14:textId="77777777">
              <w:trPr>
                <w:trHeight w:val="377"/>
              </w:trPr>
              <w:tc>
                <w:tcPr>
                  <w:tcW w:w="2739" w:type="dxa"/>
                  <w:tcBorders>
                    <w:top w:val="single" w:sz="4" w:space="0" w:color="auto"/>
                    <w:left w:val="single" w:sz="4" w:space="0" w:color="auto"/>
                    <w:bottom w:val="single" w:sz="4" w:space="0" w:color="auto"/>
                    <w:right w:val="single" w:sz="4" w:space="0" w:color="auto"/>
                  </w:tcBorders>
                </w:tcPr>
                <w:p w14:paraId="7C9BF724" w14:textId="77777777" w:rsidR="00BD676B" w:rsidRPr="004F0296" w:rsidRDefault="00BD676B">
                  <w:pPr>
                    <w:spacing w:after="120"/>
                    <w:rPr>
                      <w:b/>
                      <w:iCs/>
                      <w:sz w:val="20"/>
                    </w:rPr>
                  </w:pPr>
                  <w:r w:rsidRPr="004F0296">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06652B99" w14:textId="77777777" w:rsidR="00BD676B" w:rsidRPr="004F0296" w:rsidRDefault="00BD676B">
                  <w:pPr>
                    <w:spacing w:after="120"/>
                    <w:rPr>
                      <w:b/>
                      <w:iCs/>
                      <w:sz w:val="20"/>
                    </w:rPr>
                  </w:pPr>
                  <w:r w:rsidRPr="004F0296">
                    <w:rPr>
                      <w:b/>
                      <w:iCs/>
                      <w:sz w:val="20"/>
                    </w:rPr>
                    <w:t>Price (per MWh)</w:t>
                  </w:r>
                </w:p>
              </w:tc>
            </w:tr>
            <w:tr w:rsidR="00BD676B" w:rsidRPr="004F0296" w14:paraId="655E0A58" w14:textId="77777777">
              <w:trPr>
                <w:trHeight w:val="377"/>
              </w:trPr>
              <w:tc>
                <w:tcPr>
                  <w:tcW w:w="2739" w:type="dxa"/>
                  <w:tcBorders>
                    <w:top w:val="single" w:sz="4" w:space="0" w:color="auto"/>
                    <w:left w:val="single" w:sz="4" w:space="0" w:color="auto"/>
                    <w:bottom w:val="single" w:sz="4" w:space="0" w:color="auto"/>
                    <w:right w:val="single" w:sz="4" w:space="0" w:color="auto"/>
                  </w:tcBorders>
                </w:tcPr>
                <w:p w14:paraId="0D5642A4" w14:textId="77777777" w:rsidR="00BD676B" w:rsidRPr="004F0296" w:rsidRDefault="00BD676B">
                  <w:pPr>
                    <w:spacing w:after="120"/>
                    <w:rPr>
                      <w:iCs/>
                      <w:sz w:val="20"/>
                    </w:rPr>
                  </w:pPr>
                  <w:r w:rsidRPr="004F0296">
                    <w:rPr>
                      <w:iCs/>
                      <w:sz w:val="20"/>
                    </w:rPr>
                    <w:t>HSL</w:t>
                  </w:r>
                </w:p>
              </w:tc>
              <w:tc>
                <w:tcPr>
                  <w:tcW w:w="3600" w:type="dxa"/>
                  <w:tcBorders>
                    <w:top w:val="single" w:sz="4" w:space="0" w:color="auto"/>
                    <w:left w:val="single" w:sz="4" w:space="0" w:color="auto"/>
                    <w:bottom w:val="single" w:sz="4" w:space="0" w:color="auto"/>
                    <w:right w:val="single" w:sz="4" w:space="0" w:color="auto"/>
                  </w:tcBorders>
                </w:tcPr>
                <w:p w14:paraId="41473F8E" w14:textId="77777777" w:rsidR="00BD676B" w:rsidRPr="004F0296" w:rsidRDefault="00BD676B">
                  <w:pPr>
                    <w:spacing w:after="120"/>
                    <w:rPr>
                      <w:iCs/>
                      <w:sz w:val="20"/>
                    </w:rPr>
                  </w:pPr>
                  <w:r w:rsidRPr="004F0296">
                    <w:rPr>
                      <w:iCs/>
                      <w:sz w:val="20"/>
                    </w:rPr>
                    <w:t>$4,500</w:t>
                  </w:r>
                  <w:r>
                    <w:rPr>
                      <w:sz w:val="20"/>
                    </w:rPr>
                    <w:t xml:space="preserve"> or the effective Value of Lost Load (VOLL), whichever is less</w:t>
                  </w:r>
                </w:p>
              </w:tc>
            </w:tr>
            <w:tr w:rsidR="00BD676B" w:rsidRPr="004F0296" w14:paraId="0ADC39C0" w14:textId="77777777">
              <w:trPr>
                <w:trHeight w:val="377"/>
              </w:trPr>
              <w:tc>
                <w:tcPr>
                  <w:tcW w:w="2739" w:type="dxa"/>
                  <w:tcBorders>
                    <w:top w:val="single" w:sz="4" w:space="0" w:color="auto"/>
                    <w:left w:val="single" w:sz="4" w:space="0" w:color="auto"/>
                    <w:bottom w:val="single" w:sz="4" w:space="0" w:color="auto"/>
                    <w:right w:val="single" w:sz="4" w:space="0" w:color="auto"/>
                  </w:tcBorders>
                </w:tcPr>
                <w:p w14:paraId="63BFB10D" w14:textId="77777777" w:rsidR="00BD676B" w:rsidRPr="004F0296" w:rsidRDefault="00BD676B">
                  <w:pPr>
                    <w:spacing w:after="120"/>
                    <w:rPr>
                      <w:iCs/>
                      <w:sz w:val="20"/>
                    </w:rPr>
                  </w:pPr>
                  <w:r w:rsidRPr="004F0296">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4BF82CD1" w14:textId="77777777" w:rsidR="00BD676B" w:rsidRPr="004F0296" w:rsidRDefault="00BD676B">
                  <w:pPr>
                    <w:spacing w:after="120"/>
                    <w:rPr>
                      <w:iCs/>
                      <w:sz w:val="20"/>
                    </w:rPr>
                  </w:pPr>
                  <w:r w:rsidRPr="004F0296">
                    <w:rPr>
                      <w:iCs/>
                      <w:sz w:val="20"/>
                    </w:rPr>
                    <w:t>$4,500</w:t>
                  </w:r>
                  <w:r>
                    <w:rPr>
                      <w:sz w:val="20"/>
                    </w:rPr>
                    <w:t xml:space="preserve"> or the effective VOLL, whichever is less</w:t>
                  </w:r>
                </w:p>
              </w:tc>
            </w:tr>
          </w:tbl>
          <w:p w14:paraId="3DA03CD6" w14:textId="77777777" w:rsidR="00BD676B" w:rsidRPr="004F0296" w:rsidRDefault="00BD676B">
            <w:pPr>
              <w:spacing w:before="240" w:after="240"/>
              <w:ind w:left="2160" w:hanging="720"/>
            </w:pPr>
            <w:r w:rsidRPr="004F0296">
              <w:t>(vi</w:t>
            </w:r>
            <w:r>
              <w:t>i</w:t>
            </w:r>
            <w:r w:rsidRPr="004F0296">
              <w:t>)</w:t>
            </w:r>
            <w:r w:rsidRPr="004F0296">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BD676B" w:rsidRPr="004F0296" w14:paraId="035A8A47" w14:textId="77777777">
              <w:trPr>
                <w:trHeight w:val="350"/>
              </w:trPr>
              <w:tc>
                <w:tcPr>
                  <w:tcW w:w="3531" w:type="dxa"/>
                </w:tcPr>
                <w:p w14:paraId="474ABF86" w14:textId="77777777" w:rsidR="00BD676B" w:rsidRPr="004F0296" w:rsidRDefault="00BD676B">
                  <w:pPr>
                    <w:spacing w:after="120"/>
                    <w:rPr>
                      <w:b/>
                      <w:iCs/>
                      <w:sz w:val="20"/>
                    </w:rPr>
                  </w:pPr>
                  <w:r w:rsidRPr="004F0296">
                    <w:rPr>
                      <w:b/>
                      <w:iCs/>
                      <w:sz w:val="20"/>
                    </w:rPr>
                    <w:t>MW</w:t>
                  </w:r>
                </w:p>
              </w:tc>
              <w:tc>
                <w:tcPr>
                  <w:tcW w:w="2804" w:type="dxa"/>
                </w:tcPr>
                <w:p w14:paraId="19A25318" w14:textId="77777777" w:rsidR="00BD676B" w:rsidRPr="004F0296" w:rsidRDefault="00BD676B">
                  <w:pPr>
                    <w:spacing w:after="120"/>
                    <w:rPr>
                      <w:b/>
                      <w:iCs/>
                      <w:sz w:val="20"/>
                    </w:rPr>
                  </w:pPr>
                  <w:r w:rsidRPr="004F0296">
                    <w:rPr>
                      <w:b/>
                      <w:iCs/>
                      <w:sz w:val="20"/>
                    </w:rPr>
                    <w:t>Price (per MWh)</w:t>
                  </w:r>
                </w:p>
              </w:tc>
            </w:tr>
            <w:tr w:rsidR="00BD676B" w:rsidRPr="004F0296" w14:paraId="52F70A07" w14:textId="77777777">
              <w:trPr>
                <w:trHeight w:val="345"/>
              </w:trPr>
              <w:tc>
                <w:tcPr>
                  <w:tcW w:w="3531" w:type="dxa"/>
                </w:tcPr>
                <w:p w14:paraId="43776F01" w14:textId="77777777" w:rsidR="00BD676B" w:rsidRPr="004F0296" w:rsidRDefault="00BD676B">
                  <w:pPr>
                    <w:spacing w:after="60"/>
                    <w:rPr>
                      <w:iCs/>
                      <w:sz w:val="20"/>
                    </w:rPr>
                  </w:pPr>
                  <w:r w:rsidRPr="004F0296">
                    <w:rPr>
                      <w:iCs/>
                      <w:sz w:val="20"/>
                    </w:rPr>
                    <w:t>HSL (if more than highest MW in Energy Offer Curve)</w:t>
                  </w:r>
                </w:p>
              </w:tc>
              <w:tc>
                <w:tcPr>
                  <w:tcW w:w="2804" w:type="dxa"/>
                </w:tcPr>
                <w:p w14:paraId="57EA4F74" w14:textId="77777777" w:rsidR="00BD676B" w:rsidRPr="004F0296" w:rsidRDefault="00BD676B">
                  <w:pPr>
                    <w:spacing w:after="60"/>
                    <w:rPr>
                      <w:iCs/>
                      <w:sz w:val="20"/>
                    </w:rPr>
                  </w:pPr>
                  <w:r w:rsidRPr="004F0296">
                    <w:rPr>
                      <w:iCs/>
                      <w:sz w:val="20"/>
                    </w:rPr>
                    <w:t xml:space="preserve">Greater </w:t>
                  </w:r>
                  <w:proofErr w:type="gramStart"/>
                  <w:r w:rsidRPr="004F0296">
                    <w:rPr>
                      <w:iCs/>
                      <w:sz w:val="20"/>
                    </w:rPr>
                    <w:t>of</w:t>
                  </w:r>
                  <w:r>
                    <w:rPr>
                      <w:iCs/>
                      <w:sz w:val="20"/>
                    </w:rPr>
                    <w:t>:</w:t>
                  </w:r>
                  <w:proofErr w:type="gramEnd"/>
                  <w:r w:rsidRPr="004F0296">
                    <w:rPr>
                      <w:iCs/>
                      <w:sz w:val="20"/>
                    </w:rPr>
                    <w:t xml:space="preserve"> $4,500</w:t>
                  </w:r>
                  <w:r>
                    <w:rPr>
                      <w:sz w:val="20"/>
                    </w:rPr>
                    <w:t xml:space="preserve"> or the effective VOLL, whichever is less; and</w:t>
                  </w:r>
                  <w:r w:rsidRPr="004F0296">
                    <w:rPr>
                      <w:iCs/>
                      <w:sz w:val="20"/>
                    </w:rPr>
                    <w:t xml:space="preserve"> </w:t>
                  </w:r>
                  <w:r>
                    <w:rPr>
                      <w:iCs/>
                      <w:sz w:val="20"/>
                    </w:rPr>
                    <w:t>the</w:t>
                  </w:r>
                  <w:r w:rsidRPr="004F0296">
                    <w:rPr>
                      <w:iCs/>
                      <w:sz w:val="20"/>
                    </w:rPr>
                    <w:t xml:space="preserve"> price associated with the highest MW in QSE-submitted Energy Offer Curve</w:t>
                  </w:r>
                </w:p>
              </w:tc>
            </w:tr>
            <w:tr w:rsidR="00BD676B" w:rsidRPr="004F0296" w14:paraId="433217B4" w14:textId="77777777">
              <w:trPr>
                <w:trHeight w:val="615"/>
              </w:trPr>
              <w:tc>
                <w:tcPr>
                  <w:tcW w:w="3531" w:type="dxa"/>
                </w:tcPr>
                <w:p w14:paraId="6A48962B" w14:textId="77777777" w:rsidR="00BD676B" w:rsidRPr="004F0296" w:rsidRDefault="00BD676B">
                  <w:pPr>
                    <w:spacing w:after="60"/>
                    <w:rPr>
                      <w:iCs/>
                      <w:sz w:val="20"/>
                    </w:rPr>
                  </w:pPr>
                  <w:r w:rsidRPr="004F0296">
                    <w:rPr>
                      <w:iCs/>
                      <w:sz w:val="20"/>
                    </w:rPr>
                    <w:t>Energy Offer Curve</w:t>
                  </w:r>
                </w:p>
              </w:tc>
              <w:tc>
                <w:tcPr>
                  <w:tcW w:w="2804" w:type="dxa"/>
                </w:tcPr>
                <w:p w14:paraId="7DB5D179" w14:textId="77777777" w:rsidR="00BD676B" w:rsidRPr="004F0296" w:rsidRDefault="00BD676B">
                  <w:pPr>
                    <w:spacing w:after="60"/>
                    <w:rPr>
                      <w:iCs/>
                      <w:sz w:val="20"/>
                    </w:rPr>
                  </w:pPr>
                  <w:r w:rsidRPr="004F0296">
                    <w:rPr>
                      <w:iCs/>
                      <w:sz w:val="20"/>
                    </w:rPr>
                    <w:t xml:space="preserve">Greater </w:t>
                  </w:r>
                  <w:proofErr w:type="gramStart"/>
                  <w:r w:rsidRPr="004F0296">
                    <w:rPr>
                      <w:iCs/>
                      <w:sz w:val="20"/>
                    </w:rPr>
                    <w:t>of</w:t>
                  </w:r>
                  <w:r>
                    <w:rPr>
                      <w:iCs/>
                      <w:sz w:val="20"/>
                    </w:rPr>
                    <w:t>:</w:t>
                  </w:r>
                  <w:proofErr w:type="gramEnd"/>
                  <w:r w:rsidRPr="004F0296">
                    <w:rPr>
                      <w:iCs/>
                      <w:sz w:val="20"/>
                    </w:rPr>
                    <w:t xml:space="preserve"> $4,500</w:t>
                  </w:r>
                  <w:r>
                    <w:rPr>
                      <w:sz w:val="20"/>
                    </w:rPr>
                    <w:t xml:space="preserve"> or the effective VOLL, whichever is less; and</w:t>
                  </w:r>
                  <w:r w:rsidRPr="004F0296">
                    <w:rPr>
                      <w:iCs/>
                      <w:sz w:val="20"/>
                    </w:rPr>
                    <w:t xml:space="preserve"> the QSE-submitted Energy Offer Curve</w:t>
                  </w:r>
                </w:p>
              </w:tc>
            </w:tr>
            <w:tr w:rsidR="00BD676B" w:rsidRPr="004F0296" w14:paraId="130CB069" w14:textId="77777777">
              <w:trPr>
                <w:trHeight w:val="916"/>
              </w:trPr>
              <w:tc>
                <w:tcPr>
                  <w:tcW w:w="3531" w:type="dxa"/>
                </w:tcPr>
                <w:p w14:paraId="73C41AE5" w14:textId="77777777" w:rsidR="00BD676B" w:rsidRPr="004F0296" w:rsidRDefault="00BD676B">
                  <w:pPr>
                    <w:spacing w:after="60"/>
                    <w:rPr>
                      <w:iCs/>
                      <w:sz w:val="20"/>
                    </w:rPr>
                  </w:pPr>
                  <w:r w:rsidRPr="004F0296">
                    <w:rPr>
                      <w:iCs/>
                      <w:sz w:val="20"/>
                    </w:rPr>
                    <w:t>Zero</w:t>
                  </w:r>
                </w:p>
              </w:tc>
              <w:tc>
                <w:tcPr>
                  <w:tcW w:w="2804" w:type="dxa"/>
                </w:tcPr>
                <w:p w14:paraId="4548C079" w14:textId="77777777" w:rsidR="00BD676B" w:rsidRPr="004F0296" w:rsidRDefault="00BD676B">
                  <w:pPr>
                    <w:spacing w:after="60"/>
                    <w:rPr>
                      <w:iCs/>
                      <w:sz w:val="20"/>
                    </w:rPr>
                  </w:pPr>
                  <w:r w:rsidRPr="004F0296">
                    <w:rPr>
                      <w:iCs/>
                      <w:sz w:val="20"/>
                    </w:rPr>
                    <w:t xml:space="preserve">Greater </w:t>
                  </w:r>
                  <w:proofErr w:type="gramStart"/>
                  <w:r w:rsidRPr="004F0296">
                    <w:rPr>
                      <w:iCs/>
                      <w:sz w:val="20"/>
                    </w:rPr>
                    <w:t>of</w:t>
                  </w:r>
                  <w:r>
                    <w:rPr>
                      <w:iCs/>
                      <w:sz w:val="20"/>
                    </w:rPr>
                    <w:t>:</w:t>
                  </w:r>
                  <w:proofErr w:type="gramEnd"/>
                  <w:r w:rsidRPr="004F0296">
                    <w:rPr>
                      <w:iCs/>
                      <w:sz w:val="20"/>
                    </w:rPr>
                    <w:t xml:space="preserve"> $4,500</w:t>
                  </w:r>
                  <w:r>
                    <w:rPr>
                      <w:sz w:val="20"/>
                    </w:rPr>
                    <w:t xml:space="preserve"> or the effective VOLL, whichever is less;</w:t>
                  </w:r>
                  <w:r w:rsidRPr="004F0296">
                    <w:rPr>
                      <w:iCs/>
                      <w:sz w:val="20"/>
                    </w:rPr>
                    <w:t xml:space="preserve"> </w:t>
                  </w:r>
                  <w:r>
                    <w:rPr>
                      <w:iCs/>
                      <w:sz w:val="20"/>
                    </w:rPr>
                    <w:t>and</w:t>
                  </w:r>
                  <w:r w:rsidRPr="004F0296">
                    <w:rPr>
                      <w:iCs/>
                      <w:sz w:val="20"/>
                    </w:rPr>
                    <w:t xml:space="preserve"> the first price point of the QSE-submitted Energy Offer Curve</w:t>
                  </w:r>
                </w:p>
              </w:tc>
            </w:tr>
          </w:tbl>
          <w:p w14:paraId="68D86670" w14:textId="77777777" w:rsidR="00BD676B" w:rsidRPr="004F0296" w:rsidRDefault="00BD676B">
            <w:pPr>
              <w:spacing w:before="240" w:after="240"/>
              <w:ind w:left="2160" w:hanging="720"/>
            </w:pPr>
            <w:r w:rsidRPr="004F0296">
              <w:t>(vi</w:t>
            </w:r>
            <w:r>
              <w:t>i</w:t>
            </w:r>
            <w:r w:rsidRPr="004F0296">
              <w:t>i)</w:t>
            </w:r>
            <w:r w:rsidRPr="004F0296">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BD676B" w:rsidRPr="004F0296" w14:paraId="5D48D428" w14:textId="77777777">
              <w:trPr>
                <w:trHeight w:val="377"/>
              </w:trPr>
              <w:tc>
                <w:tcPr>
                  <w:tcW w:w="2739" w:type="dxa"/>
                  <w:tcBorders>
                    <w:top w:val="single" w:sz="4" w:space="0" w:color="auto"/>
                    <w:left w:val="single" w:sz="4" w:space="0" w:color="auto"/>
                    <w:bottom w:val="single" w:sz="4" w:space="0" w:color="auto"/>
                    <w:right w:val="single" w:sz="4" w:space="0" w:color="auto"/>
                  </w:tcBorders>
                </w:tcPr>
                <w:p w14:paraId="50DEBCAA" w14:textId="77777777" w:rsidR="00BD676B" w:rsidRPr="004F0296" w:rsidRDefault="00BD676B">
                  <w:pPr>
                    <w:spacing w:after="120"/>
                    <w:rPr>
                      <w:b/>
                      <w:iCs/>
                      <w:sz w:val="20"/>
                    </w:rPr>
                  </w:pPr>
                  <w:r w:rsidRPr="004F0296">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0BF8A7C4" w14:textId="77777777" w:rsidR="00BD676B" w:rsidRPr="004F0296" w:rsidRDefault="00BD676B">
                  <w:pPr>
                    <w:spacing w:after="120"/>
                    <w:rPr>
                      <w:b/>
                      <w:iCs/>
                      <w:sz w:val="20"/>
                    </w:rPr>
                  </w:pPr>
                  <w:r w:rsidRPr="004F0296">
                    <w:rPr>
                      <w:b/>
                      <w:iCs/>
                      <w:sz w:val="20"/>
                    </w:rPr>
                    <w:t>Price (per MWh)</w:t>
                  </w:r>
                </w:p>
              </w:tc>
            </w:tr>
            <w:tr w:rsidR="00BD676B" w:rsidRPr="004F0296" w14:paraId="58A0DCD4" w14:textId="77777777">
              <w:trPr>
                <w:trHeight w:val="377"/>
              </w:trPr>
              <w:tc>
                <w:tcPr>
                  <w:tcW w:w="2739" w:type="dxa"/>
                  <w:tcBorders>
                    <w:top w:val="single" w:sz="4" w:space="0" w:color="auto"/>
                    <w:left w:val="single" w:sz="4" w:space="0" w:color="auto"/>
                    <w:bottom w:val="single" w:sz="4" w:space="0" w:color="auto"/>
                    <w:right w:val="single" w:sz="4" w:space="0" w:color="auto"/>
                  </w:tcBorders>
                </w:tcPr>
                <w:p w14:paraId="4DFFE716" w14:textId="77777777" w:rsidR="00BD676B" w:rsidRPr="004F0296" w:rsidRDefault="00BD676B">
                  <w:pPr>
                    <w:spacing w:after="120"/>
                    <w:rPr>
                      <w:iCs/>
                      <w:sz w:val="20"/>
                    </w:rPr>
                  </w:pPr>
                  <w:r w:rsidRPr="004F0296">
                    <w:rPr>
                      <w:iCs/>
                      <w:sz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6D5107B0" w14:textId="77777777" w:rsidR="00BD676B" w:rsidRPr="004F0296" w:rsidRDefault="00BD676B">
                  <w:pPr>
                    <w:spacing w:after="120"/>
                    <w:rPr>
                      <w:iCs/>
                      <w:sz w:val="20"/>
                    </w:rPr>
                  </w:pPr>
                  <w:r w:rsidRPr="004F0296">
                    <w:rPr>
                      <w:iCs/>
                      <w:sz w:val="20"/>
                    </w:rPr>
                    <w:t>$4,500</w:t>
                  </w:r>
                  <w:r>
                    <w:rPr>
                      <w:sz w:val="20"/>
                    </w:rPr>
                    <w:t xml:space="preserve"> or the effective VOLL, whichever is less</w:t>
                  </w:r>
                </w:p>
              </w:tc>
            </w:tr>
            <w:tr w:rsidR="00BD676B" w:rsidRPr="004F0296" w14:paraId="51C21C93" w14:textId="77777777">
              <w:trPr>
                <w:trHeight w:val="377"/>
              </w:trPr>
              <w:tc>
                <w:tcPr>
                  <w:tcW w:w="2739" w:type="dxa"/>
                  <w:tcBorders>
                    <w:top w:val="single" w:sz="4" w:space="0" w:color="auto"/>
                    <w:left w:val="single" w:sz="4" w:space="0" w:color="auto"/>
                    <w:bottom w:val="single" w:sz="4" w:space="0" w:color="auto"/>
                    <w:right w:val="single" w:sz="4" w:space="0" w:color="auto"/>
                  </w:tcBorders>
                </w:tcPr>
                <w:p w14:paraId="2E448E74" w14:textId="77777777" w:rsidR="00BD676B" w:rsidRPr="004F0296" w:rsidRDefault="00BD676B">
                  <w:pPr>
                    <w:spacing w:after="120"/>
                    <w:rPr>
                      <w:iCs/>
                      <w:sz w:val="20"/>
                    </w:rPr>
                  </w:pPr>
                  <w:r w:rsidRPr="004F0296">
                    <w:rPr>
                      <w:iCs/>
                      <w:sz w:val="20"/>
                    </w:rPr>
                    <w:lastRenderedPageBreak/>
                    <w:t>Zero</w:t>
                  </w:r>
                </w:p>
              </w:tc>
              <w:tc>
                <w:tcPr>
                  <w:tcW w:w="3600" w:type="dxa"/>
                  <w:tcBorders>
                    <w:top w:val="single" w:sz="4" w:space="0" w:color="auto"/>
                    <w:left w:val="single" w:sz="4" w:space="0" w:color="auto"/>
                    <w:bottom w:val="single" w:sz="4" w:space="0" w:color="auto"/>
                    <w:right w:val="single" w:sz="4" w:space="0" w:color="auto"/>
                  </w:tcBorders>
                </w:tcPr>
                <w:p w14:paraId="1719BF07" w14:textId="77777777" w:rsidR="00BD676B" w:rsidRPr="004F0296" w:rsidRDefault="00BD676B">
                  <w:pPr>
                    <w:spacing w:after="120"/>
                    <w:rPr>
                      <w:iCs/>
                      <w:sz w:val="20"/>
                    </w:rPr>
                  </w:pPr>
                  <w:r w:rsidRPr="004F0296">
                    <w:rPr>
                      <w:iCs/>
                      <w:sz w:val="20"/>
                    </w:rPr>
                    <w:t>$4,500</w:t>
                  </w:r>
                  <w:r>
                    <w:rPr>
                      <w:sz w:val="20"/>
                    </w:rPr>
                    <w:t xml:space="preserve"> or the effective VOLL, whichever is less</w:t>
                  </w:r>
                </w:p>
              </w:tc>
            </w:tr>
          </w:tbl>
          <w:p w14:paraId="1ECF139D" w14:textId="77777777" w:rsidR="00BD676B" w:rsidRPr="004F0296" w:rsidRDefault="00BD676B">
            <w:pPr>
              <w:spacing w:before="240" w:after="240"/>
              <w:ind w:left="2160" w:hanging="720"/>
            </w:pPr>
            <w:r>
              <w:t>(</w:t>
            </w:r>
            <w:r w:rsidRPr="004F0296">
              <w:t>i</w:t>
            </w:r>
            <w:r>
              <w:t>x)</w:t>
            </w:r>
            <w:r w:rsidRPr="004F0296">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BD676B" w:rsidRPr="004F0296" w14:paraId="1D018F0C" w14:textId="77777777">
              <w:trPr>
                <w:trHeight w:val="350"/>
              </w:trPr>
              <w:tc>
                <w:tcPr>
                  <w:tcW w:w="3279" w:type="dxa"/>
                </w:tcPr>
                <w:p w14:paraId="09302A35" w14:textId="77777777" w:rsidR="00BD676B" w:rsidRPr="004F0296" w:rsidRDefault="00BD676B">
                  <w:pPr>
                    <w:spacing w:after="120"/>
                    <w:rPr>
                      <w:b/>
                      <w:iCs/>
                      <w:sz w:val="20"/>
                    </w:rPr>
                  </w:pPr>
                  <w:r w:rsidRPr="004F0296">
                    <w:rPr>
                      <w:b/>
                      <w:iCs/>
                      <w:sz w:val="20"/>
                    </w:rPr>
                    <w:t>MW</w:t>
                  </w:r>
                </w:p>
              </w:tc>
              <w:tc>
                <w:tcPr>
                  <w:tcW w:w="3060" w:type="dxa"/>
                </w:tcPr>
                <w:p w14:paraId="17CFE143" w14:textId="77777777" w:rsidR="00BD676B" w:rsidRPr="004F0296" w:rsidRDefault="00BD676B">
                  <w:pPr>
                    <w:spacing w:after="120"/>
                    <w:rPr>
                      <w:b/>
                      <w:iCs/>
                      <w:sz w:val="20"/>
                    </w:rPr>
                  </w:pPr>
                  <w:r w:rsidRPr="004F0296">
                    <w:rPr>
                      <w:b/>
                      <w:iCs/>
                      <w:sz w:val="20"/>
                    </w:rPr>
                    <w:t>Price (per MWh)</w:t>
                  </w:r>
                </w:p>
              </w:tc>
            </w:tr>
            <w:tr w:rsidR="00BD676B" w:rsidRPr="004F0296" w14:paraId="0FE7806F" w14:textId="77777777">
              <w:trPr>
                <w:trHeight w:val="345"/>
              </w:trPr>
              <w:tc>
                <w:tcPr>
                  <w:tcW w:w="3279" w:type="dxa"/>
                </w:tcPr>
                <w:p w14:paraId="5FD992AE" w14:textId="77777777" w:rsidR="00BD676B" w:rsidRPr="004F0296" w:rsidRDefault="00BD676B">
                  <w:pPr>
                    <w:spacing w:after="60"/>
                    <w:rPr>
                      <w:iCs/>
                      <w:sz w:val="20"/>
                    </w:rPr>
                  </w:pPr>
                  <w:r w:rsidRPr="004F0296">
                    <w:rPr>
                      <w:iCs/>
                      <w:sz w:val="20"/>
                    </w:rPr>
                    <w:t>HSL of RUC-committed configuration (if more than highest MW in Energy Offer Curve)</w:t>
                  </w:r>
                </w:p>
              </w:tc>
              <w:tc>
                <w:tcPr>
                  <w:tcW w:w="3060" w:type="dxa"/>
                </w:tcPr>
                <w:p w14:paraId="38DCF674" w14:textId="77777777" w:rsidR="00BD676B" w:rsidRPr="004F0296" w:rsidRDefault="00BD676B">
                  <w:pPr>
                    <w:spacing w:after="60"/>
                    <w:rPr>
                      <w:iCs/>
                      <w:sz w:val="20"/>
                    </w:rPr>
                  </w:pPr>
                  <w:r w:rsidRPr="004F0296">
                    <w:rPr>
                      <w:iCs/>
                      <w:sz w:val="20"/>
                    </w:rPr>
                    <w:t xml:space="preserve">Greater </w:t>
                  </w:r>
                  <w:proofErr w:type="gramStart"/>
                  <w:r w:rsidRPr="004F0296">
                    <w:rPr>
                      <w:iCs/>
                      <w:sz w:val="20"/>
                    </w:rPr>
                    <w:t>of</w:t>
                  </w:r>
                  <w:r>
                    <w:rPr>
                      <w:iCs/>
                      <w:sz w:val="20"/>
                    </w:rPr>
                    <w:t>:</w:t>
                  </w:r>
                  <w:proofErr w:type="gramEnd"/>
                  <w:r w:rsidRPr="004F0296">
                    <w:rPr>
                      <w:iCs/>
                      <w:sz w:val="20"/>
                    </w:rPr>
                    <w:t xml:space="preserve"> $4,500</w:t>
                  </w:r>
                  <w:r>
                    <w:rPr>
                      <w:sz w:val="20"/>
                    </w:rPr>
                    <w:t xml:space="preserve"> or the effective VOLL, whichever is less; and</w:t>
                  </w:r>
                  <w:r w:rsidRPr="004F0296">
                    <w:rPr>
                      <w:iCs/>
                      <w:sz w:val="20"/>
                    </w:rPr>
                    <w:t xml:space="preserve"> </w:t>
                  </w:r>
                  <w:r>
                    <w:rPr>
                      <w:iCs/>
                      <w:sz w:val="20"/>
                    </w:rPr>
                    <w:t>the</w:t>
                  </w:r>
                  <w:r w:rsidRPr="004F0296">
                    <w:rPr>
                      <w:iCs/>
                      <w:sz w:val="20"/>
                    </w:rPr>
                    <w:t xml:space="preserve"> price associated with the highest MW in QSE-submitted Energy Offer Curve</w:t>
                  </w:r>
                </w:p>
              </w:tc>
            </w:tr>
            <w:tr w:rsidR="00BD676B" w:rsidRPr="004F0296" w14:paraId="5F39805C" w14:textId="77777777">
              <w:trPr>
                <w:trHeight w:val="615"/>
              </w:trPr>
              <w:tc>
                <w:tcPr>
                  <w:tcW w:w="3279" w:type="dxa"/>
                </w:tcPr>
                <w:p w14:paraId="3F36CFF5" w14:textId="77777777" w:rsidR="00BD676B" w:rsidRPr="004F0296" w:rsidRDefault="00BD676B">
                  <w:pPr>
                    <w:spacing w:after="60"/>
                    <w:rPr>
                      <w:iCs/>
                      <w:sz w:val="20"/>
                    </w:rPr>
                  </w:pPr>
                  <w:r w:rsidRPr="004F0296">
                    <w:rPr>
                      <w:iCs/>
                      <w:sz w:val="20"/>
                    </w:rPr>
                    <w:t>Energy Offer Curve for MW at and above HSL of QSE-committed configuration</w:t>
                  </w:r>
                </w:p>
              </w:tc>
              <w:tc>
                <w:tcPr>
                  <w:tcW w:w="3060" w:type="dxa"/>
                </w:tcPr>
                <w:p w14:paraId="34D4B53C" w14:textId="77777777" w:rsidR="00BD676B" w:rsidRPr="004F0296" w:rsidRDefault="00BD676B">
                  <w:pPr>
                    <w:spacing w:after="60"/>
                    <w:rPr>
                      <w:iCs/>
                      <w:sz w:val="20"/>
                    </w:rPr>
                  </w:pPr>
                  <w:r w:rsidRPr="004F0296">
                    <w:rPr>
                      <w:iCs/>
                      <w:sz w:val="20"/>
                    </w:rPr>
                    <w:t xml:space="preserve">Greater </w:t>
                  </w:r>
                  <w:proofErr w:type="gramStart"/>
                  <w:r w:rsidRPr="004F0296">
                    <w:rPr>
                      <w:iCs/>
                      <w:sz w:val="20"/>
                    </w:rPr>
                    <w:t>of</w:t>
                  </w:r>
                  <w:r>
                    <w:rPr>
                      <w:iCs/>
                      <w:sz w:val="20"/>
                    </w:rPr>
                    <w:t>:</w:t>
                  </w:r>
                  <w:proofErr w:type="gramEnd"/>
                  <w:r w:rsidRPr="004F0296">
                    <w:rPr>
                      <w:iCs/>
                      <w:sz w:val="20"/>
                    </w:rPr>
                    <w:t xml:space="preserve"> $4,500</w:t>
                  </w:r>
                  <w:r>
                    <w:rPr>
                      <w:sz w:val="20"/>
                    </w:rPr>
                    <w:t xml:space="preserve"> or the effective VOLL, whichever is less;</w:t>
                  </w:r>
                  <w:r>
                    <w:rPr>
                      <w:iCs/>
                      <w:sz w:val="20"/>
                    </w:rPr>
                    <w:t xml:space="preserve"> and</w:t>
                  </w:r>
                  <w:r w:rsidRPr="004F0296">
                    <w:rPr>
                      <w:iCs/>
                      <w:sz w:val="20"/>
                    </w:rPr>
                    <w:t xml:space="preserve"> the QSE-submitted Energy Offer Curve</w:t>
                  </w:r>
                </w:p>
              </w:tc>
            </w:tr>
            <w:tr w:rsidR="00BD676B" w:rsidRPr="004F0296" w14:paraId="77500D16" w14:textId="77777777">
              <w:trPr>
                <w:trHeight w:val="615"/>
              </w:trPr>
              <w:tc>
                <w:tcPr>
                  <w:tcW w:w="3279" w:type="dxa"/>
                </w:tcPr>
                <w:p w14:paraId="3BFE20CA" w14:textId="77777777" w:rsidR="00BD676B" w:rsidRPr="004F0296" w:rsidRDefault="00BD676B">
                  <w:pPr>
                    <w:spacing w:after="60"/>
                    <w:rPr>
                      <w:iCs/>
                      <w:sz w:val="20"/>
                    </w:rPr>
                  </w:pPr>
                  <w:r w:rsidRPr="004F0296">
                    <w:rPr>
                      <w:iCs/>
                      <w:sz w:val="20"/>
                    </w:rPr>
                    <w:t>HSL of QSE-committed configuration (if more than highest MW in Energy Offer Curve and price associated with highest MW in Energy Offer Curve is less than $4,500)</w:t>
                  </w:r>
                </w:p>
              </w:tc>
              <w:tc>
                <w:tcPr>
                  <w:tcW w:w="3060" w:type="dxa"/>
                </w:tcPr>
                <w:p w14:paraId="1F3CB748" w14:textId="77777777" w:rsidR="00BD676B" w:rsidRPr="004F0296" w:rsidRDefault="00BD676B">
                  <w:pPr>
                    <w:spacing w:after="60"/>
                    <w:rPr>
                      <w:iCs/>
                      <w:sz w:val="20"/>
                    </w:rPr>
                  </w:pPr>
                  <w:r w:rsidRPr="004F0296">
                    <w:rPr>
                      <w:iCs/>
                      <w:sz w:val="20"/>
                    </w:rPr>
                    <w:t>$4,500</w:t>
                  </w:r>
                  <w:r>
                    <w:rPr>
                      <w:sz w:val="20"/>
                    </w:rPr>
                    <w:t xml:space="preserve"> or the effective VOLL, whichever is less</w:t>
                  </w:r>
                </w:p>
              </w:tc>
            </w:tr>
            <w:tr w:rsidR="00BD676B" w:rsidRPr="004F0296" w14:paraId="2EE60DFE" w14:textId="77777777">
              <w:trPr>
                <w:trHeight w:val="368"/>
              </w:trPr>
              <w:tc>
                <w:tcPr>
                  <w:tcW w:w="3279" w:type="dxa"/>
                </w:tcPr>
                <w:p w14:paraId="5512ED37" w14:textId="77777777" w:rsidR="00BD676B" w:rsidRPr="004F0296" w:rsidRDefault="00BD676B">
                  <w:pPr>
                    <w:spacing w:after="60"/>
                    <w:rPr>
                      <w:iCs/>
                      <w:sz w:val="20"/>
                    </w:rPr>
                  </w:pPr>
                  <w:r w:rsidRPr="004F0296">
                    <w:rPr>
                      <w:iCs/>
                      <w:sz w:val="20"/>
                    </w:rPr>
                    <w:t>HSL of QSE-committed configuration (if more than highest MW in Energy Offer Curve)</w:t>
                  </w:r>
                </w:p>
              </w:tc>
              <w:tc>
                <w:tcPr>
                  <w:tcW w:w="3060" w:type="dxa"/>
                </w:tcPr>
                <w:p w14:paraId="52234A4B" w14:textId="77777777" w:rsidR="00BD676B" w:rsidRPr="004F0296" w:rsidRDefault="00BD676B">
                  <w:pPr>
                    <w:spacing w:after="60"/>
                    <w:rPr>
                      <w:iCs/>
                      <w:sz w:val="20"/>
                    </w:rPr>
                  </w:pPr>
                  <w:r w:rsidRPr="004F0296">
                    <w:rPr>
                      <w:iCs/>
                      <w:sz w:val="20"/>
                    </w:rPr>
                    <w:t>Price associated with the highest MW in QSE-submitted Energy Offer Curve</w:t>
                  </w:r>
                </w:p>
              </w:tc>
            </w:tr>
            <w:tr w:rsidR="00BD676B" w:rsidRPr="004F0296" w14:paraId="5891B19A" w14:textId="77777777">
              <w:trPr>
                <w:trHeight w:val="773"/>
              </w:trPr>
              <w:tc>
                <w:tcPr>
                  <w:tcW w:w="3279" w:type="dxa"/>
                </w:tcPr>
                <w:p w14:paraId="4AB38E95" w14:textId="77777777" w:rsidR="00BD676B" w:rsidRPr="004F0296" w:rsidRDefault="00BD676B">
                  <w:pPr>
                    <w:spacing w:after="60"/>
                    <w:rPr>
                      <w:iCs/>
                      <w:sz w:val="20"/>
                    </w:rPr>
                  </w:pPr>
                  <w:r w:rsidRPr="004F0296">
                    <w:rPr>
                      <w:iCs/>
                      <w:sz w:val="20"/>
                    </w:rPr>
                    <w:t>Energy Offer Curve for MW at and below HSL of QSE-committed configuration</w:t>
                  </w:r>
                </w:p>
              </w:tc>
              <w:tc>
                <w:tcPr>
                  <w:tcW w:w="3060" w:type="dxa"/>
                </w:tcPr>
                <w:p w14:paraId="6571C4A4" w14:textId="77777777" w:rsidR="00BD676B" w:rsidRPr="004F0296" w:rsidRDefault="00BD676B">
                  <w:pPr>
                    <w:spacing w:after="60"/>
                    <w:rPr>
                      <w:iCs/>
                      <w:sz w:val="20"/>
                    </w:rPr>
                  </w:pPr>
                  <w:r w:rsidRPr="004F0296">
                    <w:rPr>
                      <w:iCs/>
                      <w:sz w:val="20"/>
                    </w:rPr>
                    <w:t>The QSE-submitted Energy Offer Curve</w:t>
                  </w:r>
                </w:p>
              </w:tc>
            </w:tr>
            <w:tr w:rsidR="00BD676B" w:rsidRPr="004F0296" w14:paraId="2EB5A67D" w14:textId="77777777">
              <w:trPr>
                <w:trHeight w:val="503"/>
              </w:trPr>
              <w:tc>
                <w:tcPr>
                  <w:tcW w:w="3279" w:type="dxa"/>
                </w:tcPr>
                <w:p w14:paraId="68573B9B" w14:textId="77777777" w:rsidR="00BD676B" w:rsidRPr="004F0296" w:rsidRDefault="00BD676B">
                  <w:pPr>
                    <w:spacing w:after="60"/>
                    <w:rPr>
                      <w:iCs/>
                      <w:sz w:val="20"/>
                    </w:rPr>
                  </w:pPr>
                  <w:r w:rsidRPr="004F0296">
                    <w:rPr>
                      <w:iCs/>
                      <w:sz w:val="20"/>
                    </w:rPr>
                    <w:t>1 MW below lowest MW in Energy Offer Curve (if more than LSL)</w:t>
                  </w:r>
                </w:p>
              </w:tc>
              <w:tc>
                <w:tcPr>
                  <w:tcW w:w="3060" w:type="dxa"/>
                </w:tcPr>
                <w:p w14:paraId="7596A144" w14:textId="77777777" w:rsidR="00BD676B" w:rsidRPr="004F0296" w:rsidRDefault="00BD676B">
                  <w:pPr>
                    <w:spacing w:after="60"/>
                    <w:rPr>
                      <w:iCs/>
                      <w:sz w:val="20"/>
                    </w:rPr>
                  </w:pPr>
                  <w:r w:rsidRPr="004F0296">
                    <w:rPr>
                      <w:iCs/>
                      <w:sz w:val="20"/>
                    </w:rPr>
                    <w:t>-$249.99</w:t>
                  </w:r>
                </w:p>
              </w:tc>
            </w:tr>
            <w:tr w:rsidR="00BD676B" w:rsidRPr="004F0296" w14:paraId="1F4BDD0F" w14:textId="77777777">
              <w:trPr>
                <w:trHeight w:val="467"/>
              </w:trPr>
              <w:tc>
                <w:tcPr>
                  <w:tcW w:w="3279" w:type="dxa"/>
                </w:tcPr>
                <w:p w14:paraId="09C0DBC3" w14:textId="77777777" w:rsidR="00BD676B" w:rsidRPr="004F0296" w:rsidRDefault="00BD676B">
                  <w:pPr>
                    <w:spacing w:after="60"/>
                    <w:rPr>
                      <w:iCs/>
                      <w:sz w:val="20"/>
                    </w:rPr>
                  </w:pPr>
                  <w:r w:rsidRPr="004F0296">
                    <w:rPr>
                      <w:iCs/>
                      <w:sz w:val="20"/>
                    </w:rPr>
                    <w:t>LSL (if less than lowest MW in Energy Offer Curve)</w:t>
                  </w:r>
                </w:p>
              </w:tc>
              <w:tc>
                <w:tcPr>
                  <w:tcW w:w="3060" w:type="dxa"/>
                </w:tcPr>
                <w:p w14:paraId="46BB6CDB" w14:textId="77777777" w:rsidR="00BD676B" w:rsidRPr="004F0296" w:rsidRDefault="00BD676B">
                  <w:pPr>
                    <w:spacing w:after="60"/>
                    <w:rPr>
                      <w:iCs/>
                      <w:sz w:val="20"/>
                    </w:rPr>
                  </w:pPr>
                  <w:r w:rsidRPr="004F0296">
                    <w:rPr>
                      <w:iCs/>
                      <w:sz w:val="20"/>
                    </w:rPr>
                    <w:t>-$250.00</w:t>
                  </w:r>
                </w:p>
              </w:tc>
            </w:tr>
          </w:tbl>
          <w:p w14:paraId="3C6C5793" w14:textId="7B034B72" w:rsidR="00BD676B" w:rsidRDefault="00BD676B">
            <w:pPr>
              <w:spacing w:before="240" w:after="240"/>
              <w:ind w:left="720" w:hanging="720"/>
            </w:pPr>
            <w:r>
              <w:t>(5)</w:t>
            </w:r>
            <w:r>
              <w:tab/>
            </w:r>
            <w:r w:rsidRPr="003161DC">
              <w:t>For use as SCED inputs</w:t>
            </w:r>
            <w:r w:rsidRPr="00F46E89">
              <w:t xml:space="preserve"> </w:t>
            </w:r>
            <w:r>
              <w:t>for determining energy dispatch and Ancillary Service awards</w:t>
            </w:r>
            <w:r w:rsidRPr="003161DC">
              <w:t xml:space="preserve">, ERCOT shall use the available </w:t>
            </w:r>
            <w:r>
              <w:t xml:space="preserve">Ancillary Service MW </w:t>
            </w:r>
            <w:r w:rsidRPr="003161DC">
              <w:t xml:space="preserve">capacity of all Resources by creating </w:t>
            </w:r>
            <w:r>
              <w:t xml:space="preserve">a </w:t>
            </w:r>
            <w:r w:rsidRPr="003161DC">
              <w:t xml:space="preserve">proxy </w:t>
            </w:r>
            <w:r>
              <w:t>Ancillary Service</w:t>
            </w:r>
            <w:r w:rsidRPr="003161DC">
              <w:t xml:space="preserve"> Offer for </w:t>
            </w:r>
            <w:r>
              <w:t>qualified</w:t>
            </w:r>
            <w:r w:rsidRPr="003161DC">
              <w:t xml:space="preserve"> Resources as follows:</w:t>
            </w:r>
          </w:p>
          <w:p w14:paraId="2368750D" w14:textId="77777777" w:rsidR="00BD676B" w:rsidRPr="008E37B2" w:rsidRDefault="00BD676B">
            <w:pPr>
              <w:spacing w:after="240"/>
              <w:ind w:left="1440" w:hanging="720"/>
            </w:pPr>
            <w:r>
              <w:t>(a)</w:t>
            </w:r>
            <w:r>
              <w:tab/>
            </w:r>
            <w:r w:rsidRPr="008E37B2">
              <w:t xml:space="preserve">The proxy </w:t>
            </w:r>
            <w:r>
              <w:t>Ancillary Service</w:t>
            </w:r>
            <w:r w:rsidRPr="003161DC">
              <w:t xml:space="preserve"> </w:t>
            </w:r>
            <w:r>
              <w:t>O</w:t>
            </w:r>
            <w:r w:rsidRPr="008E37B2">
              <w:t xml:space="preserve">ffer </w:t>
            </w:r>
            <w:r>
              <w:t>shall</w:t>
            </w:r>
            <w:r w:rsidRPr="008E37B2">
              <w:t xml:space="preserve"> be a linked A</w:t>
            </w:r>
            <w:r>
              <w:t xml:space="preserve">ncillary </w:t>
            </w:r>
            <w:r w:rsidRPr="008E37B2">
              <w:t>S</w:t>
            </w:r>
            <w:r>
              <w:t>ervice</w:t>
            </w:r>
            <w:r w:rsidRPr="008E37B2">
              <w:t xml:space="preserve"> Offer across all A</w:t>
            </w:r>
            <w:r>
              <w:t xml:space="preserve">ncillary </w:t>
            </w:r>
            <w:r w:rsidRPr="008E37B2">
              <w:t>S</w:t>
            </w:r>
            <w:r>
              <w:t>ervice</w:t>
            </w:r>
            <w:r w:rsidRPr="008E37B2">
              <w:t xml:space="preserve"> products for which a Resource is qualified to provide.  For </w:t>
            </w:r>
            <w:r>
              <w:t>Generation</w:t>
            </w:r>
            <w:r w:rsidRPr="008E37B2">
              <w:t xml:space="preserve"> Resources, the proxy </w:t>
            </w:r>
            <w:r>
              <w:t>Ancillary Service O</w:t>
            </w:r>
            <w:r w:rsidRPr="008E37B2">
              <w:t xml:space="preserve">ffer MW </w:t>
            </w:r>
            <w:r>
              <w:t>shall</w:t>
            </w:r>
            <w:r w:rsidRPr="008E37B2">
              <w:t xml:space="preserve"> be equal to the Resource’s telemetered HSL.  </w:t>
            </w:r>
            <w:r>
              <w:t xml:space="preserve">For ESRs, the proxy Ancillary Service Offer MW shall be equal to the difference between the </w:t>
            </w:r>
            <w:r>
              <w:lastRenderedPageBreak/>
              <w:t xml:space="preserve">Resource’s telemetered HSL and LSL.  </w:t>
            </w:r>
            <w:r w:rsidRPr="008E37B2">
              <w:t xml:space="preserve">For Load Resources, the proxy </w:t>
            </w:r>
            <w:r>
              <w:t>Ancillary Service O</w:t>
            </w:r>
            <w:r w:rsidRPr="008E37B2">
              <w:t xml:space="preserve">ffer MW </w:t>
            </w:r>
            <w:r>
              <w:t>shall</w:t>
            </w:r>
            <w:r w:rsidRPr="008E37B2">
              <w:t xml:space="preserve"> be equal to the Resource’s telemetered Maximum Power Consumption (MPC).</w:t>
            </w:r>
          </w:p>
          <w:p w14:paraId="795F349B" w14:textId="77777777" w:rsidR="00BD676B" w:rsidRPr="00EE7C66" w:rsidRDefault="00BD676B">
            <w:pPr>
              <w:spacing w:after="240"/>
              <w:ind w:left="1440" w:hanging="720"/>
            </w:pPr>
            <w:r w:rsidRPr="00EE7C66">
              <w:t>(b)</w:t>
            </w:r>
            <w:r w:rsidRPr="00EE7C66">
              <w:tab/>
              <w:t xml:space="preserve">For </w:t>
            </w:r>
            <w:r>
              <w:t xml:space="preserve">Resources that are not RUC-committed, </w:t>
            </w:r>
            <w:r w:rsidRPr="00EE7C66">
              <w:t>the price in the proxy Ancillary Service Offer shall be set to:</w:t>
            </w:r>
          </w:p>
          <w:p w14:paraId="54722A0D" w14:textId="77777777" w:rsidR="00BD676B" w:rsidRDefault="00BD676B">
            <w:pPr>
              <w:spacing w:after="240"/>
              <w:ind w:left="2160" w:hanging="720"/>
            </w:pPr>
            <w:r w:rsidRPr="00EE7C66">
              <w:t>(i)</w:t>
            </w:r>
            <w:r w:rsidRPr="00EE7C66">
              <w:tab/>
              <w:t xml:space="preserve">For Reg-Up and RRS, the </w:t>
            </w:r>
            <w:r>
              <w:t>maximum of:</w:t>
            </w:r>
          </w:p>
          <w:p w14:paraId="3AC4056C" w14:textId="77777777" w:rsidR="00BD676B" w:rsidRDefault="00BD676B">
            <w:pPr>
              <w:spacing w:after="240"/>
              <w:ind w:left="2880" w:hanging="720"/>
            </w:pPr>
            <w:r>
              <w:t>(A)</w:t>
            </w:r>
            <w:r>
              <w:tab/>
              <w:t>The</w:t>
            </w:r>
            <w:r w:rsidRPr="00EE7C66">
              <w:t xml:space="preserve"> proxy Ancillary Service Offer price floor for </w:t>
            </w:r>
            <w:r>
              <w:t>Reg-Up or RRS, respectively;</w:t>
            </w:r>
          </w:p>
          <w:p w14:paraId="0D10CBC4" w14:textId="77777777" w:rsidR="00BD676B" w:rsidRDefault="00BD676B">
            <w:pPr>
              <w:spacing w:after="240"/>
              <w:ind w:left="2880" w:hanging="720"/>
            </w:pPr>
            <w:r>
              <w:t>(B)</w:t>
            </w:r>
            <w:r>
              <w:tab/>
              <w:t xml:space="preserve">The </w:t>
            </w:r>
            <w:r w:rsidRPr="00EE7C66">
              <w:t xml:space="preserve">Resource’s highest submitted Ancillary Service </w:t>
            </w:r>
            <w:r>
              <w:t>O</w:t>
            </w:r>
            <w:r w:rsidRPr="00EE7C66">
              <w:t xml:space="preserve">ffer price for </w:t>
            </w:r>
            <w:r>
              <w:t>Reg-Up or RRS, respectively;</w:t>
            </w:r>
          </w:p>
          <w:p w14:paraId="5865D546" w14:textId="77777777" w:rsidR="00BD676B" w:rsidRDefault="00BD676B">
            <w:pPr>
              <w:spacing w:after="240"/>
              <w:ind w:left="2880" w:hanging="720"/>
            </w:pPr>
            <w:r>
              <w:t>(C)</w:t>
            </w:r>
            <w:r>
              <w:tab/>
              <w:t>T</w:t>
            </w:r>
            <w:r w:rsidRPr="00EE7C66">
              <w:t xml:space="preserve">he Resource’s highest Ancillary Service </w:t>
            </w:r>
            <w:r>
              <w:t>O</w:t>
            </w:r>
            <w:r w:rsidRPr="00EE7C66">
              <w:t xml:space="preserve">ffer </w:t>
            </w:r>
            <w:r>
              <w:t xml:space="preserve">price </w:t>
            </w:r>
            <w:r w:rsidRPr="00EE7C66">
              <w:t>for ECRS (submitted or proxy)</w:t>
            </w:r>
            <w:r>
              <w:t>; or</w:t>
            </w:r>
          </w:p>
          <w:p w14:paraId="55B3CBAD" w14:textId="77777777" w:rsidR="00BD676B" w:rsidRPr="00EE7C66" w:rsidRDefault="00BD676B">
            <w:pPr>
              <w:spacing w:after="240"/>
              <w:ind w:left="2880" w:hanging="720"/>
            </w:pPr>
            <w:r>
              <w:t>(D)</w:t>
            </w:r>
            <w:r>
              <w:tab/>
              <w:t>T</w:t>
            </w:r>
            <w:r w:rsidRPr="00EE7C66">
              <w:t xml:space="preserve">he Resource’s highest Ancillary Service </w:t>
            </w:r>
            <w:r>
              <w:t>O</w:t>
            </w:r>
            <w:r w:rsidRPr="00EE7C66">
              <w:t>ffer price for Non-Spin (submitted or proxy).</w:t>
            </w:r>
          </w:p>
          <w:p w14:paraId="6D997F3E" w14:textId="77777777" w:rsidR="00BD676B" w:rsidRDefault="00BD676B">
            <w:pPr>
              <w:spacing w:after="240"/>
              <w:ind w:left="2160" w:hanging="720"/>
            </w:pPr>
            <w:r w:rsidRPr="00EE7C66">
              <w:t>(ii)</w:t>
            </w:r>
            <w:r w:rsidRPr="00EE7C66">
              <w:tab/>
              <w:t>For ECRS, the maximum of</w:t>
            </w:r>
            <w:r>
              <w:t>:</w:t>
            </w:r>
            <w:r w:rsidRPr="00EE7C66">
              <w:t xml:space="preserve"> </w:t>
            </w:r>
          </w:p>
          <w:p w14:paraId="34B34DBB" w14:textId="77777777" w:rsidR="00BD676B" w:rsidRPr="00072315" w:rsidRDefault="00BD676B">
            <w:pPr>
              <w:spacing w:after="240"/>
              <w:ind w:left="2880" w:hanging="720"/>
            </w:pPr>
            <w:r w:rsidRPr="00072315">
              <w:t>(A)</w:t>
            </w:r>
            <w:r w:rsidRPr="00072315">
              <w:tab/>
              <w:t xml:space="preserve">The proxy Ancillary Service Offer price floor for ECRS; </w:t>
            </w:r>
          </w:p>
          <w:p w14:paraId="5DB9E176" w14:textId="77777777" w:rsidR="00BD676B" w:rsidRPr="00F05875" w:rsidRDefault="00BD676B">
            <w:pPr>
              <w:spacing w:after="240"/>
              <w:ind w:left="2880" w:hanging="720"/>
            </w:pPr>
            <w:r w:rsidRPr="003114FC">
              <w:t>(B)</w:t>
            </w:r>
            <w:r w:rsidRPr="003114FC">
              <w:tab/>
            </w:r>
            <w:r w:rsidRPr="007F5236">
              <w:t>T</w:t>
            </w:r>
            <w:r w:rsidRPr="005560C6">
              <w:t>he Resource’s highest submitted Ancillary Service O</w:t>
            </w:r>
            <w:r w:rsidRPr="00F05875">
              <w:t>ffer price for ECRS; or</w:t>
            </w:r>
          </w:p>
          <w:p w14:paraId="3F0B669A" w14:textId="77777777" w:rsidR="00BD676B" w:rsidRPr="00F05875" w:rsidRDefault="00BD676B">
            <w:pPr>
              <w:spacing w:after="240"/>
              <w:ind w:left="2880" w:hanging="720"/>
            </w:pPr>
            <w:r w:rsidRPr="00F05875">
              <w:t>(C)</w:t>
            </w:r>
            <w:r w:rsidRPr="00F05875">
              <w:tab/>
              <w:t>The Resource’s highest Ancillary Service Offer price for Non-Spin (submitted or proxy).</w:t>
            </w:r>
          </w:p>
          <w:p w14:paraId="336BE9A7" w14:textId="77777777" w:rsidR="00BD676B" w:rsidRDefault="00BD676B">
            <w:pPr>
              <w:spacing w:after="240"/>
              <w:ind w:left="2160" w:hanging="720"/>
            </w:pPr>
            <w:r w:rsidRPr="00EE7C66">
              <w:t>(iii)</w:t>
            </w:r>
            <w:r w:rsidRPr="00EE7C66">
              <w:tab/>
              <w:t>For Non-Spin, the maximum of</w:t>
            </w:r>
            <w:r>
              <w:t>:</w:t>
            </w:r>
            <w:r w:rsidRPr="00EE7C66">
              <w:t xml:space="preserve"> </w:t>
            </w:r>
          </w:p>
          <w:p w14:paraId="4DEF7EFD" w14:textId="77777777" w:rsidR="00BD676B" w:rsidRPr="00072315" w:rsidRDefault="00BD676B">
            <w:pPr>
              <w:spacing w:after="240"/>
              <w:ind w:left="2880" w:hanging="720"/>
            </w:pPr>
            <w:r>
              <w:t>(A)</w:t>
            </w:r>
            <w:r>
              <w:tab/>
            </w:r>
            <w:r w:rsidRPr="00072315">
              <w:t>The proxy Ancillary Service Offer price floor for Non-Spin; or</w:t>
            </w:r>
          </w:p>
          <w:p w14:paraId="77E78926" w14:textId="77777777" w:rsidR="00BD676B" w:rsidRPr="00072315" w:rsidRDefault="00BD676B">
            <w:pPr>
              <w:spacing w:after="240"/>
              <w:ind w:left="2880" w:hanging="720"/>
            </w:pPr>
            <w:r>
              <w:t>(B)</w:t>
            </w:r>
            <w:r>
              <w:tab/>
            </w:r>
            <w:r w:rsidRPr="00072315">
              <w:t>The Resource’s highest submitted Ancillary Service Offer price for Non-Spin.</w:t>
            </w:r>
          </w:p>
          <w:p w14:paraId="08855D76" w14:textId="77777777" w:rsidR="00BD676B" w:rsidRDefault="00BD676B">
            <w:pPr>
              <w:spacing w:after="240"/>
              <w:ind w:left="2160" w:hanging="720"/>
            </w:pPr>
            <w:proofErr w:type="gramStart"/>
            <w:r w:rsidRPr="00EE7C66">
              <w:t>(iv)</w:t>
            </w:r>
            <w:r w:rsidRPr="00EE7C66">
              <w:tab/>
              <w:t>For</w:t>
            </w:r>
            <w:proofErr w:type="gramEnd"/>
            <w:r w:rsidRPr="00EE7C66">
              <w:t xml:space="preserve"> Reg-Down, the maximum of</w:t>
            </w:r>
            <w:r>
              <w:t>:</w:t>
            </w:r>
          </w:p>
          <w:p w14:paraId="7F5F25A5" w14:textId="77777777" w:rsidR="00BD676B" w:rsidRPr="00072315" w:rsidRDefault="00BD676B">
            <w:pPr>
              <w:spacing w:after="240"/>
              <w:ind w:left="2880" w:hanging="720"/>
            </w:pPr>
            <w:r>
              <w:t>(A)</w:t>
            </w:r>
            <w:r>
              <w:tab/>
            </w:r>
            <w:r w:rsidRPr="00072315">
              <w:t>The proxy Ancillary Service Offer price floor for Reg-Down; or</w:t>
            </w:r>
          </w:p>
          <w:p w14:paraId="00342A79" w14:textId="77777777" w:rsidR="00BD676B" w:rsidRDefault="00BD676B">
            <w:pPr>
              <w:spacing w:after="240"/>
              <w:ind w:left="2880" w:hanging="720"/>
              <w:rPr>
                <w:ins w:id="958" w:author="ERCOT" w:date="2025-11-06T14:04:00Z" w16du:dateUtc="2025-11-06T20:04:00Z"/>
              </w:rPr>
            </w:pPr>
            <w:r>
              <w:t>(B)</w:t>
            </w:r>
            <w:r>
              <w:tab/>
            </w:r>
            <w:r w:rsidRPr="00072315">
              <w:t>The Resource’s highest submitted Ancillary Service Offer price for Reg-Down.</w:t>
            </w:r>
          </w:p>
          <w:p w14:paraId="1FE398E2" w14:textId="77777777" w:rsidR="006A4598" w:rsidRDefault="006A4598" w:rsidP="006A4598">
            <w:pPr>
              <w:spacing w:after="240"/>
              <w:ind w:left="2160" w:hanging="720"/>
              <w:rPr>
                <w:ins w:id="959" w:author="ERCOT" w:date="2025-11-19T17:44:00Z" w16du:dateUtc="2025-11-19T23:44:00Z"/>
              </w:rPr>
            </w:pPr>
            <w:ins w:id="960" w:author="ERCOT" w:date="2025-11-19T17:44:00Z" w16du:dateUtc="2025-11-19T23:44:00Z">
              <w:r>
                <w:t>(vi)</w:t>
              </w:r>
              <w:r w:rsidRPr="00EE7C66">
                <w:tab/>
              </w:r>
              <w:r>
                <w:t>For DRRS, the maximum of:</w:t>
              </w:r>
            </w:ins>
          </w:p>
          <w:p w14:paraId="796CE513" w14:textId="77777777" w:rsidR="006A4598" w:rsidRDefault="006A4598" w:rsidP="006A4598">
            <w:pPr>
              <w:spacing w:after="240"/>
              <w:ind w:left="2880" w:hanging="720"/>
              <w:rPr>
                <w:ins w:id="961" w:author="ERCOT" w:date="2025-11-19T17:44:00Z" w16du:dateUtc="2025-11-19T23:44:00Z"/>
              </w:rPr>
            </w:pPr>
            <w:ins w:id="962" w:author="ERCOT" w:date="2025-11-19T17:44:00Z" w16du:dateUtc="2025-11-19T23:44:00Z">
              <w:r>
                <w:lastRenderedPageBreak/>
                <w:t xml:space="preserve">(A) </w:t>
              </w:r>
              <w:r>
                <w:tab/>
                <w:t>The proxy Ancillary Service price floor for DRRS; or</w:t>
              </w:r>
            </w:ins>
          </w:p>
          <w:p w14:paraId="619CF4F9" w14:textId="77777777" w:rsidR="006A4598" w:rsidRPr="00072315" w:rsidRDefault="006A4598" w:rsidP="006A4598">
            <w:pPr>
              <w:spacing w:after="240"/>
              <w:ind w:left="2880" w:hanging="720"/>
              <w:rPr>
                <w:ins w:id="963" w:author="ERCOT" w:date="2025-11-19T17:44:00Z" w16du:dateUtc="2025-11-19T23:44:00Z"/>
              </w:rPr>
            </w:pPr>
            <w:ins w:id="964" w:author="ERCOT" w:date="2025-11-19T17:44:00Z" w16du:dateUtc="2025-11-19T23:44:00Z">
              <w:r>
                <w:t xml:space="preserve">(B) </w:t>
              </w:r>
              <w:r>
                <w:tab/>
                <w:t>The Resource’s highest submitted Ancillary Service Offer price for DRRS.</w:t>
              </w:r>
            </w:ins>
          </w:p>
          <w:p w14:paraId="6C4E1D6D" w14:textId="77777777" w:rsidR="00BD676B" w:rsidRPr="005F2978" w:rsidRDefault="00BD676B">
            <w:pPr>
              <w:spacing w:after="240"/>
              <w:ind w:left="1440" w:hanging="720"/>
            </w:pPr>
            <w:r w:rsidRPr="005F2978">
              <w:t>(c)</w:t>
            </w:r>
            <w:r w:rsidRPr="005F2978">
              <w:tab/>
              <w:t xml:space="preserve">The proxy Ancillary Service Offer price floors for each </w:t>
            </w:r>
            <w:proofErr w:type="gramStart"/>
            <w:r w:rsidRPr="005F2978">
              <w:t>SCED-interval</w:t>
            </w:r>
            <w:proofErr w:type="gramEnd"/>
            <w:r w:rsidRPr="005F2978">
              <w:t xml:space="preserve"> shall be derived from the effective ASDCs and Ancillary Service Plan using the following logic:</w:t>
            </w:r>
          </w:p>
          <w:p w14:paraId="0BCBC4A8" w14:textId="77777777" w:rsidR="00BD676B" w:rsidRPr="005F2978" w:rsidRDefault="00BD676B">
            <w:pPr>
              <w:spacing w:after="240"/>
              <w:ind w:left="2144" w:hanging="720"/>
            </w:pPr>
            <w:r w:rsidRPr="005F2978">
              <w:t>(i)        The proxy Ancillary Service Offer price floor for Reg-Up is equal to the lesser of the values below minus $0.01 per MW per hour:</w:t>
            </w:r>
          </w:p>
          <w:p w14:paraId="23440BAB" w14:textId="77777777" w:rsidR="00BD676B" w:rsidRPr="005F2978" w:rsidRDefault="00BD676B">
            <w:pPr>
              <w:spacing w:after="240"/>
              <w:ind w:left="2864" w:hanging="720"/>
            </w:pPr>
            <w:r w:rsidRPr="005F2978">
              <w:t xml:space="preserve">(A)      $2,000 per MW per hour; or  </w:t>
            </w:r>
          </w:p>
          <w:p w14:paraId="0480602A" w14:textId="77777777" w:rsidR="00BD676B" w:rsidRPr="005F2978" w:rsidRDefault="00BD676B">
            <w:pPr>
              <w:spacing w:after="240"/>
              <w:ind w:left="2864" w:hanging="720"/>
            </w:pPr>
            <w:r w:rsidRPr="005F2978">
              <w:t>(B)      The point on the ASDC for Reg-Up that intersects with a quantity that is 95% of the Ancillary Service Plan for Reg-Up.</w:t>
            </w:r>
          </w:p>
          <w:p w14:paraId="4BF5D1D8" w14:textId="77777777" w:rsidR="00BD676B" w:rsidRPr="005F2978" w:rsidRDefault="00BD676B">
            <w:pPr>
              <w:spacing w:after="240"/>
              <w:ind w:left="2144" w:hanging="720"/>
            </w:pPr>
            <w:r w:rsidRPr="005F2978">
              <w:t>(ii)       The proxy Ancillary Service Offer price floor for RRS is equal to the lesser of the values below minus $0.01 per MW per hour:</w:t>
            </w:r>
          </w:p>
          <w:p w14:paraId="30803A37" w14:textId="77777777" w:rsidR="00BD676B" w:rsidRPr="005F2978" w:rsidRDefault="00BD676B">
            <w:pPr>
              <w:spacing w:after="240"/>
              <w:ind w:left="2864" w:hanging="720"/>
            </w:pPr>
            <w:r w:rsidRPr="005F2978">
              <w:t xml:space="preserve">(A)      $2,000 per MW per hour; or  </w:t>
            </w:r>
          </w:p>
          <w:p w14:paraId="4246154A" w14:textId="77777777" w:rsidR="00BD676B" w:rsidRPr="005F2978" w:rsidRDefault="00BD676B">
            <w:pPr>
              <w:spacing w:after="240"/>
              <w:ind w:left="2864" w:hanging="720"/>
            </w:pPr>
            <w:r w:rsidRPr="005F2978">
              <w:t>(B)      The point on the ASDC for RRS that intersects with a quantity that is 95% of the Ancillary Service Plan for RRS.</w:t>
            </w:r>
          </w:p>
          <w:p w14:paraId="15AB9266" w14:textId="77777777" w:rsidR="00BD676B" w:rsidRPr="005F2978" w:rsidRDefault="00BD676B">
            <w:pPr>
              <w:spacing w:after="240"/>
              <w:ind w:left="2144" w:hanging="720"/>
            </w:pPr>
            <w:r w:rsidRPr="005F2978">
              <w:t>(iii)      The proxy Ancillary Service Offer price floor for ECRS is equal to the lesser of the values below minus $0.01 per MW per hour:</w:t>
            </w:r>
          </w:p>
          <w:p w14:paraId="721C16B6" w14:textId="77777777" w:rsidR="00BD676B" w:rsidRPr="005F2978" w:rsidRDefault="00BD676B">
            <w:pPr>
              <w:spacing w:after="240"/>
              <w:ind w:left="2864" w:hanging="720"/>
            </w:pPr>
            <w:r w:rsidRPr="005F2978">
              <w:t xml:space="preserve">(A)      $2,000 per MW per hour; or  </w:t>
            </w:r>
          </w:p>
          <w:p w14:paraId="3AA04525" w14:textId="77777777" w:rsidR="00BD676B" w:rsidRPr="005F2978" w:rsidRDefault="00BD676B">
            <w:pPr>
              <w:spacing w:after="240"/>
              <w:ind w:left="2864" w:hanging="720"/>
            </w:pPr>
            <w:r w:rsidRPr="005F2978">
              <w:t>(B)      The point on the ASDC for ECRS that intersects with a quantity that is 95% of the Ancillary Service Plan for ECRS.</w:t>
            </w:r>
          </w:p>
          <w:p w14:paraId="31896E30" w14:textId="77777777" w:rsidR="00BD676B" w:rsidRPr="005F2978" w:rsidRDefault="00BD676B">
            <w:pPr>
              <w:spacing w:after="240"/>
              <w:ind w:left="2144" w:hanging="720"/>
            </w:pPr>
            <w:r w:rsidRPr="005F2978">
              <w:t>(iv)      The proxy Ancillary Service Offer price floor for Non-Spin is equal to the lesser of the values below minus $0.01 per MW per hour:</w:t>
            </w:r>
          </w:p>
          <w:p w14:paraId="005507CD" w14:textId="77777777" w:rsidR="00BD676B" w:rsidRPr="005F2978" w:rsidRDefault="00BD676B">
            <w:pPr>
              <w:spacing w:after="240"/>
              <w:ind w:left="2864" w:hanging="720"/>
            </w:pPr>
            <w:r w:rsidRPr="005F2978">
              <w:t xml:space="preserve">(A)      $2,000 per MW per hour; or  </w:t>
            </w:r>
          </w:p>
          <w:p w14:paraId="5918E736" w14:textId="77777777" w:rsidR="00BD676B" w:rsidRPr="005F2978" w:rsidRDefault="00BD676B">
            <w:pPr>
              <w:spacing w:after="240"/>
              <w:ind w:left="2864" w:hanging="720"/>
            </w:pPr>
            <w:r w:rsidRPr="005F2978">
              <w:t>(B)      The point on the ASDC for Non-Spin that intersects with a quantity that is 95% of the Ancillary Service Plan for Non-Spin.</w:t>
            </w:r>
          </w:p>
          <w:p w14:paraId="2B6AF51C" w14:textId="77777777" w:rsidR="00BD676B" w:rsidRPr="005F2978" w:rsidRDefault="00BD676B">
            <w:pPr>
              <w:spacing w:after="240"/>
              <w:ind w:left="2144" w:hanging="720"/>
            </w:pPr>
            <w:r w:rsidRPr="005F2978">
              <w:t xml:space="preserve">(v)       The </w:t>
            </w:r>
            <w:proofErr w:type="gramStart"/>
            <w:r w:rsidRPr="005F2978">
              <w:t>proxy</w:t>
            </w:r>
            <w:proofErr w:type="gramEnd"/>
            <w:r w:rsidRPr="005F2978">
              <w:t xml:space="preserve"> Ancillary Service Offer price floor for Reg-Down is equal to the lesser of the values below minus $0.01 per MW per hour:</w:t>
            </w:r>
          </w:p>
          <w:p w14:paraId="414A0A04" w14:textId="77777777" w:rsidR="00BD676B" w:rsidRPr="005F2978" w:rsidRDefault="00BD676B">
            <w:pPr>
              <w:spacing w:after="240"/>
              <w:ind w:left="2864" w:hanging="720"/>
            </w:pPr>
            <w:r w:rsidRPr="005F2978">
              <w:t xml:space="preserve">(A)      $2,000 per MW per hour; or  </w:t>
            </w:r>
          </w:p>
          <w:p w14:paraId="506F02EF" w14:textId="77777777" w:rsidR="00BD676B" w:rsidRDefault="00BD676B">
            <w:pPr>
              <w:spacing w:after="240"/>
              <w:ind w:left="2864" w:hanging="720"/>
              <w:rPr>
                <w:ins w:id="965" w:author="ERCOT" w:date="2025-09-12T11:56:00Z" w16du:dateUtc="2025-09-12T16:56:00Z"/>
              </w:rPr>
            </w:pPr>
            <w:r w:rsidRPr="005F2978">
              <w:lastRenderedPageBreak/>
              <w:t>(B)      The point on the ASDC for Reg-Down that intersects with a quantity that is 95% of the Ancillary Service Plan for Reg-Down.</w:t>
            </w:r>
          </w:p>
          <w:p w14:paraId="0E23C8FF" w14:textId="5C8C10EC" w:rsidR="00FD4C04" w:rsidRDefault="00567F74" w:rsidP="001F4E55">
            <w:pPr>
              <w:spacing w:after="240"/>
              <w:ind w:left="2160" w:hanging="720"/>
              <w:rPr>
                <w:ins w:id="966" w:author="ERCOT" w:date="2025-09-12T11:59:00Z" w16du:dateUtc="2025-09-12T16:59:00Z"/>
              </w:rPr>
            </w:pPr>
            <w:ins w:id="967" w:author="ERCOT" w:date="2025-09-12T11:57:00Z" w16du:dateUtc="2025-09-12T16:57:00Z">
              <w:r>
                <w:t>(vi)</w:t>
              </w:r>
            </w:ins>
            <w:ins w:id="968" w:author="ERCOT" w:date="2025-09-18T19:38:00Z" w16du:dateUtc="2025-09-19T00:38:00Z">
              <w:r w:rsidR="00BF6610">
                <w:tab/>
              </w:r>
            </w:ins>
            <w:ins w:id="969" w:author="ERCOT" w:date="2025-09-12T11:57:00Z" w16du:dateUtc="2025-09-12T16:57:00Z">
              <w:r>
                <w:t>The proxy Ancillary Service Offer</w:t>
              </w:r>
            </w:ins>
            <w:ins w:id="970" w:author="ERCOT" w:date="2025-09-12T11:58:00Z" w16du:dateUtc="2025-09-12T16:58:00Z">
              <w:r w:rsidR="004A2ECD">
                <w:t xml:space="preserve"> price floor</w:t>
              </w:r>
            </w:ins>
            <w:ins w:id="971" w:author="ERCOT" w:date="2025-09-30T14:18:00Z" w16du:dateUtc="2025-09-30T19:18:00Z">
              <w:r w:rsidR="004A2ECD">
                <w:t xml:space="preserve"> </w:t>
              </w:r>
              <w:r w:rsidR="0094328A">
                <w:t>for</w:t>
              </w:r>
            </w:ins>
            <w:ins w:id="972" w:author="ERCOT" w:date="2025-09-12T11:58:00Z" w16du:dateUtc="2025-09-12T16:58:00Z">
              <w:r w:rsidR="004A2ECD">
                <w:t xml:space="preserve"> DRRS is equal to the</w:t>
              </w:r>
              <w:r w:rsidR="006555BA">
                <w:t xml:space="preserve"> </w:t>
              </w:r>
              <w:r w:rsidR="004A2ECD">
                <w:t>lesser</w:t>
              </w:r>
              <w:r w:rsidR="006555BA">
                <w:t xml:space="preserve"> of the values below minus $0.01 per MW per hour</w:t>
              </w:r>
            </w:ins>
            <w:ins w:id="973" w:author="ERCOT" w:date="2025-09-12T11:59:00Z" w16du:dateUtc="2025-09-12T16:59:00Z">
              <w:r w:rsidR="006555BA">
                <w:t>:</w:t>
              </w:r>
            </w:ins>
          </w:p>
          <w:p w14:paraId="399282AF" w14:textId="1B8AEA64" w:rsidR="00DE57D2" w:rsidRDefault="00BF6610" w:rsidP="00BF6610">
            <w:pPr>
              <w:spacing w:after="240"/>
              <w:ind w:left="2864" w:hanging="720"/>
              <w:rPr>
                <w:ins w:id="974" w:author="ERCOT" w:date="2025-09-12T11:59:00Z" w16du:dateUtc="2025-09-12T16:59:00Z"/>
              </w:rPr>
            </w:pPr>
            <w:ins w:id="975" w:author="ERCOT" w:date="2025-09-18T19:38:00Z" w16du:dateUtc="2025-09-19T00:38:00Z">
              <w:r>
                <w:t>(A)</w:t>
              </w:r>
              <w:r>
                <w:tab/>
              </w:r>
            </w:ins>
            <w:ins w:id="976" w:author="ERCOT" w:date="2025-09-12T11:59:00Z" w16du:dateUtc="2025-09-12T16:59:00Z">
              <w:r w:rsidR="00DE57D2">
                <w:t>$2,000 per MW per hour; or</w:t>
              </w:r>
            </w:ins>
          </w:p>
          <w:p w14:paraId="17824359" w14:textId="2ED7C7F0" w:rsidR="00DE57D2" w:rsidRPr="005F2978" w:rsidRDefault="00BF6610" w:rsidP="00BF6610">
            <w:pPr>
              <w:spacing w:after="240"/>
              <w:ind w:left="2864" w:hanging="720"/>
            </w:pPr>
            <w:ins w:id="977" w:author="ERCOT" w:date="2025-09-18T19:37:00Z" w16du:dateUtc="2025-09-19T00:37:00Z">
              <w:r>
                <w:t>(B)</w:t>
              </w:r>
            </w:ins>
            <w:ins w:id="978" w:author="ERCOT" w:date="2025-09-18T19:38:00Z" w16du:dateUtc="2025-09-19T00:38:00Z">
              <w:r>
                <w:tab/>
              </w:r>
            </w:ins>
            <w:ins w:id="979" w:author="ERCOT" w:date="2025-09-12T11:59:00Z" w16du:dateUtc="2025-09-12T16:59:00Z">
              <w:r w:rsidR="00DE57D2">
                <w:t>The point on the ASDC for DRRS that intersects with a quantit</w:t>
              </w:r>
            </w:ins>
            <w:ins w:id="980" w:author="ERCOT" w:date="2025-09-12T12:00:00Z" w16du:dateUtc="2025-09-12T17:00:00Z">
              <w:r w:rsidR="00DE57D2">
                <w:t>y that is</w:t>
              </w:r>
              <w:r w:rsidR="004A7021">
                <w:t xml:space="preserve"> 95% of the Ancillary Service Plan for DRRS</w:t>
              </w:r>
              <w:r w:rsidR="00A6384D">
                <w:t>.</w:t>
              </w:r>
            </w:ins>
            <w:ins w:id="981" w:author="ERCOT" w:date="2025-09-12T12:01:00Z" w16du:dateUtc="2025-09-12T17:01:00Z">
              <w:r w:rsidR="00E54476">
                <w:t xml:space="preserve">  </w:t>
              </w:r>
            </w:ins>
          </w:p>
          <w:p w14:paraId="4DD06F9A" w14:textId="77777777" w:rsidR="00BD676B" w:rsidRDefault="00BD676B">
            <w:pPr>
              <w:spacing w:after="240"/>
              <w:ind w:left="1440" w:hanging="720"/>
            </w:pPr>
            <w:r>
              <w:t>(d)</w:t>
            </w:r>
            <w:r>
              <w:tab/>
              <w:t xml:space="preserve">ERCOT systems </w:t>
            </w:r>
            <w:proofErr w:type="gramStart"/>
            <w:r>
              <w:t>shall</w:t>
            </w:r>
            <w:proofErr w:type="gramEnd"/>
            <w:r>
              <w:t xml:space="preserve"> be designed to allow for proxy Ancillary Service Offer price floors to differ when the same Ancillary Service product can be provided by either On-Line or Off-Line Resources, and/or an Ancillary Service product has sub-types.  </w:t>
            </w:r>
          </w:p>
          <w:p w14:paraId="50564C8C" w14:textId="77777777" w:rsidR="00BD676B" w:rsidRDefault="00BD676B">
            <w:pPr>
              <w:spacing w:after="240"/>
              <w:ind w:left="1440" w:hanging="720"/>
            </w:pPr>
            <w:r>
              <w:t>(e)</w:t>
            </w:r>
            <w:r>
              <w:tab/>
              <w:t>For RUC-committed Resources:</w:t>
            </w:r>
          </w:p>
          <w:p w14:paraId="19C37C64" w14:textId="77777777" w:rsidR="00BD676B" w:rsidRDefault="00BD676B">
            <w:pPr>
              <w:spacing w:after="240"/>
              <w:ind w:left="2160" w:hanging="720"/>
            </w:pPr>
            <w:r>
              <w:t>(i)</w:t>
            </w:r>
            <w:r>
              <w:tab/>
              <w:t xml:space="preserve">If a RUC-committed Resource does not have an Ancillary Service Offer for an Ancillary Service product that the Resource is qualified to provide, ERCOT shall create an Ancillary Service Offer for that Ancillary Service product at a value of $250 per MWh for the </w:t>
            </w:r>
            <w:r w:rsidRPr="009C1575">
              <w:t>full operating range</w:t>
            </w:r>
            <w:r>
              <w:t xml:space="preserve"> of the Resource up to its telemetered HSL.</w:t>
            </w:r>
          </w:p>
          <w:p w14:paraId="7B87C085" w14:textId="77777777" w:rsidR="00BD676B" w:rsidRDefault="00BD676B">
            <w:pPr>
              <w:spacing w:after="240"/>
              <w:ind w:left="2160" w:hanging="720"/>
            </w:pPr>
            <w:r>
              <w:t>(ii)</w:t>
            </w:r>
            <w:r>
              <w:tab/>
              <w:t xml:space="preserve">For each Ancillary Service product for which a RUC-committed Resource has an Ancillary Service Offer, the Ancillary Service Offer used by SCED for that Ancillary Service product </w:t>
            </w:r>
            <w:r w:rsidRPr="009C1575">
              <w:t>across the full operating range</w:t>
            </w:r>
            <w:r>
              <w:t xml:space="preserve"> of the Resource</w:t>
            </w:r>
            <w:r w:rsidDel="00CE2E44">
              <w:t xml:space="preserve"> </w:t>
            </w:r>
            <w:r>
              <w:t xml:space="preserve">up to its telemetered HSL shall be the maximum of: </w:t>
            </w:r>
          </w:p>
          <w:p w14:paraId="21F1B75D" w14:textId="77777777" w:rsidR="00BD676B" w:rsidRPr="00072315" w:rsidRDefault="00BD676B">
            <w:pPr>
              <w:spacing w:after="240"/>
              <w:ind w:left="2880" w:hanging="720"/>
            </w:pPr>
            <w:r>
              <w:t>(A)</w:t>
            </w:r>
            <w:r>
              <w:tab/>
            </w:r>
            <w:r w:rsidRPr="00072315">
              <w:t xml:space="preserve">The Resource’s highest submitted Ancillary Service Offer price; or </w:t>
            </w:r>
          </w:p>
          <w:p w14:paraId="511426CD" w14:textId="77777777" w:rsidR="00BD676B" w:rsidRPr="00072315" w:rsidRDefault="00BD676B">
            <w:pPr>
              <w:spacing w:after="240"/>
              <w:ind w:left="2880" w:hanging="720"/>
            </w:pPr>
            <w:r>
              <w:t>(B)</w:t>
            </w:r>
            <w:r>
              <w:tab/>
            </w:r>
            <w:r w:rsidRPr="00072315">
              <w:t>$</w:t>
            </w:r>
            <w:r>
              <w:t xml:space="preserve">250 per </w:t>
            </w:r>
            <w:r w:rsidRPr="00072315">
              <w:t>MWh.</w:t>
            </w:r>
          </w:p>
          <w:p w14:paraId="0D217346" w14:textId="77777777" w:rsidR="00BD676B" w:rsidRPr="00A552C3" w:rsidRDefault="00BD676B">
            <w:pPr>
              <w:spacing w:before="240" w:after="240"/>
              <w:ind w:left="720" w:hanging="720"/>
            </w:pPr>
            <w:r w:rsidRPr="00A552C3">
              <w:t>(6)</w:t>
            </w:r>
            <w:r w:rsidRPr="00A552C3">
              <w:tab/>
              <w:t xml:space="preserve">For use as SCED inputs for determining energy Dispatch and Ancillary Service awards, ERCOT shall use the available capacity of all On-Line ESRs by creating proxy Energy Bid/Offer Curves for certain Resources as follows: </w:t>
            </w:r>
          </w:p>
          <w:p w14:paraId="574FEE04" w14:textId="77777777" w:rsidR="00BD676B" w:rsidRPr="00A552C3" w:rsidRDefault="00BD676B">
            <w:pPr>
              <w:spacing w:before="240" w:after="240"/>
              <w:ind w:left="1440" w:hanging="720"/>
            </w:pPr>
            <w:r w:rsidRPr="00A552C3">
              <w:t>(a)</w:t>
            </w:r>
            <w:r w:rsidRPr="00A552C3">
              <w:tab/>
              <w:t xml:space="preserve">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w:t>
            </w:r>
            <w:r w:rsidRPr="00A552C3">
              <w:lastRenderedPageBreak/>
              <w:t>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BD676B" w:rsidRPr="00A552C3" w14:paraId="5B6CFE65" w14:textId="77777777">
              <w:trPr>
                <w:jc w:val="center"/>
              </w:trPr>
              <w:tc>
                <w:tcPr>
                  <w:tcW w:w="3871" w:type="dxa"/>
                  <w:tcBorders>
                    <w:top w:val="single" w:sz="4" w:space="0" w:color="auto"/>
                    <w:left w:val="single" w:sz="4" w:space="0" w:color="auto"/>
                    <w:bottom w:val="single" w:sz="4" w:space="0" w:color="auto"/>
                    <w:right w:val="single" w:sz="4" w:space="0" w:color="auto"/>
                  </w:tcBorders>
                  <w:hideMark/>
                </w:tcPr>
                <w:p w14:paraId="306AE206" w14:textId="77777777" w:rsidR="00BD676B" w:rsidRPr="00A552C3" w:rsidRDefault="00BD676B">
                  <w:pPr>
                    <w:spacing w:after="120"/>
                    <w:rPr>
                      <w:b/>
                      <w:iCs/>
                      <w:sz w:val="20"/>
                    </w:rPr>
                  </w:pPr>
                  <w:r w:rsidRPr="00A552C3">
                    <w:rPr>
                      <w:b/>
                      <w:iCs/>
                      <w:sz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0F6DE077" w14:textId="77777777" w:rsidR="00BD676B" w:rsidRPr="00A552C3" w:rsidRDefault="00BD676B">
                  <w:pPr>
                    <w:spacing w:after="120"/>
                    <w:rPr>
                      <w:b/>
                      <w:iCs/>
                      <w:sz w:val="20"/>
                    </w:rPr>
                  </w:pPr>
                  <w:r w:rsidRPr="00A552C3">
                    <w:rPr>
                      <w:b/>
                      <w:iCs/>
                      <w:sz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0548F85F" w14:textId="77777777" w:rsidR="00BD676B" w:rsidRPr="00A552C3" w:rsidRDefault="00BD676B">
                  <w:pPr>
                    <w:spacing w:after="120"/>
                    <w:rPr>
                      <w:b/>
                      <w:iCs/>
                      <w:sz w:val="20"/>
                    </w:rPr>
                  </w:pPr>
                  <w:r w:rsidRPr="00A552C3">
                    <w:rPr>
                      <w:b/>
                      <w:iCs/>
                      <w:sz w:val="20"/>
                    </w:rPr>
                    <w:t>Price (per MWh)</w:t>
                  </w:r>
                </w:p>
              </w:tc>
            </w:tr>
            <w:tr w:rsidR="00BD676B" w:rsidRPr="00A552C3" w14:paraId="01A34987" w14:textId="77777777">
              <w:trPr>
                <w:jc w:val="center"/>
              </w:trPr>
              <w:tc>
                <w:tcPr>
                  <w:tcW w:w="3871" w:type="dxa"/>
                  <w:tcBorders>
                    <w:top w:val="single" w:sz="4" w:space="0" w:color="auto"/>
                    <w:left w:val="single" w:sz="4" w:space="0" w:color="auto"/>
                    <w:bottom w:val="single" w:sz="4" w:space="0" w:color="auto"/>
                    <w:right w:val="single" w:sz="4" w:space="0" w:color="auto"/>
                  </w:tcBorders>
                </w:tcPr>
                <w:p w14:paraId="7F685722" w14:textId="77777777" w:rsidR="00BD676B" w:rsidRPr="00A552C3" w:rsidRDefault="00BD676B">
                  <w:pPr>
                    <w:spacing w:after="60"/>
                    <w:rPr>
                      <w:iCs/>
                      <w:sz w:val="20"/>
                    </w:rPr>
                  </w:pPr>
                  <w:r w:rsidRPr="00A552C3">
                    <w:rPr>
                      <w:iCs/>
                      <w:sz w:val="20"/>
                    </w:rPr>
                    <w:t xml:space="preserve">HSL MW and the highest MW point on the Energy Bid/Offer are both greater than or equal to zero, </w:t>
                  </w:r>
                </w:p>
                <w:p w14:paraId="60E3A983" w14:textId="77777777" w:rsidR="00BD676B" w:rsidRPr="00A552C3" w:rsidRDefault="00BD676B">
                  <w:pPr>
                    <w:spacing w:after="60"/>
                    <w:rPr>
                      <w:iCs/>
                      <w:sz w:val="20"/>
                    </w:rPr>
                  </w:pPr>
                  <w:r w:rsidRPr="00A552C3">
                    <w:rPr>
                      <w:iCs/>
                      <w:sz w:val="20"/>
                    </w:rPr>
                    <w:t>and,</w:t>
                  </w:r>
                </w:p>
                <w:p w14:paraId="18EAF1AA" w14:textId="77777777" w:rsidR="00BD676B" w:rsidRPr="00A552C3" w:rsidRDefault="00BD676B">
                  <w:pPr>
                    <w:spacing w:after="60"/>
                    <w:rPr>
                      <w:iCs/>
                      <w:sz w:val="20"/>
                    </w:rPr>
                  </w:pPr>
                  <w:r w:rsidRPr="00A552C3">
                    <w:rPr>
                      <w:iCs/>
                      <w:sz w:val="20"/>
                    </w:rPr>
                    <w:t>HSL is greater than the highest MW in submitted Energy Bid/Offer Curve</w:t>
                  </w:r>
                </w:p>
                <w:p w14:paraId="0845CFE4" w14:textId="77777777" w:rsidR="00BD676B" w:rsidRPr="00A552C3" w:rsidRDefault="00BD676B">
                  <w:pPr>
                    <w:spacing w:after="60"/>
                    <w:rPr>
                      <w:iCs/>
                      <w:sz w:val="20"/>
                    </w:rPr>
                  </w:pPr>
                </w:p>
              </w:tc>
              <w:tc>
                <w:tcPr>
                  <w:tcW w:w="2619" w:type="dxa"/>
                  <w:tcBorders>
                    <w:top w:val="single" w:sz="4" w:space="0" w:color="auto"/>
                    <w:left w:val="single" w:sz="4" w:space="0" w:color="auto"/>
                    <w:bottom w:val="single" w:sz="4" w:space="0" w:color="auto"/>
                    <w:right w:val="single" w:sz="4" w:space="0" w:color="auto"/>
                  </w:tcBorders>
                  <w:hideMark/>
                </w:tcPr>
                <w:p w14:paraId="79451C17" w14:textId="77777777" w:rsidR="00BD676B" w:rsidRPr="00A552C3" w:rsidRDefault="00BD676B">
                  <w:pPr>
                    <w:spacing w:after="60"/>
                    <w:rPr>
                      <w:iCs/>
                      <w:sz w:val="20"/>
                    </w:rPr>
                  </w:pPr>
                  <w:r w:rsidRPr="00A552C3">
                    <w:rPr>
                      <w:iCs/>
                      <w:sz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6B539C62" w14:textId="77777777" w:rsidR="00BD676B" w:rsidRPr="00A552C3" w:rsidRDefault="00BD676B">
                  <w:pPr>
                    <w:spacing w:after="60"/>
                    <w:rPr>
                      <w:iCs/>
                      <w:sz w:val="20"/>
                    </w:rPr>
                  </w:pPr>
                  <w:r w:rsidRPr="00A552C3">
                    <w:rPr>
                      <w:iCs/>
                      <w:sz w:val="20"/>
                    </w:rPr>
                    <w:t xml:space="preserve">RTSWCAP </w:t>
                  </w:r>
                </w:p>
              </w:tc>
            </w:tr>
            <w:tr w:rsidR="00BD676B" w:rsidRPr="00A552C3" w14:paraId="5B4D9695" w14:textId="77777777">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70485F23" w14:textId="77777777" w:rsidR="00BD676B" w:rsidRPr="00A552C3" w:rsidRDefault="00BD676B">
                  <w:pPr>
                    <w:spacing w:after="60"/>
                    <w:rPr>
                      <w:iCs/>
                      <w:sz w:val="20"/>
                    </w:rPr>
                  </w:pPr>
                  <w:r w:rsidRPr="00A552C3">
                    <w:rPr>
                      <w:iCs/>
                      <w:sz w:val="20"/>
                    </w:rPr>
                    <w:t xml:space="preserve">HSL MW is greater than or equal to zero, </w:t>
                  </w:r>
                </w:p>
                <w:p w14:paraId="2376AA2B" w14:textId="77777777" w:rsidR="00BD676B" w:rsidRPr="00A552C3" w:rsidRDefault="00BD676B">
                  <w:pPr>
                    <w:spacing w:after="60"/>
                    <w:rPr>
                      <w:iCs/>
                      <w:sz w:val="20"/>
                    </w:rPr>
                  </w:pPr>
                  <w:r w:rsidRPr="00A552C3">
                    <w:rPr>
                      <w:iCs/>
                      <w:sz w:val="20"/>
                    </w:rPr>
                    <w:t>and,</w:t>
                  </w:r>
                </w:p>
                <w:p w14:paraId="1A6AFA95" w14:textId="77777777" w:rsidR="00BD676B" w:rsidRPr="00A552C3" w:rsidRDefault="00BD676B">
                  <w:pPr>
                    <w:spacing w:after="60"/>
                    <w:rPr>
                      <w:iCs/>
                      <w:sz w:val="20"/>
                    </w:rPr>
                  </w:pPr>
                  <w:r w:rsidRPr="00A552C3">
                    <w:rPr>
                      <w:iCs/>
                      <w:sz w:val="20"/>
                    </w:rPr>
                    <w:t>the highest MW point on the Energy Bid/Offer is less than zero</w:t>
                  </w:r>
                </w:p>
                <w:p w14:paraId="151BDA22" w14:textId="77777777" w:rsidR="00BD676B" w:rsidRPr="00A552C3" w:rsidRDefault="00BD676B">
                  <w:pPr>
                    <w:spacing w:after="60"/>
                    <w:rPr>
                      <w:iCs/>
                      <w:sz w:val="20"/>
                    </w:rPr>
                  </w:pPr>
                </w:p>
              </w:tc>
              <w:tc>
                <w:tcPr>
                  <w:tcW w:w="2619" w:type="dxa"/>
                  <w:tcBorders>
                    <w:top w:val="single" w:sz="4" w:space="0" w:color="auto"/>
                    <w:left w:val="single" w:sz="4" w:space="0" w:color="auto"/>
                    <w:bottom w:val="single" w:sz="4" w:space="0" w:color="auto"/>
                    <w:right w:val="single" w:sz="4" w:space="0" w:color="auto"/>
                  </w:tcBorders>
                  <w:hideMark/>
                </w:tcPr>
                <w:p w14:paraId="688C0013" w14:textId="77777777" w:rsidR="00BD676B" w:rsidRDefault="00BD676B">
                  <w:pPr>
                    <w:spacing w:after="60"/>
                    <w:rPr>
                      <w:iCs/>
                      <w:sz w:val="20"/>
                    </w:rPr>
                  </w:pPr>
                  <w:r w:rsidRPr="00A552C3">
                    <w:rPr>
                      <w:iCs/>
                      <w:sz w:val="20"/>
                    </w:rPr>
                    <w:t>From highest MW point on submitted Energy Bid/Offer Curve to 0 MW</w:t>
                  </w:r>
                </w:p>
                <w:p w14:paraId="5DEBBBCE" w14:textId="77777777" w:rsidR="00BD676B" w:rsidRDefault="00BD676B">
                  <w:pPr>
                    <w:spacing w:after="60"/>
                    <w:rPr>
                      <w:iCs/>
                      <w:sz w:val="20"/>
                    </w:rPr>
                  </w:pPr>
                </w:p>
                <w:p w14:paraId="3790C50C" w14:textId="77777777" w:rsidR="00BD676B" w:rsidRPr="00A552C3" w:rsidRDefault="00BD676B">
                  <w:pPr>
                    <w:spacing w:after="60"/>
                    <w:rPr>
                      <w:iCs/>
                      <w:sz w:val="20"/>
                    </w:rPr>
                  </w:pPr>
                  <w:r w:rsidRPr="00A552C3">
                    <w:rPr>
                      <w:iCs/>
                      <w:sz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47E436D3" w14:textId="77777777" w:rsidR="00BD676B" w:rsidRDefault="00BD676B">
                  <w:pPr>
                    <w:spacing w:after="60"/>
                    <w:rPr>
                      <w:iCs/>
                      <w:sz w:val="20"/>
                    </w:rPr>
                  </w:pPr>
                  <w:r w:rsidRPr="00A552C3">
                    <w:rPr>
                      <w:iCs/>
                      <w:sz w:val="20"/>
                    </w:rPr>
                    <w:t>Price associated with the highest MW in submitted Energy Bid/Offer Curve</w:t>
                  </w:r>
                </w:p>
                <w:p w14:paraId="191811D9" w14:textId="77777777" w:rsidR="00BD676B" w:rsidRDefault="00BD676B">
                  <w:pPr>
                    <w:spacing w:after="60"/>
                    <w:rPr>
                      <w:iCs/>
                      <w:sz w:val="20"/>
                    </w:rPr>
                  </w:pPr>
                </w:p>
                <w:p w14:paraId="4B717977" w14:textId="77777777" w:rsidR="00BD676B" w:rsidRPr="00A552C3" w:rsidRDefault="00BD676B">
                  <w:pPr>
                    <w:spacing w:after="60"/>
                    <w:rPr>
                      <w:iCs/>
                      <w:sz w:val="20"/>
                    </w:rPr>
                  </w:pPr>
                  <w:r w:rsidRPr="00A552C3">
                    <w:rPr>
                      <w:iCs/>
                      <w:sz w:val="20"/>
                    </w:rPr>
                    <w:t>RTSWCAP</w:t>
                  </w:r>
                </w:p>
              </w:tc>
            </w:tr>
            <w:tr w:rsidR="00BD676B" w:rsidRPr="00A552C3" w14:paraId="79E310F8" w14:textId="77777777">
              <w:trPr>
                <w:jc w:val="center"/>
              </w:trPr>
              <w:tc>
                <w:tcPr>
                  <w:tcW w:w="3871" w:type="dxa"/>
                  <w:tcBorders>
                    <w:top w:val="single" w:sz="4" w:space="0" w:color="auto"/>
                    <w:left w:val="single" w:sz="4" w:space="0" w:color="auto"/>
                    <w:bottom w:val="single" w:sz="4" w:space="0" w:color="auto"/>
                    <w:right w:val="single" w:sz="4" w:space="0" w:color="auto"/>
                  </w:tcBorders>
                  <w:hideMark/>
                </w:tcPr>
                <w:p w14:paraId="4A96AF7D" w14:textId="77777777" w:rsidR="00BD676B" w:rsidRPr="00A552C3" w:rsidRDefault="00BD676B">
                  <w:pPr>
                    <w:spacing w:after="60"/>
                    <w:rPr>
                      <w:iCs/>
                      <w:sz w:val="20"/>
                    </w:rPr>
                  </w:pPr>
                  <w:r w:rsidRPr="00A552C3">
                    <w:rPr>
                      <w:iCs/>
                      <w:sz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11D734B1" w14:textId="77777777" w:rsidR="00BD676B" w:rsidRPr="00A552C3" w:rsidRDefault="00BD676B">
                  <w:pPr>
                    <w:spacing w:after="60"/>
                    <w:rPr>
                      <w:iCs/>
                      <w:sz w:val="20"/>
                    </w:rPr>
                  </w:pPr>
                  <w:r w:rsidRPr="00A552C3">
                    <w:rPr>
                      <w:iCs/>
                      <w:sz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080D1B75" w14:textId="77777777" w:rsidR="00BD676B" w:rsidRPr="00A552C3" w:rsidRDefault="00BD676B">
                  <w:pPr>
                    <w:spacing w:after="60"/>
                    <w:rPr>
                      <w:iCs/>
                      <w:sz w:val="20"/>
                    </w:rPr>
                  </w:pPr>
                  <w:r w:rsidRPr="00A552C3">
                    <w:rPr>
                      <w:iCs/>
                      <w:sz w:val="20"/>
                    </w:rPr>
                    <w:t>Price associated with the highest MW in submitted Energy Bid/Offer Curve</w:t>
                  </w:r>
                </w:p>
              </w:tc>
            </w:tr>
            <w:tr w:rsidR="00BD676B" w:rsidRPr="00A552C3" w14:paraId="4FCB63EB" w14:textId="77777777">
              <w:trPr>
                <w:jc w:val="center"/>
              </w:trPr>
              <w:tc>
                <w:tcPr>
                  <w:tcW w:w="3871" w:type="dxa"/>
                  <w:tcBorders>
                    <w:top w:val="single" w:sz="4" w:space="0" w:color="auto"/>
                    <w:left w:val="single" w:sz="4" w:space="0" w:color="auto"/>
                    <w:bottom w:val="single" w:sz="4" w:space="0" w:color="auto"/>
                    <w:right w:val="single" w:sz="4" w:space="0" w:color="auto"/>
                  </w:tcBorders>
                  <w:hideMark/>
                </w:tcPr>
                <w:p w14:paraId="170F0683" w14:textId="77777777" w:rsidR="00BD676B" w:rsidRPr="00A552C3" w:rsidRDefault="00BD676B">
                  <w:pPr>
                    <w:spacing w:after="60"/>
                    <w:rPr>
                      <w:iCs/>
                      <w:sz w:val="20"/>
                    </w:rPr>
                  </w:pPr>
                  <w:r w:rsidRPr="00A552C3">
                    <w:rPr>
                      <w:iCs/>
                      <w:sz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3679925A" w14:textId="77777777" w:rsidR="00BD676B" w:rsidRPr="00A552C3" w:rsidRDefault="00BD676B">
                  <w:pPr>
                    <w:spacing w:after="60"/>
                    <w:rPr>
                      <w:iCs/>
                      <w:sz w:val="20"/>
                    </w:rPr>
                  </w:pPr>
                </w:p>
              </w:tc>
              <w:tc>
                <w:tcPr>
                  <w:tcW w:w="2620" w:type="dxa"/>
                  <w:tcBorders>
                    <w:top w:val="single" w:sz="4" w:space="0" w:color="auto"/>
                    <w:left w:val="single" w:sz="4" w:space="0" w:color="auto"/>
                    <w:bottom w:val="single" w:sz="4" w:space="0" w:color="auto"/>
                    <w:right w:val="single" w:sz="4" w:space="0" w:color="auto"/>
                  </w:tcBorders>
                  <w:hideMark/>
                </w:tcPr>
                <w:p w14:paraId="70F05A76" w14:textId="77777777" w:rsidR="00BD676B" w:rsidRPr="00A552C3" w:rsidRDefault="00BD676B">
                  <w:pPr>
                    <w:spacing w:after="60"/>
                    <w:rPr>
                      <w:iCs/>
                      <w:sz w:val="20"/>
                    </w:rPr>
                  </w:pPr>
                  <w:r w:rsidRPr="00A552C3">
                    <w:rPr>
                      <w:iCs/>
                      <w:sz w:val="20"/>
                    </w:rPr>
                    <w:t>Energy Bid/Offer Curve</w:t>
                  </w:r>
                </w:p>
              </w:tc>
            </w:tr>
            <w:tr w:rsidR="00BD676B" w:rsidRPr="00A552C3" w14:paraId="32FEFCFD" w14:textId="77777777">
              <w:trPr>
                <w:jc w:val="center"/>
              </w:trPr>
              <w:tc>
                <w:tcPr>
                  <w:tcW w:w="3871" w:type="dxa"/>
                  <w:tcBorders>
                    <w:top w:val="single" w:sz="4" w:space="0" w:color="auto"/>
                    <w:left w:val="single" w:sz="4" w:space="0" w:color="auto"/>
                    <w:bottom w:val="single" w:sz="4" w:space="0" w:color="auto"/>
                    <w:right w:val="single" w:sz="4" w:space="0" w:color="auto"/>
                  </w:tcBorders>
                </w:tcPr>
                <w:p w14:paraId="48C4FC5F" w14:textId="77777777" w:rsidR="00BD676B" w:rsidRPr="00A552C3" w:rsidRDefault="00BD676B">
                  <w:pPr>
                    <w:spacing w:after="60"/>
                    <w:rPr>
                      <w:iCs/>
                      <w:sz w:val="20"/>
                    </w:rPr>
                  </w:pPr>
                  <w:r w:rsidRPr="00A552C3">
                    <w:rPr>
                      <w:iCs/>
                      <w:sz w:val="20"/>
                    </w:rPr>
                    <w:t xml:space="preserve">LSL MW and the lowest MW point on the Energy Bid/Offer Curve are both greater than or equal to zero, </w:t>
                  </w:r>
                </w:p>
                <w:p w14:paraId="4812A5B9" w14:textId="77777777" w:rsidR="00BD676B" w:rsidRPr="00A552C3" w:rsidRDefault="00BD676B">
                  <w:pPr>
                    <w:spacing w:after="60"/>
                    <w:rPr>
                      <w:iCs/>
                      <w:sz w:val="20"/>
                    </w:rPr>
                  </w:pPr>
                  <w:r w:rsidRPr="00A552C3">
                    <w:rPr>
                      <w:iCs/>
                      <w:sz w:val="20"/>
                    </w:rPr>
                    <w:t>and,</w:t>
                  </w:r>
                </w:p>
                <w:p w14:paraId="0E6C828D" w14:textId="77777777" w:rsidR="00BD676B" w:rsidRPr="00A552C3" w:rsidRDefault="00BD676B">
                  <w:pPr>
                    <w:spacing w:after="60"/>
                    <w:rPr>
                      <w:iCs/>
                      <w:sz w:val="20"/>
                    </w:rPr>
                  </w:pPr>
                  <w:r w:rsidRPr="00A552C3">
                    <w:rPr>
                      <w:iCs/>
                      <w:sz w:val="20"/>
                    </w:rPr>
                    <w:t>LSL is less than the lowest MW in submitted Energy Bid/Offer Curve</w:t>
                  </w:r>
                </w:p>
                <w:p w14:paraId="73D9149D" w14:textId="77777777" w:rsidR="00BD676B" w:rsidRPr="00A552C3" w:rsidRDefault="00BD676B">
                  <w:pPr>
                    <w:spacing w:after="60"/>
                    <w:rPr>
                      <w:iCs/>
                      <w:sz w:val="20"/>
                    </w:rPr>
                  </w:pPr>
                </w:p>
              </w:tc>
              <w:tc>
                <w:tcPr>
                  <w:tcW w:w="2619" w:type="dxa"/>
                  <w:tcBorders>
                    <w:top w:val="single" w:sz="4" w:space="0" w:color="auto"/>
                    <w:left w:val="single" w:sz="4" w:space="0" w:color="auto"/>
                    <w:bottom w:val="single" w:sz="4" w:space="0" w:color="auto"/>
                    <w:right w:val="single" w:sz="4" w:space="0" w:color="auto"/>
                  </w:tcBorders>
                  <w:hideMark/>
                </w:tcPr>
                <w:p w14:paraId="69F8D07B" w14:textId="77777777" w:rsidR="00BD676B" w:rsidRPr="00A552C3" w:rsidRDefault="00BD676B">
                  <w:pPr>
                    <w:spacing w:after="60"/>
                    <w:rPr>
                      <w:iCs/>
                      <w:sz w:val="20"/>
                    </w:rPr>
                  </w:pPr>
                  <w:r w:rsidRPr="00A552C3">
                    <w:rPr>
                      <w:iCs/>
                      <w:sz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0962EBDC" w14:textId="77777777" w:rsidR="00BD676B" w:rsidRPr="00A552C3" w:rsidRDefault="00BD676B">
                  <w:pPr>
                    <w:spacing w:after="60"/>
                    <w:rPr>
                      <w:iCs/>
                      <w:sz w:val="20"/>
                    </w:rPr>
                  </w:pPr>
                  <w:r w:rsidRPr="00A552C3">
                    <w:rPr>
                      <w:iCs/>
                      <w:sz w:val="20"/>
                    </w:rPr>
                    <w:t>Price associated with the lowest MW in submitted Energy Bid/Offer Curve</w:t>
                  </w:r>
                </w:p>
              </w:tc>
            </w:tr>
            <w:tr w:rsidR="00BD676B" w:rsidRPr="00A552C3" w14:paraId="21E57E6C" w14:textId="77777777">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7B3C33DF" w14:textId="77777777" w:rsidR="00BD676B" w:rsidRPr="00A552C3" w:rsidRDefault="00BD676B">
                  <w:pPr>
                    <w:spacing w:after="60"/>
                    <w:rPr>
                      <w:iCs/>
                      <w:sz w:val="20"/>
                    </w:rPr>
                  </w:pPr>
                  <w:r w:rsidRPr="00A552C3">
                    <w:rPr>
                      <w:iCs/>
                      <w:sz w:val="20"/>
                    </w:rPr>
                    <w:t>LSL MW is less than zero,</w:t>
                  </w:r>
                </w:p>
                <w:p w14:paraId="4F9EFA88" w14:textId="77777777" w:rsidR="00BD676B" w:rsidRPr="00A552C3" w:rsidRDefault="00BD676B">
                  <w:pPr>
                    <w:spacing w:after="60"/>
                    <w:rPr>
                      <w:iCs/>
                      <w:sz w:val="20"/>
                    </w:rPr>
                  </w:pPr>
                  <w:r w:rsidRPr="00A552C3">
                    <w:rPr>
                      <w:iCs/>
                      <w:sz w:val="20"/>
                    </w:rPr>
                    <w:t>and,</w:t>
                  </w:r>
                </w:p>
                <w:p w14:paraId="20FE0B73" w14:textId="77777777" w:rsidR="00BD676B" w:rsidRPr="00A552C3" w:rsidRDefault="00BD676B">
                  <w:pPr>
                    <w:spacing w:after="60"/>
                    <w:rPr>
                      <w:iCs/>
                      <w:sz w:val="20"/>
                    </w:rPr>
                  </w:pPr>
                  <w:r w:rsidRPr="00A552C3">
                    <w:rPr>
                      <w:iCs/>
                      <w:sz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4D09FEA9" w14:textId="77777777" w:rsidR="00BD676B" w:rsidRDefault="00BD676B">
                  <w:pPr>
                    <w:spacing w:after="60"/>
                    <w:rPr>
                      <w:iCs/>
                      <w:sz w:val="20"/>
                    </w:rPr>
                  </w:pPr>
                  <w:r w:rsidRPr="00A552C3">
                    <w:rPr>
                      <w:iCs/>
                      <w:sz w:val="20"/>
                    </w:rPr>
                    <w:t>From LSL to 0 MW</w:t>
                  </w:r>
                </w:p>
                <w:p w14:paraId="137B88F7" w14:textId="77777777" w:rsidR="00BD676B" w:rsidRDefault="00BD676B">
                  <w:pPr>
                    <w:spacing w:after="60"/>
                    <w:rPr>
                      <w:iCs/>
                      <w:sz w:val="20"/>
                    </w:rPr>
                  </w:pPr>
                </w:p>
                <w:p w14:paraId="054230F8" w14:textId="77777777" w:rsidR="00BD676B" w:rsidRPr="00A552C3" w:rsidRDefault="00BD676B">
                  <w:pPr>
                    <w:spacing w:after="60"/>
                    <w:rPr>
                      <w:iCs/>
                      <w:sz w:val="20"/>
                    </w:rPr>
                  </w:pPr>
                  <w:r w:rsidRPr="00A552C3">
                    <w:rPr>
                      <w:iCs/>
                      <w:sz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575D4746" w14:textId="77777777" w:rsidR="00BD676B" w:rsidRDefault="00BD676B">
                  <w:pPr>
                    <w:spacing w:after="60"/>
                    <w:rPr>
                      <w:iCs/>
                      <w:sz w:val="20"/>
                    </w:rPr>
                  </w:pPr>
                  <w:r w:rsidRPr="00A552C3">
                    <w:rPr>
                      <w:iCs/>
                      <w:sz w:val="20"/>
                    </w:rPr>
                    <w:t>-$250.00</w:t>
                  </w:r>
                </w:p>
                <w:p w14:paraId="30843693" w14:textId="77777777" w:rsidR="00BD676B" w:rsidRDefault="00BD676B">
                  <w:pPr>
                    <w:spacing w:after="60"/>
                    <w:rPr>
                      <w:iCs/>
                      <w:sz w:val="20"/>
                    </w:rPr>
                  </w:pPr>
                </w:p>
                <w:p w14:paraId="5B2E7FB1" w14:textId="77777777" w:rsidR="00BD676B" w:rsidRPr="00A552C3" w:rsidRDefault="00BD676B">
                  <w:pPr>
                    <w:spacing w:after="60"/>
                    <w:rPr>
                      <w:iCs/>
                      <w:sz w:val="20"/>
                    </w:rPr>
                  </w:pPr>
                  <w:r w:rsidRPr="00A552C3">
                    <w:rPr>
                      <w:iCs/>
                      <w:sz w:val="20"/>
                    </w:rPr>
                    <w:t>Price associated with the lowest MW in submitted Energy Bid/Offer Curve</w:t>
                  </w:r>
                </w:p>
              </w:tc>
            </w:tr>
            <w:tr w:rsidR="00BD676B" w:rsidRPr="00A552C3" w14:paraId="5FA22BF1" w14:textId="77777777">
              <w:trPr>
                <w:jc w:val="center"/>
              </w:trPr>
              <w:tc>
                <w:tcPr>
                  <w:tcW w:w="3871" w:type="dxa"/>
                  <w:tcBorders>
                    <w:top w:val="single" w:sz="4" w:space="0" w:color="auto"/>
                    <w:left w:val="single" w:sz="4" w:space="0" w:color="auto"/>
                    <w:bottom w:val="single" w:sz="4" w:space="0" w:color="auto"/>
                    <w:right w:val="single" w:sz="4" w:space="0" w:color="auto"/>
                  </w:tcBorders>
                </w:tcPr>
                <w:p w14:paraId="7C2FB5E5" w14:textId="77777777" w:rsidR="00BD676B" w:rsidRPr="00A552C3" w:rsidRDefault="00BD676B">
                  <w:pPr>
                    <w:spacing w:after="60"/>
                    <w:rPr>
                      <w:iCs/>
                      <w:sz w:val="20"/>
                    </w:rPr>
                  </w:pPr>
                  <w:r w:rsidRPr="00A552C3">
                    <w:rPr>
                      <w:iCs/>
                      <w:sz w:val="20"/>
                    </w:rPr>
                    <w:t>LSL and the lowest MW point on the Energy Bid/Offer Curve are both less than or equal to zero,</w:t>
                  </w:r>
                </w:p>
                <w:p w14:paraId="4D620907" w14:textId="77777777" w:rsidR="00BD676B" w:rsidRPr="00A552C3" w:rsidRDefault="00BD676B">
                  <w:pPr>
                    <w:spacing w:after="60"/>
                    <w:rPr>
                      <w:iCs/>
                      <w:sz w:val="20"/>
                    </w:rPr>
                  </w:pPr>
                  <w:r w:rsidRPr="00A552C3">
                    <w:rPr>
                      <w:iCs/>
                      <w:sz w:val="20"/>
                    </w:rPr>
                    <w:t>and,</w:t>
                  </w:r>
                </w:p>
                <w:p w14:paraId="45012EAE" w14:textId="77777777" w:rsidR="00BD676B" w:rsidRPr="00A552C3" w:rsidRDefault="00BD676B">
                  <w:pPr>
                    <w:spacing w:after="60"/>
                    <w:rPr>
                      <w:iCs/>
                      <w:sz w:val="20"/>
                    </w:rPr>
                  </w:pPr>
                  <w:r w:rsidRPr="00A552C3">
                    <w:rPr>
                      <w:iCs/>
                      <w:sz w:val="20"/>
                    </w:rPr>
                    <w:t>LSL is less than the lowest MW point on the Energy Bid/Offer Curve</w:t>
                  </w:r>
                </w:p>
                <w:p w14:paraId="59689A95" w14:textId="77777777" w:rsidR="00BD676B" w:rsidRPr="00A552C3" w:rsidRDefault="00BD676B">
                  <w:pPr>
                    <w:spacing w:after="60"/>
                    <w:rPr>
                      <w:iCs/>
                      <w:sz w:val="20"/>
                    </w:rPr>
                  </w:pPr>
                </w:p>
              </w:tc>
              <w:tc>
                <w:tcPr>
                  <w:tcW w:w="2619" w:type="dxa"/>
                  <w:tcBorders>
                    <w:top w:val="single" w:sz="4" w:space="0" w:color="auto"/>
                    <w:left w:val="single" w:sz="4" w:space="0" w:color="auto"/>
                    <w:bottom w:val="single" w:sz="4" w:space="0" w:color="auto"/>
                    <w:right w:val="single" w:sz="4" w:space="0" w:color="auto"/>
                  </w:tcBorders>
                  <w:hideMark/>
                </w:tcPr>
                <w:p w14:paraId="1CFF2A03" w14:textId="77777777" w:rsidR="00BD676B" w:rsidRPr="00A552C3" w:rsidRDefault="00BD676B">
                  <w:pPr>
                    <w:spacing w:after="60"/>
                    <w:rPr>
                      <w:iCs/>
                      <w:sz w:val="20"/>
                    </w:rPr>
                  </w:pPr>
                  <w:r w:rsidRPr="00A552C3">
                    <w:rPr>
                      <w:iCs/>
                      <w:sz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03FB6D71" w14:textId="77777777" w:rsidR="00BD676B" w:rsidRPr="00A552C3" w:rsidRDefault="00BD676B">
                  <w:pPr>
                    <w:spacing w:after="60"/>
                    <w:rPr>
                      <w:iCs/>
                      <w:sz w:val="20"/>
                    </w:rPr>
                  </w:pPr>
                  <w:r w:rsidRPr="00A552C3">
                    <w:rPr>
                      <w:iCs/>
                      <w:sz w:val="20"/>
                    </w:rPr>
                    <w:t>-$250.00</w:t>
                  </w:r>
                </w:p>
              </w:tc>
            </w:tr>
          </w:tbl>
          <w:p w14:paraId="6B7C969D" w14:textId="77777777" w:rsidR="00BD676B" w:rsidRPr="00A552C3" w:rsidRDefault="00BD676B">
            <w:pPr>
              <w:spacing w:before="240" w:after="240"/>
              <w:ind w:left="1440" w:hanging="720"/>
            </w:pPr>
            <w:r w:rsidRPr="00A552C3">
              <w:t>(b)</w:t>
            </w:r>
            <w:r w:rsidRPr="00A552C3">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25AAEB9D" w14:textId="77777777" w:rsidR="00BD676B" w:rsidRPr="00A552C3" w:rsidRDefault="00BD676B">
            <w:pPr>
              <w:spacing w:before="240" w:after="240"/>
              <w:ind w:left="1440" w:hanging="720"/>
            </w:pPr>
            <w:r w:rsidRPr="00A552C3">
              <w:lastRenderedPageBreak/>
              <w:t>(c)</w:t>
            </w:r>
            <w:r w:rsidRPr="00A552C3">
              <w:tab/>
              <w:t>At the time of SCED execution, if a QSE representing an ESR has submitted an Output Schedule instead of an Energy Bid/Offer Curve, ERCOT shall create a proxy Energy Bid/Offer Curve priced at -$250</w:t>
            </w:r>
            <w:r>
              <w:t xml:space="preserve"> per </w:t>
            </w:r>
            <w:r w:rsidRPr="00A552C3">
              <w:t>MWh for the MW portion of the curve from its LSL to the MW amount on the Output Schedule, and priced at the RTSWCAP for the MW portion of the curve from the MW amount on the Output Schedule to its HSL.</w:t>
            </w:r>
          </w:p>
          <w:p w14:paraId="291DB323" w14:textId="77777777" w:rsidR="00BD676B" w:rsidRPr="003161DC" w:rsidRDefault="00BD676B">
            <w:pPr>
              <w:spacing w:before="240" w:after="240"/>
              <w:ind w:left="720" w:hanging="720"/>
            </w:pPr>
            <w:r w:rsidRPr="003161DC">
              <w:t>(</w:t>
            </w:r>
            <w:r>
              <w:t>7</w:t>
            </w:r>
            <w:r w:rsidRPr="003161DC">
              <w:t>)</w:t>
            </w:r>
            <w:r w:rsidRPr="003161DC">
              <w:tab/>
              <w:t>The Entity with decision</w:t>
            </w:r>
            <w:r>
              <w:t>-</w:t>
            </w:r>
            <w:r w:rsidRPr="003161DC">
              <w:t>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w:t>
            </w:r>
            <w:r w:rsidRPr="00A552C3">
              <w:t>, proxy Energy Bid/Offer Curve, or proxy Ancillary Service Offer</w:t>
            </w:r>
            <w:r w:rsidRPr="003161DC">
              <w:t>.</w:t>
            </w:r>
            <w:r w:rsidRPr="003161DC" w:rsidDel="00995694">
              <w:t xml:space="preserve"> </w:t>
            </w:r>
          </w:p>
          <w:p w14:paraId="736E1C08" w14:textId="77777777" w:rsidR="00BD676B" w:rsidRPr="003161DC" w:rsidRDefault="00BD676B">
            <w:pPr>
              <w:spacing w:after="240"/>
              <w:ind w:left="720" w:hanging="720"/>
            </w:pPr>
            <w:r w:rsidRPr="003161DC">
              <w:t>(</w:t>
            </w:r>
            <w:r>
              <w:t>8</w:t>
            </w:r>
            <w:r w:rsidRPr="003161DC">
              <w:t>)</w:t>
            </w:r>
            <w:r w:rsidRPr="003161DC">
              <w:tab/>
              <w:t xml:space="preserve">For a </w:t>
            </w:r>
            <w:r>
              <w:t>CLR</w:t>
            </w:r>
            <w:r w:rsidRPr="003161DC">
              <w:t xml:space="preserve"> whose QSE has submitted an Energy Bid</w:t>
            </w:r>
            <w:r>
              <w:t xml:space="preserve"> Curve</w:t>
            </w:r>
            <w:r w:rsidRPr="003161DC">
              <w:t xml:space="preserve"> that does not cover the full range of the Resource’s available Demand response capability, consistent with the </w:t>
            </w:r>
            <w:r>
              <w:t>CLR</w:t>
            </w:r>
            <w:r w:rsidRPr="003161DC">
              <w:t>’s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BD676B" w:rsidRPr="003161DC" w14:paraId="2F04EFB7" w14:textId="77777777">
              <w:trPr>
                <w:jc w:val="center"/>
              </w:trPr>
              <w:tc>
                <w:tcPr>
                  <w:tcW w:w="3596" w:type="dxa"/>
                </w:tcPr>
                <w:p w14:paraId="62364256" w14:textId="77777777" w:rsidR="00BD676B" w:rsidRPr="003161DC" w:rsidRDefault="00BD676B">
                  <w:pPr>
                    <w:spacing w:after="120"/>
                    <w:rPr>
                      <w:b/>
                      <w:iCs/>
                      <w:sz w:val="20"/>
                    </w:rPr>
                  </w:pPr>
                  <w:r w:rsidRPr="003161DC">
                    <w:rPr>
                      <w:b/>
                      <w:iCs/>
                      <w:sz w:val="20"/>
                    </w:rPr>
                    <w:t>MW</w:t>
                  </w:r>
                </w:p>
              </w:tc>
              <w:tc>
                <w:tcPr>
                  <w:tcW w:w="2875" w:type="dxa"/>
                </w:tcPr>
                <w:p w14:paraId="569BB894" w14:textId="77777777" w:rsidR="00BD676B" w:rsidRPr="003161DC" w:rsidRDefault="00BD676B">
                  <w:pPr>
                    <w:spacing w:after="120"/>
                    <w:rPr>
                      <w:b/>
                      <w:iCs/>
                      <w:sz w:val="20"/>
                    </w:rPr>
                  </w:pPr>
                  <w:r w:rsidRPr="003161DC">
                    <w:rPr>
                      <w:b/>
                      <w:iCs/>
                      <w:sz w:val="20"/>
                    </w:rPr>
                    <w:t>Price (per MWh)</w:t>
                  </w:r>
                </w:p>
              </w:tc>
            </w:tr>
            <w:tr w:rsidR="00BD676B" w:rsidRPr="003161DC" w14:paraId="65CF0D38" w14:textId="77777777">
              <w:trPr>
                <w:jc w:val="center"/>
              </w:trPr>
              <w:tc>
                <w:tcPr>
                  <w:tcW w:w="3596" w:type="dxa"/>
                </w:tcPr>
                <w:p w14:paraId="6B6D132C" w14:textId="77777777" w:rsidR="00BD676B" w:rsidRPr="003161DC" w:rsidRDefault="00BD676B">
                  <w:pPr>
                    <w:spacing w:after="60"/>
                    <w:rPr>
                      <w:iCs/>
                      <w:sz w:val="20"/>
                    </w:rPr>
                  </w:pPr>
                  <w:r w:rsidRPr="003161DC">
                    <w:rPr>
                      <w:iCs/>
                      <w:sz w:val="20"/>
                    </w:rPr>
                    <w:t>LPC to MPC minus maximum MW of Energy Bid</w:t>
                  </w:r>
                  <w:r>
                    <w:rPr>
                      <w:iCs/>
                      <w:sz w:val="20"/>
                    </w:rPr>
                    <w:t xml:space="preserve"> Curve</w:t>
                  </w:r>
                </w:p>
              </w:tc>
              <w:tc>
                <w:tcPr>
                  <w:tcW w:w="2875" w:type="dxa"/>
                </w:tcPr>
                <w:p w14:paraId="52857B11" w14:textId="77777777" w:rsidR="00BD676B" w:rsidRPr="003161DC" w:rsidRDefault="00BD676B">
                  <w:pPr>
                    <w:spacing w:after="60"/>
                    <w:rPr>
                      <w:iCs/>
                      <w:sz w:val="20"/>
                    </w:rPr>
                  </w:pPr>
                  <w:r w:rsidRPr="003161DC">
                    <w:rPr>
                      <w:iCs/>
                      <w:sz w:val="20"/>
                    </w:rPr>
                    <w:t xml:space="preserve">Price associated with the lowest MW in submitted Energy Bid </w:t>
                  </w:r>
                  <w:r>
                    <w:rPr>
                      <w:iCs/>
                      <w:sz w:val="20"/>
                    </w:rPr>
                    <w:t>C</w:t>
                  </w:r>
                  <w:r w:rsidRPr="003161DC">
                    <w:rPr>
                      <w:iCs/>
                      <w:sz w:val="20"/>
                    </w:rPr>
                    <w:t>urve</w:t>
                  </w:r>
                </w:p>
              </w:tc>
            </w:tr>
            <w:tr w:rsidR="00BD676B" w:rsidRPr="003161DC" w14:paraId="46EF2F97" w14:textId="77777777">
              <w:trPr>
                <w:jc w:val="center"/>
              </w:trPr>
              <w:tc>
                <w:tcPr>
                  <w:tcW w:w="3596" w:type="dxa"/>
                </w:tcPr>
                <w:p w14:paraId="533B1993" w14:textId="77777777" w:rsidR="00BD676B" w:rsidRPr="003161DC" w:rsidRDefault="00BD676B">
                  <w:pPr>
                    <w:spacing w:after="60"/>
                    <w:rPr>
                      <w:iCs/>
                      <w:sz w:val="20"/>
                    </w:rPr>
                  </w:pPr>
                  <w:r w:rsidRPr="003161DC">
                    <w:rPr>
                      <w:iCs/>
                      <w:sz w:val="20"/>
                    </w:rPr>
                    <w:t xml:space="preserve">MPC minus maximum MW of Energy Bid </w:t>
                  </w:r>
                  <w:r>
                    <w:rPr>
                      <w:iCs/>
                      <w:sz w:val="20"/>
                    </w:rPr>
                    <w:t xml:space="preserve">Curve </w:t>
                  </w:r>
                  <w:r w:rsidRPr="003161DC">
                    <w:rPr>
                      <w:iCs/>
                      <w:sz w:val="20"/>
                    </w:rPr>
                    <w:t>to MPC</w:t>
                  </w:r>
                </w:p>
              </w:tc>
              <w:tc>
                <w:tcPr>
                  <w:tcW w:w="2875" w:type="dxa"/>
                </w:tcPr>
                <w:p w14:paraId="1D50FC63" w14:textId="77777777" w:rsidR="00BD676B" w:rsidRPr="003161DC" w:rsidRDefault="00BD676B">
                  <w:pPr>
                    <w:spacing w:after="60"/>
                    <w:rPr>
                      <w:iCs/>
                      <w:sz w:val="20"/>
                    </w:rPr>
                  </w:pPr>
                  <w:r w:rsidRPr="003161DC">
                    <w:rPr>
                      <w:iCs/>
                      <w:sz w:val="20"/>
                    </w:rPr>
                    <w:t xml:space="preserve">Energy Bid </w:t>
                  </w:r>
                  <w:r>
                    <w:rPr>
                      <w:iCs/>
                      <w:sz w:val="20"/>
                    </w:rPr>
                    <w:t>C</w:t>
                  </w:r>
                  <w:r w:rsidRPr="003161DC">
                    <w:rPr>
                      <w:iCs/>
                      <w:sz w:val="20"/>
                    </w:rPr>
                    <w:t>urve</w:t>
                  </w:r>
                </w:p>
              </w:tc>
            </w:tr>
            <w:tr w:rsidR="00BD676B" w:rsidRPr="003161DC" w14:paraId="78C54592" w14:textId="77777777">
              <w:trPr>
                <w:jc w:val="center"/>
              </w:trPr>
              <w:tc>
                <w:tcPr>
                  <w:tcW w:w="3596" w:type="dxa"/>
                </w:tcPr>
                <w:p w14:paraId="61019496" w14:textId="77777777" w:rsidR="00BD676B" w:rsidRPr="003161DC" w:rsidRDefault="00BD676B">
                  <w:pPr>
                    <w:spacing w:after="60"/>
                    <w:rPr>
                      <w:iCs/>
                      <w:sz w:val="20"/>
                    </w:rPr>
                  </w:pPr>
                  <w:r w:rsidRPr="003161DC">
                    <w:rPr>
                      <w:iCs/>
                      <w:sz w:val="20"/>
                    </w:rPr>
                    <w:t>MPC</w:t>
                  </w:r>
                </w:p>
              </w:tc>
              <w:tc>
                <w:tcPr>
                  <w:tcW w:w="2875" w:type="dxa"/>
                </w:tcPr>
                <w:p w14:paraId="14AE2B71" w14:textId="77777777" w:rsidR="00BD676B" w:rsidRPr="003161DC" w:rsidRDefault="00BD676B">
                  <w:pPr>
                    <w:spacing w:after="60"/>
                    <w:rPr>
                      <w:iCs/>
                      <w:sz w:val="20"/>
                    </w:rPr>
                  </w:pPr>
                  <w:r w:rsidRPr="003161DC">
                    <w:rPr>
                      <w:iCs/>
                      <w:sz w:val="20"/>
                    </w:rPr>
                    <w:t xml:space="preserve">Right-most point (lowest price) on Energy Bid </w:t>
                  </w:r>
                  <w:r>
                    <w:rPr>
                      <w:iCs/>
                      <w:sz w:val="20"/>
                    </w:rPr>
                    <w:t>C</w:t>
                  </w:r>
                  <w:r w:rsidRPr="003161DC">
                    <w:rPr>
                      <w:iCs/>
                      <w:sz w:val="20"/>
                    </w:rPr>
                    <w:t>urve</w:t>
                  </w:r>
                </w:p>
              </w:tc>
            </w:tr>
          </w:tbl>
          <w:p w14:paraId="430AE2BB" w14:textId="77777777" w:rsidR="00BD676B" w:rsidRPr="00812ECB" w:rsidRDefault="00BD676B">
            <w:pPr>
              <w:spacing w:before="240" w:after="240"/>
              <w:ind w:left="720" w:hanging="720"/>
            </w:pPr>
            <w:r w:rsidRPr="00812ECB">
              <w:t>(9)</w:t>
            </w:r>
            <w:r w:rsidRPr="00812ECB">
              <w:tab/>
              <w:t>For a CLR whose QSE has not submitted an Energy Bid Curve, consistent with the CLR’s telemetered quantities, ERCOT shall create a proxy Energy Bid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BD676B" w:rsidRPr="00812ECB" w14:paraId="19098CD7" w14:textId="77777777">
              <w:trPr>
                <w:jc w:val="center"/>
              </w:trPr>
              <w:tc>
                <w:tcPr>
                  <w:tcW w:w="3596" w:type="dxa"/>
                </w:tcPr>
                <w:p w14:paraId="13A900F8" w14:textId="77777777" w:rsidR="00BD676B" w:rsidRPr="00812ECB" w:rsidRDefault="00BD676B">
                  <w:pPr>
                    <w:spacing w:after="240"/>
                    <w:rPr>
                      <w:b/>
                      <w:iCs/>
                      <w:sz w:val="20"/>
                    </w:rPr>
                  </w:pPr>
                  <w:r w:rsidRPr="00812ECB">
                    <w:rPr>
                      <w:b/>
                      <w:iCs/>
                      <w:sz w:val="20"/>
                    </w:rPr>
                    <w:t>MW</w:t>
                  </w:r>
                </w:p>
              </w:tc>
              <w:tc>
                <w:tcPr>
                  <w:tcW w:w="2875" w:type="dxa"/>
                </w:tcPr>
                <w:p w14:paraId="5596E62F" w14:textId="77777777" w:rsidR="00BD676B" w:rsidRPr="00812ECB" w:rsidRDefault="00BD676B">
                  <w:pPr>
                    <w:spacing w:after="240"/>
                    <w:rPr>
                      <w:b/>
                      <w:iCs/>
                      <w:sz w:val="20"/>
                    </w:rPr>
                  </w:pPr>
                  <w:r w:rsidRPr="00812ECB">
                    <w:rPr>
                      <w:b/>
                      <w:iCs/>
                      <w:sz w:val="20"/>
                    </w:rPr>
                    <w:t>Price (per MWh)</w:t>
                  </w:r>
                </w:p>
              </w:tc>
            </w:tr>
            <w:tr w:rsidR="00BD676B" w:rsidRPr="00812ECB" w14:paraId="5925B054" w14:textId="77777777">
              <w:trPr>
                <w:jc w:val="center"/>
              </w:trPr>
              <w:tc>
                <w:tcPr>
                  <w:tcW w:w="3596" w:type="dxa"/>
                </w:tcPr>
                <w:p w14:paraId="1E6CDFEF" w14:textId="77777777" w:rsidR="00BD676B" w:rsidRPr="00812ECB" w:rsidRDefault="00BD676B">
                  <w:pPr>
                    <w:spacing w:after="60"/>
                    <w:rPr>
                      <w:iCs/>
                      <w:sz w:val="20"/>
                    </w:rPr>
                  </w:pPr>
                  <w:r w:rsidRPr="00812ECB">
                    <w:rPr>
                      <w:iCs/>
                      <w:sz w:val="20"/>
                    </w:rPr>
                    <w:t xml:space="preserve">LPC to MPC </w:t>
                  </w:r>
                </w:p>
              </w:tc>
              <w:tc>
                <w:tcPr>
                  <w:tcW w:w="2875" w:type="dxa"/>
                </w:tcPr>
                <w:p w14:paraId="51D7A6C5" w14:textId="77777777" w:rsidR="00BD676B" w:rsidRPr="00812ECB" w:rsidRDefault="00BD676B">
                  <w:pPr>
                    <w:spacing w:after="60"/>
                    <w:rPr>
                      <w:iCs/>
                      <w:sz w:val="20"/>
                    </w:rPr>
                  </w:pPr>
                  <w:r w:rsidRPr="00812ECB">
                    <w:rPr>
                      <w:iCs/>
                      <w:sz w:val="20"/>
                    </w:rPr>
                    <w:t>SWCAP</w:t>
                  </w:r>
                </w:p>
              </w:tc>
            </w:tr>
          </w:tbl>
          <w:p w14:paraId="15EA5B6A" w14:textId="77777777" w:rsidR="00BD676B" w:rsidRPr="003161DC" w:rsidRDefault="00BD676B">
            <w:pPr>
              <w:spacing w:before="240" w:after="240"/>
              <w:ind w:left="720" w:hanging="720"/>
            </w:pPr>
            <w:r w:rsidRPr="003161DC">
              <w:t>(</w:t>
            </w:r>
            <w:r>
              <w:t>10</w:t>
            </w:r>
            <w:r w:rsidRPr="003161DC">
              <w:t>)</w:t>
            </w:r>
            <w:r w:rsidRPr="003161DC">
              <w:tab/>
              <w:t xml:space="preserve">ERCOT shall ensure that any Energy Bid </w:t>
            </w:r>
            <w:r>
              <w:t xml:space="preserve">Curve </w:t>
            </w:r>
            <w:r w:rsidRPr="003161DC">
              <w:t xml:space="preserve">is monotonically non-increasing.  The QSE representing the </w:t>
            </w:r>
            <w:r>
              <w:t>CLR</w:t>
            </w:r>
            <w:r w:rsidRPr="003161DC">
              <w:t xml:space="preserve"> shall be responsible for all Energy Bid</w:t>
            </w:r>
            <w:r>
              <w:t xml:space="preserve"> Curve</w:t>
            </w:r>
            <w:r w:rsidRPr="003161DC">
              <w:t xml:space="preserve">s, including </w:t>
            </w:r>
            <w:r>
              <w:t>Energy Bid Curves</w:t>
            </w:r>
            <w:r w:rsidRPr="003161DC">
              <w:t xml:space="preserve"> updated by ERCOT as described above.</w:t>
            </w:r>
          </w:p>
          <w:p w14:paraId="5AC19D44" w14:textId="77777777" w:rsidR="00BD676B" w:rsidRPr="003161DC" w:rsidRDefault="00BD676B">
            <w:pPr>
              <w:spacing w:after="240"/>
              <w:ind w:left="720" w:hanging="720"/>
            </w:pPr>
            <w:r>
              <w:t>(11)</w:t>
            </w:r>
            <w:r>
              <w:tab/>
            </w:r>
            <w:r w:rsidRPr="00812ECB">
              <w:rPr>
                <w:iCs/>
              </w:rPr>
              <w:t xml:space="preserve">A CLR may consume energy only when dispatched by SCED to do so.  </w:t>
            </w:r>
            <w:r w:rsidRPr="00812ECB">
              <w:t xml:space="preserve">A CLR may telemeter </w:t>
            </w:r>
            <w:proofErr w:type="gramStart"/>
            <w:r w:rsidRPr="00812ECB">
              <w:t>a status</w:t>
            </w:r>
            <w:proofErr w:type="gramEnd"/>
            <w:r w:rsidRPr="00812ECB">
              <w:t xml:space="preserve"> of OUTL only if the Resource is Off-Line and unavailable with its energy consumption at zero.</w:t>
            </w:r>
            <w:r>
              <w:t xml:space="preserve">  In instances when the CLR is unable to follow SCED Dispatch Instructions</w:t>
            </w:r>
            <w:r w:rsidRPr="00812ECB">
              <w:t xml:space="preserve"> but still consumes energy, the CLR must submit a Resource Status of ONHOLD</w:t>
            </w:r>
            <w:r>
              <w:t xml:space="preserve">.  Under all telemetered statuses, including OUTL, the remaining telemetry quantities submitted by the QSE shall represent the operating conditions of the CLR that can be verified by ERCOT.  A QSE representing a CLR with a </w:t>
            </w:r>
            <w:r>
              <w:lastRenderedPageBreak/>
              <w:t xml:space="preserve">telemetered status of OUTL or ONHOLD is still obligated to provide any applicable Ancillary Services awarded to the Resource.  This paragraph does not apply to ESRs.  </w:t>
            </w:r>
          </w:p>
          <w:p w14:paraId="50BB168A" w14:textId="77777777" w:rsidR="00BD676B" w:rsidRDefault="00BD676B">
            <w:pPr>
              <w:spacing w:after="240"/>
              <w:ind w:left="720" w:hanging="720"/>
            </w:pPr>
            <w:r w:rsidRPr="003161DC">
              <w:t>(</w:t>
            </w:r>
            <w:r>
              <w:t>12</w:t>
            </w:r>
            <w:r w:rsidRPr="003161DC">
              <w:t>)</w:t>
            </w:r>
            <w:r w:rsidRPr="003161DC">
              <w:tab/>
              <w:t>Energy Offer Curves that were constructed in whole or in part with proxy Energy Offer Curves shall be so marked in all ERCOT postings or references to the energy offer.</w:t>
            </w:r>
          </w:p>
          <w:p w14:paraId="345C87FF" w14:textId="77777777" w:rsidR="00BD676B" w:rsidRPr="003161DC" w:rsidRDefault="00BD676B">
            <w:pPr>
              <w:spacing w:before="240" w:after="240"/>
              <w:ind w:left="720" w:hanging="720"/>
            </w:pPr>
            <w:r>
              <w:t>(13</w:t>
            </w:r>
            <w:r w:rsidRPr="009C1575">
              <w:t>)</w:t>
            </w:r>
            <w:r w:rsidRPr="009C1575">
              <w:tab/>
              <w:t xml:space="preserve">SCED will enforce Resource-specific Ancillary Service constraints to ensure that Ancillary Service awards are </w:t>
            </w:r>
            <w:r>
              <w:t>aligned with a Resource’s qualifications and telemetered Ancillary Service capabilities</w:t>
            </w:r>
            <w:r w:rsidRPr="009C1575">
              <w:t>.</w:t>
            </w:r>
          </w:p>
          <w:p w14:paraId="5CDA0FA3" w14:textId="77777777" w:rsidR="00BD676B" w:rsidRPr="005F2978" w:rsidRDefault="00BD676B">
            <w:pPr>
              <w:spacing w:after="240"/>
              <w:ind w:left="1419" w:hanging="720"/>
            </w:pPr>
            <w:r w:rsidRPr="005F2978">
              <w:t>(a)</w:t>
            </w:r>
            <w:r w:rsidRPr="005F2978">
              <w:tab/>
              <w:t>A scaling factor of 5/7 shall be used for Reg-Up award when ensuring that the SCED Base Point plus the product of this scaling factor and the Reg-Up award does not exceed HDL.</w:t>
            </w:r>
          </w:p>
          <w:p w14:paraId="3496BD6D" w14:textId="77777777" w:rsidR="00BD676B" w:rsidRPr="005F2978" w:rsidRDefault="00BD676B">
            <w:pPr>
              <w:spacing w:after="240"/>
              <w:ind w:left="1419" w:hanging="720"/>
            </w:pPr>
            <w:r w:rsidRPr="005F2978">
              <w:t>(b)</w:t>
            </w:r>
            <w:r w:rsidRPr="005F2978">
              <w:tab/>
              <w:t>A scaling factor of 5/7 shall be used for Reg-Down award when ensuring that the SCED Base Point minus the product of this scaling factor and the Reg-Down award does not go below LDL.</w:t>
            </w:r>
          </w:p>
          <w:p w14:paraId="15EDD6F1" w14:textId="77777777" w:rsidR="00BD676B" w:rsidRDefault="00BD676B">
            <w:pPr>
              <w:spacing w:before="240" w:after="240"/>
              <w:ind w:left="720" w:hanging="720"/>
              <w:rPr>
                <w:ins w:id="982" w:author="ERCOT" w:date="2025-09-16T09:23:00Z" w16du:dateUtc="2025-09-16T14:23:00Z"/>
              </w:rPr>
            </w:pPr>
            <w:r w:rsidRPr="00A552C3">
              <w:t>(1</w:t>
            </w:r>
            <w:r>
              <w:t>4</w:t>
            </w:r>
            <w:r w:rsidRPr="00A552C3">
              <w:t>)</w:t>
            </w:r>
            <w:r w:rsidRPr="00A552C3">
              <w:tab/>
              <w:t xml:space="preserve">Energy Bid/Offer Curves that were constructed in whole or in part with proxy Energy Bid/Offer Curves shall </w:t>
            </w:r>
            <w:proofErr w:type="gramStart"/>
            <w:r w:rsidRPr="00A552C3">
              <w:t>be so</w:t>
            </w:r>
            <w:proofErr w:type="gramEnd"/>
            <w:r w:rsidRPr="00A552C3">
              <w:t xml:space="preserve"> marked in all ERCOT postings or references to the energy bid/offer.</w:t>
            </w:r>
          </w:p>
          <w:p w14:paraId="0AA26FF7" w14:textId="59328A95" w:rsidR="00D3468A" w:rsidRDefault="00D3468A" w:rsidP="00D3468A">
            <w:pPr>
              <w:spacing w:after="240"/>
              <w:rPr>
                <w:ins w:id="983" w:author="ERCOT" w:date="2025-09-18T19:41:00Z" w16du:dateUtc="2025-09-19T00:41:00Z"/>
              </w:rPr>
            </w:pPr>
            <w:ins w:id="984" w:author="ERCOT" w:date="2025-09-18T19:41:00Z" w16du:dateUtc="2025-09-19T00:41:00Z">
              <w:r>
                <w:t>(15)     The following Resource-level constraints will apply to DRRS Real-Time awards.</w:t>
              </w:r>
            </w:ins>
          </w:p>
          <w:p w14:paraId="14ADFEBF" w14:textId="42E22F33" w:rsidR="00D3468A" w:rsidRDefault="00D3468A" w:rsidP="00D3468A">
            <w:pPr>
              <w:spacing w:after="240"/>
              <w:ind w:left="1440" w:hanging="720"/>
              <w:rPr>
                <w:ins w:id="985" w:author="ERCOT" w:date="2025-09-18T19:41:00Z" w16du:dateUtc="2025-09-19T00:41:00Z"/>
              </w:rPr>
            </w:pPr>
            <w:ins w:id="986" w:author="ERCOT" w:date="2025-09-18T19:41:00Z" w16du:dateUtc="2025-09-19T00:41:00Z">
              <w:r>
                <w:t>(a)</w:t>
              </w:r>
              <w:r w:rsidRPr="003161DC">
                <w:tab/>
              </w:r>
              <w:r>
                <w:t xml:space="preserve">To be eligible for a Real-Time DRRS award, the QSE for a Resource must have submitted and maintained a Resource Status in the COP of any of ON, ONOS, ONOPTOUT, ONRUC, OFFQS, ONSC, ONEMR, OFF (if eligible for Non-Spin), or DRRS for DRUC and </w:t>
              </w:r>
            </w:ins>
            <w:ins w:id="987" w:author="ERCOT" w:date="2025-10-24T21:02:00Z">
              <w:r w:rsidR="6FDF510B">
                <w:t xml:space="preserve">for </w:t>
              </w:r>
            </w:ins>
            <w:ins w:id="988" w:author="ERCOT" w:date="2025-09-18T19:41:00Z" w16du:dateUtc="2025-09-19T00:41:00Z">
              <w:r>
                <w:t xml:space="preserve">each subsequent run of HRUC for a given Operating Hour.  </w:t>
              </w:r>
            </w:ins>
          </w:p>
          <w:p w14:paraId="721298B6" w14:textId="1352F30F" w:rsidR="00D3468A" w:rsidRDefault="00D3468A" w:rsidP="00D3468A">
            <w:pPr>
              <w:spacing w:after="240"/>
              <w:ind w:left="1440" w:hanging="720"/>
              <w:rPr>
                <w:ins w:id="989" w:author="ERCOT" w:date="2025-09-18T19:41:00Z" w16du:dateUtc="2025-09-19T00:41:00Z"/>
              </w:rPr>
            </w:pPr>
            <w:ins w:id="990" w:author="ERCOT" w:date="2025-09-18T19:41:00Z" w16du:dateUtc="2025-09-19T00:41:00Z">
              <w:r>
                <w:t>(b)</w:t>
              </w:r>
              <w:r w:rsidRPr="003161DC">
                <w:tab/>
              </w:r>
              <w:r>
                <w:t xml:space="preserve">Where a Resource has an </w:t>
              </w:r>
              <w:proofErr w:type="gramStart"/>
              <w:r>
                <w:t>OFF Resource</w:t>
              </w:r>
              <w:proofErr w:type="gramEnd"/>
              <w:r>
                <w:t xml:space="preserve"> Status and is qualified to provide Non-Spin, or a DRRS Resource Status, the DRRS capability must be less than or equal to the Off-Line Non-Spin and Off-Line DRRS qualified MW respectively.</w:t>
              </w:r>
            </w:ins>
          </w:p>
          <w:p w14:paraId="4E796837" w14:textId="57474E12" w:rsidR="00D3468A" w:rsidRDefault="00D3468A" w:rsidP="00D3468A">
            <w:pPr>
              <w:spacing w:after="240"/>
              <w:rPr>
                <w:ins w:id="991" w:author="ERCOT" w:date="2025-09-18T19:41:00Z" w16du:dateUtc="2025-09-19T00:41:00Z"/>
              </w:rPr>
            </w:pPr>
            <w:ins w:id="992" w:author="ERCOT" w:date="2025-09-18T19:41:00Z" w16du:dateUtc="2025-09-19T00:41:00Z">
              <w:r>
                <w:t>(16)</w:t>
              </w:r>
              <w:r w:rsidRPr="003161DC">
                <w:t xml:space="preserve"> </w:t>
              </w:r>
              <w:r w:rsidRPr="003161DC">
                <w:tab/>
              </w:r>
              <w:r>
                <w:t>The following QSE-level constraints will apply to DRRS Real-Time awards:</w:t>
              </w:r>
            </w:ins>
          </w:p>
          <w:p w14:paraId="229FE79D" w14:textId="363624CA" w:rsidR="00D3468A" w:rsidRPr="00A552C3" w:rsidRDefault="00D3468A" w:rsidP="00D3468A">
            <w:pPr>
              <w:spacing w:after="240"/>
              <w:ind w:left="1440" w:hanging="720"/>
              <w:rPr>
                <w:ins w:id="993" w:author="ERCOT" w:date="2025-09-18T19:41:00Z" w16du:dateUtc="2025-09-19T00:41:00Z"/>
              </w:rPr>
            </w:pPr>
            <w:ins w:id="994" w:author="ERCOT" w:date="2025-09-18T19:41:00Z" w16du:dateUtc="2025-09-19T00:41:00Z">
              <w:r>
                <w:t>(a)</w:t>
              </w:r>
              <w:r w:rsidRPr="003161DC">
                <w:t xml:space="preserve"> </w:t>
              </w:r>
              <w:r w:rsidRPr="003161DC">
                <w:tab/>
              </w:r>
            </w:ins>
            <w:ins w:id="995" w:author="ERCOT" w:date="2025-11-19T17:45:00Z" w16du:dateUtc="2025-11-19T23:45:00Z">
              <w:r w:rsidR="00E62FA7">
                <w:t>For a given Operating Hour, the absolute minimum validated DRRS MW capability in MW submitted in a COP as accounted for in paragraph (15)(a) above shall constitute the maximum capability for which a Resource can be considered for a Real-Time DRRS Ancillary Service Award.</w:t>
              </w:r>
            </w:ins>
          </w:p>
          <w:p w14:paraId="605B94F2" w14:textId="58293161" w:rsidR="00BD676B" w:rsidRPr="003161DC" w:rsidRDefault="00BD676B">
            <w:pPr>
              <w:spacing w:before="240" w:after="240"/>
              <w:ind w:left="720" w:hanging="720"/>
            </w:pPr>
            <w:r w:rsidRPr="003161DC">
              <w:t>(1</w:t>
            </w:r>
            <w:ins w:id="996" w:author="ERCOT" w:date="2025-09-16T09:34:00Z" w16du:dateUtc="2025-09-16T14:34:00Z">
              <w:r w:rsidR="00274CDE">
                <w:t>7</w:t>
              </w:r>
            </w:ins>
            <w:del w:id="997" w:author="ERCOT" w:date="2025-09-16T09:34:00Z" w16du:dateUtc="2025-09-16T14:34:00Z">
              <w:r w:rsidDel="00274CDE">
                <w:delText>5</w:delText>
              </w:r>
            </w:del>
            <w:r w:rsidRPr="003161DC">
              <w:t>)</w:t>
            </w:r>
            <w:r w:rsidRPr="003161DC">
              <w:tab/>
              <w:t>The two-step SCED methodology referenced in paragraph (1) above is:</w:t>
            </w:r>
          </w:p>
          <w:p w14:paraId="346DE700" w14:textId="77777777" w:rsidR="00BD676B" w:rsidRDefault="00BD676B">
            <w:pPr>
              <w:spacing w:after="240"/>
              <w:ind w:left="1440" w:hanging="720"/>
            </w:pPr>
            <w:r w:rsidRPr="003161DC">
              <w:t>(a)</w:t>
            </w:r>
            <w:r w:rsidRPr="003161DC">
              <w:tab/>
              <w:t>The first step is to execute the SCED process to determine Reference LMPs.  In this step, ERCOT executes SCED using the full Network Operations Model while only observing limits of Competitive Constraints</w:t>
            </w:r>
            <w:r>
              <w:t xml:space="preserve"> in addition to power </w:t>
            </w:r>
            <w:r>
              <w:lastRenderedPageBreak/>
              <w:t>balance and Ancillary Service constraints</w:t>
            </w:r>
            <w:r w:rsidRPr="003161DC">
              <w:t>.  Energy Offer Curves for all On-Line Generation Resources</w:t>
            </w:r>
            <w:r w:rsidRPr="00A552C3">
              <w:t>, Energy Bid/Offer Curves for all On-Line ESRs,</w:t>
            </w:r>
            <w:r w:rsidRPr="003161DC">
              <w:t xml:space="preserve"> and Energy Bid</w:t>
            </w:r>
            <w:r>
              <w:t xml:space="preserve"> Curve</w:t>
            </w:r>
            <w:r w:rsidRPr="003161DC">
              <w:t xml:space="preserve">s from available </w:t>
            </w:r>
            <w:r>
              <w:t>CLR</w:t>
            </w:r>
            <w:r w:rsidRPr="003161DC">
              <w:t>s, whether submitted by QSEs or created by ERCOT under this Section, are used in the SCED to determine “Reference LMPs.”</w:t>
            </w:r>
            <w:r>
              <w:t xml:space="preserve"> </w:t>
            </w:r>
          </w:p>
          <w:p w14:paraId="7743B1BB" w14:textId="77777777" w:rsidR="00BD676B" w:rsidRPr="003161DC" w:rsidRDefault="00BD676B">
            <w:pPr>
              <w:spacing w:after="240"/>
              <w:ind w:left="1440" w:hanging="720"/>
            </w:pPr>
            <w:r w:rsidRPr="003161DC">
              <w:t>(b)</w:t>
            </w:r>
            <w:r w:rsidRPr="003161DC">
              <w:tab/>
              <w:t xml:space="preserve">The second step is to execute the SCED process to produce Base Points, </w:t>
            </w:r>
            <w:r>
              <w:t xml:space="preserve">Ancillary Service awards, </w:t>
            </w:r>
            <w:r w:rsidRPr="003161DC">
              <w:t xml:space="preserve">Shadow Prices, </w:t>
            </w:r>
            <w:r>
              <w:t xml:space="preserve">Real-Time MCPCs, </w:t>
            </w:r>
            <w:r w:rsidRPr="003161DC">
              <w:t>and LMPs, subject to security constraints (including Competitive and Non-Competitive Constraints) and other Resource constraints.  The second step must:</w:t>
            </w:r>
          </w:p>
          <w:p w14:paraId="7B063EC1" w14:textId="77777777" w:rsidR="00BD676B" w:rsidRPr="003161DC" w:rsidRDefault="00BD676B">
            <w:pPr>
              <w:spacing w:after="240"/>
              <w:ind w:left="2160" w:hanging="720"/>
            </w:pPr>
            <w:r w:rsidRPr="003161DC">
              <w:t>(i)</w:t>
            </w:r>
            <w:r w:rsidRPr="003161DC">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39A25AA4" w14:textId="77777777" w:rsidR="00BD676B" w:rsidRPr="00A552C3" w:rsidRDefault="00BD676B">
            <w:pPr>
              <w:spacing w:after="240"/>
              <w:ind w:left="2160" w:hanging="720"/>
            </w:pPr>
            <w:r w:rsidRPr="00A552C3">
              <w:t>(ii)</w:t>
            </w:r>
            <w:r w:rsidRPr="00A552C3">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247C080B" w14:textId="77777777" w:rsidR="00BD676B" w:rsidRPr="003161DC" w:rsidRDefault="00BD676B">
            <w:pPr>
              <w:spacing w:after="240"/>
              <w:ind w:left="2160" w:hanging="720"/>
            </w:pPr>
            <w:r>
              <w:t>(iii)</w:t>
            </w:r>
            <w:r>
              <w:tab/>
              <w:t xml:space="preserve">Use Energy Bid Curves for all available CLRs, whether submitted by QSEs or created by ERCOT.  There is no mitigation of Energy Bid Curves.  </w:t>
            </w:r>
            <w:r>
              <w:rPr>
                <w:iCs/>
              </w:rPr>
              <w:t>An Energy Bid Curve from an Aggregate Load Resource (ALR) represents the bid for energy distributed across all nodes in the Load Zone in which the ALR is located.  For an ESR</w:t>
            </w:r>
            <w:r w:rsidRPr="00812ECB">
              <w:rPr>
                <w:iCs/>
              </w:rPr>
              <w:t xml:space="preserve"> or a CLR that is not an ALR</w:t>
            </w:r>
            <w:r>
              <w:rPr>
                <w:iCs/>
              </w:rPr>
              <w:t>, an Energy Bid Curve represents a bid for energy at the applicable Resource Node</w:t>
            </w:r>
            <w:r>
              <w:t>;</w:t>
            </w:r>
            <w:r w:rsidRPr="003161DC">
              <w:t xml:space="preserve"> </w:t>
            </w:r>
          </w:p>
          <w:p w14:paraId="454D45E5" w14:textId="77777777" w:rsidR="00BD676B" w:rsidRDefault="00BD676B">
            <w:pPr>
              <w:spacing w:before="240" w:after="240"/>
              <w:ind w:left="2160" w:hanging="720"/>
            </w:pPr>
            <w:r>
              <w:t>(iv</w:t>
            </w:r>
            <w:r w:rsidRPr="003161DC">
              <w:t>)</w:t>
            </w:r>
            <w:r w:rsidRPr="003161DC">
              <w:tab/>
              <w:t>Observe all Competitive and Non-Competitive Constraints</w:t>
            </w:r>
            <w:r>
              <w:t>; and</w:t>
            </w:r>
          </w:p>
          <w:p w14:paraId="407F2900" w14:textId="77777777" w:rsidR="00BD676B" w:rsidRDefault="00BD676B">
            <w:pPr>
              <w:spacing w:after="240"/>
              <w:ind w:left="2160" w:hanging="720"/>
            </w:pPr>
            <w:r>
              <w:t>(v)</w:t>
            </w:r>
            <w:r>
              <w:tab/>
              <w:t>Use Ancillary Service Offers to determine Ancillary Service awards</w:t>
            </w:r>
            <w:r w:rsidRPr="003161DC">
              <w:t>.</w:t>
            </w:r>
          </w:p>
          <w:p w14:paraId="6954B16D" w14:textId="77777777" w:rsidR="00BD676B" w:rsidRDefault="00BD676B">
            <w:pPr>
              <w:spacing w:after="240"/>
              <w:ind w:left="1440" w:hanging="720"/>
            </w:pPr>
            <w:r w:rsidRPr="003161DC">
              <w:t>(c)</w:t>
            </w:r>
            <w:r w:rsidRPr="003161DC">
              <w:tab/>
              <w:t xml:space="preserve">ERCOT shall archive information and provide monthly summaries of security violations and any binding transmission constraints identified in Step 2 of the </w:t>
            </w:r>
            <w:r w:rsidRPr="003161DC">
              <w:lastRenderedPageBreak/>
              <w:t xml:space="preserve">SCED process.  The summary must describe the limiting element (or identified operator-entered constraint with operator’s comments describing the reason and the Resource-specific impacts for any manual overrides).  </w:t>
            </w:r>
            <w:proofErr w:type="gramStart"/>
            <w:r w:rsidRPr="003161DC">
              <w:t>ERCOT shall</w:t>
            </w:r>
            <w:proofErr w:type="gramEnd"/>
            <w:r w:rsidRPr="003161DC">
              <w:t xml:space="preserve"> </w:t>
            </w:r>
            <w:proofErr w:type="gramStart"/>
            <w:r w:rsidRPr="003161DC">
              <w:t>provide</w:t>
            </w:r>
            <w:proofErr w:type="gramEnd"/>
            <w:r w:rsidRPr="003161DC">
              <w:t xml:space="preserve"> </w:t>
            </w:r>
            <w:proofErr w:type="gramStart"/>
            <w:r w:rsidRPr="003161DC">
              <w:t>the</w:t>
            </w:r>
            <w:proofErr w:type="gramEnd"/>
            <w:r w:rsidRPr="003161DC">
              <w:t xml:space="preserve"> summary </w:t>
            </w:r>
            <w:proofErr w:type="gramStart"/>
            <w:r w:rsidRPr="003161DC">
              <w:t>to</w:t>
            </w:r>
            <w:proofErr w:type="gramEnd"/>
            <w:r w:rsidRPr="003161DC">
              <w:t xml:space="preserve"> Market Participants </w:t>
            </w:r>
            <w:proofErr w:type="gramStart"/>
            <w:r w:rsidRPr="003161DC">
              <w:t>on</w:t>
            </w:r>
            <w:proofErr w:type="gramEnd"/>
            <w:r w:rsidRPr="003161DC">
              <w:t xml:space="preserve"> the MIS Secure Area and </w:t>
            </w:r>
            <w:proofErr w:type="gramStart"/>
            <w:r w:rsidRPr="003161DC">
              <w:t>to</w:t>
            </w:r>
            <w:proofErr w:type="gramEnd"/>
            <w:r w:rsidRPr="003161DC">
              <w:t xml:space="preserve"> the Independent Market Monitor (IMM).</w:t>
            </w:r>
          </w:p>
          <w:p w14:paraId="712786ED" w14:textId="77777777" w:rsidR="00BD676B" w:rsidRPr="003161DC" w:rsidRDefault="00BD676B">
            <w:pPr>
              <w:spacing w:after="240"/>
              <w:ind w:left="1440" w:hanging="720"/>
            </w:pPr>
            <w:r>
              <w:t>(d)</w:t>
            </w:r>
            <w:r>
              <w:tab/>
              <w:t>The System Lambda used to determine LMPs</w:t>
            </w:r>
            <w:r w:rsidRPr="001530D5">
              <w:t xml:space="preserve"> and the Real-Time MCPCs</w:t>
            </w:r>
            <w:r>
              <w:t xml:space="preserve"> from SCED Step 2 shall be capped at the effective VOLL.  </w:t>
            </w:r>
          </w:p>
          <w:p w14:paraId="14701442" w14:textId="2936856E" w:rsidR="00BD676B" w:rsidRPr="00A552C3" w:rsidRDefault="00BD676B">
            <w:pPr>
              <w:spacing w:after="240"/>
              <w:ind w:left="720" w:hanging="720"/>
              <w:rPr>
                <w:iCs/>
              </w:rPr>
            </w:pPr>
            <w:r w:rsidRPr="00A552C3">
              <w:rPr>
                <w:iCs/>
              </w:rPr>
              <w:t>(1</w:t>
            </w:r>
            <w:ins w:id="998" w:author="ERCOT" w:date="2025-09-16T09:34:00Z" w16du:dateUtc="2025-09-16T14:34:00Z">
              <w:r w:rsidR="00274CDE">
                <w:rPr>
                  <w:iCs/>
                </w:rPr>
                <w:t>8</w:t>
              </w:r>
            </w:ins>
            <w:del w:id="999" w:author="ERCOT" w:date="2025-09-16T09:34:00Z" w16du:dateUtc="2025-09-16T14:34:00Z">
              <w:r w:rsidDel="00274CDE">
                <w:rPr>
                  <w:iCs/>
                </w:rPr>
                <w:delText>6</w:delText>
              </w:r>
            </w:del>
            <w:r w:rsidRPr="00A552C3">
              <w:rPr>
                <w:iCs/>
              </w:rPr>
              <w:t>)</w:t>
            </w:r>
            <w:r w:rsidRPr="00A552C3">
              <w:rPr>
                <w:iCs/>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A552C3">
              <w:t xml:space="preserve"> Determination of Real-Time Reliability Deployment Price Adders</w:t>
            </w:r>
            <w:r w:rsidRPr="00A552C3">
              <w:rPr>
                <w:iCs/>
              </w:rPr>
              <w:t xml:space="preserve">, the non-binding projection of Real-Time Reliability Deployment Price Adders shall be estimated based on GTBD, </w:t>
            </w:r>
            <w:r w:rsidRPr="00A552C3">
              <w:t>reliability deployments MWs, and</w:t>
            </w:r>
            <w:r w:rsidRPr="00A552C3">
              <w:rPr>
                <w:iCs/>
              </w:rPr>
              <w:t xml:space="preserve"> aggregated offers.  The Energy Offer Curve and Energy Bid/Offer Curves from SCED Step 2, the virtual offers for Load Resources deployed and the power balance penalty </w:t>
            </w:r>
            <w:r>
              <w:rPr>
                <w:iCs/>
              </w:rPr>
              <w:t>price</w:t>
            </w:r>
            <w:r w:rsidRPr="00A552C3">
              <w:rPr>
                <w:iCs/>
              </w:rPr>
              <w:t xml:space="preserve"> will be compared against the updated GTBD to get an estimate of the System Lambda from paragraph (2)(m) of Section 6.5.7.3.1.</w:t>
            </w:r>
            <w:r w:rsidRPr="00A552C3">
              <w:t xml:space="preserve">  </w:t>
            </w:r>
            <w:r w:rsidRPr="00A552C3">
              <w:rPr>
                <w:iCs/>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t>ERCOT website</w:t>
            </w:r>
            <w:r w:rsidRPr="00A552C3">
              <w:rPr>
                <w:iCs/>
              </w:rPr>
              <w:t xml:space="preserve"> pursuant to Section 6.3.2, Activities for Real-Time Operations.</w:t>
            </w:r>
          </w:p>
          <w:p w14:paraId="2AC5D9A8" w14:textId="399575A1" w:rsidR="00BD676B" w:rsidRDefault="00BD676B">
            <w:pPr>
              <w:spacing w:after="240"/>
              <w:ind w:left="720" w:hanging="720"/>
              <w:rPr>
                <w:iCs/>
              </w:rPr>
            </w:pPr>
            <w:r w:rsidRPr="003161DC">
              <w:rPr>
                <w:iCs/>
              </w:rPr>
              <w:t>(1</w:t>
            </w:r>
            <w:ins w:id="1000" w:author="ERCOT" w:date="2025-09-16T09:34:00Z" w16du:dateUtc="2025-09-16T14:34:00Z">
              <w:r w:rsidR="00274CDE">
                <w:rPr>
                  <w:iCs/>
                </w:rPr>
                <w:t>9</w:t>
              </w:r>
            </w:ins>
            <w:del w:id="1001" w:author="ERCOT" w:date="2025-09-16T09:34:00Z" w16du:dateUtc="2025-09-16T14:34:00Z">
              <w:r w:rsidDel="00274CDE">
                <w:rPr>
                  <w:iCs/>
                </w:rPr>
                <w:delText>7</w:delText>
              </w:r>
            </w:del>
            <w:r w:rsidRPr="003161DC">
              <w:rPr>
                <w:iCs/>
              </w:rPr>
              <w:t>)</w:t>
            </w:r>
            <w:r w:rsidRPr="003161DC">
              <w:rPr>
                <w:iCs/>
              </w:rPr>
              <w:tab/>
              <w:t xml:space="preserve">ERCOT may override one or more of a </w:t>
            </w:r>
            <w:r>
              <w:rPr>
                <w:iCs/>
              </w:rPr>
              <w:t>CLR</w:t>
            </w:r>
            <w:r w:rsidRPr="003161DC">
              <w:rPr>
                <w:iCs/>
              </w:rPr>
              <w:t xml:space="preserve">’s parameters in SCED if ERCOT determines that the </w:t>
            </w:r>
            <w:r>
              <w:rPr>
                <w:iCs/>
              </w:rPr>
              <w:t>CLR</w:t>
            </w:r>
            <w:r w:rsidRPr="003161DC">
              <w:rPr>
                <w:iCs/>
              </w:rPr>
              <w:t>’s participation is having an adverse impact on the reliability of the ERCOT System.</w:t>
            </w:r>
          </w:p>
          <w:p w14:paraId="033BC5EC" w14:textId="4DF0F4AE" w:rsidR="00BD676B" w:rsidRPr="00BC03DD" w:rsidRDefault="00BD676B">
            <w:pPr>
              <w:spacing w:after="240"/>
              <w:ind w:left="720" w:hanging="720"/>
              <w:rPr>
                <w:iCs/>
              </w:rPr>
            </w:pPr>
            <w:r>
              <w:rPr>
                <w:iCs/>
              </w:rPr>
              <w:t>(</w:t>
            </w:r>
            <w:ins w:id="1002" w:author="ERCOT" w:date="2025-09-16T09:34:00Z" w16du:dateUtc="2025-09-16T14:34:00Z">
              <w:r w:rsidR="00274CDE">
                <w:rPr>
                  <w:iCs/>
                </w:rPr>
                <w:t>20</w:t>
              </w:r>
            </w:ins>
            <w:del w:id="1003" w:author="ERCOT" w:date="2025-09-16T09:34:00Z" w16du:dateUtc="2025-09-16T14:34:00Z">
              <w:r w:rsidDel="00274CDE">
                <w:rPr>
                  <w:iCs/>
                </w:rPr>
                <w:delText>18</w:delText>
              </w:r>
            </w:del>
            <w:r>
              <w:rPr>
                <w:iCs/>
              </w:rPr>
              <w:t>)</w:t>
            </w:r>
            <w:r>
              <w:rPr>
                <w:iCs/>
              </w:rPr>
              <w:tab/>
              <w:t xml:space="preserve">The QSE representing an ESR may withdraw energy from the ERCOT System only when dispatched by SCED to do so.  </w:t>
            </w:r>
            <w:r>
              <w:t xml:space="preserve">An ESR may telemeter </w:t>
            </w:r>
            <w:proofErr w:type="gramStart"/>
            <w:r>
              <w:t>a status</w:t>
            </w:r>
            <w:proofErr w:type="gramEnd"/>
            <w:r>
              <w:t xml:space="preserve"> of OUT only if the ESR is in Outage status.</w:t>
            </w:r>
            <w:bookmarkEnd w:id="944"/>
          </w:p>
        </w:tc>
      </w:tr>
    </w:tbl>
    <w:p w14:paraId="09CC4776" w14:textId="184C4E22" w:rsidR="00B74994" w:rsidRDefault="00B74994" w:rsidP="00B74994">
      <w:pPr>
        <w:pStyle w:val="H5"/>
        <w:spacing w:before="480"/>
      </w:pPr>
      <w:commentRangeStart w:id="1004"/>
      <w:r w:rsidRPr="00A31FDB">
        <w:rPr>
          <w:i w:val="0"/>
          <w:iCs w:val="0"/>
          <w:snapToGrid w:val="0"/>
          <w:szCs w:val="20"/>
        </w:rPr>
        <w:lastRenderedPageBreak/>
        <w:t>6.5.7.3.1</w:t>
      </w:r>
      <w:commentRangeEnd w:id="1004"/>
      <w:r w:rsidR="006D48D7">
        <w:rPr>
          <w:rStyle w:val="CommentReference"/>
          <w:b w:val="0"/>
          <w:bCs w:val="0"/>
          <w:i w:val="0"/>
          <w:iCs w:val="0"/>
        </w:rPr>
        <w:commentReference w:id="1004"/>
      </w:r>
      <w:r>
        <w:tab/>
      </w:r>
      <w:r w:rsidRPr="00A31FDB">
        <w:rPr>
          <w:i w:val="0"/>
          <w:iCs w:val="0"/>
          <w:snapToGrid w:val="0"/>
          <w:szCs w:val="20"/>
        </w:rPr>
        <w:t>Determination of Real-Time On-Line Reliability Deployment Price Adder</w:t>
      </w:r>
      <w:bookmarkEnd w:id="932"/>
    </w:p>
    <w:p w14:paraId="5AC96D53" w14:textId="77777777" w:rsidR="00C15F42" w:rsidRPr="00C15F42" w:rsidRDefault="00C15F42" w:rsidP="00C15F42">
      <w:pPr>
        <w:spacing w:after="240"/>
        <w:ind w:left="720" w:hanging="720"/>
        <w:rPr>
          <w:rFonts w:eastAsia="Times New Roman"/>
          <w:szCs w:val="20"/>
        </w:rPr>
      </w:pPr>
      <w:r w:rsidRPr="00C15F42">
        <w:rPr>
          <w:rFonts w:eastAsia="Times New Roman"/>
          <w:szCs w:val="20"/>
        </w:rPr>
        <w:t>(1)</w:t>
      </w:r>
      <w:r w:rsidRPr="00C15F42">
        <w:rPr>
          <w:rFonts w:eastAsia="Times New Roman"/>
          <w:szCs w:val="20"/>
        </w:rPr>
        <w:tab/>
        <w:t>The following categories of reliability deployments are considered in the determination of the Real-Time On-Line Reliability Deployment Price Adder:</w:t>
      </w:r>
    </w:p>
    <w:p w14:paraId="7C73E8FB" w14:textId="77777777" w:rsidR="00C15F42" w:rsidRPr="00C15F42" w:rsidRDefault="00C15F42" w:rsidP="00C15F42">
      <w:pPr>
        <w:spacing w:after="240"/>
        <w:ind w:left="1440" w:hanging="720"/>
        <w:rPr>
          <w:rFonts w:eastAsia="Times New Roman"/>
          <w:szCs w:val="20"/>
        </w:rPr>
      </w:pPr>
      <w:r w:rsidRPr="00C15F42">
        <w:rPr>
          <w:rFonts w:eastAsia="Times New Roman"/>
          <w:szCs w:val="20"/>
        </w:rPr>
        <w:lastRenderedPageBreak/>
        <w:t>(a)</w:t>
      </w:r>
      <w:r w:rsidRPr="00C15F42">
        <w:rPr>
          <w:rFonts w:eastAsia="Times New Roman"/>
          <w:szCs w:val="20"/>
        </w:rPr>
        <w:tab/>
        <w:t>RUC-committed Resources, except for those whose QSEs have opted out of RUC Settlement in accordance with paragraph (14) of Section 5.5.2, Reliability Unit Commitment (RUC) Process;</w:t>
      </w:r>
    </w:p>
    <w:p w14:paraId="05BDF19A" w14:textId="77777777" w:rsidR="00C15F42" w:rsidRPr="00C15F42" w:rsidRDefault="00C15F42" w:rsidP="00C15F42">
      <w:pPr>
        <w:spacing w:after="240"/>
        <w:ind w:left="1440" w:hanging="720"/>
        <w:rPr>
          <w:rFonts w:eastAsia="Times New Roman"/>
          <w:szCs w:val="20"/>
        </w:rPr>
      </w:pPr>
      <w:r w:rsidRPr="00C15F42">
        <w:rPr>
          <w:rFonts w:eastAsia="Times New Roman"/>
          <w:szCs w:val="20"/>
        </w:rPr>
        <w:t>(b)</w:t>
      </w:r>
      <w:r w:rsidRPr="00C15F42">
        <w:rPr>
          <w:rFonts w:eastAsia="Times New Roman"/>
          <w:szCs w:val="20"/>
        </w:rPr>
        <w:tab/>
        <w:t xml:space="preserve">RMR Resources that are On-Line, including capacity secured to prevent an Emergency Condition pursuant to paragraph (4) of Section 6.5.1.1, ERCOT Control Area Authority; </w:t>
      </w:r>
    </w:p>
    <w:p w14:paraId="62EA63B4" w14:textId="77777777" w:rsidR="00C15F42" w:rsidRPr="00C15F42" w:rsidRDefault="00C15F42" w:rsidP="00C15F42">
      <w:pPr>
        <w:spacing w:after="240"/>
        <w:ind w:left="1440" w:hanging="720"/>
        <w:rPr>
          <w:rFonts w:eastAsia="Times New Roman"/>
          <w:szCs w:val="20"/>
        </w:rPr>
      </w:pPr>
      <w:r w:rsidRPr="00C15F42">
        <w:rPr>
          <w:rFonts w:eastAsia="Times New Roman"/>
          <w:szCs w:val="20"/>
        </w:rPr>
        <w:t>(c)</w:t>
      </w:r>
      <w:r w:rsidRPr="00C15F42">
        <w:rPr>
          <w:rFonts w:eastAsia="Times New Roman"/>
          <w:szCs w:val="20"/>
        </w:rPr>
        <w:tab/>
        <w:t>Deployed Load Resources other than CLRs;</w:t>
      </w:r>
    </w:p>
    <w:p w14:paraId="54FFEA86" w14:textId="77777777" w:rsidR="00C15F42" w:rsidRPr="00C15F42" w:rsidRDefault="00C15F42" w:rsidP="00C15F42">
      <w:pPr>
        <w:spacing w:after="240"/>
        <w:ind w:left="1440" w:hanging="720"/>
        <w:rPr>
          <w:rFonts w:eastAsia="Times New Roman"/>
          <w:szCs w:val="20"/>
        </w:rPr>
      </w:pPr>
      <w:r w:rsidRPr="00C15F42">
        <w:rPr>
          <w:rFonts w:eastAsia="Times New Roman"/>
          <w:szCs w:val="20"/>
        </w:rPr>
        <w:t>(d)</w:t>
      </w:r>
      <w:r w:rsidRPr="00C15F42">
        <w:rPr>
          <w:rFonts w:eastAsia="Times New Roman"/>
          <w:szCs w:val="20"/>
        </w:rPr>
        <w:tab/>
        <w:t>Deployed ERS;</w:t>
      </w:r>
    </w:p>
    <w:p w14:paraId="78D4F35D" w14:textId="77777777" w:rsidR="00C15F42" w:rsidRPr="00C15F42" w:rsidRDefault="00C15F42" w:rsidP="00C15F42">
      <w:pPr>
        <w:spacing w:after="240"/>
        <w:ind w:left="1440" w:hanging="720"/>
        <w:rPr>
          <w:rFonts w:eastAsia="Times New Roman"/>
          <w:szCs w:val="20"/>
        </w:rPr>
      </w:pPr>
      <w:r w:rsidRPr="00C15F42">
        <w:rPr>
          <w:rFonts w:eastAsia="Times New Roman"/>
          <w:szCs w:val="20"/>
        </w:rPr>
        <w:t>(e)</w:t>
      </w:r>
      <w:r w:rsidRPr="00C15F42">
        <w:rPr>
          <w:rFonts w:eastAsia="Times New Roman"/>
          <w:szCs w:val="20"/>
        </w:rPr>
        <w:tab/>
        <w:t xml:space="preserve">Real-Time DC Tie imports during an EEA where the total adjustment shall not exceed 1,250 MW in a single interval; </w:t>
      </w:r>
    </w:p>
    <w:p w14:paraId="1C892B14" w14:textId="77777777" w:rsidR="00C15F42" w:rsidRPr="00C15F42" w:rsidRDefault="00C15F42" w:rsidP="00C15F42">
      <w:pPr>
        <w:spacing w:after="240"/>
        <w:ind w:left="1440" w:hanging="720"/>
        <w:rPr>
          <w:rFonts w:eastAsia="Times New Roman"/>
          <w:szCs w:val="20"/>
        </w:rPr>
      </w:pPr>
      <w:r w:rsidRPr="00C15F42">
        <w:rPr>
          <w:rFonts w:eastAsia="Times New Roman"/>
          <w:szCs w:val="20"/>
        </w:rPr>
        <w:t>(f)</w:t>
      </w:r>
      <w:r w:rsidRPr="00C15F42">
        <w:rPr>
          <w:rFonts w:eastAsia="Times New Roman"/>
          <w:szCs w:val="20"/>
        </w:rPr>
        <w:tab/>
        <w:t xml:space="preserve">Real-Time DC Tie exports to address emergency conditions in the receiving electric grid; </w:t>
      </w:r>
    </w:p>
    <w:p w14:paraId="55464E25" w14:textId="77777777" w:rsidR="00C15F42" w:rsidRPr="00C15F42" w:rsidRDefault="00C15F42" w:rsidP="00C15F42">
      <w:pPr>
        <w:spacing w:after="240"/>
        <w:ind w:left="1440" w:hanging="720"/>
        <w:rPr>
          <w:rFonts w:eastAsia="Times New Roman"/>
          <w:szCs w:val="20"/>
        </w:rPr>
      </w:pPr>
      <w:r w:rsidRPr="00C15F42">
        <w:rPr>
          <w:rFonts w:eastAsia="Times New Roman"/>
          <w:szCs w:val="20"/>
        </w:rPr>
        <w:t>(g)</w:t>
      </w:r>
      <w:r w:rsidRPr="00C15F42">
        <w:rPr>
          <w:rFonts w:eastAsia="Times New Roman"/>
          <w:szCs w:val="20"/>
        </w:rPr>
        <w:tab/>
        <w:t>Energy delivered to ERCOT through registered Block Load Transfers (BLTs) during an EEA;</w:t>
      </w:r>
    </w:p>
    <w:p w14:paraId="0530BDE8" w14:textId="77777777" w:rsidR="00C15F42" w:rsidRPr="00C15F42" w:rsidRDefault="00C15F42" w:rsidP="00C15F42">
      <w:pPr>
        <w:spacing w:after="240"/>
        <w:ind w:left="1440" w:hanging="720"/>
        <w:rPr>
          <w:rFonts w:eastAsia="Times New Roman"/>
          <w:szCs w:val="20"/>
        </w:rPr>
      </w:pPr>
      <w:r w:rsidRPr="00C15F42">
        <w:rPr>
          <w:rFonts w:eastAsia="Times New Roman"/>
          <w:szCs w:val="20"/>
        </w:rPr>
        <w:t>(h)</w:t>
      </w:r>
      <w:r w:rsidRPr="00C15F42">
        <w:rPr>
          <w:rFonts w:eastAsia="Times New Roman"/>
          <w:szCs w:val="20"/>
        </w:rPr>
        <w:tab/>
        <w:t>Energy delivered from ERCOT to another power pool through registered BLTs during emergency conditions in the receiving electric grid; and</w:t>
      </w:r>
    </w:p>
    <w:p w14:paraId="39F2264D" w14:textId="77777777" w:rsidR="00C15F42" w:rsidRPr="00C15F42" w:rsidRDefault="00C15F42" w:rsidP="00C15F42">
      <w:pPr>
        <w:spacing w:after="240"/>
        <w:ind w:left="1440" w:hanging="720"/>
        <w:rPr>
          <w:rFonts w:eastAsia="Times New Roman"/>
          <w:szCs w:val="20"/>
        </w:rPr>
      </w:pPr>
      <w:r w:rsidRPr="00C15F42">
        <w:rPr>
          <w:rFonts w:eastAsia="Times New Roman"/>
          <w:szCs w:val="20"/>
        </w:rPr>
        <w:t>(i)</w:t>
      </w:r>
      <w:r w:rsidRPr="00C15F42">
        <w:rPr>
          <w:rFonts w:eastAsia="Times New Roman"/>
          <w:szCs w:val="20"/>
        </w:rPr>
        <w:tab/>
        <w:t>ERCOT-directed firm Load shed during EEA Level 3, as described in paragraph (3) of Section 6.5.9.4.2, EEA Levels.</w:t>
      </w:r>
    </w:p>
    <w:p w14:paraId="19B43A95" w14:textId="77777777" w:rsidR="00C15F42" w:rsidRPr="00C15F42" w:rsidRDefault="00C15F42" w:rsidP="00C15F42">
      <w:pPr>
        <w:spacing w:after="240"/>
        <w:ind w:left="720" w:hanging="720"/>
        <w:rPr>
          <w:rFonts w:eastAsia="Times New Roman"/>
          <w:szCs w:val="20"/>
        </w:rPr>
      </w:pPr>
      <w:r w:rsidRPr="00C15F42">
        <w:rPr>
          <w:rFonts w:eastAsia="Times New Roman"/>
          <w:szCs w:val="20"/>
        </w:rPr>
        <w:t>(2)</w:t>
      </w:r>
      <w:r w:rsidRPr="00C15F42">
        <w:rPr>
          <w:rFonts w:eastAsia="Times New Roman"/>
          <w:szCs w:val="20"/>
        </w:rPr>
        <w:tab/>
        <w:t xml:space="preserve">The Real-Time On-Line Reliability Deployment Price Adder is an estimation of the impact </w:t>
      </w:r>
      <w:proofErr w:type="gramStart"/>
      <w:r w:rsidRPr="00C15F42">
        <w:rPr>
          <w:rFonts w:eastAsia="Times New Roman"/>
          <w:szCs w:val="20"/>
        </w:rPr>
        <w:t>to</w:t>
      </w:r>
      <w:proofErr w:type="gramEnd"/>
      <w:r w:rsidRPr="00C15F42">
        <w:rPr>
          <w:rFonts w:eastAsia="Times New Roman"/>
          <w:szCs w:val="20"/>
        </w:rPr>
        <w:t xml:space="preserve"> energy prices due to the above categories of reliability deployments.  For intervals where there </w:t>
      </w:r>
      <w:proofErr w:type="gramStart"/>
      <w:r w:rsidRPr="00C15F42">
        <w:rPr>
          <w:rFonts w:eastAsia="Times New Roman"/>
          <w:szCs w:val="20"/>
        </w:rPr>
        <w:t>are</w:t>
      </w:r>
      <w:proofErr w:type="gramEnd"/>
      <w:r w:rsidRPr="00C15F42">
        <w:rPr>
          <w:rFonts w:eastAsia="Times New Roman"/>
          <w:szCs w:val="20"/>
        </w:rPr>
        <w:t xml:space="preserve"> reliability deployments as described in paragraph (1) above, after the two-step SCED process </w:t>
      </w:r>
      <w:proofErr w:type="gramStart"/>
      <w:r w:rsidRPr="00C15F42">
        <w:rPr>
          <w:rFonts w:eastAsia="Times New Roman"/>
          <w:szCs w:val="20"/>
        </w:rPr>
        <w:t>and also</w:t>
      </w:r>
      <w:proofErr w:type="gramEnd"/>
      <w:r w:rsidRPr="00C15F42">
        <w:rPr>
          <w:rFonts w:eastAsia="Times New Roman"/>
          <w:szCs w:val="20"/>
        </w:rPr>
        <w:t xml:space="preserve"> after the Real-Time On-Line Reserve Price Adder and Real-Time Off-Line Reserve Price Adder have been determined, the Real-Time On-Line Reliability Deployment Price Adder is determined as follows:</w:t>
      </w:r>
    </w:p>
    <w:p w14:paraId="32381B1B" w14:textId="77777777" w:rsidR="00C15F42" w:rsidRPr="00C15F42" w:rsidRDefault="00C15F42" w:rsidP="00C15F42">
      <w:pPr>
        <w:spacing w:after="240"/>
        <w:ind w:left="1440" w:hanging="720"/>
        <w:rPr>
          <w:rFonts w:eastAsia="Times New Roman"/>
          <w:szCs w:val="20"/>
        </w:rPr>
      </w:pPr>
      <w:r w:rsidRPr="00C15F42">
        <w:rPr>
          <w:rFonts w:eastAsia="Times New Roman"/>
          <w:szCs w:val="20"/>
        </w:rPr>
        <w:t>(a)</w:t>
      </w:r>
      <w:r w:rsidRPr="00C15F42">
        <w:rPr>
          <w:rFonts w:eastAsia="Times New Roman"/>
          <w:szCs w:val="20"/>
        </w:rPr>
        <w:tab/>
        <w:t>For RUC-committed Resources with a telemetered Resource Status of ONRUC and for RMR Resources that are On-Line, set the LSL, LASL, and LDL to zero.</w:t>
      </w:r>
    </w:p>
    <w:p w14:paraId="2D749E65" w14:textId="77777777" w:rsidR="00C15F42" w:rsidRPr="00C15F42" w:rsidRDefault="00C15F42" w:rsidP="00C15F42">
      <w:pPr>
        <w:spacing w:after="240"/>
        <w:ind w:left="1440" w:hanging="720"/>
        <w:rPr>
          <w:rFonts w:eastAsia="Times New Roman"/>
          <w:szCs w:val="20"/>
        </w:rPr>
      </w:pPr>
      <w:r w:rsidRPr="00C15F42">
        <w:rPr>
          <w:rFonts w:eastAsia="Times New Roman"/>
          <w:szCs w:val="20"/>
        </w:rPr>
        <w:t>(b)</w:t>
      </w:r>
      <w:r w:rsidRPr="00C15F42">
        <w:rPr>
          <w:rFonts w:eastAsia="Times New Roman"/>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6DED5C62" w14:textId="77777777" w:rsidR="00C15F42" w:rsidRPr="00C15F42" w:rsidRDefault="00C15F42" w:rsidP="00C15F42">
      <w:pPr>
        <w:spacing w:after="240"/>
        <w:ind w:left="1440" w:hanging="720"/>
        <w:rPr>
          <w:rFonts w:eastAsia="Times New Roman"/>
          <w:szCs w:val="20"/>
        </w:rPr>
      </w:pPr>
      <w:r w:rsidRPr="00C15F42">
        <w:rPr>
          <w:rFonts w:eastAsia="Times New Roman"/>
          <w:szCs w:val="20"/>
        </w:rPr>
        <w:t xml:space="preserve">(c) </w:t>
      </w:r>
      <w:r w:rsidRPr="00C15F42">
        <w:rPr>
          <w:rFonts w:eastAsia="Times New Roman"/>
          <w:szCs w:val="20"/>
        </w:rPr>
        <w:tab/>
        <w:t xml:space="preserve">For all other Generation Resources excluding ones with a telemetered status of ONRUC, ONTEST, STARTUP, SHUTDOWN, </w:t>
      </w:r>
      <w:proofErr w:type="gramStart"/>
      <w:r w:rsidRPr="00C15F42">
        <w:rPr>
          <w:rFonts w:eastAsia="Times New Roman"/>
          <w:szCs w:val="20"/>
        </w:rPr>
        <w:t>and also</w:t>
      </w:r>
      <w:proofErr w:type="gramEnd"/>
      <w:r w:rsidRPr="00C15F42">
        <w:rPr>
          <w:rFonts w:eastAsia="Times New Roman"/>
          <w:szCs w:val="20"/>
        </w:rPr>
        <w:t xml:space="preserve"> excluding RMR Resources that are On-Line and excluding Generation Resources with a telemetered output less than 95% of LSL:</w:t>
      </w:r>
    </w:p>
    <w:p w14:paraId="45FE17AF" w14:textId="77777777" w:rsidR="00C15F42" w:rsidRPr="00C15F42" w:rsidRDefault="00C15F42" w:rsidP="00C15F42">
      <w:pPr>
        <w:spacing w:after="240"/>
        <w:ind w:left="2160" w:hanging="720"/>
        <w:rPr>
          <w:rFonts w:eastAsia="Times New Roman"/>
          <w:szCs w:val="20"/>
        </w:rPr>
      </w:pPr>
      <w:r w:rsidRPr="00C15F42">
        <w:rPr>
          <w:rFonts w:eastAsia="Times New Roman"/>
          <w:szCs w:val="20"/>
        </w:rPr>
        <w:lastRenderedPageBreak/>
        <w:t xml:space="preserve">(i)  </w:t>
      </w:r>
      <w:r w:rsidRPr="00C15F42">
        <w:rPr>
          <w:rFonts w:eastAsia="Times New Roman"/>
          <w:szCs w:val="20"/>
        </w:rPr>
        <w:tab/>
        <w:t xml:space="preserve">Set LDL to the greater of Aggregated Resource Output - (60 minutes * SCED </w:t>
      </w:r>
      <w:proofErr w:type="gramStart"/>
      <w:r w:rsidRPr="00C15F42">
        <w:rPr>
          <w:rFonts w:eastAsia="Times New Roman"/>
          <w:szCs w:val="20"/>
        </w:rPr>
        <w:t>Down Ramp</w:t>
      </w:r>
      <w:proofErr w:type="gramEnd"/>
      <w:r w:rsidRPr="00C15F42">
        <w:rPr>
          <w:rFonts w:eastAsia="Times New Roman"/>
          <w:szCs w:val="20"/>
        </w:rPr>
        <w:t xml:space="preserve"> Rate), or LASL; and</w:t>
      </w:r>
    </w:p>
    <w:p w14:paraId="3FDF669F" w14:textId="77777777" w:rsidR="00C15F42" w:rsidRPr="00C15F42" w:rsidRDefault="00C15F42" w:rsidP="00C15F42">
      <w:pPr>
        <w:spacing w:after="240"/>
        <w:ind w:left="2160" w:hanging="720"/>
        <w:rPr>
          <w:rFonts w:eastAsia="Times New Roman"/>
          <w:szCs w:val="20"/>
        </w:rPr>
      </w:pPr>
      <w:r w:rsidRPr="00C15F42">
        <w:rPr>
          <w:rFonts w:eastAsia="Times New Roman"/>
          <w:szCs w:val="20"/>
        </w:rPr>
        <w:t>(ii)       Set HDL to the lesser of Aggregated Resource Output + (60 minutes*SCED Up Ramp Rate), or HASL.</w:t>
      </w:r>
    </w:p>
    <w:p w14:paraId="7870B7A0" w14:textId="77777777" w:rsidR="00C15F42" w:rsidRPr="00C15F42" w:rsidRDefault="00C15F42" w:rsidP="00C15F42">
      <w:pPr>
        <w:spacing w:after="240"/>
        <w:ind w:left="1440" w:hanging="720"/>
        <w:rPr>
          <w:rFonts w:eastAsia="Times New Roman"/>
          <w:szCs w:val="20"/>
        </w:rPr>
      </w:pPr>
      <w:r w:rsidRPr="00C15F42">
        <w:rPr>
          <w:rFonts w:eastAsia="Times New Roman"/>
          <w:szCs w:val="20"/>
        </w:rPr>
        <w:t xml:space="preserve">(d) </w:t>
      </w:r>
      <w:r w:rsidRPr="00C15F42">
        <w:rPr>
          <w:rFonts w:eastAsia="Times New Roman"/>
          <w:szCs w:val="20"/>
        </w:rPr>
        <w:tab/>
        <w:t>For all CLRs excluding ones with a telemetered status of OUTL:</w:t>
      </w:r>
    </w:p>
    <w:p w14:paraId="17417B79" w14:textId="77777777" w:rsidR="00C15F42" w:rsidRPr="00C15F42" w:rsidRDefault="00C15F42" w:rsidP="00C15F42">
      <w:pPr>
        <w:spacing w:after="240"/>
        <w:ind w:left="2160" w:hanging="720"/>
        <w:rPr>
          <w:rFonts w:eastAsia="Times New Roman"/>
          <w:szCs w:val="20"/>
        </w:rPr>
      </w:pPr>
      <w:r w:rsidRPr="00C15F42">
        <w:rPr>
          <w:rFonts w:eastAsia="Times New Roman"/>
          <w:szCs w:val="20"/>
        </w:rPr>
        <w:t xml:space="preserve">(i)  </w:t>
      </w:r>
      <w:r w:rsidRPr="00C15F42">
        <w:rPr>
          <w:rFonts w:eastAsia="Times New Roman"/>
          <w:szCs w:val="20"/>
        </w:rPr>
        <w:tab/>
        <w:t>Set LDL to the greater of Aggregated Resource Output - (60 minutes * SCED Up Ramp Rate), or LASL; and</w:t>
      </w:r>
    </w:p>
    <w:p w14:paraId="462A9EA8" w14:textId="77777777" w:rsidR="00C15F42" w:rsidRPr="00C15F42" w:rsidRDefault="00C15F42" w:rsidP="00C15F42">
      <w:pPr>
        <w:spacing w:after="240"/>
        <w:ind w:left="2160" w:hanging="720"/>
        <w:rPr>
          <w:rFonts w:eastAsia="Times New Roman"/>
          <w:szCs w:val="20"/>
        </w:rPr>
      </w:pPr>
      <w:r w:rsidRPr="00C15F42">
        <w:rPr>
          <w:rFonts w:eastAsia="Times New Roman"/>
          <w:szCs w:val="20"/>
        </w:rPr>
        <w:t>(ii)       Set HDL to the lesser of Aggregated Resource Output + (60 minutes*SCED Down Ramp Rate), or HASL.</w:t>
      </w:r>
    </w:p>
    <w:p w14:paraId="6C157ABB" w14:textId="77777777" w:rsidR="00C15F42" w:rsidRPr="00C15F42" w:rsidRDefault="00C15F42" w:rsidP="00C15F42">
      <w:pPr>
        <w:spacing w:after="240"/>
        <w:ind w:left="1440" w:hanging="720"/>
        <w:rPr>
          <w:rFonts w:eastAsia="Times New Roman"/>
          <w:szCs w:val="20"/>
        </w:rPr>
      </w:pPr>
      <w:r w:rsidRPr="00C15F42">
        <w:rPr>
          <w:rFonts w:eastAsia="Times New Roman"/>
          <w:szCs w:val="20"/>
        </w:rPr>
        <w:t>(e)</w:t>
      </w:r>
      <w:r w:rsidRPr="00C15F42">
        <w:rPr>
          <w:rFonts w:eastAsia="Times New Roman"/>
          <w:szCs w:val="20"/>
        </w:rPr>
        <w:tab/>
        <w:t xml:space="preserve">Add the deployed MW from Load Resources that are not CLRs and that are providing RRS or ECRS to GTBD linearly ramped over the ten-minute ramp period and add the deployed MW from Load Resources that are not CLRs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0F1240C3" w14:textId="77777777" w:rsidR="00C15F42" w:rsidRPr="00C15F42" w:rsidRDefault="00C15F42" w:rsidP="00C15F42">
      <w:pPr>
        <w:spacing w:after="240"/>
        <w:ind w:left="1440" w:hanging="720"/>
        <w:rPr>
          <w:rFonts w:eastAsia="Times New Roman"/>
          <w:szCs w:val="20"/>
        </w:rPr>
      </w:pPr>
      <w:r w:rsidRPr="00C15F42">
        <w:rPr>
          <w:rFonts w:eastAsia="Times New Roman"/>
          <w:szCs w:val="20"/>
        </w:rPr>
        <w:t xml:space="preserve">(f) </w:t>
      </w:r>
      <w:r w:rsidRPr="00C15F42">
        <w:rPr>
          <w:rFonts w:eastAsia="Times New Roman"/>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C15F42">
        <w:rPr>
          <w:rFonts w:eastAsia="Times New Roman"/>
          <w:szCs w:val="20"/>
        </w:rPr>
        <w:t>RHours</w:t>
      </w:r>
      <w:proofErr w:type="spellEnd"/>
      <w:r w:rsidRPr="00C15F42">
        <w:rPr>
          <w:rFonts w:eastAsia="Times New Roman"/>
          <w:szCs w:val="20"/>
        </w:rPr>
        <w:t>”).</w:t>
      </w:r>
    </w:p>
    <w:p w14:paraId="4A4B30D0" w14:textId="77777777" w:rsidR="00C15F42" w:rsidRPr="00C15F42" w:rsidRDefault="00C15F42" w:rsidP="00C15F42">
      <w:pPr>
        <w:rPr>
          <w:rFonts w:eastAsia="Times New Roman"/>
          <w:iCs/>
          <w:szCs w:val="20"/>
        </w:rPr>
      </w:pPr>
      <w:r w:rsidRPr="00C15F42">
        <w:rPr>
          <w:rFonts w:eastAsia="Times New Roman"/>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C15F42" w:rsidRPr="00C15F42" w14:paraId="5EDA8DF7" w14:textId="77777777" w:rsidTr="00CF6727">
        <w:trPr>
          <w:trHeight w:val="351"/>
          <w:tblHeader/>
        </w:trPr>
        <w:tc>
          <w:tcPr>
            <w:tcW w:w="1448" w:type="dxa"/>
          </w:tcPr>
          <w:p w14:paraId="419C6957" w14:textId="77777777" w:rsidR="00C15F42" w:rsidRPr="00C15F42" w:rsidRDefault="00C15F42" w:rsidP="00C15F42">
            <w:pPr>
              <w:spacing w:after="120"/>
              <w:rPr>
                <w:rFonts w:eastAsia="Times New Roman"/>
                <w:b/>
                <w:iCs/>
                <w:sz w:val="20"/>
                <w:szCs w:val="20"/>
              </w:rPr>
            </w:pPr>
            <w:r w:rsidRPr="00C15F42">
              <w:rPr>
                <w:rFonts w:eastAsia="Times New Roman"/>
                <w:b/>
                <w:iCs/>
                <w:sz w:val="20"/>
                <w:szCs w:val="20"/>
              </w:rPr>
              <w:t>Parameter</w:t>
            </w:r>
          </w:p>
        </w:tc>
        <w:tc>
          <w:tcPr>
            <w:tcW w:w="1702" w:type="dxa"/>
          </w:tcPr>
          <w:p w14:paraId="2881F6EA" w14:textId="77777777" w:rsidR="00C15F42" w:rsidRPr="00C15F42" w:rsidRDefault="00C15F42" w:rsidP="00C15F42">
            <w:pPr>
              <w:spacing w:after="120"/>
              <w:rPr>
                <w:rFonts w:eastAsia="Times New Roman"/>
                <w:b/>
                <w:iCs/>
                <w:sz w:val="20"/>
                <w:szCs w:val="20"/>
              </w:rPr>
            </w:pPr>
            <w:r w:rsidRPr="00C15F42">
              <w:rPr>
                <w:rFonts w:eastAsia="Times New Roman"/>
                <w:b/>
                <w:iCs/>
                <w:sz w:val="20"/>
                <w:szCs w:val="20"/>
              </w:rPr>
              <w:t>Unit</w:t>
            </w:r>
          </w:p>
        </w:tc>
        <w:tc>
          <w:tcPr>
            <w:tcW w:w="6120" w:type="dxa"/>
          </w:tcPr>
          <w:p w14:paraId="1CEA2D5A" w14:textId="77777777" w:rsidR="00C15F42" w:rsidRPr="00C15F42" w:rsidRDefault="00C15F42" w:rsidP="00C15F42">
            <w:pPr>
              <w:spacing w:after="120"/>
              <w:rPr>
                <w:rFonts w:eastAsia="Times New Roman"/>
                <w:b/>
                <w:iCs/>
                <w:sz w:val="20"/>
                <w:szCs w:val="20"/>
              </w:rPr>
            </w:pPr>
            <w:r w:rsidRPr="00C15F42">
              <w:rPr>
                <w:rFonts w:eastAsia="Times New Roman"/>
                <w:b/>
                <w:iCs/>
                <w:sz w:val="20"/>
                <w:szCs w:val="20"/>
              </w:rPr>
              <w:t>Current Value*</w:t>
            </w:r>
          </w:p>
        </w:tc>
      </w:tr>
      <w:tr w:rsidR="00C15F42" w:rsidRPr="00C15F42" w14:paraId="01A4E2C7" w14:textId="77777777" w:rsidTr="00CF6727">
        <w:trPr>
          <w:trHeight w:val="519"/>
        </w:trPr>
        <w:tc>
          <w:tcPr>
            <w:tcW w:w="1448" w:type="dxa"/>
          </w:tcPr>
          <w:p w14:paraId="01852662" w14:textId="77777777" w:rsidR="00C15F42" w:rsidRPr="00C15F42" w:rsidRDefault="00C15F42" w:rsidP="00C15F42">
            <w:pPr>
              <w:spacing w:after="60"/>
              <w:rPr>
                <w:rFonts w:eastAsia="Times New Roman"/>
                <w:iCs/>
                <w:sz w:val="20"/>
                <w:szCs w:val="20"/>
              </w:rPr>
            </w:pPr>
            <w:proofErr w:type="spellStart"/>
            <w:r w:rsidRPr="00C15F42">
              <w:rPr>
                <w:rFonts w:eastAsia="Times New Roman"/>
                <w:iCs/>
                <w:sz w:val="20"/>
                <w:szCs w:val="20"/>
              </w:rPr>
              <w:t>RHours</w:t>
            </w:r>
            <w:proofErr w:type="spellEnd"/>
          </w:p>
        </w:tc>
        <w:tc>
          <w:tcPr>
            <w:tcW w:w="1702" w:type="dxa"/>
          </w:tcPr>
          <w:p w14:paraId="6C1E356C" w14:textId="77777777" w:rsidR="00C15F42" w:rsidRPr="00C15F42" w:rsidRDefault="00C15F42" w:rsidP="00C15F42">
            <w:pPr>
              <w:spacing w:after="60"/>
              <w:rPr>
                <w:rFonts w:eastAsia="Times New Roman"/>
                <w:iCs/>
                <w:sz w:val="20"/>
                <w:szCs w:val="20"/>
              </w:rPr>
            </w:pPr>
            <w:r w:rsidRPr="00C15F42">
              <w:rPr>
                <w:rFonts w:eastAsia="Times New Roman"/>
                <w:iCs/>
                <w:sz w:val="20"/>
                <w:szCs w:val="20"/>
              </w:rPr>
              <w:t>Hours</w:t>
            </w:r>
          </w:p>
        </w:tc>
        <w:tc>
          <w:tcPr>
            <w:tcW w:w="6120" w:type="dxa"/>
          </w:tcPr>
          <w:p w14:paraId="5DF45670" w14:textId="77777777" w:rsidR="00C15F42" w:rsidRPr="00C15F42" w:rsidRDefault="00C15F42" w:rsidP="00C15F42">
            <w:pPr>
              <w:spacing w:after="60"/>
              <w:rPr>
                <w:rFonts w:eastAsia="Times New Roman"/>
                <w:iCs/>
                <w:sz w:val="20"/>
                <w:szCs w:val="20"/>
              </w:rPr>
            </w:pPr>
            <w:r w:rsidRPr="00C15F42">
              <w:rPr>
                <w:rFonts w:eastAsia="Times New Roman"/>
                <w:iCs/>
                <w:sz w:val="20"/>
                <w:szCs w:val="20"/>
              </w:rPr>
              <w:t>4.5</w:t>
            </w:r>
          </w:p>
        </w:tc>
      </w:tr>
      <w:tr w:rsidR="00C15F42" w:rsidRPr="00C15F42" w14:paraId="6E05EA97" w14:textId="77777777" w:rsidTr="00CF6727">
        <w:trPr>
          <w:trHeight w:val="519"/>
        </w:trPr>
        <w:tc>
          <w:tcPr>
            <w:tcW w:w="9270" w:type="dxa"/>
            <w:gridSpan w:val="3"/>
          </w:tcPr>
          <w:p w14:paraId="2D9CA8D6" w14:textId="54759E4A" w:rsidR="00C15F42" w:rsidRPr="00C15F42" w:rsidRDefault="00C15F42" w:rsidP="00C15F42">
            <w:pPr>
              <w:spacing w:after="60"/>
              <w:rPr>
                <w:rFonts w:eastAsia="Times New Roman"/>
                <w:iCs/>
                <w:sz w:val="20"/>
                <w:szCs w:val="20"/>
              </w:rPr>
            </w:pPr>
            <w:r w:rsidRPr="00C15F42">
              <w:rPr>
                <w:rFonts w:eastAsia="Times New Roman"/>
                <w:iCs/>
                <w:sz w:val="20"/>
                <w:szCs w:val="20"/>
              </w:rPr>
              <w:t xml:space="preserve">* Changes to the current value of the parameter(s) referenced in this table above may be recommended by TAC and </w:t>
            </w:r>
            <w:del w:id="1005" w:author="ERCOT" w:date="2025-10-24T21:04:00Z">
              <w:r w:rsidRPr="00C15F42">
                <w:rPr>
                  <w:rFonts w:eastAsia="Times New Roman"/>
                  <w:iCs/>
                  <w:sz w:val="20"/>
                  <w:szCs w:val="20"/>
                </w:rPr>
                <w:delText xml:space="preserve">approved by </w:delText>
              </w:r>
            </w:del>
            <w:r w:rsidRPr="00C15F42">
              <w:rPr>
                <w:rFonts w:eastAsia="Times New Roman"/>
                <w:iCs/>
                <w:sz w:val="20"/>
                <w:szCs w:val="20"/>
              </w:rPr>
              <w:t>the ERCOT Board</w:t>
            </w:r>
            <w:ins w:id="1006" w:author="ERCOT" w:date="2025-10-24T21:04:00Z">
              <w:r w:rsidR="1CDEB115" w:rsidRPr="4CD90589">
                <w:rPr>
                  <w:rFonts w:eastAsia="Times New Roman"/>
                  <w:sz w:val="20"/>
                  <w:szCs w:val="20"/>
                </w:rPr>
                <w:t xml:space="preserve"> and approved by the Public Utility Commission of Texas (PUCT)</w:t>
              </w:r>
            </w:ins>
            <w:r w:rsidRPr="4CD90589">
              <w:rPr>
                <w:rFonts w:eastAsia="Times New Roman"/>
                <w:sz w:val="20"/>
                <w:szCs w:val="20"/>
              </w:rPr>
              <w:t>.</w:t>
            </w:r>
            <w:r w:rsidRPr="00C15F42">
              <w:rPr>
                <w:rFonts w:eastAsia="Times New Roman"/>
                <w:iCs/>
                <w:sz w:val="20"/>
                <w:szCs w:val="20"/>
              </w:rPr>
              <w:t xml:space="preserve">  ERCOT shall update parameter values on the first day of the month following </w:t>
            </w:r>
            <w:del w:id="1007" w:author="ERCOT" w:date="2025-10-24T21:04:00Z">
              <w:r w:rsidRPr="00C15F42">
                <w:rPr>
                  <w:rFonts w:eastAsia="Times New Roman"/>
                  <w:iCs/>
                  <w:sz w:val="20"/>
                  <w:szCs w:val="20"/>
                </w:rPr>
                <w:delText>ERCOT Board</w:delText>
              </w:r>
            </w:del>
            <w:ins w:id="1008" w:author="ERCOT" w:date="2025-10-24T21:04:00Z">
              <w:r w:rsidR="58847064" w:rsidRPr="4CD90589">
                <w:rPr>
                  <w:rFonts w:eastAsia="Times New Roman"/>
                  <w:sz w:val="20"/>
                  <w:szCs w:val="20"/>
                </w:rPr>
                <w:t>PUCT</w:t>
              </w:r>
            </w:ins>
            <w:r w:rsidRPr="00C15F42">
              <w:rPr>
                <w:rFonts w:eastAsia="Times New Roman"/>
                <w:iCs/>
                <w:sz w:val="20"/>
                <w:szCs w:val="20"/>
              </w:rPr>
              <w:t xml:space="preserve"> approval unless otherwise directed</w:t>
            </w:r>
            <w:del w:id="1009" w:author="ERCOT" w:date="2025-10-24T21:04:00Z">
              <w:r w:rsidRPr="00C15F42">
                <w:rPr>
                  <w:rFonts w:eastAsia="Times New Roman"/>
                  <w:iCs/>
                  <w:sz w:val="20"/>
                  <w:szCs w:val="20"/>
                </w:rPr>
                <w:delText xml:space="preserve"> by the ERCOT Board</w:delText>
              </w:r>
            </w:del>
            <w:r w:rsidRPr="00C15F42">
              <w:rPr>
                <w:rFonts w:eastAsia="Times New Roman"/>
                <w:iCs/>
                <w:sz w:val="20"/>
                <w:szCs w:val="20"/>
              </w:rPr>
              <w:t xml:space="preserve">.  ERCOT shall provide a Market Notice prior to implementation of a revised parameter value.    </w:t>
            </w:r>
          </w:p>
        </w:tc>
      </w:tr>
    </w:tbl>
    <w:p w14:paraId="740587D2" w14:textId="77777777" w:rsidR="00C15F42" w:rsidRPr="00C15F42" w:rsidRDefault="00C15F42" w:rsidP="00C15F42">
      <w:pPr>
        <w:spacing w:before="240" w:after="240"/>
        <w:ind w:left="1440" w:hanging="720"/>
        <w:rPr>
          <w:rFonts w:eastAsia="Times New Roman"/>
          <w:szCs w:val="20"/>
        </w:rPr>
      </w:pPr>
      <w:r w:rsidRPr="00C15F42">
        <w:rPr>
          <w:rFonts w:eastAsia="Times New Roman"/>
          <w:szCs w:val="20"/>
        </w:rPr>
        <w:lastRenderedPageBreak/>
        <w:t>(g)</w:t>
      </w:r>
      <w:r w:rsidRPr="00C15F42">
        <w:rPr>
          <w:rFonts w:eastAsia="Times New Roman"/>
          <w:szCs w:val="20"/>
        </w:rPr>
        <w:tab/>
        <w:t>Add the MW from Real-Time DC Tie imports during an EEA to GTBD.  The amount of MW is determined from the Dispatch Instruction and should continue over the duration of time specified by the ERCOT Operator.</w:t>
      </w:r>
    </w:p>
    <w:p w14:paraId="1338672C" w14:textId="77777777" w:rsidR="00C15F42" w:rsidRPr="00C15F42" w:rsidRDefault="00C15F42" w:rsidP="00C15F42">
      <w:pPr>
        <w:spacing w:after="240"/>
        <w:ind w:left="1440" w:hanging="720"/>
        <w:rPr>
          <w:rFonts w:eastAsia="Times New Roman"/>
          <w:szCs w:val="20"/>
        </w:rPr>
      </w:pPr>
      <w:r w:rsidRPr="00C15F42">
        <w:rPr>
          <w:rFonts w:eastAsia="Times New Roman"/>
          <w:szCs w:val="20"/>
        </w:rPr>
        <w:t>(h)</w:t>
      </w:r>
      <w:r w:rsidRPr="00C15F42">
        <w:rPr>
          <w:rFonts w:eastAsia="Times New Roman"/>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75DABB67" w14:textId="77777777" w:rsidR="00C15F42" w:rsidRPr="00C15F42" w:rsidRDefault="00C15F42" w:rsidP="00C15F42">
      <w:pPr>
        <w:spacing w:after="240"/>
        <w:ind w:left="1440" w:hanging="720"/>
        <w:rPr>
          <w:rFonts w:eastAsia="Times New Roman"/>
          <w:szCs w:val="20"/>
        </w:rPr>
      </w:pPr>
      <w:r w:rsidRPr="00C15F42">
        <w:rPr>
          <w:rFonts w:eastAsia="Times New Roman"/>
          <w:szCs w:val="20"/>
        </w:rPr>
        <w:t>(i)</w:t>
      </w:r>
      <w:r w:rsidRPr="00C15F42">
        <w:rPr>
          <w:rFonts w:eastAsia="Times New Roman"/>
          <w:szCs w:val="20"/>
        </w:rPr>
        <w:tab/>
        <w:t>Add the MW from energy delivered to ERCOT through registered BLTs during an EEA to GTBD.  The amount of MW is determined from the Dispatch Instruction and should continue over the duration of time specified by the ERCOT Operator.</w:t>
      </w:r>
    </w:p>
    <w:p w14:paraId="63545600" w14:textId="77777777" w:rsidR="00C15F42" w:rsidRPr="00C15F42" w:rsidRDefault="00C15F42" w:rsidP="00C15F42">
      <w:pPr>
        <w:spacing w:after="240"/>
        <w:ind w:left="1440" w:hanging="720"/>
        <w:rPr>
          <w:rFonts w:eastAsia="Times New Roman"/>
          <w:szCs w:val="20"/>
        </w:rPr>
      </w:pPr>
      <w:r w:rsidRPr="00C15F42">
        <w:rPr>
          <w:rFonts w:eastAsia="Times New Roman"/>
          <w:szCs w:val="20"/>
        </w:rPr>
        <w:t>(j)</w:t>
      </w:r>
      <w:r w:rsidRPr="00C15F42">
        <w:rPr>
          <w:rFonts w:eastAsia="Times New Roman"/>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35743A4F" w14:textId="77777777" w:rsidR="00C15F42" w:rsidRPr="00C15F42" w:rsidRDefault="00C15F42" w:rsidP="00C15F42">
      <w:pPr>
        <w:spacing w:after="240"/>
        <w:ind w:left="1440" w:hanging="720"/>
        <w:rPr>
          <w:rFonts w:eastAsia="Times New Roman"/>
          <w:szCs w:val="20"/>
        </w:rPr>
      </w:pPr>
      <w:r w:rsidRPr="00C15F42">
        <w:rPr>
          <w:rFonts w:eastAsia="Times New Roman"/>
          <w:szCs w:val="20"/>
        </w:rPr>
        <w:t>(k)</w:t>
      </w:r>
      <w:r w:rsidRPr="00C15F42">
        <w:rPr>
          <w:rFonts w:eastAsia="Times New Roman"/>
          <w:szCs w:val="20"/>
        </w:rPr>
        <w:tab/>
        <w:t>Perform a SCED with changes to the inputs in items (a) through (j) above, considering only Competitive Constraints and the non-mitigated Energy Offer Curves.</w:t>
      </w:r>
    </w:p>
    <w:p w14:paraId="46EDA94A" w14:textId="77777777" w:rsidR="00C15F42" w:rsidRPr="00C15F42" w:rsidRDefault="00C15F42" w:rsidP="00C15F42">
      <w:pPr>
        <w:spacing w:after="240"/>
        <w:ind w:left="1440" w:hanging="720"/>
        <w:rPr>
          <w:rFonts w:eastAsia="Times New Roman"/>
          <w:szCs w:val="20"/>
        </w:rPr>
      </w:pPr>
      <w:r w:rsidRPr="00C15F42">
        <w:rPr>
          <w:rFonts w:eastAsia="Times New Roman"/>
          <w:szCs w:val="20"/>
        </w:rPr>
        <w:t>(l)</w:t>
      </w:r>
      <w:r w:rsidRPr="00C15F42">
        <w:rPr>
          <w:rFonts w:eastAsia="Times New Roman"/>
          <w:szCs w:val="20"/>
        </w:rPr>
        <w:tab/>
        <w:t>Perform mitigation on the submitted Energy Offer Curves using the LMPs from the previous step as the reference LMP.</w:t>
      </w:r>
    </w:p>
    <w:p w14:paraId="26844564" w14:textId="77777777" w:rsidR="00C15F42" w:rsidRPr="00C15F42" w:rsidRDefault="00C15F42" w:rsidP="00C15F42">
      <w:pPr>
        <w:spacing w:after="240"/>
        <w:ind w:left="1440" w:hanging="720"/>
        <w:rPr>
          <w:rFonts w:eastAsia="Times New Roman"/>
          <w:szCs w:val="20"/>
        </w:rPr>
      </w:pPr>
      <w:r w:rsidRPr="00C15F42">
        <w:rPr>
          <w:rFonts w:eastAsia="Times New Roman"/>
          <w:szCs w:val="20"/>
        </w:rPr>
        <w:t>(m)</w:t>
      </w:r>
      <w:r w:rsidRPr="00C15F42">
        <w:rPr>
          <w:rFonts w:eastAsia="Times New Roman"/>
          <w:szCs w:val="20"/>
        </w:rPr>
        <w:tab/>
        <w:t>Perform a SCED with the changes to the inputs in items (a) through (j) above, considering both Competitive and Non-Competitive Constraints and the mitigated Energy Offer Curves.</w:t>
      </w:r>
    </w:p>
    <w:p w14:paraId="3B66C813" w14:textId="77777777" w:rsidR="00C15F42" w:rsidRPr="00C15F42" w:rsidRDefault="00C15F42" w:rsidP="00C15F42">
      <w:pPr>
        <w:spacing w:before="240" w:after="240"/>
        <w:ind w:left="1440" w:hanging="720"/>
        <w:rPr>
          <w:rFonts w:eastAsia="Times New Roman"/>
          <w:szCs w:val="20"/>
        </w:rPr>
      </w:pPr>
      <w:r w:rsidRPr="00C15F42">
        <w:rPr>
          <w:rFonts w:eastAsia="Times New Roman"/>
          <w:szCs w:val="20"/>
        </w:rPr>
        <w:t>(n)</w:t>
      </w:r>
      <w:r w:rsidRPr="00C15F42">
        <w:rPr>
          <w:rFonts w:eastAsia="Times New Roman"/>
          <w:szCs w:val="20"/>
        </w:rPr>
        <w:tab/>
        <w:t>Determine the positive difference between the System Lambda from item (m) above and the System Lambda of the second step in the two-step SCED process described in paragraph (10)(b) of Section 6.5.7.3, Security Constrained Economic Dispatch.</w:t>
      </w:r>
    </w:p>
    <w:p w14:paraId="711643F6" w14:textId="77777777" w:rsidR="00C15F42" w:rsidRPr="00C15F42" w:rsidRDefault="00C15F42" w:rsidP="00C15F42">
      <w:pPr>
        <w:spacing w:after="240"/>
        <w:ind w:left="1440" w:hanging="720"/>
        <w:rPr>
          <w:rFonts w:eastAsia="Times New Roman"/>
          <w:szCs w:val="20"/>
        </w:rPr>
      </w:pPr>
      <w:r w:rsidRPr="00C15F42">
        <w:rPr>
          <w:rFonts w:eastAsia="Times New Roman"/>
          <w:szCs w:val="20"/>
        </w:rPr>
        <w:t>(o)</w:t>
      </w:r>
      <w:r w:rsidRPr="00C15F42">
        <w:rPr>
          <w:rFonts w:eastAsia="Times New Roman"/>
          <w:szCs w:val="20"/>
        </w:rPr>
        <w:tab/>
        <w:t>Determine the amount given by the Value of Lost Load (VOLL) minus the sum of the System Lambda of the second step in the two step SCED process described in paragraph (10)(b) of Section 6.5.7.3 and the Real-Time On-</w:t>
      </w:r>
      <w:proofErr w:type="gramStart"/>
      <w:r w:rsidRPr="00C15F42">
        <w:rPr>
          <w:rFonts w:eastAsia="Times New Roman"/>
          <w:szCs w:val="20"/>
        </w:rPr>
        <w:t>Line Reserve</w:t>
      </w:r>
      <w:proofErr w:type="gramEnd"/>
      <w:r w:rsidRPr="00C15F42">
        <w:rPr>
          <w:rFonts w:eastAsia="Times New Roman"/>
          <w:szCs w:val="20"/>
        </w:rPr>
        <w:t xml:space="preserve"> Price Adder.</w:t>
      </w:r>
    </w:p>
    <w:p w14:paraId="7E3A2402" w14:textId="77777777" w:rsidR="00C15F42" w:rsidRPr="00C15F42" w:rsidRDefault="00C15F42" w:rsidP="00C15F42">
      <w:pPr>
        <w:spacing w:after="240"/>
        <w:ind w:left="1440" w:hanging="720"/>
        <w:rPr>
          <w:rFonts w:eastAsia="Times New Roman"/>
          <w:iCs/>
          <w:szCs w:val="20"/>
        </w:rPr>
      </w:pPr>
      <w:r w:rsidRPr="00C15F42">
        <w:rPr>
          <w:rFonts w:eastAsia="Times New Roman"/>
          <w:szCs w:val="20"/>
        </w:rPr>
        <w:t>(p)</w:t>
      </w:r>
      <w:r w:rsidRPr="00C15F42">
        <w:rPr>
          <w:rFonts w:eastAsia="Times New Roman"/>
          <w:szCs w:val="20"/>
        </w:rPr>
        <w:tab/>
        <w:t xml:space="preserve">The Real-Time On-Line Reliability Deployment Price Adder is the </w:t>
      </w:r>
      <w:proofErr w:type="gramStart"/>
      <w:r w:rsidRPr="00C15F42">
        <w:rPr>
          <w:rFonts w:eastAsia="Times New Roman"/>
          <w:szCs w:val="20"/>
        </w:rPr>
        <w:t>minimum</w:t>
      </w:r>
      <w:proofErr w:type="gramEnd"/>
      <w:r w:rsidRPr="00C15F42">
        <w:rPr>
          <w:rFonts w:eastAsia="Times New Roman"/>
          <w:szCs w:val="20"/>
        </w:rPr>
        <w:t xml:space="preserve"> of items (n) and (o) above except when ERCOT is directing firm Load shed during EEA Level 3.  When ERCOT is directing firm Load shed during EEA Level 3 to</w:t>
      </w:r>
      <w:r w:rsidRPr="00C15F42">
        <w:rPr>
          <w:rFonts w:eastAsia="Times New Roman"/>
          <w:szCs w:val="20"/>
          <w:highlight w:val="yellow"/>
        </w:rPr>
        <w:t xml:space="preserve"> </w:t>
      </w:r>
      <w:r w:rsidRPr="00C15F42">
        <w:rPr>
          <w:rFonts w:eastAsia="Times New Roman"/>
          <w:szCs w:val="20"/>
        </w:rPr>
        <w:t xml:space="preserve">either maintain sufficient PRC or stabilize grid frequency, as described in paragraph (3) of Section 6.5.9.4.2, </w:t>
      </w:r>
      <w:r w:rsidRPr="00C15F42">
        <w:rPr>
          <w:rFonts w:eastAsia="Times New Roman"/>
          <w:iCs/>
          <w:szCs w:val="20"/>
        </w:rPr>
        <w:t xml:space="preserve">the Real-Time On-Line Reliability Deployment Price Adder is the VOLL minus the sum of the System Lambda of the second step in the two-step SCED process described in paragraph (10)(b) of </w:t>
      </w:r>
      <w:r w:rsidRPr="00C15F42">
        <w:rPr>
          <w:rFonts w:eastAsia="Times New Roman"/>
          <w:iCs/>
          <w:szCs w:val="20"/>
        </w:rPr>
        <w:lastRenderedPageBreak/>
        <w:t>Section 6.5.7.3 and the Real-Time On-Line Reserve Price Adder</w:t>
      </w:r>
      <w:r w:rsidRPr="00C15F42">
        <w:rPr>
          <w:rFonts w:eastAsia="Times New Roman"/>
          <w:szCs w:val="20"/>
        </w:rPr>
        <w:t>.  Once ERCOT is no longer directing firm Load shed, as described above, the Real-Time On-Line Reliability Deployment Price Adder will again be set as the minimum of items (n) 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795340" w14:paraId="3103EDFC" w14:textId="77777777" w:rsidTr="00E62FA7">
        <w:trPr>
          <w:trHeight w:val="206"/>
        </w:trPr>
        <w:tc>
          <w:tcPr>
            <w:tcW w:w="9350" w:type="dxa"/>
            <w:shd w:val="clear" w:color="auto" w:fill="D9D9D9" w:themeFill="background1" w:themeFillShade="D9"/>
          </w:tcPr>
          <w:p w14:paraId="4AA603F5" w14:textId="77777777" w:rsidR="005345FE" w:rsidRDefault="005345FE" w:rsidP="00CF6727">
            <w:pPr>
              <w:pStyle w:val="Instructions"/>
              <w:spacing w:before="120"/>
            </w:pPr>
            <w:r>
              <w:t>[NPRR904, NPRR1006, NPRR1010, NPRR1014, NPRR1091, NPRR1105, NPRR1188, NPRR1238, and NPRR1245:  Replace applicable portions of Section 6.5.7.3.1 above with the following upon system implementation for NPRR904, NPRR1006, NPRR1014, NPRR1091, NPRR1105, NPRR1188, or NPRR1238; or upon system implementation of the Real-Time Co-Optimization (RTC) project for NPRR1010 and NPRR1245:]</w:t>
            </w:r>
          </w:p>
          <w:p w14:paraId="5DF2B554" w14:textId="77777777" w:rsidR="005345FE" w:rsidRPr="003161DC" w:rsidRDefault="005345FE" w:rsidP="00CF6727">
            <w:pPr>
              <w:keepNext/>
              <w:tabs>
                <w:tab w:val="left" w:pos="1620"/>
              </w:tabs>
              <w:spacing w:before="240" w:after="240"/>
              <w:ind w:left="1620" w:hanging="1620"/>
              <w:outlineLvl w:val="4"/>
              <w:rPr>
                <w:b/>
                <w:bCs/>
                <w:i/>
                <w:iCs/>
                <w:szCs w:val="26"/>
              </w:rPr>
            </w:pPr>
            <w:bookmarkStart w:id="1010" w:name="_Toc170303483"/>
            <w:bookmarkStart w:id="1011" w:name="_Toc175157387"/>
            <w:bookmarkStart w:id="1012" w:name="_Toc204411613"/>
            <w:r w:rsidRPr="003161DC">
              <w:rPr>
                <w:b/>
                <w:bCs/>
                <w:snapToGrid w:val="0"/>
              </w:rPr>
              <w:t>6.5.7.3.1</w:t>
            </w:r>
            <w:r w:rsidRPr="003161DC">
              <w:rPr>
                <w:b/>
                <w:bCs/>
                <w:i/>
                <w:iCs/>
                <w:szCs w:val="26"/>
              </w:rPr>
              <w:tab/>
            </w:r>
            <w:r w:rsidRPr="003161DC">
              <w:rPr>
                <w:b/>
                <w:bCs/>
                <w:snapToGrid w:val="0"/>
              </w:rPr>
              <w:t>Determination of Real-Time Reliability Deployment Price Adder</w:t>
            </w:r>
            <w:bookmarkEnd w:id="1010"/>
            <w:bookmarkEnd w:id="1011"/>
            <w:bookmarkEnd w:id="1012"/>
          </w:p>
          <w:p w14:paraId="432343DD" w14:textId="77777777" w:rsidR="005345FE" w:rsidRPr="003161DC" w:rsidRDefault="005345FE" w:rsidP="00CF6727">
            <w:pPr>
              <w:spacing w:after="240"/>
              <w:ind w:left="720" w:hanging="720"/>
            </w:pPr>
            <w:r w:rsidRPr="003161DC">
              <w:t>(1)</w:t>
            </w:r>
            <w:r w:rsidRPr="003161DC">
              <w:tab/>
              <w:t>The following categories of reliability deployments are considered in the determination of the Real-Time Reliability Deployment Price Adder</w:t>
            </w:r>
            <w:r>
              <w:t xml:space="preserve"> for Energy, and the Real-Time Reliability Deployment Price Adders for Ancillary Services</w:t>
            </w:r>
            <w:r w:rsidRPr="003161DC">
              <w:t>:</w:t>
            </w:r>
          </w:p>
          <w:p w14:paraId="3AEF41CA" w14:textId="77777777" w:rsidR="005345FE" w:rsidRPr="003161DC" w:rsidRDefault="005345FE" w:rsidP="00CF6727">
            <w:pPr>
              <w:spacing w:after="240"/>
              <w:ind w:left="1440" w:hanging="720"/>
            </w:pPr>
            <w:r w:rsidRPr="003161DC">
              <w:t>(a)</w:t>
            </w:r>
            <w:r w:rsidRPr="003161DC">
              <w:tab/>
              <w:t>RUC-committed Resources, except for those whose QSEs have opted out of RUC Settlement in accordance with paragraph (1</w:t>
            </w:r>
            <w:r>
              <w:t>4</w:t>
            </w:r>
            <w:r w:rsidRPr="003161DC">
              <w:t>) of Section 5.5.2, Reliability Unit Commitment (RUC) Process;</w:t>
            </w:r>
          </w:p>
          <w:p w14:paraId="07BBA752" w14:textId="77777777" w:rsidR="005345FE" w:rsidRPr="003161DC" w:rsidRDefault="005345FE" w:rsidP="00CF6727">
            <w:pPr>
              <w:spacing w:after="240"/>
              <w:ind w:left="1440" w:hanging="720"/>
            </w:pPr>
            <w:r w:rsidRPr="003161DC">
              <w:t>(b)</w:t>
            </w:r>
            <w:r w:rsidRPr="003161DC">
              <w:tab/>
              <w:t>RMR Resources that are On-Line, including capacity secured to prevent an Emergency Condition pursuant to paragraph (</w:t>
            </w:r>
            <w:r>
              <w:t>4</w:t>
            </w:r>
            <w:r w:rsidRPr="003161DC">
              <w:t xml:space="preserve">) of Section 6.5.1.1, ERCOT Control Area Authority; </w:t>
            </w:r>
          </w:p>
          <w:p w14:paraId="450EAC76" w14:textId="77777777" w:rsidR="005345FE" w:rsidRPr="003161DC" w:rsidRDefault="005345FE" w:rsidP="00CF6727">
            <w:pPr>
              <w:spacing w:after="240"/>
              <w:ind w:left="1440" w:hanging="720"/>
            </w:pPr>
            <w:r w:rsidRPr="003161DC">
              <w:t>(c)</w:t>
            </w:r>
            <w:r w:rsidRPr="003161DC">
              <w:tab/>
              <w:t xml:space="preserve">Deployed Load Resources other than </w:t>
            </w:r>
            <w:r>
              <w:t>CLRs</w:t>
            </w:r>
            <w:r w:rsidRPr="003161DC">
              <w:t>;</w:t>
            </w:r>
          </w:p>
          <w:p w14:paraId="5EFB0322" w14:textId="77777777" w:rsidR="005345FE" w:rsidRDefault="005345FE" w:rsidP="00CF6727">
            <w:pPr>
              <w:spacing w:after="240"/>
              <w:ind w:left="1440" w:hanging="720"/>
            </w:pPr>
            <w:r w:rsidRPr="003161DC">
              <w:t>(d)</w:t>
            </w:r>
            <w:r w:rsidRPr="003161DC">
              <w:tab/>
              <w:t>Deployed ERS;</w:t>
            </w:r>
          </w:p>
          <w:p w14:paraId="5EB40824" w14:textId="77777777" w:rsidR="005345FE" w:rsidRPr="003161DC" w:rsidRDefault="005345FE" w:rsidP="00CF6727">
            <w:pPr>
              <w:spacing w:after="240"/>
              <w:ind w:left="1440" w:hanging="720"/>
            </w:pPr>
            <w:r w:rsidRPr="003161DC">
              <w:t>(e)</w:t>
            </w:r>
            <w:r w:rsidRPr="003161DC">
              <w:tab/>
              <w:t xml:space="preserve">ERCOT-directed DC Tie imports during an EEA or transmission emergency where the total adjustment shall not exceed 1,250 MW in a single interval; </w:t>
            </w:r>
          </w:p>
          <w:p w14:paraId="3BA93049" w14:textId="77777777" w:rsidR="005345FE" w:rsidRPr="003161DC" w:rsidRDefault="005345FE" w:rsidP="00CF6727">
            <w:pPr>
              <w:spacing w:after="240"/>
              <w:ind w:left="1440" w:hanging="720"/>
            </w:pPr>
            <w:r w:rsidRPr="003161DC">
              <w:t>(f)</w:t>
            </w:r>
            <w:r w:rsidRPr="003161DC">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64AE26E0" w14:textId="77777777" w:rsidR="005345FE" w:rsidRPr="003161DC" w:rsidRDefault="005345FE" w:rsidP="00CF6727">
            <w:pPr>
              <w:spacing w:after="240"/>
              <w:ind w:left="1440" w:hanging="720"/>
            </w:pPr>
            <w:r w:rsidRPr="003161DC">
              <w:t>(g)</w:t>
            </w:r>
            <w:r w:rsidRPr="003161DC">
              <w:tab/>
              <w:t xml:space="preserve">ERCOT-directed curtailment of DC Tie imports below the </w:t>
            </w:r>
            <w:proofErr w:type="gramStart"/>
            <w:r w:rsidRPr="003161DC">
              <w:t>higher of</w:t>
            </w:r>
            <w:proofErr w:type="gramEnd"/>
            <w:r w:rsidRPr="003161DC">
              <w:t xml:space="preserve">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08164EB9" w14:textId="77777777" w:rsidR="005345FE" w:rsidRPr="003161DC" w:rsidRDefault="005345FE" w:rsidP="00CF6727">
            <w:pPr>
              <w:spacing w:after="240"/>
              <w:ind w:left="1440" w:hanging="720"/>
            </w:pPr>
            <w:r w:rsidRPr="003161DC">
              <w:t>(h)</w:t>
            </w:r>
            <w:r w:rsidRPr="003161DC">
              <w:tab/>
              <w:t xml:space="preserve">ERCOT-directed DC Tie exports to address emergency conditions in the receiving electric grid where the total adjustment shall not exceed 1,250 MW in a single interval; </w:t>
            </w:r>
          </w:p>
          <w:p w14:paraId="5AD6BF89" w14:textId="77777777" w:rsidR="005345FE" w:rsidRDefault="005345FE" w:rsidP="00CF6727">
            <w:pPr>
              <w:spacing w:after="240"/>
              <w:ind w:left="1440" w:hanging="720"/>
            </w:pPr>
            <w:r w:rsidRPr="003161DC">
              <w:rPr>
                <w:lang w:val="x-none" w:eastAsia="x-none"/>
              </w:rPr>
              <w:lastRenderedPageBreak/>
              <w:t>(i)</w:t>
            </w:r>
            <w:r w:rsidRPr="003161DC">
              <w:rPr>
                <w:lang w:val="x-none" w:eastAsia="x-none"/>
              </w:rPr>
              <w:tab/>
              <w:t xml:space="preserve">ERCOT-directed curtailment of DC Tie exports below the DC Tie advisory </w:t>
            </w:r>
            <w:r w:rsidRPr="003161DC">
              <w:rPr>
                <w:lang w:eastAsia="x-none"/>
              </w:rPr>
              <w:t>export</w:t>
            </w:r>
            <w:r w:rsidRPr="003161DC">
              <w:rPr>
                <w:lang w:val="x-none" w:eastAsia="x-none"/>
              </w:rPr>
              <w:t xml:space="preserve"> limit as of </w:t>
            </w:r>
            <w:r w:rsidRPr="003161DC">
              <w:rPr>
                <w:lang w:eastAsia="x-none"/>
              </w:rPr>
              <w:t>06</w:t>
            </w:r>
            <w:r w:rsidRPr="003161DC">
              <w:rPr>
                <w:lang w:val="x-none" w:eastAsia="x-none"/>
              </w:rPr>
              <w:t xml:space="preserve">00 in the Day-Ahead </w:t>
            </w:r>
            <w:r w:rsidRPr="003161DC">
              <w:rPr>
                <w:lang w:eastAsia="x-none"/>
              </w:rPr>
              <w:t xml:space="preserve">or subsequent advisory export limit </w:t>
            </w:r>
            <w:r w:rsidRPr="003161DC">
              <w:rPr>
                <w:lang w:val="x-none" w:eastAsia="x-none"/>
              </w:rPr>
              <w:t>during EEA, a transmission emergency, or to address local transmission system limitations where the total adjustment shall not exceed 1,250 MW in a single interval;</w:t>
            </w:r>
          </w:p>
          <w:p w14:paraId="7B7ECAAD" w14:textId="77777777" w:rsidR="005345FE" w:rsidRPr="003161DC" w:rsidRDefault="005345FE" w:rsidP="00CF6727">
            <w:pPr>
              <w:spacing w:before="240" w:after="240"/>
              <w:ind w:left="1440" w:hanging="720"/>
            </w:pPr>
            <w:r>
              <w:t>(j</w:t>
            </w:r>
            <w:r w:rsidRPr="003161DC">
              <w:t>)</w:t>
            </w:r>
            <w:r w:rsidRPr="003161DC">
              <w:tab/>
              <w:t>Energy delivered to ERCOT through registered Block Load Transf</w:t>
            </w:r>
            <w:r>
              <w:t>ers (BLTs) during an EEA;</w:t>
            </w:r>
          </w:p>
          <w:p w14:paraId="4A323BDE" w14:textId="77777777" w:rsidR="005345FE" w:rsidRDefault="005345FE" w:rsidP="00CF6727">
            <w:pPr>
              <w:spacing w:after="240"/>
              <w:ind w:left="1440" w:hanging="720"/>
            </w:pPr>
            <w:r>
              <w:t>(k</w:t>
            </w:r>
            <w:r w:rsidRPr="003161DC">
              <w:t>)</w:t>
            </w:r>
            <w:r w:rsidRPr="003161DC">
              <w:tab/>
              <w:t>Energy delivered from ERCOT to another power pool through registered BLTs during emergency conditions</w:t>
            </w:r>
            <w:r>
              <w:t xml:space="preserve"> in the receiving electric grid;</w:t>
            </w:r>
          </w:p>
          <w:p w14:paraId="042F9895" w14:textId="77777777" w:rsidR="005345FE" w:rsidRDefault="005345FE" w:rsidP="00CF6727">
            <w:pPr>
              <w:spacing w:after="240"/>
              <w:ind w:left="1440" w:hanging="720"/>
            </w:pPr>
            <w:r>
              <w:t>(l)</w:t>
            </w:r>
            <w:r>
              <w:tab/>
              <w:t>ERCOT-directed deployment of TDSP standard offer Load management programs;</w:t>
            </w:r>
          </w:p>
          <w:p w14:paraId="30FD32F1" w14:textId="77777777" w:rsidR="005345FE" w:rsidRPr="00A96E57" w:rsidRDefault="005345FE" w:rsidP="00CF6727">
            <w:pPr>
              <w:spacing w:after="240" w:line="256" w:lineRule="auto"/>
              <w:ind w:left="1440" w:hanging="720"/>
            </w:pPr>
            <w:r>
              <w:t>(m)      ERCOT-directed deployment of distribution voltage reduction measures</w:t>
            </w:r>
            <w:r w:rsidRPr="00A96E57">
              <w:t>;</w:t>
            </w:r>
          </w:p>
          <w:p w14:paraId="7C9824D5" w14:textId="77777777" w:rsidR="005345FE" w:rsidRDefault="005345FE" w:rsidP="00CF6727">
            <w:pPr>
              <w:spacing w:after="240"/>
              <w:ind w:left="1440" w:hanging="720"/>
            </w:pPr>
            <w:r w:rsidRPr="00A96E57">
              <w:t>(</w:t>
            </w:r>
            <w:r>
              <w:t>n</w:t>
            </w:r>
            <w:r w:rsidRPr="00A96E57">
              <w:t>)</w:t>
            </w:r>
            <w:r w:rsidRPr="00A96E57">
              <w:tab/>
              <w:t>ERCOT-directed deployment of Off-Line Non-Spin</w:t>
            </w:r>
            <w:r>
              <w:t>;</w:t>
            </w:r>
          </w:p>
          <w:p w14:paraId="73CA050C" w14:textId="506D32A1" w:rsidR="005345FE" w:rsidRDefault="005345FE" w:rsidP="00CF6727">
            <w:pPr>
              <w:spacing w:after="240"/>
              <w:ind w:left="1440" w:hanging="720"/>
              <w:rPr>
                <w:iCs/>
              </w:rPr>
            </w:pPr>
            <w:r w:rsidRPr="00D476E3">
              <w:rPr>
                <w:iCs/>
              </w:rPr>
              <w:t>(o)</w:t>
            </w:r>
            <w:r w:rsidRPr="00D476E3">
              <w:rPr>
                <w:iCs/>
              </w:rPr>
              <w:tab/>
              <w:t xml:space="preserve">ERCOT-directed firm Load </w:t>
            </w:r>
            <w:proofErr w:type="gramStart"/>
            <w:r w:rsidRPr="00D476E3">
              <w:rPr>
                <w:iCs/>
              </w:rPr>
              <w:t>shed</w:t>
            </w:r>
            <w:proofErr w:type="gramEnd"/>
            <w:r w:rsidRPr="00D476E3">
              <w:rPr>
                <w:iCs/>
              </w:rPr>
              <w:t xml:space="preserve"> during EEA Level 3, as described in paragraph (3) of Section 6.5.9.4.2, EEA Levels</w:t>
            </w:r>
            <w:r>
              <w:rPr>
                <w:iCs/>
              </w:rPr>
              <w:t xml:space="preserve">; </w:t>
            </w:r>
            <w:del w:id="1013" w:author="ERCOT" w:date="2025-09-18T10:16:00Z" w16du:dateUtc="2025-09-18T15:16:00Z">
              <w:r w:rsidDel="00ED5EBF">
                <w:rPr>
                  <w:iCs/>
                </w:rPr>
                <w:delText>and</w:delText>
              </w:r>
            </w:del>
          </w:p>
          <w:p w14:paraId="28309F5D" w14:textId="026FE0D8" w:rsidR="005345FE" w:rsidRDefault="005345FE" w:rsidP="00CF6727">
            <w:pPr>
              <w:spacing w:after="240"/>
              <w:ind w:left="1440" w:hanging="720"/>
              <w:rPr>
                <w:ins w:id="1014" w:author="ERCOT" w:date="2025-09-18T10:16:00Z" w16du:dateUtc="2025-09-18T15:16:00Z"/>
              </w:rPr>
            </w:pPr>
            <w:r w:rsidRPr="005F63FE">
              <w:t>(p)</w:t>
            </w:r>
            <w:r w:rsidRPr="005F63FE">
              <w:tab/>
              <w:t xml:space="preserve">Deployed </w:t>
            </w:r>
            <w:r w:rsidRPr="005F63FE">
              <w:rPr>
                <w:bCs/>
              </w:rPr>
              <w:t>Voluntary Early Curtailment Load</w:t>
            </w:r>
            <w:r w:rsidRPr="005F63FE">
              <w:t xml:space="preserve"> (VECL) as described in Section 6.5.9.4.1, General Procedures Prior to EEA Operations</w:t>
            </w:r>
            <w:ins w:id="1015" w:author="ERCOT" w:date="2025-09-18T10:16:00Z" w16du:dateUtc="2025-09-18T15:16:00Z">
              <w:r w:rsidR="00ED5EBF">
                <w:t>; and</w:t>
              </w:r>
            </w:ins>
            <w:del w:id="1016" w:author="ERCOT" w:date="2025-09-18T10:16:00Z" w16du:dateUtc="2025-09-18T15:16:00Z">
              <w:r w:rsidRPr="005F63FE" w:rsidDel="00ED5EBF">
                <w:delText>.</w:delText>
              </w:r>
            </w:del>
          </w:p>
          <w:p w14:paraId="0EA6843F" w14:textId="64069EA3" w:rsidR="00ED5EBF" w:rsidRPr="005F63FE" w:rsidRDefault="00ED5EBF" w:rsidP="00CF6727">
            <w:pPr>
              <w:spacing w:after="240"/>
              <w:ind w:left="1440" w:hanging="720"/>
            </w:pPr>
            <w:ins w:id="1017" w:author="ERCOT" w:date="2025-09-18T10:16:00Z" w16du:dateUtc="2025-09-18T15:16:00Z">
              <w:r>
                <w:t>(</w:t>
              </w:r>
              <w:r w:rsidR="00F26A33">
                <w:t>q)       ERCOT-directed deployment of Off-Line DRRS.</w:t>
              </w:r>
            </w:ins>
          </w:p>
          <w:p w14:paraId="6C5E6BF4" w14:textId="77777777" w:rsidR="005345FE" w:rsidRPr="003161DC" w:rsidRDefault="005345FE" w:rsidP="00CF6727">
            <w:pPr>
              <w:spacing w:after="240"/>
              <w:ind w:left="720" w:hanging="720"/>
            </w:pPr>
            <w:r w:rsidRPr="003161DC">
              <w:t>(2)</w:t>
            </w:r>
            <w:r w:rsidRPr="003161DC">
              <w:tab/>
              <w:t xml:space="preserve">The Real-Time Reliability Deployment Price Adder </w:t>
            </w:r>
            <w:r>
              <w:t>for Energy, and Real-Time Reliability Deployment Price Adders</w:t>
            </w:r>
            <w:r w:rsidRPr="003161DC">
              <w:t xml:space="preserve"> </w:t>
            </w:r>
            <w:r>
              <w:t>for Ancillary Services are</w:t>
            </w:r>
            <w:r w:rsidRPr="003161DC">
              <w:t xml:space="preserve"> estimation</w:t>
            </w:r>
            <w:r>
              <w:t>s</w:t>
            </w:r>
            <w:r w:rsidRPr="003161DC">
              <w:t xml:space="preserve"> of the impact to energy prices</w:t>
            </w:r>
            <w:r>
              <w:t xml:space="preserve"> and Real-Time MCPCs</w:t>
            </w:r>
            <w:r w:rsidRPr="003161DC">
              <w:t xml:space="preserve"> due to the above categories of reliability deployments.  For intervals where there </w:t>
            </w:r>
            <w:proofErr w:type="gramStart"/>
            <w:r w:rsidRPr="003161DC">
              <w:t>are</w:t>
            </w:r>
            <w:proofErr w:type="gramEnd"/>
            <w:r w:rsidRPr="003161DC">
              <w:t xml:space="preserve"> reliability deployments as described in paragraph (1) above, the Real-Time Reliability Deployment Price </w:t>
            </w:r>
            <w:r>
              <w:t>A</w:t>
            </w:r>
            <w:r w:rsidRPr="003161DC">
              <w:t>dder</w:t>
            </w:r>
            <w:r>
              <w:t xml:space="preserve"> for Energy and Real-Time Reliability Deployment Price Adders for Ancillary Services</w:t>
            </w:r>
            <w:r w:rsidRPr="003161DC">
              <w:t xml:space="preserve"> </w:t>
            </w:r>
            <w:r>
              <w:t>are</w:t>
            </w:r>
            <w:r w:rsidRPr="003161DC">
              <w:t xml:space="preserve"> determined as follows:</w:t>
            </w:r>
          </w:p>
          <w:p w14:paraId="7D60602E" w14:textId="290727EC" w:rsidR="005345FE" w:rsidRDefault="005345FE" w:rsidP="00CF6727">
            <w:pPr>
              <w:spacing w:after="240"/>
              <w:ind w:left="1440" w:hanging="720"/>
            </w:pPr>
            <w:r w:rsidRPr="003161DC">
              <w:t>(a)</w:t>
            </w:r>
            <w:r w:rsidRPr="003161DC">
              <w:tab/>
              <w:t xml:space="preserve">For </w:t>
            </w:r>
            <w:r w:rsidRPr="00A96E57">
              <w:t xml:space="preserve">Off-Line Non-Spin Resources that are brought On-Line by ERCOT deployment instruction, </w:t>
            </w:r>
            <w:ins w:id="1018" w:author="ERCOT" w:date="2025-09-18T10:16:00Z" w16du:dateUtc="2025-09-18T15:16:00Z">
              <w:r w:rsidR="00F26A33">
                <w:t>Off-Line</w:t>
              </w:r>
            </w:ins>
            <w:ins w:id="1019" w:author="ERCOT" w:date="2025-09-18T10:17:00Z" w16du:dateUtc="2025-09-18T15:17:00Z">
              <w:r w:rsidR="00F26A33">
                <w:t xml:space="preserve"> Resources that are deployed for DRRS, </w:t>
              </w:r>
            </w:ins>
            <w:r w:rsidRPr="003161DC">
              <w:t>RUC-committed Resources with a telemetered Resource Status of ONRUC and for RMR Resources that are On-Line</w:t>
            </w:r>
            <w:r>
              <w:t>:</w:t>
            </w:r>
          </w:p>
          <w:p w14:paraId="7556BE51" w14:textId="77777777" w:rsidR="005345FE" w:rsidRDefault="005345FE" w:rsidP="00CF6727">
            <w:pPr>
              <w:spacing w:after="240"/>
              <w:ind w:left="2160" w:hanging="720"/>
            </w:pPr>
            <w:r>
              <w:t>(i)</w:t>
            </w:r>
            <w:r>
              <w:tab/>
              <w:t>S</w:t>
            </w:r>
            <w:r w:rsidRPr="003161DC">
              <w:t>et the LSL</w:t>
            </w:r>
            <w:r>
              <w:t xml:space="preserve"> </w:t>
            </w:r>
            <w:r w:rsidRPr="003161DC">
              <w:t>and LDL to zero</w:t>
            </w:r>
            <w:r>
              <w:t>;</w:t>
            </w:r>
          </w:p>
          <w:p w14:paraId="1BD02223" w14:textId="77777777" w:rsidR="005345FE" w:rsidRDefault="005345FE" w:rsidP="00CF6727">
            <w:pPr>
              <w:spacing w:after="240"/>
              <w:ind w:left="2160" w:hanging="720"/>
            </w:pPr>
            <w:r>
              <w:t>(ii)</w:t>
            </w:r>
            <w:r>
              <w:tab/>
              <w:t>Remove all Ancillary Service Offers; and</w:t>
            </w:r>
          </w:p>
          <w:p w14:paraId="1ABA642C" w14:textId="77777777" w:rsidR="005345FE" w:rsidRDefault="005345FE" w:rsidP="00CF6727">
            <w:pPr>
              <w:spacing w:after="240"/>
              <w:ind w:left="2160" w:hanging="720"/>
            </w:pPr>
            <w:r>
              <w:t>(iii)</w:t>
            </w:r>
            <w:r>
              <w:tab/>
              <w:t>For the first step of SCED, administratively set the Energy Offer Curve for the Resource at a value equal to the power balance penalty price for all capacity between 0 MW and the HSL of the Resource.</w:t>
            </w:r>
          </w:p>
          <w:p w14:paraId="7BA19C16" w14:textId="77777777" w:rsidR="005345FE" w:rsidRDefault="005345FE" w:rsidP="00CF6727">
            <w:pPr>
              <w:spacing w:after="240"/>
              <w:ind w:left="1440" w:hanging="720"/>
            </w:pPr>
            <w:r w:rsidRPr="003161DC">
              <w:lastRenderedPageBreak/>
              <w:t>(b)</w:t>
            </w:r>
            <w:r w:rsidRPr="003161DC">
              <w:tab/>
              <w:t>Notwithstanding item (a) above, for RUC-committed Combined Cycle Generation Resources with a telemetered Resource Status of ONRUC that were instructed by ERCOT to transition to a different configuration to provide additional capacity</w:t>
            </w:r>
            <w:r>
              <w:t>:</w:t>
            </w:r>
          </w:p>
          <w:p w14:paraId="01EDE95D" w14:textId="77777777" w:rsidR="005345FE" w:rsidRDefault="005345FE" w:rsidP="00CF6727">
            <w:pPr>
              <w:spacing w:after="240"/>
              <w:ind w:left="2160" w:hanging="720"/>
            </w:pPr>
            <w:r>
              <w:t>(i)</w:t>
            </w:r>
            <w:r>
              <w:tab/>
              <w:t>S</w:t>
            </w:r>
            <w:r w:rsidRPr="003161DC">
              <w:t>et the LSL and LDL equal to the minimum of their current value and the COP HSL of the QSE-committed configuration for the RUC hour at the snapshot time of the RUC instruction</w:t>
            </w:r>
            <w:r>
              <w:t>;</w:t>
            </w:r>
          </w:p>
          <w:p w14:paraId="1F1E4185" w14:textId="77777777" w:rsidR="005345FE" w:rsidRDefault="005345FE" w:rsidP="00CF6727">
            <w:pPr>
              <w:spacing w:after="240"/>
              <w:ind w:left="2160" w:hanging="720"/>
            </w:pPr>
            <w:r>
              <w:t>(ii)</w:t>
            </w:r>
            <w:r>
              <w:tab/>
              <w:t xml:space="preserve">Set the maximum Ancillary Service capabilities of the Resource equal to the minimum of their current value and COP Ancillary Service capabilities </w:t>
            </w:r>
            <w:r w:rsidRPr="003161DC">
              <w:t>of the QSE-committed configuration for the RUC hour at the snapshot time of the RUC instruction</w:t>
            </w:r>
            <w:r>
              <w:t>; and</w:t>
            </w:r>
          </w:p>
          <w:p w14:paraId="66C44FA7" w14:textId="77777777" w:rsidR="005345FE" w:rsidRPr="003161DC" w:rsidRDefault="005345FE" w:rsidP="00CF6727">
            <w:pPr>
              <w:spacing w:after="240"/>
              <w:ind w:left="2160" w:hanging="720"/>
            </w:pPr>
            <w:r>
              <w:t>(iii)</w:t>
            </w:r>
            <w: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w:t>
            </w:r>
            <w:r w:rsidRPr="003161DC">
              <w:t>HSL of the QSE-committed configuration for the RUC hour at the snapshot time of the RUC instruction</w:t>
            </w:r>
            <w:r>
              <w:t xml:space="preserve">.  </w:t>
            </w:r>
          </w:p>
          <w:p w14:paraId="14309D53" w14:textId="77777777" w:rsidR="005345FE" w:rsidRPr="003161DC" w:rsidRDefault="005345FE" w:rsidP="00CF6727">
            <w:pPr>
              <w:spacing w:before="240" w:after="240"/>
              <w:ind w:left="1440" w:hanging="720"/>
              <w:rPr>
                <w:lang w:val="x-none" w:eastAsia="x-none"/>
              </w:rPr>
            </w:pPr>
            <w:r w:rsidRPr="003161DC">
              <w:rPr>
                <w:lang w:val="x-none" w:eastAsia="x-none"/>
              </w:rPr>
              <w:t>(</w:t>
            </w:r>
            <w:r>
              <w:rPr>
                <w:lang w:eastAsia="x-none"/>
              </w:rPr>
              <w:t>c</w:t>
            </w:r>
            <w:r w:rsidRPr="003161DC">
              <w:rPr>
                <w:lang w:val="x-none" w:eastAsia="x-none"/>
              </w:rPr>
              <w:t>)</w:t>
            </w:r>
            <w:r w:rsidRPr="003161DC">
              <w:rPr>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281042F5" w14:textId="77777777" w:rsidR="005345FE" w:rsidRPr="003161DC" w:rsidRDefault="005345FE" w:rsidP="00CF6727">
            <w:pPr>
              <w:spacing w:after="240"/>
              <w:ind w:left="2160" w:hanging="720"/>
            </w:pPr>
            <w:r w:rsidRPr="003161DC">
              <w:t>(i)</w:t>
            </w:r>
            <w:r w:rsidRPr="003161DC">
              <w:tab/>
              <w:t xml:space="preserve">If the Generation Resource SCED Base Point is not at LDL, set LDL to the </w:t>
            </w:r>
            <w:proofErr w:type="gramStart"/>
            <w:r w:rsidRPr="003161DC">
              <w:t>greater of</w:t>
            </w:r>
            <w:proofErr w:type="gramEnd"/>
            <w:r w:rsidRPr="003161DC">
              <w:t xml:space="preserve"> Aggregated Resource Output - (60 minutes * </w:t>
            </w:r>
            <w:r>
              <w:t xml:space="preserve">Normal </w:t>
            </w:r>
            <w:r w:rsidRPr="003161DC">
              <w:t>Ramp Rate</w:t>
            </w:r>
            <w:r>
              <w:t xml:space="preserve"> down</w:t>
            </w:r>
            <w:r w:rsidRPr="003161DC">
              <w:t>), or LSL; and</w:t>
            </w:r>
          </w:p>
          <w:p w14:paraId="12E587A0" w14:textId="77777777" w:rsidR="005345FE" w:rsidRDefault="005345FE" w:rsidP="00CF6727">
            <w:pPr>
              <w:spacing w:after="240"/>
              <w:ind w:left="2160" w:hanging="720"/>
            </w:pPr>
            <w:r w:rsidRPr="003161DC">
              <w:t>(ii)</w:t>
            </w:r>
            <w:r w:rsidRPr="003161DC">
              <w:tab/>
              <w:t xml:space="preserve">If the Generation Resource SCED Base Point is not at HDL, set HDL to the lesser of Aggregated Resource Output + (60 minutes * </w:t>
            </w:r>
            <w:r>
              <w:t>Normal</w:t>
            </w:r>
            <w:r w:rsidRPr="003161DC">
              <w:t xml:space="preserve"> Ramp Rate</w:t>
            </w:r>
            <w:r>
              <w:t xml:space="preserve"> up</w:t>
            </w:r>
            <w:r w:rsidRPr="003161DC">
              <w:t xml:space="preserve">), or HSL. </w:t>
            </w:r>
          </w:p>
          <w:p w14:paraId="0A90B7B5" w14:textId="77777777" w:rsidR="005345FE" w:rsidRPr="00A552C3" w:rsidRDefault="005345FE" w:rsidP="00CF6727">
            <w:pPr>
              <w:spacing w:before="240" w:after="240"/>
              <w:ind w:left="1440" w:hanging="720"/>
            </w:pPr>
            <w:r w:rsidRPr="00A552C3">
              <w:t>(d)</w:t>
            </w:r>
            <w:r w:rsidRPr="00A552C3">
              <w:tab/>
              <w:t>For all On-Line ESRs:</w:t>
            </w:r>
          </w:p>
          <w:p w14:paraId="6CE43F2B" w14:textId="77777777" w:rsidR="005345FE" w:rsidRPr="00A552C3" w:rsidRDefault="005345FE" w:rsidP="00CF6727">
            <w:pPr>
              <w:spacing w:after="240"/>
              <w:ind w:left="2160" w:hanging="720"/>
            </w:pPr>
            <w:r w:rsidRPr="00A552C3">
              <w:t>(i)</w:t>
            </w:r>
            <w:r w:rsidRPr="00A552C3">
              <w:tab/>
              <w:t>If the ESR SCED Base Point is not at LDL, set LDL to the greater of Aggregated Resource Output - (60 minutes * Normal Ramp Rate down), or LSL; and</w:t>
            </w:r>
          </w:p>
          <w:p w14:paraId="0B58391A" w14:textId="77777777" w:rsidR="005345FE" w:rsidRPr="00A552C3" w:rsidRDefault="005345FE" w:rsidP="00CF6727">
            <w:pPr>
              <w:spacing w:after="240"/>
              <w:ind w:left="2160" w:hanging="720"/>
            </w:pPr>
            <w:r w:rsidRPr="00A552C3">
              <w:t>(ii)</w:t>
            </w:r>
            <w:r w:rsidRPr="00A552C3">
              <w:tab/>
              <w:t>If the ESR SCED Base Point is not at HDL, set HDL to the lesser of Aggregated Resource Output + (60 minutes * Normal Ramp Rate up), or HSL.</w:t>
            </w:r>
          </w:p>
          <w:p w14:paraId="52936440" w14:textId="77777777" w:rsidR="005345FE" w:rsidRPr="003161DC" w:rsidRDefault="005345FE" w:rsidP="00CF6727">
            <w:pPr>
              <w:spacing w:after="240"/>
              <w:ind w:left="1440" w:hanging="720"/>
            </w:pPr>
            <w:r w:rsidRPr="003161DC">
              <w:t>(</w:t>
            </w:r>
            <w:r>
              <w:t>e</w:t>
            </w:r>
            <w:r w:rsidRPr="003161DC">
              <w:t>)</w:t>
            </w:r>
            <w:r w:rsidRPr="003161DC">
              <w:tab/>
              <w:t xml:space="preserve">For all </w:t>
            </w:r>
            <w:r>
              <w:t>CLRs</w:t>
            </w:r>
            <w:r w:rsidRPr="003161DC">
              <w:t xml:space="preserve"> excluding ones with a telemetered status of OUTL</w:t>
            </w:r>
            <w:r w:rsidRPr="00812ECB">
              <w:t>, ONTEST, or ONHOLD</w:t>
            </w:r>
            <w:r w:rsidRPr="003161DC">
              <w:t>:</w:t>
            </w:r>
          </w:p>
          <w:p w14:paraId="7B79C1DD" w14:textId="77777777" w:rsidR="005345FE" w:rsidRPr="003161DC" w:rsidRDefault="005345FE" w:rsidP="00CF6727">
            <w:pPr>
              <w:spacing w:after="240"/>
              <w:ind w:left="2160" w:hanging="720"/>
            </w:pPr>
            <w:r w:rsidRPr="003161DC">
              <w:lastRenderedPageBreak/>
              <w:t>(i)</w:t>
            </w:r>
            <w:r w:rsidRPr="003161DC">
              <w:tab/>
              <w:t xml:space="preserve">If the </w:t>
            </w:r>
            <w:r>
              <w:t>CLR</w:t>
            </w:r>
            <w:r w:rsidRPr="003161DC">
              <w:t xml:space="preserve"> SCED Base Point is not at LDL, set LDL to the greater of Aggregated Resource Output - (60 minutes * </w:t>
            </w:r>
            <w:r>
              <w:t>Normal</w:t>
            </w:r>
            <w:r w:rsidRPr="003161DC">
              <w:t xml:space="preserve"> Ramp Rate</w:t>
            </w:r>
            <w:r>
              <w:t xml:space="preserve"> down</w:t>
            </w:r>
            <w:r w:rsidRPr="003161DC">
              <w:t>), or LSL; and</w:t>
            </w:r>
          </w:p>
          <w:p w14:paraId="090F3A98" w14:textId="77777777" w:rsidR="005345FE" w:rsidRDefault="005345FE" w:rsidP="00CF6727">
            <w:pPr>
              <w:spacing w:after="240"/>
              <w:ind w:left="2160" w:hanging="720"/>
            </w:pPr>
            <w:r w:rsidRPr="003161DC">
              <w:t>(ii)</w:t>
            </w:r>
            <w:r w:rsidRPr="003161DC">
              <w:tab/>
              <w:t xml:space="preserve">If the </w:t>
            </w:r>
            <w:r>
              <w:t>CLR</w:t>
            </w:r>
            <w:r w:rsidRPr="003161DC">
              <w:t xml:space="preserve"> SCED Base Point is not at HDL, set HDL to the lesser of Aggregated Resource Output + (60 minutes * </w:t>
            </w:r>
            <w:r>
              <w:t>Normal</w:t>
            </w:r>
            <w:r w:rsidRPr="003161DC">
              <w:t xml:space="preserve"> Ramp Rate</w:t>
            </w:r>
            <w:r>
              <w:t xml:space="preserve"> up</w:t>
            </w:r>
            <w:r w:rsidRPr="003161DC">
              <w:t>), or HSL.</w:t>
            </w:r>
          </w:p>
          <w:p w14:paraId="28477DB6" w14:textId="77777777" w:rsidR="005345FE" w:rsidRPr="003161DC" w:rsidRDefault="005345FE" w:rsidP="00CF6727">
            <w:pPr>
              <w:spacing w:before="240" w:after="240"/>
              <w:ind w:left="1440" w:hanging="720"/>
            </w:pPr>
            <w:r w:rsidRPr="003161DC">
              <w:t>(</w:t>
            </w:r>
            <w:r>
              <w:t>f</w:t>
            </w:r>
            <w:r w:rsidRPr="003161DC">
              <w:t>)</w:t>
            </w:r>
            <w:r w:rsidRPr="003161DC">
              <w:tab/>
              <w:t xml:space="preserve">Add the deployed MW from Load Resources </w:t>
            </w:r>
            <w:r>
              <w:t>that are not</w:t>
            </w:r>
            <w:r w:rsidRPr="003161DC">
              <w:t xml:space="preserve"> </w:t>
            </w:r>
            <w:r>
              <w:t>CLRs</w:t>
            </w:r>
            <w:r w:rsidRPr="003161DC">
              <w:t xml:space="preserve"> </w:t>
            </w:r>
            <w:r>
              <w:t>and that are providing RRS</w:t>
            </w:r>
            <w:r w:rsidRPr="003161DC">
              <w:t xml:space="preserve"> </w:t>
            </w:r>
            <w:r>
              <w:t xml:space="preserve">or ECRS </w:t>
            </w:r>
            <w:r w:rsidRPr="003161DC">
              <w:t xml:space="preserve">to GTBD linearly ramped over the </w:t>
            </w:r>
            <w:r>
              <w:t>ten</w:t>
            </w:r>
            <w:r w:rsidRPr="003161DC">
              <w:t>-minute ramp period</w:t>
            </w:r>
            <w:r>
              <w:t xml:space="preserve"> and add the deployed MW from Load Resources that are not CLRs providing Non-Spin to GTBD linearly ramped over the 30-minute ramp period</w:t>
            </w:r>
            <w:r w:rsidRPr="003161DC">
              <w:t>.  The amount of deployed MW is calculated from the Resource telemetry and from applicable deployment instructions in Extensible Markup Language (XML) messages.</w:t>
            </w:r>
            <w:r>
              <w:t xml:space="preserve">  </w:t>
            </w:r>
            <w:r w:rsidRPr="003161DC">
              <w:t xml:space="preserve">ERCOT shall generate a linear bid curve defined by a price/quantity pair of $300/MWh for the first MW of Load Resources deployed and a price/quantity pair of $700/MWh for the last MW of Load Resources deployed in each SCED execution.  After recall instruction, the </w:t>
            </w:r>
            <w:r>
              <w:t xml:space="preserve">restoration period length and </w:t>
            </w:r>
            <w:r w:rsidRPr="003161DC">
              <w:t>amount of MW added to GTBD during the restoration period will be determined by validated telemetry</w:t>
            </w:r>
            <w:r>
              <w:t xml:space="preserve"> and the type of Ancillary Service deployed from the Resource</w:t>
            </w:r>
            <w:r w:rsidRPr="003161DC">
              <w:t xml:space="preserve">.  The TAC shall review the validity of the prices for the bid curve at least annually.  </w:t>
            </w:r>
          </w:p>
          <w:p w14:paraId="59AE7433" w14:textId="77777777" w:rsidR="005345FE" w:rsidRPr="005F63FE" w:rsidRDefault="005345FE" w:rsidP="00CF6727">
            <w:pPr>
              <w:spacing w:before="240" w:after="240"/>
              <w:ind w:left="1440" w:hanging="720"/>
            </w:pPr>
            <w:r w:rsidRPr="005F63FE">
              <w:t>(g)</w:t>
            </w:r>
            <w:r w:rsidRPr="003161DC">
              <w:tab/>
            </w:r>
            <w:r w:rsidRPr="005F63FE">
              <w:t>Add the deployed MW from VECL</w:t>
            </w:r>
            <w:r w:rsidRPr="005F63FE">
              <w:rPr>
                <w:bCs/>
              </w:rPr>
              <w:t xml:space="preserve"> </w:t>
            </w:r>
            <w:r w:rsidRPr="005F63FE">
              <w:t xml:space="preserve">to GTBD linearly ramped over a 30-minute ramp period.  The amount of deployed MW is calculated from the applicable deployment instructions in XML messages.  ERCOT shall generate a linear bid curve defined by a price/quantity pair of $300/MWh for the first MW of </w:t>
            </w:r>
            <w:r w:rsidRPr="005F63FE">
              <w:rPr>
                <w:bCs/>
              </w:rPr>
              <w:t>VECL</w:t>
            </w:r>
            <w:r w:rsidRPr="005F63FE">
              <w:t xml:space="preserve"> deployed and a price/quantity pair of $700/MWh for the last MW of </w:t>
            </w:r>
            <w:r w:rsidRPr="005F63FE">
              <w:rPr>
                <w:bCs/>
              </w:rPr>
              <w:t xml:space="preserve">VECL </w:t>
            </w:r>
            <w:r w:rsidRPr="005F63FE">
              <w:t>deployed in each SCED execution.  After recall instruction, GTBD shall be adjusted to reflect restoration on a linear curve over a one-hour restoration period.</w:t>
            </w:r>
          </w:p>
          <w:p w14:paraId="14ACB481" w14:textId="77777777" w:rsidR="005345FE" w:rsidRDefault="005345FE" w:rsidP="00CF6727">
            <w:pPr>
              <w:pStyle w:val="BodyTextNumbered"/>
              <w:ind w:left="1440"/>
            </w:pPr>
            <w:r>
              <w:t>(h</w:t>
            </w:r>
            <w:r w:rsidRPr="003161DC">
              <w:t>)</w:t>
            </w:r>
            <w:r w:rsidRPr="003161DC">
              <w:tab/>
            </w:r>
            <w:r>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t>RHours</w:t>
            </w:r>
            <w:proofErr w:type="spellEnd"/>
            <w:r>
              <w:t>”).</w:t>
            </w:r>
          </w:p>
          <w:p w14:paraId="40956286" w14:textId="77777777" w:rsidR="005345FE" w:rsidRDefault="005345FE" w:rsidP="00CF6727">
            <w:pPr>
              <w:rPr>
                <w:iCs/>
              </w:rPr>
            </w:pPr>
            <w:r>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5345FE" w:rsidRPr="00BE4766" w14:paraId="72FA8D75" w14:textId="77777777" w:rsidTr="00CF6727">
              <w:trPr>
                <w:trHeight w:val="351"/>
                <w:tblHeader/>
              </w:trPr>
              <w:tc>
                <w:tcPr>
                  <w:tcW w:w="1448" w:type="dxa"/>
                </w:tcPr>
                <w:p w14:paraId="3DF18838" w14:textId="77777777" w:rsidR="005345FE" w:rsidRPr="00BE4766" w:rsidRDefault="005345FE" w:rsidP="00CF6727">
                  <w:pPr>
                    <w:pStyle w:val="TableHead"/>
                  </w:pPr>
                  <w:r>
                    <w:t>Parameter</w:t>
                  </w:r>
                </w:p>
              </w:tc>
              <w:tc>
                <w:tcPr>
                  <w:tcW w:w="1702" w:type="dxa"/>
                </w:tcPr>
                <w:p w14:paraId="7603A881" w14:textId="77777777" w:rsidR="005345FE" w:rsidRPr="00BE4766" w:rsidRDefault="005345FE" w:rsidP="00CF6727">
                  <w:pPr>
                    <w:pStyle w:val="TableHead"/>
                  </w:pPr>
                  <w:r w:rsidRPr="00BE4766">
                    <w:t>Unit</w:t>
                  </w:r>
                </w:p>
              </w:tc>
              <w:tc>
                <w:tcPr>
                  <w:tcW w:w="6120" w:type="dxa"/>
                </w:tcPr>
                <w:p w14:paraId="056446BE" w14:textId="77777777" w:rsidR="005345FE" w:rsidRPr="00BE4766" w:rsidRDefault="005345FE" w:rsidP="00CF6727">
                  <w:pPr>
                    <w:pStyle w:val="TableHead"/>
                  </w:pPr>
                  <w:r>
                    <w:t>Current Value*</w:t>
                  </w:r>
                </w:p>
              </w:tc>
            </w:tr>
            <w:tr w:rsidR="005345FE" w:rsidRPr="00BE4766" w14:paraId="61C38F24" w14:textId="77777777" w:rsidTr="00CF6727">
              <w:trPr>
                <w:trHeight w:val="519"/>
              </w:trPr>
              <w:tc>
                <w:tcPr>
                  <w:tcW w:w="1448" w:type="dxa"/>
                </w:tcPr>
                <w:p w14:paraId="1111C8AD" w14:textId="77777777" w:rsidR="005345FE" w:rsidRPr="008571DE" w:rsidRDefault="005345FE" w:rsidP="00CF6727">
                  <w:pPr>
                    <w:pStyle w:val="TableBody"/>
                  </w:pPr>
                  <w:proofErr w:type="spellStart"/>
                  <w:r>
                    <w:t>RH</w:t>
                  </w:r>
                  <w:r w:rsidRPr="008571DE">
                    <w:t>ours</w:t>
                  </w:r>
                  <w:proofErr w:type="spellEnd"/>
                </w:p>
              </w:tc>
              <w:tc>
                <w:tcPr>
                  <w:tcW w:w="1702" w:type="dxa"/>
                </w:tcPr>
                <w:p w14:paraId="724C6265" w14:textId="77777777" w:rsidR="005345FE" w:rsidRPr="004F59D3" w:rsidRDefault="005345FE" w:rsidP="00CF6727">
                  <w:pPr>
                    <w:pStyle w:val="TableBody"/>
                  </w:pPr>
                  <w:r>
                    <w:t>Hours</w:t>
                  </w:r>
                </w:p>
              </w:tc>
              <w:tc>
                <w:tcPr>
                  <w:tcW w:w="6120" w:type="dxa"/>
                </w:tcPr>
                <w:p w14:paraId="7767BCD1" w14:textId="77777777" w:rsidR="005345FE" w:rsidRPr="00484E48" w:rsidRDefault="005345FE" w:rsidP="00CF6727">
                  <w:pPr>
                    <w:pStyle w:val="TableBody"/>
                  </w:pPr>
                  <w:r>
                    <w:t>4.5</w:t>
                  </w:r>
                </w:p>
              </w:tc>
            </w:tr>
            <w:tr w:rsidR="005345FE" w:rsidRPr="00BE4766" w14:paraId="7CC93785" w14:textId="77777777" w:rsidTr="00CF6727">
              <w:trPr>
                <w:trHeight w:val="519"/>
              </w:trPr>
              <w:tc>
                <w:tcPr>
                  <w:tcW w:w="9270" w:type="dxa"/>
                  <w:gridSpan w:val="3"/>
                </w:tcPr>
                <w:p w14:paraId="2657439A" w14:textId="3C072451" w:rsidR="005345FE" w:rsidRDefault="005345FE" w:rsidP="00CF6727">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w:t>
                  </w:r>
                  <w:del w:id="1020" w:author="ERCOT" w:date="2025-10-24T21:05:00Z">
                    <w:r w:rsidRPr="00126667">
                      <w:delText xml:space="preserve">approved by </w:delText>
                    </w:r>
                  </w:del>
                  <w:r w:rsidRPr="00126667">
                    <w:t>the ERCOT Board</w:t>
                  </w:r>
                  <w:ins w:id="1021" w:author="ERCOT" w:date="2025-10-24T21:05:00Z">
                    <w:r w:rsidR="4C81BE76">
                      <w:t xml:space="preserve"> and approved by the Public Utility Commission of Texas (PUCT)</w:t>
                    </w:r>
                  </w:ins>
                  <w:r w:rsidR="10586F78">
                    <w:t>.</w:t>
                  </w:r>
                  <w:r w:rsidRPr="00126667">
                    <w:t xml:space="preserve">  ERCOT shall update parameter values on the first day of the month following </w:t>
                  </w:r>
                  <w:del w:id="1022" w:author="ERCOT" w:date="2025-10-24T21:05:00Z">
                    <w:r w:rsidRPr="00126667">
                      <w:delText>ERCOT Board</w:delText>
                    </w:r>
                  </w:del>
                  <w:ins w:id="1023" w:author="ERCOT" w:date="2025-10-24T21:05:00Z">
                    <w:r w:rsidR="55C00A0A">
                      <w:t>PUCT</w:t>
                    </w:r>
                  </w:ins>
                  <w:r w:rsidRPr="00126667">
                    <w:t xml:space="preserve"> approval unless </w:t>
                  </w:r>
                  <w:r w:rsidRPr="00126667">
                    <w:lastRenderedPageBreak/>
                    <w:t>otherwise directed</w:t>
                  </w:r>
                  <w:del w:id="1024" w:author="ERCOT" w:date="2025-10-24T21:05:00Z">
                    <w:r w:rsidRPr="00126667">
                      <w:delText xml:space="preserve"> by the ERCOT Board</w:delText>
                    </w:r>
                  </w:del>
                  <w:r w:rsidRPr="00126667">
                    <w:t>.  ERCOT shall provide a Market Notice prior to implementation of a revised parameter value</w:t>
                  </w:r>
                  <w:r>
                    <w:t xml:space="preserve">.    </w:t>
                  </w:r>
                </w:p>
              </w:tc>
            </w:tr>
          </w:tbl>
          <w:p w14:paraId="4E63DB95" w14:textId="77777777" w:rsidR="005345FE" w:rsidRPr="003161DC" w:rsidRDefault="005345FE" w:rsidP="00CF6727">
            <w:pPr>
              <w:spacing w:before="240" w:after="240"/>
              <w:ind w:left="1440" w:hanging="720"/>
            </w:pPr>
            <w:r>
              <w:lastRenderedPageBreak/>
              <w:t>(i</w:t>
            </w:r>
            <w:r w:rsidRPr="003161DC">
              <w:t>)</w:t>
            </w:r>
            <w:r w:rsidRPr="003161DC">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67EBBD1E" w14:textId="77777777" w:rsidR="005345FE" w:rsidRPr="003161DC" w:rsidRDefault="005345FE" w:rsidP="00CF6727">
            <w:pPr>
              <w:spacing w:after="240"/>
              <w:ind w:left="1440" w:hanging="720"/>
              <w:rPr>
                <w:lang w:eastAsia="x-none"/>
              </w:rPr>
            </w:pPr>
            <w:r>
              <w:rPr>
                <w:lang w:val="x-none" w:eastAsia="x-none"/>
              </w:rPr>
              <w:t>(j</w:t>
            </w:r>
            <w:r w:rsidRPr="003161DC">
              <w:rPr>
                <w:lang w:val="x-none" w:eastAsia="x-none"/>
              </w:rPr>
              <w:t>)</w:t>
            </w:r>
            <w:r w:rsidRPr="003161DC">
              <w:rPr>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3161DC">
              <w:rPr>
                <w:lang w:eastAsia="x-none"/>
              </w:rPr>
              <w:t xml:space="preserve">  The MW added to GTBD associated with any individual DC Tie shall not exceed the higher of DC Tie advisory limit for exports on that tie as of 06</w:t>
            </w:r>
            <w:r w:rsidRPr="003161DC">
              <w:rPr>
                <w:lang w:val="x-none" w:eastAsia="x-none"/>
              </w:rPr>
              <w:t>00 in the Day-Ahead</w:t>
            </w:r>
            <w:r w:rsidRPr="003161DC">
              <w:rPr>
                <w:lang w:eastAsia="x-none"/>
              </w:rPr>
              <w:t xml:space="preserve"> or subsequent advisory export limit minus the aggregate export on the DC Tie that remained scheduled following the Dispatch Instruction from the ERCOT Operator.</w:t>
            </w:r>
          </w:p>
          <w:p w14:paraId="59C30781" w14:textId="77777777" w:rsidR="005345FE" w:rsidRPr="003161DC" w:rsidRDefault="005345FE" w:rsidP="00CF6727">
            <w:pPr>
              <w:spacing w:after="240"/>
              <w:ind w:left="1440" w:hanging="720"/>
            </w:pPr>
            <w:r>
              <w:t>(k</w:t>
            </w:r>
            <w:r w:rsidRPr="003161DC">
              <w:t>)</w:t>
            </w:r>
            <w:r w:rsidRPr="003161DC">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2A03D760" w14:textId="77777777" w:rsidR="005345FE" w:rsidRPr="003161DC" w:rsidRDefault="005345FE" w:rsidP="00CF6727">
            <w:pPr>
              <w:spacing w:before="240" w:after="240"/>
              <w:ind w:left="1440" w:hanging="720"/>
            </w:pPr>
            <w:r>
              <w:t>(l</w:t>
            </w:r>
            <w:r w:rsidRPr="003161DC">
              <w:t>)</w:t>
            </w:r>
            <w:r w:rsidRPr="003161DC">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706A4CD9" w14:textId="77777777" w:rsidR="005345FE" w:rsidRPr="003161DC" w:rsidRDefault="005345FE" w:rsidP="00CF6727">
            <w:pPr>
              <w:spacing w:before="240" w:after="240"/>
              <w:ind w:left="1440" w:hanging="720"/>
            </w:pPr>
            <w:r>
              <w:t>(m</w:t>
            </w:r>
            <w:r w:rsidRPr="003161DC">
              <w:t>)</w:t>
            </w:r>
            <w:r w:rsidRPr="003161DC">
              <w:tab/>
              <w:t>Add the MW from energy delivered to ERCOT through registered BLTs during an EEA to GTBD.  The amount of MW is determined from the Dispatch Instruction and should continue over the duration of time specified by the ERCOT Operator.</w:t>
            </w:r>
          </w:p>
          <w:p w14:paraId="39130BE8" w14:textId="77777777" w:rsidR="005345FE" w:rsidRPr="003161DC" w:rsidRDefault="005345FE" w:rsidP="00CF6727">
            <w:pPr>
              <w:spacing w:after="240"/>
              <w:ind w:left="1440" w:hanging="720"/>
            </w:pPr>
            <w:r>
              <w:t>(n</w:t>
            </w:r>
            <w:r w:rsidRPr="003161DC">
              <w:t>)</w:t>
            </w:r>
            <w:r w:rsidRPr="003161DC">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2ABC8C7D" w14:textId="77777777" w:rsidR="005345FE" w:rsidRDefault="005345FE" w:rsidP="00CF6727">
            <w:pPr>
              <w:spacing w:after="240"/>
              <w:ind w:left="1440" w:hanging="720"/>
            </w:pPr>
            <w:r>
              <w:lastRenderedPageBreak/>
              <w:t>(o)</w:t>
            </w:r>
            <w: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(CDR),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CDR in the ERCOT Region value for that year.  The initial value ERCOT will </w:t>
            </w:r>
            <w:proofErr w:type="gramStart"/>
            <w:r>
              <w:t>use</w:t>
            </w:r>
            <w:proofErr w:type="gramEnd"/>
            <w:r>
              <w:t xml:space="preserve"> for </w:t>
            </w:r>
            <w:proofErr w:type="gramStart"/>
            <w:r>
              <w:t>deployed</w:t>
            </w:r>
            <w:proofErr w:type="gramEnd"/>
            <w:r>
              <w:t xml:space="preserve">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t>RHours</w:t>
            </w:r>
            <w:proofErr w:type="spellEnd"/>
            <w:r>
              <w:t xml:space="preserve">”) defined by item (h) above. </w:t>
            </w:r>
          </w:p>
          <w:p w14:paraId="1E665CA5" w14:textId="77777777" w:rsidR="005345FE" w:rsidRPr="003161DC" w:rsidRDefault="005345FE" w:rsidP="00CF6727">
            <w:pPr>
              <w:spacing w:before="240" w:after="240"/>
              <w:ind w:left="1440" w:hanging="720"/>
            </w:pPr>
            <w:r>
              <w:t>(p</w:t>
            </w:r>
            <w:r w:rsidRPr="003161DC">
              <w:t>)</w:t>
            </w:r>
            <w:r w:rsidRPr="003161DC">
              <w:tab/>
              <w:t>Perform a SCED with changes to th</w:t>
            </w:r>
            <w:r>
              <w:t xml:space="preserve">e inputs in items (a) through (n) </w:t>
            </w:r>
            <w:r w:rsidRPr="003161DC">
              <w:t>above, considering only Competitive Constraints and the non-mitigated Energy Offer Curves.</w:t>
            </w:r>
          </w:p>
          <w:p w14:paraId="57FCF97C" w14:textId="77777777" w:rsidR="005345FE" w:rsidRPr="003161DC" w:rsidRDefault="005345FE" w:rsidP="00CF6727">
            <w:pPr>
              <w:spacing w:after="240"/>
              <w:ind w:left="1440" w:hanging="720"/>
            </w:pPr>
            <w:r>
              <w:t>(q</w:t>
            </w:r>
            <w:r w:rsidRPr="003161DC">
              <w:t>)</w:t>
            </w:r>
            <w:r w:rsidRPr="003161DC">
              <w:tab/>
              <w:t>Perform mitigation on the submitted Energy Offer Curves using the LMPs from the previous step as the reference LMP.</w:t>
            </w:r>
          </w:p>
          <w:p w14:paraId="1EFBF832" w14:textId="77777777" w:rsidR="005345FE" w:rsidRPr="003161DC" w:rsidRDefault="005345FE" w:rsidP="00CF6727">
            <w:pPr>
              <w:spacing w:after="240"/>
              <w:ind w:left="1440" w:hanging="720"/>
            </w:pPr>
            <w:r>
              <w:t>(r</w:t>
            </w:r>
            <w:r w:rsidRPr="003161DC">
              <w:t>)</w:t>
            </w:r>
            <w:r w:rsidRPr="003161DC">
              <w:tab/>
              <w:t>Perform a SCED with the changes to th</w:t>
            </w:r>
            <w:r>
              <w:t>e inputs in items (a) through (n</w:t>
            </w:r>
            <w:r w:rsidRPr="003161DC">
              <w:t xml:space="preserve">) above, considering both Competitive and Non-Competitive Constraints and the mitigated Energy </w:t>
            </w:r>
            <w:r>
              <w:t>O</w:t>
            </w:r>
            <w:r w:rsidRPr="003161DC">
              <w:t>ffer Curves.</w:t>
            </w:r>
          </w:p>
          <w:p w14:paraId="436D4A17" w14:textId="77777777" w:rsidR="005345FE" w:rsidRPr="003161DC" w:rsidRDefault="005345FE" w:rsidP="00CF6727">
            <w:pPr>
              <w:spacing w:before="240" w:after="240"/>
              <w:ind w:left="1440" w:hanging="720"/>
            </w:pPr>
            <w:r>
              <w:t>(s</w:t>
            </w:r>
            <w:r w:rsidRPr="003161DC">
              <w:t>)</w:t>
            </w:r>
            <w:r w:rsidRPr="003161DC">
              <w:tab/>
            </w:r>
            <w:r>
              <w:t>The Real-Time Reliability Deployment Price Adder for Energy is equal to</w:t>
            </w:r>
            <w:r w:rsidRPr="003161DC">
              <w:t xml:space="preserve"> the positive difference between the System Lambda from </w:t>
            </w:r>
            <w:r>
              <w:t>item (r</w:t>
            </w:r>
            <w:r w:rsidRPr="003161DC">
              <w:t>) above and the System Lambda of the second step in the two-step SCED process described in paragraph (10)(b) of Section 6.5.7.3, Security Constrained Economic Dispatch</w:t>
            </w:r>
            <w:r w:rsidRPr="00D476E3">
              <w:t>, except when ERCOT is directing firm Load shed during EEA Level 3</w:t>
            </w:r>
            <w:r w:rsidRPr="003161DC">
              <w:t>.</w:t>
            </w:r>
            <w:r>
              <w:t xml:space="preserve">  </w:t>
            </w:r>
            <w:r w:rsidRPr="00D476E3">
              <w:t>When ERCOT is directing firm Load shed during EEA Level 3 to either maintain sufficient PRC or stabilize grid frequency, as described in paragraph (3) of Section 6.5.9.4.2, the Real-Time Reliability Deployment Price Adder for Energy is the VOLL used to determine the Ancillary Service Demand Curves (ASDCs) for the Real-Time Market (RTM) minus the System Lambda of the second step in the two-step SCED process described in paragraph (10)(b) of Section 6.5.7.3.</w:t>
            </w:r>
          </w:p>
          <w:p w14:paraId="52C02979" w14:textId="77777777" w:rsidR="005345FE" w:rsidRPr="00AE702A" w:rsidRDefault="005345FE" w:rsidP="00CF6727">
            <w:pPr>
              <w:spacing w:after="240"/>
              <w:ind w:left="1440" w:hanging="720"/>
            </w:pPr>
            <w:proofErr w:type="gramStart"/>
            <w:r>
              <w:t>(t</w:t>
            </w:r>
            <w:r w:rsidRPr="003161DC">
              <w:t>)</w:t>
            </w:r>
            <w:r w:rsidRPr="003161DC">
              <w:tab/>
            </w:r>
            <w:r>
              <w:t>For</w:t>
            </w:r>
            <w:proofErr w:type="gramEnd"/>
            <w:r>
              <w:t xml:space="preserve"> each individual Ancillary Service, the Real-Time Reliability Deployment Price Adder for Ancillary Service is equal to the positive difference between the MCPC for that Ancillary Service from item (r) above and the MCPC for that Ancillary Service</w:t>
            </w:r>
            <w:r w:rsidRPr="00D476E3">
              <w:t xml:space="preserve">, except when ERCOT is directing firm Load shed during EEA </w:t>
            </w:r>
            <w:r w:rsidRPr="00D476E3">
              <w:lastRenderedPageBreak/>
              <w:t>Level 3.  When ERCOT is directing firm Load shed during EEA Level 3 to</w:t>
            </w:r>
            <w:r w:rsidRPr="00D476E3">
              <w:rPr>
                <w:highlight w:val="yellow"/>
              </w:rPr>
              <w:t xml:space="preserve"> </w:t>
            </w:r>
            <w:r w:rsidRPr="00D476E3">
              <w:t>either maintain sufficient PRC or stabilize grid frequency, as described in paragraph (3) of Section 6.5.9.4.2, the Real-Time Reliability Deployment Price Adder for Ancillary Service is the maximum value on the ASDC for the Ancillary Service minus the MCPC for that Ancillary Service</w:t>
            </w:r>
            <w:r>
              <w:t xml:space="preserve">. </w:t>
            </w:r>
          </w:p>
        </w:tc>
      </w:tr>
    </w:tbl>
    <w:p w14:paraId="465C4DF9" w14:textId="77777777" w:rsidR="00A90C3B" w:rsidRPr="00A90C3B" w:rsidRDefault="00A90C3B" w:rsidP="00A90C3B">
      <w:pPr>
        <w:keepNext/>
        <w:widowControl w:val="0"/>
        <w:tabs>
          <w:tab w:val="left" w:pos="1260"/>
        </w:tabs>
        <w:spacing w:before="480" w:after="240"/>
        <w:ind w:left="1267" w:hanging="1267"/>
        <w:outlineLvl w:val="3"/>
        <w:rPr>
          <w:rFonts w:eastAsia="Times New Roman"/>
          <w:b/>
          <w:bCs/>
          <w:snapToGrid w:val="0"/>
          <w:szCs w:val="20"/>
        </w:rPr>
      </w:pPr>
      <w:bookmarkStart w:id="1025" w:name="_Toc204411616"/>
      <w:commentRangeStart w:id="1026"/>
      <w:r w:rsidRPr="00A90C3B">
        <w:rPr>
          <w:rFonts w:eastAsia="Times New Roman"/>
          <w:b/>
          <w:bCs/>
          <w:snapToGrid w:val="0"/>
          <w:szCs w:val="20"/>
        </w:rPr>
        <w:lastRenderedPageBreak/>
        <w:t>6.5.7.5</w:t>
      </w:r>
      <w:commentRangeEnd w:id="1026"/>
      <w:r w:rsidR="00BA4F4E">
        <w:rPr>
          <w:rStyle w:val="CommentReference"/>
        </w:rPr>
        <w:commentReference w:id="1026"/>
      </w:r>
      <w:r w:rsidRPr="00A90C3B">
        <w:rPr>
          <w:rFonts w:eastAsia="Times New Roman"/>
          <w:b/>
          <w:bCs/>
          <w:snapToGrid w:val="0"/>
          <w:szCs w:val="20"/>
        </w:rPr>
        <w:tab/>
        <w:t>Ancillary Services Capacity Monitor</w:t>
      </w:r>
      <w:bookmarkEnd w:id="1025"/>
    </w:p>
    <w:p w14:paraId="07885ADA" w14:textId="77777777" w:rsidR="00ED0B66" w:rsidRDefault="00ED0B66" w:rsidP="00ED0B66">
      <w:pPr>
        <w:pStyle w:val="BodyTextNumbered"/>
      </w:pPr>
      <w:r>
        <w:t>(1)</w:t>
      </w:r>
      <w: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15121818" w14:textId="77777777" w:rsidR="00ED0B66" w:rsidRDefault="00ED0B66" w:rsidP="007208F8">
      <w:pPr>
        <w:pStyle w:val="List"/>
        <w:ind w:firstLine="0"/>
      </w:pPr>
      <w:r>
        <w:t>(a)</w:t>
      </w:r>
      <w:r>
        <w:tab/>
        <w:t xml:space="preserve">RRS capacity from: </w:t>
      </w:r>
    </w:p>
    <w:p w14:paraId="7232FB5A" w14:textId="77777777" w:rsidR="00ED0B66" w:rsidRDefault="00ED0B66" w:rsidP="00ED0B66">
      <w:pPr>
        <w:pStyle w:val="List"/>
        <w:ind w:left="2160"/>
      </w:pPr>
      <w:r>
        <w:t>(i)</w:t>
      </w:r>
      <w:r>
        <w:tab/>
        <w:t>Generation Resources;</w:t>
      </w:r>
    </w:p>
    <w:p w14:paraId="28E19319" w14:textId="535FC9A8" w:rsidR="00ED0B66" w:rsidRDefault="00ED0B66" w:rsidP="00ED0B66">
      <w:pPr>
        <w:pStyle w:val="List"/>
        <w:ind w:left="2160"/>
      </w:pPr>
      <w:r>
        <w:t>(ii)</w:t>
      </w:r>
      <w:r>
        <w:tab/>
        <w:t>Load Resources excluding CLRs;</w:t>
      </w:r>
    </w:p>
    <w:p w14:paraId="70D4F308" w14:textId="17279A1D" w:rsidR="00ED0B66" w:rsidRDefault="00ED0B66" w:rsidP="00ED0B66">
      <w:pPr>
        <w:pStyle w:val="List"/>
        <w:ind w:left="2160"/>
      </w:pPr>
      <w:r>
        <w:t>(iii)</w:t>
      </w:r>
      <w:r>
        <w:tab/>
      </w:r>
      <w:r w:rsidR="00585373">
        <w:t>CLRs</w:t>
      </w:r>
      <w:r>
        <w:t>; and</w:t>
      </w:r>
    </w:p>
    <w:p w14:paraId="347C68A7" w14:textId="77777777" w:rsidR="00ED0B66" w:rsidRDefault="00ED0B66" w:rsidP="00ED0B66">
      <w:pPr>
        <w:pStyle w:val="List"/>
        <w:ind w:left="2160"/>
      </w:pPr>
      <w:r w:rsidRPr="0003648D">
        <w:t>(iv)</w:t>
      </w:r>
      <w:r w:rsidRPr="0003648D">
        <w:tab/>
      </w:r>
      <w:r w:rsidRPr="004E4AC5">
        <w:t>Resources capable of Fast Frequency Response (FFR)</w:t>
      </w:r>
      <w:r w:rsidRPr="0003648D">
        <w:t>;</w:t>
      </w:r>
    </w:p>
    <w:p w14:paraId="23C79421" w14:textId="77777777" w:rsidR="00ED0B66" w:rsidRDefault="00ED0B66" w:rsidP="00ED0B66">
      <w:pPr>
        <w:spacing w:after="240"/>
        <w:ind w:left="1440" w:hanging="720"/>
      </w:pPr>
      <w:r w:rsidRPr="00E275CE">
        <w:t>(</w:t>
      </w:r>
      <w:r>
        <w:t>b</w:t>
      </w:r>
      <w:r w:rsidRPr="00E275CE">
        <w:t>)</w:t>
      </w:r>
      <w:r w:rsidRPr="00E275CE">
        <w:tab/>
        <w:t>Ancillary Service Resource Responsibility for RRS from</w:t>
      </w:r>
      <w:r>
        <w:t>:</w:t>
      </w:r>
      <w:r w:rsidRPr="00E275CE">
        <w:t xml:space="preserve"> </w:t>
      </w:r>
    </w:p>
    <w:p w14:paraId="3A8A7813" w14:textId="77777777" w:rsidR="00ED0B66" w:rsidRPr="00E275CE" w:rsidRDefault="00ED0B66" w:rsidP="007208F8">
      <w:pPr>
        <w:pStyle w:val="List2"/>
        <w:ind w:left="2160"/>
      </w:pPr>
      <w:r>
        <w:t>(i)</w:t>
      </w:r>
      <w:r>
        <w:tab/>
      </w:r>
      <w:r w:rsidRPr="00E275CE">
        <w:t>Generation Resources;</w:t>
      </w:r>
    </w:p>
    <w:p w14:paraId="6D2D52AE" w14:textId="6DEC0F1C" w:rsidR="00ED0B66" w:rsidRPr="00E275CE" w:rsidRDefault="00ED0B66" w:rsidP="007208F8">
      <w:pPr>
        <w:pStyle w:val="List2"/>
        <w:ind w:left="2160"/>
      </w:pPr>
      <w:r w:rsidRPr="00E275CE">
        <w:t>(</w:t>
      </w:r>
      <w:r>
        <w:t>ii</w:t>
      </w:r>
      <w:r w:rsidRPr="00E275CE">
        <w:t>)</w:t>
      </w:r>
      <w:r w:rsidRPr="00E275CE">
        <w:tab/>
        <w:t xml:space="preserve">Load Resources excluding </w:t>
      </w:r>
      <w:r w:rsidR="00585373">
        <w:t>CLRs</w:t>
      </w:r>
      <w:r w:rsidRPr="00E275CE">
        <w:t>;</w:t>
      </w:r>
    </w:p>
    <w:p w14:paraId="7EC9DEFC" w14:textId="2CE8AA60" w:rsidR="00ED0B66" w:rsidRDefault="00ED0B66" w:rsidP="007208F8">
      <w:pPr>
        <w:pStyle w:val="List2"/>
        <w:ind w:left="2160"/>
      </w:pPr>
      <w:r w:rsidRPr="00E275CE">
        <w:t>(</w:t>
      </w:r>
      <w:r>
        <w:t>iii</w:t>
      </w:r>
      <w:r w:rsidRPr="00E275CE">
        <w:t>)</w:t>
      </w:r>
      <w:r w:rsidRPr="00E275CE">
        <w:tab/>
      </w:r>
      <w:r w:rsidR="00585373">
        <w:t>CLRs</w:t>
      </w:r>
      <w:r w:rsidRPr="00E275CE">
        <w:t>;</w:t>
      </w:r>
      <w:r>
        <w:t xml:space="preserve"> and</w:t>
      </w:r>
    </w:p>
    <w:p w14:paraId="217C5A77" w14:textId="77777777" w:rsidR="00ED0B66" w:rsidRDefault="00ED0B66" w:rsidP="007208F8">
      <w:pPr>
        <w:pStyle w:val="List2"/>
        <w:ind w:left="2160"/>
      </w:pPr>
      <w:r w:rsidRPr="0003648D">
        <w:t>(iv)</w:t>
      </w:r>
      <w:r w:rsidRPr="0003648D">
        <w:tab/>
      </w:r>
      <w:r w:rsidRPr="004E4AC5">
        <w:t>Resources capable of FFR</w:t>
      </w:r>
      <w:r w:rsidRPr="0003648D">
        <w:t>;</w:t>
      </w:r>
    </w:p>
    <w:p w14:paraId="3AA756E1" w14:textId="77777777" w:rsidR="00ED0B66" w:rsidRPr="0003648D" w:rsidRDefault="00ED0B66" w:rsidP="00ED0B66">
      <w:pPr>
        <w:spacing w:after="240"/>
        <w:ind w:left="1440" w:hanging="720"/>
      </w:pPr>
      <w:r w:rsidRPr="0003648D">
        <w:t>(</w:t>
      </w:r>
      <w:r>
        <w:t>c</w:t>
      </w:r>
      <w:r w:rsidRPr="0003648D">
        <w:t>)</w:t>
      </w:r>
      <w:r w:rsidRPr="0003648D">
        <w:tab/>
      </w:r>
      <w:r>
        <w:t>ECRS</w:t>
      </w:r>
      <w:r w:rsidRPr="0003648D">
        <w:t xml:space="preserve"> capacity from: </w:t>
      </w:r>
    </w:p>
    <w:p w14:paraId="40BCD2CD" w14:textId="77777777" w:rsidR="00ED0B66" w:rsidRPr="0003648D" w:rsidRDefault="00ED0B66" w:rsidP="00ED0B66">
      <w:pPr>
        <w:spacing w:after="240"/>
        <w:ind w:left="2160" w:hanging="720"/>
      </w:pPr>
      <w:r w:rsidRPr="0003648D">
        <w:t>(i)</w:t>
      </w:r>
      <w:r w:rsidRPr="0003648D">
        <w:tab/>
        <w:t>Generation Resources;</w:t>
      </w:r>
    </w:p>
    <w:p w14:paraId="26EFCCE1" w14:textId="5B49207F" w:rsidR="00ED0B66" w:rsidRPr="0003648D" w:rsidRDefault="00ED0B66" w:rsidP="00ED0B66">
      <w:pPr>
        <w:spacing w:after="240"/>
        <w:ind w:left="2160" w:hanging="720"/>
      </w:pPr>
      <w:r w:rsidRPr="0003648D">
        <w:t>(ii)</w:t>
      </w:r>
      <w:r w:rsidRPr="0003648D">
        <w:tab/>
        <w:t xml:space="preserve">Load Resources excluding </w:t>
      </w:r>
      <w:r w:rsidR="00585373">
        <w:t>CLRs</w:t>
      </w:r>
      <w:r w:rsidRPr="0003648D">
        <w:t xml:space="preserve">; </w:t>
      </w:r>
    </w:p>
    <w:p w14:paraId="58939560" w14:textId="4CF7AE71" w:rsidR="00ED0B66" w:rsidRPr="0003648D" w:rsidRDefault="00ED0B66" w:rsidP="00ED0B66">
      <w:pPr>
        <w:spacing w:after="240"/>
        <w:ind w:left="2160" w:hanging="720"/>
      </w:pPr>
      <w:r w:rsidRPr="0003648D">
        <w:t>(iii)</w:t>
      </w:r>
      <w:r w:rsidRPr="0003648D">
        <w:tab/>
      </w:r>
      <w:r w:rsidR="00585373">
        <w:t>CLRs</w:t>
      </w:r>
      <w:r w:rsidRPr="0003648D">
        <w:t>; and</w:t>
      </w:r>
    </w:p>
    <w:p w14:paraId="30D66236" w14:textId="77777777" w:rsidR="00ED0B66" w:rsidRPr="0003648D" w:rsidRDefault="00ED0B66" w:rsidP="00ED0B66">
      <w:pPr>
        <w:spacing w:after="240"/>
        <w:ind w:left="2160" w:hanging="720"/>
      </w:pPr>
      <w:r w:rsidRPr="0003648D">
        <w:t>(iv)</w:t>
      </w:r>
      <w:r w:rsidRPr="0003648D">
        <w:tab/>
        <w:t>Quick Start Generation Resources (QSGRs);</w:t>
      </w:r>
    </w:p>
    <w:p w14:paraId="2B827F65" w14:textId="77777777" w:rsidR="00ED0B66" w:rsidRPr="0003648D" w:rsidRDefault="00ED0B66" w:rsidP="00ED0B66">
      <w:pPr>
        <w:spacing w:after="240"/>
        <w:ind w:left="1440" w:hanging="720"/>
      </w:pPr>
      <w:r w:rsidRPr="0003648D">
        <w:t>(</w:t>
      </w:r>
      <w:r>
        <w:t>d</w:t>
      </w:r>
      <w:r w:rsidRPr="0003648D">
        <w:t>)</w:t>
      </w:r>
      <w:r w:rsidRPr="0003648D">
        <w:tab/>
        <w:t xml:space="preserve">Ancillary Service Resource Responsibility for </w:t>
      </w:r>
      <w:r>
        <w:t>ECRS</w:t>
      </w:r>
      <w:r w:rsidRPr="0003648D">
        <w:t xml:space="preserve"> from: </w:t>
      </w:r>
    </w:p>
    <w:p w14:paraId="485E0DFF" w14:textId="77777777" w:rsidR="00ED0B66" w:rsidRPr="0003648D" w:rsidRDefault="00ED0B66" w:rsidP="00ED0B66">
      <w:pPr>
        <w:spacing w:after="240"/>
        <w:ind w:left="2160" w:hanging="720"/>
      </w:pPr>
      <w:r w:rsidRPr="0003648D">
        <w:t>(i)</w:t>
      </w:r>
      <w:r w:rsidRPr="0003648D">
        <w:tab/>
        <w:t>Generation Resources;</w:t>
      </w:r>
    </w:p>
    <w:p w14:paraId="5B4BD457" w14:textId="7B427225" w:rsidR="00ED0B66" w:rsidRPr="0003648D" w:rsidRDefault="00ED0B66" w:rsidP="00ED0B66">
      <w:pPr>
        <w:spacing w:after="240"/>
        <w:ind w:left="2160" w:hanging="720"/>
      </w:pPr>
      <w:r w:rsidRPr="0003648D">
        <w:lastRenderedPageBreak/>
        <w:t>(ii)</w:t>
      </w:r>
      <w:r w:rsidRPr="0003648D">
        <w:tab/>
        <w:t xml:space="preserve">Load Resources excluding </w:t>
      </w:r>
      <w:r w:rsidR="00585373">
        <w:t>CLRs</w:t>
      </w:r>
      <w:r w:rsidRPr="0003648D">
        <w:t>; and</w:t>
      </w:r>
    </w:p>
    <w:p w14:paraId="071DEC3E" w14:textId="14C56D86" w:rsidR="00ED0B66" w:rsidRPr="0003648D" w:rsidRDefault="00ED0B66" w:rsidP="00ED0B66">
      <w:pPr>
        <w:spacing w:after="240"/>
        <w:ind w:left="2160" w:hanging="720"/>
      </w:pPr>
      <w:r w:rsidRPr="0003648D">
        <w:t>(iii)</w:t>
      </w:r>
      <w:r w:rsidRPr="0003648D">
        <w:tab/>
      </w:r>
      <w:r w:rsidR="00585373">
        <w:t>CLRs</w:t>
      </w:r>
      <w:r w:rsidRPr="0003648D">
        <w:t>; and</w:t>
      </w:r>
    </w:p>
    <w:p w14:paraId="21FCC9D0" w14:textId="77777777" w:rsidR="00ED0B66" w:rsidRPr="0003648D" w:rsidRDefault="00ED0B66" w:rsidP="00ED0B66">
      <w:pPr>
        <w:spacing w:after="240"/>
        <w:ind w:left="2160" w:hanging="720"/>
      </w:pPr>
      <w:r w:rsidRPr="0003648D">
        <w:t>(iv)</w:t>
      </w:r>
      <w:r w:rsidRPr="0003648D">
        <w:tab/>
        <w:t>QSGRs;</w:t>
      </w:r>
    </w:p>
    <w:p w14:paraId="79D6E862" w14:textId="77777777" w:rsidR="00ED0B66" w:rsidRDefault="00ED0B66" w:rsidP="00E66DA0">
      <w:pPr>
        <w:pStyle w:val="List"/>
        <w:ind w:firstLine="0"/>
      </w:pPr>
      <w:r w:rsidRPr="00E275CE">
        <w:t>(</w:t>
      </w:r>
      <w:r>
        <w:t>e</w:t>
      </w:r>
      <w:r w:rsidRPr="00E275CE">
        <w:t>)</w:t>
      </w:r>
      <w:r w:rsidRPr="00E275CE">
        <w:tab/>
      </w:r>
      <w:r>
        <w:t>ECRS</w:t>
      </w:r>
      <w:r w:rsidRPr="00E275CE">
        <w:t xml:space="preserve"> deployed to Generation and Load Resources;</w:t>
      </w:r>
      <w:r>
        <w:t xml:space="preserve"> </w:t>
      </w:r>
    </w:p>
    <w:p w14:paraId="449DDDCE" w14:textId="77777777" w:rsidR="00ED0B66" w:rsidRDefault="00ED0B66" w:rsidP="00E66DA0">
      <w:pPr>
        <w:pStyle w:val="List"/>
        <w:ind w:firstLine="0"/>
      </w:pPr>
      <w:r>
        <w:t>(f)</w:t>
      </w:r>
      <w:r>
        <w:tab/>
        <w:t xml:space="preserve">Non-Spin available from: </w:t>
      </w:r>
    </w:p>
    <w:p w14:paraId="7752F861" w14:textId="77777777" w:rsidR="00ED0B66" w:rsidRDefault="00ED0B66" w:rsidP="00ED0B66">
      <w:pPr>
        <w:pStyle w:val="List"/>
        <w:ind w:left="2160"/>
      </w:pPr>
      <w:r>
        <w:t>(i)</w:t>
      </w:r>
      <w:r>
        <w:tab/>
        <w:t>On-Line Generation Resources with Energy Offer Curves;</w:t>
      </w:r>
    </w:p>
    <w:p w14:paraId="450FAB8E" w14:textId="77777777" w:rsidR="00ED0B66" w:rsidRDefault="00ED0B66" w:rsidP="00ED0B66">
      <w:pPr>
        <w:pStyle w:val="List"/>
        <w:ind w:left="2160"/>
      </w:pPr>
      <w:r>
        <w:t>(ii)</w:t>
      </w:r>
      <w:r>
        <w:tab/>
        <w:t xml:space="preserve">Undeployed Load Resources; </w:t>
      </w:r>
    </w:p>
    <w:p w14:paraId="05354C6B" w14:textId="77777777" w:rsidR="00ED0B66" w:rsidRDefault="00ED0B66" w:rsidP="00ED0B66">
      <w:pPr>
        <w:pStyle w:val="List"/>
        <w:ind w:left="2160"/>
      </w:pPr>
      <w:r>
        <w:t>(iii)</w:t>
      </w:r>
      <w:r>
        <w:tab/>
        <w:t>Off-Line Generation Resources; and</w:t>
      </w:r>
    </w:p>
    <w:p w14:paraId="68C15293" w14:textId="77777777" w:rsidR="00ED0B66" w:rsidRDefault="00ED0B66" w:rsidP="00ED0B66">
      <w:pPr>
        <w:pStyle w:val="List"/>
        <w:ind w:left="2160"/>
      </w:pPr>
      <w:r>
        <w:t>(iv)</w:t>
      </w:r>
      <w:r>
        <w:tab/>
        <w:t>Resources with Output Schedules;</w:t>
      </w:r>
    </w:p>
    <w:p w14:paraId="5B89C9F6" w14:textId="77777777" w:rsidR="00ED0B66" w:rsidRDefault="00ED0B66" w:rsidP="00E66DA0">
      <w:pPr>
        <w:spacing w:after="240"/>
        <w:ind w:firstLine="720"/>
      </w:pPr>
      <w:r w:rsidRPr="00E275CE">
        <w:t>(</w:t>
      </w:r>
      <w:r>
        <w:t>g</w:t>
      </w:r>
      <w:r w:rsidRPr="00E275CE">
        <w:t>)</w:t>
      </w:r>
      <w:r w:rsidRPr="00E275CE">
        <w:tab/>
        <w:t>Ancillary Service Resource Responsibility for Non-Spin from</w:t>
      </w:r>
      <w:r>
        <w:t>:</w:t>
      </w:r>
    </w:p>
    <w:p w14:paraId="5015C62C" w14:textId="77777777" w:rsidR="00ED0B66" w:rsidRPr="00E275CE" w:rsidRDefault="00ED0B66" w:rsidP="00E66DA0">
      <w:pPr>
        <w:pStyle w:val="List2"/>
        <w:ind w:left="2160"/>
      </w:pPr>
      <w:r>
        <w:t>(i)</w:t>
      </w:r>
      <w:r>
        <w:tab/>
      </w:r>
      <w:r w:rsidRPr="00E275CE">
        <w:t>On-Line Generation Resources with Energy Offer Curves;</w:t>
      </w:r>
    </w:p>
    <w:p w14:paraId="6E605DB9" w14:textId="77777777" w:rsidR="00ED0B66" w:rsidRPr="00E275CE" w:rsidRDefault="00ED0B66" w:rsidP="00E66DA0">
      <w:pPr>
        <w:pStyle w:val="List2"/>
        <w:ind w:left="2160"/>
      </w:pPr>
      <w:r w:rsidRPr="00E275CE">
        <w:t>(</w:t>
      </w:r>
      <w:r>
        <w:t>ii</w:t>
      </w:r>
      <w:r w:rsidRPr="00E275CE">
        <w:t>)</w:t>
      </w:r>
      <w:r w:rsidRPr="00E275CE">
        <w:tab/>
        <w:t>On-Line Generation Resources with Output Schedules;</w:t>
      </w:r>
    </w:p>
    <w:p w14:paraId="01F876F3" w14:textId="77777777" w:rsidR="00ED0B66" w:rsidRPr="00E275CE" w:rsidRDefault="00ED0B66" w:rsidP="00E66DA0">
      <w:pPr>
        <w:pStyle w:val="List2"/>
        <w:ind w:left="2160"/>
      </w:pPr>
      <w:r w:rsidRPr="00E275CE">
        <w:t>(</w:t>
      </w:r>
      <w:r>
        <w:t>iii</w:t>
      </w:r>
      <w:r w:rsidRPr="00E275CE">
        <w:t>)</w:t>
      </w:r>
      <w:r w:rsidRPr="00E275CE">
        <w:tab/>
        <w:t xml:space="preserve">Load Resources; </w:t>
      </w:r>
    </w:p>
    <w:p w14:paraId="33F7FBC1" w14:textId="77777777" w:rsidR="00ED0B66" w:rsidRPr="00E275CE" w:rsidRDefault="00ED0B66" w:rsidP="00E66DA0">
      <w:pPr>
        <w:pStyle w:val="List2"/>
        <w:ind w:left="2160"/>
      </w:pPr>
      <w:r w:rsidRPr="00E275CE">
        <w:t>(</w:t>
      </w:r>
      <w:r>
        <w:t>iv</w:t>
      </w:r>
      <w:r w:rsidRPr="00E275CE">
        <w:t>)</w:t>
      </w:r>
      <w:r w:rsidRPr="00E275CE">
        <w:tab/>
        <w:t xml:space="preserve">Off-Line Generation Resources excluding QSGRs; </w:t>
      </w:r>
      <w:r>
        <w:t>and</w:t>
      </w:r>
    </w:p>
    <w:p w14:paraId="4B81ECC9" w14:textId="77777777" w:rsidR="00ED0B66" w:rsidRDefault="00ED0B66" w:rsidP="00E66DA0">
      <w:pPr>
        <w:pStyle w:val="List"/>
        <w:ind w:left="1440" w:firstLine="0"/>
      </w:pPr>
      <w:r w:rsidRPr="00E275CE">
        <w:t>(</w:t>
      </w:r>
      <w:r>
        <w:t>v</w:t>
      </w:r>
      <w:r w:rsidRPr="00E275CE">
        <w:t>)</w:t>
      </w:r>
      <w:r w:rsidRPr="00E275CE">
        <w:tab/>
        <w:t>QSGRs;</w:t>
      </w:r>
    </w:p>
    <w:p w14:paraId="5265CB69" w14:textId="77777777" w:rsidR="00ED0B66" w:rsidRDefault="00ED0B66" w:rsidP="00E66DA0">
      <w:pPr>
        <w:pStyle w:val="List"/>
        <w:ind w:left="1440"/>
      </w:pPr>
      <w:r>
        <w:t>(h)</w:t>
      </w:r>
      <w:r>
        <w:tab/>
        <w:t>Undeployed Reg-Up and Reg-Down;</w:t>
      </w:r>
    </w:p>
    <w:p w14:paraId="263966AB" w14:textId="77777777" w:rsidR="00ED0B66" w:rsidRDefault="00ED0B66" w:rsidP="00E66DA0">
      <w:pPr>
        <w:pStyle w:val="List2"/>
        <w:ind w:left="2160"/>
      </w:pPr>
      <w:r w:rsidRPr="00E275CE">
        <w:t>(</w:t>
      </w:r>
      <w:r>
        <w:t>i</w:t>
      </w:r>
      <w:r w:rsidRPr="00E275CE">
        <w:t>)</w:t>
      </w:r>
      <w:r w:rsidRPr="00E275CE">
        <w:tab/>
        <w:t>Ancillary Service Resource Responsibility for Reg-Up</w:t>
      </w:r>
      <w:r>
        <w:t xml:space="preserve"> and Reg-Down</w:t>
      </w:r>
      <w:r w:rsidRPr="00E275CE">
        <w:t>;</w:t>
      </w:r>
    </w:p>
    <w:p w14:paraId="03247AB4" w14:textId="77777777" w:rsidR="00ED0B66" w:rsidRDefault="00ED0B66" w:rsidP="00E66DA0">
      <w:pPr>
        <w:pStyle w:val="List"/>
        <w:ind w:left="1440"/>
      </w:pPr>
      <w:r w:rsidRPr="00E275CE">
        <w:t>(</w:t>
      </w:r>
      <w:r>
        <w:t>j</w:t>
      </w:r>
      <w:r w:rsidRPr="00E275CE">
        <w:t>)</w:t>
      </w:r>
      <w:r w:rsidRPr="00E275CE">
        <w:tab/>
        <w:t>Deployed Reg-Up and Reg-Down;</w:t>
      </w:r>
    </w:p>
    <w:p w14:paraId="2983F0EE" w14:textId="77777777" w:rsidR="00ED0B66" w:rsidRDefault="00ED0B66" w:rsidP="00E66DA0">
      <w:pPr>
        <w:pStyle w:val="List"/>
        <w:ind w:left="1440"/>
      </w:pPr>
      <w:r>
        <w:t>(k)</w:t>
      </w:r>
      <w:r>
        <w:tab/>
        <w:t>Available capacity:</w:t>
      </w:r>
    </w:p>
    <w:p w14:paraId="45BEB461" w14:textId="77777777" w:rsidR="00ED0B66" w:rsidRDefault="00ED0B66" w:rsidP="00ED0B66">
      <w:pPr>
        <w:pStyle w:val="List"/>
        <w:ind w:left="2160"/>
      </w:pPr>
      <w:r>
        <w:t>(i)</w:t>
      </w:r>
      <w:r>
        <w:tab/>
        <w:t>With Energy Offer Curves in the ERCOT System that can be used to increase Generation Resource Base Points in SCED;</w:t>
      </w:r>
    </w:p>
    <w:p w14:paraId="401AB685" w14:textId="77777777" w:rsidR="00ED0B66" w:rsidRDefault="00ED0B66" w:rsidP="00ED0B66">
      <w:pPr>
        <w:pStyle w:val="List"/>
        <w:ind w:left="2160"/>
      </w:pPr>
      <w:r>
        <w:t>(ii)</w:t>
      </w:r>
      <w:r>
        <w:tab/>
        <w:t xml:space="preserve">With Energy Offer Curves in the ERCOT System that can be used to decrease Generation Resource Base Points in SCED; </w:t>
      </w:r>
    </w:p>
    <w:p w14:paraId="5BD8D884" w14:textId="77777777" w:rsidR="00ED0B66" w:rsidRDefault="00ED0B66" w:rsidP="00ED0B66">
      <w:pPr>
        <w:pStyle w:val="List"/>
        <w:ind w:left="2160"/>
      </w:pPr>
      <w:r>
        <w:t>(iii)</w:t>
      </w:r>
      <w:r>
        <w:tab/>
        <w:t xml:space="preserve">Without Energy Offer Curves in the ERCOT System that can be used to increase Generation Resource Base Points in SCED; </w:t>
      </w:r>
    </w:p>
    <w:p w14:paraId="28F735BE" w14:textId="77777777" w:rsidR="00ED0B66" w:rsidRDefault="00ED0B66" w:rsidP="00ED0B66">
      <w:pPr>
        <w:pStyle w:val="List"/>
        <w:ind w:left="2160"/>
      </w:pPr>
      <w:r>
        <w:t>(iv)</w:t>
      </w:r>
      <w:r>
        <w:tab/>
        <w:t xml:space="preserve">Without Energy Offer Curves in the ERCOT System that can be used to decrease Generation Resource Base Points in SCED; </w:t>
      </w:r>
    </w:p>
    <w:p w14:paraId="2ED5822E" w14:textId="35A8BE68" w:rsidR="00ED0B66" w:rsidRPr="006A6281" w:rsidRDefault="00ED0B66" w:rsidP="00ED0B66">
      <w:pPr>
        <w:pStyle w:val="List"/>
        <w:ind w:left="2160"/>
      </w:pPr>
      <w:r w:rsidRPr="006A6281">
        <w:lastRenderedPageBreak/>
        <w:t>(v)</w:t>
      </w:r>
      <w:r w:rsidRPr="006A6281">
        <w:tab/>
        <w:t xml:space="preserve">With RTM Energy Bid curves from available </w:t>
      </w:r>
      <w:r w:rsidR="00585373">
        <w:t>CLRs</w:t>
      </w:r>
      <w:r w:rsidRPr="006A6281">
        <w:t xml:space="preserve"> in the ERCOT System that can be used to decrease Base Points (energy consumption) in SCED;</w:t>
      </w:r>
    </w:p>
    <w:p w14:paraId="4FEFF57A" w14:textId="208E9649" w:rsidR="00ED0B66" w:rsidRDefault="00ED0B66" w:rsidP="00ED0B66">
      <w:pPr>
        <w:pStyle w:val="List"/>
        <w:ind w:left="2160"/>
      </w:pPr>
      <w:r w:rsidRPr="006A6281">
        <w:t>(vi)</w:t>
      </w:r>
      <w:r w:rsidRPr="006A6281">
        <w:tab/>
        <w:t xml:space="preserve">With RTM Energy Bid curves from available </w:t>
      </w:r>
      <w:r w:rsidR="00585373">
        <w:t>CLRs</w:t>
      </w:r>
      <w:r w:rsidRPr="006A6281">
        <w:t xml:space="preserve"> in the ERCOT System that can be used to increase Base Points (energy consumption) in SCED;</w:t>
      </w:r>
      <w:r>
        <w:t xml:space="preserve"> </w:t>
      </w:r>
    </w:p>
    <w:p w14:paraId="43A93032" w14:textId="77777777" w:rsidR="00ED0B66" w:rsidRDefault="00ED0B66" w:rsidP="00ED0B66">
      <w:pPr>
        <w:pStyle w:val="List"/>
        <w:ind w:left="2160"/>
      </w:pPr>
      <w:r>
        <w:t>(vii)</w:t>
      </w:r>
      <w:r>
        <w:tab/>
        <w:t xml:space="preserve">From Resources participating in SCED plus the Reg-Up, ECRS, and RRS from Load Resources </w:t>
      </w:r>
      <w:r>
        <w:rPr>
          <w:bCs/>
        </w:rPr>
        <w:t>and the Net Power Consumption minus the Low Power Consumption from Load Resources with a validated Real-Time RRS and ECRS Schedule</w:t>
      </w:r>
      <w:r>
        <w:t>;</w:t>
      </w:r>
    </w:p>
    <w:p w14:paraId="4CAAD710" w14:textId="77777777" w:rsidR="00ED0B66" w:rsidRDefault="00ED0B66" w:rsidP="00ED0B66">
      <w:pPr>
        <w:pStyle w:val="List"/>
        <w:ind w:left="2160"/>
      </w:pPr>
      <w:r>
        <w:t>(viii</w:t>
      </w:r>
      <w:proofErr w:type="gramStart"/>
      <w:r>
        <w:t>)</w:t>
      </w:r>
      <w:r>
        <w:tab/>
        <w:t>From</w:t>
      </w:r>
      <w:proofErr w:type="gramEnd"/>
      <w:r>
        <w:t xml:space="preserve"> Resources included in item (vii) above plus reserves from Resources that could be made available to SCED in 30 minutes;</w:t>
      </w:r>
    </w:p>
    <w:p w14:paraId="5109660A" w14:textId="77777777" w:rsidR="00ED0B66" w:rsidRDefault="00ED0B66" w:rsidP="00ED0B66">
      <w:pPr>
        <w:pStyle w:val="List"/>
        <w:ind w:left="2160"/>
      </w:pPr>
      <w:r>
        <w:t>(ix)</w:t>
      </w:r>
      <w:r>
        <w:tab/>
        <w:t>In the ERCOT System that can be used to increase Generation Resource Base Points in the next five minutes in SCED; and</w:t>
      </w:r>
    </w:p>
    <w:p w14:paraId="709C76AE" w14:textId="77777777" w:rsidR="00ED0B66" w:rsidRPr="000D24A5" w:rsidRDefault="00ED0B66" w:rsidP="00ED0B66">
      <w:pPr>
        <w:pStyle w:val="List"/>
        <w:ind w:left="2160"/>
      </w:pPr>
      <w:r>
        <w:t>(x)</w:t>
      </w:r>
      <w:r>
        <w:tab/>
        <w:t>In the ERCOT System that can be used to decrease Generation Resource Base Points in the next five minutes in SCED;</w:t>
      </w:r>
    </w:p>
    <w:p w14:paraId="3D81E460" w14:textId="77777777" w:rsidR="00ED0B66" w:rsidRDefault="00ED0B66" w:rsidP="00E66DA0">
      <w:pPr>
        <w:pStyle w:val="List"/>
        <w:ind w:left="1440"/>
      </w:pPr>
      <w:r>
        <w:t>(l)</w:t>
      </w:r>
      <w:r>
        <w:tab/>
        <w:t>Aggregate telemetered HSL capacity for Resources with a telemetered Resource Status of EMR;</w:t>
      </w:r>
    </w:p>
    <w:p w14:paraId="3B2317C2" w14:textId="77777777" w:rsidR="00ED0B66" w:rsidRDefault="00ED0B66" w:rsidP="00E66DA0">
      <w:pPr>
        <w:pStyle w:val="List"/>
        <w:ind w:left="1440"/>
      </w:pPr>
      <w:r>
        <w:t>(m)</w:t>
      </w:r>
      <w:r>
        <w:tab/>
        <w:t>Aggregate telemetered HSL capacity for Resources with a telemetered Resource Status of OUT;</w:t>
      </w:r>
    </w:p>
    <w:p w14:paraId="4C5341FF" w14:textId="77777777" w:rsidR="00ED0B66" w:rsidRDefault="00ED0B66" w:rsidP="00E66DA0">
      <w:pPr>
        <w:pStyle w:val="List"/>
        <w:ind w:left="1440"/>
      </w:pPr>
      <w:r>
        <w:t>(n)</w:t>
      </w:r>
      <w:r>
        <w:tab/>
        <w:t>Aggregate net telemetered consumption for Resources with a telemetered Resource Status of OUTL; and</w:t>
      </w:r>
    </w:p>
    <w:p w14:paraId="3117A948" w14:textId="77777777" w:rsidR="00ED0B66" w:rsidRDefault="00ED0B66" w:rsidP="00E66DA0">
      <w:pPr>
        <w:pStyle w:val="List"/>
        <w:ind w:left="1440"/>
      </w:pPr>
      <w:r>
        <w:t>(o)</w:t>
      </w:r>
      <w:r>
        <w:tab/>
        <w:t>The ERCOT-wide PRC calculated as follows:</w:t>
      </w:r>
    </w:p>
    <w:p w14:paraId="135F4943" w14:textId="77777777" w:rsidR="00E85F79" w:rsidRDefault="00E85F79" w:rsidP="00E85F79">
      <w:pPr>
        <w:rPr>
          <w:b/>
          <w:position w:val="30"/>
          <w:sz w:val="20"/>
        </w:rPr>
      </w:pPr>
    </w:p>
    <w:p w14:paraId="498A5519" w14:textId="40946E2F" w:rsidR="00E85F79" w:rsidRDefault="00000000" w:rsidP="00E85F79">
      <w:pPr>
        <w:spacing w:after="240"/>
        <w:rPr>
          <w:b/>
          <w:position w:val="30"/>
          <w:sz w:val="20"/>
        </w:rPr>
      </w:pPr>
      <w:r>
        <w:rPr>
          <w:b/>
          <w:noProof/>
          <w:position w:val="30"/>
          <w:sz w:val="20"/>
        </w:rPr>
        <w:pict w14:anchorId="66126533">
          <v:shape id="_x0000_s2120" type="#_x0000_t75" style="position:absolute;margin-left:39.15pt;margin-top:-27.7pt;width:67.75pt;height:109.9pt;z-index:251658256" fillcolor="red" strokecolor="red">
            <v:fill opacity="13107f" color2="fill darken(118)" o:opacity2="13107f" rotate="t" method="linear sigma" focus="100%" type="gradient"/>
            <v:imagedata r:id="rId102" o:title=""/>
          </v:shape>
        </w:pict>
      </w:r>
      <w:r w:rsidR="00E85F79">
        <w:rPr>
          <w:b/>
          <w:position w:val="30"/>
          <w:sz w:val="20"/>
        </w:rPr>
        <w:t>PRC</w:t>
      </w:r>
      <w:r w:rsidR="00E85F79">
        <w:rPr>
          <w:b/>
          <w:position w:val="30"/>
          <w:sz w:val="20"/>
          <w:vertAlign w:val="subscript"/>
        </w:rPr>
        <w:t>1</w:t>
      </w:r>
      <w:r w:rsidR="00E85F79">
        <w:rPr>
          <w:b/>
          <w:position w:val="30"/>
          <w:sz w:val="20"/>
        </w:rPr>
        <w:t xml:space="preserve"> =</w:t>
      </w:r>
      <w:r w:rsidR="00E85F79">
        <w:rPr>
          <w:b/>
          <w:position w:val="30"/>
          <w:sz w:val="20"/>
        </w:rPr>
        <w:tab/>
      </w:r>
      <w:r w:rsidR="00E85F79">
        <w:rPr>
          <w:b/>
          <w:position w:val="30"/>
          <w:sz w:val="20"/>
        </w:rPr>
        <w:tab/>
      </w:r>
      <w:r w:rsidR="00E85F79">
        <w:rPr>
          <w:b/>
          <w:position w:val="30"/>
          <w:sz w:val="20"/>
        </w:rPr>
        <w:tab/>
        <w:t>Min(Max((RDF*(HSL-NFRC) – Actual Net Telemetered Output)</w:t>
      </w:r>
      <w:r w:rsidR="00E85F79">
        <w:rPr>
          <w:b/>
          <w:position w:val="30"/>
          <w:sz w:val="20"/>
          <w:vertAlign w:val="subscript"/>
        </w:rPr>
        <w:t>i</w:t>
      </w:r>
      <w:r w:rsidR="00E85F79">
        <w:rPr>
          <w:b/>
          <w:position w:val="30"/>
          <w:sz w:val="20"/>
        </w:rPr>
        <w:t xml:space="preserve"> , 0.0) , </w:t>
      </w:r>
      <w:r w:rsidR="00E85F79">
        <w:rPr>
          <w:b/>
          <w:position w:val="30"/>
          <w:sz w:val="20"/>
        </w:rPr>
        <w:tab/>
      </w:r>
      <w:r w:rsidR="00E85F79">
        <w:rPr>
          <w:b/>
          <w:position w:val="30"/>
          <w:sz w:val="20"/>
        </w:rPr>
        <w:tab/>
      </w:r>
      <w:r w:rsidR="00E85F79">
        <w:rPr>
          <w:b/>
          <w:position w:val="30"/>
          <w:sz w:val="20"/>
        </w:rPr>
        <w:tab/>
      </w:r>
      <w:r w:rsidR="00E85F79">
        <w:rPr>
          <w:b/>
          <w:position w:val="30"/>
          <w:sz w:val="20"/>
        </w:rPr>
        <w:tab/>
      </w:r>
      <w:r w:rsidR="00E85F79">
        <w:rPr>
          <w:b/>
          <w:position w:val="30"/>
          <w:sz w:val="20"/>
        </w:rPr>
        <w:tab/>
        <w:t>0.2*RDF*(HSL-NFRC)</w:t>
      </w:r>
      <w:r w:rsidR="00E85F79">
        <w:rPr>
          <w:b/>
          <w:position w:val="30"/>
          <w:sz w:val="20"/>
          <w:vertAlign w:val="subscript"/>
        </w:rPr>
        <w:t>i</w:t>
      </w:r>
      <w:r w:rsidR="00E85F79">
        <w:rPr>
          <w:b/>
          <w:position w:val="30"/>
          <w:sz w:val="20"/>
        </w:rPr>
        <w:t>),</w:t>
      </w:r>
    </w:p>
    <w:p w14:paraId="5AEF7E0A" w14:textId="77777777" w:rsidR="00E85F79" w:rsidRDefault="00E85F79" w:rsidP="00E85F79">
      <w:pPr>
        <w:ind w:right="-1080"/>
      </w:pPr>
    </w:p>
    <w:p w14:paraId="30C33D4B" w14:textId="77777777" w:rsidR="00E85F79" w:rsidRDefault="00E85F79" w:rsidP="00E85F79">
      <w:pPr>
        <w:ind w:right="-1080"/>
      </w:pPr>
    </w:p>
    <w:p w14:paraId="4D134328" w14:textId="77777777" w:rsidR="00E85F79" w:rsidRDefault="00E85F79" w:rsidP="00E85F79">
      <w:pPr>
        <w:ind w:right="-1080"/>
      </w:pPr>
      <w:r>
        <w:t>where the included On-Line Generation Resources do not include WGRs, nuclear Generation</w:t>
      </w:r>
    </w:p>
    <w:p w14:paraId="7704385C" w14:textId="77777777" w:rsidR="00E85F79" w:rsidRDefault="00E85F79" w:rsidP="00E85F79">
      <w:pPr>
        <w:ind w:right="-1080"/>
      </w:pPr>
      <w:r>
        <w:t xml:space="preserve">Resources, or Generation Resources with an output less than or equal to 95% of </w:t>
      </w:r>
      <w:proofErr w:type="gramStart"/>
      <w:r>
        <w:t>telemetered</w:t>
      </w:r>
      <w:proofErr w:type="gramEnd"/>
      <w:r>
        <w:t xml:space="preserve"> LSL or </w:t>
      </w:r>
    </w:p>
    <w:p w14:paraId="77F311A9" w14:textId="77777777" w:rsidR="00E85F79" w:rsidRDefault="00E85F79" w:rsidP="00E85F79">
      <w:pPr>
        <w:ind w:right="-1080"/>
      </w:pPr>
      <w:r>
        <w:t>with a telemetered status of ONTEST, ONHOLD, STARTUP, or SHUTDOWN.</w:t>
      </w:r>
    </w:p>
    <w:p w14:paraId="42F9847E" w14:textId="77777777" w:rsidR="00E85F79" w:rsidRDefault="00E85F79" w:rsidP="00E85F79">
      <w:pPr>
        <w:ind w:right="-1080"/>
      </w:pPr>
    </w:p>
    <w:p w14:paraId="795CB89A" w14:textId="77777777" w:rsidR="00E85F79" w:rsidRDefault="00E85F79" w:rsidP="00E85F79">
      <w:pPr>
        <w:ind w:right="-1080"/>
      </w:pPr>
    </w:p>
    <w:p w14:paraId="7522DC2F" w14:textId="77777777" w:rsidR="00E85F79" w:rsidRDefault="00E85F79" w:rsidP="00E85F79">
      <w:pPr>
        <w:rPr>
          <w:b/>
          <w:position w:val="30"/>
          <w:sz w:val="20"/>
        </w:rPr>
      </w:pPr>
    </w:p>
    <w:p w14:paraId="5565FB2C" w14:textId="77777777" w:rsidR="00E85F79" w:rsidRDefault="00E85F79" w:rsidP="00E85F79">
      <w:pPr>
        <w:rPr>
          <w:b/>
          <w:position w:val="30"/>
          <w:sz w:val="20"/>
        </w:rPr>
      </w:pPr>
      <w:r>
        <w:rPr>
          <w:noProof/>
        </w:rPr>
        <mc:AlternateContent>
          <mc:Choice Requires="wpc">
            <w:drawing>
              <wp:anchor distT="0" distB="0" distL="114300" distR="114300" simplePos="0" relativeHeight="251658240" behindDoc="0" locked="0" layoutInCell="1" allowOverlap="1" wp14:anchorId="0BB7889C" wp14:editId="1B0077A8">
                <wp:simplePos x="0" y="0"/>
                <wp:positionH relativeFrom="column">
                  <wp:posOffset>507357</wp:posOffset>
                </wp:positionH>
                <wp:positionV relativeFrom="paragraph">
                  <wp:posOffset>-309245</wp:posOffset>
                </wp:positionV>
                <wp:extent cx="761365" cy="1394460"/>
                <wp:effectExtent l="0" t="0" r="0" b="0"/>
                <wp:wrapNone/>
                <wp:docPr id="2497" name="Canvas 24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F522BF" w14:textId="77777777" w:rsidR="00E85F79" w:rsidRDefault="00E85F79" w:rsidP="00E85F79">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EB6AC" w14:textId="77777777" w:rsidR="00E85F79" w:rsidRDefault="00E85F79" w:rsidP="00E85F79">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7F5775" w14:textId="77777777" w:rsidR="00E85F79" w:rsidRDefault="00E85F79" w:rsidP="00E85F79">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D1F70D" w14:textId="77777777" w:rsidR="00E85F79" w:rsidRDefault="00E85F79" w:rsidP="00E85F79">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09AAC" w14:textId="77777777" w:rsidR="00E85F79" w:rsidRDefault="00E85F79" w:rsidP="00E85F79">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2B12C1" w14:textId="77777777" w:rsidR="00E85F79" w:rsidRDefault="00E85F79" w:rsidP="00E85F79">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D1A231" w14:textId="77777777" w:rsidR="00E85F79" w:rsidRDefault="00E85F79" w:rsidP="00E85F79">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B7B501" w14:textId="77777777" w:rsidR="00E85F79" w:rsidRDefault="00E85F79" w:rsidP="00E85F79">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BB7889C" id="Canvas 2497" o:spid="_x0000_s1032" editas="canvas" style="position:absolute;margin-left:39.95pt;margin-top:-24.35pt;width:59.95pt;height:109.8pt;z-index:251658240"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">
                <v:shape id="_x0000_s1033" type="#_x0000_t75" style="position:absolute;width:7613;height:13944;visibility:visible;mso-wrap-style:square">
                  <v:fill o:detectmouseclick="t"/>
                  <v:path o:connecttype="none"/>
                </v:shape>
                <v:rect id="Rectangle 107" o:spid="_x0000_s1034"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45F522BF" w14:textId="77777777" w:rsidR="00E85F79" w:rsidRDefault="00E85F79" w:rsidP="00E85F79">
                        <w:r>
                          <w:rPr>
                            <w:rFonts w:ascii="Symbol" w:hAnsi="Symbol" w:cs="Symbol"/>
                            <w:color w:val="000000"/>
                            <w:sz w:val="32"/>
                            <w:szCs w:val="32"/>
                          </w:rPr>
                          <w:t></w:t>
                        </w:r>
                      </w:p>
                    </w:txbxContent>
                  </v:textbox>
                </v:rect>
                <v:rect id="Rectangle 108" o:spid="_x0000_s1035"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658EB6AC" w14:textId="77777777" w:rsidR="00E85F79" w:rsidRDefault="00E85F79" w:rsidP="00E85F79">
                        <w:r>
                          <w:rPr>
                            <w:rFonts w:ascii="Symbol" w:hAnsi="Symbol" w:cs="Symbol"/>
                            <w:color w:val="000000"/>
                          </w:rPr>
                          <w:t></w:t>
                        </w:r>
                      </w:p>
                    </w:txbxContent>
                  </v:textbox>
                </v:rect>
                <v:rect id="Rectangle 109" o:spid="_x0000_s1036"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1B7F5775" w14:textId="77777777" w:rsidR="00E85F79" w:rsidRDefault="00E85F79" w:rsidP="00E85F79">
                        <w:r>
                          <w:rPr>
                            <w:b/>
                            <w:bCs/>
                            <w:i/>
                            <w:iCs/>
                            <w:color w:val="000000"/>
                          </w:rPr>
                          <w:t>WGRs</w:t>
                        </w:r>
                      </w:p>
                    </w:txbxContent>
                  </v:textbox>
                </v:rect>
                <v:rect id="Rectangle 110" o:spid="_x0000_s1037"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14:paraId="79D1F70D" w14:textId="77777777" w:rsidR="00E85F79" w:rsidRDefault="00E85F79" w:rsidP="00E85F79">
                        <w:r>
                          <w:rPr>
                            <w:b/>
                            <w:bCs/>
                            <w:i/>
                            <w:iCs/>
                            <w:color w:val="000000"/>
                          </w:rPr>
                          <w:t>online</w:t>
                        </w:r>
                      </w:p>
                    </w:txbxContent>
                  </v:textbox>
                </v:rect>
                <v:rect id="Rectangle 111" o:spid="_x0000_s1038"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1B809AAC" w14:textId="77777777" w:rsidR="00E85F79" w:rsidRDefault="00E85F79" w:rsidP="00E85F79">
                        <w:r>
                          <w:rPr>
                            <w:b/>
                            <w:bCs/>
                            <w:i/>
                            <w:iCs/>
                            <w:color w:val="000000"/>
                          </w:rPr>
                          <w:t>All</w:t>
                        </w:r>
                      </w:p>
                    </w:txbxContent>
                  </v:textbox>
                </v:rect>
                <v:rect id="Rectangle 112" o:spid="_x0000_s1039"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202B12C1" w14:textId="77777777" w:rsidR="00E85F79" w:rsidRDefault="00E85F79" w:rsidP="00E85F79">
                        <w:r>
                          <w:rPr>
                            <w:b/>
                            <w:bCs/>
                            <w:i/>
                            <w:iCs/>
                            <w:color w:val="000000"/>
                          </w:rPr>
                          <w:t>WGR</w:t>
                        </w:r>
                      </w:p>
                    </w:txbxContent>
                  </v:textbox>
                </v:rect>
                <v:rect id="Rectangle 113" o:spid="_x0000_s1040"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24D1A231" w14:textId="77777777" w:rsidR="00E85F79" w:rsidRDefault="00E85F79" w:rsidP="00E85F79">
                        <w:r>
                          <w:rPr>
                            <w:b/>
                            <w:bCs/>
                            <w:i/>
                            <w:iCs/>
                            <w:color w:val="000000"/>
                          </w:rPr>
                          <w:t>online</w:t>
                        </w:r>
                      </w:p>
                    </w:txbxContent>
                  </v:textbox>
                </v:rect>
                <v:rect id="Rectangle 114" o:spid="_x0000_s1041"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77B7B501" w14:textId="77777777" w:rsidR="00E85F79" w:rsidRDefault="00E85F79" w:rsidP="00E85F79">
                        <w:r>
                          <w:rPr>
                            <w:b/>
                            <w:bCs/>
                            <w:i/>
                            <w:iCs/>
                            <w:color w:val="000000"/>
                          </w:rPr>
                          <w:t>i</w:t>
                        </w:r>
                      </w:p>
                    </w:txbxContent>
                  </v:textbox>
                </v:rect>
              </v:group>
            </w:pict>
          </mc:Fallback>
        </mc:AlternateContent>
      </w:r>
    </w:p>
    <w:p w14:paraId="4461A9D1" w14:textId="77777777" w:rsidR="00E85F79" w:rsidRDefault="00E85F79" w:rsidP="00E85F79">
      <w:pPr>
        <w:rPr>
          <w:b/>
          <w:position w:val="30"/>
          <w:sz w:val="20"/>
        </w:rPr>
      </w:pPr>
      <w:r>
        <w:rPr>
          <w:b/>
          <w:position w:val="30"/>
          <w:sz w:val="20"/>
        </w:rPr>
        <w:lastRenderedPageBreak/>
        <w:t>PRC</w:t>
      </w:r>
      <w:r>
        <w:rPr>
          <w:b/>
          <w:position w:val="30"/>
          <w:sz w:val="20"/>
          <w:vertAlign w:val="subscript"/>
        </w:rPr>
        <w:t>2</w:t>
      </w:r>
      <w:r>
        <w:rPr>
          <w:b/>
          <w:position w:val="30"/>
          <w:sz w:val="20"/>
        </w:rPr>
        <w:t xml:space="preserve"> =</w:t>
      </w:r>
      <w:r>
        <w:rPr>
          <w:b/>
          <w:position w:val="30"/>
          <w:sz w:val="20"/>
        </w:rPr>
        <w:tab/>
      </w:r>
      <w:r>
        <w:rPr>
          <w:b/>
          <w:position w:val="30"/>
          <w:sz w:val="20"/>
        </w:rPr>
        <w:tab/>
      </w:r>
      <w:r>
        <w:rPr>
          <w:b/>
          <w:position w:val="30"/>
          <w:sz w:val="20"/>
        </w:rPr>
        <w:tab/>
        <w:t>Min(Max((RDF</w:t>
      </w:r>
      <w:r>
        <w:rPr>
          <w:b/>
          <w:position w:val="30"/>
          <w:sz w:val="20"/>
          <w:vertAlign w:val="subscript"/>
        </w:rPr>
        <w:t>W</w:t>
      </w:r>
      <w:r>
        <w:rPr>
          <w:b/>
          <w:position w:val="30"/>
          <w:sz w:val="20"/>
        </w:rPr>
        <w:t>*HSL – Actual Net Telemetered Output)</w:t>
      </w:r>
      <w:r>
        <w:rPr>
          <w:b/>
          <w:position w:val="30"/>
          <w:sz w:val="20"/>
          <w:vertAlign w:val="subscript"/>
        </w:rPr>
        <w:t>i</w:t>
      </w:r>
      <w:r>
        <w:rPr>
          <w:b/>
          <w:position w:val="30"/>
          <w:sz w:val="20"/>
        </w:rPr>
        <w:t xml:space="preserve"> , 0.0) , 0.2*RDF</w:t>
      </w:r>
      <w:r>
        <w:rPr>
          <w:b/>
          <w:position w:val="30"/>
          <w:sz w:val="20"/>
          <w:vertAlign w:val="subscript"/>
        </w:rPr>
        <w:t>W</w:t>
      </w:r>
      <w:r>
        <w:rPr>
          <w:b/>
          <w:position w:val="30"/>
          <w:sz w:val="20"/>
        </w:rPr>
        <w:t>*</w:t>
      </w:r>
      <w:proofErr w:type="spellStart"/>
      <w:r>
        <w:rPr>
          <w:b/>
          <w:position w:val="30"/>
          <w:sz w:val="20"/>
        </w:rPr>
        <w:t>HSL</w:t>
      </w:r>
      <w:r>
        <w:rPr>
          <w:b/>
          <w:position w:val="30"/>
          <w:sz w:val="20"/>
          <w:vertAlign w:val="subscript"/>
        </w:rPr>
        <w:t>i</w:t>
      </w:r>
      <w:proofErr w:type="spellEnd"/>
      <w:r>
        <w:rPr>
          <w:b/>
          <w:position w:val="30"/>
          <w:sz w:val="20"/>
        </w:rPr>
        <w:t>),</w:t>
      </w:r>
    </w:p>
    <w:p w14:paraId="71BC80CD" w14:textId="77777777" w:rsidR="00E85F79" w:rsidRDefault="00E85F79" w:rsidP="00E85F79">
      <w:pPr>
        <w:ind w:right="-1080" w:hanging="1080"/>
        <w:rPr>
          <w:b/>
          <w:position w:val="30"/>
        </w:rPr>
      </w:pPr>
    </w:p>
    <w:p w14:paraId="67A63C6B" w14:textId="77777777" w:rsidR="00E85F79" w:rsidRDefault="00E85F79" w:rsidP="00E85F79">
      <w:pPr>
        <w:spacing w:before="120"/>
        <w:ind w:right="-1080"/>
      </w:pPr>
      <w:r>
        <w:t>where the included On-Line WGRs only include WGRs that are Primary Frequency Response-capable.</w:t>
      </w:r>
    </w:p>
    <w:p w14:paraId="6F68D020" w14:textId="77777777" w:rsidR="00E85F79" w:rsidRDefault="00E85F79" w:rsidP="00E85F79">
      <w:pPr>
        <w:ind w:left="2160" w:hanging="2160"/>
        <w:rPr>
          <w:b/>
          <w:position w:val="30"/>
          <w:sz w:val="20"/>
        </w:rPr>
      </w:pPr>
    </w:p>
    <w:p w14:paraId="2305541D" w14:textId="1953DF90" w:rsidR="00E85F79" w:rsidRDefault="00000000" w:rsidP="00E85F79">
      <w:pPr>
        <w:ind w:left="2160" w:hanging="2160"/>
        <w:rPr>
          <w:b/>
          <w:position w:val="30"/>
          <w:sz w:val="20"/>
        </w:rPr>
      </w:pPr>
      <w:r>
        <w:rPr>
          <w:b/>
          <w:noProof/>
          <w:position w:val="30"/>
          <w:sz w:val="20"/>
        </w:rPr>
        <w:pict w14:anchorId="6AC154C1">
          <v:shape id="_x0000_s2121" type="#_x0000_t75" style="position:absolute;left:0;text-align:left;margin-left:35pt;margin-top:-17.6pt;width:67.85pt;height:110.1pt;z-index:251658257" fillcolor="red" strokecolor="red">
            <v:fill opacity="13107f" color2="fill darken(118)" o:opacity2="13107f" rotate="t" method="linear sigma" focus="100%" type="gradient"/>
            <v:imagedata r:id="rId102" o:title=""/>
          </v:shape>
        </w:pict>
      </w:r>
    </w:p>
    <w:p w14:paraId="1E789303" w14:textId="77777777" w:rsidR="00E85F79" w:rsidRDefault="00E85F79" w:rsidP="00E85F79">
      <w:pPr>
        <w:ind w:left="2160" w:hanging="2160"/>
        <w:rPr>
          <w:b/>
          <w:position w:val="30"/>
          <w:sz w:val="20"/>
        </w:rPr>
      </w:pPr>
      <w:r>
        <w:rPr>
          <w:b/>
          <w:position w:val="30"/>
          <w:sz w:val="20"/>
        </w:rPr>
        <w:t>PRC</w:t>
      </w:r>
      <w:r>
        <w:rPr>
          <w:b/>
          <w:position w:val="30"/>
          <w:sz w:val="20"/>
          <w:vertAlign w:val="subscript"/>
        </w:rPr>
        <w:t>3</w:t>
      </w:r>
      <w:r>
        <w:rPr>
          <w:b/>
          <w:position w:val="30"/>
          <w:sz w:val="20"/>
        </w:rPr>
        <w:t xml:space="preserve"> =</w:t>
      </w:r>
      <w:r>
        <w:rPr>
          <w:b/>
          <w:position w:val="30"/>
          <w:sz w:val="20"/>
        </w:rPr>
        <w:tab/>
        <w:t>((Synchronous condenser output)</w:t>
      </w:r>
      <w:r>
        <w:rPr>
          <w:b/>
          <w:position w:val="30"/>
          <w:sz w:val="20"/>
          <w:vertAlign w:val="subscript"/>
        </w:rPr>
        <w:t>i</w:t>
      </w:r>
      <w:r>
        <w:rPr>
          <w:b/>
          <w:position w:val="30"/>
          <w:sz w:val="20"/>
        </w:rPr>
        <w:t xml:space="preserve"> as qualified by item (8) of Operating Guide Section 2.3.1.2, Additional Operational Details for Responsive Reserve and ERCOT </w:t>
      </w:r>
      <w:proofErr w:type="gramStart"/>
      <w:r>
        <w:rPr>
          <w:b/>
          <w:position w:val="30"/>
          <w:sz w:val="20"/>
        </w:rPr>
        <w:t>Contingency Reserve</w:t>
      </w:r>
      <w:proofErr w:type="gramEnd"/>
      <w:r>
        <w:rPr>
          <w:b/>
          <w:position w:val="30"/>
          <w:sz w:val="20"/>
        </w:rPr>
        <w:t xml:space="preserve"> Service Providers))</w:t>
      </w:r>
    </w:p>
    <w:p w14:paraId="12AC8F97" w14:textId="77777777" w:rsidR="00E85F79" w:rsidRDefault="00E85F79" w:rsidP="00E85F79">
      <w:pPr>
        <w:tabs>
          <w:tab w:val="left" w:pos="2160"/>
        </w:tabs>
        <w:ind w:left="2160" w:hanging="2160"/>
        <w:rPr>
          <w:b/>
          <w:position w:val="30"/>
          <w:sz w:val="20"/>
        </w:rPr>
      </w:pPr>
    </w:p>
    <w:p w14:paraId="010D61DC" w14:textId="77777777" w:rsidR="00E85F79" w:rsidRDefault="00E85F79" w:rsidP="00E85F79">
      <w:pPr>
        <w:tabs>
          <w:tab w:val="left" w:pos="2160"/>
        </w:tabs>
        <w:spacing w:before="480"/>
        <w:ind w:left="2160" w:hanging="2160"/>
        <w:rPr>
          <w:b/>
          <w:position w:val="30"/>
          <w:sz w:val="20"/>
          <w:vertAlign w:val="subscript"/>
        </w:rPr>
      </w:pPr>
      <w:r>
        <w:rPr>
          <w:noProof/>
        </w:rPr>
        <mc:AlternateContent>
          <mc:Choice Requires="wpc">
            <w:drawing>
              <wp:anchor distT="0" distB="0" distL="114300" distR="114300" simplePos="0" relativeHeight="251658241" behindDoc="0" locked="0" layoutInCell="1" allowOverlap="1" wp14:anchorId="7BFB173C" wp14:editId="6AB74345">
                <wp:simplePos x="0" y="0"/>
                <wp:positionH relativeFrom="column">
                  <wp:posOffset>503963</wp:posOffset>
                </wp:positionH>
                <wp:positionV relativeFrom="paragraph">
                  <wp:posOffset>-242680</wp:posOffset>
                </wp:positionV>
                <wp:extent cx="721360" cy="1369060"/>
                <wp:effectExtent l="0" t="0" r="4445" b="0"/>
                <wp:wrapNone/>
                <wp:docPr id="2461" name="Canvas 246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7795D" w14:textId="77777777" w:rsidR="00E85F79" w:rsidRPr="00B074A0" w:rsidRDefault="00E85F79" w:rsidP="00E85F7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AA41B" w14:textId="77777777" w:rsidR="00E85F79" w:rsidRDefault="00E85F79" w:rsidP="00E85F79">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5B15DA" w14:textId="77777777" w:rsidR="00E85F79" w:rsidRPr="00B34B0A" w:rsidRDefault="00E85F79" w:rsidP="00E85F79">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14486" w14:textId="77777777" w:rsidR="00E85F79" w:rsidRPr="00B34B0A" w:rsidRDefault="00E85F79" w:rsidP="00E85F79">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C46D72"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A7B3DD" w14:textId="77777777" w:rsidR="00E85F79" w:rsidRPr="00B34B0A" w:rsidRDefault="00E85F79" w:rsidP="00E85F79">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97700F" w14:textId="77777777" w:rsidR="00E85F79" w:rsidRPr="00B34B0A" w:rsidRDefault="00E85F79" w:rsidP="00E85F79">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6DF2BB" w14:textId="77777777" w:rsidR="00E85F79" w:rsidRPr="00B34B0A" w:rsidRDefault="00E85F79" w:rsidP="00E85F79">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0431AD"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CD2A9" w14:textId="77777777" w:rsidR="00E85F79" w:rsidRPr="00B34B0A" w:rsidRDefault="00E85F79" w:rsidP="00E85F7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BFB173C" id="Canvas 2461" o:spid="_x0000_s1042" editas="canvas" style="position:absolute;left:0;text-align:left;margin-left:39.7pt;margin-top:-19.1pt;width:56.8pt;height:107.8pt;z-index:251658241"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">
                <v:shape id="_x0000_s1043" type="#_x0000_t75" style="position:absolute;width:7213;height:13690;visibility:visible;mso-wrap-style:square">
                  <v:fill o:detectmouseclick="t"/>
                  <v:path o:connecttype="none"/>
                </v:shape>
                <v:rect id="Rectangle 71" o:spid="_x0000_s1044"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0A77795D" w14:textId="77777777" w:rsidR="00E85F79" w:rsidRPr="00B074A0" w:rsidRDefault="00E85F79" w:rsidP="00E85F79">
                        <w:pPr>
                          <w:rPr>
                            <w:sz w:val="32"/>
                            <w:szCs w:val="32"/>
                          </w:rPr>
                        </w:pPr>
                        <w:r w:rsidRPr="00B074A0">
                          <w:rPr>
                            <w:rFonts w:ascii="Symbol" w:hAnsi="Symbol" w:cs="Symbol"/>
                            <w:color w:val="000000"/>
                            <w:sz w:val="32"/>
                            <w:szCs w:val="32"/>
                          </w:rPr>
                          <w:t></w:t>
                        </w:r>
                      </w:p>
                    </w:txbxContent>
                  </v:textbox>
                </v:rect>
                <v:rect id="Rectangle 72" o:spid="_x0000_s1045"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1C7AA41B" w14:textId="77777777" w:rsidR="00E85F79" w:rsidRDefault="00E85F79" w:rsidP="00E85F79">
                        <w:r>
                          <w:rPr>
                            <w:rFonts w:ascii="Symbol" w:hAnsi="Symbol" w:cs="Symbol"/>
                            <w:color w:val="000000"/>
                          </w:rPr>
                          <w:t></w:t>
                        </w:r>
                      </w:p>
                    </w:txbxContent>
                  </v:textbox>
                </v:rect>
                <v:rect id="Rectangle 73" o:spid="_x0000_s1046"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345B15DA" w14:textId="77777777" w:rsidR="00E85F79" w:rsidRPr="00B34B0A" w:rsidRDefault="00E85F79" w:rsidP="00E85F79">
                        <w:pPr>
                          <w:rPr>
                            <w:b/>
                          </w:rPr>
                        </w:pPr>
                        <w:r w:rsidRPr="00B34B0A">
                          <w:rPr>
                            <w:b/>
                            <w:i/>
                            <w:iCs/>
                            <w:color w:val="000000"/>
                          </w:rPr>
                          <w:t>resources</w:t>
                        </w:r>
                      </w:p>
                    </w:txbxContent>
                  </v:textbox>
                </v:rect>
                <v:rect id="Rectangle 74" o:spid="_x0000_s1047"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3D914486" w14:textId="77777777" w:rsidR="00E85F79" w:rsidRPr="00B34B0A" w:rsidRDefault="00E85F79" w:rsidP="00E85F79">
                        <w:pPr>
                          <w:rPr>
                            <w:b/>
                          </w:rPr>
                        </w:pPr>
                        <w:r w:rsidRPr="00B34B0A">
                          <w:rPr>
                            <w:b/>
                            <w:i/>
                            <w:iCs/>
                            <w:color w:val="000000"/>
                          </w:rPr>
                          <w:t>load</w:t>
                        </w:r>
                      </w:p>
                    </w:txbxContent>
                  </v:textbox>
                </v:rect>
                <v:rect id="Rectangle 75" o:spid="_x0000_s1048"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2CC46D72" w14:textId="77777777" w:rsidR="00E85F79" w:rsidRPr="00B34B0A" w:rsidRDefault="00E85F79" w:rsidP="00E85F79">
                        <w:pPr>
                          <w:rPr>
                            <w:b/>
                          </w:rPr>
                        </w:pPr>
                        <w:r w:rsidRPr="00B34B0A">
                          <w:rPr>
                            <w:b/>
                            <w:i/>
                            <w:iCs/>
                            <w:color w:val="000000"/>
                          </w:rPr>
                          <w:t>online</w:t>
                        </w:r>
                      </w:p>
                    </w:txbxContent>
                  </v:textbox>
                </v:rect>
                <v:rect id="Rectangle 76" o:spid="_x0000_s1049"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14:paraId="61A7B3DD" w14:textId="77777777" w:rsidR="00E85F79" w:rsidRPr="00B34B0A" w:rsidRDefault="00E85F79" w:rsidP="00E85F79">
                        <w:pPr>
                          <w:rPr>
                            <w:b/>
                          </w:rPr>
                        </w:pPr>
                        <w:r w:rsidRPr="00B34B0A">
                          <w:rPr>
                            <w:b/>
                            <w:i/>
                            <w:iCs/>
                            <w:color w:val="000000"/>
                          </w:rPr>
                          <w:t>All</w:t>
                        </w:r>
                      </w:p>
                    </w:txbxContent>
                  </v:textbox>
                </v:rect>
                <v:rect id="Rectangle 77" o:spid="_x0000_s1050"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5A97700F" w14:textId="77777777" w:rsidR="00E85F79" w:rsidRPr="00B34B0A" w:rsidRDefault="00E85F79" w:rsidP="00E85F79">
                        <w:pPr>
                          <w:rPr>
                            <w:b/>
                          </w:rPr>
                        </w:pPr>
                        <w:r w:rsidRPr="00B34B0A">
                          <w:rPr>
                            <w:b/>
                            <w:i/>
                            <w:iCs/>
                            <w:color w:val="000000"/>
                          </w:rPr>
                          <w:t>resource</w:t>
                        </w:r>
                      </w:p>
                    </w:txbxContent>
                  </v:textbox>
                </v:rect>
                <v:rect id="Rectangle 78" o:spid="_x0000_s1051"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2B6DF2BB" w14:textId="77777777" w:rsidR="00E85F79" w:rsidRPr="00B34B0A" w:rsidRDefault="00E85F79" w:rsidP="00E85F79">
                        <w:pPr>
                          <w:rPr>
                            <w:b/>
                          </w:rPr>
                        </w:pPr>
                        <w:r w:rsidRPr="00B34B0A">
                          <w:rPr>
                            <w:b/>
                            <w:i/>
                            <w:iCs/>
                            <w:color w:val="000000"/>
                          </w:rPr>
                          <w:t>load</w:t>
                        </w:r>
                      </w:p>
                    </w:txbxContent>
                  </v:textbox>
                </v:rect>
                <v:rect id="Rectangle 79" o:spid="_x0000_s1052"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590431AD" w14:textId="77777777" w:rsidR="00E85F79" w:rsidRPr="00B34B0A" w:rsidRDefault="00E85F79" w:rsidP="00E85F79">
                        <w:pPr>
                          <w:rPr>
                            <w:b/>
                          </w:rPr>
                        </w:pPr>
                        <w:r w:rsidRPr="00B34B0A">
                          <w:rPr>
                            <w:b/>
                            <w:i/>
                            <w:iCs/>
                            <w:color w:val="000000"/>
                          </w:rPr>
                          <w:t>online</w:t>
                        </w:r>
                      </w:p>
                    </w:txbxContent>
                  </v:textbox>
                </v:rect>
                <v:rect id="Rectangle 80" o:spid="_x0000_s1053"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459CD2A9" w14:textId="77777777" w:rsidR="00E85F79" w:rsidRPr="00B34B0A" w:rsidRDefault="00E85F79" w:rsidP="00E85F79">
                        <w:pPr>
                          <w:rPr>
                            <w:b/>
                          </w:rPr>
                        </w:pPr>
                        <w:r w:rsidRPr="00B34B0A">
                          <w:rPr>
                            <w:b/>
                            <w:i/>
                            <w:iCs/>
                            <w:color w:val="000000"/>
                          </w:rPr>
                          <w:t>i</w:t>
                        </w:r>
                      </w:p>
                    </w:txbxContent>
                  </v:textbox>
                </v:rect>
              </v:group>
            </w:pict>
          </mc:Fallback>
        </mc:AlternateContent>
      </w:r>
      <w:r w:rsidRPr="006A3321">
        <w:rPr>
          <w:b/>
          <w:position w:val="30"/>
          <w:sz w:val="20"/>
        </w:rPr>
        <w:t>PRC</w:t>
      </w:r>
      <w:r>
        <w:rPr>
          <w:b/>
          <w:position w:val="30"/>
          <w:sz w:val="20"/>
          <w:vertAlign w:val="subscript"/>
        </w:rPr>
        <w:t>4</w:t>
      </w:r>
      <w:r w:rsidRPr="006A3321">
        <w:rPr>
          <w:b/>
          <w:position w:val="30"/>
          <w:sz w:val="20"/>
        </w:rPr>
        <w:t xml:space="preserve"> =</w:t>
      </w:r>
      <w:r w:rsidRPr="006A3321">
        <w:rPr>
          <w:b/>
          <w:position w:val="30"/>
          <w:sz w:val="20"/>
        </w:rPr>
        <w:tab/>
      </w:r>
      <w:r>
        <w:rPr>
          <w:b/>
          <w:position w:val="30"/>
          <w:sz w:val="20"/>
        </w:rPr>
        <w:t>(Min(Max</w:t>
      </w:r>
      <w:r w:rsidRPr="00293F88">
        <w:rPr>
          <w:b/>
          <w:position w:val="30"/>
          <w:sz w:val="20"/>
        </w:rPr>
        <w:t>(</w:t>
      </w:r>
      <w:r>
        <w:rPr>
          <w:b/>
          <w:position w:val="30"/>
          <w:sz w:val="20"/>
        </w:rPr>
        <w:t>(</w:t>
      </w:r>
      <w:r w:rsidRPr="00F76C40">
        <w:rPr>
          <w:b/>
          <w:position w:val="30"/>
          <w:sz w:val="20"/>
        </w:rPr>
        <w:t>Actual</w:t>
      </w:r>
      <w:r>
        <w:rPr>
          <w:b/>
          <w:position w:val="30"/>
          <w:sz w:val="20"/>
        </w:rPr>
        <w:t xml:space="preserve"> Net Telemetered Consumption – LPC), 0.0), ECRS and RRS Ancillary Service Resource </w:t>
      </w:r>
      <w:r w:rsidRPr="00F76C40">
        <w:rPr>
          <w:b/>
          <w:position w:val="30"/>
          <w:sz w:val="20"/>
        </w:rPr>
        <w:t xml:space="preserve">Responsibility * 1.5) from all Load Resources controlled by high-set under frequency relays carrying </w:t>
      </w:r>
      <w:r>
        <w:rPr>
          <w:b/>
          <w:position w:val="30"/>
          <w:sz w:val="20"/>
        </w:rPr>
        <w:t xml:space="preserve">an ECRS and/or </w:t>
      </w:r>
      <w:r w:rsidRPr="00F76C40">
        <w:rPr>
          <w:b/>
          <w:position w:val="30"/>
          <w:sz w:val="20"/>
        </w:rPr>
        <w:t>RRS Ancillary Service Resource Responsibility</w:t>
      </w:r>
      <w:r w:rsidRPr="00293F88">
        <w:rPr>
          <w:b/>
          <w:position w:val="30"/>
          <w:sz w:val="20"/>
        </w:rPr>
        <w:t>)</w:t>
      </w:r>
      <w:r w:rsidRPr="00293F88">
        <w:rPr>
          <w:b/>
          <w:position w:val="30"/>
          <w:sz w:val="20"/>
          <w:vertAlign w:val="subscript"/>
        </w:rPr>
        <w:t>i</w:t>
      </w:r>
    </w:p>
    <w:p w14:paraId="11BFFBA8" w14:textId="77777777" w:rsidR="00E85F79" w:rsidRDefault="00E85F79" w:rsidP="00E85F79">
      <w:pPr>
        <w:tabs>
          <w:tab w:val="left" w:pos="2160"/>
        </w:tabs>
        <w:ind w:left="2160" w:hanging="2160"/>
        <w:rPr>
          <w:b/>
          <w:position w:val="30"/>
          <w:sz w:val="20"/>
        </w:rPr>
      </w:pPr>
      <w:r>
        <w:rPr>
          <w:noProof/>
        </w:rPr>
        <mc:AlternateContent>
          <mc:Choice Requires="wpc">
            <w:drawing>
              <wp:anchor distT="0" distB="0" distL="114300" distR="114300" simplePos="0" relativeHeight="251658242" behindDoc="0" locked="0" layoutInCell="1" allowOverlap="1" wp14:anchorId="139C8C41" wp14:editId="77BD5973">
                <wp:simplePos x="0" y="0"/>
                <wp:positionH relativeFrom="column">
                  <wp:posOffset>468522</wp:posOffset>
                </wp:positionH>
                <wp:positionV relativeFrom="paragraph">
                  <wp:posOffset>29725</wp:posOffset>
                </wp:positionV>
                <wp:extent cx="737235" cy="1360805"/>
                <wp:effectExtent l="0" t="0" r="0" b="1270"/>
                <wp:wrapNone/>
                <wp:docPr id="2473" name="Canvas 247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2075D" w14:textId="77777777" w:rsidR="00E85F79" w:rsidRPr="00B074A0" w:rsidRDefault="00E85F79" w:rsidP="00E85F7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3F4A3" w14:textId="77777777" w:rsidR="00E85F79" w:rsidRDefault="00E85F79" w:rsidP="00E85F79">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3AAD4F" w14:textId="77777777" w:rsidR="00E85F79" w:rsidRPr="00B34B0A" w:rsidRDefault="00E85F79" w:rsidP="00E85F79">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4FAF7C" w14:textId="77777777" w:rsidR="00E85F79" w:rsidRPr="00B34B0A" w:rsidRDefault="00E85F79" w:rsidP="00E85F79">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755862"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2162A3" w14:textId="77777777" w:rsidR="00E85F79" w:rsidRPr="00B34B0A" w:rsidRDefault="00E85F79" w:rsidP="00E85F79">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B2319" w14:textId="77777777" w:rsidR="00E85F79" w:rsidRPr="00B34B0A" w:rsidRDefault="00E85F79" w:rsidP="00E85F79">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497FD" w14:textId="77777777" w:rsidR="00E85F79" w:rsidRPr="00B34B0A" w:rsidRDefault="00E85F79" w:rsidP="00E85F79">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409E5"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3CA3F7" w14:textId="77777777" w:rsidR="00E85F79" w:rsidRPr="00B34B0A" w:rsidRDefault="00E85F79" w:rsidP="00E85F7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39C8C41" id="Canvas 2473" o:spid="_x0000_s1054" editas="canvas" style="position:absolute;left:0;text-align:left;margin-left:36.9pt;margin-top:2.35pt;width:58.05pt;height:107.15pt;z-index:251658242"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">
                <v:shape id="_x0000_s1055" type="#_x0000_t75" style="position:absolute;width:7372;height:13608;visibility:visible;mso-wrap-style:square">
                  <v:fill o:detectmouseclick="t"/>
                  <v:path o:connecttype="none"/>
                </v:shape>
                <v:rect id="Rectangle 83" o:spid="_x0000_s1056"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4012075D" w14:textId="77777777" w:rsidR="00E85F79" w:rsidRPr="00B074A0" w:rsidRDefault="00E85F79" w:rsidP="00E85F79">
                        <w:pPr>
                          <w:rPr>
                            <w:sz w:val="32"/>
                            <w:szCs w:val="32"/>
                          </w:rPr>
                        </w:pPr>
                        <w:r w:rsidRPr="00B074A0">
                          <w:rPr>
                            <w:rFonts w:ascii="Symbol" w:hAnsi="Symbol" w:cs="Symbol"/>
                            <w:color w:val="000000"/>
                            <w:sz w:val="32"/>
                            <w:szCs w:val="32"/>
                          </w:rPr>
                          <w:t></w:t>
                        </w:r>
                      </w:p>
                    </w:txbxContent>
                  </v:textbox>
                </v:rect>
                <v:rect id="Rectangle 84" o:spid="_x0000_s1057"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4663F4A3" w14:textId="77777777" w:rsidR="00E85F79" w:rsidRDefault="00E85F79" w:rsidP="00E85F79">
                        <w:r>
                          <w:rPr>
                            <w:rFonts w:ascii="Symbol" w:hAnsi="Symbol" w:cs="Symbol"/>
                            <w:color w:val="000000"/>
                          </w:rPr>
                          <w:t></w:t>
                        </w:r>
                      </w:p>
                    </w:txbxContent>
                  </v:textbox>
                </v:rect>
                <v:rect id="Rectangle 85" o:spid="_x0000_s1058"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1E3AAD4F" w14:textId="77777777" w:rsidR="00E85F79" w:rsidRPr="00B34B0A" w:rsidRDefault="00E85F79" w:rsidP="00E85F79">
                        <w:pPr>
                          <w:rPr>
                            <w:b/>
                          </w:rPr>
                        </w:pPr>
                        <w:r w:rsidRPr="00B34B0A">
                          <w:rPr>
                            <w:b/>
                            <w:i/>
                            <w:iCs/>
                            <w:color w:val="000000"/>
                          </w:rPr>
                          <w:t>resources</w:t>
                        </w:r>
                      </w:p>
                    </w:txbxContent>
                  </v:textbox>
                </v:rect>
                <v:rect id="Rectangle 86" o:spid="_x0000_s1059"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3A4FAF7C" w14:textId="77777777" w:rsidR="00E85F79" w:rsidRPr="00B34B0A" w:rsidRDefault="00E85F79" w:rsidP="00E85F79">
                        <w:pPr>
                          <w:rPr>
                            <w:b/>
                          </w:rPr>
                        </w:pPr>
                        <w:r w:rsidRPr="00B34B0A">
                          <w:rPr>
                            <w:b/>
                            <w:i/>
                            <w:iCs/>
                            <w:color w:val="000000"/>
                          </w:rPr>
                          <w:t>load</w:t>
                        </w:r>
                      </w:p>
                    </w:txbxContent>
                  </v:textbox>
                </v:rect>
                <v:rect id="Rectangle 87" o:spid="_x0000_s1060"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4A755862" w14:textId="77777777" w:rsidR="00E85F79" w:rsidRPr="00B34B0A" w:rsidRDefault="00E85F79" w:rsidP="00E85F79">
                        <w:pPr>
                          <w:rPr>
                            <w:b/>
                          </w:rPr>
                        </w:pPr>
                        <w:r w:rsidRPr="00B34B0A">
                          <w:rPr>
                            <w:b/>
                            <w:i/>
                            <w:iCs/>
                            <w:color w:val="000000"/>
                          </w:rPr>
                          <w:t>online</w:t>
                        </w:r>
                      </w:p>
                    </w:txbxContent>
                  </v:textbox>
                </v:rect>
                <v:rect id="Rectangle 88" o:spid="_x0000_s1061"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4A2162A3" w14:textId="77777777" w:rsidR="00E85F79" w:rsidRPr="00B34B0A" w:rsidRDefault="00E85F79" w:rsidP="00E85F79">
                        <w:pPr>
                          <w:rPr>
                            <w:b/>
                          </w:rPr>
                        </w:pPr>
                        <w:r w:rsidRPr="00B34B0A">
                          <w:rPr>
                            <w:b/>
                            <w:i/>
                            <w:iCs/>
                            <w:color w:val="000000"/>
                          </w:rPr>
                          <w:t>All</w:t>
                        </w:r>
                      </w:p>
                    </w:txbxContent>
                  </v:textbox>
                </v:rect>
                <v:rect id="Rectangle 89" o:spid="_x0000_s1062"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781B2319" w14:textId="77777777" w:rsidR="00E85F79" w:rsidRPr="00B34B0A" w:rsidRDefault="00E85F79" w:rsidP="00E85F79">
                        <w:pPr>
                          <w:rPr>
                            <w:b/>
                          </w:rPr>
                        </w:pPr>
                        <w:r w:rsidRPr="00B34B0A">
                          <w:rPr>
                            <w:b/>
                            <w:i/>
                            <w:iCs/>
                            <w:color w:val="000000"/>
                          </w:rPr>
                          <w:t>resource</w:t>
                        </w:r>
                      </w:p>
                    </w:txbxContent>
                  </v:textbox>
                </v:rect>
                <v:rect id="Rectangle 90" o:spid="_x0000_s1063"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606497FD" w14:textId="77777777" w:rsidR="00E85F79" w:rsidRPr="00B34B0A" w:rsidRDefault="00E85F79" w:rsidP="00E85F79">
                        <w:pPr>
                          <w:rPr>
                            <w:b/>
                          </w:rPr>
                        </w:pPr>
                        <w:r w:rsidRPr="00B34B0A">
                          <w:rPr>
                            <w:b/>
                            <w:i/>
                            <w:iCs/>
                            <w:color w:val="000000"/>
                          </w:rPr>
                          <w:t>load</w:t>
                        </w:r>
                      </w:p>
                    </w:txbxContent>
                  </v:textbox>
                </v:rect>
                <v:rect id="Rectangle 91" o:spid="_x0000_s1064"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22B409E5" w14:textId="77777777" w:rsidR="00E85F79" w:rsidRPr="00B34B0A" w:rsidRDefault="00E85F79" w:rsidP="00E85F79">
                        <w:pPr>
                          <w:rPr>
                            <w:b/>
                          </w:rPr>
                        </w:pPr>
                        <w:r w:rsidRPr="00B34B0A">
                          <w:rPr>
                            <w:b/>
                            <w:i/>
                            <w:iCs/>
                            <w:color w:val="000000"/>
                          </w:rPr>
                          <w:t>online</w:t>
                        </w:r>
                      </w:p>
                    </w:txbxContent>
                  </v:textbox>
                </v:rect>
                <v:rect id="Rectangle 92" o:spid="_x0000_s1065"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5B3CA3F7" w14:textId="77777777" w:rsidR="00E85F79" w:rsidRPr="00B34B0A" w:rsidRDefault="00E85F79" w:rsidP="00E85F79">
                        <w:pPr>
                          <w:rPr>
                            <w:b/>
                          </w:rPr>
                        </w:pPr>
                        <w:r w:rsidRPr="00B34B0A">
                          <w:rPr>
                            <w:b/>
                            <w:i/>
                            <w:iCs/>
                            <w:color w:val="000000"/>
                          </w:rPr>
                          <w:t>i</w:t>
                        </w:r>
                      </w:p>
                    </w:txbxContent>
                  </v:textbox>
                </v:rect>
              </v:group>
            </w:pict>
          </mc:Fallback>
        </mc:AlternateContent>
      </w:r>
    </w:p>
    <w:p w14:paraId="0D261AAD" w14:textId="4C2E31B2" w:rsidR="00E85F79" w:rsidRDefault="00E85F79" w:rsidP="00E85F79">
      <w:pPr>
        <w:tabs>
          <w:tab w:val="left" w:pos="2160"/>
        </w:tabs>
        <w:spacing w:before="480"/>
        <w:ind w:left="2160" w:hanging="2160"/>
        <w:rPr>
          <w:b/>
          <w:position w:val="30"/>
          <w:sz w:val="20"/>
        </w:rPr>
      </w:pPr>
      <w:r w:rsidRPr="006A6281">
        <w:rPr>
          <w:b/>
          <w:position w:val="30"/>
          <w:sz w:val="20"/>
        </w:rPr>
        <w:t>PRC</w:t>
      </w:r>
      <w:r>
        <w:rPr>
          <w:b/>
          <w:position w:val="30"/>
          <w:sz w:val="20"/>
          <w:vertAlign w:val="subscript"/>
        </w:rPr>
        <w:t>5</w:t>
      </w:r>
      <w:r w:rsidRPr="006A6281">
        <w:rPr>
          <w:b/>
          <w:position w:val="30"/>
          <w:sz w:val="20"/>
        </w:rPr>
        <w:t xml:space="preserve"> =</w:t>
      </w:r>
      <w:r w:rsidRPr="006A6281">
        <w:rPr>
          <w:b/>
          <w:position w:val="30"/>
          <w:sz w:val="20"/>
        </w:rPr>
        <w:tab/>
        <w:t>Min(Max((LRDF_1*Actual Net Telemetered Consumption – LPC)</w:t>
      </w:r>
      <w:r w:rsidRPr="006A6281">
        <w:rPr>
          <w:b/>
          <w:position w:val="30"/>
          <w:sz w:val="20"/>
          <w:vertAlign w:val="subscript"/>
        </w:rPr>
        <w:t>i</w:t>
      </w:r>
      <w:r w:rsidRPr="006A6281">
        <w:rPr>
          <w:b/>
          <w:position w:val="30"/>
          <w:sz w:val="20"/>
        </w:rPr>
        <w:t xml:space="preserve">, 0.0), (0.2 * LRDF_1 * Actual Net Telemetered Consumption)) from all </w:t>
      </w:r>
      <w:r w:rsidR="00585373" w:rsidRPr="00585373">
        <w:rPr>
          <w:b/>
          <w:position w:val="30"/>
          <w:sz w:val="20"/>
        </w:rPr>
        <w:t>CLRs</w:t>
      </w:r>
      <w:r w:rsidRPr="006A6281">
        <w:rPr>
          <w:b/>
          <w:position w:val="30"/>
          <w:sz w:val="20"/>
        </w:rPr>
        <w:t xml:space="preserve"> active in SCED and carrying Ancillary Service Resource Responsibility</w:t>
      </w:r>
    </w:p>
    <w:p w14:paraId="09DA0CA2" w14:textId="427FB668" w:rsidR="00E85F79" w:rsidRDefault="00E85F79" w:rsidP="00E85F79">
      <w:pPr>
        <w:tabs>
          <w:tab w:val="left" w:pos="2160"/>
        </w:tabs>
        <w:ind w:left="2160" w:hanging="2160"/>
        <w:rPr>
          <w:b/>
          <w:position w:val="30"/>
          <w:sz w:val="20"/>
        </w:rPr>
      </w:pPr>
    </w:p>
    <w:p w14:paraId="0D2355A8" w14:textId="65030612" w:rsidR="00E85F79" w:rsidRDefault="006E086E" w:rsidP="00E85F79">
      <w:pPr>
        <w:tabs>
          <w:tab w:val="left" w:pos="2160"/>
        </w:tabs>
        <w:ind w:left="2160" w:hanging="2160"/>
        <w:rPr>
          <w:b/>
          <w:position w:val="30"/>
          <w:sz w:val="20"/>
        </w:rPr>
      </w:pPr>
      <w:r>
        <w:rPr>
          <w:noProof/>
        </w:rPr>
        <mc:AlternateContent>
          <mc:Choice Requires="wpc">
            <w:drawing>
              <wp:anchor distT="0" distB="0" distL="114300" distR="114300" simplePos="0" relativeHeight="251658258" behindDoc="0" locked="0" layoutInCell="1" allowOverlap="1" wp14:anchorId="361D87B1" wp14:editId="20B8CFD7">
                <wp:simplePos x="0" y="0"/>
                <wp:positionH relativeFrom="column">
                  <wp:posOffset>502962</wp:posOffset>
                </wp:positionH>
                <wp:positionV relativeFrom="paragraph">
                  <wp:posOffset>-398145</wp:posOffset>
                </wp:positionV>
                <wp:extent cx="737870" cy="1338580"/>
                <wp:effectExtent l="0" t="2540" r="0" b="1905"/>
                <wp:wrapNone/>
                <wp:docPr id="2485" name="Canvas 248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3437F" w14:textId="77777777" w:rsidR="00E85F79" w:rsidRPr="00B074A0" w:rsidRDefault="00E85F79" w:rsidP="00E85F7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8"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8C2D3" w14:textId="77777777" w:rsidR="00E85F79" w:rsidRDefault="00E85F79" w:rsidP="00E85F79">
                              <w:r>
                                <w:rPr>
                                  <w:rFonts w:ascii="Symbol" w:hAnsi="Symbol" w:cs="Symbol"/>
                                  <w:color w:val="000000"/>
                                </w:rPr>
                                <w:t></w:t>
                              </w:r>
                            </w:p>
                          </w:txbxContent>
                        </wps:txbx>
                        <wps:bodyPr rot="0" vert="horz" wrap="none" lIns="0" tIns="0" rIns="0" bIns="0" anchor="t" anchorCtr="0" upright="1">
                          <a:spAutoFit/>
                        </wps:bodyPr>
                      </wps:wsp>
                      <wps:wsp>
                        <wps:cNvPr id="60"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4B2103" w14:textId="77777777" w:rsidR="00E85F79" w:rsidRPr="00B34B0A" w:rsidRDefault="00E85F79" w:rsidP="00E85F79">
                              <w:pPr>
                                <w:rPr>
                                  <w:b/>
                                </w:rPr>
                              </w:pPr>
                              <w:r w:rsidRPr="00B34B0A">
                                <w:rPr>
                                  <w:b/>
                                  <w:i/>
                                  <w:iCs/>
                                  <w:color w:val="000000"/>
                                </w:rPr>
                                <w:t>resources</w:t>
                              </w:r>
                            </w:p>
                          </w:txbxContent>
                        </wps:txbx>
                        <wps:bodyPr rot="0" vert="horz" wrap="none" lIns="0" tIns="0" rIns="0" bIns="0" anchor="t" anchorCtr="0" upright="1">
                          <a:spAutoFit/>
                        </wps:bodyPr>
                      </wps:wsp>
                      <wps:wsp>
                        <wps:cNvPr id="62"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F2404C" w14:textId="77777777" w:rsidR="00E85F79" w:rsidRPr="00B34B0A" w:rsidRDefault="00E85F79" w:rsidP="00E85F79">
                              <w:pPr>
                                <w:rPr>
                                  <w:b/>
                                </w:rPr>
                              </w:pPr>
                              <w:r w:rsidRPr="00B34B0A">
                                <w:rPr>
                                  <w:b/>
                                  <w:i/>
                                  <w:iCs/>
                                  <w:color w:val="000000"/>
                                </w:rPr>
                                <w:t>load</w:t>
                              </w:r>
                            </w:p>
                          </w:txbxContent>
                        </wps:txbx>
                        <wps:bodyPr rot="0" vert="horz" wrap="none" lIns="0" tIns="0" rIns="0" bIns="0" anchor="t" anchorCtr="0" upright="1">
                          <a:spAutoFit/>
                        </wps:bodyPr>
                      </wps:wsp>
                      <wps:wsp>
                        <wps:cNvPr id="63"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791C61"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64"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D0320A" w14:textId="77777777" w:rsidR="00E85F79" w:rsidRPr="00B34B0A" w:rsidRDefault="00E85F79" w:rsidP="00E85F79">
                              <w:pPr>
                                <w:rPr>
                                  <w:b/>
                                </w:rPr>
                              </w:pPr>
                              <w:r w:rsidRPr="00B34B0A">
                                <w:rPr>
                                  <w:b/>
                                  <w:i/>
                                  <w:iCs/>
                                  <w:color w:val="000000"/>
                                </w:rPr>
                                <w:t>All</w:t>
                              </w:r>
                            </w:p>
                          </w:txbxContent>
                        </wps:txbx>
                        <wps:bodyPr rot="0" vert="horz" wrap="square" lIns="0" tIns="0" rIns="0" bIns="0" anchor="t" anchorCtr="0" upright="1">
                          <a:spAutoFit/>
                        </wps:bodyPr>
                      </wps:wsp>
                      <wps:wsp>
                        <wps:cNvPr id="65"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AA991D" w14:textId="77777777" w:rsidR="00E85F79" w:rsidRPr="00B34B0A" w:rsidRDefault="00E85F79" w:rsidP="00E85F79">
                              <w:pPr>
                                <w:rPr>
                                  <w:b/>
                                </w:rPr>
                              </w:pPr>
                              <w:r w:rsidRPr="00B34B0A">
                                <w:rPr>
                                  <w:b/>
                                  <w:i/>
                                  <w:iCs/>
                                  <w:color w:val="000000"/>
                                </w:rPr>
                                <w:t>resource</w:t>
                              </w:r>
                            </w:p>
                          </w:txbxContent>
                        </wps:txbx>
                        <wps:bodyPr rot="0" vert="horz" wrap="none" lIns="0" tIns="0" rIns="0" bIns="0" anchor="t" anchorCtr="0" upright="1">
                          <a:spAutoFit/>
                        </wps:bodyPr>
                      </wps:wsp>
                      <wps:wsp>
                        <wps:cNvPr id="66"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CFFE00" w14:textId="77777777" w:rsidR="00E85F79" w:rsidRPr="00B34B0A" w:rsidRDefault="00E85F79" w:rsidP="00E85F79">
                              <w:pPr>
                                <w:rPr>
                                  <w:b/>
                                </w:rPr>
                              </w:pPr>
                              <w:r w:rsidRPr="00B34B0A">
                                <w:rPr>
                                  <w:b/>
                                  <w:i/>
                                  <w:iCs/>
                                  <w:color w:val="000000"/>
                                </w:rPr>
                                <w:t>load</w:t>
                              </w:r>
                            </w:p>
                          </w:txbxContent>
                        </wps:txbx>
                        <wps:bodyPr rot="0" vert="horz" wrap="none" lIns="0" tIns="0" rIns="0" bIns="0" anchor="t" anchorCtr="0" upright="1">
                          <a:spAutoFit/>
                        </wps:bodyPr>
                      </wps:wsp>
                      <wps:wsp>
                        <wps:cNvPr id="67"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67E2EA"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68"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BC6D6F" w14:textId="77777777" w:rsidR="00E85F79" w:rsidRPr="00B34B0A" w:rsidRDefault="00E85F79" w:rsidP="00E85F7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61D87B1" id="Canvas 2485" o:spid="_x0000_s1066" editas="canvas" style="position:absolute;left:0;text-align:left;margin-left:39.6pt;margin-top:-31.35pt;width:58.1pt;height:105.4pt;z-index:25165825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">
                <v:shape id="_x0000_s1067" type="#_x0000_t75" style="position:absolute;width:7378;height:13385;visibility:visible;mso-wrap-style:square">
                  <v:fill o:detectmouseclick="t"/>
                  <v:path o:connecttype="none"/>
                </v:shape>
                <v:rect id="Rectangle 95" o:spid="_x0000_s1068"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6B73437F" w14:textId="77777777" w:rsidR="00E85F79" w:rsidRPr="00B074A0" w:rsidRDefault="00E85F79" w:rsidP="00E85F79">
                        <w:pPr>
                          <w:rPr>
                            <w:sz w:val="32"/>
                            <w:szCs w:val="32"/>
                          </w:rPr>
                        </w:pPr>
                        <w:r w:rsidRPr="00B074A0">
                          <w:rPr>
                            <w:rFonts w:ascii="Symbol" w:hAnsi="Symbol" w:cs="Symbol"/>
                            <w:color w:val="000000"/>
                            <w:sz w:val="32"/>
                            <w:szCs w:val="32"/>
                          </w:rPr>
                          <w:t></w:t>
                        </w:r>
                      </w:p>
                    </w:txbxContent>
                  </v:textbox>
                </v:rect>
                <v:rect id="Rectangle 96" o:spid="_x0000_s1069"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14:paraId="26B8C2D3" w14:textId="77777777" w:rsidR="00E85F79" w:rsidRDefault="00E85F79" w:rsidP="00E85F79">
                        <w:r>
                          <w:rPr>
                            <w:rFonts w:ascii="Symbol" w:hAnsi="Symbol" w:cs="Symbol"/>
                            <w:color w:val="000000"/>
                          </w:rPr>
                          <w:t></w:t>
                        </w:r>
                      </w:p>
                    </w:txbxContent>
                  </v:textbox>
                </v:rect>
                <v:rect id="Rectangle 97" o:spid="_x0000_s1070"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1D4B2103" w14:textId="77777777" w:rsidR="00E85F79" w:rsidRPr="00B34B0A" w:rsidRDefault="00E85F79" w:rsidP="00E85F79">
                        <w:pPr>
                          <w:rPr>
                            <w:b/>
                          </w:rPr>
                        </w:pPr>
                        <w:r w:rsidRPr="00B34B0A">
                          <w:rPr>
                            <w:b/>
                            <w:i/>
                            <w:iCs/>
                            <w:color w:val="000000"/>
                          </w:rPr>
                          <w:t>resources</w:t>
                        </w:r>
                      </w:p>
                    </w:txbxContent>
                  </v:textbox>
                </v:rect>
                <v:rect id="Rectangle 98" o:spid="_x0000_s1071"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14:paraId="7BF2404C" w14:textId="77777777" w:rsidR="00E85F79" w:rsidRPr="00B34B0A" w:rsidRDefault="00E85F79" w:rsidP="00E85F79">
                        <w:pPr>
                          <w:rPr>
                            <w:b/>
                          </w:rPr>
                        </w:pPr>
                        <w:r w:rsidRPr="00B34B0A">
                          <w:rPr>
                            <w:b/>
                            <w:i/>
                            <w:iCs/>
                            <w:color w:val="000000"/>
                          </w:rPr>
                          <w:t>load</w:t>
                        </w:r>
                      </w:p>
                    </w:txbxContent>
                  </v:textbox>
                </v:rect>
                <v:rect id="Rectangle 99" o:spid="_x0000_s1072"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14:paraId="7B791C61" w14:textId="77777777" w:rsidR="00E85F79" w:rsidRPr="00B34B0A" w:rsidRDefault="00E85F79" w:rsidP="00E85F79">
                        <w:pPr>
                          <w:rPr>
                            <w:b/>
                          </w:rPr>
                        </w:pPr>
                        <w:r w:rsidRPr="00B34B0A">
                          <w:rPr>
                            <w:b/>
                            <w:i/>
                            <w:iCs/>
                            <w:color w:val="000000"/>
                          </w:rPr>
                          <w:t>online</w:t>
                        </w:r>
                      </w:p>
                    </w:txbxContent>
                  </v:textbox>
                </v:rect>
                <v:rect id="Rectangle 100" o:spid="_x0000_s1073"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" filled="f" stroked="f">
                  <v:textbox style="mso-fit-shape-to-text:t" inset="0,0,0,0">
                    <w:txbxContent>
                      <w:p w14:paraId="48D0320A" w14:textId="77777777" w:rsidR="00E85F79" w:rsidRPr="00B34B0A" w:rsidRDefault="00E85F79" w:rsidP="00E85F79">
                        <w:pPr>
                          <w:rPr>
                            <w:b/>
                          </w:rPr>
                        </w:pPr>
                        <w:r w:rsidRPr="00B34B0A">
                          <w:rPr>
                            <w:b/>
                            <w:i/>
                            <w:iCs/>
                            <w:color w:val="000000"/>
                          </w:rPr>
                          <w:t>All</w:t>
                        </w:r>
                      </w:p>
                    </w:txbxContent>
                  </v:textbox>
                </v:rect>
                <v:rect id="Rectangle 101" o:spid="_x0000_s1074"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14:paraId="3DAA991D" w14:textId="77777777" w:rsidR="00E85F79" w:rsidRPr="00B34B0A" w:rsidRDefault="00E85F79" w:rsidP="00E85F79">
                        <w:pPr>
                          <w:rPr>
                            <w:b/>
                          </w:rPr>
                        </w:pPr>
                        <w:r w:rsidRPr="00B34B0A">
                          <w:rPr>
                            <w:b/>
                            <w:i/>
                            <w:iCs/>
                            <w:color w:val="000000"/>
                          </w:rPr>
                          <w:t>resource</w:t>
                        </w:r>
                      </w:p>
                    </w:txbxContent>
                  </v:textbox>
                </v:rect>
                <v:rect id="Rectangle 102" o:spid="_x0000_s1075"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02CFFE00" w14:textId="77777777" w:rsidR="00E85F79" w:rsidRPr="00B34B0A" w:rsidRDefault="00E85F79" w:rsidP="00E85F79">
                        <w:pPr>
                          <w:rPr>
                            <w:b/>
                          </w:rPr>
                        </w:pPr>
                        <w:r w:rsidRPr="00B34B0A">
                          <w:rPr>
                            <w:b/>
                            <w:i/>
                            <w:iCs/>
                            <w:color w:val="000000"/>
                          </w:rPr>
                          <w:t>load</w:t>
                        </w:r>
                      </w:p>
                    </w:txbxContent>
                  </v:textbox>
                </v:rect>
                <v:rect id="Rectangle 103" o:spid="_x0000_s1076"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1567E2EA" w14:textId="77777777" w:rsidR="00E85F79" w:rsidRPr="00B34B0A" w:rsidRDefault="00E85F79" w:rsidP="00E85F79">
                        <w:pPr>
                          <w:rPr>
                            <w:b/>
                          </w:rPr>
                        </w:pPr>
                        <w:r w:rsidRPr="00B34B0A">
                          <w:rPr>
                            <w:b/>
                            <w:i/>
                            <w:iCs/>
                            <w:color w:val="000000"/>
                          </w:rPr>
                          <w:t>online</w:t>
                        </w:r>
                      </w:p>
                    </w:txbxContent>
                  </v:textbox>
                </v:rect>
                <v:rect id="Rectangle 104" o:spid="_x0000_s1077"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" filled="f" stroked="f">
                  <v:textbox style="mso-fit-shape-to-text:t" inset="0,0,0,0">
                    <w:txbxContent>
                      <w:p w14:paraId="31BC6D6F" w14:textId="77777777" w:rsidR="00E85F79" w:rsidRPr="00B34B0A" w:rsidRDefault="00E85F79" w:rsidP="00E85F79">
                        <w:pPr>
                          <w:rPr>
                            <w:b/>
                          </w:rPr>
                        </w:pPr>
                        <w:r w:rsidRPr="00B34B0A">
                          <w:rPr>
                            <w:b/>
                            <w:i/>
                            <w:iCs/>
                            <w:color w:val="000000"/>
                          </w:rPr>
                          <w:t>i</w:t>
                        </w:r>
                      </w:p>
                    </w:txbxContent>
                  </v:textbox>
                </v:rect>
              </v:group>
            </w:pict>
          </mc:Fallback>
        </mc:AlternateContent>
      </w:r>
      <w:r w:rsidR="00E85F79" w:rsidRPr="006A6281">
        <w:rPr>
          <w:b/>
          <w:position w:val="30"/>
          <w:sz w:val="20"/>
        </w:rPr>
        <w:t>PRC</w:t>
      </w:r>
      <w:r w:rsidR="00E85F79">
        <w:rPr>
          <w:b/>
          <w:position w:val="30"/>
          <w:sz w:val="20"/>
          <w:vertAlign w:val="subscript"/>
        </w:rPr>
        <w:t>6</w:t>
      </w:r>
      <w:r w:rsidR="00E85F79">
        <w:rPr>
          <w:b/>
          <w:position w:val="30"/>
          <w:sz w:val="20"/>
        </w:rPr>
        <w:t xml:space="preserve"> =</w:t>
      </w:r>
      <w:r w:rsidR="00E85F79">
        <w:rPr>
          <w:b/>
          <w:position w:val="30"/>
          <w:sz w:val="20"/>
        </w:rPr>
        <w:tab/>
        <w:t xml:space="preserve">Min(Max((LRDF_2 * </w:t>
      </w:r>
      <w:r w:rsidR="00E85F79" w:rsidRPr="006A6281">
        <w:rPr>
          <w:b/>
          <w:position w:val="30"/>
          <w:sz w:val="20"/>
        </w:rPr>
        <w:t>Actual Net Telemetered Consumption – LPC)</w:t>
      </w:r>
      <w:r w:rsidR="00E85F79" w:rsidRPr="006A6281">
        <w:rPr>
          <w:b/>
          <w:position w:val="30"/>
          <w:sz w:val="20"/>
          <w:vertAlign w:val="subscript"/>
        </w:rPr>
        <w:t>i</w:t>
      </w:r>
      <w:r w:rsidR="00E85F79" w:rsidRPr="006A6281">
        <w:rPr>
          <w:b/>
          <w:position w:val="30"/>
          <w:sz w:val="20"/>
        </w:rPr>
        <w:t xml:space="preserve">, 0.0), (0.2 * LRDF_2 * Actual Net Telemetered Consumption)) from all </w:t>
      </w:r>
      <w:r w:rsidR="00585373" w:rsidRPr="00585373">
        <w:rPr>
          <w:b/>
          <w:position w:val="30"/>
          <w:sz w:val="20"/>
        </w:rPr>
        <w:t>CLRs</w:t>
      </w:r>
      <w:r w:rsidR="00E85F79" w:rsidRPr="006A6281">
        <w:rPr>
          <w:b/>
          <w:position w:val="30"/>
          <w:sz w:val="20"/>
        </w:rPr>
        <w:t xml:space="preserve"> active in SCED and not carrying Ancillary Service Resource Responsibility</w:t>
      </w:r>
    </w:p>
    <w:p w14:paraId="1F99C75B" w14:textId="77777777" w:rsidR="00E85F79" w:rsidRDefault="00E85F79" w:rsidP="00E85F79">
      <w:pPr>
        <w:tabs>
          <w:tab w:val="left" w:pos="2160"/>
        </w:tabs>
        <w:ind w:left="2160" w:hanging="2160"/>
        <w:rPr>
          <w:b/>
          <w:position w:val="30"/>
          <w:sz w:val="20"/>
        </w:rPr>
      </w:pPr>
    </w:p>
    <w:p w14:paraId="69819FCF" w14:textId="77777777" w:rsidR="00E85F79" w:rsidRDefault="00E85F79" w:rsidP="00E85F79">
      <w:pPr>
        <w:tabs>
          <w:tab w:val="left" w:pos="2160"/>
        </w:tabs>
        <w:ind w:left="2160" w:hanging="2160"/>
        <w:rPr>
          <w:b/>
          <w:position w:val="30"/>
          <w:sz w:val="20"/>
          <w:vertAlign w:val="subscript"/>
        </w:rPr>
      </w:pPr>
      <w:r>
        <w:rPr>
          <w:noProof/>
        </w:rPr>
        <mc:AlternateContent>
          <mc:Choice Requires="wpc">
            <w:drawing>
              <wp:anchor distT="0" distB="0" distL="114300" distR="114300" simplePos="0" relativeHeight="251658259" behindDoc="0" locked="0" layoutInCell="1" allowOverlap="1" wp14:anchorId="4F414660" wp14:editId="1635B941">
                <wp:simplePos x="0" y="0"/>
                <wp:positionH relativeFrom="column">
                  <wp:posOffset>576580</wp:posOffset>
                </wp:positionH>
                <wp:positionV relativeFrom="paragraph">
                  <wp:posOffset>-360680</wp:posOffset>
                </wp:positionV>
                <wp:extent cx="737235" cy="1338580"/>
                <wp:effectExtent l="0" t="635" r="0" b="3810"/>
                <wp:wrapNone/>
                <wp:docPr id="3289" name="Canvas 328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79" name="Rectangle 71"/>
                        <wps:cNvSpPr>
                          <a:spLocks noChangeArrowheads="1"/>
                        </wps:cNvSpPr>
                        <wps:spPr bwMode="auto">
                          <a:xfrm>
                            <a:off x="17140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3E750" w14:textId="77777777" w:rsidR="00E85F79" w:rsidRDefault="00E85F79" w:rsidP="00E85F79">
                              <w:r>
                                <w:rPr>
                                  <w:rFonts w:ascii="Symbol" w:hAnsi="Symbol" w:cs="Symbol"/>
                                  <w:color w:val="000000"/>
                                  <w:sz w:val="54"/>
                                  <w:szCs w:val="54"/>
                                </w:rPr>
                                <w:t></w:t>
                              </w:r>
                            </w:p>
                          </w:txbxContent>
                        </wps:txbx>
                        <wps:bodyPr rot="0" vert="horz" wrap="none" lIns="0" tIns="0" rIns="0" bIns="0" anchor="t" anchorCtr="0" upright="1">
                          <a:spAutoFit/>
                        </wps:bodyPr>
                      </wps:wsp>
                      <wps:wsp>
                        <wps:cNvPr id="3280" name="Rectangle 72"/>
                        <wps:cNvSpPr>
                          <a:spLocks noChangeArrowheads="1"/>
                        </wps:cNvSpPr>
                        <wps:spPr bwMode="auto">
                          <a:xfrm>
                            <a:off x="101605"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B348A" w14:textId="77777777" w:rsidR="00E85F79" w:rsidRDefault="00E85F79" w:rsidP="00E85F79">
                              <w:r>
                                <w:rPr>
                                  <w:rFonts w:ascii="Symbol" w:hAnsi="Symbol" w:cs="Symbol"/>
                                  <w:color w:val="000000"/>
                                </w:rPr>
                                <w:t></w:t>
                              </w:r>
                            </w:p>
                          </w:txbxContent>
                        </wps:txbx>
                        <wps:bodyPr rot="0" vert="horz" wrap="none" lIns="0" tIns="0" rIns="0" bIns="0" anchor="t" anchorCtr="0" upright="1">
                          <a:spAutoFit/>
                        </wps:bodyPr>
                      </wps:wsp>
                      <wps:wsp>
                        <wps:cNvPr id="3281" name="Rectangle 73"/>
                        <wps:cNvSpPr>
                          <a:spLocks noChangeArrowheads="1"/>
                        </wps:cNvSpPr>
                        <wps:spPr bwMode="auto">
                          <a:xfrm>
                            <a:off x="35602"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85C2D4" w14:textId="77777777" w:rsidR="00E85F79" w:rsidRPr="00B34B0A" w:rsidRDefault="00E85F79" w:rsidP="00E85F79">
                              <w:pPr>
                                <w:rPr>
                                  <w:b/>
                                </w:rPr>
                              </w:pPr>
                              <w:r w:rsidRPr="00B34B0A">
                                <w:rPr>
                                  <w:b/>
                                  <w:i/>
                                  <w:iCs/>
                                  <w:color w:val="000000"/>
                                </w:rPr>
                                <w:t>resources</w:t>
                              </w:r>
                            </w:p>
                          </w:txbxContent>
                        </wps:txbx>
                        <wps:bodyPr rot="0" vert="horz" wrap="none" lIns="0" tIns="0" rIns="0" bIns="0" anchor="t" anchorCtr="0" upright="1">
                          <a:spAutoFit/>
                        </wps:bodyPr>
                      </wps:wsp>
                      <wps:wsp>
                        <wps:cNvPr id="3282" name="Rectangle 74"/>
                        <wps:cNvSpPr>
                          <a:spLocks noChangeArrowheads="1"/>
                        </wps:cNvSpPr>
                        <wps:spPr bwMode="auto">
                          <a:xfrm>
                            <a:off x="31702"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8CB875" w14:textId="77777777" w:rsidR="00E85F79" w:rsidRPr="00B34B0A" w:rsidRDefault="00E85F79" w:rsidP="00E85F79">
                              <w:pPr>
                                <w:rPr>
                                  <w:b/>
                                </w:rPr>
                              </w:pPr>
                              <w:r>
                                <w:rPr>
                                  <w:b/>
                                  <w:i/>
                                  <w:iCs/>
                                  <w:color w:val="000000"/>
                                </w:rPr>
                                <w:t>FFR</w:t>
                              </w:r>
                            </w:p>
                          </w:txbxContent>
                        </wps:txbx>
                        <wps:bodyPr rot="0" vert="horz" wrap="none" lIns="0" tIns="0" rIns="0" bIns="0" anchor="t" anchorCtr="0" upright="1">
                          <a:spAutoFit/>
                        </wps:bodyPr>
                      </wps:wsp>
                      <wps:wsp>
                        <wps:cNvPr id="3283" name="Rectangle 75"/>
                        <wps:cNvSpPr>
                          <a:spLocks noChangeArrowheads="1"/>
                        </wps:cNvSpPr>
                        <wps:spPr bwMode="auto">
                          <a:xfrm>
                            <a:off x="33702"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B020D"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3284"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96BAE5" w14:textId="77777777" w:rsidR="00E85F79" w:rsidRPr="00B34B0A" w:rsidRDefault="00E85F79" w:rsidP="00E85F79">
                              <w:pPr>
                                <w:rPr>
                                  <w:b/>
                                </w:rPr>
                              </w:pPr>
                              <w:r w:rsidRPr="00B34B0A">
                                <w:rPr>
                                  <w:b/>
                                  <w:i/>
                                  <w:iCs/>
                                  <w:color w:val="000000"/>
                                </w:rPr>
                                <w:t>All</w:t>
                              </w:r>
                            </w:p>
                          </w:txbxContent>
                        </wps:txbx>
                        <wps:bodyPr rot="0" vert="horz" wrap="square" lIns="0" tIns="0" rIns="0" bIns="0" anchor="t" anchorCtr="0" upright="1">
                          <a:spAutoFit/>
                        </wps:bodyPr>
                      </wps:wsp>
                      <wps:wsp>
                        <wps:cNvPr id="3285" name="Rectangle 77"/>
                        <wps:cNvSpPr>
                          <a:spLocks noChangeArrowheads="1"/>
                        </wps:cNvSpPr>
                        <wps:spPr bwMode="auto">
                          <a:xfrm>
                            <a:off x="62903"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723C0" w14:textId="77777777" w:rsidR="00E85F79" w:rsidRPr="00B34B0A" w:rsidRDefault="00E85F79" w:rsidP="00E85F79">
                              <w:pPr>
                                <w:rPr>
                                  <w:b/>
                                </w:rPr>
                              </w:pPr>
                              <w:r w:rsidRPr="00B34B0A">
                                <w:rPr>
                                  <w:b/>
                                  <w:i/>
                                  <w:iCs/>
                                  <w:color w:val="000000"/>
                                </w:rPr>
                                <w:t>resource</w:t>
                              </w:r>
                            </w:p>
                          </w:txbxContent>
                        </wps:txbx>
                        <wps:bodyPr rot="0" vert="horz" wrap="none" lIns="0" tIns="0" rIns="0" bIns="0" anchor="t" anchorCtr="0" upright="1">
                          <a:spAutoFit/>
                        </wps:bodyPr>
                      </wps:wsp>
                      <wps:wsp>
                        <wps:cNvPr id="3286" name="Rectangle 78"/>
                        <wps:cNvSpPr>
                          <a:spLocks noChangeArrowheads="1"/>
                        </wps:cNvSpPr>
                        <wps:spPr bwMode="auto">
                          <a:xfrm>
                            <a:off x="58403"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AFC2A" w14:textId="77777777" w:rsidR="00E85F79" w:rsidRPr="00B34B0A" w:rsidRDefault="00E85F79" w:rsidP="00E85F79">
                              <w:pPr>
                                <w:rPr>
                                  <w:b/>
                                </w:rPr>
                              </w:pPr>
                              <w:r>
                                <w:rPr>
                                  <w:b/>
                                  <w:i/>
                                  <w:iCs/>
                                  <w:color w:val="000000"/>
                                </w:rPr>
                                <w:t>FFR</w:t>
                              </w:r>
                            </w:p>
                          </w:txbxContent>
                        </wps:txbx>
                        <wps:bodyPr rot="0" vert="horz" wrap="none" lIns="0" tIns="0" rIns="0" bIns="0" anchor="t" anchorCtr="0" upright="1">
                          <a:spAutoFit/>
                        </wps:bodyPr>
                      </wps:wsp>
                      <wps:wsp>
                        <wps:cNvPr id="3287" name="Rectangle 79"/>
                        <wps:cNvSpPr>
                          <a:spLocks noChangeArrowheads="1"/>
                        </wps:cNvSpPr>
                        <wps:spPr bwMode="auto">
                          <a:xfrm>
                            <a:off x="174608"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44B25F"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3288" name="Rectangle 80"/>
                        <wps:cNvSpPr>
                          <a:spLocks noChangeArrowheads="1"/>
                        </wps:cNvSpPr>
                        <wps:spPr bwMode="auto">
                          <a:xfrm>
                            <a:off x="58403"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BEE743" w14:textId="77777777" w:rsidR="00E85F79" w:rsidRPr="00B34B0A" w:rsidRDefault="00E85F79" w:rsidP="00E85F7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F414660" id="Canvas 3289" o:spid="_x0000_s1078" editas="canvas" style="position:absolute;left:0;text-align:left;margin-left:45.4pt;margin-top:-28.4pt;width:58.05pt;height:105.4pt;z-index:251658259"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">
                <v:shape id="_x0000_s1079" type="#_x0000_t75" style="position:absolute;width:7372;height:13385;visibility:visible;mso-wrap-style:square">
                  <v:fill o:detectmouseclick="t"/>
                  <v:path o:connecttype="none"/>
                </v:shape>
                <v:rect id="Rectangle 71" o:spid="_x0000_s1080"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fit-shape-to-text:t" inset="0,0,0,0">
                    <w:txbxContent>
                      <w:p w14:paraId="4E03E750" w14:textId="77777777" w:rsidR="00E85F79" w:rsidRDefault="00E85F79" w:rsidP="00E85F79">
                        <w:r>
                          <w:rPr>
                            <w:rFonts w:ascii="Symbol" w:hAnsi="Symbol" w:cs="Symbol"/>
                            <w:color w:val="000000"/>
                            <w:sz w:val="54"/>
                            <w:szCs w:val="54"/>
                          </w:rPr>
                          <w:t></w:t>
                        </w:r>
                      </w:p>
                    </w:txbxContent>
                  </v:textbox>
                </v:rect>
                <v:rect id="Rectangle 72" o:spid="_x0000_s1081"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" filled="f" stroked="f">
                  <v:textbox style="mso-fit-shape-to-text:t" inset="0,0,0,0">
                    <w:txbxContent>
                      <w:p w14:paraId="20AB348A" w14:textId="77777777" w:rsidR="00E85F79" w:rsidRDefault="00E85F79" w:rsidP="00E85F79">
                        <w:r>
                          <w:rPr>
                            <w:rFonts w:ascii="Symbol" w:hAnsi="Symbol" w:cs="Symbol"/>
                            <w:color w:val="000000"/>
                          </w:rPr>
                          <w:t></w:t>
                        </w:r>
                      </w:p>
                    </w:txbxContent>
                  </v:textbox>
                </v:rect>
                <v:rect id="Rectangle 73" o:spid="_x0000_s1082"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" filled="f" stroked="f">
                  <v:textbox style="mso-fit-shape-to-text:t" inset="0,0,0,0">
                    <w:txbxContent>
                      <w:p w14:paraId="4285C2D4" w14:textId="77777777" w:rsidR="00E85F79" w:rsidRPr="00B34B0A" w:rsidRDefault="00E85F79" w:rsidP="00E85F79">
                        <w:pPr>
                          <w:rPr>
                            <w:b/>
                          </w:rPr>
                        </w:pPr>
                        <w:r w:rsidRPr="00B34B0A">
                          <w:rPr>
                            <w:b/>
                            <w:i/>
                            <w:iCs/>
                            <w:color w:val="000000"/>
                          </w:rPr>
                          <w:t>resources</w:t>
                        </w:r>
                      </w:p>
                    </w:txbxContent>
                  </v:textbox>
                </v:rect>
                <v:rect id="Rectangle 74" o:spid="_x0000_s1083"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" filled="f" stroked="f">
                  <v:textbox style="mso-fit-shape-to-text:t" inset="0,0,0,0">
                    <w:txbxContent>
                      <w:p w14:paraId="508CB875" w14:textId="77777777" w:rsidR="00E85F79" w:rsidRPr="00B34B0A" w:rsidRDefault="00E85F79" w:rsidP="00E85F79">
                        <w:pPr>
                          <w:rPr>
                            <w:b/>
                          </w:rPr>
                        </w:pPr>
                        <w:r>
                          <w:rPr>
                            <w:b/>
                            <w:i/>
                            <w:iCs/>
                            <w:color w:val="000000"/>
                          </w:rPr>
                          <w:t>FFR</w:t>
                        </w:r>
                      </w:p>
                    </w:txbxContent>
                  </v:textbox>
                </v:rect>
                <v:rect id="Rectangle 75" o:spid="_x0000_s1084"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" filled="f" stroked="f">
                  <v:textbox style="mso-fit-shape-to-text:t" inset="0,0,0,0">
                    <w:txbxContent>
                      <w:p w14:paraId="638B020D" w14:textId="77777777" w:rsidR="00E85F79" w:rsidRPr="00B34B0A" w:rsidRDefault="00E85F79" w:rsidP="00E85F79">
                        <w:pPr>
                          <w:rPr>
                            <w:b/>
                          </w:rPr>
                        </w:pPr>
                        <w:r w:rsidRPr="00B34B0A">
                          <w:rPr>
                            <w:b/>
                            <w:i/>
                            <w:iCs/>
                            <w:color w:val="000000"/>
                          </w:rPr>
                          <w:t>online</w:t>
                        </w:r>
                      </w:p>
                    </w:txbxContent>
                  </v:textbox>
                </v:rect>
                <v:rect id="Rectangle 76" o:spid="_x0000_s1085"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" filled="f" stroked="f">
                  <v:textbox style="mso-fit-shape-to-text:t" inset="0,0,0,0">
                    <w:txbxContent>
                      <w:p w14:paraId="6A96BAE5" w14:textId="77777777" w:rsidR="00E85F79" w:rsidRPr="00B34B0A" w:rsidRDefault="00E85F79" w:rsidP="00E85F79">
                        <w:pPr>
                          <w:rPr>
                            <w:b/>
                          </w:rPr>
                        </w:pPr>
                        <w:r w:rsidRPr="00B34B0A">
                          <w:rPr>
                            <w:b/>
                            <w:i/>
                            <w:iCs/>
                            <w:color w:val="000000"/>
                          </w:rPr>
                          <w:t>All</w:t>
                        </w:r>
                      </w:p>
                    </w:txbxContent>
                  </v:textbox>
                </v:rect>
                <v:rect id="Rectangle 77" o:spid="_x0000_s1086"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KwwAAAN0AAAAPAAAAZHJzL2Rvd25yZXYueG1sRI/dagIx&#10;FITvC75DOELvatYtlm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gx/0SsMAAADdAAAADwAA&#10;AAAAAAAAAAAAAAAHAgAAZHJzL2Rvd25yZXYueG1sUEsFBgAAAAADAAMAtwAAAPcCAAAAAA==&#10;" filled="f" stroked="f">
                  <v:textbox style="mso-fit-shape-to-text:t" inset="0,0,0,0">
                    <w:txbxContent>
                      <w:p w14:paraId="3A1723C0" w14:textId="77777777" w:rsidR="00E85F79" w:rsidRPr="00B34B0A" w:rsidRDefault="00E85F79" w:rsidP="00E85F79">
                        <w:pPr>
                          <w:rPr>
                            <w:b/>
                          </w:rPr>
                        </w:pPr>
                        <w:r w:rsidRPr="00B34B0A">
                          <w:rPr>
                            <w:b/>
                            <w:i/>
                            <w:iCs/>
                            <w:color w:val="000000"/>
                          </w:rPr>
                          <w:t>resource</w:t>
                        </w:r>
                      </w:p>
                    </w:txbxContent>
                  </v:textbox>
                </v:rect>
                <v:rect id="Rectangle 78" o:spid="_x0000_s1087"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" filled="f" stroked="f">
                  <v:textbox style="mso-fit-shape-to-text:t" inset="0,0,0,0">
                    <w:txbxContent>
                      <w:p w14:paraId="73DAFC2A" w14:textId="77777777" w:rsidR="00E85F79" w:rsidRPr="00B34B0A" w:rsidRDefault="00E85F79" w:rsidP="00E85F79">
                        <w:pPr>
                          <w:rPr>
                            <w:b/>
                          </w:rPr>
                        </w:pPr>
                        <w:r>
                          <w:rPr>
                            <w:b/>
                            <w:i/>
                            <w:iCs/>
                            <w:color w:val="000000"/>
                          </w:rPr>
                          <w:t>FFR</w:t>
                        </w:r>
                      </w:p>
                    </w:txbxContent>
                  </v:textbox>
                </v:rect>
                <v:rect id="Rectangle 79" o:spid="_x0000_s1088"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" filled="f" stroked="f">
                  <v:textbox style="mso-fit-shape-to-text:t" inset="0,0,0,0">
                    <w:txbxContent>
                      <w:p w14:paraId="7344B25F" w14:textId="77777777" w:rsidR="00E85F79" w:rsidRPr="00B34B0A" w:rsidRDefault="00E85F79" w:rsidP="00E85F79">
                        <w:pPr>
                          <w:rPr>
                            <w:b/>
                          </w:rPr>
                        </w:pPr>
                        <w:r w:rsidRPr="00B34B0A">
                          <w:rPr>
                            <w:b/>
                            <w:i/>
                            <w:iCs/>
                            <w:color w:val="000000"/>
                          </w:rPr>
                          <w:t>online</w:t>
                        </w:r>
                      </w:p>
                    </w:txbxContent>
                  </v:textbox>
                </v:rect>
                <v:rect id="Rectangle 80" o:spid="_x0000_s1089"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" filled="f" stroked="f">
                  <v:textbox style="mso-fit-shape-to-text:t" inset="0,0,0,0">
                    <w:txbxContent>
                      <w:p w14:paraId="05BEE743" w14:textId="77777777" w:rsidR="00E85F79" w:rsidRPr="00B34B0A" w:rsidRDefault="00E85F79" w:rsidP="00E85F79">
                        <w:pPr>
                          <w:rPr>
                            <w:b/>
                          </w:rPr>
                        </w:pPr>
                        <w:r w:rsidRPr="00B34B0A">
                          <w:rPr>
                            <w:b/>
                            <w:i/>
                            <w:iCs/>
                            <w:color w:val="000000"/>
                          </w:rPr>
                          <w:t>i</w:t>
                        </w:r>
                      </w:p>
                    </w:txbxContent>
                  </v:textbox>
                </v:rect>
              </v:group>
            </w:pict>
          </mc:Fallback>
        </mc:AlternateContent>
      </w:r>
      <w:r w:rsidRPr="0003648D">
        <w:rPr>
          <w:b/>
          <w:position w:val="30"/>
          <w:sz w:val="20"/>
        </w:rPr>
        <w:t>PRC</w:t>
      </w:r>
      <w:r w:rsidRPr="0003648D">
        <w:rPr>
          <w:b/>
          <w:position w:val="30"/>
          <w:sz w:val="20"/>
          <w:vertAlign w:val="subscript"/>
        </w:rPr>
        <w:t>7</w:t>
      </w:r>
      <w:r w:rsidRPr="0003648D">
        <w:rPr>
          <w:b/>
          <w:position w:val="30"/>
          <w:sz w:val="20"/>
        </w:rPr>
        <w:t xml:space="preserve"> =</w:t>
      </w:r>
      <w:r w:rsidRPr="0003648D">
        <w:rPr>
          <w:b/>
          <w:position w:val="30"/>
          <w:sz w:val="20"/>
        </w:rPr>
        <w:tab/>
        <w:t>(Capacity from Resources capable of providing FFR)</w:t>
      </w:r>
      <w:r w:rsidRPr="0003648D">
        <w:rPr>
          <w:b/>
          <w:position w:val="30"/>
          <w:sz w:val="20"/>
          <w:vertAlign w:val="subscript"/>
        </w:rPr>
        <w:t>i</w:t>
      </w:r>
    </w:p>
    <w:p w14:paraId="2CDCB96B" w14:textId="77777777" w:rsidR="00E85F79" w:rsidRDefault="00E85F79" w:rsidP="00E85F79">
      <w:pPr>
        <w:pStyle w:val="List"/>
        <w:spacing w:before="480" w:after="0"/>
        <w:rPr>
          <w:b/>
          <w:position w:val="30"/>
          <w:sz w:val="20"/>
        </w:rPr>
      </w:pPr>
    </w:p>
    <w:p w14:paraId="2AC202F5" w14:textId="4CA7EFB3" w:rsidR="00E85F79" w:rsidRDefault="00E85F79" w:rsidP="00E85F79">
      <w:pPr>
        <w:tabs>
          <w:tab w:val="left" w:pos="2160"/>
        </w:tabs>
        <w:spacing w:before="480"/>
        <w:ind w:left="2160" w:hanging="2160"/>
        <w:rPr>
          <w:b/>
          <w:position w:val="30"/>
          <w:sz w:val="20"/>
        </w:rPr>
      </w:pPr>
      <w:r>
        <w:rPr>
          <w:noProof/>
        </w:rPr>
        <mc:AlternateContent>
          <mc:Choice Requires="wpc">
            <w:drawing>
              <wp:anchor distT="0" distB="0" distL="114300" distR="114300" simplePos="0" relativeHeight="251658260" behindDoc="0" locked="0" layoutInCell="1" allowOverlap="1" wp14:anchorId="2610A711" wp14:editId="67E5F058">
                <wp:simplePos x="0" y="0"/>
                <wp:positionH relativeFrom="column">
                  <wp:posOffset>483870</wp:posOffset>
                </wp:positionH>
                <wp:positionV relativeFrom="paragraph">
                  <wp:posOffset>43815</wp:posOffset>
                </wp:positionV>
                <wp:extent cx="960755" cy="1369060"/>
                <wp:effectExtent l="0" t="0" r="10795" b="2540"/>
                <wp:wrapNone/>
                <wp:docPr id="87" name="Canvas 8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D9C0DE" w14:textId="77777777" w:rsidR="00E85F79" w:rsidRPr="00B074A0" w:rsidRDefault="00E85F79" w:rsidP="00E85F79">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52"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6D083" w14:textId="77777777" w:rsidR="00E85F79" w:rsidRDefault="00E85F79" w:rsidP="00E85F79">
                              <w:r>
                                <w:rPr>
                                  <w:rFonts w:ascii="Symbol" w:hAnsi="Symbol" w:cs="Symbol"/>
                                  <w:color w:val="000000"/>
                                </w:rPr>
                                <w:t></w:t>
                              </w:r>
                            </w:p>
                          </w:txbxContent>
                        </wps:txbx>
                        <wps:bodyPr rot="0" vert="horz" wrap="none" lIns="0" tIns="0" rIns="0" bIns="0" anchor="t" anchorCtr="0" upright="1">
                          <a:spAutoFit/>
                        </wps:bodyPr>
                      </wps:wsp>
                      <wps:wsp>
                        <wps:cNvPr id="53"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5C4B99" w14:textId="77777777" w:rsidR="00E85F79" w:rsidRPr="00B34B0A" w:rsidRDefault="00E85F79" w:rsidP="00E85F79">
                              <w:pPr>
                                <w:rPr>
                                  <w:b/>
                                </w:rPr>
                              </w:pPr>
                              <w:r>
                                <w:rPr>
                                  <w:b/>
                                  <w:i/>
                                  <w:iCs/>
                                  <w:color w:val="000000"/>
                                </w:rPr>
                                <w:t>ESR</w:t>
                              </w:r>
                            </w:p>
                          </w:txbxContent>
                        </wps:txbx>
                        <wps:bodyPr rot="0" vert="horz" wrap="square" lIns="0" tIns="0" rIns="0" bIns="0" anchor="t" anchorCtr="0" upright="1">
                          <a:spAutoFit/>
                        </wps:bodyPr>
                      </wps:wsp>
                      <wps:wsp>
                        <wps:cNvPr id="5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9E65F" w14:textId="77777777" w:rsidR="00E85F79" w:rsidRPr="00B34B0A" w:rsidRDefault="00E85F79" w:rsidP="00E85F79">
                              <w:pPr>
                                <w:rPr>
                                  <w:b/>
                                </w:rPr>
                              </w:pPr>
                            </w:p>
                          </w:txbxContent>
                        </wps:txbx>
                        <wps:bodyPr rot="0" vert="horz" wrap="none" lIns="0" tIns="0" rIns="0" bIns="0" anchor="t" anchorCtr="0" upright="1">
                          <a:spAutoFit/>
                        </wps:bodyPr>
                      </wps:wsp>
                      <wps:wsp>
                        <wps:cNvPr id="55"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E36918"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8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776D0" w14:textId="77777777" w:rsidR="00E85F79" w:rsidRPr="00B34B0A" w:rsidRDefault="00E85F79" w:rsidP="00E85F79">
                              <w:pPr>
                                <w:rPr>
                                  <w:b/>
                                </w:rPr>
                              </w:pPr>
                              <w:r w:rsidRPr="00B34B0A">
                                <w:rPr>
                                  <w:b/>
                                  <w:i/>
                                  <w:iCs/>
                                  <w:color w:val="000000"/>
                                </w:rPr>
                                <w:t>All</w:t>
                              </w:r>
                            </w:p>
                          </w:txbxContent>
                        </wps:txbx>
                        <wps:bodyPr rot="0" vert="horz" wrap="square" lIns="0" tIns="0" rIns="0" bIns="0" anchor="t" anchorCtr="0" upright="1">
                          <a:spAutoFit/>
                        </wps:bodyPr>
                      </wps:wsp>
                      <wps:wsp>
                        <wps:cNvPr id="8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C79D31" w14:textId="77777777" w:rsidR="00E85F79" w:rsidRPr="00B34B0A" w:rsidRDefault="00E85F79" w:rsidP="00E85F79">
                              <w:pPr>
                                <w:rPr>
                                  <w:b/>
                                </w:rPr>
                              </w:pPr>
                            </w:p>
                          </w:txbxContent>
                        </wps:txbx>
                        <wps:bodyPr rot="0" vert="horz" wrap="none" lIns="0" tIns="0" rIns="0" bIns="0" anchor="t" anchorCtr="0" upright="1">
                          <a:spAutoFit/>
                        </wps:bodyPr>
                      </wps:wsp>
                      <wps:wsp>
                        <wps:cNvPr id="8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594ECA" w14:textId="77777777" w:rsidR="00E85F79" w:rsidRPr="00B34B0A" w:rsidRDefault="00E85F79" w:rsidP="00E85F79">
                              <w:pPr>
                                <w:rPr>
                                  <w:b/>
                                </w:rPr>
                              </w:pPr>
                              <w:r>
                                <w:rPr>
                                  <w:b/>
                                  <w:i/>
                                  <w:iCs/>
                                  <w:color w:val="000000"/>
                                </w:rPr>
                                <w:t>ESR</w:t>
                              </w:r>
                            </w:p>
                          </w:txbxContent>
                        </wps:txbx>
                        <wps:bodyPr rot="0" vert="horz" wrap="none" lIns="0" tIns="0" rIns="0" bIns="0" anchor="t" anchorCtr="0" upright="1">
                          <a:spAutoFit/>
                        </wps:bodyPr>
                      </wps:wsp>
                      <wps:wsp>
                        <wps:cNvPr id="8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677BE6" w14:textId="77777777" w:rsidR="00E85F79" w:rsidRPr="00B34B0A" w:rsidRDefault="00E85F79" w:rsidP="00E85F79">
                              <w:pPr>
                                <w:rPr>
                                  <w:b/>
                                </w:rPr>
                              </w:pPr>
                              <w:r w:rsidRPr="00B34B0A">
                                <w:rPr>
                                  <w:b/>
                                  <w:i/>
                                  <w:iCs/>
                                  <w:color w:val="000000"/>
                                </w:rPr>
                                <w:t>online</w:t>
                              </w:r>
                            </w:p>
                          </w:txbxContent>
                        </wps:txbx>
                        <wps:bodyPr rot="0" vert="horz" wrap="none" lIns="0" tIns="0" rIns="0" bIns="0" anchor="t" anchorCtr="0" upright="1">
                          <a:spAutoFit/>
                        </wps:bodyPr>
                      </wps:wsp>
                      <wps:wsp>
                        <wps:cNvPr id="8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5ADD9A" w14:textId="77777777" w:rsidR="00E85F79" w:rsidRPr="00B34B0A" w:rsidRDefault="00E85F79" w:rsidP="00E85F7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610A711" id="Canvas 87" o:spid="_x0000_s1090" editas="canvas" style="position:absolute;left:0;text-align:left;margin-left:38.1pt;margin-top:3.45pt;width:75.65pt;height:107.8pt;z-index:25165826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">
                <v:shape id="_x0000_s1091" type="#_x0000_t75" style="position:absolute;width:9607;height:13690;visibility:visible;mso-wrap-style:square">
                  <v:fill o:detectmouseclick="t"/>
                  <v:path o:connecttype="none"/>
                </v:shape>
                <v:rect id="Rectangle 71" o:spid="_x0000_s1092"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" filled="f" stroked="f">
                  <v:textbox style="mso-fit-shape-to-text:t" inset="0,0,0,0">
                    <w:txbxContent>
                      <w:p w14:paraId="1FD9C0DE" w14:textId="77777777" w:rsidR="00E85F79" w:rsidRPr="00B074A0" w:rsidRDefault="00E85F79" w:rsidP="00E85F79">
                        <w:pPr>
                          <w:rPr>
                            <w:sz w:val="32"/>
                            <w:szCs w:val="32"/>
                          </w:rPr>
                        </w:pPr>
                        <w:r w:rsidRPr="00B074A0">
                          <w:rPr>
                            <w:rFonts w:ascii="Symbol" w:hAnsi="Symbol" w:cs="Symbol"/>
                            <w:color w:val="000000"/>
                            <w:sz w:val="32"/>
                            <w:szCs w:val="32"/>
                          </w:rPr>
                          <w:t></w:t>
                        </w:r>
                      </w:p>
                    </w:txbxContent>
                  </v:textbox>
                </v:rect>
                <v:rect id="Rectangle 72" o:spid="_x0000_s1093"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52B6D083" w14:textId="77777777" w:rsidR="00E85F79" w:rsidRDefault="00E85F79" w:rsidP="00E85F79">
                        <w:r>
                          <w:rPr>
                            <w:rFonts w:ascii="Symbol" w:hAnsi="Symbol" w:cs="Symbol"/>
                            <w:color w:val="000000"/>
                          </w:rPr>
                          <w:t></w:t>
                        </w:r>
                      </w:p>
                    </w:txbxContent>
                  </v:textbox>
                </v:rect>
                <v:rect id="Rectangle 73" o:spid="_x0000_s1094"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" filled="f" stroked="f">
                  <v:textbox style="mso-fit-shape-to-text:t" inset="0,0,0,0">
                    <w:txbxContent>
                      <w:p w14:paraId="615C4B99" w14:textId="77777777" w:rsidR="00E85F79" w:rsidRPr="00B34B0A" w:rsidRDefault="00E85F79" w:rsidP="00E85F79">
                        <w:pPr>
                          <w:rPr>
                            <w:b/>
                          </w:rPr>
                        </w:pPr>
                        <w:r>
                          <w:rPr>
                            <w:b/>
                            <w:i/>
                            <w:iCs/>
                            <w:color w:val="000000"/>
                          </w:rPr>
                          <w:t>ESR</w:t>
                        </w:r>
                      </w:p>
                    </w:txbxContent>
                  </v:textbox>
                </v:rect>
                <v:rect id="Rectangle 74" o:spid="_x0000_s1095"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6lBwQAAANsAAAAPAAAAZHJzL2Rvd25yZXYueG1sRI/NigIx&#10;EITvgu8QWvCmGc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L1nqUHBAAAA2wAAAA8AAAAA&#10;AAAAAAAAAAAABwIAAGRycy9kb3ducmV2LnhtbFBLBQYAAAAAAwADALcAAAD1AgAAAAA=&#10;" filled="f" stroked="f">
                  <v:textbox style="mso-fit-shape-to-text:t" inset="0,0,0,0">
                    <w:txbxContent>
                      <w:p w14:paraId="5139E65F" w14:textId="77777777" w:rsidR="00E85F79" w:rsidRPr="00B34B0A" w:rsidRDefault="00E85F79" w:rsidP="00E85F79">
                        <w:pPr>
                          <w:rPr>
                            <w:b/>
                          </w:rPr>
                        </w:pPr>
                      </w:p>
                    </w:txbxContent>
                  </v:textbox>
                </v:rect>
                <v:rect id="Rectangle 75" o:spid="_x0000_s1096"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17E36918" w14:textId="77777777" w:rsidR="00E85F79" w:rsidRPr="00B34B0A" w:rsidRDefault="00E85F79" w:rsidP="00E85F79">
                        <w:pPr>
                          <w:rPr>
                            <w:b/>
                          </w:rPr>
                        </w:pPr>
                        <w:r w:rsidRPr="00B34B0A">
                          <w:rPr>
                            <w:b/>
                            <w:i/>
                            <w:iCs/>
                            <w:color w:val="000000"/>
                          </w:rPr>
                          <w:t>online</w:t>
                        </w:r>
                      </w:p>
                    </w:txbxContent>
                  </v:textbox>
                </v:rect>
                <v:rect id="Rectangle 76" o:spid="_x0000_s1097"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" filled="f" stroked="f">
                  <v:textbox style="mso-fit-shape-to-text:t" inset="0,0,0,0">
                    <w:txbxContent>
                      <w:p w14:paraId="5BA776D0" w14:textId="77777777" w:rsidR="00E85F79" w:rsidRPr="00B34B0A" w:rsidRDefault="00E85F79" w:rsidP="00E85F79">
                        <w:pPr>
                          <w:rPr>
                            <w:b/>
                          </w:rPr>
                        </w:pPr>
                        <w:r w:rsidRPr="00B34B0A">
                          <w:rPr>
                            <w:b/>
                            <w:i/>
                            <w:iCs/>
                            <w:color w:val="000000"/>
                          </w:rPr>
                          <w:t>All</w:t>
                        </w:r>
                      </w:p>
                    </w:txbxContent>
                  </v:textbox>
                </v:rect>
                <v:rect id="Rectangle 77" o:spid="_x0000_s1098"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27C79D31" w14:textId="77777777" w:rsidR="00E85F79" w:rsidRPr="00B34B0A" w:rsidRDefault="00E85F79" w:rsidP="00E85F79">
                        <w:pPr>
                          <w:rPr>
                            <w:b/>
                          </w:rPr>
                        </w:pPr>
                      </w:p>
                    </w:txbxContent>
                  </v:textbox>
                </v:rect>
                <v:rect id="Rectangle 78" o:spid="_x0000_s1099"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14:paraId="2C594ECA" w14:textId="77777777" w:rsidR="00E85F79" w:rsidRPr="00B34B0A" w:rsidRDefault="00E85F79" w:rsidP="00E85F79">
                        <w:pPr>
                          <w:rPr>
                            <w:b/>
                          </w:rPr>
                        </w:pPr>
                        <w:r>
                          <w:rPr>
                            <w:b/>
                            <w:i/>
                            <w:iCs/>
                            <w:color w:val="000000"/>
                          </w:rPr>
                          <w:t>ESR</w:t>
                        </w:r>
                      </w:p>
                    </w:txbxContent>
                  </v:textbox>
                </v:rect>
                <v:rect id="Rectangle 79" o:spid="_x0000_s1100"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14:paraId="50677BE6" w14:textId="77777777" w:rsidR="00E85F79" w:rsidRPr="00B34B0A" w:rsidRDefault="00E85F79" w:rsidP="00E85F79">
                        <w:pPr>
                          <w:rPr>
                            <w:b/>
                          </w:rPr>
                        </w:pPr>
                        <w:r w:rsidRPr="00B34B0A">
                          <w:rPr>
                            <w:b/>
                            <w:i/>
                            <w:iCs/>
                            <w:color w:val="000000"/>
                          </w:rPr>
                          <w:t>online</w:t>
                        </w:r>
                      </w:p>
                    </w:txbxContent>
                  </v:textbox>
                </v:rect>
                <v:rect id="Rectangle 80" o:spid="_x0000_s1101"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14:paraId="4F5ADD9A" w14:textId="77777777" w:rsidR="00E85F79" w:rsidRPr="00B34B0A" w:rsidRDefault="00E85F79" w:rsidP="00E85F79">
                        <w:pPr>
                          <w:rPr>
                            <w:b/>
                          </w:rPr>
                        </w:pPr>
                        <w:r w:rsidRPr="00B34B0A">
                          <w:rPr>
                            <w:b/>
                            <w:i/>
                            <w:iCs/>
                            <w:color w:val="000000"/>
                          </w:rPr>
                          <w:t>i</w:t>
                        </w:r>
                      </w:p>
                    </w:txbxContent>
                  </v:textbox>
                </v:rect>
              </v:group>
            </w:pict>
          </mc:Fallback>
        </mc:AlternateContent>
      </w:r>
      <w:r w:rsidRPr="006A3321">
        <w:rPr>
          <w:b/>
          <w:position w:val="30"/>
          <w:sz w:val="20"/>
        </w:rPr>
        <w:t>PRC</w:t>
      </w:r>
      <w:r>
        <w:rPr>
          <w:b/>
          <w:position w:val="30"/>
          <w:sz w:val="20"/>
          <w:vertAlign w:val="subscript"/>
        </w:rPr>
        <w:t>8</w:t>
      </w:r>
      <w:r w:rsidRPr="006A3321">
        <w:rPr>
          <w:b/>
          <w:position w:val="30"/>
          <w:sz w:val="20"/>
        </w:rPr>
        <w:t xml:space="preserve"> =</w:t>
      </w:r>
      <w:r w:rsidRPr="006A3321">
        <w:rPr>
          <w:b/>
          <w:position w:val="30"/>
          <w:sz w:val="20"/>
        </w:rPr>
        <w:tab/>
      </w:r>
      <w:r>
        <w:rPr>
          <w:b/>
          <w:position w:val="30"/>
          <w:sz w:val="20"/>
        </w:rPr>
        <w:t xml:space="preserve">(If discharging or idle, Min(X% of HSL based on droop, HSL-ESR-Gen “injection”, the capacity that can be sustained for </w:t>
      </w:r>
      <w:r w:rsidR="00585373">
        <w:rPr>
          <w:b/>
          <w:position w:val="30"/>
          <w:sz w:val="20"/>
        </w:rPr>
        <w:t>4</w:t>
      </w:r>
      <w:r>
        <w:rPr>
          <w:b/>
          <w:position w:val="30"/>
          <w:sz w:val="20"/>
        </w:rPr>
        <w:t xml:space="preserve">5 minutes per the State of Charge), else Min(X% of (HSL – LSL(ESR “charging”) based on droop, the capacity that can be sustained for </w:t>
      </w:r>
      <w:r w:rsidR="00585373">
        <w:rPr>
          <w:b/>
          <w:position w:val="30"/>
          <w:sz w:val="20"/>
        </w:rPr>
        <w:t>4</w:t>
      </w:r>
      <w:r>
        <w:rPr>
          <w:b/>
          <w:position w:val="30"/>
          <w:sz w:val="20"/>
        </w:rPr>
        <w:t xml:space="preserve">5 minutes per the State of Charge – LSL(ESR “charging”))) </w:t>
      </w:r>
    </w:p>
    <w:p w14:paraId="6FF8369C" w14:textId="77777777" w:rsidR="00E85F79" w:rsidRDefault="00E85F79" w:rsidP="00E85F79">
      <w:pPr>
        <w:ind w:left="720" w:hanging="720"/>
        <w:rPr>
          <w:b/>
          <w:position w:val="30"/>
          <w:sz w:val="20"/>
        </w:rPr>
      </w:pPr>
      <w:r>
        <w:rPr>
          <w:b/>
          <w:position w:val="30"/>
          <w:sz w:val="20"/>
        </w:rPr>
        <w:t>Excludes ESR capacity used to provide FFR</w:t>
      </w:r>
      <w:r w:rsidRPr="003161DC">
        <w:rPr>
          <w:b/>
          <w:position w:val="30"/>
          <w:sz w:val="20"/>
        </w:rPr>
        <w:t xml:space="preserve"> </w:t>
      </w:r>
    </w:p>
    <w:p w14:paraId="2053F510" w14:textId="77777777" w:rsidR="00E85F79" w:rsidRPr="00FF5BB6" w:rsidRDefault="00E85F79" w:rsidP="00E85F79">
      <w:pPr>
        <w:pStyle w:val="List"/>
        <w:spacing w:after="0"/>
        <w:rPr>
          <w:b/>
          <w:position w:val="30"/>
          <w:sz w:val="20"/>
        </w:rPr>
      </w:pPr>
      <w:r>
        <w:rPr>
          <w:b/>
          <w:position w:val="30"/>
          <w:sz w:val="20"/>
        </w:rPr>
        <w:t>PRC =</w:t>
      </w:r>
      <w:r>
        <w:rPr>
          <w:b/>
          <w:position w:val="30"/>
          <w:sz w:val="20"/>
        </w:rPr>
        <w:tab/>
        <w:t>PRC</w:t>
      </w:r>
      <w:r>
        <w:rPr>
          <w:b/>
          <w:position w:val="30"/>
          <w:sz w:val="20"/>
          <w:vertAlign w:val="subscript"/>
        </w:rPr>
        <w:t>1</w:t>
      </w:r>
      <w:r>
        <w:rPr>
          <w:b/>
          <w:position w:val="30"/>
          <w:sz w:val="20"/>
        </w:rPr>
        <w:t xml:space="preserve"> + PRC</w:t>
      </w:r>
      <w:r>
        <w:rPr>
          <w:b/>
          <w:position w:val="30"/>
          <w:sz w:val="20"/>
          <w:vertAlign w:val="subscript"/>
        </w:rPr>
        <w:t>2</w:t>
      </w:r>
      <w:r w:rsidRPr="006178C9">
        <w:rPr>
          <w:b/>
          <w:position w:val="30"/>
          <w:sz w:val="20"/>
        </w:rPr>
        <w:t xml:space="preserve"> </w:t>
      </w:r>
      <w:r>
        <w:rPr>
          <w:b/>
          <w:position w:val="30"/>
          <w:sz w:val="20"/>
        </w:rPr>
        <w:t xml:space="preserve">+ </w:t>
      </w:r>
      <w:r w:rsidRPr="006A3321">
        <w:rPr>
          <w:b/>
          <w:position w:val="30"/>
          <w:sz w:val="20"/>
        </w:rPr>
        <w:t>PRC</w:t>
      </w:r>
      <w:r>
        <w:rPr>
          <w:b/>
          <w:position w:val="30"/>
          <w:sz w:val="20"/>
          <w:vertAlign w:val="subscript"/>
        </w:rPr>
        <w:t>3</w:t>
      </w:r>
      <w:r w:rsidRPr="006A6281">
        <w:rPr>
          <w:b/>
          <w:position w:val="30"/>
          <w:sz w:val="20"/>
        </w:rPr>
        <w:t xml:space="preserve"> + PRC</w:t>
      </w:r>
      <w:r w:rsidRPr="006A6281">
        <w:rPr>
          <w:b/>
          <w:position w:val="30"/>
          <w:sz w:val="20"/>
          <w:vertAlign w:val="subscript"/>
        </w:rPr>
        <w:t>4</w:t>
      </w:r>
      <w:r w:rsidRPr="006A6281">
        <w:rPr>
          <w:b/>
          <w:position w:val="30"/>
          <w:sz w:val="20"/>
        </w:rPr>
        <w:t xml:space="preserve"> + PRC</w:t>
      </w:r>
      <w:r w:rsidRPr="006A6281">
        <w:rPr>
          <w:b/>
          <w:position w:val="30"/>
          <w:sz w:val="20"/>
          <w:vertAlign w:val="subscript"/>
        </w:rPr>
        <w:t>5</w:t>
      </w:r>
      <w:r>
        <w:rPr>
          <w:b/>
          <w:position w:val="30"/>
          <w:sz w:val="20"/>
        </w:rPr>
        <w:t xml:space="preserve"> + PRC</w:t>
      </w:r>
      <w:r>
        <w:rPr>
          <w:b/>
          <w:position w:val="30"/>
          <w:sz w:val="20"/>
          <w:vertAlign w:val="subscript"/>
        </w:rPr>
        <w:t>6</w:t>
      </w:r>
      <w:r>
        <w:rPr>
          <w:b/>
          <w:position w:val="30"/>
          <w:sz w:val="20"/>
        </w:rPr>
        <w:t xml:space="preserve"> + PRC</w:t>
      </w:r>
      <w:r>
        <w:rPr>
          <w:b/>
          <w:position w:val="30"/>
          <w:sz w:val="20"/>
          <w:vertAlign w:val="subscript"/>
        </w:rPr>
        <w:t>7</w:t>
      </w:r>
      <w:r>
        <w:rPr>
          <w:b/>
          <w:position w:val="30"/>
          <w:sz w:val="20"/>
        </w:rPr>
        <w:t xml:space="preserve"> + PRC</w:t>
      </w:r>
      <w:r>
        <w:rPr>
          <w:b/>
          <w:position w:val="30"/>
          <w:sz w:val="20"/>
          <w:vertAlign w:val="subscript"/>
        </w:rPr>
        <w:t>8</w:t>
      </w:r>
    </w:p>
    <w:p w14:paraId="4FED19FD" w14:textId="77777777" w:rsidR="00E85F79" w:rsidRDefault="00E85F79" w:rsidP="00E85F79">
      <w:r>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E85F79" w:rsidRPr="001846F1" w14:paraId="0A372DA4" w14:textId="77777777" w:rsidTr="002E5F79">
        <w:tc>
          <w:tcPr>
            <w:tcW w:w="1852" w:type="dxa"/>
          </w:tcPr>
          <w:p w14:paraId="560ADB12" w14:textId="77777777" w:rsidR="00E85F79" w:rsidRPr="001846F1" w:rsidRDefault="00E85F79" w:rsidP="002E5F79">
            <w:pPr>
              <w:pStyle w:val="TableHead"/>
            </w:pPr>
            <w:r w:rsidRPr="001846F1">
              <w:t>Variable</w:t>
            </w:r>
          </w:p>
        </w:tc>
        <w:tc>
          <w:tcPr>
            <w:tcW w:w="1281" w:type="dxa"/>
          </w:tcPr>
          <w:p w14:paraId="79832B69" w14:textId="77777777" w:rsidR="00E85F79" w:rsidRPr="001846F1" w:rsidRDefault="00E85F79" w:rsidP="002E5F79">
            <w:pPr>
              <w:pStyle w:val="TableHead"/>
            </w:pPr>
            <w:r w:rsidRPr="00D661BC">
              <w:t>Unit</w:t>
            </w:r>
          </w:p>
        </w:tc>
        <w:tc>
          <w:tcPr>
            <w:tcW w:w="7188" w:type="dxa"/>
          </w:tcPr>
          <w:p w14:paraId="38254E3C" w14:textId="77777777" w:rsidR="00E85F79" w:rsidRPr="001846F1" w:rsidRDefault="00E85F79" w:rsidP="002E5F79">
            <w:pPr>
              <w:pStyle w:val="TableHead"/>
            </w:pPr>
            <w:r w:rsidRPr="00D661BC">
              <w:t>Description</w:t>
            </w:r>
          </w:p>
        </w:tc>
      </w:tr>
      <w:tr w:rsidR="00E85F79" w:rsidRPr="001846F1" w14:paraId="789D3CC6" w14:textId="77777777" w:rsidTr="002E5F79">
        <w:tc>
          <w:tcPr>
            <w:tcW w:w="1852" w:type="dxa"/>
          </w:tcPr>
          <w:p w14:paraId="01DE97E4" w14:textId="77777777" w:rsidR="00E85F79" w:rsidRPr="001846F1" w:rsidRDefault="00E85F79" w:rsidP="002E5F79">
            <w:pPr>
              <w:pStyle w:val="TableBody"/>
            </w:pPr>
            <w:r w:rsidRPr="00D661BC">
              <w:t>PRC</w:t>
            </w:r>
            <w:r w:rsidRPr="00D661BC">
              <w:rPr>
                <w:vertAlign w:val="subscript"/>
              </w:rPr>
              <w:t>1</w:t>
            </w:r>
          </w:p>
        </w:tc>
        <w:tc>
          <w:tcPr>
            <w:tcW w:w="1281" w:type="dxa"/>
          </w:tcPr>
          <w:p w14:paraId="5375B8DA" w14:textId="77777777" w:rsidR="00E85F79" w:rsidRPr="001846F1" w:rsidRDefault="00E85F79" w:rsidP="002E5F79">
            <w:pPr>
              <w:pStyle w:val="TableBody"/>
            </w:pPr>
            <w:r w:rsidRPr="00D661BC">
              <w:t>MW</w:t>
            </w:r>
          </w:p>
        </w:tc>
        <w:tc>
          <w:tcPr>
            <w:tcW w:w="7188" w:type="dxa"/>
          </w:tcPr>
          <w:p w14:paraId="664177C9" w14:textId="77777777" w:rsidR="00E85F79" w:rsidRPr="001846F1" w:rsidRDefault="00E85F79" w:rsidP="002E5F79">
            <w:pPr>
              <w:pStyle w:val="TableBody"/>
            </w:pPr>
            <w:r w:rsidRPr="00D661BC">
              <w:t>Generation On-Line greater than 0 MW</w:t>
            </w:r>
          </w:p>
        </w:tc>
      </w:tr>
      <w:tr w:rsidR="00E85F79" w:rsidRPr="001846F1" w14:paraId="6513B01B" w14:textId="77777777" w:rsidTr="002E5F79">
        <w:tc>
          <w:tcPr>
            <w:tcW w:w="1852" w:type="dxa"/>
          </w:tcPr>
          <w:p w14:paraId="43316134" w14:textId="77777777" w:rsidR="00E85F79" w:rsidRPr="006D4BBD" w:rsidRDefault="00E85F79" w:rsidP="002E5F79">
            <w:pPr>
              <w:pStyle w:val="TableBody"/>
            </w:pPr>
            <w:r>
              <w:t>PRC</w:t>
            </w:r>
            <w:r>
              <w:rPr>
                <w:vertAlign w:val="subscript"/>
              </w:rPr>
              <w:t>2</w:t>
            </w:r>
          </w:p>
        </w:tc>
        <w:tc>
          <w:tcPr>
            <w:tcW w:w="1281" w:type="dxa"/>
          </w:tcPr>
          <w:p w14:paraId="586AE9AC" w14:textId="77777777" w:rsidR="00E85F79" w:rsidRPr="00D661BC" w:rsidRDefault="00E85F79" w:rsidP="002E5F79">
            <w:pPr>
              <w:pStyle w:val="TableBody"/>
            </w:pPr>
            <w:r>
              <w:t>MW</w:t>
            </w:r>
          </w:p>
        </w:tc>
        <w:tc>
          <w:tcPr>
            <w:tcW w:w="7188" w:type="dxa"/>
          </w:tcPr>
          <w:p w14:paraId="189346E6" w14:textId="77777777" w:rsidR="00E85F79" w:rsidRPr="00D661BC" w:rsidRDefault="00E85F79" w:rsidP="002E5F79">
            <w:pPr>
              <w:pStyle w:val="TableBody"/>
            </w:pPr>
            <w:r>
              <w:t>WGRs On-Line greater than 0 MW</w:t>
            </w:r>
          </w:p>
        </w:tc>
      </w:tr>
      <w:tr w:rsidR="00E85F79" w:rsidRPr="001846F1" w14:paraId="7B5B0097" w14:textId="77777777" w:rsidTr="002E5F79">
        <w:tc>
          <w:tcPr>
            <w:tcW w:w="1852" w:type="dxa"/>
          </w:tcPr>
          <w:p w14:paraId="3F57F1BF" w14:textId="77777777" w:rsidR="00E85F79" w:rsidRPr="001846F1" w:rsidRDefault="00E85F79" w:rsidP="002E5F79">
            <w:pPr>
              <w:pStyle w:val="TableBody"/>
            </w:pPr>
            <w:r w:rsidRPr="00D661BC">
              <w:t>PRC</w:t>
            </w:r>
            <w:r>
              <w:rPr>
                <w:vertAlign w:val="subscript"/>
              </w:rPr>
              <w:t>3</w:t>
            </w:r>
          </w:p>
        </w:tc>
        <w:tc>
          <w:tcPr>
            <w:tcW w:w="1281" w:type="dxa"/>
          </w:tcPr>
          <w:p w14:paraId="2BE2027B" w14:textId="77777777" w:rsidR="00E85F79" w:rsidRPr="001846F1" w:rsidRDefault="00E85F79" w:rsidP="002E5F79">
            <w:pPr>
              <w:pStyle w:val="TableBody"/>
            </w:pPr>
            <w:r w:rsidRPr="00D661BC">
              <w:t>MW</w:t>
            </w:r>
          </w:p>
        </w:tc>
        <w:tc>
          <w:tcPr>
            <w:tcW w:w="7188" w:type="dxa"/>
          </w:tcPr>
          <w:p w14:paraId="1885F736" w14:textId="77777777" w:rsidR="00E85F79" w:rsidRPr="001846F1" w:rsidRDefault="00E85F79" w:rsidP="002E5F79">
            <w:pPr>
              <w:pStyle w:val="TableBody"/>
            </w:pPr>
            <w:r>
              <w:t>S</w:t>
            </w:r>
            <w:r w:rsidRPr="00D661BC">
              <w:t>ynchronous condenser output</w:t>
            </w:r>
          </w:p>
          <w:p w14:paraId="666993E1" w14:textId="77777777" w:rsidR="00E85F79" w:rsidRPr="001846F1" w:rsidRDefault="00E85F79" w:rsidP="002E5F79">
            <w:pPr>
              <w:pStyle w:val="TableBody"/>
            </w:pPr>
          </w:p>
        </w:tc>
      </w:tr>
      <w:tr w:rsidR="00E85F79" w:rsidRPr="001846F1" w14:paraId="1C09771B" w14:textId="77777777" w:rsidTr="002E5F79">
        <w:tc>
          <w:tcPr>
            <w:tcW w:w="1852" w:type="dxa"/>
          </w:tcPr>
          <w:p w14:paraId="6D32A999" w14:textId="77777777" w:rsidR="00E85F79" w:rsidRDefault="00E85F79" w:rsidP="002E5F79">
            <w:pPr>
              <w:pStyle w:val="TableBody"/>
            </w:pPr>
            <w:r>
              <w:t>PRC</w:t>
            </w:r>
            <w:r>
              <w:rPr>
                <w:vertAlign w:val="subscript"/>
              </w:rPr>
              <w:t>4</w:t>
            </w:r>
          </w:p>
        </w:tc>
        <w:tc>
          <w:tcPr>
            <w:tcW w:w="1281" w:type="dxa"/>
          </w:tcPr>
          <w:p w14:paraId="4BA13F74" w14:textId="77777777" w:rsidR="00E85F79" w:rsidRDefault="00E85F79" w:rsidP="002E5F79">
            <w:pPr>
              <w:pStyle w:val="TableBody"/>
            </w:pPr>
            <w:r>
              <w:t>MW</w:t>
            </w:r>
          </w:p>
        </w:tc>
        <w:tc>
          <w:tcPr>
            <w:tcW w:w="7188" w:type="dxa"/>
          </w:tcPr>
          <w:p w14:paraId="040C1C23" w14:textId="77777777" w:rsidR="00E85F79" w:rsidRDefault="00E85F79" w:rsidP="002E5F79">
            <w:pPr>
              <w:pStyle w:val="TableBody"/>
              <w:tabs>
                <w:tab w:val="left" w:pos="1080"/>
              </w:tabs>
            </w:pPr>
            <w:r>
              <w:t>Capacity from Load Resources carrying ECRS Ancillary Service Resource Responsibility</w:t>
            </w:r>
          </w:p>
          <w:p w14:paraId="5FA019C5" w14:textId="77777777" w:rsidR="00E85F79" w:rsidRDefault="00E85F79" w:rsidP="002E5F79">
            <w:pPr>
              <w:pStyle w:val="TableBody"/>
              <w:tabs>
                <w:tab w:val="left" w:pos="1080"/>
              </w:tabs>
            </w:pPr>
          </w:p>
        </w:tc>
      </w:tr>
      <w:tr w:rsidR="00E85F79" w:rsidRPr="001846F1" w14:paraId="418078E3" w14:textId="77777777" w:rsidTr="002E5F79">
        <w:tc>
          <w:tcPr>
            <w:tcW w:w="1852" w:type="dxa"/>
          </w:tcPr>
          <w:p w14:paraId="322B06CC" w14:textId="77777777" w:rsidR="00E85F79" w:rsidRPr="00D661BC" w:rsidRDefault="00E85F79" w:rsidP="002E5F79">
            <w:pPr>
              <w:pStyle w:val="TableBody"/>
            </w:pPr>
            <w:r w:rsidRPr="006A6281">
              <w:t>PRC</w:t>
            </w:r>
            <w:r>
              <w:rPr>
                <w:vertAlign w:val="subscript"/>
              </w:rPr>
              <w:t>5</w:t>
            </w:r>
          </w:p>
        </w:tc>
        <w:tc>
          <w:tcPr>
            <w:tcW w:w="1281" w:type="dxa"/>
          </w:tcPr>
          <w:p w14:paraId="37B09E98" w14:textId="77777777" w:rsidR="00E85F79" w:rsidRPr="001846F1" w:rsidRDefault="00E85F79" w:rsidP="002E5F79">
            <w:pPr>
              <w:pStyle w:val="TableBody"/>
            </w:pPr>
            <w:r w:rsidRPr="006A6281">
              <w:t>MW</w:t>
            </w:r>
          </w:p>
        </w:tc>
        <w:tc>
          <w:tcPr>
            <w:tcW w:w="7188" w:type="dxa"/>
          </w:tcPr>
          <w:p w14:paraId="0DC108EF" w14:textId="56B56D1B" w:rsidR="00E85F79" w:rsidRPr="00D661BC" w:rsidRDefault="00E85F79" w:rsidP="002E5F79">
            <w:pPr>
              <w:pStyle w:val="TableBody"/>
              <w:tabs>
                <w:tab w:val="left" w:pos="1080"/>
              </w:tabs>
            </w:pPr>
            <w:r w:rsidRPr="006A6281">
              <w:t xml:space="preserve">Capacity from </w:t>
            </w:r>
            <w:r w:rsidR="00585373">
              <w:t>CLRs</w:t>
            </w:r>
            <w:r w:rsidRPr="006A6281">
              <w:t xml:space="preserve"> active in SCED and carrying Ancillary Service Resource Responsibility</w:t>
            </w:r>
          </w:p>
        </w:tc>
      </w:tr>
      <w:tr w:rsidR="00E85F79" w:rsidRPr="001846F1" w14:paraId="076FEA6D" w14:textId="77777777" w:rsidTr="002E5F79">
        <w:tc>
          <w:tcPr>
            <w:tcW w:w="1852" w:type="dxa"/>
            <w:tcBorders>
              <w:bottom w:val="single" w:sz="4" w:space="0" w:color="auto"/>
            </w:tcBorders>
          </w:tcPr>
          <w:p w14:paraId="78AA81EA" w14:textId="77777777" w:rsidR="00E85F79" w:rsidRPr="00D661BC" w:rsidRDefault="00E85F79" w:rsidP="002E5F79">
            <w:pPr>
              <w:pStyle w:val="TableBody"/>
            </w:pPr>
            <w:r w:rsidRPr="006A6281">
              <w:t>PRC</w:t>
            </w:r>
            <w:r>
              <w:rPr>
                <w:vertAlign w:val="subscript"/>
              </w:rPr>
              <w:t>6</w:t>
            </w:r>
          </w:p>
        </w:tc>
        <w:tc>
          <w:tcPr>
            <w:tcW w:w="1281" w:type="dxa"/>
            <w:tcBorders>
              <w:bottom w:val="single" w:sz="4" w:space="0" w:color="auto"/>
            </w:tcBorders>
          </w:tcPr>
          <w:p w14:paraId="4046EBF6" w14:textId="77777777" w:rsidR="00E85F79" w:rsidRPr="001846F1" w:rsidRDefault="00E85F79" w:rsidP="002E5F79">
            <w:pPr>
              <w:pStyle w:val="TableBody"/>
            </w:pPr>
            <w:r w:rsidRPr="006A6281">
              <w:t>MW</w:t>
            </w:r>
          </w:p>
        </w:tc>
        <w:tc>
          <w:tcPr>
            <w:tcW w:w="7188" w:type="dxa"/>
            <w:tcBorders>
              <w:bottom w:val="single" w:sz="4" w:space="0" w:color="auto"/>
            </w:tcBorders>
          </w:tcPr>
          <w:p w14:paraId="7BD7233E" w14:textId="6CFCF6A2" w:rsidR="00E85F79" w:rsidRPr="00D661BC" w:rsidRDefault="00E85F79" w:rsidP="002E5F79">
            <w:pPr>
              <w:pStyle w:val="TableBody"/>
              <w:tabs>
                <w:tab w:val="left" w:pos="1080"/>
              </w:tabs>
            </w:pPr>
            <w:r w:rsidRPr="006A6281">
              <w:t xml:space="preserve">Capacity from </w:t>
            </w:r>
            <w:r w:rsidR="00585373">
              <w:t>CLRs</w:t>
            </w:r>
            <w:r w:rsidRPr="006A6281">
              <w:t xml:space="preserve"> active in SCED and not carrying Ancillary Service Resource Responsibility</w:t>
            </w:r>
          </w:p>
        </w:tc>
      </w:tr>
      <w:tr w:rsidR="00E85F79" w:rsidRPr="001846F1" w14:paraId="3A57A989" w14:textId="77777777" w:rsidTr="002E5F79">
        <w:tc>
          <w:tcPr>
            <w:tcW w:w="1852" w:type="dxa"/>
            <w:tcBorders>
              <w:top w:val="single" w:sz="4" w:space="0" w:color="auto"/>
              <w:left w:val="single" w:sz="4" w:space="0" w:color="auto"/>
              <w:bottom w:val="single" w:sz="4" w:space="0" w:color="auto"/>
              <w:right w:val="single" w:sz="4" w:space="0" w:color="auto"/>
            </w:tcBorders>
          </w:tcPr>
          <w:p w14:paraId="6B811676" w14:textId="77777777" w:rsidR="00E85F79" w:rsidRPr="006A6281" w:rsidRDefault="00E85F79" w:rsidP="002E5F79">
            <w:pPr>
              <w:pStyle w:val="TableBody"/>
            </w:pPr>
            <w:r w:rsidRPr="002F73A4">
              <w:t>PRC</w:t>
            </w:r>
            <w:r w:rsidRPr="002F73A4">
              <w:rPr>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524795EA" w14:textId="77777777" w:rsidR="00E85F79" w:rsidRPr="006A6281" w:rsidRDefault="00E85F79" w:rsidP="002E5F79">
            <w:pPr>
              <w:pStyle w:val="TableBody"/>
            </w:pPr>
            <w:r w:rsidRPr="0003648D">
              <w:t>MW</w:t>
            </w:r>
          </w:p>
        </w:tc>
        <w:tc>
          <w:tcPr>
            <w:tcW w:w="7188" w:type="dxa"/>
            <w:tcBorders>
              <w:top w:val="single" w:sz="4" w:space="0" w:color="auto"/>
              <w:left w:val="single" w:sz="4" w:space="0" w:color="auto"/>
              <w:bottom w:val="single" w:sz="4" w:space="0" w:color="auto"/>
              <w:right w:val="single" w:sz="4" w:space="0" w:color="auto"/>
            </w:tcBorders>
          </w:tcPr>
          <w:p w14:paraId="1F4F2553" w14:textId="77777777" w:rsidR="00E85F79" w:rsidRPr="006A6281" w:rsidRDefault="00E85F79" w:rsidP="002E5F79">
            <w:pPr>
              <w:pStyle w:val="TableBody"/>
              <w:tabs>
                <w:tab w:val="left" w:pos="1080"/>
              </w:tabs>
            </w:pPr>
            <w:r w:rsidRPr="002F73A4">
              <w:t>Capacity from Resources capable of providing FFR</w:t>
            </w:r>
          </w:p>
        </w:tc>
      </w:tr>
      <w:tr w:rsidR="00E85F79" w:rsidRPr="001846F1" w14:paraId="348C2517" w14:textId="77777777" w:rsidTr="002E5F79">
        <w:tc>
          <w:tcPr>
            <w:tcW w:w="1852" w:type="dxa"/>
            <w:tcBorders>
              <w:top w:val="single" w:sz="4" w:space="0" w:color="auto"/>
              <w:left w:val="single" w:sz="4" w:space="0" w:color="auto"/>
              <w:bottom w:val="single" w:sz="4" w:space="0" w:color="auto"/>
              <w:right w:val="single" w:sz="4" w:space="0" w:color="auto"/>
            </w:tcBorders>
          </w:tcPr>
          <w:p w14:paraId="500FB214" w14:textId="77777777" w:rsidR="00E85F79" w:rsidRPr="002F73A4" w:rsidRDefault="00E85F79" w:rsidP="002E5F79">
            <w:pPr>
              <w:pStyle w:val="TableBody"/>
            </w:pPr>
            <w:r w:rsidRPr="002F73A4">
              <w:t>PRC</w:t>
            </w:r>
            <w:r>
              <w:rPr>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052F83C8" w14:textId="77777777" w:rsidR="00E85F79" w:rsidRPr="0003648D" w:rsidRDefault="00E85F79" w:rsidP="002E5F79">
            <w:pPr>
              <w:pStyle w:val="TableBody"/>
            </w:pPr>
            <w:r w:rsidRPr="0003648D">
              <w:t>MW</w:t>
            </w:r>
          </w:p>
        </w:tc>
        <w:tc>
          <w:tcPr>
            <w:tcW w:w="7188" w:type="dxa"/>
            <w:tcBorders>
              <w:top w:val="single" w:sz="4" w:space="0" w:color="auto"/>
              <w:left w:val="single" w:sz="4" w:space="0" w:color="auto"/>
              <w:bottom w:val="single" w:sz="4" w:space="0" w:color="auto"/>
              <w:right w:val="single" w:sz="4" w:space="0" w:color="auto"/>
            </w:tcBorders>
          </w:tcPr>
          <w:p w14:paraId="0ADF5352" w14:textId="77777777" w:rsidR="00E85F79" w:rsidRPr="002F73A4" w:rsidRDefault="00E85F79" w:rsidP="002E5F79">
            <w:pPr>
              <w:pStyle w:val="TableBody"/>
              <w:tabs>
                <w:tab w:val="left" w:pos="1080"/>
              </w:tabs>
            </w:pPr>
            <w:r>
              <w:t>ESR c</w:t>
            </w:r>
            <w:r w:rsidRPr="00D220AB">
              <w:t>apacity capable of providing P</w:t>
            </w:r>
            <w:r>
              <w:t xml:space="preserve">rimary </w:t>
            </w:r>
            <w:r w:rsidRPr="00D220AB">
              <w:t>F</w:t>
            </w:r>
            <w:r>
              <w:t xml:space="preserve">requency </w:t>
            </w:r>
            <w:r w:rsidRPr="00D220AB">
              <w:t>R</w:t>
            </w:r>
            <w:r>
              <w:t>esponse</w:t>
            </w:r>
          </w:p>
        </w:tc>
      </w:tr>
      <w:tr w:rsidR="00E85F79" w:rsidRPr="001846F1" w14:paraId="3CBE8746" w14:textId="77777777" w:rsidTr="002E5F79">
        <w:trPr>
          <w:trHeight w:val="108"/>
        </w:trPr>
        <w:tc>
          <w:tcPr>
            <w:tcW w:w="1852" w:type="dxa"/>
            <w:tcBorders>
              <w:top w:val="nil"/>
            </w:tcBorders>
          </w:tcPr>
          <w:p w14:paraId="7F77B4F3" w14:textId="77777777" w:rsidR="00E85F79" w:rsidRPr="001846F1" w:rsidRDefault="00E85F79" w:rsidP="002E5F79">
            <w:pPr>
              <w:pStyle w:val="TableBody"/>
            </w:pPr>
            <w:r w:rsidRPr="00D661BC">
              <w:t>PRC</w:t>
            </w:r>
          </w:p>
        </w:tc>
        <w:tc>
          <w:tcPr>
            <w:tcW w:w="1281" w:type="dxa"/>
            <w:tcBorders>
              <w:top w:val="nil"/>
            </w:tcBorders>
          </w:tcPr>
          <w:p w14:paraId="2E65C710" w14:textId="77777777" w:rsidR="00E85F79" w:rsidRPr="001846F1" w:rsidRDefault="00E85F79" w:rsidP="002E5F79">
            <w:pPr>
              <w:pStyle w:val="TableBody"/>
            </w:pPr>
            <w:r w:rsidRPr="001846F1">
              <w:t>MW</w:t>
            </w:r>
          </w:p>
        </w:tc>
        <w:tc>
          <w:tcPr>
            <w:tcW w:w="7188" w:type="dxa"/>
            <w:tcBorders>
              <w:top w:val="nil"/>
            </w:tcBorders>
          </w:tcPr>
          <w:p w14:paraId="11928329" w14:textId="77777777" w:rsidR="00E85F79" w:rsidRPr="001846F1" w:rsidRDefault="00E85F79" w:rsidP="002E5F79">
            <w:pPr>
              <w:pStyle w:val="TableBody"/>
              <w:tabs>
                <w:tab w:val="left" w:pos="1080"/>
              </w:tabs>
            </w:pPr>
            <w:r w:rsidRPr="00D661BC">
              <w:t>Physical Responsive Capability</w:t>
            </w:r>
          </w:p>
        </w:tc>
      </w:tr>
      <w:tr w:rsidR="00E85F79" w:rsidRPr="001846F1" w14:paraId="1C68D30B" w14:textId="77777777" w:rsidTr="002E5F79">
        <w:trPr>
          <w:trHeight w:val="108"/>
        </w:trPr>
        <w:tc>
          <w:tcPr>
            <w:tcW w:w="1852" w:type="dxa"/>
            <w:tcBorders>
              <w:top w:val="nil"/>
            </w:tcBorders>
          </w:tcPr>
          <w:p w14:paraId="745857ED" w14:textId="77777777" w:rsidR="00E85F79" w:rsidRPr="00D661BC" w:rsidRDefault="00E85F79" w:rsidP="002E5F79">
            <w:pPr>
              <w:pStyle w:val="TableBody"/>
            </w:pPr>
            <w:r>
              <w:t>X</w:t>
            </w:r>
          </w:p>
        </w:tc>
        <w:tc>
          <w:tcPr>
            <w:tcW w:w="1281" w:type="dxa"/>
            <w:tcBorders>
              <w:top w:val="nil"/>
            </w:tcBorders>
          </w:tcPr>
          <w:p w14:paraId="7C321495" w14:textId="77777777" w:rsidR="00E85F79" w:rsidRPr="001846F1" w:rsidRDefault="00E85F79" w:rsidP="002E5F79">
            <w:pPr>
              <w:pStyle w:val="TableBody"/>
            </w:pPr>
            <w:r>
              <w:t>Percentage</w:t>
            </w:r>
          </w:p>
        </w:tc>
        <w:tc>
          <w:tcPr>
            <w:tcW w:w="7188" w:type="dxa"/>
            <w:tcBorders>
              <w:top w:val="nil"/>
            </w:tcBorders>
          </w:tcPr>
          <w:p w14:paraId="284C9124" w14:textId="77777777" w:rsidR="00E85F79" w:rsidRPr="00D661BC" w:rsidRDefault="00E85F79" w:rsidP="002E5F79">
            <w:pPr>
              <w:pStyle w:val="TableBody"/>
              <w:tabs>
                <w:tab w:val="left" w:pos="1080"/>
              </w:tabs>
            </w:pPr>
            <w:r w:rsidRPr="00D220AB">
              <w:t>Percent threshold based on the Governor droop setting of ESR</w:t>
            </w:r>
            <w:r>
              <w:t>s</w:t>
            </w:r>
          </w:p>
        </w:tc>
      </w:tr>
      <w:tr w:rsidR="00E85F79" w:rsidRPr="001846F1" w14:paraId="6B3407EA" w14:textId="77777777" w:rsidTr="002E5F79">
        <w:tc>
          <w:tcPr>
            <w:tcW w:w="1852" w:type="dxa"/>
          </w:tcPr>
          <w:p w14:paraId="7C7512FA" w14:textId="77777777" w:rsidR="00E85F79" w:rsidRPr="001846F1" w:rsidRDefault="00E85F79" w:rsidP="002E5F79">
            <w:pPr>
              <w:pStyle w:val="TableBody"/>
            </w:pPr>
            <w:r w:rsidRPr="00D661BC">
              <w:t>RDF</w:t>
            </w:r>
          </w:p>
        </w:tc>
        <w:tc>
          <w:tcPr>
            <w:tcW w:w="1281" w:type="dxa"/>
          </w:tcPr>
          <w:p w14:paraId="3265F3B0" w14:textId="77777777" w:rsidR="00E85F79" w:rsidRPr="001846F1" w:rsidRDefault="00E85F79" w:rsidP="002E5F79">
            <w:pPr>
              <w:pStyle w:val="TableBody"/>
            </w:pPr>
          </w:p>
        </w:tc>
        <w:tc>
          <w:tcPr>
            <w:tcW w:w="7188" w:type="dxa"/>
          </w:tcPr>
          <w:p w14:paraId="0C426BF3" w14:textId="77777777" w:rsidR="00E85F79" w:rsidRPr="001846F1" w:rsidRDefault="00E85F79" w:rsidP="002E5F79">
            <w:pPr>
              <w:pStyle w:val="TableBody"/>
            </w:pPr>
            <w:r w:rsidRPr="00D661BC">
              <w:t>The currently approved</w:t>
            </w:r>
            <w:r w:rsidRPr="001846F1">
              <w:rPr>
                <w:rFonts w:ascii="Times New Roman Bold" w:hAnsi="Times New Roman Bold"/>
              </w:rPr>
              <w:t xml:space="preserve"> </w:t>
            </w:r>
            <w:r w:rsidRPr="00D661BC">
              <w:t>Reserve Discount Factor</w:t>
            </w:r>
            <w:r>
              <w:tab/>
            </w:r>
          </w:p>
        </w:tc>
      </w:tr>
      <w:tr w:rsidR="00E85F79" w:rsidRPr="001846F1" w14:paraId="6AFB1348" w14:textId="77777777" w:rsidTr="002E5F79">
        <w:tc>
          <w:tcPr>
            <w:tcW w:w="1852" w:type="dxa"/>
          </w:tcPr>
          <w:p w14:paraId="46209684" w14:textId="77777777" w:rsidR="00E85F79" w:rsidRPr="006D4BBD" w:rsidRDefault="00E85F79" w:rsidP="002E5F79">
            <w:pPr>
              <w:pStyle w:val="TableBody"/>
            </w:pPr>
            <w:r>
              <w:t>RDF</w:t>
            </w:r>
            <w:r>
              <w:rPr>
                <w:vertAlign w:val="subscript"/>
              </w:rPr>
              <w:t>W</w:t>
            </w:r>
          </w:p>
        </w:tc>
        <w:tc>
          <w:tcPr>
            <w:tcW w:w="1281" w:type="dxa"/>
          </w:tcPr>
          <w:p w14:paraId="6B3B1F31" w14:textId="77777777" w:rsidR="00E85F79" w:rsidRPr="001846F1" w:rsidRDefault="00E85F79" w:rsidP="002E5F79">
            <w:pPr>
              <w:pStyle w:val="TableBody"/>
            </w:pPr>
          </w:p>
        </w:tc>
        <w:tc>
          <w:tcPr>
            <w:tcW w:w="7188" w:type="dxa"/>
          </w:tcPr>
          <w:p w14:paraId="56288174" w14:textId="77777777" w:rsidR="00E85F79" w:rsidRPr="006A6281" w:rsidRDefault="00E85F79" w:rsidP="002E5F79">
            <w:pPr>
              <w:pStyle w:val="TableBody"/>
            </w:pPr>
            <w:r>
              <w:t>The currently approved Reserve Discount Factor for WGRs</w:t>
            </w:r>
          </w:p>
        </w:tc>
      </w:tr>
      <w:tr w:rsidR="00E85F79" w:rsidRPr="001846F1" w14:paraId="080D945B" w14:textId="77777777" w:rsidTr="002E5F79">
        <w:tc>
          <w:tcPr>
            <w:tcW w:w="1852" w:type="dxa"/>
          </w:tcPr>
          <w:p w14:paraId="3D1FB0AF" w14:textId="77777777" w:rsidR="00E85F79" w:rsidRPr="00D661BC" w:rsidRDefault="00E85F79" w:rsidP="002E5F79">
            <w:pPr>
              <w:pStyle w:val="TableBody"/>
            </w:pPr>
            <w:r w:rsidRPr="006A6281">
              <w:t>LRDF_1</w:t>
            </w:r>
          </w:p>
        </w:tc>
        <w:tc>
          <w:tcPr>
            <w:tcW w:w="1281" w:type="dxa"/>
          </w:tcPr>
          <w:p w14:paraId="03CA0969" w14:textId="77777777" w:rsidR="00E85F79" w:rsidRPr="001846F1" w:rsidRDefault="00E85F79" w:rsidP="002E5F79">
            <w:pPr>
              <w:pStyle w:val="TableBody"/>
            </w:pPr>
          </w:p>
        </w:tc>
        <w:tc>
          <w:tcPr>
            <w:tcW w:w="7188" w:type="dxa"/>
          </w:tcPr>
          <w:p w14:paraId="78D7C0D5" w14:textId="7A1B4673" w:rsidR="00E85F79" w:rsidRPr="00D661BC" w:rsidRDefault="00E85F79" w:rsidP="002E5F79">
            <w:pPr>
              <w:pStyle w:val="TableBody"/>
            </w:pPr>
            <w:r w:rsidRPr="006A6281">
              <w:t>The currently approved Load Resource</w:t>
            </w:r>
            <w:r w:rsidRPr="006A6281">
              <w:rPr>
                <w:rFonts w:ascii="Times New Roman Bold" w:hAnsi="Times New Roman Bold"/>
              </w:rPr>
              <w:t xml:space="preserve"> </w:t>
            </w:r>
            <w:r w:rsidRPr="006A6281">
              <w:t xml:space="preserve">Reserve Discount Factor for </w:t>
            </w:r>
            <w:r w:rsidR="00585373">
              <w:t>CLRs</w:t>
            </w:r>
            <w:r w:rsidRPr="006A6281">
              <w:t xml:space="preserve"> carrying Ancillary Service Resource Responsibility</w:t>
            </w:r>
          </w:p>
        </w:tc>
      </w:tr>
      <w:tr w:rsidR="00E85F79" w:rsidRPr="001846F1" w14:paraId="652DDA28" w14:textId="77777777" w:rsidTr="002E5F79">
        <w:tc>
          <w:tcPr>
            <w:tcW w:w="1852" w:type="dxa"/>
          </w:tcPr>
          <w:p w14:paraId="0C012CF8" w14:textId="77777777" w:rsidR="00E85F79" w:rsidRPr="00D661BC" w:rsidRDefault="00E85F79" w:rsidP="002E5F79">
            <w:pPr>
              <w:pStyle w:val="TableBody"/>
            </w:pPr>
            <w:r w:rsidRPr="006A6281">
              <w:t>LRDF_2</w:t>
            </w:r>
          </w:p>
        </w:tc>
        <w:tc>
          <w:tcPr>
            <w:tcW w:w="1281" w:type="dxa"/>
          </w:tcPr>
          <w:p w14:paraId="2426EBA1" w14:textId="77777777" w:rsidR="00E85F79" w:rsidRPr="001846F1" w:rsidRDefault="00E85F79" w:rsidP="002E5F79">
            <w:pPr>
              <w:pStyle w:val="TableBody"/>
            </w:pPr>
          </w:p>
        </w:tc>
        <w:tc>
          <w:tcPr>
            <w:tcW w:w="7188" w:type="dxa"/>
          </w:tcPr>
          <w:p w14:paraId="042A488C" w14:textId="3BAC8CAC" w:rsidR="00E85F79" w:rsidRPr="00D661BC" w:rsidRDefault="00E85F79" w:rsidP="002E5F79">
            <w:pPr>
              <w:pStyle w:val="TableBody"/>
            </w:pPr>
            <w:r w:rsidRPr="006A6281">
              <w:t>The currently approved Load Resource</w:t>
            </w:r>
            <w:r w:rsidRPr="006A6281">
              <w:rPr>
                <w:rFonts w:ascii="Times New Roman Bold" w:hAnsi="Times New Roman Bold"/>
              </w:rPr>
              <w:t xml:space="preserve"> </w:t>
            </w:r>
            <w:r w:rsidRPr="006A6281">
              <w:t xml:space="preserve">Reserve Discount Factor for </w:t>
            </w:r>
            <w:r w:rsidR="00585373">
              <w:t>CLRs</w:t>
            </w:r>
            <w:r w:rsidRPr="006A6281">
              <w:t xml:space="preserve"> not carrying Ancillary Service Resource Responsibility</w:t>
            </w:r>
          </w:p>
        </w:tc>
      </w:tr>
      <w:tr w:rsidR="00E85F79" w:rsidRPr="001846F1" w14:paraId="03C7CCBB" w14:textId="77777777" w:rsidTr="002E5F79">
        <w:tc>
          <w:tcPr>
            <w:tcW w:w="1852" w:type="dxa"/>
          </w:tcPr>
          <w:p w14:paraId="2B170C52" w14:textId="77777777" w:rsidR="00E85F79" w:rsidRPr="006A6281" w:rsidRDefault="00E85F79" w:rsidP="002E5F79">
            <w:pPr>
              <w:pStyle w:val="TableBody"/>
            </w:pPr>
            <w:r>
              <w:t>NFRC</w:t>
            </w:r>
          </w:p>
        </w:tc>
        <w:tc>
          <w:tcPr>
            <w:tcW w:w="1281" w:type="dxa"/>
          </w:tcPr>
          <w:p w14:paraId="2E406CD3" w14:textId="77777777" w:rsidR="00E85F79" w:rsidRPr="001846F1" w:rsidRDefault="00E85F79" w:rsidP="002E5F79">
            <w:pPr>
              <w:pStyle w:val="TableBody"/>
            </w:pPr>
            <w:r>
              <w:t>MW</w:t>
            </w:r>
          </w:p>
        </w:tc>
        <w:tc>
          <w:tcPr>
            <w:tcW w:w="7188" w:type="dxa"/>
          </w:tcPr>
          <w:p w14:paraId="789B959E" w14:textId="77777777" w:rsidR="00E85F79" w:rsidRPr="006A6281" w:rsidRDefault="00E85F79" w:rsidP="002E5F79">
            <w:pPr>
              <w:pStyle w:val="TableBody"/>
            </w:pPr>
            <w:r w:rsidRPr="009A2EE3">
              <w:t>Non-Frequency Responsive Capacity</w:t>
            </w:r>
          </w:p>
        </w:tc>
      </w:tr>
    </w:tbl>
    <w:p w14:paraId="2305DF01" w14:textId="77777777" w:rsidR="00E85F79" w:rsidRDefault="00E85F79" w:rsidP="00E85F79">
      <w:pPr>
        <w:pStyle w:val="BodyTextNumbered"/>
        <w:spacing w:before="240"/>
      </w:pPr>
      <w:r>
        <w:t>(2)</w:t>
      </w:r>
      <w:r>
        <w:tab/>
        <w:t xml:space="preserve">Each QSE shall operate Resources providing Ancillary Service capacity to meet its obligations.  If </w:t>
      </w:r>
      <w:proofErr w:type="gramStart"/>
      <w:r>
        <w:t>a QSE</w:t>
      </w:r>
      <w:proofErr w:type="gramEnd"/>
      <w:r>
        <w:t xml:space="preserve"> experiences temporary conditions where its total obligation for providing Ancillary Service cannot be met on </w:t>
      </w:r>
      <w:proofErr w:type="gramStart"/>
      <w:r>
        <w:t>the QSE’s</w:t>
      </w:r>
      <w:proofErr w:type="gramEnd"/>
      <w:r>
        <w:t xml:space="preserve">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w:t>
      </w:r>
      <w:r>
        <w:lastRenderedPageBreak/>
        <w:t xml:space="preserve">ERCOT under Section 6.4.9.1, Evaluation and Maintenance of Ancillary Service Capacity Sufficiency.  If the QSE is unable to meet its total obligations to provide committed Ancillary Services capacity, the QSE shall notify ERCOT immediately of the expected duration of </w:t>
      </w:r>
      <w:proofErr w:type="gramStart"/>
      <w:r>
        <w:t>the QSE’s</w:t>
      </w:r>
      <w:proofErr w:type="gramEnd"/>
      <w:r>
        <w:t xml:space="preserve"> inability to meet its obligations.  ERCOT shall determine whether replacement Ancillary Services will be procured to account for the QSE’s shortfall according to Section 6.4.9.1.</w:t>
      </w:r>
    </w:p>
    <w:p w14:paraId="3348DE44" w14:textId="18724419" w:rsidR="00E85F79" w:rsidRDefault="00E85F79" w:rsidP="00E85F79">
      <w:pPr>
        <w:pStyle w:val="BodyTextNumbered"/>
      </w:pPr>
      <w:r w:rsidRPr="006A6281">
        <w:t>(3)</w:t>
      </w:r>
      <w:r w:rsidRPr="006A6281">
        <w:tab/>
        <w:t>The Load Resource</w:t>
      </w:r>
      <w:r w:rsidRPr="006A6281">
        <w:rPr>
          <w:rFonts w:ascii="Times New Roman Bold" w:hAnsi="Times New Roman Bold"/>
        </w:rPr>
        <w:t xml:space="preserve"> </w:t>
      </w:r>
      <w:r w:rsidRPr="006A6281">
        <w:t>Reserve Discount Factors</w:t>
      </w:r>
      <w:r>
        <w:t xml:space="preserve"> (RDFs)</w:t>
      </w:r>
      <w:r w:rsidRPr="006A6281">
        <w:t xml:space="preserve"> for </w:t>
      </w:r>
      <w:r w:rsidR="00585373">
        <w:t>CLRs</w:t>
      </w:r>
      <w:r w:rsidRPr="006A6281">
        <w:t xml:space="preserve"> (LRDF_1 and LRDF_2) shall be subject to review and approval by TAC.</w:t>
      </w:r>
    </w:p>
    <w:p w14:paraId="1FBD20A0" w14:textId="77777777" w:rsidR="008F7F54" w:rsidRDefault="00E85F79" w:rsidP="008F7F54">
      <w:pPr>
        <w:pStyle w:val="BodyTextNumbered"/>
      </w:pPr>
      <w:r>
        <w:t>(4)</w:t>
      </w:r>
      <w:r>
        <w:tab/>
        <w:t xml:space="preserve">The RDFs used in the PRC calculation </w:t>
      </w:r>
      <w:r w:rsidRPr="00F50732">
        <w:t xml:space="preserve">shall be posted to the </w:t>
      </w:r>
      <w:r>
        <w:t>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90C3B" w:rsidRPr="00A90C3B" w14:paraId="14A35346" w14:textId="77777777" w:rsidTr="00E62FA7">
        <w:trPr>
          <w:trHeight w:val="206"/>
        </w:trPr>
        <w:tc>
          <w:tcPr>
            <w:tcW w:w="9445" w:type="dxa"/>
            <w:shd w:val="clear" w:color="auto" w:fill="D9D9D9" w:themeFill="background1" w:themeFillShade="D9"/>
          </w:tcPr>
          <w:p w14:paraId="54EC22D6" w14:textId="7BAAF808" w:rsidR="00A90C3B" w:rsidRPr="00A90C3B" w:rsidRDefault="00A90C3B" w:rsidP="00A90C3B">
            <w:pPr>
              <w:spacing w:before="120" w:after="240"/>
              <w:rPr>
                <w:rFonts w:eastAsia="Times New Roman"/>
                <w:b/>
                <w:i/>
                <w:iCs/>
              </w:rPr>
            </w:pPr>
            <w:r w:rsidRPr="00A90C3B">
              <w:rPr>
                <w:rFonts w:eastAsia="Times New Roman"/>
                <w:b/>
                <w:i/>
                <w:iCs/>
              </w:rPr>
              <w:t>[NPRR1010, NPRR1014, NPRR1029, NPRR1188, NPRR1204, and NPRR1244:  Replace applicable portions of Section 6.5.7.5 above with the following upon system implementation for NPRR1014, NPRR1029, NPRR1188, or NPRR1224; or upon system implementation of the Real-Time Co-Optimization (RTC) project for NPRR1010 and NPRR1204:]</w:t>
            </w:r>
          </w:p>
          <w:p w14:paraId="020156BE" w14:textId="77777777" w:rsidR="00A90C3B" w:rsidRPr="00A90C3B" w:rsidRDefault="00A90C3B" w:rsidP="00A90C3B">
            <w:pPr>
              <w:keepNext/>
              <w:widowControl w:val="0"/>
              <w:tabs>
                <w:tab w:val="left" w:pos="1260"/>
              </w:tabs>
              <w:spacing w:before="240" w:after="240"/>
              <w:outlineLvl w:val="3"/>
              <w:rPr>
                <w:rFonts w:eastAsia="Times New Roman"/>
                <w:b/>
                <w:bCs/>
                <w:snapToGrid w:val="0"/>
                <w:szCs w:val="20"/>
              </w:rPr>
            </w:pPr>
            <w:bookmarkStart w:id="1027" w:name="_Toc170303487"/>
            <w:bookmarkStart w:id="1028" w:name="_Toc175157391"/>
            <w:bookmarkStart w:id="1029" w:name="_Toc204411617"/>
            <w:r w:rsidRPr="00A90C3B">
              <w:rPr>
                <w:rFonts w:eastAsia="Times New Roman"/>
                <w:b/>
                <w:bCs/>
                <w:snapToGrid w:val="0"/>
                <w:szCs w:val="20"/>
              </w:rPr>
              <w:t>6.5.7.5</w:t>
            </w:r>
            <w:r w:rsidRPr="00A90C3B">
              <w:rPr>
                <w:rFonts w:eastAsia="Times New Roman"/>
                <w:b/>
                <w:bCs/>
                <w:snapToGrid w:val="0"/>
                <w:szCs w:val="20"/>
              </w:rPr>
              <w:tab/>
              <w:t>Ancillary Services Capacity Monitor</w:t>
            </w:r>
            <w:bookmarkEnd w:id="1027"/>
            <w:bookmarkEnd w:id="1028"/>
            <w:bookmarkEnd w:id="1029"/>
          </w:p>
          <w:p w14:paraId="08697930" w14:textId="77777777" w:rsidR="00A90C3B" w:rsidRPr="00A90C3B" w:rsidRDefault="00A90C3B" w:rsidP="00A90C3B">
            <w:pPr>
              <w:spacing w:after="240"/>
              <w:ind w:left="720" w:hanging="720"/>
              <w:rPr>
                <w:rFonts w:eastAsia="Times New Roman"/>
                <w:szCs w:val="20"/>
              </w:rPr>
            </w:pPr>
            <w:r w:rsidRPr="00A90C3B">
              <w:rPr>
                <w:rFonts w:eastAsia="Times New Roman"/>
                <w:szCs w:val="20"/>
              </w:rPr>
              <w:t>(1)</w:t>
            </w:r>
            <w:r w:rsidRPr="00A90C3B">
              <w:rPr>
                <w:rFonts w:eastAsia="Times New Roman"/>
                <w:szCs w:val="20"/>
              </w:rPr>
              <w:tab/>
              <w:t>Every ten seconds, ERCOT shall calculate the following and provide Real-Time summaries to ERCOT Operators and all Market Participants using ICCP and postings on the ERCOT website showing the Real-Time total system amount of:</w:t>
            </w:r>
          </w:p>
          <w:p w14:paraId="515AE8D3" w14:textId="77777777" w:rsidR="00A90C3B" w:rsidRPr="00A90C3B" w:rsidRDefault="00A90C3B" w:rsidP="00A90C3B">
            <w:pPr>
              <w:spacing w:after="240"/>
              <w:ind w:left="1440" w:hanging="720"/>
              <w:rPr>
                <w:rFonts w:eastAsia="Times New Roman"/>
                <w:szCs w:val="20"/>
              </w:rPr>
            </w:pPr>
            <w:r w:rsidRPr="00A90C3B">
              <w:rPr>
                <w:rFonts w:eastAsia="Times New Roman"/>
                <w:szCs w:val="20"/>
              </w:rPr>
              <w:t>(a)</w:t>
            </w:r>
            <w:r w:rsidRPr="00A90C3B">
              <w:rPr>
                <w:rFonts w:eastAsia="Times New Roman"/>
                <w:szCs w:val="20"/>
              </w:rPr>
              <w:tab/>
              <w:t xml:space="preserve">RRS capability from: </w:t>
            </w:r>
          </w:p>
          <w:p w14:paraId="27A2D4F0" w14:textId="77777777" w:rsidR="00A90C3B" w:rsidRPr="00A90C3B" w:rsidRDefault="00A90C3B" w:rsidP="00A90C3B">
            <w:pPr>
              <w:spacing w:after="240"/>
              <w:ind w:left="2160" w:hanging="720"/>
              <w:rPr>
                <w:rFonts w:eastAsia="Times New Roman"/>
                <w:szCs w:val="20"/>
              </w:rPr>
            </w:pPr>
            <w:r w:rsidRPr="00A90C3B">
              <w:rPr>
                <w:rFonts w:eastAsia="Times New Roman"/>
                <w:szCs w:val="20"/>
              </w:rPr>
              <w:t>(i)</w:t>
            </w:r>
            <w:r w:rsidRPr="00A90C3B">
              <w:rPr>
                <w:rFonts w:eastAsia="Times New Roman"/>
                <w:szCs w:val="20"/>
              </w:rPr>
              <w:tab/>
              <w:t>Generation Resources and ESRs in the form of PFR that can be sustained for the SCED duration requirements of PFR;</w:t>
            </w:r>
          </w:p>
          <w:p w14:paraId="2CCFD421" w14:textId="77777777" w:rsidR="00A90C3B" w:rsidRPr="00A90C3B" w:rsidRDefault="00A90C3B" w:rsidP="00A90C3B">
            <w:pPr>
              <w:spacing w:after="240"/>
              <w:ind w:left="2160" w:hanging="720"/>
              <w:rPr>
                <w:rFonts w:eastAsia="Times New Roman"/>
                <w:szCs w:val="20"/>
              </w:rPr>
            </w:pPr>
            <w:r w:rsidRPr="00A90C3B">
              <w:rPr>
                <w:rFonts w:eastAsia="Times New Roman"/>
                <w:szCs w:val="20"/>
              </w:rPr>
              <w:t>(ii)</w:t>
            </w:r>
            <w:r w:rsidRPr="00A90C3B">
              <w:rPr>
                <w:rFonts w:eastAsia="Times New Roman"/>
                <w:szCs w:val="20"/>
              </w:rPr>
              <w:tab/>
              <w:t>Load Resources, excluding CLRs, capable of responding via under-frequency relay;</w:t>
            </w:r>
          </w:p>
          <w:p w14:paraId="3C09C0C4" w14:textId="77777777" w:rsidR="00A90C3B" w:rsidRPr="00A90C3B" w:rsidRDefault="00A90C3B" w:rsidP="00A90C3B">
            <w:pPr>
              <w:spacing w:after="240"/>
              <w:ind w:left="2160" w:hanging="720"/>
              <w:rPr>
                <w:rFonts w:eastAsia="Times New Roman"/>
                <w:szCs w:val="20"/>
              </w:rPr>
            </w:pPr>
            <w:r w:rsidRPr="00A90C3B">
              <w:rPr>
                <w:rFonts w:eastAsia="Times New Roman"/>
                <w:szCs w:val="20"/>
              </w:rPr>
              <w:t>(iii)</w:t>
            </w:r>
            <w:r w:rsidRPr="00A90C3B">
              <w:rPr>
                <w:rFonts w:eastAsia="Times New Roman"/>
                <w:szCs w:val="20"/>
              </w:rPr>
              <w:tab/>
              <w:t>CLRs in the form of PFR;</w:t>
            </w:r>
          </w:p>
          <w:p w14:paraId="5D3503AE" w14:textId="77777777" w:rsidR="00A90C3B" w:rsidRPr="00A90C3B" w:rsidRDefault="00A90C3B" w:rsidP="00A90C3B">
            <w:pPr>
              <w:spacing w:after="240"/>
              <w:ind w:left="2160" w:hanging="720"/>
              <w:rPr>
                <w:rFonts w:eastAsia="Times New Roman"/>
                <w:szCs w:val="20"/>
              </w:rPr>
            </w:pPr>
            <w:r w:rsidRPr="00A90C3B">
              <w:rPr>
                <w:rFonts w:eastAsia="Times New Roman"/>
                <w:szCs w:val="20"/>
              </w:rPr>
              <w:t>(iv)</w:t>
            </w:r>
            <w:r w:rsidRPr="00A90C3B">
              <w:rPr>
                <w:rFonts w:eastAsia="Times New Roman"/>
                <w:szCs w:val="20"/>
              </w:rPr>
              <w:tab/>
              <w:t>Resources, other than ESRs, capable of Fast Frequency Response (FFR); and</w:t>
            </w:r>
          </w:p>
          <w:p w14:paraId="55DB1A4D" w14:textId="77777777" w:rsidR="00A90C3B" w:rsidRPr="00A90C3B" w:rsidRDefault="00A90C3B" w:rsidP="00A90C3B">
            <w:pPr>
              <w:spacing w:after="240"/>
              <w:ind w:left="2160" w:hanging="720"/>
              <w:rPr>
                <w:rFonts w:eastAsia="Times New Roman"/>
                <w:szCs w:val="20"/>
              </w:rPr>
            </w:pPr>
            <w:r w:rsidRPr="00A90C3B">
              <w:rPr>
                <w:rFonts w:eastAsia="Times New Roman"/>
                <w:szCs w:val="20"/>
              </w:rPr>
              <w:t>(v)</w:t>
            </w:r>
            <w:r w:rsidRPr="00A90C3B">
              <w:rPr>
                <w:rFonts w:eastAsia="Times New Roman"/>
                <w:szCs w:val="20"/>
              </w:rPr>
              <w:tab/>
              <w:t>ESRs, in the form of FFR, that can be sustained for the SCED duration requirements of FFR;</w:t>
            </w:r>
          </w:p>
          <w:p w14:paraId="518CF1FC" w14:textId="77777777" w:rsidR="00A90C3B" w:rsidRPr="00A90C3B" w:rsidRDefault="00A90C3B" w:rsidP="00A90C3B">
            <w:pPr>
              <w:spacing w:before="240" w:after="240"/>
              <w:ind w:left="1440" w:hanging="720"/>
              <w:rPr>
                <w:rFonts w:eastAsia="Times New Roman"/>
                <w:szCs w:val="20"/>
              </w:rPr>
            </w:pPr>
            <w:r w:rsidRPr="00A90C3B">
              <w:rPr>
                <w:rFonts w:eastAsia="Times New Roman"/>
                <w:szCs w:val="20"/>
              </w:rPr>
              <w:t>(b)</w:t>
            </w:r>
            <w:r w:rsidRPr="00A90C3B">
              <w:rPr>
                <w:rFonts w:eastAsia="Times New Roman"/>
                <w:szCs w:val="20"/>
              </w:rPr>
              <w:tab/>
              <w:t xml:space="preserve">Ancillary Service Resource awards for RRS to: </w:t>
            </w:r>
          </w:p>
          <w:p w14:paraId="272C2D9C" w14:textId="77777777" w:rsidR="00A90C3B" w:rsidRPr="00A90C3B" w:rsidRDefault="00A90C3B" w:rsidP="00A90C3B">
            <w:pPr>
              <w:spacing w:after="240"/>
              <w:ind w:left="2160" w:hanging="720"/>
              <w:rPr>
                <w:rFonts w:eastAsia="Times New Roman"/>
                <w:szCs w:val="20"/>
              </w:rPr>
            </w:pPr>
            <w:r w:rsidRPr="00A90C3B">
              <w:rPr>
                <w:rFonts w:eastAsia="Times New Roman"/>
                <w:szCs w:val="20"/>
              </w:rPr>
              <w:t>(i)</w:t>
            </w:r>
            <w:r w:rsidRPr="00A90C3B">
              <w:rPr>
                <w:rFonts w:eastAsia="Times New Roman"/>
                <w:szCs w:val="20"/>
              </w:rPr>
              <w:tab/>
              <w:t>Generation Resources and ESRs in the form of PFR;</w:t>
            </w:r>
          </w:p>
          <w:p w14:paraId="64DE8413" w14:textId="77777777" w:rsidR="00A90C3B" w:rsidRPr="00A90C3B" w:rsidRDefault="00A90C3B" w:rsidP="00A90C3B">
            <w:pPr>
              <w:spacing w:after="240"/>
              <w:ind w:left="2160" w:hanging="720"/>
              <w:rPr>
                <w:rFonts w:eastAsia="Times New Roman"/>
                <w:szCs w:val="20"/>
              </w:rPr>
            </w:pPr>
            <w:r w:rsidRPr="00A90C3B">
              <w:rPr>
                <w:rFonts w:eastAsia="Times New Roman"/>
                <w:szCs w:val="20"/>
              </w:rPr>
              <w:t>(ii)</w:t>
            </w:r>
            <w:r w:rsidRPr="00A90C3B">
              <w:rPr>
                <w:rFonts w:eastAsia="Times New Roman"/>
                <w:szCs w:val="20"/>
              </w:rPr>
              <w:tab/>
              <w:t>Load Resources, excluding CLRs, capable of responding by under-frequency relay;</w:t>
            </w:r>
          </w:p>
          <w:p w14:paraId="477DB4E7" w14:textId="77777777" w:rsidR="00A90C3B" w:rsidRPr="00A90C3B" w:rsidRDefault="00A90C3B" w:rsidP="00A90C3B">
            <w:pPr>
              <w:spacing w:after="240"/>
              <w:ind w:left="2160" w:hanging="720"/>
              <w:rPr>
                <w:rFonts w:eastAsia="Times New Roman"/>
                <w:szCs w:val="20"/>
              </w:rPr>
            </w:pPr>
            <w:r w:rsidRPr="00A90C3B">
              <w:rPr>
                <w:rFonts w:eastAsia="Times New Roman"/>
                <w:szCs w:val="20"/>
              </w:rPr>
              <w:lastRenderedPageBreak/>
              <w:t>(iii)</w:t>
            </w:r>
            <w:r w:rsidRPr="00A90C3B">
              <w:rPr>
                <w:rFonts w:eastAsia="Times New Roman"/>
                <w:szCs w:val="20"/>
              </w:rPr>
              <w:tab/>
              <w:t>CLRs in the form of PFR; and</w:t>
            </w:r>
          </w:p>
          <w:p w14:paraId="3C91E041" w14:textId="77777777" w:rsidR="00A90C3B" w:rsidRPr="00A90C3B" w:rsidRDefault="00A90C3B" w:rsidP="00A90C3B">
            <w:pPr>
              <w:spacing w:after="240"/>
              <w:ind w:left="2160" w:hanging="720"/>
              <w:rPr>
                <w:rFonts w:eastAsia="Times New Roman"/>
                <w:szCs w:val="20"/>
              </w:rPr>
            </w:pPr>
            <w:r w:rsidRPr="00A90C3B">
              <w:rPr>
                <w:rFonts w:eastAsia="Times New Roman"/>
                <w:szCs w:val="20"/>
              </w:rPr>
              <w:t>(iv)</w:t>
            </w:r>
            <w:r w:rsidRPr="00A90C3B">
              <w:rPr>
                <w:rFonts w:eastAsia="Times New Roman"/>
                <w:szCs w:val="20"/>
              </w:rPr>
              <w:tab/>
              <w:t>Resources providing FFR;</w:t>
            </w:r>
          </w:p>
          <w:p w14:paraId="4354EB64" w14:textId="77777777" w:rsidR="00A90C3B" w:rsidRPr="00A90C3B" w:rsidRDefault="00A90C3B" w:rsidP="00A90C3B">
            <w:pPr>
              <w:spacing w:after="240"/>
              <w:ind w:left="1440" w:hanging="720"/>
              <w:rPr>
                <w:rFonts w:eastAsia="Times New Roman"/>
                <w:szCs w:val="20"/>
              </w:rPr>
            </w:pPr>
            <w:r w:rsidRPr="00A90C3B">
              <w:rPr>
                <w:rFonts w:eastAsia="Times New Roman"/>
                <w:szCs w:val="20"/>
              </w:rPr>
              <w:t>(c)</w:t>
            </w:r>
            <w:r w:rsidRPr="00A90C3B">
              <w:rPr>
                <w:rFonts w:eastAsia="Times New Roman"/>
                <w:szCs w:val="20"/>
              </w:rPr>
              <w:tab/>
              <w:t xml:space="preserve">ECRS capability from: </w:t>
            </w:r>
          </w:p>
          <w:p w14:paraId="2BD723A3" w14:textId="77777777" w:rsidR="00A90C3B" w:rsidRPr="00A90C3B" w:rsidRDefault="00A90C3B" w:rsidP="00A90C3B">
            <w:pPr>
              <w:spacing w:after="240"/>
              <w:ind w:left="2160" w:hanging="720"/>
              <w:rPr>
                <w:rFonts w:eastAsia="Times New Roman"/>
                <w:szCs w:val="20"/>
              </w:rPr>
            </w:pPr>
            <w:r w:rsidRPr="00A90C3B">
              <w:rPr>
                <w:rFonts w:eastAsia="Times New Roman"/>
                <w:szCs w:val="20"/>
              </w:rPr>
              <w:t>(i)</w:t>
            </w:r>
            <w:r w:rsidRPr="00A90C3B">
              <w:rPr>
                <w:rFonts w:eastAsia="Times New Roman"/>
                <w:szCs w:val="20"/>
              </w:rPr>
              <w:tab/>
              <w:t>Generation Resources;</w:t>
            </w:r>
          </w:p>
          <w:p w14:paraId="777EE28D" w14:textId="77777777" w:rsidR="00A90C3B" w:rsidRPr="00A90C3B" w:rsidRDefault="00A90C3B" w:rsidP="00A90C3B">
            <w:pPr>
              <w:spacing w:after="240"/>
              <w:ind w:left="2160" w:hanging="720"/>
              <w:rPr>
                <w:rFonts w:eastAsia="Times New Roman"/>
                <w:szCs w:val="20"/>
              </w:rPr>
            </w:pPr>
            <w:r w:rsidRPr="00A90C3B">
              <w:rPr>
                <w:rFonts w:eastAsia="Times New Roman"/>
                <w:szCs w:val="20"/>
              </w:rPr>
              <w:t>(ii)</w:t>
            </w:r>
            <w:r w:rsidRPr="00A90C3B">
              <w:rPr>
                <w:rFonts w:eastAsia="Times New Roman"/>
                <w:szCs w:val="20"/>
              </w:rPr>
              <w:tab/>
              <w:t xml:space="preserve">Load Resources excluding CLRs; </w:t>
            </w:r>
          </w:p>
          <w:p w14:paraId="59C64038" w14:textId="77777777" w:rsidR="00A90C3B" w:rsidRPr="00A90C3B" w:rsidRDefault="00A90C3B" w:rsidP="00A90C3B">
            <w:pPr>
              <w:spacing w:after="240"/>
              <w:ind w:left="2160" w:hanging="720"/>
              <w:rPr>
                <w:rFonts w:eastAsia="Times New Roman"/>
                <w:szCs w:val="20"/>
              </w:rPr>
            </w:pPr>
            <w:r w:rsidRPr="00A90C3B">
              <w:rPr>
                <w:rFonts w:eastAsia="Times New Roman"/>
                <w:szCs w:val="20"/>
              </w:rPr>
              <w:t>(iii)</w:t>
            </w:r>
            <w:r w:rsidRPr="00A90C3B">
              <w:rPr>
                <w:rFonts w:eastAsia="Times New Roman"/>
                <w:szCs w:val="20"/>
              </w:rPr>
              <w:tab/>
              <w:t>CLRs;</w:t>
            </w:r>
          </w:p>
          <w:p w14:paraId="259A8E12" w14:textId="77777777" w:rsidR="00A90C3B" w:rsidRPr="00A90C3B" w:rsidRDefault="00A90C3B" w:rsidP="00A90C3B">
            <w:pPr>
              <w:spacing w:after="240"/>
              <w:ind w:left="2160" w:hanging="720"/>
              <w:rPr>
                <w:rFonts w:eastAsia="Times New Roman"/>
                <w:szCs w:val="20"/>
              </w:rPr>
            </w:pPr>
            <w:r w:rsidRPr="00A90C3B">
              <w:rPr>
                <w:rFonts w:eastAsia="Times New Roman"/>
                <w:szCs w:val="20"/>
              </w:rPr>
              <w:t>(iv)</w:t>
            </w:r>
            <w:r w:rsidRPr="00A90C3B">
              <w:rPr>
                <w:rFonts w:eastAsia="Times New Roman"/>
                <w:szCs w:val="20"/>
              </w:rPr>
              <w:tab/>
              <w:t>Quick Start Generation Resources (QSGRs); and</w:t>
            </w:r>
          </w:p>
          <w:p w14:paraId="35490754" w14:textId="77777777" w:rsidR="00A90C3B" w:rsidRPr="00A90C3B" w:rsidRDefault="00A90C3B" w:rsidP="00A90C3B">
            <w:pPr>
              <w:spacing w:after="240"/>
              <w:ind w:left="2160" w:hanging="720"/>
              <w:rPr>
                <w:rFonts w:eastAsia="Times New Roman"/>
                <w:szCs w:val="20"/>
              </w:rPr>
            </w:pPr>
            <w:r w:rsidRPr="00A90C3B">
              <w:rPr>
                <w:rFonts w:eastAsia="Times New Roman"/>
                <w:szCs w:val="20"/>
              </w:rPr>
              <w:t xml:space="preserve">(v) </w:t>
            </w:r>
            <w:r w:rsidRPr="00A90C3B">
              <w:rPr>
                <w:rFonts w:eastAsia="Times New Roman"/>
                <w:szCs w:val="20"/>
              </w:rPr>
              <w:tab/>
              <w:t>ESRs that can be sustained for the SCED duration requirements of ECRS.</w:t>
            </w:r>
          </w:p>
          <w:p w14:paraId="4DAB0399" w14:textId="77777777" w:rsidR="00A90C3B" w:rsidRPr="00A90C3B" w:rsidRDefault="00A90C3B" w:rsidP="00A90C3B">
            <w:pPr>
              <w:spacing w:after="240"/>
              <w:ind w:left="1440" w:hanging="720"/>
              <w:rPr>
                <w:rFonts w:eastAsia="Times New Roman"/>
                <w:szCs w:val="20"/>
              </w:rPr>
            </w:pPr>
            <w:r w:rsidRPr="00A90C3B">
              <w:rPr>
                <w:rFonts w:eastAsia="Times New Roman"/>
                <w:szCs w:val="20"/>
              </w:rPr>
              <w:t>(d)</w:t>
            </w:r>
            <w:r w:rsidRPr="00A90C3B">
              <w:rPr>
                <w:rFonts w:eastAsia="Times New Roman"/>
                <w:szCs w:val="20"/>
              </w:rPr>
              <w:tab/>
              <w:t xml:space="preserve">Ancillary Service Resource awards for ECRS to: </w:t>
            </w:r>
          </w:p>
          <w:p w14:paraId="34B5D581" w14:textId="77777777" w:rsidR="00A90C3B" w:rsidRPr="00A90C3B" w:rsidRDefault="00A90C3B" w:rsidP="00A90C3B">
            <w:pPr>
              <w:spacing w:after="240"/>
              <w:ind w:left="2160" w:hanging="720"/>
              <w:rPr>
                <w:rFonts w:eastAsia="Times New Roman"/>
                <w:szCs w:val="20"/>
              </w:rPr>
            </w:pPr>
            <w:r w:rsidRPr="00A90C3B">
              <w:rPr>
                <w:rFonts w:eastAsia="Times New Roman"/>
                <w:szCs w:val="20"/>
              </w:rPr>
              <w:t>(i)</w:t>
            </w:r>
            <w:r w:rsidRPr="00A90C3B">
              <w:rPr>
                <w:rFonts w:eastAsia="Times New Roman"/>
                <w:szCs w:val="20"/>
              </w:rPr>
              <w:tab/>
              <w:t>Generation Resources;</w:t>
            </w:r>
          </w:p>
          <w:p w14:paraId="3ECC964C" w14:textId="77777777" w:rsidR="00A90C3B" w:rsidRPr="00A90C3B" w:rsidRDefault="00A90C3B" w:rsidP="00A90C3B">
            <w:pPr>
              <w:spacing w:after="240"/>
              <w:ind w:left="2160" w:hanging="720"/>
              <w:rPr>
                <w:rFonts w:eastAsia="Times New Roman"/>
                <w:szCs w:val="20"/>
              </w:rPr>
            </w:pPr>
            <w:r w:rsidRPr="00A90C3B">
              <w:rPr>
                <w:rFonts w:eastAsia="Times New Roman"/>
                <w:szCs w:val="20"/>
              </w:rPr>
              <w:t>(ii)</w:t>
            </w:r>
            <w:r w:rsidRPr="00A90C3B">
              <w:rPr>
                <w:rFonts w:eastAsia="Times New Roman"/>
                <w:szCs w:val="20"/>
              </w:rPr>
              <w:tab/>
              <w:t>Load Resources excluding CLRs; and</w:t>
            </w:r>
          </w:p>
          <w:p w14:paraId="49AEB2AE" w14:textId="77777777" w:rsidR="00A90C3B" w:rsidRPr="00A90C3B" w:rsidRDefault="00A90C3B" w:rsidP="00A90C3B">
            <w:pPr>
              <w:spacing w:after="240"/>
              <w:ind w:left="2160" w:hanging="720"/>
              <w:rPr>
                <w:rFonts w:eastAsia="Times New Roman"/>
                <w:szCs w:val="20"/>
              </w:rPr>
            </w:pPr>
            <w:r w:rsidRPr="00A90C3B">
              <w:rPr>
                <w:rFonts w:eastAsia="Times New Roman"/>
                <w:szCs w:val="20"/>
              </w:rPr>
              <w:t>(iii)</w:t>
            </w:r>
            <w:r w:rsidRPr="00A90C3B">
              <w:rPr>
                <w:rFonts w:eastAsia="Times New Roman"/>
                <w:szCs w:val="20"/>
              </w:rPr>
              <w:tab/>
              <w:t>CLRs;</w:t>
            </w:r>
          </w:p>
          <w:p w14:paraId="4E09AB94" w14:textId="77777777" w:rsidR="00A90C3B" w:rsidRPr="00A90C3B" w:rsidRDefault="00A90C3B" w:rsidP="00A90C3B">
            <w:pPr>
              <w:spacing w:after="240"/>
              <w:ind w:left="2160" w:hanging="720"/>
              <w:rPr>
                <w:rFonts w:eastAsia="Times New Roman"/>
                <w:szCs w:val="20"/>
              </w:rPr>
            </w:pPr>
            <w:r w:rsidRPr="00A90C3B">
              <w:rPr>
                <w:rFonts w:eastAsia="Times New Roman"/>
                <w:szCs w:val="20"/>
              </w:rPr>
              <w:t>(iv)</w:t>
            </w:r>
            <w:r w:rsidRPr="00A90C3B">
              <w:rPr>
                <w:rFonts w:eastAsia="Times New Roman"/>
                <w:szCs w:val="20"/>
              </w:rPr>
              <w:tab/>
              <w:t>QSGRs; and</w:t>
            </w:r>
          </w:p>
          <w:p w14:paraId="64083BF5" w14:textId="77777777" w:rsidR="00A90C3B" w:rsidRPr="00A90C3B" w:rsidRDefault="00A90C3B" w:rsidP="00A90C3B">
            <w:pPr>
              <w:spacing w:after="240"/>
              <w:ind w:left="2160" w:hanging="720"/>
              <w:rPr>
                <w:rFonts w:eastAsia="Times New Roman"/>
                <w:szCs w:val="20"/>
              </w:rPr>
            </w:pPr>
            <w:r w:rsidRPr="00A90C3B">
              <w:rPr>
                <w:rFonts w:eastAsia="Times New Roman"/>
                <w:szCs w:val="20"/>
              </w:rPr>
              <w:t xml:space="preserve">(v) </w:t>
            </w:r>
            <w:r w:rsidRPr="00A90C3B">
              <w:rPr>
                <w:rFonts w:eastAsia="Times New Roman"/>
                <w:szCs w:val="20"/>
              </w:rPr>
              <w:tab/>
              <w:t>ESRs.</w:t>
            </w:r>
          </w:p>
          <w:p w14:paraId="2AF11520" w14:textId="77777777" w:rsidR="00A90C3B" w:rsidRPr="00A90C3B" w:rsidRDefault="00A90C3B" w:rsidP="00A90C3B">
            <w:pPr>
              <w:spacing w:before="240" w:after="240"/>
              <w:ind w:left="1440" w:hanging="720"/>
              <w:rPr>
                <w:rFonts w:eastAsia="Times New Roman"/>
                <w:szCs w:val="20"/>
              </w:rPr>
            </w:pPr>
            <w:r w:rsidRPr="00A90C3B">
              <w:rPr>
                <w:rFonts w:eastAsia="Times New Roman"/>
                <w:szCs w:val="20"/>
              </w:rPr>
              <w:t>(e)</w:t>
            </w:r>
            <w:r w:rsidRPr="00A90C3B">
              <w:rPr>
                <w:rFonts w:eastAsia="Times New Roman"/>
                <w:szCs w:val="20"/>
              </w:rPr>
              <w:tab/>
              <w:t xml:space="preserve">ECRS manually deployed by Resources with a Resource Status of ONSC; </w:t>
            </w:r>
          </w:p>
          <w:p w14:paraId="7DC42E69" w14:textId="77777777" w:rsidR="00A90C3B" w:rsidRPr="00A90C3B" w:rsidRDefault="00A90C3B" w:rsidP="00A90C3B">
            <w:pPr>
              <w:spacing w:before="240" w:after="240"/>
              <w:ind w:left="1440" w:hanging="720"/>
              <w:rPr>
                <w:rFonts w:eastAsia="Times New Roman"/>
                <w:szCs w:val="20"/>
              </w:rPr>
            </w:pPr>
            <w:r w:rsidRPr="00A90C3B">
              <w:rPr>
                <w:rFonts w:eastAsia="Times New Roman"/>
                <w:szCs w:val="20"/>
              </w:rPr>
              <w:t>(f)</w:t>
            </w:r>
            <w:r w:rsidRPr="00A90C3B">
              <w:rPr>
                <w:rFonts w:eastAsia="Times New Roman"/>
                <w:szCs w:val="20"/>
              </w:rPr>
              <w:tab/>
              <w:t xml:space="preserve">Non-Spin available from: </w:t>
            </w:r>
          </w:p>
          <w:p w14:paraId="6A355E6A" w14:textId="77777777" w:rsidR="00A90C3B" w:rsidRPr="00A90C3B" w:rsidRDefault="00A90C3B" w:rsidP="00A90C3B">
            <w:pPr>
              <w:spacing w:after="240"/>
              <w:ind w:left="2160" w:hanging="720"/>
              <w:rPr>
                <w:rFonts w:eastAsia="Times New Roman"/>
                <w:szCs w:val="20"/>
              </w:rPr>
            </w:pPr>
            <w:r w:rsidRPr="00A90C3B">
              <w:rPr>
                <w:rFonts w:eastAsia="Times New Roman"/>
                <w:szCs w:val="20"/>
              </w:rPr>
              <w:t>(i)</w:t>
            </w:r>
            <w:r w:rsidRPr="00A90C3B">
              <w:rPr>
                <w:rFonts w:eastAsia="Times New Roman"/>
                <w:szCs w:val="20"/>
              </w:rPr>
              <w:tab/>
              <w:t>On-Line Generation Resources with Energy Offer Curves;</w:t>
            </w:r>
          </w:p>
          <w:p w14:paraId="1C73F47B" w14:textId="77777777" w:rsidR="00A90C3B" w:rsidRPr="00A90C3B" w:rsidRDefault="00A90C3B" w:rsidP="00A90C3B">
            <w:pPr>
              <w:spacing w:after="240"/>
              <w:ind w:left="2160" w:hanging="720"/>
              <w:rPr>
                <w:rFonts w:eastAsia="Times New Roman"/>
                <w:szCs w:val="20"/>
              </w:rPr>
            </w:pPr>
            <w:r w:rsidRPr="00A90C3B">
              <w:rPr>
                <w:rFonts w:eastAsia="Times New Roman"/>
                <w:szCs w:val="20"/>
              </w:rPr>
              <w:t>(ii)</w:t>
            </w:r>
            <w:r w:rsidRPr="00A90C3B">
              <w:rPr>
                <w:rFonts w:eastAsia="Times New Roman"/>
                <w:szCs w:val="20"/>
              </w:rPr>
              <w:tab/>
              <w:t xml:space="preserve">Undeployed Load Resources; </w:t>
            </w:r>
          </w:p>
          <w:p w14:paraId="2776E2B5" w14:textId="77777777" w:rsidR="00A90C3B" w:rsidRPr="00A90C3B" w:rsidRDefault="00A90C3B" w:rsidP="00A90C3B">
            <w:pPr>
              <w:spacing w:after="240"/>
              <w:ind w:left="2160" w:hanging="720"/>
              <w:rPr>
                <w:rFonts w:eastAsia="Times New Roman"/>
                <w:szCs w:val="20"/>
              </w:rPr>
            </w:pPr>
            <w:r w:rsidRPr="00A90C3B">
              <w:rPr>
                <w:rFonts w:eastAsia="Times New Roman"/>
                <w:szCs w:val="20"/>
              </w:rPr>
              <w:t>(iii)</w:t>
            </w:r>
            <w:r w:rsidRPr="00A90C3B">
              <w:rPr>
                <w:rFonts w:eastAsia="Times New Roman"/>
                <w:szCs w:val="20"/>
              </w:rPr>
              <w:tab/>
              <w:t>Off-Line Generation Resources and On-Line Generation Resources with power augmentation;</w:t>
            </w:r>
          </w:p>
          <w:p w14:paraId="16E4134C" w14:textId="77777777" w:rsidR="00A90C3B" w:rsidRPr="00A90C3B" w:rsidRDefault="00A90C3B" w:rsidP="00A90C3B">
            <w:pPr>
              <w:spacing w:after="240"/>
              <w:ind w:left="2160" w:hanging="720"/>
              <w:rPr>
                <w:rFonts w:eastAsia="Times New Roman"/>
                <w:szCs w:val="20"/>
              </w:rPr>
            </w:pPr>
            <w:r w:rsidRPr="00A90C3B">
              <w:rPr>
                <w:rFonts w:eastAsia="Times New Roman"/>
                <w:szCs w:val="20"/>
              </w:rPr>
              <w:t>(iv)</w:t>
            </w:r>
            <w:r w:rsidRPr="00A90C3B">
              <w:rPr>
                <w:rFonts w:eastAsia="Times New Roman"/>
                <w:szCs w:val="20"/>
              </w:rPr>
              <w:tab/>
              <w:t>Resources with Output Schedules; and</w:t>
            </w:r>
          </w:p>
          <w:p w14:paraId="46C50068" w14:textId="77777777" w:rsidR="00A90C3B" w:rsidRPr="00A90C3B" w:rsidRDefault="00A90C3B" w:rsidP="00A90C3B">
            <w:pPr>
              <w:spacing w:after="240"/>
              <w:ind w:left="2160" w:hanging="720"/>
              <w:rPr>
                <w:rFonts w:eastAsia="Times New Roman"/>
                <w:szCs w:val="20"/>
              </w:rPr>
            </w:pPr>
            <w:r w:rsidRPr="00A90C3B">
              <w:rPr>
                <w:rFonts w:eastAsia="Times New Roman"/>
                <w:szCs w:val="20"/>
              </w:rPr>
              <w:t xml:space="preserve">(v) </w:t>
            </w:r>
            <w:r w:rsidRPr="00A90C3B">
              <w:rPr>
                <w:rFonts w:eastAsia="Times New Roman"/>
                <w:szCs w:val="20"/>
              </w:rPr>
              <w:tab/>
              <w:t>ESRs that can be sustained for the SCED duration requirements of Non-Spin.</w:t>
            </w:r>
          </w:p>
          <w:p w14:paraId="0EAD7FA9" w14:textId="77777777" w:rsidR="00A90C3B" w:rsidRPr="00A90C3B" w:rsidRDefault="00A90C3B" w:rsidP="00A90C3B">
            <w:pPr>
              <w:spacing w:after="240"/>
              <w:ind w:left="1440" w:hanging="720"/>
              <w:rPr>
                <w:rFonts w:eastAsia="Times New Roman"/>
                <w:szCs w:val="20"/>
              </w:rPr>
            </w:pPr>
            <w:r w:rsidRPr="00A90C3B">
              <w:rPr>
                <w:rFonts w:eastAsia="Times New Roman"/>
                <w:szCs w:val="20"/>
              </w:rPr>
              <w:t>(g)</w:t>
            </w:r>
            <w:r w:rsidRPr="00A90C3B">
              <w:rPr>
                <w:rFonts w:eastAsia="Times New Roman"/>
                <w:szCs w:val="20"/>
              </w:rPr>
              <w:tab/>
              <w:t>Ancillary Service Resource awards for Non-Spin to:</w:t>
            </w:r>
          </w:p>
          <w:p w14:paraId="31071CC2" w14:textId="77777777" w:rsidR="00A90C3B" w:rsidRPr="00A90C3B" w:rsidRDefault="00A90C3B" w:rsidP="00A90C3B">
            <w:pPr>
              <w:spacing w:after="240"/>
              <w:ind w:left="2160" w:hanging="720"/>
              <w:rPr>
                <w:rFonts w:eastAsia="Times New Roman"/>
                <w:szCs w:val="20"/>
              </w:rPr>
            </w:pPr>
            <w:r w:rsidRPr="00A90C3B">
              <w:rPr>
                <w:rFonts w:eastAsia="Times New Roman"/>
                <w:szCs w:val="20"/>
              </w:rPr>
              <w:t>(i)</w:t>
            </w:r>
            <w:r w:rsidRPr="00A90C3B">
              <w:rPr>
                <w:rFonts w:eastAsia="Times New Roman"/>
                <w:szCs w:val="20"/>
              </w:rPr>
              <w:tab/>
              <w:t>On-Line Generation Resources with Energy Offer Curves;</w:t>
            </w:r>
          </w:p>
          <w:p w14:paraId="78E71850" w14:textId="77777777" w:rsidR="00A90C3B" w:rsidRPr="00A90C3B" w:rsidRDefault="00A90C3B" w:rsidP="00A90C3B">
            <w:pPr>
              <w:spacing w:after="240"/>
              <w:ind w:left="2160" w:hanging="720"/>
              <w:rPr>
                <w:rFonts w:eastAsia="Times New Roman"/>
                <w:szCs w:val="20"/>
              </w:rPr>
            </w:pPr>
            <w:r w:rsidRPr="00A90C3B">
              <w:rPr>
                <w:rFonts w:eastAsia="Times New Roman"/>
                <w:szCs w:val="20"/>
              </w:rPr>
              <w:lastRenderedPageBreak/>
              <w:t>(ii)</w:t>
            </w:r>
            <w:r w:rsidRPr="00A90C3B">
              <w:rPr>
                <w:rFonts w:eastAsia="Times New Roman"/>
                <w:szCs w:val="20"/>
              </w:rPr>
              <w:tab/>
              <w:t>On-Line Generation Resources with Output Schedules;</w:t>
            </w:r>
          </w:p>
          <w:p w14:paraId="549CAD19" w14:textId="77777777" w:rsidR="00A90C3B" w:rsidRPr="00A90C3B" w:rsidRDefault="00A90C3B" w:rsidP="00A90C3B">
            <w:pPr>
              <w:spacing w:after="240"/>
              <w:ind w:left="2160" w:hanging="720"/>
              <w:rPr>
                <w:rFonts w:eastAsia="Times New Roman"/>
                <w:szCs w:val="20"/>
              </w:rPr>
            </w:pPr>
            <w:r w:rsidRPr="00A90C3B">
              <w:rPr>
                <w:rFonts w:eastAsia="Times New Roman"/>
                <w:szCs w:val="20"/>
              </w:rPr>
              <w:t>(iii)</w:t>
            </w:r>
            <w:r w:rsidRPr="00A90C3B">
              <w:rPr>
                <w:rFonts w:eastAsia="Times New Roman"/>
                <w:szCs w:val="20"/>
              </w:rPr>
              <w:tab/>
              <w:t xml:space="preserve">Load Resources; </w:t>
            </w:r>
          </w:p>
          <w:p w14:paraId="19A971A0" w14:textId="77777777" w:rsidR="00A90C3B" w:rsidRPr="00A90C3B" w:rsidRDefault="00A90C3B" w:rsidP="00A90C3B">
            <w:pPr>
              <w:spacing w:after="240"/>
              <w:ind w:left="2160" w:hanging="720"/>
              <w:rPr>
                <w:rFonts w:eastAsia="Times New Roman"/>
                <w:szCs w:val="20"/>
              </w:rPr>
            </w:pPr>
            <w:r w:rsidRPr="00A90C3B">
              <w:rPr>
                <w:rFonts w:eastAsia="Times New Roman"/>
                <w:szCs w:val="20"/>
              </w:rPr>
              <w:t>(iv)</w:t>
            </w:r>
            <w:r w:rsidRPr="00A90C3B">
              <w:rPr>
                <w:rFonts w:eastAsia="Times New Roman"/>
                <w:szCs w:val="20"/>
              </w:rPr>
              <w:tab/>
              <w:t>Off-Line Generation Resources excluding Quick Start Generation Resources (QSGRs), including Non-Spin awards on power augmentation capacity that is not active on On-Line Generation Resources;</w:t>
            </w:r>
          </w:p>
          <w:p w14:paraId="1478BCED" w14:textId="77777777" w:rsidR="00A90C3B" w:rsidRPr="00A90C3B" w:rsidRDefault="00A90C3B" w:rsidP="00A90C3B">
            <w:pPr>
              <w:spacing w:after="240"/>
              <w:ind w:left="2160" w:hanging="720"/>
              <w:rPr>
                <w:rFonts w:eastAsia="Times New Roman"/>
                <w:szCs w:val="20"/>
              </w:rPr>
            </w:pPr>
            <w:r w:rsidRPr="00A90C3B">
              <w:rPr>
                <w:rFonts w:eastAsia="Times New Roman"/>
                <w:szCs w:val="20"/>
              </w:rPr>
              <w:t>(v)</w:t>
            </w:r>
            <w:r w:rsidRPr="00A90C3B">
              <w:rPr>
                <w:rFonts w:eastAsia="Times New Roman"/>
                <w:szCs w:val="20"/>
              </w:rPr>
              <w:tab/>
              <w:t>QSGRs; and</w:t>
            </w:r>
          </w:p>
          <w:p w14:paraId="76F4939B" w14:textId="77777777" w:rsidR="00A90C3B" w:rsidRPr="00A90C3B" w:rsidRDefault="00A90C3B" w:rsidP="00A90C3B">
            <w:pPr>
              <w:spacing w:after="240"/>
              <w:ind w:left="2160" w:hanging="720"/>
              <w:rPr>
                <w:rFonts w:eastAsia="Times New Roman"/>
                <w:szCs w:val="20"/>
              </w:rPr>
            </w:pPr>
            <w:r w:rsidRPr="00A90C3B">
              <w:rPr>
                <w:rFonts w:eastAsia="Times New Roman"/>
                <w:szCs w:val="20"/>
              </w:rPr>
              <w:t>(vi)</w:t>
            </w:r>
            <w:r w:rsidRPr="00A90C3B">
              <w:rPr>
                <w:rFonts w:eastAsia="Times New Roman"/>
                <w:szCs w:val="20"/>
              </w:rPr>
              <w:tab/>
              <w:t>ESRs.</w:t>
            </w:r>
          </w:p>
          <w:p w14:paraId="535CF227" w14:textId="77777777" w:rsidR="00A90C3B" w:rsidDel="002E2C18" w:rsidRDefault="00A90C3B" w:rsidP="002E2C18">
            <w:pPr>
              <w:spacing w:after="240"/>
              <w:ind w:left="1440" w:hanging="720"/>
              <w:rPr>
                <w:del w:id="1030" w:author="ERCOT" w:date="2024-04-24T22:54:00Z"/>
              </w:rPr>
            </w:pPr>
            <w:ins w:id="1031" w:author="ERCOT" w:date="2025-09-18T20:07:00Z" w16du:dateUtc="2025-09-19T01:07:00Z">
              <w:r>
                <w:t>(h)</w:t>
              </w:r>
              <w:r>
                <w:tab/>
              </w:r>
              <w:r w:rsidRPr="004612EF">
                <w:t xml:space="preserve">Ancillary Service </w:t>
              </w:r>
              <w:r>
                <w:t>Resource awards for</w:t>
              </w:r>
              <w:r w:rsidRPr="004612EF">
                <w:t xml:space="preserve"> DRRS</w:t>
              </w:r>
              <w:r>
                <w:t xml:space="preserve"> to:</w:t>
              </w:r>
            </w:ins>
          </w:p>
          <w:p w14:paraId="2FC29CC2" w14:textId="2B9B4B67" w:rsidR="00A90C3B" w:rsidRDefault="00A90C3B" w:rsidP="00E62FA7">
            <w:pPr>
              <w:spacing w:after="240"/>
              <w:ind w:left="2160" w:hanging="720"/>
              <w:rPr>
                <w:ins w:id="1032" w:author="ERCOT" w:date="2025-09-18T20:07:00Z" w16du:dateUtc="2025-09-19T01:07:00Z"/>
              </w:rPr>
            </w:pPr>
            <w:ins w:id="1033" w:author="ERCOT" w:date="2025-09-18T20:07:00Z" w16du:dateUtc="2025-09-19T01:07:00Z">
              <w:r>
                <w:t>(i)</w:t>
              </w:r>
              <w:r w:rsidRPr="003161DC">
                <w:tab/>
              </w:r>
              <w:r>
                <w:t xml:space="preserve">On-Line Generation Resources; </w:t>
              </w:r>
            </w:ins>
          </w:p>
          <w:p w14:paraId="5804891B" w14:textId="7CD96669" w:rsidR="00A90C3B" w:rsidRDefault="00A90C3B" w:rsidP="00A90C3B">
            <w:pPr>
              <w:spacing w:after="240"/>
              <w:ind w:left="2160" w:hanging="720"/>
              <w:rPr>
                <w:ins w:id="1034" w:author="ERCOT" w:date="2025-09-18T20:07:00Z" w16du:dateUtc="2025-09-19T01:07:00Z"/>
              </w:rPr>
            </w:pPr>
            <w:ins w:id="1035" w:author="ERCOT" w:date="2025-09-18T20:07:00Z" w16du:dateUtc="2025-09-19T01:07:00Z">
              <w:r>
                <w:t>(ii)</w:t>
              </w:r>
              <w:r w:rsidRPr="003161DC">
                <w:tab/>
              </w:r>
              <w:r>
                <w:t>Off-Line Generation Resources excluding Quick Start Generation Resources (QSGRs);</w:t>
              </w:r>
            </w:ins>
          </w:p>
          <w:p w14:paraId="410CA75A" w14:textId="6F885ABC" w:rsidR="00A90C3B" w:rsidRDefault="00A90C3B" w:rsidP="00A90C3B">
            <w:pPr>
              <w:spacing w:after="240"/>
              <w:ind w:left="2160" w:hanging="720"/>
              <w:rPr>
                <w:ins w:id="1036" w:author="ERCOT" w:date="2025-09-18T20:07:00Z" w16du:dateUtc="2025-09-19T01:07:00Z"/>
              </w:rPr>
            </w:pPr>
            <w:ins w:id="1037" w:author="ERCOT" w:date="2025-09-18T20:07:00Z" w16du:dateUtc="2025-09-19T01:07:00Z">
              <w:r>
                <w:t>(iii)</w:t>
              </w:r>
              <w:r w:rsidRPr="003161DC">
                <w:tab/>
              </w:r>
              <w:r>
                <w:t>QSGRs; and</w:t>
              </w:r>
            </w:ins>
          </w:p>
          <w:p w14:paraId="1D7CF9AB" w14:textId="7B6487EF" w:rsidR="00A90C3B" w:rsidRDefault="00A90C3B" w:rsidP="00A90C3B">
            <w:pPr>
              <w:spacing w:after="240"/>
              <w:ind w:left="2160" w:hanging="720"/>
              <w:rPr>
                <w:ins w:id="1038" w:author="ERCOT" w:date="2025-09-18T20:07:00Z" w16du:dateUtc="2025-09-19T01:07:00Z"/>
              </w:rPr>
            </w:pPr>
            <w:ins w:id="1039" w:author="ERCOT" w:date="2025-09-18T20:07:00Z" w16du:dateUtc="2025-09-19T01:07:00Z">
              <w:r>
                <w:t>(iv)</w:t>
              </w:r>
              <w:r w:rsidRPr="003161DC">
                <w:tab/>
              </w:r>
              <w:r>
                <w:t>ESR</w:t>
              </w:r>
            </w:ins>
            <w:ins w:id="1040" w:author="ERCOT" w:date="2025-11-19T17:47:00Z" w16du:dateUtc="2025-11-19T23:47:00Z">
              <w:r w:rsidR="00E62FA7">
                <w:t>s</w:t>
              </w:r>
            </w:ins>
            <w:ins w:id="1041" w:author="ERCOT" w:date="2025-09-18T20:07:00Z" w16du:dateUtc="2025-09-19T01:07:00Z">
              <w:r>
                <w:t>;</w:t>
              </w:r>
            </w:ins>
          </w:p>
          <w:p w14:paraId="1FCF9467" w14:textId="69FA959A" w:rsidR="00A90C3B" w:rsidRPr="00A90C3B" w:rsidRDefault="00A90C3B" w:rsidP="00A90C3B">
            <w:pPr>
              <w:spacing w:after="240"/>
              <w:ind w:left="1440" w:hanging="720"/>
              <w:rPr>
                <w:rFonts w:eastAsia="Times New Roman"/>
                <w:szCs w:val="20"/>
              </w:rPr>
            </w:pPr>
            <w:r w:rsidRPr="00A90C3B">
              <w:rPr>
                <w:rFonts w:eastAsia="Times New Roman"/>
                <w:szCs w:val="20"/>
              </w:rPr>
              <w:t>(</w:t>
            </w:r>
            <w:ins w:id="1042" w:author="ERCOT" w:date="2025-09-18T20:07:00Z" w16du:dateUtc="2025-09-19T01:07:00Z">
              <w:r>
                <w:rPr>
                  <w:rFonts w:eastAsia="Times New Roman"/>
                  <w:szCs w:val="20"/>
                </w:rPr>
                <w:t>i</w:t>
              </w:r>
            </w:ins>
            <w:del w:id="1043" w:author="ERCOT" w:date="2025-09-18T20:07:00Z" w16du:dateUtc="2025-09-19T01:07:00Z">
              <w:r w:rsidRPr="00A90C3B" w:rsidDel="00A90C3B">
                <w:rPr>
                  <w:rFonts w:eastAsia="Times New Roman"/>
                  <w:szCs w:val="20"/>
                </w:rPr>
                <w:delText>h</w:delText>
              </w:r>
            </w:del>
            <w:r w:rsidRPr="00A90C3B">
              <w:rPr>
                <w:rFonts w:eastAsia="Times New Roman"/>
                <w:szCs w:val="20"/>
              </w:rPr>
              <w:t>)</w:t>
            </w:r>
            <w:r w:rsidRPr="00A90C3B">
              <w:rPr>
                <w:rFonts w:eastAsia="Times New Roman"/>
                <w:szCs w:val="20"/>
              </w:rPr>
              <w:tab/>
              <w:t>Reg-Up and Reg-Down capability (for ESRs, the SCED duration requirements of Reg-Up and Reg-Down are considered);</w:t>
            </w:r>
          </w:p>
          <w:p w14:paraId="797CE6E4" w14:textId="4C1A8C0A" w:rsidR="00A90C3B" w:rsidRPr="00A90C3B" w:rsidRDefault="00A90C3B" w:rsidP="00A90C3B">
            <w:pPr>
              <w:spacing w:after="240"/>
              <w:ind w:left="1440" w:hanging="720"/>
              <w:rPr>
                <w:rFonts w:eastAsia="Times New Roman"/>
                <w:szCs w:val="20"/>
              </w:rPr>
            </w:pPr>
            <w:r w:rsidRPr="00A90C3B">
              <w:rPr>
                <w:rFonts w:eastAsia="Times New Roman"/>
                <w:szCs w:val="20"/>
              </w:rPr>
              <w:t>(</w:t>
            </w:r>
            <w:ins w:id="1044" w:author="ERCOT" w:date="2025-09-18T20:07:00Z" w16du:dateUtc="2025-09-19T01:07:00Z">
              <w:r>
                <w:rPr>
                  <w:rFonts w:eastAsia="Times New Roman"/>
                  <w:szCs w:val="20"/>
                </w:rPr>
                <w:t>j</w:t>
              </w:r>
            </w:ins>
            <w:del w:id="1045" w:author="ERCOT" w:date="2025-09-18T20:07:00Z" w16du:dateUtc="2025-09-19T01:07:00Z">
              <w:r w:rsidRPr="00A90C3B" w:rsidDel="00A90C3B">
                <w:rPr>
                  <w:rFonts w:eastAsia="Times New Roman"/>
                  <w:szCs w:val="20"/>
                </w:rPr>
                <w:delText>i</w:delText>
              </w:r>
            </w:del>
            <w:r w:rsidRPr="00A90C3B">
              <w:rPr>
                <w:rFonts w:eastAsia="Times New Roman"/>
                <w:szCs w:val="20"/>
              </w:rPr>
              <w:t>)</w:t>
            </w:r>
            <w:r w:rsidRPr="00A90C3B">
              <w:rPr>
                <w:rFonts w:eastAsia="Times New Roman"/>
                <w:szCs w:val="20"/>
              </w:rPr>
              <w:tab/>
              <w:t>Undeployed Reg-Up and Reg-Down;</w:t>
            </w:r>
          </w:p>
          <w:p w14:paraId="47B2B0DD" w14:textId="3DDD8561" w:rsidR="00A90C3B" w:rsidRPr="00A90C3B" w:rsidRDefault="00A90C3B" w:rsidP="00A90C3B">
            <w:pPr>
              <w:spacing w:after="240"/>
              <w:ind w:left="1440" w:hanging="720"/>
              <w:rPr>
                <w:rFonts w:eastAsia="Times New Roman"/>
                <w:szCs w:val="20"/>
              </w:rPr>
            </w:pPr>
            <w:r w:rsidRPr="00A90C3B">
              <w:rPr>
                <w:rFonts w:eastAsia="Times New Roman"/>
                <w:szCs w:val="20"/>
              </w:rPr>
              <w:t>(</w:t>
            </w:r>
            <w:ins w:id="1046" w:author="ERCOT" w:date="2025-09-18T20:07:00Z" w16du:dateUtc="2025-09-19T01:07:00Z">
              <w:r>
                <w:rPr>
                  <w:rFonts w:eastAsia="Times New Roman"/>
                  <w:szCs w:val="20"/>
                </w:rPr>
                <w:t>k</w:t>
              </w:r>
            </w:ins>
            <w:del w:id="1047" w:author="ERCOT" w:date="2025-09-18T20:07:00Z" w16du:dateUtc="2025-09-19T01:07:00Z">
              <w:r w:rsidRPr="00A90C3B" w:rsidDel="00A90C3B">
                <w:rPr>
                  <w:rFonts w:eastAsia="Times New Roman"/>
                  <w:szCs w:val="20"/>
                </w:rPr>
                <w:delText>j</w:delText>
              </w:r>
            </w:del>
            <w:r w:rsidRPr="00A90C3B">
              <w:rPr>
                <w:rFonts w:eastAsia="Times New Roman"/>
                <w:szCs w:val="20"/>
              </w:rPr>
              <w:t>)</w:t>
            </w:r>
            <w:r w:rsidRPr="00A90C3B">
              <w:rPr>
                <w:rFonts w:eastAsia="Times New Roman"/>
                <w:szCs w:val="20"/>
              </w:rPr>
              <w:tab/>
              <w:t>Ancillary Service Resource awards for Reg-Up and Reg-Down;</w:t>
            </w:r>
          </w:p>
          <w:p w14:paraId="2D37E7D3" w14:textId="12319B00" w:rsidR="00A90C3B" w:rsidRPr="00A90C3B" w:rsidRDefault="00A90C3B" w:rsidP="00A90C3B">
            <w:pPr>
              <w:spacing w:after="240"/>
              <w:ind w:left="1440" w:hanging="720"/>
              <w:rPr>
                <w:rFonts w:eastAsia="Times New Roman"/>
                <w:szCs w:val="20"/>
              </w:rPr>
            </w:pPr>
            <w:r w:rsidRPr="00A90C3B">
              <w:rPr>
                <w:rFonts w:eastAsia="Times New Roman"/>
                <w:szCs w:val="20"/>
              </w:rPr>
              <w:t>(</w:t>
            </w:r>
            <w:ins w:id="1048" w:author="ERCOT" w:date="2025-09-18T20:07:00Z" w16du:dateUtc="2025-09-19T01:07:00Z">
              <w:r>
                <w:rPr>
                  <w:rFonts w:eastAsia="Times New Roman"/>
                  <w:szCs w:val="20"/>
                </w:rPr>
                <w:t>l</w:t>
              </w:r>
            </w:ins>
            <w:del w:id="1049" w:author="ERCOT" w:date="2025-09-18T20:07:00Z" w16du:dateUtc="2025-09-19T01:07:00Z">
              <w:r w:rsidRPr="00A90C3B" w:rsidDel="00A90C3B">
                <w:rPr>
                  <w:rFonts w:eastAsia="Times New Roman"/>
                  <w:szCs w:val="20"/>
                </w:rPr>
                <w:delText>k</w:delText>
              </w:r>
            </w:del>
            <w:r w:rsidRPr="00A90C3B">
              <w:rPr>
                <w:rFonts w:eastAsia="Times New Roman"/>
                <w:szCs w:val="20"/>
              </w:rPr>
              <w:t>)</w:t>
            </w:r>
            <w:r w:rsidRPr="00A90C3B">
              <w:rPr>
                <w:rFonts w:eastAsia="Times New Roman"/>
                <w:szCs w:val="20"/>
              </w:rPr>
              <w:tab/>
              <w:t>Deployed Reg-Up and Reg-Down;</w:t>
            </w:r>
          </w:p>
          <w:p w14:paraId="54C565D0" w14:textId="55A7C86B" w:rsidR="00A90C3B" w:rsidRPr="00A90C3B" w:rsidRDefault="00A90C3B" w:rsidP="00A90C3B">
            <w:pPr>
              <w:spacing w:after="240"/>
              <w:ind w:left="1440" w:hanging="720"/>
              <w:rPr>
                <w:rFonts w:eastAsia="Times New Roman"/>
                <w:szCs w:val="20"/>
              </w:rPr>
            </w:pPr>
            <w:r w:rsidRPr="00A90C3B">
              <w:rPr>
                <w:rFonts w:eastAsia="Times New Roman"/>
                <w:szCs w:val="20"/>
              </w:rPr>
              <w:t>(</w:t>
            </w:r>
            <w:ins w:id="1050" w:author="ERCOT" w:date="2025-09-18T20:07:00Z" w16du:dateUtc="2025-09-19T01:07:00Z">
              <w:r>
                <w:rPr>
                  <w:rFonts w:eastAsia="Times New Roman"/>
                  <w:szCs w:val="20"/>
                </w:rPr>
                <w:t>m</w:t>
              </w:r>
            </w:ins>
            <w:del w:id="1051" w:author="ERCOT" w:date="2025-09-18T20:07:00Z" w16du:dateUtc="2025-09-19T01:07:00Z">
              <w:r w:rsidRPr="00A90C3B" w:rsidDel="00A90C3B">
                <w:rPr>
                  <w:rFonts w:eastAsia="Times New Roman"/>
                  <w:szCs w:val="20"/>
                </w:rPr>
                <w:delText>l</w:delText>
              </w:r>
            </w:del>
            <w:r w:rsidRPr="00A90C3B">
              <w:rPr>
                <w:rFonts w:eastAsia="Times New Roman"/>
                <w:szCs w:val="20"/>
              </w:rPr>
              <w:t>)</w:t>
            </w:r>
            <w:r w:rsidRPr="00A90C3B">
              <w:rPr>
                <w:rFonts w:eastAsia="Times New Roman"/>
                <w:szCs w:val="20"/>
              </w:rPr>
              <w:tab/>
              <w:t>Available capacity:</w:t>
            </w:r>
          </w:p>
          <w:p w14:paraId="33DFC670" w14:textId="77777777" w:rsidR="00A90C3B" w:rsidRPr="00A90C3B" w:rsidRDefault="00A90C3B" w:rsidP="00A90C3B">
            <w:pPr>
              <w:spacing w:after="240"/>
              <w:ind w:left="2160" w:hanging="720"/>
              <w:rPr>
                <w:rFonts w:eastAsia="Times New Roman"/>
                <w:szCs w:val="20"/>
              </w:rPr>
            </w:pPr>
            <w:r w:rsidRPr="00A90C3B">
              <w:rPr>
                <w:rFonts w:eastAsia="Times New Roman"/>
                <w:szCs w:val="20"/>
              </w:rPr>
              <w:t>(i)</w:t>
            </w:r>
            <w:r w:rsidRPr="00A90C3B">
              <w:rPr>
                <w:rFonts w:eastAsia="Times New Roman"/>
                <w:szCs w:val="20"/>
              </w:rPr>
              <w:tab/>
              <w:t>With Energy Offer Curves in the ERCOT System that can be used to increase Generation Resource Base Points in SCED;</w:t>
            </w:r>
          </w:p>
          <w:p w14:paraId="2ACC836A" w14:textId="77777777" w:rsidR="00A90C3B" w:rsidRPr="00A90C3B" w:rsidRDefault="00A90C3B" w:rsidP="00A90C3B">
            <w:pPr>
              <w:spacing w:after="240"/>
              <w:ind w:left="2160" w:hanging="720"/>
              <w:rPr>
                <w:rFonts w:eastAsia="Times New Roman"/>
                <w:szCs w:val="20"/>
              </w:rPr>
            </w:pPr>
            <w:r w:rsidRPr="00A90C3B">
              <w:rPr>
                <w:rFonts w:eastAsia="Times New Roman"/>
                <w:szCs w:val="20"/>
              </w:rPr>
              <w:t>(ii)</w:t>
            </w:r>
            <w:r w:rsidRPr="00A90C3B">
              <w:rPr>
                <w:rFonts w:eastAsia="Times New Roman"/>
                <w:szCs w:val="20"/>
              </w:rPr>
              <w:tab/>
              <w:t xml:space="preserve">With Energy Offer Curves in the ERCOT System that can be used to decrease Generation Resource Base Points in SCED; </w:t>
            </w:r>
          </w:p>
          <w:p w14:paraId="02DA535A" w14:textId="77777777" w:rsidR="00A90C3B" w:rsidRPr="00A90C3B" w:rsidRDefault="00A90C3B" w:rsidP="00A90C3B">
            <w:pPr>
              <w:spacing w:after="240"/>
              <w:ind w:left="2160" w:hanging="720"/>
              <w:rPr>
                <w:rFonts w:eastAsia="Times New Roman"/>
                <w:szCs w:val="20"/>
              </w:rPr>
            </w:pPr>
            <w:r w:rsidRPr="00A90C3B">
              <w:rPr>
                <w:rFonts w:eastAsia="Times New Roman"/>
                <w:szCs w:val="20"/>
              </w:rPr>
              <w:t>(iii)</w:t>
            </w:r>
            <w:r w:rsidRPr="00A90C3B">
              <w:rPr>
                <w:rFonts w:eastAsia="Times New Roman"/>
                <w:szCs w:val="20"/>
              </w:rPr>
              <w:tab/>
              <w:t xml:space="preserve">Without Energy Offer Curves in the ERCOT System that can be used to increase Generation Resource Base Points in SCED; </w:t>
            </w:r>
          </w:p>
          <w:p w14:paraId="0CBC4F02" w14:textId="77777777" w:rsidR="00A90C3B" w:rsidRPr="00A90C3B" w:rsidRDefault="00A90C3B" w:rsidP="00A90C3B">
            <w:pPr>
              <w:spacing w:after="240"/>
              <w:ind w:left="2160" w:hanging="720"/>
              <w:rPr>
                <w:rFonts w:eastAsia="Times New Roman"/>
                <w:szCs w:val="20"/>
              </w:rPr>
            </w:pPr>
            <w:r w:rsidRPr="00A90C3B">
              <w:rPr>
                <w:rFonts w:eastAsia="Times New Roman"/>
                <w:szCs w:val="20"/>
              </w:rPr>
              <w:t>(iv)</w:t>
            </w:r>
            <w:r w:rsidRPr="00A90C3B">
              <w:rPr>
                <w:rFonts w:eastAsia="Times New Roman"/>
                <w:szCs w:val="20"/>
              </w:rPr>
              <w:tab/>
              <w:t xml:space="preserve">Without Energy Offer Curves in the ERCOT System that can be used to decrease Generation Resource Base Points in SCED; </w:t>
            </w:r>
          </w:p>
          <w:p w14:paraId="2F2FB2C2" w14:textId="77777777" w:rsidR="00A90C3B" w:rsidRPr="00A90C3B" w:rsidRDefault="00A90C3B" w:rsidP="00A90C3B">
            <w:pPr>
              <w:spacing w:after="240"/>
              <w:ind w:left="2160" w:hanging="720"/>
              <w:rPr>
                <w:rFonts w:eastAsia="Times New Roman"/>
                <w:szCs w:val="20"/>
              </w:rPr>
            </w:pPr>
            <w:r w:rsidRPr="00A90C3B">
              <w:rPr>
                <w:rFonts w:eastAsia="Times New Roman"/>
                <w:szCs w:val="20"/>
              </w:rPr>
              <w:lastRenderedPageBreak/>
              <w:t>(v</w:t>
            </w:r>
            <w:proofErr w:type="gramStart"/>
            <w:r w:rsidRPr="00A90C3B">
              <w:rPr>
                <w:rFonts w:eastAsia="Times New Roman"/>
                <w:szCs w:val="20"/>
              </w:rPr>
              <w:t>)</w:t>
            </w:r>
            <w:r w:rsidRPr="00A90C3B">
              <w:rPr>
                <w:rFonts w:eastAsia="Times New Roman"/>
                <w:szCs w:val="20"/>
              </w:rPr>
              <w:tab/>
              <w:t>With</w:t>
            </w:r>
            <w:proofErr w:type="gramEnd"/>
            <w:r w:rsidRPr="00A90C3B">
              <w:rPr>
                <w:rFonts w:eastAsia="Times New Roman"/>
                <w:szCs w:val="20"/>
              </w:rPr>
              <w:t xml:space="preserve"> Energy Bid Curves from available CLRs in the ERCOT System that can be used to decrease Base Points (energy consumption) in SCED;</w:t>
            </w:r>
          </w:p>
          <w:p w14:paraId="53E97B55" w14:textId="77777777" w:rsidR="00A90C3B" w:rsidRPr="00A90C3B" w:rsidRDefault="00A90C3B" w:rsidP="00A90C3B">
            <w:pPr>
              <w:spacing w:after="240"/>
              <w:ind w:left="2160" w:hanging="720"/>
              <w:rPr>
                <w:rFonts w:eastAsia="Times New Roman"/>
                <w:szCs w:val="20"/>
              </w:rPr>
            </w:pPr>
            <w:r w:rsidRPr="00A90C3B">
              <w:rPr>
                <w:rFonts w:eastAsia="Times New Roman"/>
                <w:szCs w:val="20"/>
              </w:rPr>
              <w:t>(vi)</w:t>
            </w:r>
            <w:r w:rsidRPr="00A90C3B">
              <w:rPr>
                <w:rFonts w:eastAsia="Times New Roman"/>
                <w:szCs w:val="20"/>
              </w:rPr>
              <w:tab/>
              <w:t xml:space="preserve">With Energy Bid Curves from available CLRs in the ERCOT System that can be used to increase Base Points (energy consumption) in SCED; </w:t>
            </w:r>
          </w:p>
          <w:p w14:paraId="3F2D45AE" w14:textId="77777777" w:rsidR="00A90C3B" w:rsidRPr="00A90C3B" w:rsidRDefault="00A90C3B" w:rsidP="00A90C3B">
            <w:pPr>
              <w:spacing w:after="240"/>
              <w:ind w:left="2160" w:hanging="720"/>
              <w:rPr>
                <w:rFonts w:eastAsia="Times New Roman"/>
                <w:szCs w:val="20"/>
              </w:rPr>
            </w:pPr>
            <w:r w:rsidRPr="00A90C3B">
              <w:rPr>
                <w:rFonts w:eastAsia="Times New Roman"/>
                <w:szCs w:val="20"/>
              </w:rPr>
              <w:t>(vii</w:t>
            </w:r>
            <w:proofErr w:type="gramStart"/>
            <w:r w:rsidRPr="00A90C3B">
              <w:rPr>
                <w:rFonts w:eastAsia="Times New Roman"/>
                <w:szCs w:val="20"/>
              </w:rPr>
              <w:t>)</w:t>
            </w:r>
            <w:r w:rsidRPr="00A90C3B">
              <w:rPr>
                <w:rFonts w:eastAsia="Times New Roman"/>
                <w:szCs w:val="20"/>
              </w:rPr>
              <w:tab/>
              <w:t>From</w:t>
            </w:r>
            <w:proofErr w:type="gramEnd"/>
            <w:r w:rsidRPr="00A90C3B">
              <w:rPr>
                <w:rFonts w:eastAsia="Times New Roman"/>
                <w:szCs w:val="20"/>
              </w:rPr>
              <w:t xml:space="preserve"> Resources participating in SCED plus the Reg-Up, RRS, and ECRS from Load Resources </w:t>
            </w:r>
            <w:r w:rsidRPr="00A90C3B">
              <w:rPr>
                <w:rFonts w:eastAsia="Times New Roman"/>
                <w:bCs/>
                <w:szCs w:val="20"/>
              </w:rPr>
              <w:t>and the Net Power Consumption minus the Low Power Consumption from Load Resources with a validated Real-Time RRS and ECRS awards</w:t>
            </w:r>
            <w:r w:rsidRPr="00A90C3B">
              <w:rPr>
                <w:rFonts w:eastAsia="Times New Roman"/>
                <w:szCs w:val="20"/>
              </w:rPr>
              <w:t>;</w:t>
            </w:r>
          </w:p>
          <w:p w14:paraId="46D7059E" w14:textId="77777777" w:rsidR="00A90C3B" w:rsidRPr="00A90C3B" w:rsidRDefault="00A90C3B" w:rsidP="00A90C3B">
            <w:pPr>
              <w:spacing w:after="240"/>
              <w:ind w:left="2160" w:hanging="720"/>
              <w:rPr>
                <w:rFonts w:eastAsia="Times New Roman"/>
                <w:szCs w:val="20"/>
              </w:rPr>
            </w:pPr>
            <w:r w:rsidRPr="00A90C3B">
              <w:rPr>
                <w:rFonts w:eastAsia="Times New Roman"/>
                <w:szCs w:val="20"/>
              </w:rPr>
              <w:t>(viii)</w:t>
            </w:r>
            <w:r w:rsidRPr="00A90C3B">
              <w:rPr>
                <w:rFonts w:eastAsia="Times New Roman"/>
                <w:szCs w:val="20"/>
              </w:rPr>
              <w:tab/>
              <w:t>With Energy Bid/Offer Curves for ESRs in the ERCOT System that can be used to increase ESR Base Points in SCED while respecting SCED duration requirements for ESR Base Points in SCED;</w:t>
            </w:r>
          </w:p>
          <w:p w14:paraId="41FF5D55" w14:textId="77777777" w:rsidR="00A90C3B" w:rsidRPr="00A90C3B" w:rsidRDefault="00A90C3B" w:rsidP="00A90C3B">
            <w:pPr>
              <w:spacing w:after="240"/>
              <w:ind w:left="2160" w:hanging="720"/>
              <w:rPr>
                <w:rFonts w:eastAsia="Times New Roman"/>
                <w:szCs w:val="20"/>
              </w:rPr>
            </w:pPr>
            <w:r w:rsidRPr="00A90C3B">
              <w:rPr>
                <w:rFonts w:eastAsia="Times New Roman"/>
                <w:szCs w:val="20"/>
              </w:rPr>
              <w:t>(ix)</w:t>
            </w:r>
            <w:r w:rsidRPr="00A90C3B">
              <w:rPr>
                <w:rFonts w:eastAsia="Times New Roman"/>
                <w:szCs w:val="20"/>
              </w:rPr>
              <w:tab/>
              <w:t xml:space="preserve">With Energy Bid/Offer Curves for ESRs in the ERCOT System that can be used to decrease ESR Base Points in SCED while respecting SCED duration requirements for ESR Base Points in SCED; </w:t>
            </w:r>
          </w:p>
          <w:p w14:paraId="7CAC6509" w14:textId="77777777" w:rsidR="00A90C3B" w:rsidRPr="00A90C3B" w:rsidRDefault="00A90C3B" w:rsidP="00A90C3B">
            <w:pPr>
              <w:spacing w:after="240"/>
              <w:ind w:left="2160" w:hanging="720"/>
              <w:rPr>
                <w:rFonts w:eastAsia="Times New Roman"/>
                <w:szCs w:val="20"/>
              </w:rPr>
            </w:pPr>
            <w:r w:rsidRPr="00A90C3B">
              <w:rPr>
                <w:rFonts w:eastAsia="Times New Roman"/>
                <w:szCs w:val="20"/>
              </w:rPr>
              <w:t>(x)</w:t>
            </w:r>
            <w:r w:rsidRPr="00A90C3B">
              <w:rPr>
                <w:rFonts w:eastAsia="Times New Roman"/>
                <w:szCs w:val="20"/>
              </w:rPr>
              <w:tab/>
              <w:t xml:space="preserve">Without Energy Bid/Offer Curves for ESRs in the ERCOT System that can be used to increase ESR Base Points in SCED while respecting SCED duration requirements for ESR Base Points in SCED; </w:t>
            </w:r>
          </w:p>
          <w:p w14:paraId="7CACFE55" w14:textId="77777777" w:rsidR="00A90C3B" w:rsidRPr="00A90C3B" w:rsidRDefault="00A90C3B" w:rsidP="00A90C3B">
            <w:pPr>
              <w:spacing w:after="240"/>
              <w:ind w:left="2160" w:hanging="720"/>
              <w:rPr>
                <w:rFonts w:eastAsia="Times New Roman"/>
                <w:szCs w:val="20"/>
              </w:rPr>
            </w:pPr>
            <w:r w:rsidRPr="00A90C3B">
              <w:rPr>
                <w:rFonts w:eastAsia="Times New Roman"/>
                <w:szCs w:val="20"/>
              </w:rPr>
              <w:t>(xi)</w:t>
            </w:r>
            <w:r w:rsidRPr="00A90C3B">
              <w:rPr>
                <w:rFonts w:eastAsia="Times New Roman"/>
                <w:szCs w:val="20"/>
              </w:rPr>
              <w:tab/>
              <w:t xml:space="preserve">Without Energy Bid/Offer Curves for ESRs in the ERCOT System that can be used to decrease ESR Base Points in SCED while respecting SCED duration requirements for ESR Base Points in SCED; </w:t>
            </w:r>
          </w:p>
          <w:p w14:paraId="13A5EAA8" w14:textId="77777777" w:rsidR="00A90C3B" w:rsidRPr="00A90C3B" w:rsidRDefault="00A90C3B" w:rsidP="00A90C3B">
            <w:pPr>
              <w:spacing w:after="240"/>
              <w:ind w:left="2160" w:hanging="720"/>
              <w:rPr>
                <w:rFonts w:eastAsia="Times New Roman"/>
                <w:szCs w:val="20"/>
              </w:rPr>
            </w:pPr>
            <w:r w:rsidRPr="00A90C3B">
              <w:rPr>
                <w:rFonts w:eastAsia="Times New Roman"/>
                <w:szCs w:val="20"/>
              </w:rPr>
              <w:t>(xii)</w:t>
            </w:r>
            <w:r w:rsidRPr="00A90C3B">
              <w:rPr>
                <w:rFonts w:eastAsia="Times New Roman"/>
                <w:szCs w:val="20"/>
              </w:rPr>
              <w:tab/>
              <w:t>From Resources included in item (vii) above plus reserves from Resources that could be made available to SCED in 30 minutes;</w:t>
            </w:r>
          </w:p>
          <w:p w14:paraId="5F27F889" w14:textId="77777777" w:rsidR="00A90C3B" w:rsidRPr="00A90C3B" w:rsidRDefault="00A90C3B" w:rsidP="00A90C3B">
            <w:pPr>
              <w:spacing w:after="240"/>
              <w:ind w:left="2160" w:hanging="720"/>
              <w:rPr>
                <w:rFonts w:eastAsia="Times New Roman"/>
                <w:szCs w:val="20"/>
              </w:rPr>
            </w:pPr>
            <w:r w:rsidRPr="00A90C3B">
              <w:rPr>
                <w:rFonts w:eastAsia="Times New Roman"/>
                <w:szCs w:val="20"/>
              </w:rPr>
              <w:t xml:space="preserve">(xiii) </w:t>
            </w:r>
            <w:r w:rsidRPr="00A90C3B">
              <w:rPr>
                <w:rFonts w:eastAsia="Times New Roman"/>
                <w:szCs w:val="20"/>
              </w:rPr>
              <w:tab/>
              <w:t>In the ERCOT System that can be used to increase Generation Resource Base Points in the next five minutes in SCED; and</w:t>
            </w:r>
          </w:p>
          <w:p w14:paraId="1B7680E1" w14:textId="77777777" w:rsidR="00A90C3B" w:rsidRPr="00A90C3B" w:rsidRDefault="00A90C3B" w:rsidP="00A90C3B">
            <w:pPr>
              <w:spacing w:after="240"/>
              <w:ind w:left="2160" w:hanging="720"/>
              <w:rPr>
                <w:rFonts w:eastAsia="Times New Roman"/>
                <w:szCs w:val="20"/>
              </w:rPr>
            </w:pPr>
            <w:r w:rsidRPr="00A90C3B">
              <w:rPr>
                <w:rFonts w:eastAsia="Times New Roman"/>
                <w:szCs w:val="20"/>
              </w:rPr>
              <w:t>(xiv)</w:t>
            </w:r>
            <w:r w:rsidRPr="00A90C3B">
              <w:rPr>
                <w:rFonts w:eastAsia="Times New Roman"/>
                <w:szCs w:val="20"/>
              </w:rPr>
              <w:tab/>
              <w:t>In the ERCOT System that can be used to decrease Generation Resource Base Points in the next five minutes in SCED;</w:t>
            </w:r>
          </w:p>
          <w:p w14:paraId="2C3AFACD" w14:textId="77777777" w:rsidR="00A90C3B" w:rsidRPr="00A90C3B" w:rsidRDefault="00A90C3B" w:rsidP="00A90C3B">
            <w:pPr>
              <w:spacing w:after="240"/>
              <w:ind w:left="2160" w:hanging="720"/>
              <w:rPr>
                <w:rFonts w:eastAsia="Times New Roman"/>
                <w:szCs w:val="20"/>
              </w:rPr>
            </w:pPr>
            <w:r w:rsidRPr="00A90C3B">
              <w:rPr>
                <w:rFonts w:eastAsia="Times New Roman"/>
                <w:szCs w:val="20"/>
              </w:rPr>
              <w:t>(xv)</w:t>
            </w:r>
            <w:r w:rsidRPr="00A90C3B">
              <w:rPr>
                <w:rFonts w:eastAsia="Times New Roman"/>
                <w:szCs w:val="20"/>
              </w:rPr>
              <w:tab/>
              <w:t>The total capability of Resources available to provide the following combinations of Ancillary Services, based on the Resource telemetry from the QSE and capped by the limits of the Resource:</w:t>
            </w:r>
          </w:p>
          <w:p w14:paraId="6DB453C0" w14:textId="77777777" w:rsidR="00A90C3B" w:rsidRPr="00A90C3B" w:rsidRDefault="00A90C3B" w:rsidP="00A90C3B">
            <w:pPr>
              <w:spacing w:after="240"/>
              <w:ind w:left="2880" w:hanging="720"/>
              <w:rPr>
                <w:rFonts w:eastAsia="Times New Roman"/>
                <w:szCs w:val="20"/>
              </w:rPr>
            </w:pPr>
            <w:r w:rsidRPr="00A90C3B">
              <w:rPr>
                <w:rFonts w:eastAsia="Times New Roman"/>
                <w:szCs w:val="20"/>
              </w:rPr>
              <w:t>(A)</w:t>
            </w:r>
            <w:r w:rsidRPr="00A90C3B">
              <w:rPr>
                <w:rFonts w:eastAsia="Times New Roman"/>
                <w:szCs w:val="20"/>
              </w:rPr>
              <w:tab/>
              <w:t xml:space="preserve">Capacity to provide Reg-Up, RRS, or both, irrespective of whether it </w:t>
            </w:r>
            <w:proofErr w:type="gramStart"/>
            <w:r w:rsidRPr="00A90C3B">
              <w:rPr>
                <w:rFonts w:eastAsia="Times New Roman"/>
                <w:szCs w:val="20"/>
              </w:rPr>
              <w:t>is capable of providing</w:t>
            </w:r>
            <w:proofErr w:type="gramEnd"/>
            <w:r w:rsidRPr="00A90C3B">
              <w:rPr>
                <w:rFonts w:eastAsia="Times New Roman"/>
                <w:szCs w:val="20"/>
              </w:rPr>
              <w:t xml:space="preserve"> ECRS or Non-Spin;</w:t>
            </w:r>
          </w:p>
          <w:p w14:paraId="39FDDF51" w14:textId="23EAF4D4" w:rsidR="00A90C3B" w:rsidRPr="00A90C3B" w:rsidRDefault="00A90C3B" w:rsidP="00A90C3B">
            <w:pPr>
              <w:spacing w:after="240"/>
              <w:ind w:left="2880" w:hanging="720"/>
              <w:rPr>
                <w:rFonts w:eastAsia="Times New Roman"/>
              </w:rPr>
            </w:pPr>
            <w:r w:rsidRPr="4CD90589">
              <w:rPr>
                <w:rFonts w:eastAsia="Times New Roman"/>
              </w:rPr>
              <w:t>(B)</w:t>
            </w:r>
            <w:r>
              <w:tab/>
            </w:r>
            <w:r w:rsidRPr="4CD90589">
              <w:rPr>
                <w:rFonts w:eastAsia="Times New Roman"/>
              </w:rPr>
              <w:t>Capacity to provide Reg-Up, RRS, ECRS, or any combination</w:t>
            </w:r>
            <w:ins w:id="1052" w:author="ERCOT" w:date="2025-10-24T21:06:00Z">
              <w:r w:rsidR="3EEB2DE4" w:rsidRPr="4CD90589">
                <w:rPr>
                  <w:rFonts w:eastAsia="Times New Roman"/>
                </w:rPr>
                <w:t xml:space="preserve"> thereof</w:t>
              </w:r>
            </w:ins>
            <w:r w:rsidRPr="4CD90589">
              <w:rPr>
                <w:rFonts w:eastAsia="Times New Roman"/>
              </w:rPr>
              <w:t xml:space="preserve">, irrespective of whether it </w:t>
            </w:r>
            <w:proofErr w:type="gramStart"/>
            <w:r w:rsidRPr="4CD90589">
              <w:rPr>
                <w:rFonts w:eastAsia="Times New Roman"/>
              </w:rPr>
              <w:t>is capable of providing</w:t>
            </w:r>
            <w:proofErr w:type="gramEnd"/>
            <w:r w:rsidRPr="4CD90589">
              <w:rPr>
                <w:rFonts w:eastAsia="Times New Roman"/>
              </w:rPr>
              <w:t xml:space="preserve"> Non-Spin</w:t>
            </w:r>
            <w:ins w:id="1053" w:author="ERCOT" w:date="2025-09-18T20:04:00Z" w16du:dateUtc="2025-09-19T01:04:00Z">
              <w:r>
                <w:t xml:space="preserve"> or DRRS</w:t>
              </w:r>
            </w:ins>
            <w:r w:rsidRPr="4CD90589">
              <w:rPr>
                <w:rFonts w:eastAsia="Times New Roman"/>
              </w:rPr>
              <w:t>; and</w:t>
            </w:r>
          </w:p>
          <w:p w14:paraId="3AC03B35" w14:textId="191945A5" w:rsidR="00B448E8" w:rsidRDefault="00A90C3B" w:rsidP="00A90C3B">
            <w:pPr>
              <w:spacing w:after="240"/>
              <w:ind w:left="2880" w:hanging="720"/>
              <w:rPr>
                <w:ins w:id="1054" w:author="ERCOT" w:date="2025-11-04T13:45:00Z" w16du:dateUtc="2025-11-04T19:45:00Z"/>
                <w:rFonts w:eastAsia="Times New Roman"/>
              </w:rPr>
            </w:pPr>
            <w:r w:rsidRPr="4CD90589">
              <w:rPr>
                <w:rFonts w:eastAsia="Times New Roman"/>
              </w:rPr>
              <w:lastRenderedPageBreak/>
              <w:t>(C)</w:t>
            </w:r>
            <w:r>
              <w:tab/>
            </w:r>
            <w:r w:rsidRPr="4CD90589">
              <w:rPr>
                <w:rFonts w:eastAsia="Times New Roman"/>
                <w:color w:val="000000" w:themeColor="text1"/>
              </w:rPr>
              <w:t>Capacity to provide Reg-Up, RRS, ECRS, or Non-Spin</w:t>
            </w:r>
            <w:ins w:id="1055" w:author="ERCOT" w:date="2025-09-18T20:05:00Z" w16du:dateUtc="2025-09-19T01:05:00Z">
              <w:r>
                <w:t>,</w:t>
              </w:r>
            </w:ins>
            <w:r w:rsidRPr="4CD90589">
              <w:rPr>
                <w:rFonts w:eastAsia="Times New Roman"/>
                <w:color w:val="000000" w:themeColor="text1"/>
              </w:rPr>
              <w:t xml:space="preserve"> </w:t>
            </w:r>
            <w:ins w:id="1056" w:author="ERCOT" w:date="2025-11-04T13:44:00Z" w16du:dateUtc="2025-11-04T19:44:00Z">
              <w:r w:rsidR="002A2E13">
                <w:rPr>
                  <w:rFonts w:eastAsia="Times New Roman"/>
                  <w:color w:val="000000" w:themeColor="text1"/>
                </w:rPr>
                <w:t>or</w:t>
              </w:r>
            </w:ins>
            <w:del w:id="1057" w:author="ERCOT" w:date="2025-11-04T13:44:00Z" w16du:dateUtc="2025-11-04T19:44:00Z">
              <w:r w:rsidRPr="4CD90589" w:rsidDel="002A2E13">
                <w:rPr>
                  <w:rFonts w:eastAsia="Times New Roman"/>
                  <w:color w:val="000000" w:themeColor="text1"/>
                </w:rPr>
                <w:delText>in</w:delText>
              </w:r>
            </w:del>
            <w:r w:rsidRPr="4CD90589">
              <w:rPr>
                <w:rFonts w:eastAsia="Times New Roman"/>
                <w:color w:val="000000" w:themeColor="text1"/>
              </w:rPr>
              <w:t xml:space="preserve"> any combination</w:t>
            </w:r>
            <w:ins w:id="1058" w:author="ERCOT" w:date="2025-10-24T21:06:00Z">
              <w:r w:rsidR="3C28E3F7" w:rsidRPr="4CD90589">
                <w:rPr>
                  <w:rFonts w:eastAsia="Times New Roman"/>
                  <w:color w:val="000000" w:themeColor="text1"/>
                </w:rPr>
                <w:t xml:space="preserve"> thereof</w:t>
              </w:r>
            </w:ins>
            <w:ins w:id="1059" w:author="ERCOT" w:date="2025-11-04T13:44:00Z" w16du:dateUtc="2025-11-04T19:44:00Z">
              <w:r w:rsidR="00B448E8" w:rsidRPr="4CD90589">
                <w:rPr>
                  <w:rFonts w:eastAsia="Times New Roman"/>
                </w:rPr>
                <w:t xml:space="preserve">, irrespective of whether it </w:t>
              </w:r>
              <w:proofErr w:type="gramStart"/>
              <w:r w:rsidR="00B448E8" w:rsidRPr="4CD90589">
                <w:rPr>
                  <w:rFonts w:eastAsia="Times New Roman"/>
                </w:rPr>
                <w:t>is capable of providing</w:t>
              </w:r>
              <w:proofErr w:type="gramEnd"/>
              <w:r w:rsidR="00B448E8">
                <w:t xml:space="preserve"> DRRS</w:t>
              </w:r>
              <w:r w:rsidR="00B448E8" w:rsidRPr="4CD90589">
                <w:rPr>
                  <w:rFonts w:eastAsia="Times New Roman"/>
                </w:rPr>
                <w:t>;</w:t>
              </w:r>
              <w:r w:rsidR="00B448E8">
                <w:rPr>
                  <w:rFonts w:eastAsia="Times New Roman"/>
                </w:rPr>
                <w:t xml:space="preserve"> and</w:t>
              </w:r>
            </w:ins>
          </w:p>
          <w:p w14:paraId="5B6CF5EC" w14:textId="31C8D999" w:rsidR="00A90C3B" w:rsidRPr="00A90C3B" w:rsidRDefault="00B448E8" w:rsidP="00A90C3B">
            <w:pPr>
              <w:spacing w:after="240"/>
              <w:ind w:left="2880" w:hanging="720"/>
              <w:rPr>
                <w:rFonts w:eastAsia="Times New Roman"/>
              </w:rPr>
            </w:pPr>
            <w:ins w:id="1060" w:author="ERCOT" w:date="2025-11-04T13:45:00Z" w16du:dateUtc="2025-11-04T19:45:00Z">
              <w:r>
                <w:rPr>
                  <w:rFonts w:eastAsia="Times New Roman"/>
                </w:rPr>
                <w:t xml:space="preserve">(D)      </w:t>
              </w:r>
              <w:r w:rsidR="00FB64A1" w:rsidRPr="4CD90589">
                <w:rPr>
                  <w:rFonts w:eastAsia="Times New Roman"/>
                  <w:color w:val="000000" w:themeColor="text1"/>
                </w:rPr>
                <w:t>Capacity to provide Reg-Up, RRS, ECRS,</w:t>
              </w:r>
              <w:r w:rsidR="00FB64A1">
                <w:rPr>
                  <w:rFonts w:eastAsia="Times New Roman"/>
                  <w:color w:val="000000" w:themeColor="text1"/>
                </w:rPr>
                <w:t xml:space="preserve"> </w:t>
              </w:r>
              <w:r w:rsidR="00A90C3B" w:rsidRPr="4CD90589">
                <w:rPr>
                  <w:rFonts w:eastAsia="Times New Roman"/>
                  <w:color w:val="000000" w:themeColor="text1"/>
                </w:rPr>
                <w:t>Non-Spin,</w:t>
              </w:r>
              <w:r w:rsidR="00A90C3B">
                <w:rPr>
                  <w:rFonts w:eastAsia="Times New Roman"/>
                  <w:color w:val="000000" w:themeColor="text1"/>
                </w:rPr>
                <w:t xml:space="preserve"> or DRRS,</w:t>
              </w:r>
              <w:r w:rsidR="00A90C3B" w:rsidRPr="4CD90589">
                <w:rPr>
                  <w:rFonts w:eastAsia="Times New Roman"/>
                  <w:color w:val="000000" w:themeColor="text1"/>
                </w:rPr>
                <w:t xml:space="preserve"> in any combination</w:t>
              </w:r>
              <w:r w:rsidR="3C28E3F7" w:rsidRPr="4CD90589">
                <w:rPr>
                  <w:rFonts w:eastAsia="Times New Roman"/>
                  <w:color w:val="000000" w:themeColor="text1"/>
                </w:rPr>
                <w:t xml:space="preserve"> thereof</w:t>
              </w:r>
              <w:r w:rsidR="00FB64A1">
                <w:rPr>
                  <w:rFonts w:eastAsia="Times New Roman"/>
                  <w:color w:val="000000" w:themeColor="text1"/>
                </w:rPr>
                <w:t>.</w:t>
              </w:r>
            </w:ins>
            <w:del w:id="1061" w:author="ERCOT" w:date="2025-11-04T13:45:00Z" w16du:dateUtc="2025-11-04T19:45:00Z">
              <w:r w:rsidR="00A90C3B" w:rsidRPr="4CD90589">
                <w:rPr>
                  <w:rFonts w:eastAsia="Times New Roman"/>
                </w:rPr>
                <w:delText>;</w:delText>
              </w:r>
            </w:del>
          </w:p>
          <w:p w14:paraId="7E235438" w14:textId="0490F24B" w:rsidR="00A90C3B" w:rsidRPr="00A90C3B" w:rsidRDefault="00A90C3B" w:rsidP="00A90C3B">
            <w:pPr>
              <w:spacing w:after="240"/>
              <w:ind w:left="1440" w:hanging="720"/>
              <w:rPr>
                <w:rFonts w:eastAsia="Times New Roman"/>
                <w:szCs w:val="20"/>
              </w:rPr>
            </w:pPr>
            <w:r w:rsidRPr="00A90C3B">
              <w:rPr>
                <w:rFonts w:eastAsia="Times New Roman"/>
                <w:szCs w:val="20"/>
              </w:rPr>
              <w:t>(</w:t>
            </w:r>
            <w:ins w:id="1062" w:author="ERCOT" w:date="2025-09-18T20:07:00Z" w16du:dateUtc="2025-09-19T01:07:00Z">
              <w:r>
                <w:rPr>
                  <w:rFonts w:eastAsia="Times New Roman"/>
                  <w:szCs w:val="20"/>
                </w:rPr>
                <w:t>n</w:t>
              </w:r>
            </w:ins>
            <w:del w:id="1063" w:author="ERCOT" w:date="2025-09-18T20:07:00Z" w16du:dateUtc="2025-09-19T01:07:00Z">
              <w:r w:rsidRPr="00A90C3B" w:rsidDel="00A90C3B">
                <w:rPr>
                  <w:rFonts w:eastAsia="Times New Roman"/>
                  <w:szCs w:val="20"/>
                </w:rPr>
                <w:delText>m</w:delText>
              </w:r>
            </w:del>
            <w:r w:rsidRPr="00A90C3B">
              <w:rPr>
                <w:rFonts w:eastAsia="Times New Roman"/>
                <w:szCs w:val="20"/>
              </w:rPr>
              <w:t>)</w:t>
            </w:r>
            <w:r w:rsidRPr="00A90C3B">
              <w:rPr>
                <w:rFonts w:eastAsia="Times New Roman"/>
                <w:szCs w:val="20"/>
              </w:rPr>
              <w:tab/>
              <w:t>Aggregate telemetered HSL capacity for Resources with a telemetered Resource Status of EMR;</w:t>
            </w:r>
          </w:p>
          <w:p w14:paraId="2C62E15B" w14:textId="3C42DE98" w:rsidR="00A90C3B" w:rsidRPr="00A90C3B" w:rsidRDefault="00A90C3B" w:rsidP="00A90C3B">
            <w:pPr>
              <w:spacing w:after="240"/>
              <w:ind w:left="1440" w:hanging="720"/>
              <w:rPr>
                <w:rFonts w:eastAsia="Times New Roman"/>
                <w:szCs w:val="20"/>
              </w:rPr>
            </w:pPr>
            <w:r w:rsidRPr="00A90C3B">
              <w:rPr>
                <w:rFonts w:eastAsia="Times New Roman"/>
                <w:szCs w:val="20"/>
              </w:rPr>
              <w:t>(</w:t>
            </w:r>
            <w:ins w:id="1064" w:author="ERCOT" w:date="2025-09-18T20:07:00Z" w16du:dateUtc="2025-09-19T01:07:00Z">
              <w:r>
                <w:rPr>
                  <w:rFonts w:eastAsia="Times New Roman"/>
                  <w:szCs w:val="20"/>
                </w:rPr>
                <w:t>o</w:t>
              </w:r>
            </w:ins>
            <w:del w:id="1065" w:author="ERCOT" w:date="2025-09-18T20:07:00Z" w16du:dateUtc="2025-09-19T01:07:00Z">
              <w:r w:rsidRPr="00A90C3B" w:rsidDel="00A90C3B">
                <w:rPr>
                  <w:rFonts w:eastAsia="Times New Roman"/>
                  <w:szCs w:val="20"/>
                </w:rPr>
                <w:delText>n</w:delText>
              </w:r>
            </w:del>
            <w:r w:rsidRPr="00A90C3B">
              <w:rPr>
                <w:rFonts w:eastAsia="Times New Roman"/>
                <w:szCs w:val="20"/>
              </w:rPr>
              <w:t>)</w:t>
            </w:r>
            <w:r w:rsidRPr="00A90C3B">
              <w:rPr>
                <w:rFonts w:eastAsia="Times New Roman"/>
                <w:szCs w:val="20"/>
              </w:rPr>
              <w:tab/>
              <w:t>Aggregate telemetered HSL capacity for Resources with a telemetered Resource Status of OUT;</w:t>
            </w:r>
          </w:p>
          <w:p w14:paraId="686C2105" w14:textId="2586F399" w:rsidR="00A90C3B" w:rsidRPr="00A90C3B" w:rsidRDefault="00A90C3B" w:rsidP="00A90C3B">
            <w:pPr>
              <w:spacing w:after="240"/>
              <w:ind w:left="1440" w:hanging="720"/>
              <w:rPr>
                <w:rFonts w:eastAsia="Times New Roman"/>
                <w:szCs w:val="20"/>
              </w:rPr>
            </w:pPr>
            <w:r w:rsidRPr="00A90C3B">
              <w:rPr>
                <w:rFonts w:eastAsia="Times New Roman"/>
                <w:szCs w:val="20"/>
              </w:rPr>
              <w:t>(</w:t>
            </w:r>
            <w:ins w:id="1066" w:author="ERCOT" w:date="2025-09-18T20:07:00Z" w16du:dateUtc="2025-09-19T01:07:00Z">
              <w:r>
                <w:rPr>
                  <w:rFonts w:eastAsia="Times New Roman"/>
                  <w:szCs w:val="20"/>
                </w:rPr>
                <w:t>p</w:t>
              </w:r>
            </w:ins>
            <w:del w:id="1067" w:author="ERCOT" w:date="2025-09-18T20:07:00Z" w16du:dateUtc="2025-09-19T01:07:00Z">
              <w:r w:rsidRPr="00A90C3B" w:rsidDel="00A90C3B">
                <w:rPr>
                  <w:rFonts w:eastAsia="Times New Roman"/>
                  <w:szCs w:val="20"/>
                </w:rPr>
                <w:delText>o</w:delText>
              </w:r>
            </w:del>
            <w:r w:rsidRPr="00A90C3B">
              <w:rPr>
                <w:rFonts w:eastAsia="Times New Roman"/>
                <w:szCs w:val="20"/>
              </w:rPr>
              <w:t>)</w:t>
            </w:r>
            <w:r w:rsidRPr="00A90C3B">
              <w:rPr>
                <w:rFonts w:eastAsia="Times New Roman"/>
                <w:szCs w:val="20"/>
              </w:rPr>
              <w:tab/>
              <w:t>Aggregate net telemetered consumption for Resources with a telemetered Resource Status of OUTL; and</w:t>
            </w:r>
          </w:p>
          <w:p w14:paraId="173BA92A" w14:textId="52D2D58C" w:rsidR="00A90C3B" w:rsidRPr="00A90C3B" w:rsidRDefault="00A90C3B" w:rsidP="00A90C3B">
            <w:pPr>
              <w:spacing w:after="240"/>
              <w:ind w:left="1440" w:hanging="720"/>
              <w:rPr>
                <w:rFonts w:eastAsia="Times New Roman"/>
                <w:szCs w:val="20"/>
              </w:rPr>
            </w:pPr>
            <w:r w:rsidRPr="00A90C3B">
              <w:rPr>
                <w:rFonts w:eastAsia="Times New Roman"/>
                <w:szCs w:val="20"/>
              </w:rPr>
              <w:t>(</w:t>
            </w:r>
            <w:ins w:id="1068" w:author="ERCOT" w:date="2025-09-18T20:07:00Z" w16du:dateUtc="2025-09-19T01:07:00Z">
              <w:r>
                <w:rPr>
                  <w:rFonts w:eastAsia="Times New Roman"/>
                  <w:szCs w:val="20"/>
                </w:rPr>
                <w:t>q</w:t>
              </w:r>
            </w:ins>
            <w:del w:id="1069" w:author="ERCOT" w:date="2025-09-18T20:07:00Z" w16du:dateUtc="2025-09-19T01:07:00Z">
              <w:r w:rsidRPr="00A90C3B" w:rsidDel="00A90C3B">
                <w:rPr>
                  <w:rFonts w:eastAsia="Times New Roman"/>
                  <w:szCs w:val="20"/>
                </w:rPr>
                <w:delText>p</w:delText>
              </w:r>
            </w:del>
            <w:r w:rsidRPr="00A90C3B">
              <w:rPr>
                <w:rFonts w:eastAsia="Times New Roman"/>
                <w:szCs w:val="20"/>
              </w:rPr>
              <w:t>)</w:t>
            </w:r>
            <w:r w:rsidRPr="00A90C3B">
              <w:rPr>
                <w:rFonts w:eastAsia="Times New Roman"/>
                <w:szCs w:val="20"/>
              </w:rPr>
              <w:tab/>
              <w:t>The ERCOT-wide PRC calculated as follows:</w:t>
            </w:r>
          </w:p>
          <w:p w14:paraId="66D57CC2" w14:textId="77777777" w:rsidR="00A90C3B" w:rsidRPr="00A90C3B" w:rsidRDefault="00A90C3B" w:rsidP="00A90C3B">
            <w:pPr>
              <w:rPr>
                <w:rFonts w:eastAsia="Times New Roman"/>
                <w:b/>
                <w:position w:val="30"/>
                <w:sz w:val="20"/>
                <w:szCs w:val="20"/>
              </w:rPr>
            </w:pPr>
          </w:p>
          <w:p w14:paraId="272009C7" w14:textId="77777777" w:rsidR="00A90C3B" w:rsidRPr="00A90C3B" w:rsidRDefault="00A90C3B" w:rsidP="00A90C3B">
            <w:pPr>
              <w:rPr>
                <w:rFonts w:eastAsia="Times New Roman"/>
                <w:b/>
                <w:position w:val="30"/>
                <w:sz w:val="20"/>
                <w:szCs w:val="20"/>
              </w:rPr>
            </w:pPr>
          </w:p>
          <w:p w14:paraId="1323CEF8" w14:textId="77777777" w:rsidR="00A90C3B" w:rsidRPr="00A90C3B" w:rsidRDefault="00000000" w:rsidP="79C6FA9D">
            <w:pPr>
              <w:spacing w:after="240"/>
              <w:rPr>
                <w:rFonts w:eastAsia="Times New Roman"/>
                <w:b/>
                <w:bCs/>
                <w:position w:val="30"/>
                <w:sz w:val="20"/>
                <w:szCs w:val="20"/>
              </w:rPr>
            </w:pPr>
            <w:r>
              <w:rPr>
                <w:rFonts w:eastAsia="Times New Roman"/>
                <w:b/>
                <w:noProof/>
                <w:position w:val="30"/>
                <w:sz w:val="20"/>
                <w:szCs w:val="20"/>
              </w:rPr>
              <w:pict w14:anchorId="2E86D21E">
                <v:shape id="_x0000_s2462" type="#_x0000_t75" style="position:absolute;margin-left:33.75pt;margin-top:-42.55pt;width:67.75pt;height:109.9pt;z-index:251658262" fillcolor="red" strokecolor="red">
                  <v:fill opacity="13107f" color2="fill darken(118)" o:opacity2="13107f" rotate="t" method="linear sigma" focus="100%" type="gradient"/>
                  <v:imagedata r:id="rId102" o:title=""/>
                </v:shape>
              </w:pict>
            </w:r>
            <w:r w:rsidR="00A90C3B" w:rsidRPr="79C6FA9D">
              <w:rPr>
                <w:rFonts w:eastAsia="Times New Roman"/>
                <w:b/>
                <w:bCs/>
                <w:position w:val="30"/>
                <w:sz w:val="20"/>
                <w:szCs w:val="20"/>
              </w:rPr>
              <w:t>PRC</w:t>
            </w:r>
            <w:r w:rsidR="00A90C3B" w:rsidRPr="79C6FA9D">
              <w:rPr>
                <w:rFonts w:eastAsia="Times New Roman"/>
                <w:b/>
                <w:bCs/>
                <w:position w:val="30"/>
                <w:sz w:val="20"/>
                <w:szCs w:val="20"/>
                <w:vertAlign w:val="subscript"/>
              </w:rPr>
              <w:t>1</w:t>
            </w:r>
            <w:r w:rsidR="00A90C3B" w:rsidRPr="79C6FA9D">
              <w:rPr>
                <w:rFonts w:eastAsia="Times New Roman"/>
                <w:b/>
                <w:bCs/>
                <w:position w:val="30"/>
                <w:sz w:val="20"/>
                <w:szCs w:val="20"/>
              </w:rPr>
              <w:t xml:space="preserve"> =</w:t>
            </w:r>
            <w:r w:rsidR="00A90C3B" w:rsidRPr="00A90C3B">
              <w:rPr>
                <w:rFonts w:eastAsia="Times New Roman"/>
                <w:b/>
                <w:position w:val="30"/>
                <w:sz w:val="20"/>
                <w:szCs w:val="20"/>
              </w:rPr>
              <w:tab/>
            </w:r>
            <w:r w:rsidR="00A90C3B" w:rsidRPr="00A90C3B">
              <w:rPr>
                <w:rFonts w:eastAsia="Times New Roman"/>
                <w:b/>
                <w:position w:val="30"/>
                <w:sz w:val="20"/>
                <w:szCs w:val="20"/>
              </w:rPr>
              <w:tab/>
            </w:r>
            <w:r w:rsidR="00A90C3B" w:rsidRPr="00A90C3B">
              <w:rPr>
                <w:rFonts w:eastAsia="Times New Roman"/>
                <w:b/>
                <w:position w:val="30"/>
                <w:sz w:val="20"/>
                <w:szCs w:val="20"/>
              </w:rPr>
              <w:tab/>
            </w:r>
            <w:r w:rsidR="00A90C3B" w:rsidRPr="79C6FA9D">
              <w:rPr>
                <w:rFonts w:eastAsia="Times New Roman"/>
                <w:b/>
                <w:bCs/>
                <w:position w:val="30"/>
                <w:sz w:val="20"/>
                <w:szCs w:val="20"/>
              </w:rPr>
              <w:t>Min(Max((RDF*FRCHL – FRCO)</w:t>
            </w:r>
            <w:r w:rsidR="00A90C3B" w:rsidRPr="79C6FA9D">
              <w:rPr>
                <w:rFonts w:eastAsia="Times New Roman"/>
                <w:b/>
                <w:bCs/>
                <w:position w:val="30"/>
                <w:sz w:val="20"/>
                <w:szCs w:val="20"/>
                <w:vertAlign w:val="subscript"/>
              </w:rPr>
              <w:t>i</w:t>
            </w:r>
            <w:r w:rsidR="00A90C3B" w:rsidRPr="79C6FA9D">
              <w:rPr>
                <w:rFonts w:eastAsia="Times New Roman"/>
                <w:b/>
                <w:bCs/>
                <w:position w:val="30"/>
                <w:sz w:val="20"/>
                <w:szCs w:val="20"/>
              </w:rPr>
              <w:t xml:space="preserve"> , 0.0) , 0.2*RDF*</w:t>
            </w:r>
            <w:proofErr w:type="spellStart"/>
            <w:r w:rsidR="00A90C3B" w:rsidRPr="79C6FA9D">
              <w:rPr>
                <w:rFonts w:eastAsia="Times New Roman"/>
                <w:b/>
                <w:bCs/>
                <w:position w:val="30"/>
                <w:sz w:val="20"/>
                <w:szCs w:val="20"/>
              </w:rPr>
              <w:t>FRCHL</w:t>
            </w:r>
            <w:r w:rsidR="00A90C3B" w:rsidRPr="79C6FA9D">
              <w:rPr>
                <w:rFonts w:eastAsia="Times New Roman"/>
                <w:b/>
                <w:bCs/>
                <w:position w:val="30"/>
                <w:sz w:val="20"/>
                <w:szCs w:val="20"/>
                <w:vertAlign w:val="subscript"/>
              </w:rPr>
              <w:t>i</w:t>
            </w:r>
            <w:proofErr w:type="spellEnd"/>
            <w:r w:rsidR="00A90C3B" w:rsidRPr="79C6FA9D">
              <w:rPr>
                <w:rFonts w:eastAsia="Times New Roman"/>
                <w:b/>
                <w:bCs/>
                <w:position w:val="30"/>
                <w:sz w:val="20"/>
                <w:szCs w:val="20"/>
              </w:rPr>
              <w:t>),</w:t>
            </w:r>
          </w:p>
          <w:p w14:paraId="5FC7B1FF" w14:textId="77777777" w:rsidR="00A90C3B" w:rsidRPr="00A90C3B" w:rsidRDefault="00A90C3B" w:rsidP="00A90C3B">
            <w:pPr>
              <w:ind w:right="-1080"/>
              <w:rPr>
                <w:rFonts w:eastAsia="Times New Roman"/>
                <w:szCs w:val="20"/>
              </w:rPr>
            </w:pPr>
          </w:p>
          <w:p w14:paraId="0B045C6E" w14:textId="77777777" w:rsidR="00A90C3B" w:rsidRPr="00A90C3B" w:rsidRDefault="00A90C3B" w:rsidP="00A90C3B">
            <w:pPr>
              <w:ind w:right="-1080"/>
              <w:rPr>
                <w:rFonts w:eastAsia="Times New Roman"/>
                <w:szCs w:val="20"/>
              </w:rPr>
            </w:pPr>
          </w:p>
          <w:p w14:paraId="0F33450E" w14:textId="77777777" w:rsidR="00A90C3B" w:rsidRDefault="00A90C3B" w:rsidP="00A90C3B">
            <w:pPr>
              <w:ind w:right="-1080"/>
              <w:rPr>
                <w:rFonts w:eastAsia="Times New Roman"/>
                <w:szCs w:val="20"/>
              </w:rPr>
            </w:pPr>
          </w:p>
          <w:p w14:paraId="415AA4CE" w14:textId="0B59CDA7" w:rsidR="00A90C3B" w:rsidRPr="00A90C3B" w:rsidRDefault="00A90C3B" w:rsidP="00A90C3B">
            <w:pPr>
              <w:ind w:right="-1080"/>
              <w:rPr>
                <w:rFonts w:eastAsia="Times New Roman"/>
                <w:szCs w:val="20"/>
              </w:rPr>
            </w:pPr>
            <w:r w:rsidRPr="00A90C3B">
              <w:rPr>
                <w:rFonts w:eastAsia="Times New Roman"/>
                <w:szCs w:val="20"/>
              </w:rPr>
              <w:t>where the included On-Line Generation Resources do not include WGRs, nuclear Generation</w:t>
            </w:r>
          </w:p>
          <w:p w14:paraId="4D713931" w14:textId="77777777" w:rsidR="00A90C3B" w:rsidRPr="00A90C3B" w:rsidRDefault="00A90C3B" w:rsidP="00A90C3B">
            <w:pPr>
              <w:ind w:right="-1080"/>
              <w:rPr>
                <w:rFonts w:eastAsia="Times New Roman"/>
                <w:szCs w:val="20"/>
              </w:rPr>
            </w:pPr>
            <w:r w:rsidRPr="00A90C3B">
              <w:rPr>
                <w:rFonts w:eastAsia="Times New Roman"/>
                <w:szCs w:val="20"/>
              </w:rPr>
              <w:t xml:space="preserve">Resources, or Generation Resources with an output less than or equal to 95% of </w:t>
            </w:r>
            <w:proofErr w:type="gramStart"/>
            <w:r w:rsidRPr="00A90C3B">
              <w:rPr>
                <w:rFonts w:eastAsia="Times New Roman"/>
                <w:szCs w:val="20"/>
              </w:rPr>
              <w:t>telemetered</w:t>
            </w:r>
            <w:proofErr w:type="gramEnd"/>
            <w:r w:rsidRPr="00A90C3B">
              <w:rPr>
                <w:rFonts w:eastAsia="Times New Roman"/>
                <w:szCs w:val="20"/>
              </w:rPr>
              <w:t xml:space="preserve"> LSL or </w:t>
            </w:r>
          </w:p>
          <w:p w14:paraId="0BABFC26" w14:textId="77777777" w:rsidR="00A90C3B" w:rsidRPr="00A90C3B" w:rsidRDefault="00A90C3B" w:rsidP="00A90C3B">
            <w:pPr>
              <w:ind w:right="-1080"/>
              <w:rPr>
                <w:rFonts w:eastAsia="Times New Roman"/>
                <w:szCs w:val="20"/>
              </w:rPr>
            </w:pPr>
            <w:r w:rsidRPr="00A90C3B">
              <w:rPr>
                <w:rFonts w:eastAsia="Times New Roman"/>
                <w:szCs w:val="20"/>
              </w:rPr>
              <w:t>with a telemetered status of ONTEST, ONHOLD, STARTUP, or SHUTDOWN.</w:t>
            </w:r>
          </w:p>
          <w:p w14:paraId="5FF4EE22" w14:textId="77777777" w:rsidR="00A90C3B" w:rsidRPr="00A90C3B" w:rsidRDefault="00A90C3B" w:rsidP="00A90C3B">
            <w:pPr>
              <w:ind w:right="-1080"/>
              <w:rPr>
                <w:rFonts w:eastAsia="Times New Roman"/>
                <w:b/>
                <w:position w:val="30"/>
                <w:sz w:val="20"/>
                <w:szCs w:val="20"/>
              </w:rPr>
            </w:pPr>
            <w:r w:rsidRPr="00A90C3B">
              <w:rPr>
                <w:rFonts w:eastAsia="Times New Roman"/>
                <w:noProof/>
                <w:szCs w:val="20"/>
              </w:rPr>
              <mc:AlternateContent>
                <mc:Choice Requires="wpc">
                  <w:drawing>
                    <wp:anchor distT="0" distB="0" distL="114300" distR="114300" simplePos="0" relativeHeight="251658261" behindDoc="0" locked="0" layoutInCell="1" allowOverlap="1" wp14:anchorId="58BE708E" wp14:editId="1CF0E668">
                      <wp:simplePos x="0" y="0"/>
                      <wp:positionH relativeFrom="column">
                        <wp:posOffset>478047</wp:posOffset>
                      </wp:positionH>
                      <wp:positionV relativeFrom="paragraph">
                        <wp:posOffset>-71240</wp:posOffset>
                      </wp:positionV>
                      <wp:extent cx="761365" cy="1394460"/>
                      <wp:effectExtent l="1270" t="0" r="0" b="0"/>
                      <wp:wrapNone/>
                      <wp:docPr id="1521337854"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43559419"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739E69" w14:textId="77777777" w:rsidR="00A90C3B" w:rsidRDefault="00A90C3B" w:rsidP="00A90C3B">
                                    <w:r>
                                      <w:rPr>
                                        <w:rFonts w:ascii="Symbol" w:hAnsi="Symbol" w:cs="Symbol"/>
                                        <w:color w:val="000000"/>
                                        <w:sz w:val="32"/>
                                        <w:szCs w:val="32"/>
                                      </w:rPr>
                                      <w:t></w:t>
                                    </w:r>
                                  </w:p>
                                </w:txbxContent>
                              </wps:txbx>
                              <wps:bodyPr rot="0" vert="horz" wrap="square" lIns="0" tIns="0" rIns="0" bIns="0" anchor="t" anchorCtr="0" upright="1">
                                <a:noAutofit/>
                              </wps:bodyPr>
                            </wps:wsp>
                            <wps:wsp>
                              <wps:cNvPr id="1840492451"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90F8B1" w14:textId="77777777" w:rsidR="00A90C3B" w:rsidRDefault="00A90C3B" w:rsidP="00A90C3B">
                                    <w:r>
                                      <w:rPr>
                                        <w:rFonts w:ascii="Symbol" w:hAnsi="Symbol" w:cs="Symbol"/>
                                        <w:color w:val="000000"/>
                                      </w:rPr>
                                      <w:t></w:t>
                                    </w:r>
                                  </w:p>
                                </w:txbxContent>
                              </wps:txbx>
                              <wps:bodyPr rot="0" vert="horz" wrap="none" lIns="0" tIns="0" rIns="0" bIns="0" anchor="t" anchorCtr="0" upright="1">
                                <a:spAutoFit/>
                              </wps:bodyPr>
                            </wps:wsp>
                            <wps:wsp>
                              <wps:cNvPr id="534424028"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149E8" w14:textId="77777777" w:rsidR="00A90C3B" w:rsidRDefault="00A90C3B" w:rsidP="00A90C3B">
                                    <w:r>
                                      <w:rPr>
                                        <w:b/>
                                        <w:bCs/>
                                        <w:i/>
                                        <w:iCs/>
                                        <w:color w:val="000000"/>
                                      </w:rPr>
                                      <w:t>WGRs</w:t>
                                    </w:r>
                                  </w:p>
                                </w:txbxContent>
                              </wps:txbx>
                              <wps:bodyPr rot="0" vert="horz" wrap="none" lIns="0" tIns="0" rIns="0" bIns="0" anchor="t" anchorCtr="0" upright="1">
                                <a:spAutoFit/>
                              </wps:bodyPr>
                            </wps:wsp>
                            <wps:wsp>
                              <wps:cNvPr id="1605698808"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9D3E8C" w14:textId="77777777" w:rsidR="00A90C3B" w:rsidRDefault="00A90C3B" w:rsidP="00A90C3B">
                                    <w:r>
                                      <w:rPr>
                                        <w:b/>
                                        <w:bCs/>
                                        <w:i/>
                                        <w:iCs/>
                                        <w:color w:val="000000"/>
                                      </w:rPr>
                                      <w:t>online</w:t>
                                    </w:r>
                                  </w:p>
                                </w:txbxContent>
                              </wps:txbx>
                              <wps:bodyPr rot="0" vert="horz" wrap="none" lIns="0" tIns="0" rIns="0" bIns="0" anchor="t" anchorCtr="0" upright="1">
                                <a:spAutoFit/>
                              </wps:bodyPr>
                            </wps:wsp>
                            <wps:wsp>
                              <wps:cNvPr id="955188895"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753EAD" w14:textId="77777777" w:rsidR="00A90C3B" w:rsidRDefault="00A90C3B" w:rsidP="00A90C3B">
                                    <w:r>
                                      <w:rPr>
                                        <w:b/>
                                        <w:bCs/>
                                        <w:i/>
                                        <w:iCs/>
                                        <w:color w:val="000000"/>
                                      </w:rPr>
                                      <w:t>All</w:t>
                                    </w:r>
                                  </w:p>
                                </w:txbxContent>
                              </wps:txbx>
                              <wps:bodyPr rot="0" vert="horz" wrap="none" lIns="0" tIns="0" rIns="0" bIns="0" anchor="t" anchorCtr="0" upright="1">
                                <a:spAutoFit/>
                              </wps:bodyPr>
                            </wps:wsp>
                            <wps:wsp>
                              <wps:cNvPr id="848227750"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F24712" w14:textId="77777777" w:rsidR="00A90C3B" w:rsidRDefault="00A90C3B" w:rsidP="00A90C3B">
                                    <w:r>
                                      <w:rPr>
                                        <w:b/>
                                        <w:bCs/>
                                        <w:i/>
                                        <w:iCs/>
                                        <w:color w:val="000000"/>
                                      </w:rPr>
                                      <w:t>WGR</w:t>
                                    </w:r>
                                  </w:p>
                                </w:txbxContent>
                              </wps:txbx>
                              <wps:bodyPr rot="0" vert="horz" wrap="none" lIns="0" tIns="0" rIns="0" bIns="0" anchor="t" anchorCtr="0" upright="1">
                                <a:spAutoFit/>
                              </wps:bodyPr>
                            </wps:wsp>
                            <wps:wsp>
                              <wps:cNvPr id="876309837"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9D374F" w14:textId="77777777" w:rsidR="00A90C3B" w:rsidRDefault="00A90C3B" w:rsidP="00A90C3B">
                                    <w:r>
                                      <w:rPr>
                                        <w:b/>
                                        <w:bCs/>
                                        <w:i/>
                                        <w:iCs/>
                                        <w:color w:val="000000"/>
                                      </w:rPr>
                                      <w:t>online</w:t>
                                    </w:r>
                                  </w:p>
                                </w:txbxContent>
                              </wps:txbx>
                              <wps:bodyPr rot="0" vert="horz" wrap="none" lIns="0" tIns="0" rIns="0" bIns="0" anchor="t" anchorCtr="0" upright="1">
                                <a:spAutoFit/>
                              </wps:bodyPr>
                            </wps:wsp>
                            <wps:wsp>
                              <wps:cNvPr id="1506118203"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FAD44" w14:textId="77777777" w:rsidR="00A90C3B" w:rsidRDefault="00A90C3B" w:rsidP="00A90C3B">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8BE708E" id="Canvas 111" o:spid="_x0000_s1102" editas="canvas" style="position:absolute;margin-left:37.65pt;margin-top:-5.6pt;width:59.95pt;height:109.8pt;z-index:251658261"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">
                      <v:shape id="_x0000_s1103" type="#_x0000_t75" style="position:absolute;width:7613;height:13944;visibility:visible;mso-wrap-style:square">
                        <v:fill o:detectmouseclick="t"/>
                        <v:path o:connecttype="none"/>
                      </v:shape>
                      <v:rect id="Rectangle 107" o:spid="_x0000_s1104"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" filled="f" stroked="f">
                        <v:textbox inset="0,0,0,0">
                          <w:txbxContent>
                            <w:p w14:paraId="4C739E69" w14:textId="77777777" w:rsidR="00A90C3B" w:rsidRDefault="00A90C3B" w:rsidP="00A90C3B">
                              <w:r>
                                <w:rPr>
                                  <w:rFonts w:ascii="Symbol" w:hAnsi="Symbol" w:cs="Symbol"/>
                                  <w:color w:val="000000"/>
                                  <w:sz w:val="32"/>
                                  <w:szCs w:val="32"/>
                                </w:rPr>
                                <w:t></w:t>
                              </w:r>
                            </w:p>
                          </w:txbxContent>
                        </v:textbox>
                      </v:rect>
                      <v:rect id="Rectangle 108" o:spid="_x0000_s1105"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" filled="f" stroked="f">
                        <v:textbox style="mso-fit-shape-to-text:t" inset="0,0,0,0">
                          <w:txbxContent>
                            <w:p w14:paraId="0A90F8B1" w14:textId="77777777" w:rsidR="00A90C3B" w:rsidRDefault="00A90C3B" w:rsidP="00A90C3B">
                              <w:r>
                                <w:rPr>
                                  <w:rFonts w:ascii="Symbol" w:hAnsi="Symbol" w:cs="Symbol"/>
                                  <w:color w:val="000000"/>
                                </w:rPr>
                                <w:t></w:t>
                              </w:r>
                            </w:p>
                          </w:txbxContent>
                        </v:textbox>
                      </v:rect>
                      <v:rect id="Rectangle 109" o:spid="_x0000_s1106"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" filled="f" stroked="f">
                        <v:textbox style="mso-fit-shape-to-text:t" inset="0,0,0,0">
                          <w:txbxContent>
                            <w:p w14:paraId="76A149E8" w14:textId="77777777" w:rsidR="00A90C3B" w:rsidRDefault="00A90C3B" w:rsidP="00A90C3B">
                              <w:r>
                                <w:rPr>
                                  <w:b/>
                                  <w:bCs/>
                                  <w:i/>
                                  <w:iCs/>
                                  <w:color w:val="000000"/>
                                </w:rPr>
                                <w:t>WGRs</w:t>
                              </w:r>
                            </w:p>
                          </w:txbxContent>
                        </v:textbox>
                      </v:rect>
                      <v:rect id="Rectangle 110" o:spid="_x0000_s1107"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" filled="f" stroked="f">
                        <v:textbox style="mso-fit-shape-to-text:t" inset="0,0,0,0">
                          <w:txbxContent>
                            <w:p w14:paraId="249D3E8C" w14:textId="77777777" w:rsidR="00A90C3B" w:rsidRDefault="00A90C3B" w:rsidP="00A90C3B">
                              <w:r>
                                <w:rPr>
                                  <w:b/>
                                  <w:bCs/>
                                  <w:i/>
                                  <w:iCs/>
                                  <w:color w:val="000000"/>
                                </w:rPr>
                                <w:t>online</w:t>
                              </w:r>
                            </w:p>
                          </w:txbxContent>
                        </v:textbox>
                      </v:rect>
                      <v:rect id="Rectangle 111" o:spid="_x0000_s1108"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" filled="f" stroked="f">
                        <v:textbox style="mso-fit-shape-to-text:t" inset="0,0,0,0">
                          <w:txbxContent>
                            <w:p w14:paraId="3F753EAD" w14:textId="77777777" w:rsidR="00A90C3B" w:rsidRDefault="00A90C3B" w:rsidP="00A90C3B">
                              <w:r>
                                <w:rPr>
                                  <w:b/>
                                  <w:bCs/>
                                  <w:i/>
                                  <w:iCs/>
                                  <w:color w:val="000000"/>
                                </w:rPr>
                                <w:t>All</w:t>
                              </w:r>
                            </w:p>
                          </w:txbxContent>
                        </v:textbox>
                      </v:rect>
                      <v:rect id="Rectangle 112" o:spid="_x0000_s1109"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" filled="f" stroked="f">
                        <v:textbox style="mso-fit-shape-to-text:t" inset="0,0,0,0">
                          <w:txbxContent>
                            <w:p w14:paraId="0FF24712" w14:textId="77777777" w:rsidR="00A90C3B" w:rsidRDefault="00A90C3B" w:rsidP="00A90C3B">
                              <w:r>
                                <w:rPr>
                                  <w:b/>
                                  <w:bCs/>
                                  <w:i/>
                                  <w:iCs/>
                                  <w:color w:val="000000"/>
                                </w:rPr>
                                <w:t>WGR</w:t>
                              </w:r>
                            </w:p>
                          </w:txbxContent>
                        </v:textbox>
                      </v:rect>
                      <v:rect id="Rectangle 113" o:spid="_x0000_s1110"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" filled="f" stroked="f">
                        <v:textbox style="mso-fit-shape-to-text:t" inset="0,0,0,0">
                          <w:txbxContent>
                            <w:p w14:paraId="5C9D374F" w14:textId="77777777" w:rsidR="00A90C3B" w:rsidRDefault="00A90C3B" w:rsidP="00A90C3B">
                              <w:r>
                                <w:rPr>
                                  <w:b/>
                                  <w:bCs/>
                                  <w:i/>
                                  <w:iCs/>
                                  <w:color w:val="000000"/>
                                </w:rPr>
                                <w:t>online</w:t>
                              </w:r>
                            </w:p>
                          </w:txbxContent>
                        </v:textbox>
                      </v:rect>
                      <v:rect id="Rectangle 114" o:spid="_x0000_s1111"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" filled="f" stroked="f">
                        <v:textbox style="mso-fit-shape-to-text:t" inset="0,0,0,0">
                          <w:txbxContent>
                            <w:p w14:paraId="165FAD44" w14:textId="77777777" w:rsidR="00A90C3B" w:rsidRDefault="00A90C3B" w:rsidP="00A90C3B">
                              <w:r>
                                <w:rPr>
                                  <w:b/>
                                  <w:bCs/>
                                  <w:i/>
                                  <w:iCs/>
                                  <w:color w:val="000000"/>
                                </w:rPr>
                                <w:t>i</w:t>
                              </w:r>
                            </w:p>
                          </w:txbxContent>
                        </v:textbox>
                      </v:rect>
                    </v:group>
                  </w:pict>
                </mc:Fallback>
              </mc:AlternateContent>
            </w:r>
          </w:p>
          <w:p w14:paraId="76B79902" w14:textId="77777777" w:rsidR="00A90C3B" w:rsidRDefault="00A90C3B" w:rsidP="00A90C3B">
            <w:pPr>
              <w:rPr>
                <w:rFonts w:eastAsia="Times New Roman"/>
                <w:b/>
                <w:position w:val="30"/>
                <w:sz w:val="20"/>
                <w:szCs w:val="20"/>
              </w:rPr>
            </w:pPr>
          </w:p>
          <w:p w14:paraId="52606E42" w14:textId="6456F310" w:rsidR="00A90C3B" w:rsidRPr="00A90C3B" w:rsidRDefault="00A90C3B" w:rsidP="00A90C3B">
            <w:pPr>
              <w:rPr>
                <w:rFonts w:eastAsia="Times New Roman"/>
                <w:b/>
                <w:position w:val="30"/>
                <w:sz w:val="20"/>
                <w:szCs w:val="20"/>
              </w:rPr>
            </w:pPr>
            <w:r w:rsidRPr="00A90C3B">
              <w:rPr>
                <w:rFonts w:eastAsia="Times New Roman"/>
                <w:b/>
                <w:position w:val="30"/>
                <w:sz w:val="20"/>
                <w:szCs w:val="20"/>
              </w:rPr>
              <w:t>PRC</w:t>
            </w:r>
            <w:r w:rsidRPr="00A90C3B">
              <w:rPr>
                <w:rFonts w:eastAsia="Times New Roman"/>
                <w:b/>
                <w:position w:val="30"/>
                <w:sz w:val="20"/>
                <w:szCs w:val="20"/>
                <w:vertAlign w:val="subscript"/>
              </w:rPr>
              <w:t>2</w:t>
            </w:r>
            <w:r w:rsidRPr="00A90C3B">
              <w:rPr>
                <w:rFonts w:eastAsia="Times New Roman"/>
                <w:b/>
                <w:position w:val="30"/>
                <w:sz w:val="20"/>
                <w:szCs w:val="20"/>
              </w:rPr>
              <w:t xml:space="preserve"> =</w:t>
            </w:r>
            <w:r w:rsidRPr="00A90C3B">
              <w:rPr>
                <w:rFonts w:eastAsia="Times New Roman"/>
                <w:b/>
                <w:position w:val="30"/>
                <w:sz w:val="20"/>
                <w:szCs w:val="20"/>
              </w:rPr>
              <w:tab/>
            </w:r>
            <w:r w:rsidRPr="00A90C3B">
              <w:rPr>
                <w:rFonts w:eastAsia="Times New Roman"/>
                <w:b/>
                <w:position w:val="30"/>
                <w:sz w:val="20"/>
                <w:szCs w:val="20"/>
              </w:rPr>
              <w:tab/>
            </w:r>
            <w:r w:rsidRPr="00A90C3B">
              <w:rPr>
                <w:rFonts w:eastAsia="Times New Roman"/>
                <w:b/>
                <w:position w:val="30"/>
                <w:sz w:val="20"/>
                <w:szCs w:val="20"/>
              </w:rPr>
              <w:tab/>
              <w:t>Min(Max((RDF</w:t>
            </w:r>
            <w:r w:rsidRPr="00A90C3B">
              <w:rPr>
                <w:rFonts w:eastAsia="Times New Roman"/>
                <w:b/>
                <w:position w:val="30"/>
                <w:sz w:val="20"/>
                <w:szCs w:val="20"/>
                <w:vertAlign w:val="subscript"/>
              </w:rPr>
              <w:t>W</w:t>
            </w:r>
            <w:r w:rsidRPr="00A90C3B">
              <w:rPr>
                <w:rFonts w:eastAsia="Times New Roman"/>
                <w:b/>
                <w:position w:val="30"/>
                <w:sz w:val="20"/>
                <w:szCs w:val="20"/>
              </w:rPr>
              <w:t>*HSL – Actual Net Telemetered Output)</w:t>
            </w:r>
            <w:r w:rsidRPr="00A90C3B">
              <w:rPr>
                <w:rFonts w:eastAsia="Times New Roman"/>
                <w:b/>
                <w:position w:val="30"/>
                <w:sz w:val="20"/>
                <w:szCs w:val="20"/>
                <w:vertAlign w:val="subscript"/>
              </w:rPr>
              <w:t>i</w:t>
            </w:r>
            <w:r w:rsidRPr="00A90C3B">
              <w:rPr>
                <w:rFonts w:eastAsia="Times New Roman"/>
                <w:b/>
                <w:position w:val="30"/>
                <w:sz w:val="20"/>
                <w:szCs w:val="20"/>
              </w:rPr>
              <w:t xml:space="preserve"> , 0.0) , </w:t>
            </w:r>
            <w:r w:rsidRPr="00A90C3B">
              <w:rPr>
                <w:rFonts w:eastAsia="Times New Roman"/>
                <w:b/>
                <w:position w:val="30"/>
                <w:sz w:val="20"/>
                <w:szCs w:val="20"/>
              </w:rPr>
              <w:tab/>
            </w:r>
            <w:r w:rsidRPr="00A90C3B">
              <w:rPr>
                <w:rFonts w:eastAsia="Times New Roman"/>
                <w:b/>
                <w:position w:val="30"/>
                <w:sz w:val="20"/>
                <w:szCs w:val="20"/>
              </w:rPr>
              <w:tab/>
            </w:r>
            <w:r w:rsidRPr="00A90C3B">
              <w:rPr>
                <w:rFonts w:eastAsia="Times New Roman"/>
                <w:b/>
                <w:position w:val="30"/>
                <w:sz w:val="20"/>
                <w:szCs w:val="20"/>
              </w:rPr>
              <w:tab/>
            </w:r>
            <w:r w:rsidRPr="00A90C3B">
              <w:rPr>
                <w:rFonts w:eastAsia="Times New Roman"/>
                <w:b/>
                <w:position w:val="30"/>
                <w:sz w:val="20"/>
                <w:szCs w:val="20"/>
              </w:rPr>
              <w:tab/>
            </w:r>
            <w:r w:rsidRPr="00A90C3B">
              <w:rPr>
                <w:rFonts w:eastAsia="Times New Roman"/>
                <w:b/>
                <w:position w:val="30"/>
                <w:sz w:val="20"/>
                <w:szCs w:val="20"/>
              </w:rPr>
              <w:tab/>
              <w:t>0.2*RDF</w:t>
            </w:r>
            <w:r w:rsidRPr="00A90C3B">
              <w:rPr>
                <w:rFonts w:eastAsia="Times New Roman"/>
                <w:b/>
                <w:position w:val="30"/>
                <w:sz w:val="20"/>
                <w:szCs w:val="20"/>
                <w:vertAlign w:val="subscript"/>
              </w:rPr>
              <w:t>W</w:t>
            </w:r>
            <w:r w:rsidRPr="00A90C3B">
              <w:rPr>
                <w:rFonts w:eastAsia="Times New Roman"/>
                <w:b/>
                <w:position w:val="30"/>
                <w:sz w:val="20"/>
                <w:szCs w:val="20"/>
              </w:rPr>
              <w:t>*</w:t>
            </w:r>
            <w:proofErr w:type="spellStart"/>
            <w:r w:rsidRPr="00A90C3B">
              <w:rPr>
                <w:rFonts w:eastAsia="Times New Roman"/>
                <w:b/>
                <w:position w:val="30"/>
                <w:sz w:val="20"/>
                <w:szCs w:val="20"/>
              </w:rPr>
              <w:t>HSL</w:t>
            </w:r>
            <w:r w:rsidRPr="00A90C3B">
              <w:rPr>
                <w:rFonts w:eastAsia="Times New Roman"/>
                <w:b/>
                <w:position w:val="30"/>
                <w:sz w:val="20"/>
                <w:szCs w:val="20"/>
                <w:vertAlign w:val="subscript"/>
              </w:rPr>
              <w:t>i</w:t>
            </w:r>
            <w:proofErr w:type="spellEnd"/>
            <w:r w:rsidRPr="00A90C3B">
              <w:rPr>
                <w:rFonts w:eastAsia="Times New Roman"/>
                <w:b/>
                <w:position w:val="30"/>
                <w:sz w:val="20"/>
                <w:szCs w:val="20"/>
              </w:rPr>
              <w:t>),</w:t>
            </w:r>
          </w:p>
          <w:p w14:paraId="5872C6FF" w14:textId="77777777" w:rsidR="00A90C3B" w:rsidRPr="00A90C3B" w:rsidRDefault="00A90C3B" w:rsidP="00A90C3B">
            <w:pPr>
              <w:ind w:right="-1080" w:hanging="1080"/>
              <w:rPr>
                <w:rFonts w:eastAsia="Times New Roman"/>
                <w:b/>
                <w:position w:val="30"/>
                <w:szCs w:val="20"/>
              </w:rPr>
            </w:pPr>
          </w:p>
          <w:p w14:paraId="4649097D" w14:textId="77777777" w:rsidR="00A90C3B" w:rsidRPr="00A90C3B" w:rsidRDefault="00A90C3B" w:rsidP="00A90C3B">
            <w:pPr>
              <w:spacing w:before="120"/>
              <w:rPr>
                <w:rFonts w:eastAsia="Times New Roman"/>
                <w:szCs w:val="20"/>
              </w:rPr>
            </w:pPr>
            <w:r w:rsidRPr="00A90C3B">
              <w:rPr>
                <w:rFonts w:eastAsia="Times New Roman"/>
                <w:szCs w:val="20"/>
              </w:rPr>
              <w:t>where the included On-Line WGRs only include WGRs that are Primary Frequency Response-capable.</w:t>
            </w:r>
          </w:p>
          <w:p w14:paraId="7AFDECFA" w14:textId="77777777" w:rsidR="00A90C3B" w:rsidRPr="00A90C3B" w:rsidRDefault="00000000" w:rsidP="79C6FA9D">
            <w:pPr>
              <w:ind w:left="2160" w:hanging="2160"/>
              <w:rPr>
                <w:rFonts w:eastAsia="Times New Roman"/>
                <w:b/>
                <w:bCs/>
                <w:position w:val="30"/>
                <w:sz w:val="20"/>
                <w:szCs w:val="20"/>
              </w:rPr>
            </w:pPr>
            <w:r>
              <w:rPr>
                <w:rFonts w:eastAsia="Times New Roman"/>
                <w:b/>
                <w:noProof/>
                <w:position w:val="30"/>
                <w:sz w:val="20"/>
                <w:szCs w:val="20"/>
              </w:rPr>
              <w:pict w14:anchorId="0537A0CB">
                <v:shape id="_x0000_s2463" type="#_x0000_t75" style="position:absolute;left:0;text-align:left;margin-left:34.1pt;margin-top:-1.7pt;width:67.85pt;height:110.1pt;z-index:251658263" fillcolor="red" strokecolor="red">
                  <v:fill opacity="13107f" color2="fill darken(118)" o:opacity2="13107f" rotate="t" method="linear sigma" focus="100%" type="gradient"/>
                  <v:imagedata r:id="rId102" o:title=""/>
                </v:shape>
              </w:pict>
            </w:r>
            <w:r w:rsidR="00A90C3B" w:rsidRPr="79C6FA9D">
              <w:rPr>
                <w:rFonts w:eastAsia="Times New Roman"/>
                <w:b/>
                <w:bCs/>
                <w:position w:val="30"/>
                <w:sz w:val="20"/>
                <w:szCs w:val="20"/>
              </w:rPr>
              <w:t>PRC</w:t>
            </w:r>
            <w:r w:rsidR="00A90C3B" w:rsidRPr="79C6FA9D">
              <w:rPr>
                <w:rFonts w:eastAsia="Times New Roman"/>
                <w:b/>
                <w:bCs/>
                <w:position w:val="30"/>
                <w:sz w:val="20"/>
                <w:szCs w:val="20"/>
                <w:vertAlign w:val="subscript"/>
              </w:rPr>
              <w:t>3</w:t>
            </w:r>
            <w:r w:rsidR="00A90C3B" w:rsidRPr="79C6FA9D">
              <w:rPr>
                <w:rFonts w:eastAsia="Times New Roman"/>
                <w:b/>
                <w:bCs/>
                <w:position w:val="30"/>
                <w:sz w:val="20"/>
                <w:szCs w:val="20"/>
              </w:rPr>
              <w:t xml:space="preserve"> =</w:t>
            </w:r>
            <w:r w:rsidR="00A90C3B" w:rsidRPr="00A90C3B">
              <w:rPr>
                <w:rFonts w:eastAsia="Times New Roman"/>
                <w:b/>
                <w:position w:val="30"/>
                <w:sz w:val="20"/>
                <w:szCs w:val="20"/>
              </w:rPr>
              <w:tab/>
            </w:r>
            <w:r w:rsidR="00A90C3B" w:rsidRPr="79C6FA9D">
              <w:rPr>
                <w:rFonts w:eastAsia="Times New Roman"/>
                <w:b/>
                <w:bCs/>
                <w:position w:val="30"/>
                <w:sz w:val="20"/>
                <w:szCs w:val="20"/>
              </w:rPr>
              <w:t>((Synchronous condenser output)</w:t>
            </w:r>
            <w:r w:rsidR="00A90C3B" w:rsidRPr="79C6FA9D">
              <w:rPr>
                <w:rFonts w:eastAsia="Times New Roman"/>
                <w:b/>
                <w:bCs/>
                <w:position w:val="30"/>
                <w:sz w:val="20"/>
                <w:szCs w:val="20"/>
                <w:vertAlign w:val="subscript"/>
              </w:rPr>
              <w:t>i</w:t>
            </w:r>
            <w:r w:rsidR="00A90C3B" w:rsidRPr="79C6FA9D">
              <w:rPr>
                <w:rFonts w:eastAsia="Times New Roman"/>
                <w:b/>
                <w:bCs/>
                <w:position w:val="30"/>
                <w:sz w:val="20"/>
                <w:szCs w:val="20"/>
              </w:rPr>
              <w:t xml:space="preserve"> as qualified by item (8) of Operating Guide Section 2.3.1.2, Additional Operational Details for Responsive Reserve and ERCOT </w:t>
            </w:r>
            <w:proofErr w:type="gramStart"/>
            <w:r w:rsidR="00A90C3B" w:rsidRPr="79C6FA9D">
              <w:rPr>
                <w:rFonts w:eastAsia="Times New Roman"/>
                <w:b/>
                <w:bCs/>
                <w:position w:val="30"/>
                <w:sz w:val="20"/>
                <w:szCs w:val="20"/>
              </w:rPr>
              <w:t>Contingency Reserve</w:t>
            </w:r>
            <w:proofErr w:type="gramEnd"/>
            <w:r w:rsidR="00A90C3B" w:rsidRPr="79C6FA9D">
              <w:rPr>
                <w:rFonts w:eastAsia="Times New Roman"/>
                <w:b/>
                <w:bCs/>
                <w:position w:val="30"/>
                <w:sz w:val="20"/>
                <w:szCs w:val="20"/>
              </w:rPr>
              <w:t xml:space="preserve"> Service Providers))</w:t>
            </w:r>
          </w:p>
          <w:p w14:paraId="7A793A96" w14:textId="77777777" w:rsidR="00A90C3B" w:rsidRPr="00A90C3B" w:rsidRDefault="00A90C3B" w:rsidP="00A90C3B">
            <w:pPr>
              <w:tabs>
                <w:tab w:val="left" w:pos="2160"/>
              </w:tabs>
              <w:spacing w:before="480"/>
              <w:ind w:left="2160" w:hanging="2160"/>
              <w:rPr>
                <w:rFonts w:eastAsia="Times New Roman"/>
                <w:b/>
                <w:position w:val="30"/>
                <w:sz w:val="20"/>
                <w:szCs w:val="20"/>
              </w:rPr>
            </w:pPr>
          </w:p>
          <w:p w14:paraId="17C991CB" w14:textId="77777777" w:rsidR="00A90C3B" w:rsidRPr="00A90C3B" w:rsidRDefault="00A90C3B" w:rsidP="00A90C3B">
            <w:pPr>
              <w:tabs>
                <w:tab w:val="left" w:pos="2160"/>
              </w:tabs>
              <w:spacing w:before="480"/>
              <w:ind w:left="2160" w:hanging="2160"/>
              <w:rPr>
                <w:rFonts w:eastAsia="Times New Roman"/>
                <w:b/>
                <w:position w:val="30"/>
                <w:sz w:val="20"/>
                <w:szCs w:val="20"/>
                <w:vertAlign w:val="subscript"/>
              </w:rPr>
            </w:pPr>
            <w:r w:rsidRPr="00A90C3B">
              <w:rPr>
                <w:rFonts w:eastAsia="Times New Roman"/>
                <w:noProof/>
                <w:szCs w:val="20"/>
              </w:rPr>
              <mc:AlternateContent>
                <mc:Choice Requires="wpc">
                  <w:drawing>
                    <wp:anchor distT="0" distB="0" distL="114300" distR="114300" simplePos="0" relativeHeight="251658264" behindDoc="0" locked="0" layoutInCell="1" allowOverlap="1" wp14:anchorId="60C3F00E" wp14:editId="57DD45D7">
                      <wp:simplePos x="0" y="0"/>
                      <wp:positionH relativeFrom="column">
                        <wp:posOffset>483870</wp:posOffset>
                      </wp:positionH>
                      <wp:positionV relativeFrom="paragraph">
                        <wp:posOffset>43815</wp:posOffset>
                      </wp:positionV>
                      <wp:extent cx="721360" cy="1369060"/>
                      <wp:effectExtent l="0" t="0" r="4445" b="0"/>
                      <wp:wrapNone/>
                      <wp:docPr id="92833239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06481406"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86BBD4" w14:textId="77777777" w:rsidR="00A90C3B" w:rsidRPr="00B074A0" w:rsidRDefault="00A90C3B" w:rsidP="00A90C3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56479821"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E0A1B7" w14:textId="77777777" w:rsidR="00A90C3B" w:rsidRDefault="00A90C3B" w:rsidP="00A90C3B">
                                    <w:r>
                                      <w:rPr>
                                        <w:rFonts w:ascii="Symbol" w:hAnsi="Symbol" w:cs="Symbol"/>
                                        <w:color w:val="000000"/>
                                      </w:rPr>
                                      <w:t></w:t>
                                    </w:r>
                                  </w:p>
                                </w:txbxContent>
                              </wps:txbx>
                              <wps:bodyPr rot="0" vert="horz" wrap="none" lIns="0" tIns="0" rIns="0" bIns="0" anchor="t" anchorCtr="0" upright="1">
                                <a:spAutoFit/>
                              </wps:bodyPr>
                            </wps:wsp>
                            <wps:wsp>
                              <wps:cNvPr id="1022606720"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A899F6" w14:textId="77777777" w:rsidR="00A90C3B" w:rsidRPr="00B34B0A" w:rsidRDefault="00A90C3B" w:rsidP="00A90C3B">
                                    <w:pPr>
                                      <w:rPr>
                                        <w:b/>
                                      </w:rPr>
                                    </w:pPr>
                                    <w:r w:rsidRPr="00B34B0A">
                                      <w:rPr>
                                        <w:b/>
                                        <w:i/>
                                        <w:iCs/>
                                        <w:color w:val="000000"/>
                                      </w:rPr>
                                      <w:t>resources</w:t>
                                    </w:r>
                                  </w:p>
                                </w:txbxContent>
                              </wps:txbx>
                              <wps:bodyPr rot="0" vert="horz" wrap="none" lIns="0" tIns="0" rIns="0" bIns="0" anchor="t" anchorCtr="0" upright="1">
                                <a:spAutoFit/>
                              </wps:bodyPr>
                            </wps:wsp>
                            <wps:wsp>
                              <wps:cNvPr id="909426422"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2739DA" w14:textId="77777777" w:rsidR="00A90C3B" w:rsidRPr="00B34B0A" w:rsidRDefault="00A90C3B" w:rsidP="00A90C3B">
                                    <w:pPr>
                                      <w:rPr>
                                        <w:b/>
                                      </w:rPr>
                                    </w:pPr>
                                    <w:r w:rsidRPr="00B34B0A">
                                      <w:rPr>
                                        <w:b/>
                                        <w:i/>
                                        <w:iCs/>
                                        <w:color w:val="000000"/>
                                      </w:rPr>
                                      <w:t>load</w:t>
                                    </w:r>
                                  </w:p>
                                </w:txbxContent>
                              </wps:txbx>
                              <wps:bodyPr rot="0" vert="horz" wrap="none" lIns="0" tIns="0" rIns="0" bIns="0" anchor="t" anchorCtr="0" upright="1">
                                <a:spAutoFit/>
                              </wps:bodyPr>
                            </wps:wsp>
                            <wps:wsp>
                              <wps:cNvPr id="1526512522"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E31E9C" w14:textId="77777777" w:rsidR="00A90C3B" w:rsidRPr="00B34B0A" w:rsidRDefault="00A90C3B" w:rsidP="00A90C3B">
                                    <w:pPr>
                                      <w:rPr>
                                        <w:b/>
                                      </w:rPr>
                                    </w:pPr>
                                    <w:r w:rsidRPr="00B34B0A">
                                      <w:rPr>
                                        <w:b/>
                                        <w:i/>
                                        <w:iCs/>
                                        <w:color w:val="000000"/>
                                      </w:rPr>
                                      <w:t>online</w:t>
                                    </w:r>
                                  </w:p>
                                </w:txbxContent>
                              </wps:txbx>
                              <wps:bodyPr rot="0" vert="horz" wrap="none" lIns="0" tIns="0" rIns="0" bIns="0" anchor="t" anchorCtr="0" upright="1">
                                <a:spAutoFit/>
                              </wps:bodyPr>
                            </wps:wsp>
                            <wps:wsp>
                              <wps:cNvPr id="244988079"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1A2C46" w14:textId="77777777" w:rsidR="00A90C3B" w:rsidRPr="00B34B0A" w:rsidRDefault="00A90C3B" w:rsidP="00A90C3B">
                                    <w:pPr>
                                      <w:rPr>
                                        <w:b/>
                                      </w:rPr>
                                    </w:pPr>
                                    <w:r w:rsidRPr="00B34B0A">
                                      <w:rPr>
                                        <w:b/>
                                        <w:i/>
                                        <w:iCs/>
                                        <w:color w:val="000000"/>
                                      </w:rPr>
                                      <w:t>All</w:t>
                                    </w:r>
                                  </w:p>
                                </w:txbxContent>
                              </wps:txbx>
                              <wps:bodyPr rot="0" vert="horz" wrap="square" lIns="0" tIns="0" rIns="0" bIns="0" anchor="t" anchorCtr="0" upright="1">
                                <a:spAutoFit/>
                              </wps:bodyPr>
                            </wps:wsp>
                            <wps:wsp>
                              <wps:cNvPr id="976277413"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215EF5" w14:textId="77777777" w:rsidR="00A90C3B" w:rsidRPr="00B34B0A" w:rsidRDefault="00A90C3B" w:rsidP="00A90C3B">
                                    <w:pPr>
                                      <w:rPr>
                                        <w:b/>
                                      </w:rPr>
                                    </w:pPr>
                                    <w:r w:rsidRPr="00B34B0A">
                                      <w:rPr>
                                        <w:b/>
                                        <w:i/>
                                        <w:iCs/>
                                        <w:color w:val="000000"/>
                                      </w:rPr>
                                      <w:t>resource</w:t>
                                    </w:r>
                                  </w:p>
                                </w:txbxContent>
                              </wps:txbx>
                              <wps:bodyPr rot="0" vert="horz" wrap="none" lIns="0" tIns="0" rIns="0" bIns="0" anchor="t" anchorCtr="0" upright="1">
                                <a:spAutoFit/>
                              </wps:bodyPr>
                            </wps:wsp>
                            <wps:wsp>
                              <wps:cNvPr id="815839324"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44BB90" w14:textId="77777777" w:rsidR="00A90C3B" w:rsidRPr="00B34B0A" w:rsidRDefault="00A90C3B" w:rsidP="00A90C3B">
                                    <w:pPr>
                                      <w:rPr>
                                        <w:b/>
                                      </w:rPr>
                                    </w:pPr>
                                    <w:r w:rsidRPr="00B34B0A">
                                      <w:rPr>
                                        <w:b/>
                                        <w:i/>
                                        <w:iCs/>
                                        <w:color w:val="000000"/>
                                      </w:rPr>
                                      <w:t>load</w:t>
                                    </w:r>
                                  </w:p>
                                </w:txbxContent>
                              </wps:txbx>
                              <wps:bodyPr rot="0" vert="horz" wrap="none" lIns="0" tIns="0" rIns="0" bIns="0" anchor="t" anchorCtr="0" upright="1">
                                <a:spAutoFit/>
                              </wps:bodyPr>
                            </wps:wsp>
                            <wps:wsp>
                              <wps:cNvPr id="234374378"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C65FE" w14:textId="77777777" w:rsidR="00A90C3B" w:rsidRPr="00B34B0A" w:rsidRDefault="00A90C3B" w:rsidP="00A90C3B">
                                    <w:pPr>
                                      <w:rPr>
                                        <w:b/>
                                      </w:rPr>
                                    </w:pPr>
                                    <w:r w:rsidRPr="00B34B0A">
                                      <w:rPr>
                                        <w:b/>
                                        <w:i/>
                                        <w:iCs/>
                                        <w:color w:val="000000"/>
                                      </w:rPr>
                                      <w:t>online</w:t>
                                    </w:r>
                                  </w:p>
                                </w:txbxContent>
                              </wps:txbx>
                              <wps:bodyPr rot="0" vert="horz" wrap="none" lIns="0" tIns="0" rIns="0" bIns="0" anchor="t" anchorCtr="0" upright="1">
                                <a:spAutoFit/>
                              </wps:bodyPr>
                            </wps:wsp>
                            <wps:wsp>
                              <wps:cNvPr id="2041297151"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41A394" w14:textId="77777777" w:rsidR="00A90C3B" w:rsidRPr="00B34B0A" w:rsidRDefault="00A90C3B" w:rsidP="00A90C3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0C3F00E" id="Canvas 102" o:spid="_x0000_s1112" editas="canvas" style="position:absolute;left:0;text-align:left;margin-left:38.1pt;margin-top:3.45pt;width:56.8pt;height:107.8pt;z-index:251658264"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">
                      <v:shape id="_x0000_s1113" type="#_x0000_t75" style="position:absolute;width:7213;height:13690;visibility:visible;mso-wrap-style:square">
                        <v:fill o:detectmouseclick="t"/>
                        <v:path o:connecttype="none"/>
                      </v:shape>
                      <v:rect id="Rectangle 71" o:spid="_x0000_s1114"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" filled="f" stroked="f">
                        <v:textbox style="mso-fit-shape-to-text:t" inset="0,0,0,0">
                          <w:txbxContent>
                            <w:p w14:paraId="6F86BBD4" w14:textId="77777777" w:rsidR="00A90C3B" w:rsidRPr="00B074A0" w:rsidRDefault="00A90C3B" w:rsidP="00A90C3B">
                              <w:pPr>
                                <w:rPr>
                                  <w:sz w:val="32"/>
                                  <w:szCs w:val="32"/>
                                </w:rPr>
                              </w:pPr>
                              <w:r w:rsidRPr="00B074A0">
                                <w:rPr>
                                  <w:rFonts w:ascii="Symbol" w:hAnsi="Symbol" w:cs="Symbol"/>
                                  <w:color w:val="000000"/>
                                  <w:sz w:val="32"/>
                                  <w:szCs w:val="32"/>
                                </w:rPr>
                                <w:t></w:t>
                              </w:r>
                            </w:p>
                          </w:txbxContent>
                        </v:textbox>
                      </v:rect>
                      <v:rect id="Rectangle 72" o:spid="_x0000_s1115"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" filled="f" stroked="f">
                        <v:textbox style="mso-fit-shape-to-text:t" inset="0,0,0,0">
                          <w:txbxContent>
                            <w:p w14:paraId="1EE0A1B7" w14:textId="77777777" w:rsidR="00A90C3B" w:rsidRDefault="00A90C3B" w:rsidP="00A90C3B">
                              <w:r>
                                <w:rPr>
                                  <w:rFonts w:ascii="Symbol" w:hAnsi="Symbol" w:cs="Symbol"/>
                                  <w:color w:val="000000"/>
                                </w:rPr>
                                <w:t></w:t>
                              </w:r>
                            </w:p>
                          </w:txbxContent>
                        </v:textbox>
                      </v:rect>
                      <v:rect id="Rectangle 73" o:spid="_x0000_s1116"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" filled="f" stroked="f">
                        <v:textbox style="mso-fit-shape-to-text:t" inset="0,0,0,0">
                          <w:txbxContent>
                            <w:p w14:paraId="2AA899F6" w14:textId="77777777" w:rsidR="00A90C3B" w:rsidRPr="00B34B0A" w:rsidRDefault="00A90C3B" w:rsidP="00A90C3B">
                              <w:pPr>
                                <w:rPr>
                                  <w:b/>
                                </w:rPr>
                              </w:pPr>
                              <w:r w:rsidRPr="00B34B0A">
                                <w:rPr>
                                  <w:b/>
                                  <w:i/>
                                  <w:iCs/>
                                  <w:color w:val="000000"/>
                                </w:rPr>
                                <w:t>resources</w:t>
                              </w:r>
                            </w:p>
                          </w:txbxContent>
                        </v:textbox>
                      </v:rect>
                      <v:rect id="Rectangle 74" o:spid="_x0000_s1117"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" filled="f" stroked="f">
                        <v:textbox style="mso-fit-shape-to-text:t" inset="0,0,0,0">
                          <w:txbxContent>
                            <w:p w14:paraId="212739DA" w14:textId="77777777" w:rsidR="00A90C3B" w:rsidRPr="00B34B0A" w:rsidRDefault="00A90C3B" w:rsidP="00A90C3B">
                              <w:pPr>
                                <w:rPr>
                                  <w:b/>
                                </w:rPr>
                              </w:pPr>
                              <w:r w:rsidRPr="00B34B0A">
                                <w:rPr>
                                  <w:b/>
                                  <w:i/>
                                  <w:iCs/>
                                  <w:color w:val="000000"/>
                                </w:rPr>
                                <w:t>load</w:t>
                              </w:r>
                            </w:p>
                          </w:txbxContent>
                        </v:textbox>
                      </v:rect>
                      <v:rect id="Rectangle 75" o:spid="_x0000_s1118"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" filled="f" stroked="f">
                        <v:textbox style="mso-fit-shape-to-text:t" inset="0,0,0,0">
                          <w:txbxContent>
                            <w:p w14:paraId="78E31E9C" w14:textId="77777777" w:rsidR="00A90C3B" w:rsidRPr="00B34B0A" w:rsidRDefault="00A90C3B" w:rsidP="00A90C3B">
                              <w:pPr>
                                <w:rPr>
                                  <w:b/>
                                </w:rPr>
                              </w:pPr>
                              <w:r w:rsidRPr="00B34B0A">
                                <w:rPr>
                                  <w:b/>
                                  <w:i/>
                                  <w:iCs/>
                                  <w:color w:val="000000"/>
                                </w:rPr>
                                <w:t>online</w:t>
                              </w:r>
                            </w:p>
                          </w:txbxContent>
                        </v:textbox>
                      </v:rect>
                      <v:rect id="Rectangle 76" o:spid="_x0000_s1119"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" filled="f" stroked="f">
                        <v:textbox style="mso-fit-shape-to-text:t" inset="0,0,0,0">
                          <w:txbxContent>
                            <w:p w14:paraId="3C1A2C46" w14:textId="77777777" w:rsidR="00A90C3B" w:rsidRPr="00B34B0A" w:rsidRDefault="00A90C3B" w:rsidP="00A90C3B">
                              <w:pPr>
                                <w:rPr>
                                  <w:b/>
                                </w:rPr>
                              </w:pPr>
                              <w:r w:rsidRPr="00B34B0A">
                                <w:rPr>
                                  <w:b/>
                                  <w:i/>
                                  <w:iCs/>
                                  <w:color w:val="000000"/>
                                </w:rPr>
                                <w:t>All</w:t>
                              </w:r>
                            </w:p>
                          </w:txbxContent>
                        </v:textbox>
                      </v:rect>
                      <v:rect id="Rectangle 77" o:spid="_x0000_s1120"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" filled="f" stroked="f">
                        <v:textbox style="mso-fit-shape-to-text:t" inset="0,0,0,0">
                          <w:txbxContent>
                            <w:p w14:paraId="53215EF5" w14:textId="77777777" w:rsidR="00A90C3B" w:rsidRPr="00B34B0A" w:rsidRDefault="00A90C3B" w:rsidP="00A90C3B">
                              <w:pPr>
                                <w:rPr>
                                  <w:b/>
                                </w:rPr>
                              </w:pPr>
                              <w:r w:rsidRPr="00B34B0A">
                                <w:rPr>
                                  <w:b/>
                                  <w:i/>
                                  <w:iCs/>
                                  <w:color w:val="000000"/>
                                </w:rPr>
                                <w:t>resource</w:t>
                              </w:r>
                            </w:p>
                          </w:txbxContent>
                        </v:textbox>
                      </v:rect>
                      <v:rect id="Rectangle 78" o:spid="_x0000_s1121"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" filled="f" stroked="f">
                        <v:textbox style="mso-fit-shape-to-text:t" inset="0,0,0,0">
                          <w:txbxContent>
                            <w:p w14:paraId="4244BB90" w14:textId="77777777" w:rsidR="00A90C3B" w:rsidRPr="00B34B0A" w:rsidRDefault="00A90C3B" w:rsidP="00A90C3B">
                              <w:pPr>
                                <w:rPr>
                                  <w:b/>
                                </w:rPr>
                              </w:pPr>
                              <w:r w:rsidRPr="00B34B0A">
                                <w:rPr>
                                  <w:b/>
                                  <w:i/>
                                  <w:iCs/>
                                  <w:color w:val="000000"/>
                                </w:rPr>
                                <w:t>load</w:t>
                              </w:r>
                            </w:p>
                          </w:txbxContent>
                        </v:textbox>
                      </v:rect>
                      <v:rect id="Rectangle 79" o:spid="_x0000_s1122"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" filled="f" stroked="f">
                        <v:textbox style="mso-fit-shape-to-text:t" inset="0,0,0,0">
                          <w:txbxContent>
                            <w:p w14:paraId="61DC65FE" w14:textId="77777777" w:rsidR="00A90C3B" w:rsidRPr="00B34B0A" w:rsidRDefault="00A90C3B" w:rsidP="00A90C3B">
                              <w:pPr>
                                <w:rPr>
                                  <w:b/>
                                </w:rPr>
                              </w:pPr>
                              <w:r w:rsidRPr="00B34B0A">
                                <w:rPr>
                                  <w:b/>
                                  <w:i/>
                                  <w:iCs/>
                                  <w:color w:val="000000"/>
                                </w:rPr>
                                <w:t>online</w:t>
                              </w:r>
                            </w:p>
                          </w:txbxContent>
                        </v:textbox>
                      </v:rect>
                      <v:rect id="Rectangle 80" o:spid="_x0000_s1123"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" filled="f" stroked="f">
                        <v:textbox style="mso-fit-shape-to-text:t" inset="0,0,0,0">
                          <w:txbxContent>
                            <w:p w14:paraId="5F41A394" w14:textId="77777777" w:rsidR="00A90C3B" w:rsidRPr="00B34B0A" w:rsidRDefault="00A90C3B" w:rsidP="00A90C3B">
                              <w:pPr>
                                <w:rPr>
                                  <w:b/>
                                </w:rPr>
                              </w:pPr>
                              <w:r w:rsidRPr="00B34B0A">
                                <w:rPr>
                                  <w:b/>
                                  <w:i/>
                                  <w:iCs/>
                                  <w:color w:val="000000"/>
                                </w:rPr>
                                <w:t>i</w:t>
                              </w:r>
                            </w:p>
                          </w:txbxContent>
                        </v:textbox>
                      </v:rect>
                    </v:group>
                  </w:pict>
                </mc:Fallback>
              </mc:AlternateContent>
            </w:r>
            <w:r w:rsidRPr="00A90C3B">
              <w:rPr>
                <w:rFonts w:eastAsia="Times New Roman"/>
                <w:b/>
                <w:position w:val="30"/>
                <w:sz w:val="20"/>
                <w:szCs w:val="20"/>
              </w:rPr>
              <w:t>PRC</w:t>
            </w:r>
            <w:r w:rsidRPr="00A90C3B">
              <w:rPr>
                <w:rFonts w:eastAsia="Times New Roman"/>
                <w:b/>
                <w:position w:val="30"/>
                <w:sz w:val="20"/>
                <w:szCs w:val="20"/>
                <w:vertAlign w:val="subscript"/>
              </w:rPr>
              <w:t>4</w:t>
            </w:r>
            <w:r w:rsidRPr="00A90C3B">
              <w:rPr>
                <w:rFonts w:eastAsia="Times New Roman"/>
                <w:b/>
                <w:position w:val="30"/>
                <w:sz w:val="20"/>
                <w:szCs w:val="20"/>
              </w:rPr>
              <w:t xml:space="preserve"> =</w:t>
            </w:r>
            <w:r w:rsidRPr="00A90C3B">
              <w:rPr>
                <w:rFonts w:eastAsia="Times New Roman"/>
                <w:b/>
                <w:position w:val="30"/>
                <w:sz w:val="20"/>
                <w:szCs w:val="20"/>
              </w:rPr>
              <w:tab/>
              <w:t>(Min(Max((Actual Net Telemetered Consumption – LPC), 0.0), ECRS and RRS Ancillary Service Resource award * 1.5) from all Load Resources controlled by high-set under-frequency relays with an ECRS and/or RRS Ancillary Service Resource award)</w:t>
            </w:r>
            <w:r w:rsidRPr="00A90C3B">
              <w:rPr>
                <w:rFonts w:eastAsia="Times New Roman"/>
                <w:b/>
                <w:position w:val="30"/>
                <w:sz w:val="20"/>
                <w:szCs w:val="20"/>
                <w:vertAlign w:val="subscript"/>
              </w:rPr>
              <w:t>i</w:t>
            </w:r>
          </w:p>
          <w:p w14:paraId="2AEAD19E" w14:textId="77777777" w:rsidR="00A90C3B" w:rsidRPr="00A90C3B" w:rsidRDefault="00A90C3B" w:rsidP="00A90C3B">
            <w:pPr>
              <w:tabs>
                <w:tab w:val="left" w:pos="2160"/>
              </w:tabs>
              <w:spacing w:before="480"/>
              <w:ind w:left="2160" w:hanging="2160"/>
              <w:rPr>
                <w:rFonts w:eastAsia="Times New Roman"/>
                <w:b/>
                <w:position w:val="30"/>
                <w:sz w:val="20"/>
                <w:szCs w:val="20"/>
              </w:rPr>
            </w:pPr>
            <w:r w:rsidRPr="00A90C3B">
              <w:rPr>
                <w:rFonts w:eastAsia="Times New Roman"/>
                <w:noProof/>
                <w:szCs w:val="20"/>
              </w:rPr>
              <mc:AlternateContent>
                <mc:Choice Requires="wpc">
                  <w:drawing>
                    <wp:anchor distT="0" distB="0" distL="114300" distR="114300" simplePos="0" relativeHeight="251658265" behindDoc="0" locked="0" layoutInCell="1" allowOverlap="1" wp14:anchorId="5ECD3381" wp14:editId="013DB302">
                      <wp:simplePos x="0" y="0"/>
                      <wp:positionH relativeFrom="column">
                        <wp:posOffset>494072</wp:posOffset>
                      </wp:positionH>
                      <wp:positionV relativeFrom="paragraph">
                        <wp:posOffset>31363</wp:posOffset>
                      </wp:positionV>
                      <wp:extent cx="737235" cy="1360805"/>
                      <wp:effectExtent l="0" t="0" r="0" b="1270"/>
                      <wp:wrapNone/>
                      <wp:docPr id="1734462101"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8342583"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2D4A97" w14:textId="77777777" w:rsidR="00A90C3B" w:rsidRPr="00B074A0" w:rsidRDefault="00A90C3B" w:rsidP="00A90C3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2049847380"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937D4B" w14:textId="77777777" w:rsidR="00A90C3B" w:rsidRDefault="00A90C3B" w:rsidP="00A90C3B">
                                    <w:r>
                                      <w:rPr>
                                        <w:rFonts w:ascii="Symbol" w:hAnsi="Symbol" w:cs="Symbol"/>
                                        <w:color w:val="000000"/>
                                      </w:rPr>
                                      <w:t></w:t>
                                    </w:r>
                                  </w:p>
                                </w:txbxContent>
                              </wps:txbx>
                              <wps:bodyPr rot="0" vert="horz" wrap="none" lIns="0" tIns="0" rIns="0" bIns="0" anchor="t" anchorCtr="0" upright="1">
                                <a:spAutoFit/>
                              </wps:bodyPr>
                            </wps:wsp>
                            <wps:wsp>
                              <wps:cNvPr id="1945202103"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3A523B" w14:textId="77777777" w:rsidR="00A90C3B" w:rsidRPr="00B34B0A" w:rsidRDefault="00A90C3B" w:rsidP="00A90C3B">
                                    <w:pPr>
                                      <w:rPr>
                                        <w:b/>
                                      </w:rPr>
                                    </w:pPr>
                                    <w:r w:rsidRPr="00B34B0A">
                                      <w:rPr>
                                        <w:b/>
                                        <w:i/>
                                        <w:iCs/>
                                        <w:color w:val="000000"/>
                                      </w:rPr>
                                      <w:t>resources</w:t>
                                    </w:r>
                                  </w:p>
                                </w:txbxContent>
                              </wps:txbx>
                              <wps:bodyPr rot="0" vert="horz" wrap="none" lIns="0" tIns="0" rIns="0" bIns="0" anchor="t" anchorCtr="0" upright="1">
                                <a:spAutoFit/>
                              </wps:bodyPr>
                            </wps:wsp>
                            <wps:wsp>
                              <wps:cNvPr id="1673426587"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716CCF" w14:textId="77777777" w:rsidR="00A90C3B" w:rsidRPr="00B34B0A" w:rsidRDefault="00A90C3B" w:rsidP="00A90C3B">
                                    <w:pPr>
                                      <w:rPr>
                                        <w:b/>
                                      </w:rPr>
                                    </w:pPr>
                                    <w:r w:rsidRPr="00B34B0A">
                                      <w:rPr>
                                        <w:b/>
                                        <w:i/>
                                        <w:iCs/>
                                        <w:color w:val="000000"/>
                                      </w:rPr>
                                      <w:t>load</w:t>
                                    </w:r>
                                  </w:p>
                                </w:txbxContent>
                              </wps:txbx>
                              <wps:bodyPr rot="0" vert="horz" wrap="none" lIns="0" tIns="0" rIns="0" bIns="0" anchor="t" anchorCtr="0" upright="1">
                                <a:spAutoFit/>
                              </wps:bodyPr>
                            </wps:wsp>
                            <wps:wsp>
                              <wps:cNvPr id="2034238868"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8370F" w14:textId="77777777" w:rsidR="00A90C3B" w:rsidRPr="00B34B0A" w:rsidRDefault="00A90C3B" w:rsidP="00A90C3B">
                                    <w:pPr>
                                      <w:rPr>
                                        <w:b/>
                                      </w:rPr>
                                    </w:pPr>
                                    <w:r w:rsidRPr="00B34B0A">
                                      <w:rPr>
                                        <w:b/>
                                        <w:i/>
                                        <w:iCs/>
                                        <w:color w:val="000000"/>
                                      </w:rPr>
                                      <w:t>online</w:t>
                                    </w:r>
                                  </w:p>
                                </w:txbxContent>
                              </wps:txbx>
                              <wps:bodyPr rot="0" vert="horz" wrap="none" lIns="0" tIns="0" rIns="0" bIns="0" anchor="t" anchorCtr="0" upright="1">
                                <a:spAutoFit/>
                              </wps:bodyPr>
                            </wps:wsp>
                            <wps:wsp>
                              <wps:cNvPr id="323007960"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52FF0" w14:textId="77777777" w:rsidR="00A90C3B" w:rsidRPr="00B34B0A" w:rsidRDefault="00A90C3B" w:rsidP="00A90C3B">
                                    <w:pPr>
                                      <w:rPr>
                                        <w:b/>
                                      </w:rPr>
                                    </w:pPr>
                                    <w:r w:rsidRPr="00B34B0A">
                                      <w:rPr>
                                        <w:b/>
                                        <w:i/>
                                        <w:iCs/>
                                        <w:color w:val="000000"/>
                                      </w:rPr>
                                      <w:t>All</w:t>
                                    </w:r>
                                  </w:p>
                                </w:txbxContent>
                              </wps:txbx>
                              <wps:bodyPr rot="0" vert="horz" wrap="square" lIns="0" tIns="0" rIns="0" bIns="0" anchor="t" anchorCtr="0" upright="1">
                                <a:spAutoFit/>
                              </wps:bodyPr>
                            </wps:wsp>
                            <wps:wsp>
                              <wps:cNvPr id="2039918715"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CDCD5" w14:textId="77777777" w:rsidR="00A90C3B" w:rsidRPr="00B34B0A" w:rsidRDefault="00A90C3B" w:rsidP="00A90C3B">
                                    <w:pPr>
                                      <w:rPr>
                                        <w:b/>
                                      </w:rPr>
                                    </w:pPr>
                                    <w:r w:rsidRPr="00B34B0A">
                                      <w:rPr>
                                        <w:b/>
                                        <w:i/>
                                        <w:iCs/>
                                        <w:color w:val="000000"/>
                                      </w:rPr>
                                      <w:t>resource</w:t>
                                    </w:r>
                                  </w:p>
                                </w:txbxContent>
                              </wps:txbx>
                              <wps:bodyPr rot="0" vert="horz" wrap="none" lIns="0" tIns="0" rIns="0" bIns="0" anchor="t" anchorCtr="0" upright="1">
                                <a:spAutoFit/>
                              </wps:bodyPr>
                            </wps:wsp>
                            <wps:wsp>
                              <wps:cNvPr id="305044641"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10BEA1" w14:textId="77777777" w:rsidR="00A90C3B" w:rsidRPr="00B34B0A" w:rsidRDefault="00A90C3B" w:rsidP="00A90C3B">
                                    <w:pPr>
                                      <w:rPr>
                                        <w:b/>
                                      </w:rPr>
                                    </w:pPr>
                                    <w:r w:rsidRPr="00B34B0A">
                                      <w:rPr>
                                        <w:b/>
                                        <w:i/>
                                        <w:iCs/>
                                        <w:color w:val="000000"/>
                                      </w:rPr>
                                      <w:t>load</w:t>
                                    </w:r>
                                  </w:p>
                                </w:txbxContent>
                              </wps:txbx>
                              <wps:bodyPr rot="0" vert="horz" wrap="none" lIns="0" tIns="0" rIns="0" bIns="0" anchor="t" anchorCtr="0" upright="1">
                                <a:spAutoFit/>
                              </wps:bodyPr>
                            </wps:wsp>
                            <wps:wsp>
                              <wps:cNvPr id="124445319"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6E0BDD" w14:textId="77777777" w:rsidR="00A90C3B" w:rsidRPr="00B34B0A" w:rsidRDefault="00A90C3B" w:rsidP="00A90C3B">
                                    <w:pPr>
                                      <w:rPr>
                                        <w:b/>
                                      </w:rPr>
                                    </w:pPr>
                                    <w:r w:rsidRPr="00B34B0A">
                                      <w:rPr>
                                        <w:b/>
                                        <w:i/>
                                        <w:iCs/>
                                        <w:color w:val="000000"/>
                                      </w:rPr>
                                      <w:t>online</w:t>
                                    </w:r>
                                  </w:p>
                                </w:txbxContent>
                              </wps:txbx>
                              <wps:bodyPr rot="0" vert="horz" wrap="none" lIns="0" tIns="0" rIns="0" bIns="0" anchor="t" anchorCtr="0" upright="1">
                                <a:spAutoFit/>
                              </wps:bodyPr>
                            </wps:wsp>
                            <wps:wsp>
                              <wps:cNvPr id="128255208"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CA1458" w14:textId="77777777" w:rsidR="00A90C3B" w:rsidRPr="00B34B0A" w:rsidRDefault="00A90C3B" w:rsidP="00A90C3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ECD3381" id="Canvas 91" o:spid="_x0000_s1124" editas="canvas" style="position:absolute;left:0;text-align:left;margin-left:38.9pt;margin-top:2.45pt;width:58.05pt;height:107.15pt;z-index:251658265"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">
                      <v:shape id="_x0000_s1125" type="#_x0000_t75" style="position:absolute;width:7372;height:13608;visibility:visible;mso-wrap-style:square">
                        <v:fill o:detectmouseclick="t"/>
                        <v:path o:connecttype="none"/>
                      </v:shape>
                      <v:rect id="Rectangle 83" o:spid="_x0000_s1126"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" filled="f" stroked="f">
                        <v:textbox style="mso-fit-shape-to-text:t" inset="0,0,0,0">
                          <w:txbxContent>
                            <w:p w14:paraId="742D4A97" w14:textId="77777777" w:rsidR="00A90C3B" w:rsidRPr="00B074A0" w:rsidRDefault="00A90C3B" w:rsidP="00A90C3B">
                              <w:pPr>
                                <w:rPr>
                                  <w:sz w:val="32"/>
                                  <w:szCs w:val="32"/>
                                </w:rPr>
                              </w:pPr>
                              <w:r w:rsidRPr="00B074A0">
                                <w:rPr>
                                  <w:rFonts w:ascii="Symbol" w:hAnsi="Symbol" w:cs="Symbol"/>
                                  <w:color w:val="000000"/>
                                  <w:sz w:val="32"/>
                                  <w:szCs w:val="32"/>
                                </w:rPr>
                                <w:t></w:t>
                              </w:r>
                            </w:p>
                          </w:txbxContent>
                        </v:textbox>
                      </v:rect>
                      <v:rect id="Rectangle 84" o:spid="_x0000_s1127"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" filled="f" stroked="f">
                        <v:textbox style="mso-fit-shape-to-text:t" inset="0,0,0,0">
                          <w:txbxContent>
                            <w:p w14:paraId="08937D4B" w14:textId="77777777" w:rsidR="00A90C3B" w:rsidRDefault="00A90C3B" w:rsidP="00A90C3B">
                              <w:r>
                                <w:rPr>
                                  <w:rFonts w:ascii="Symbol" w:hAnsi="Symbol" w:cs="Symbol"/>
                                  <w:color w:val="000000"/>
                                </w:rPr>
                                <w:t></w:t>
                              </w:r>
                            </w:p>
                          </w:txbxContent>
                        </v:textbox>
                      </v:rect>
                      <v:rect id="Rectangle 85" o:spid="_x0000_s1128"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" filled="f" stroked="f">
                        <v:textbox style="mso-fit-shape-to-text:t" inset="0,0,0,0">
                          <w:txbxContent>
                            <w:p w14:paraId="1D3A523B" w14:textId="77777777" w:rsidR="00A90C3B" w:rsidRPr="00B34B0A" w:rsidRDefault="00A90C3B" w:rsidP="00A90C3B">
                              <w:pPr>
                                <w:rPr>
                                  <w:b/>
                                </w:rPr>
                              </w:pPr>
                              <w:r w:rsidRPr="00B34B0A">
                                <w:rPr>
                                  <w:b/>
                                  <w:i/>
                                  <w:iCs/>
                                  <w:color w:val="000000"/>
                                </w:rPr>
                                <w:t>resources</w:t>
                              </w:r>
                            </w:p>
                          </w:txbxContent>
                        </v:textbox>
                      </v:rect>
                      <v:rect id="Rectangle 86" o:spid="_x0000_s1129"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" filled="f" stroked="f">
                        <v:textbox style="mso-fit-shape-to-text:t" inset="0,0,0,0">
                          <w:txbxContent>
                            <w:p w14:paraId="61716CCF" w14:textId="77777777" w:rsidR="00A90C3B" w:rsidRPr="00B34B0A" w:rsidRDefault="00A90C3B" w:rsidP="00A90C3B">
                              <w:pPr>
                                <w:rPr>
                                  <w:b/>
                                </w:rPr>
                              </w:pPr>
                              <w:r w:rsidRPr="00B34B0A">
                                <w:rPr>
                                  <w:b/>
                                  <w:i/>
                                  <w:iCs/>
                                  <w:color w:val="000000"/>
                                </w:rPr>
                                <w:t>load</w:t>
                              </w:r>
                            </w:p>
                          </w:txbxContent>
                        </v:textbox>
                      </v:rect>
                      <v:rect id="Rectangle 87" o:spid="_x0000_s1130"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" filled="f" stroked="f">
                        <v:textbox style="mso-fit-shape-to-text:t" inset="0,0,0,0">
                          <w:txbxContent>
                            <w:p w14:paraId="5768370F" w14:textId="77777777" w:rsidR="00A90C3B" w:rsidRPr="00B34B0A" w:rsidRDefault="00A90C3B" w:rsidP="00A90C3B">
                              <w:pPr>
                                <w:rPr>
                                  <w:b/>
                                </w:rPr>
                              </w:pPr>
                              <w:r w:rsidRPr="00B34B0A">
                                <w:rPr>
                                  <w:b/>
                                  <w:i/>
                                  <w:iCs/>
                                  <w:color w:val="000000"/>
                                </w:rPr>
                                <w:t>online</w:t>
                              </w:r>
                            </w:p>
                          </w:txbxContent>
                        </v:textbox>
                      </v:rect>
                      <v:rect id="Rectangle 88" o:spid="_x0000_s1131"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" filled="f" stroked="f">
                        <v:textbox style="mso-fit-shape-to-text:t" inset="0,0,0,0">
                          <w:txbxContent>
                            <w:p w14:paraId="54152FF0" w14:textId="77777777" w:rsidR="00A90C3B" w:rsidRPr="00B34B0A" w:rsidRDefault="00A90C3B" w:rsidP="00A90C3B">
                              <w:pPr>
                                <w:rPr>
                                  <w:b/>
                                </w:rPr>
                              </w:pPr>
                              <w:r w:rsidRPr="00B34B0A">
                                <w:rPr>
                                  <w:b/>
                                  <w:i/>
                                  <w:iCs/>
                                  <w:color w:val="000000"/>
                                </w:rPr>
                                <w:t>All</w:t>
                              </w:r>
                            </w:p>
                          </w:txbxContent>
                        </v:textbox>
                      </v:rect>
                      <v:rect id="Rectangle 89" o:spid="_x0000_s1132"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" filled="f" stroked="f">
                        <v:textbox style="mso-fit-shape-to-text:t" inset="0,0,0,0">
                          <w:txbxContent>
                            <w:p w14:paraId="4BDCDCD5" w14:textId="77777777" w:rsidR="00A90C3B" w:rsidRPr="00B34B0A" w:rsidRDefault="00A90C3B" w:rsidP="00A90C3B">
                              <w:pPr>
                                <w:rPr>
                                  <w:b/>
                                </w:rPr>
                              </w:pPr>
                              <w:r w:rsidRPr="00B34B0A">
                                <w:rPr>
                                  <w:b/>
                                  <w:i/>
                                  <w:iCs/>
                                  <w:color w:val="000000"/>
                                </w:rPr>
                                <w:t>resource</w:t>
                              </w:r>
                            </w:p>
                          </w:txbxContent>
                        </v:textbox>
                      </v:rect>
                      <v:rect id="Rectangle 90" o:spid="_x0000_s1133"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" filled="f" stroked="f">
                        <v:textbox style="mso-fit-shape-to-text:t" inset="0,0,0,0">
                          <w:txbxContent>
                            <w:p w14:paraId="7310BEA1" w14:textId="77777777" w:rsidR="00A90C3B" w:rsidRPr="00B34B0A" w:rsidRDefault="00A90C3B" w:rsidP="00A90C3B">
                              <w:pPr>
                                <w:rPr>
                                  <w:b/>
                                </w:rPr>
                              </w:pPr>
                              <w:r w:rsidRPr="00B34B0A">
                                <w:rPr>
                                  <w:b/>
                                  <w:i/>
                                  <w:iCs/>
                                  <w:color w:val="000000"/>
                                </w:rPr>
                                <w:t>load</w:t>
                              </w:r>
                            </w:p>
                          </w:txbxContent>
                        </v:textbox>
                      </v:rect>
                      <v:rect id="Rectangle 91" o:spid="_x0000_s1134"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" filled="f" stroked="f">
                        <v:textbox style="mso-fit-shape-to-text:t" inset="0,0,0,0">
                          <w:txbxContent>
                            <w:p w14:paraId="646E0BDD" w14:textId="77777777" w:rsidR="00A90C3B" w:rsidRPr="00B34B0A" w:rsidRDefault="00A90C3B" w:rsidP="00A90C3B">
                              <w:pPr>
                                <w:rPr>
                                  <w:b/>
                                </w:rPr>
                              </w:pPr>
                              <w:r w:rsidRPr="00B34B0A">
                                <w:rPr>
                                  <w:b/>
                                  <w:i/>
                                  <w:iCs/>
                                  <w:color w:val="000000"/>
                                </w:rPr>
                                <w:t>online</w:t>
                              </w:r>
                            </w:p>
                          </w:txbxContent>
                        </v:textbox>
                      </v:rect>
                      <v:rect id="Rectangle 92" o:spid="_x0000_s1135"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" filled="f" stroked="f">
                        <v:textbox style="mso-fit-shape-to-text:t" inset="0,0,0,0">
                          <w:txbxContent>
                            <w:p w14:paraId="6CCA1458" w14:textId="77777777" w:rsidR="00A90C3B" w:rsidRPr="00B34B0A" w:rsidRDefault="00A90C3B" w:rsidP="00A90C3B">
                              <w:pPr>
                                <w:rPr>
                                  <w:b/>
                                </w:rPr>
                              </w:pPr>
                              <w:r w:rsidRPr="00B34B0A">
                                <w:rPr>
                                  <w:b/>
                                  <w:i/>
                                  <w:iCs/>
                                  <w:color w:val="000000"/>
                                </w:rPr>
                                <w:t>i</w:t>
                              </w:r>
                            </w:p>
                          </w:txbxContent>
                        </v:textbox>
                      </v:rect>
                    </v:group>
                  </w:pict>
                </mc:Fallback>
              </mc:AlternateContent>
            </w:r>
            <w:r w:rsidRPr="00A90C3B">
              <w:rPr>
                <w:rFonts w:eastAsia="Times New Roman"/>
                <w:b/>
                <w:position w:val="30"/>
                <w:sz w:val="20"/>
                <w:szCs w:val="20"/>
              </w:rPr>
              <w:t>PRC</w:t>
            </w:r>
            <w:r w:rsidRPr="00A90C3B">
              <w:rPr>
                <w:rFonts w:eastAsia="Times New Roman"/>
                <w:b/>
                <w:position w:val="30"/>
                <w:sz w:val="20"/>
                <w:szCs w:val="20"/>
                <w:vertAlign w:val="subscript"/>
              </w:rPr>
              <w:t>5</w:t>
            </w:r>
            <w:r w:rsidRPr="00A90C3B">
              <w:rPr>
                <w:rFonts w:eastAsia="Times New Roman"/>
                <w:b/>
                <w:position w:val="30"/>
                <w:sz w:val="20"/>
                <w:szCs w:val="20"/>
              </w:rPr>
              <w:t xml:space="preserve"> =</w:t>
            </w:r>
            <w:r w:rsidRPr="00A90C3B">
              <w:rPr>
                <w:rFonts w:eastAsia="Times New Roman"/>
                <w:b/>
                <w:position w:val="30"/>
                <w:sz w:val="20"/>
                <w:szCs w:val="20"/>
              </w:rPr>
              <w:tab/>
              <w:t>Min(Max((LRDF_1*Actual Net Telemetered Consumption – LPC)</w:t>
            </w:r>
            <w:r w:rsidRPr="00A90C3B">
              <w:rPr>
                <w:rFonts w:eastAsia="Times New Roman"/>
                <w:b/>
                <w:position w:val="30"/>
                <w:sz w:val="20"/>
                <w:szCs w:val="20"/>
                <w:vertAlign w:val="subscript"/>
              </w:rPr>
              <w:t>i</w:t>
            </w:r>
            <w:r w:rsidRPr="00A90C3B">
              <w:rPr>
                <w:rFonts w:eastAsia="Times New Roman"/>
                <w:b/>
                <w:position w:val="30"/>
                <w:sz w:val="20"/>
                <w:szCs w:val="20"/>
              </w:rPr>
              <w:t>, 0.0), (0.2 * LRDF_1 * Actual Net Telemetered Consumption)) from all CLRs active in SCED and qualified for Regulation Service and/or RRS with an Ancillary Service Resource award</w:t>
            </w:r>
          </w:p>
          <w:p w14:paraId="0D786F12" w14:textId="77777777" w:rsidR="00A90C3B" w:rsidRPr="00A90C3B" w:rsidRDefault="00A90C3B" w:rsidP="00A90C3B">
            <w:pPr>
              <w:tabs>
                <w:tab w:val="left" w:pos="2160"/>
              </w:tabs>
              <w:ind w:left="2160" w:hanging="2160"/>
              <w:rPr>
                <w:rFonts w:eastAsia="Times New Roman"/>
                <w:b/>
                <w:position w:val="30"/>
                <w:sz w:val="20"/>
                <w:szCs w:val="20"/>
              </w:rPr>
            </w:pPr>
          </w:p>
          <w:p w14:paraId="6049C2C1" w14:textId="77777777" w:rsidR="00A90C3B" w:rsidRPr="00A90C3B" w:rsidRDefault="00A90C3B" w:rsidP="00A90C3B">
            <w:pPr>
              <w:tabs>
                <w:tab w:val="left" w:pos="2160"/>
              </w:tabs>
              <w:ind w:left="2160" w:hanging="2160"/>
              <w:rPr>
                <w:rFonts w:eastAsia="Times New Roman"/>
                <w:b/>
                <w:position w:val="30"/>
                <w:sz w:val="20"/>
                <w:szCs w:val="20"/>
              </w:rPr>
            </w:pPr>
            <w:r w:rsidRPr="00A90C3B">
              <w:rPr>
                <w:rFonts w:eastAsia="Times New Roman"/>
                <w:noProof/>
                <w:szCs w:val="20"/>
              </w:rPr>
              <mc:AlternateContent>
                <mc:Choice Requires="wpc">
                  <w:drawing>
                    <wp:anchor distT="0" distB="0" distL="114300" distR="114300" simplePos="0" relativeHeight="251658266" behindDoc="0" locked="0" layoutInCell="1" allowOverlap="1" wp14:anchorId="370910B8" wp14:editId="71D33723">
                      <wp:simplePos x="0" y="0"/>
                      <wp:positionH relativeFrom="column">
                        <wp:posOffset>520526</wp:posOffset>
                      </wp:positionH>
                      <wp:positionV relativeFrom="paragraph">
                        <wp:posOffset>-95885</wp:posOffset>
                      </wp:positionV>
                      <wp:extent cx="737870" cy="1338580"/>
                      <wp:effectExtent l="0" t="2540" r="0" b="1905"/>
                      <wp:wrapNone/>
                      <wp:docPr id="1484681989"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83375169"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B65DD" w14:textId="77777777" w:rsidR="00A90C3B" w:rsidRPr="00B074A0" w:rsidRDefault="00A90C3B" w:rsidP="00A90C3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9579778"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FF865B" w14:textId="77777777" w:rsidR="00A90C3B" w:rsidRDefault="00A90C3B" w:rsidP="00A90C3B">
                                    <w:r>
                                      <w:rPr>
                                        <w:rFonts w:ascii="Symbol" w:hAnsi="Symbol" w:cs="Symbol"/>
                                        <w:color w:val="000000"/>
                                      </w:rPr>
                                      <w:t></w:t>
                                    </w:r>
                                  </w:p>
                                </w:txbxContent>
                              </wps:txbx>
                              <wps:bodyPr rot="0" vert="horz" wrap="none" lIns="0" tIns="0" rIns="0" bIns="0" anchor="t" anchorCtr="0" upright="1">
                                <a:spAutoFit/>
                              </wps:bodyPr>
                            </wps:wsp>
                            <wps:wsp>
                              <wps:cNvPr id="53295662"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23E4D" w14:textId="77777777" w:rsidR="00A90C3B" w:rsidRPr="00B34B0A" w:rsidRDefault="00A90C3B" w:rsidP="00A90C3B">
                                    <w:pPr>
                                      <w:rPr>
                                        <w:b/>
                                      </w:rPr>
                                    </w:pPr>
                                    <w:r w:rsidRPr="00B34B0A">
                                      <w:rPr>
                                        <w:b/>
                                        <w:i/>
                                        <w:iCs/>
                                        <w:color w:val="000000"/>
                                      </w:rPr>
                                      <w:t>resources</w:t>
                                    </w:r>
                                  </w:p>
                                </w:txbxContent>
                              </wps:txbx>
                              <wps:bodyPr rot="0" vert="horz" wrap="none" lIns="0" tIns="0" rIns="0" bIns="0" anchor="t" anchorCtr="0" upright="1">
                                <a:spAutoFit/>
                              </wps:bodyPr>
                            </wps:wsp>
                            <wps:wsp>
                              <wps:cNvPr id="8747525"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D09BB" w14:textId="77777777" w:rsidR="00A90C3B" w:rsidRPr="00B34B0A" w:rsidRDefault="00A90C3B" w:rsidP="00A90C3B">
                                    <w:pPr>
                                      <w:rPr>
                                        <w:b/>
                                      </w:rPr>
                                    </w:pPr>
                                    <w:r w:rsidRPr="00B34B0A">
                                      <w:rPr>
                                        <w:b/>
                                        <w:i/>
                                        <w:iCs/>
                                        <w:color w:val="000000"/>
                                      </w:rPr>
                                      <w:t>load</w:t>
                                    </w:r>
                                  </w:p>
                                </w:txbxContent>
                              </wps:txbx>
                              <wps:bodyPr rot="0" vert="horz" wrap="none" lIns="0" tIns="0" rIns="0" bIns="0" anchor="t" anchorCtr="0" upright="1">
                                <a:spAutoFit/>
                              </wps:bodyPr>
                            </wps:wsp>
                            <wps:wsp>
                              <wps:cNvPr id="223982941"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5B2B37" w14:textId="77777777" w:rsidR="00A90C3B" w:rsidRPr="00B34B0A" w:rsidRDefault="00A90C3B" w:rsidP="00A90C3B">
                                    <w:pPr>
                                      <w:rPr>
                                        <w:b/>
                                      </w:rPr>
                                    </w:pPr>
                                    <w:r w:rsidRPr="00B34B0A">
                                      <w:rPr>
                                        <w:b/>
                                        <w:i/>
                                        <w:iCs/>
                                        <w:color w:val="000000"/>
                                      </w:rPr>
                                      <w:t>online</w:t>
                                    </w:r>
                                  </w:p>
                                </w:txbxContent>
                              </wps:txbx>
                              <wps:bodyPr rot="0" vert="horz" wrap="none" lIns="0" tIns="0" rIns="0" bIns="0" anchor="t" anchorCtr="0" upright="1">
                                <a:spAutoFit/>
                              </wps:bodyPr>
                            </wps:wsp>
                            <wps:wsp>
                              <wps:cNvPr id="228152351"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5C67B" w14:textId="77777777" w:rsidR="00A90C3B" w:rsidRPr="00B34B0A" w:rsidRDefault="00A90C3B" w:rsidP="00A90C3B">
                                    <w:pPr>
                                      <w:rPr>
                                        <w:b/>
                                      </w:rPr>
                                    </w:pPr>
                                    <w:r w:rsidRPr="00B34B0A">
                                      <w:rPr>
                                        <w:b/>
                                        <w:i/>
                                        <w:iCs/>
                                        <w:color w:val="000000"/>
                                      </w:rPr>
                                      <w:t>All</w:t>
                                    </w:r>
                                  </w:p>
                                </w:txbxContent>
                              </wps:txbx>
                              <wps:bodyPr rot="0" vert="horz" wrap="square" lIns="0" tIns="0" rIns="0" bIns="0" anchor="t" anchorCtr="0" upright="1">
                                <a:spAutoFit/>
                              </wps:bodyPr>
                            </wps:wsp>
                            <wps:wsp>
                              <wps:cNvPr id="1587899335"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EC2CEF" w14:textId="77777777" w:rsidR="00A90C3B" w:rsidRPr="00B34B0A" w:rsidRDefault="00A90C3B" w:rsidP="00A90C3B">
                                    <w:pPr>
                                      <w:rPr>
                                        <w:b/>
                                      </w:rPr>
                                    </w:pPr>
                                    <w:r w:rsidRPr="00B34B0A">
                                      <w:rPr>
                                        <w:b/>
                                        <w:i/>
                                        <w:iCs/>
                                        <w:color w:val="000000"/>
                                      </w:rPr>
                                      <w:t>resource</w:t>
                                    </w:r>
                                  </w:p>
                                </w:txbxContent>
                              </wps:txbx>
                              <wps:bodyPr rot="0" vert="horz" wrap="none" lIns="0" tIns="0" rIns="0" bIns="0" anchor="t" anchorCtr="0" upright="1">
                                <a:spAutoFit/>
                              </wps:bodyPr>
                            </wps:wsp>
                            <wps:wsp>
                              <wps:cNvPr id="1780647030"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494E8" w14:textId="77777777" w:rsidR="00A90C3B" w:rsidRPr="00B34B0A" w:rsidRDefault="00A90C3B" w:rsidP="00A90C3B">
                                    <w:pPr>
                                      <w:rPr>
                                        <w:b/>
                                      </w:rPr>
                                    </w:pPr>
                                    <w:r w:rsidRPr="00B34B0A">
                                      <w:rPr>
                                        <w:b/>
                                        <w:i/>
                                        <w:iCs/>
                                        <w:color w:val="000000"/>
                                      </w:rPr>
                                      <w:t>load</w:t>
                                    </w:r>
                                  </w:p>
                                </w:txbxContent>
                              </wps:txbx>
                              <wps:bodyPr rot="0" vert="horz" wrap="none" lIns="0" tIns="0" rIns="0" bIns="0" anchor="t" anchorCtr="0" upright="1">
                                <a:spAutoFit/>
                              </wps:bodyPr>
                            </wps:wsp>
                            <wps:wsp>
                              <wps:cNvPr id="1718635793"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515814" w14:textId="77777777" w:rsidR="00A90C3B" w:rsidRPr="00B34B0A" w:rsidRDefault="00A90C3B" w:rsidP="00A90C3B">
                                    <w:pPr>
                                      <w:rPr>
                                        <w:b/>
                                      </w:rPr>
                                    </w:pPr>
                                    <w:r w:rsidRPr="00B34B0A">
                                      <w:rPr>
                                        <w:b/>
                                        <w:i/>
                                        <w:iCs/>
                                        <w:color w:val="000000"/>
                                      </w:rPr>
                                      <w:t>online</w:t>
                                    </w:r>
                                  </w:p>
                                </w:txbxContent>
                              </wps:txbx>
                              <wps:bodyPr rot="0" vert="horz" wrap="none" lIns="0" tIns="0" rIns="0" bIns="0" anchor="t" anchorCtr="0" upright="1">
                                <a:spAutoFit/>
                              </wps:bodyPr>
                            </wps:wsp>
                            <wps:wsp>
                              <wps:cNvPr id="586427471"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ACE243" w14:textId="77777777" w:rsidR="00A90C3B" w:rsidRPr="00B34B0A" w:rsidRDefault="00A90C3B" w:rsidP="00A90C3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70910B8" id="Canvas 80" o:spid="_x0000_s1136" editas="canvas" style="position:absolute;left:0;text-align:left;margin-left:41pt;margin-top:-7.55pt;width:58.1pt;height:105.4pt;z-index:251658266"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">
                      <v:shape id="_x0000_s1137" type="#_x0000_t75" style="position:absolute;width:7378;height:13385;visibility:visible;mso-wrap-style:square">
                        <v:fill o:detectmouseclick="t"/>
                        <v:path o:connecttype="none"/>
                      </v:shape>
                      <v:rect id="Rectangle 95" o:spid="_x0000_s1138"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" filled="f" stroked="f">
                        <v:textbox style="mso-fit-shape-to-text:t" inset="0,0,0,0">
                          <w:txbxContent>
                            <w:p w14:paraId="1F7B65DD" w14:textId="77777777" w:rsidR="00A90C3B" w:rsidRPr="00B074A0" w:rsidRDefault="00A90C3B" w:rsidP="00A90C3B">
                              <w:pPr>
                                <w:rPr>
                                  <w:sz w:val="32"/>
                                  <w:szCs w:val="32"/>
                                </w:rPr>
                              </w:pPr>
                              <w:r w:rsidRPr="00B074A0">
                                <w:rPr>
                                  <w:rFonts w:ascii="Symbol" w:hAnsi="Symbol" w:cs="Symbol"/>
                                  <w:color w:val="000000"/>
                                  <w:sz w:val="32"/>
                                  <w:szCs w:val="32"/>
                                </w:rPr>
                                <w:t></w:t>
                              </w:r>
                            </w:p>
                          </w:txbxContent>
                        </v:textbox>
                      </v:rect>
                      <v:rect id="Rectangle 96" o:spid="_x0000_s1139"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" filled="f" stroked="f">
                        <v:textbox style="mso-fit-shape-to-text:t" inset="0,0,0,0">
                          <w:txbxContent>
                            <w:p w14:paraId="5BFF865B" w14:textId="77777777" w:rsidR="00A90C3B" w:rsidRDefault="00A90C3B" w:rsidP="00A90C3B">
                              <w:r>
                                <w:rPr>
                                  <w:rFonts w:ascii="Symbol" w:hAnsi="Symbol" w:cs="Symbol"/>
                                  <w:color w:val="000000"/>
                                </w:rPr>
                                <w:t></w:t>
                              </w:r>
                            </w:p>
                          </w:txbxContent>
                        </v:textbox>
                      </v:rect>
                      <v:rect id="Rectangle 97" o:spid="_x0000_s1140"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" filled="f" stroked="f">
                        <v:textbox style="mso-fit-shape-to-text:t" inset="0,0,0,0">
                          <w:txbxContent>
                            <w:p w14:paraId="74D23E4D" w14:textId="77777777" w:rsidR="00A90C3B" w:rsidRPr="00B34B0A" w:rsidRDefault="00A90C3B" w:rsidP="00A90C3B">
                              <w:pPr>
                                <w:rPr>
                                  <w:b/>
                                </w:rPr>
                              </w:pPr>
                              <w:r w:rsidRPr="00B34B0A">
                                <w:rPr>
                                  <w:b/>
                                  <w:i/>
                                  <w:iCs/>
                                  <w:color w:val="000000"/>
                                </w:rPr>
                                <w:t>resources</w:t>
                              </w:r>
                            </w:p>
                          </w:txbxContent>
                        </v:textbox>
                      </v:rect>
                      <v:rect id="Rectangle 98" o:spid="_x0000_s1141"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" filled="f" stroked="f">
                        <v:textbox style="mso-fit-shape-to-text:t" inset="0,0,0,0">
                          <w:txbxContent>
                            <w:p w14:paraId="40AD09BB" w14:textId="77777777" w:rsidR="00A90C3B" w:rsidRPr="00B34B0A" w:rsidRDefault="00A90C3B" w:rsidP="00A90C3B">
                              <w:pPr>
                                <w:rPr>
                                  <w:b/>
                                </w:rPr>
                              </w:pPr>
                              <w:r w:rsidRPr="00B34B0A">
                                <w:rPr>
                                  <w:b/>
                                  <w:i/>
                                  <w:iCs/>
                                  <w:color w:val="000000"/>
                                </w:rPr>
                                <w:t>load</w:t>
                              </w:r>
                            </w:p>
                          </w:txbxContent>
                        </v:textbox>
                      </v:rect>
                      <v:rect id="Rectangle 99" o:spid="_x0000_s1142"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" filled="f" stroked="f">
                        <v:textbox style="mso-fit-shape-to-text:t" inset="0,0,0,0">
                          <w:txbxContent>
                            <w:p w14:paraId="495B2B37" w14:textId="77777777" w:rsidR="00A90C3B" w:rsidRPr="00B34B0A" w:rsidRDefault="00A90C3B" w:rsidP="00A90C3B">
                              <w:pPr>
                                <w:rPr>
                                  <w:b/>
                                </w:rPr>
                              </w:pPr>
                              <w:r w:rsidRPr="00B34B0A">
                                <w:rPr>
                                  <w:b/>
                                  <w:i/>
                                  <w:iCs/>
                                  <w:color w:val="000000"/>
                                </w:rPr>
                                <w:t>online</w:t>
                              </w:r>
                            </w:p>
                          </w:txbxContent>
                        </v:textbox>
                      </v:rect>
                      <v:rect id="Rectangle 100" o:spid="_x0000_s1143"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" filled="f" stroked="f">
                        <v:textbox style="mso-fit-shape-to-text:t" inset="0,0,0,0">
                          <w:txbxContent>
                            <w:p w14:paraId="4995C67B" w14:textId="77777777" w:rsidR="00A90C3B" w:rsidRPr="00B34B0A" w:rsidRDefault="00A90C3B" w:rsidP="00A90C3B">
                              <w:pPr>
                                <w:rPr>
                                  <w:b/>
                                </w:rPr>
                              </w:pPr>
                              <w:r w:rsidRPr="00B34B0A">
                                <w:rPr>
                                  <w:b/>
                                  <w:i/>
                                  <w:iCs/>
                                  <w:color w:val="000000"/>
                                </w:rPr>
                                <w:t>All</w:t>
                              </w:r>
                            </w:p>
                          </w:txbxContent>
                        </v:textbox>
                      </v:rect>
                      <v:rect id="Rectangle 101" o:spid="_x0000_s1144"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" filled="f" stroked="f">
                        <v:textbox style="mso-fit-shape-to-text:t" inset="0,0,0,0">
                          <w:txbxContent>
                            <w:p w14:paraId="11EC2CEF" w14:textId="77777777" w:rsidR="00A90C3B" w:rsidRPr="00B34B0A" w:rsidRDefault="00A90C3B" w:rsidP="00A90C3B">
                              <w:pPr>
                                <w:rPr>
                                  <w:b/>
                                </w:rPr>
                              </w:pPr>
                              <w:r w:rsidRPr="00B34B0A">
                                <w:rPr>
                                  <w:b/>
                                  <w:i/>
                                  <w:iCs/>
                                  <w:color w:val="000000"/>
                                </w:rPr>
                                <w:t>resource</w:t>
                              </w:r>
                            </w:p>
                          </w:txbxContent>
                        </v:textbox>
                      </v:rect>
                      <v:rect id="Rectangle 102" o:spid="_x0000_s1145"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" filled="f" stroked="f">
                        <v:textbox style="mso-fit-shape-to-text:t" inset="0,0,0,0">
                          <w:txbxContent>
                            <w:p w14:paraId="2C8494E8" w14:textId="77777777" w:rsidR="00A90C3B" w:rsidRPr="00B34B0A" w:rsidRDefault="00A90C3B" w:rsidP="00A90C3B">
                              <w:pPr>
                                <w:rPr>
                                  <w:b/>
                                </w:rPr>
                              </w:pPr>
                              <w:r w:rsidRPr="00B34B0A">
                                <w:rPr>
                                  <w:b/>
                                  <w:i/>
                                  <w:iCs/>
                                  <w:color w:val="000000"/>
                                </w:rPr>
                                <w:t>load</w:t>
                              </w:r>
                            </w:p>
                          </w:txbxContent>
                        </v:textbox>
                      </v:rect>
                      <v:rect id="Rectangle 103" o:spid="_x0000_s1146"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" filled="f" stroked="f">
                        <v:textbox style="mso-fit-shape-to-text:t" inset="0,0,0,0">
                          <w:txbxContent>
                            <w:p w14:paraId="75515814" w14:textId="77777777" w:rsidR="00A90C3B" w:rsidRPr="00B34B0A" w:rsidRDefault="00A90C3B" w:rsidP="00A90C3B">
                              <w:pPr>
                                <w:rPr>
                                  <w:b/>
                                </w:rPr>
                              </w:pPr>
                              <w:r w:rsidRPr="00B34B0A">
                                <w:rPr>
                                  <w:b/>
                                  <w:i/>
                                  <w:iCs/>
                                  <w:color w:val="000000"/>
                                </w:rPr>
                                <w:t>online</w:t>
                              </w:r>
                            </w:p>
                          </w:txbxContent>
                        </v:textbox>
                      </v:rect>
                      <v:rect id="Rectangle 104" o:spid="_x0000_s1147"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" filled="f" stroked="f">
                        <v:textbox style="mso-fit-shape-to-text:t" inset="0,0,0,0">
                          <w:txbxContent>
                            <w:p w14:paraId="4CACE243" w14:textId="77777777" w:rsidR="00A90C3B" w:rsidRPr="00B34B0A" w:rsidRDefault="00A90C3B" w:rsidP="00A90C3B">
                              <w:pPr>
                                <w:rPr>
                                  <w:b/>
                                </w:rPr>
                              </w:pPr>
                              <w:r w:rsidRPr="00B34B0A">
                                <w:rPr>
                                  <w:b/>
                                  <w:i/>
                                  <w:iCs/>
                                  <w:color w:val="000000"/>
                                </w:rPr>
                                <w:t>i</w:t>
                              </w:r>
                            </w:p>
                          </w:txbxContent>
                        </v:textbox>
                      </v:rect>
                    </v:group>
                  </w:pict>
                </mc:Fallback>
              </mc:AlternateContent>
            </w:r>
            <w:r w:rsidRPr="00A90C3B">
              <w:rPr>
                <w:rFonts w:eastAsia="Times New Roman"/>
                <w:b/>
                <w:position w:val="30"/>
                <w:sz w:val="20"/>
                <w:szCs w:val="20"/>
              </w:rPr>
              <w:t>PRC</w:t>
            </w:r>
            <w:r w:rsidRPr="00A90C3B">
              <w:rPr>
                <w:rFonts w:eastAsia="Times New Roman"/>
                <w:b/>
                <w:position w:val="30"/>
                <w:sz w:val="20"/>
                <w:szCs w:val="20"/>
                <w:vertAlign w:val="subscript"/>
              </w:rPr>
              <w:t>6</w:t>
            </w:r>
            <w:r w:rsidRPr="00A90C3B">
              <w:rPr>
                <w:rFonts w:eastAsia="Times New Roman"/>
                <w:b/>
                <w:position w:val="30"/>
                <w:sz w:val="20"/>
                <w:szCs w:val="20"/>
              </w:rPr>
              <w:t xml:space="preserve"> =</w:t>
            </w:r>
            <w:r w:rsidRPr="00A90C3B">
              <w:rPr>
                <w:rFonts w:eastAsia="Times New Roman"/>
                <w:b/>
                <w:position w:val="30"/>
                <w:sz w:val="20"/>
                <w:szCs w:val="20"/>
              </w:rPr>
              <w:tab/>
              <w:t>Min(Max((LRDF_2 * Actual Net Telemetered Consumption – LPC)</w:t>
            </w:r>
            <w:r w:rsidRPr="00A90C3B">
              <w:rPr>
                <w:rFonts w:eastAsia="Times New Roman"/>
                <w:b/>
                <w:position w:val="30"/>
                <w:sz w:val="20"/>
                <w:szCs w:val="20"/>
                <w:vertAlign w:val="subscript"/>
              </w:rPr>
              <w:t>i</w:t>
            </w:r>
            <w:r w:rsidRPr="00A90C3B">
              <w:rPr>
                <w:rFonts w:eastAsia="Times New Roman"/>
                <w:b/>
                <w:position w:val="30"/>
                <w:sz w:val="20"/>
                <w:szCs w:val="20"/>
              </w:rPr>
              <w:t>, 0.0), (0.2 * LRDF_2 * Actual Net Telemetered Consumption)) from all CLRs active in SCED and qualified for Regulation Service and/or RRS without an Ancillary Service Resource award</w:t>
            </w:r>
          </w:p>
          <w:p w14:paraId="08C14F51" w14:textId="77777777" w:rsidR="00A90C3B" w:rsidRPr="00A90C3B" w:rsidRDefault="00A90C3B" w:rsidP="00A90C3B">
            <w:pPr>
              <w:tabs>
                <w:tab w:val="left" w:pos="2160"/>
              </w:tabs>
              <w:ind w:left="2160" w:hanging="2160"/>
              <w:rPr>
                <w:rFonts w:eastAsia="Times New Roman"/>
                <w:b/>
                <w:position w:val="30"/>
                <w:sz w:val="20"/>
                <w:szCs w:val="20"/>
              </w:rPr>
            </w:pPr>
          </w:p>
          <w:p w14:paraId="7B0C8ACC" w14:textId="77777777" w:rsidR="00A90C3B" w:rsidRPr="00A90C3B" w:rsidRDefault="00A90C3B" w:rsidP="00A90C3B">
            <w:pPr>
              <w:tabs>
                <w:tab w:val="left" w:pos="2160"/>
              </w:tabs>
              <w:ind w:left="2160" w:hanging="2160"/>
              <w:rPr>
                <w:rFonts w:eastAsia="Times New Roman"/>
                <w:b/>
                <w:position w:val="30"/>
                <w:sz w:val="20"/>
                <w:szCs w:val="20"/>
              </w:rPr>
            </w:pPr>
          </w:p>
          <w:p w14:paraId="2B35B30A" w14:textId="77777777" w:rsidR="00A90C3B" w:rsidRPr="00A90C3B" w:rsidRDefault="00A90C3B" w:rsidP="00A90C3B">
            <w:pPr>
              <w:tabs>
                <w:tab w:val="left" w:pos="2160"/>
              </w:tabs>
              <w:ind w:left="2160" w:hanging="2160"/>
              <w:rPr>
                <w:rFonts w:eastAsia="Times New Roman"/>
                <w:b/>
                <w:position w:val="30"/>
                <w:sz w:val="20"/>
                <w:szCs w:val="20"/>
                <w:vertAlign w:val="subscript"/>
              </w:rPr>
            </w:pPr>
            <w:r w:rsidRPr="00A90C3B">
              <w:rPr>
                <w:rFonts w:eastAsia="Times New Roman"/>
                <w:noProof/>
                <w:szCs w:val="20"/>
              </w:rPr>
              <mc:AlternateContent>
                <mc:Choice Requires="wpg">
                  <w:drawing>
                    <wp:anchor distT="0" distB="0" distL="114300" distR="114300" simplePos="0" relativeHeight="251658267" behindDoc="0" locked="0" layoutInCell="1" allowOverlap="1" wp14:anchorId="4EF72C48" wp14:editId="7B6A95A7">
                      <wp:simplePos x="0" y="0"/>
                      <wp:positionH relativeFrom="column">
                        <wp:posOffset>556895</wp:posOffset>
                      </wp:positionH>
                      <wp:positionV relativeFrom="paragraph">
                        <wp:posOffset>-265430</wp:posOffset>
                      </wp:positionV>
                      <wp:extent cx="2176193" cy="9305290"/>
                      <wp:effectExtent l="0" t="0" r="0" b="0"/>
                      <wp:wrapNone/>
                      <wp:docPr id="1130477132" name="Group 1130477132"/>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824934664" name="Rectangle 824934664"/>
                              <wps:cNvSpPr/>
                              <wps:spPr>
                                <a:xfrm>
                                  <a:off x="1438958" y="7966710"/>
                                  <a:ext cx="737235" cy="1338580"/>
                                </a:xfrm>
                                <a:prstGeom prst="rect">
                                  <a:avLst/>
                                </a:prstGeom>
                                <a:noFill/>
                              </wps:spPr>
                              <wps:bodyPr/>
                            </wps:wsp>
                            <wps:wsp>
                              <wps:cNvPr id="1417006200" name="Rectangle 1417006200"/>
                              <wps:cNvSpPr>
                                <a:spLocks noChangeArrowheads="1"/>
                              </wps:cNvSpPr>
                              <wps:spPr bwMode="auto">
                                <a:xfrm>
                                  <a:off x="13968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10CDE" w14:textId="77777777" w:rsidR="00A90C3B" w:rsidRDefault="00A90C3B" w:rsidP="00A90C3B">
                                    <w:r>
                                      <w:rPr>
                                        <w:rFonts w:ascii="Symbol" w:hAnsi="Symbol" w:cs="Symbol"/>
                                        <w:color w:val="000000"/>
                                        <w:sz w:val="54"/>
                                        <w:szCs w:val="54"/>
                                      </w:rPr>
                                      <w:t></w:t>
                                    </w:r>
                                  </w:p>
                                </w:txbxContent>
                              </wps:txbx>
                              <wps:bodyPr rot="0" vert="horz" wrap="none" lIns="0" tIns="0" rIns="0" bIns="0" anchor="t" anchorCtr="0" upright="1">
                                <a:spAutoFit/>
                              </wps:bodyPr>
                            </wps:wsp>
                            <wps:wsp>
                              <wps:cNvPr id="468997975" name="Rectangle 468997975"/>
                              <wps:cNvSpPr>
                                <a:spLocks noChangeArrowheads="1"/>
                              </wps:cNvSpPr>
                              <wps:spPr bwMode="auto">
                                <a:xfrm>
                                  <a:off x="69891"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076309" w14:textId="77777777" w:rsidR="00A90C3B" w:rsidRDefault="00A90C3B" w:rsidP="00A90C3B">
                                    <w:r>
                                      <w:rPr>
                                        <w:rFonts w:ascii="Symbol" w:hAnsi="Symbol" w:cs="Symbol"/>
                                        <w:color w:val="000000"/>
                                      </w:rPr>
                                      <w:t></w:t>
                                    </w:r>
                                  </w:p>
                                </w:txbxContent>
                              </wps:txbx>
                              <wps:bodyPr rot="0" vert="horz" wrap="none" lIns="0" tIns="0" rIns="0" bIns="0" anchor="t" anchorCtr="0" upright="1">
                                <a:spAutoFit/>
                              </wps:bodyPr>
                            </wps:wsp>
                            <wps:wsp>
                              <wps:cNvPr id="2070847999" name="Rectangle 2070847999"/>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F278F" w14:textId="77777777" w:rsidR="00A90C3B" w:rsidRDefault="00A90C3B" w:rsidP="00A90C3B">
                                    <w:pPr>
                                      <w:rPr>
                                        <w:b/>
                                      </w:rPr>
                                    </w:pPr>
                                    <w:r>
                                      <w:rPr>
                                        <w:b/>
                                        <w:i/>
                                        <w:iCs/>
                                        <w:color w:val="000000"/>
                                      </w:rPr>
                                      <w:t>resources</w:t>
                                    </w:r>
                                  </w:p>
                                </w:txbxContent>
                              </wps:txbx>
                              <wps:bodyPr rot="0" vert="horz" wrap="none" lIns="0" tIns="0" rIns="0" bIns="0" anchor="t" anchorCtr="0" upright="1">
                                <a:spAutoFit/>
                              </wps:bodyPr>
                            </wps:wsp>
                            <wps:wsp>
                              <wps:cNvPr id="931505631" name="Rectangle 931505631"/>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4D8A3D" w14:textId="77777777" w:rsidR="00A90C3B" w:rsidRDefault="00A90C3B" w:rsidP="00A90C3B">
                                    <w:pPr>
                                      <w:rPr>
                                        <w:b/>
                                      </w:rPr>
                                    </w:pPr>
                                    <w:r>
                                      <w:rPr>
                                        <w:b/>
                                        <w:i/>
                                        <w:iCs/>
                                        <w:color w:val="000000"/>
                                      </w:rPr>
                                      <w:t>FFR</w:t>
                                    </w:r>
                                  </w:p>
                                </w:txbxContent>
                              </wps:txbx>
                              <wps:bodyPr rot="0" vert="horz" wrap="none" lIns="0" tIns="0" rIns="0" bIns="0" anchor="t" anchorCtr="0" upright="1">
                                <a:spAutoFit/>
                              </wps:bodyPr>
                            </wps:wsp>
                            <wps:wsp>
                              <wps:cNvPr id="1944158245" name="Rectangle 1944158245"/>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BD3894" w14:textId="77777777" w:rsidR="00A90C3B" w:rsidRDefault="00A90C3B" w:rsidP="00A90C3B">
                                    <w:pPr>
                                      <w:rPr>
                                        <w:b/>
                                      </w:rPr>
                                    </w:pPr>
                                    <w:r>
                                      <w:rPr>
                                        <w:b/>
                                        <w:i/>
                                        <w:iCs/>
                                        <w:color w:val="000000"/>
                                      </w:rPr>
                                      <w:t>online</w:t>
                                    </w:r>
                                  </w:p>
                                </w:txbxContent>
                              </wps:txbx>
                              <wps:bodyPr rot="0" vert="horz" wrap="none" lIns="0" tIns="0" rIns="0" bIns="0" anchor="t" anchorCtr="0" upright="1">
                                <a:spAutoFit/>
                              </wps:bodyPr>
                            </wps:wsp>
                            <wps:wsp>
                              <wps:cNvPr id="1879702336" name="Rectangle 1879702336"/>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304741" w14:textId="77777777" w:rsidR="00A90C3B" w:rsidRDefault="00A90C3B" w:rsidP="00A90C3B">
                                    <w:pPr>
                                      <w:rPr>
                                        <w:b/>
                                      </w:rPr>
                                    </w:pPr>
                                    <w:r>
                                      <w:rPr>
                                        <w:b/>
                                        <w:i/>
                                        <w:iCs/>
                                        <w:color w:val="000000"/>
                                      </w:rPr>
                                      <w:t>All</w:t>
                                    </w:r>
                                  </w:p>
                                </w:txbxContent>
                              </wps:txbx>
                              <wps:bodyPr rot="0" vert="horz" wrap="square" lIns="0" tIns="0" rIns="0" bIns="0" anchor="t" anchorCtr="0" upright="1">
                                <a:spAutoFit/>
                              </wps:bodyPr>
                            </wps:wsp>
                            <wps:wsp>
                              <wps:cNvPr id="447528404" name="Rectangle 447528404"/>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2A5903" w14:textId="77777777" w:rsidR="00A90C3B" w:rsidRDefault="00A90C3B" w:rsidP="00A90C3B">
                                    <w:pPr>
                                      <w:rPr>
                                        <w:b/>
                                      </w:rPr>
                                    </w:pPr>
                                    <w:r>
                                      <w:rPr>
                                        <w:b/>
                                        <w:i/>
                                        <w:iCs/>
                                        <w:color w:val="000000"/>
                                      </w:rPr>
                                      <w:t>resource</w:t>
                                    </w:r>
                                  </w:p>
                                </w:txbxContent>
                              </wps:txbx>
                              <wps:bodyPr rot="0" vert="horz" wrap="none" lIns="0" tIns="0" rIns="0" bIns="0" anchor="t" anchorCtr="0" upright="1">
                                <a:spAutoFit/>
                              </wps:bodyPr>
                            </wps:wsp>
                            <wps:wsp>
                              <wps:cNvPr id="936853206" name="Rectangle 936853206"/>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A5B51C" w14:textId="77777777" w:rsidR="00A90C3B" w:rsidRDefault="00A90C3B" w:rsidP="00A90C3B">
                                    <w:pPr>
                                      <w:rPr>
                                        <w:b/>
                                      </w:rPr>
                                    </w:pPr>
                                    <w:r>
                                      <w:rPr>
                                        <w:b/>
                                        <w:i/>
                                        <w:iCs/>
                                        <w:color w:val="000000"/>
                                      </w:rPr>
                                      <w:t>FFR</w:t>
                                    </w:r>
                                  </w:p>
                                </w:txbxContent>
                              </wps:txbx>
                              <wps:bodyPr rot="0" vert="horz" wrap="none" lIns="0" tIns="0" rIns="0" bIns="0" anchor="t" anchorCtr="0" upright="1">
                                <a:spAutoFit/>
                              </wps:bodyPr>
                            </wps:wsp>
                            <wps:wsp>
                              <wps:cNvPr id="1215462148" name="Rectangle 1215462148"/>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21D81A" w14:textId="77777777" w:rsidR="00A90C3B" w:rsidRDefault="00A90C3B" w:rsidP="00A90C3B">
                                    <w:pPr>
                                      <w:rPr>
                                        <w:b/>
                                      </w:rPr>
                                    </w:pPr>
                                    <w:r>
                                      <w:rPr>
                                        <w:b/>
                                        <w:i/>
                                        <w:iCs/>
                                        <w:color w:val="000000"/>
                                      </w:rPr>
                                      <w:t>online</w:t>
                                    </w:r>
                                  </w:p>
                                </w:txbxContent>
                              </wps:txbx>
                              <wps:bodyPr rot="0" vert="horz" wrap="none" lIns="0" tIns="0" rIns="0" bIns="0" anchor="t" anchorCtr="0" upright="1">
                                <a:spAutoFit/>
                              </wps:bodyPr>
                            </wps:wsp>
                            <wps:wsp>
                              <wps:cNvPr id="267089466" name="Rectangle 267089466"/>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6C2AA0" w14:textId="77777777" w:rsidR="00A90C3B" w:rsidRDefault="00A90C3B" w:rsidP="00A90C3B">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EF72C48" id="Group 1130477132" o:spid="_x0000_s1148" style="position:absolute;left:0;text-align:left;margin-left:43.85pt;margin-top:-20.9pt;width:171.35pt;height:732.7pt;z-index:251658267"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">
                      <v:rect id="Rectangle 824934664" o:spid="_x0000_s1149"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" filled="f" stroked="f"/>
                      <v:rect id="Rectangle 1417006200" o:spid="_x0000_s1150" style="position:absolute;left:1396;top:4698;width:2445;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" filled="f" stroked="f">
                        <v:textbox style="mso-fit-shape-to-text:t" inset="0,0,0,0">
                          <w:txbxContent>
                            <w:p w14:paraId="1F710CDE" w14:textId="77777777" w:rsidR="00A90C3B" w:rsidRDefault="00A90C3B" w:rsidP="00A90C3B">
                              <w:r>
                                <w:rPr>
                                  <w:rFonts w:ascii="Symbol" w:hAnsi="Symbol" w:cs="Symbol"/>
                                  <w:color w:val="000000"/>
                                  <w:sz w:val="54"/>
                                  <w:szCs w:val="54"/>
                                </w:rPr>
                                <w:t></w:t>
                              </w:r>
                            </w:p>
                          </w:txbxContent>
                        </v:textbox>
                      </v:rect>
                      <v:rect id="Rectangle 468997975" o:spid="_x0000_s1151"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" filled="f" stroked="f">
                        <v:textbox style="mso-fit-shape-to-text:t" inset="0,0,0,0">
                          <w:txbxContent>
                            <w:p w14:paraId="4F076309" w14:textId="77777777" w:rsidR="00A90C3B" w:rsidRDefault="00A90C3B" w:rsidP="00A90C3B">
                              <w:r>
                                <w:rPr>
                                  <w:rFonts w:ascii="Symbol" w:hAnsi="Symbol" w:cs="Symbol"/>
                                  <w:color w:val="000000"/>
                                </w:rPr>
                                <w:t></w:t>
                              </w:r>
                            </w:p>
                          </w:txbxContent>
                        </v:textbox>
                      </v:rect>
                      <v:rect id="Rectangle 2070847999" o:spid="_x0000_s1152"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" filled="f" stroked="f">
                        <v:textbox style="mso-fit-shape-to-text:t" inset="0,0,0,0">
                          <w:txbxContent>
                            <w:p w14:paraId="696F278F" w14:textId="77777777" w:rsidR="00A90C3B" w:rsidRDefault="00A90C3B" w:rsidP="00A90C3B">
                              <w:pPr>
                                <w:rPr>
                                  <w:b/>
                                </w:rPr>
                              </w:pPr>
                              <w:r>
                                <w:rPr>
                                  <w:b/>
                                  <w:i/>
                                  <w:iCs/>
                                  <w:color w:val="000000"/>
                                </w:rPr>
                                <w:t>resources</w:t>
                              </w:r>
                            </w:p>
                          </w:txbxContent>
                        </v:textbox>
                      </v:rect>
                      <v:rect id="Rectangle 931505631" o:spid="_x0000_s1153"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" filled="f" stroked="f">
                        <v:textbox style="mso-fit-shape-to-text:t" inset="0,0,0,0">
                          <w:txbxContent>
                            <w:p w14:paraId="684D8A3D" w14:textId="77777777" w:rsidR="00A90C3B" w:rsidRDefault="00A90C3B" w:rsidP="00A90C3B">
                              <w:pPr>
                                <w:rPr>
                                  <w:b/>
                                </w:rPr>
                              </w:pPr>
                              <w:r>
                                <w:rPr>
                                  <w:b/>
                                  <w:i/>
                                  <w:iCs/>
                                  <w:color w:val="000000"/>
                                </w:rPr>
                                <w:t>FFR</w:t>
                              </w:r>
                            </w:p>
                          </w:txbxContent>
                        </v:textbox>
                      </v:rect>
                      <v:rect id="Rectangle 1944158245" o:spid="_x0000_s1154"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" filled="f" stroked="f">
                        <v:textbox style="mso-fit-shape-to-text:t" inset="0,0,0,0">
                          <w:txbxContent>
                            <w:p w14:paraId="01BD3894" w14:textId="77777777" w:rsidR="00A90C3B" w:rsidRDefault="00A90C3B" w:rsidP="00A90C3B">
                              <w:pPr>
                                <w:rPr>
                                  <w:b/>
                                </w:rPr>
                              </w:pPr>
                              <w:r>
                                <w:rPr>
                                  <w:b/>
                                  <w:i/>
                                  <w:iCs/>
                                  <w:color w:val="000000"/>
                                </w:rPr>
                                <w:t>online</w:t>
                              </w:r>
                            </w:p>
                          </w:txbxContent>
                        </v:textbox>
                      </v:rect>
                      <v:rect id="Rectangle 1879702336" o:spid="_x0000_s1155"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" filled="f" stroked="f">
                        <v:textbox style="mso-fit-shape-to-text:t" inset="0,0,0,0">
                          <w:txbxContent>
                            <w:p w14:paraId="53304741" w14:textId="77777777" w:rsidR="00A90C3B" w:rsidRDefault="00A90C3B" w:rsidP="00A90C3B">
                              <w:pPr>
                                <w:rPr>
                                  <w:b/>
                                </w:rPr>
                              </w:pPr>
                              <w:r>
                                <w:rPr>
                                  <w:b/>
                                  <w:i/>
                                  <w:iCs/>
                                  <w:color w:val="000000"/>
                                </w:rPr>
                                <w:t>All</w:t>
                              </w:r>
                            </w:p>
                          </w:txbxContent>
                        </v:textbox>
                      </v:rect>
                      <v:rect id="Rectangle 447528404" o:spid="_x0000_s1156"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" filled="f" stroked="f">
                        <v:textbox style="mso-fit-shape-to-text:t" inset="0,0,0,0">
                          <w:txbxContent>
                            <w:p w14:paraId="7E2A5903" w14:textId="77777777" w:rsidR="00A90C3B" w:rsidRDefault="00A90C3B" w:rsidP="00A90C3B">
                              <w:pPr>
                                <w:rPr>
                                  <w:b/>
                                </w:rPr>
                              </w:pPr>
                              <w:r>
                                <w:rPr>
                                  <w:b/>
                                  <w:i/>
                                  <w:iCs/>
                                  <w:color w:val="000000"/>
                                </w:rPr>
                                <w:t>resource</w:t>
                              </w:r>
                            </w:p>
                          </w:txbxContent>
                        </v:textbox>
                      </v:rect>
                      <v:rect id="Rectangle 936853206" o:spid="_x0000_s1157"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" filled="f" stroked="f">
                        <v:textbox style="mso-fit-shape-to-text:t" inset="0,0,0,0">
                          <w:txbxContent>
                            <w:p w14:paraId="39A5B51C" w14:textId="77777777" w:rsidR="00A90C3B" w:rsidRDefault="00A90C3B" w:rsidP="00A90C3B">
                              <w:pPr>
                                <w:rPr>
                                  <w:b/>
                                </w:rPr>
                              </w:pPr>
                              <w:r>
                                <w:rPr>
                                  <w:b/>
                                  <w:i/>
                                  <w:iCs/>
                                  <w:color w:val="000000"/>
                                </w:rPr>
                                <w:t>FFR</w:t>
                              </w:r>
                            </w:p>
                          </w:txbxContent>
                        </v:textbox>
                      </v:rect>
                      <v:rect id="Rectangle 1215462148" o:spid="_x0000_s1158"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" filled="f" stroked="f">
                        <v:textbox style="mso-fit-shape-to-text:t" inset="0,0,0,0">
                          <w:txbxContent>
                            <w:p w14:paraId="2521D81A" w14:textId="77777777" w:rsidR="00A90C3B" w:rsidRDefault="00A90C3B" w:rsidP="00A90C3B">
                              <w:pPr>
                                <w:rPr>
                                  <w:b/>
                                </w:rPr>
                              </w:pPr>
                              <w:r>
                                <w:rPr>
                                  <w:b/>
                                  <w:i/>
                                  <w:iCs/>
                                  <w:color w:val="000000"/>
                                </w:rPr>
                                <w:t>online</w:t>
                              </w:r>
                            </w:p>
                          </w:txbxContent>
                        </v:textbox>
                      </v:rect>
                      <v:rect id="Rectangle 267089466" o:spid="_x0000_s1159"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" filled="f" stroked="f">
                        <v:textbox style="mso-fit-shape-to-text:t" inset="0,0,0,0">
                          <w:txbxContent>
                            <w:p w14:paraId="1E6C2AA0" w14:textId="77777777" w:rsidR="00A90C3B" w:rsidRDefault="00A90C3B" w:rsidP="00A90C3B">
                              <w:pPr>
                                <w:rPr>
                                  <w:b/>
                                </w:rPr>
                              </w:pPr>
                              <w:r>
                                <w:rPr>
                                  <w:b/>
                                  <w:i/>
                                  <w:iCs/>
                                  <w:color w:val="000000"/>
                                </w:rPr>
                                <w:t>i</w:t>
                              </w:r>
                            </w:p>
                          </w:txbxContent>
                        </v:textbox>
                      </v:rect>
                    </v:group>
                  </w:pict>
                </mc:Fallback>
              </mc:AlternateContent>
            </w:r>
            <w:r w:rsidRPr="00A90C3B">
              <w:rPr>
                <w:rFonts w:eastAsia="Times New Roman"/>
                <w:b/>
                <w:position w:val="30"/>
                <w:sz w:val="20"/>
                <w:szCs w:val="20"/>
              </w:rPr>
              <w:t>PRC</w:t>
            </w:r>
            <w:r w:rsidRPr="00A90C3B">
              <w:rPr>
                <w:rFonts w:eastAsia="Times New Roman"/>
                <w:b/>
                <w:position w:val="30"/>
                <w:sz w:val="20"/>
                <w:szCs w:val="20"/>
                <w:vertAlign w:val="subscript"/>
              </w:rPr>
              <w:t>7</w:t>
            </w:r>
            <w:r w:rsidRPr="00A90C3B">
              <w:rPr>
                <w:rFonts w:eastAsia="Times New Roman"/>
                <w:b/>
                <w:position w:val="30"/>
                <w:sz w:val="20"/>
                <w:szCs w:val="20"/>
              </w:rPr>
              <w:t xml:space="preserve"> =</w:t>
            </w:r>
            <w:r w:rsidRPr="00A90C3B">
              <w:rPr>
                <w:rFonts w:eastAsia="Times New Roman"/>
                <w:b/>
                <w:position w:val="30"/>
                <w:sz w:val="20"/>
                <w:szCs w:val="20"/>
              </w:rPr>
              <w:tab/>
              <w:t>(Capacity from Resources capable of providing FFR)</w:t>
            </w:r>
            <w:r w:rsidRPr="00A90C3B">
              <w:rPr>
                <w:rFonts w:eastAsia="Times New Roman"/>
                <w:b/>
                <w:position w:val="30"/>
                <w:sz w:val="20"/>
                <w:szCs w:val="20"/>
                <w:vertAlign w:val="subscript"/>
              </w:rPr>
              <w:t>i</w:t>
            </w:r>
          </w:p>
          <w:p w14:paraId="46225515" w14:textId="77777777" w:rsidR="00A90C3B" w:rsidRPr="00A90C3B" w:rsidRDefault="00A90C3B" w:rsidP="00A90C3B">
            <w:pPr>
              <w:spacing w:before="480"/>
              <w:ind w:left="720" w:hanging="720"/>
              <w:rPr>
                <w:rFonts w:eastAsia="Times New Roman"/>
                <w:b/>
                <w:position w:val="30"/>
                <w:sz w:val="20"/>
                <w:szCs w:val="20"/>
              </w:rPr>
            </w:pPr>
          </w:p>
          <w:p w14:paraId="2E26E74A" w14:textId="77777777" w:rsidR="00A90C3B" w:rsidRPr="00A90C3B" w:rsidRDefault="00A90C3B" w:rsidP="00A90C3B">
            <w:pPr>
              <w:ind w:left="720" w:hanging="720"/>
              <w:rPr>
                <w:rFonts w:eastAsia="Times New Roman"/>
                <w:b/>
                <w:position w:val="30"/>
                <w:sz w:val="20"/>
                <w:szCs w:val="20"/>
              </w:rPr>
            </w:pPr>
          </w:p>
          <w:p w14:paraId="2583C180" w14:textId="77777777" w:rsidR="00A90C3B" w:rsidRPr="00A90C3B" w:rsidRDefault="00A90C3B" w:rsidP="00A90C3B">
            <w:pPr>
              <w:tabs>
                <w:tab w:val="left" w:pos="2160"/>
              </w:tabs>
              <w:spacing w:before="480"/>
              <w:ind w:left="2160" w:hanging="2160"/>
              <w:rPr>
                <w:rFonts w:eastAsia="Times New Roman"/>
                <w:b/>
                <w:position w:val="30"/>
                <w:sz w:val="20"/>
                <w:szCs w:val="20"/>
              </w:rPr>
            </w:pPr>
            <w:r w:rsidRPr="00A90C3B">
              <w:rPr>
                <w:rFonts w:eastAsia="Times New Roman"/>
                <w:noProof/>
                <w:szCs w:val="20"/>
              </w:rPr>
              <mc:AlternateContent>
                <mc:Choice Requires="wpc">
                  <w:drawing>
                    <wp:anchor distT="0" distB="0" distL="114300" distR="114300" simplePos="0" relativeHeight="251658268" behindDoc="0" locked="0" layoutInCell="1" allowOverlap="1" wp14:anchorId="42FC1D28" wp14:editId="5CF75A2D">
                      <wp:simplePos x="0" y="0"/>
                      <wp:positionH relativeFrom="column">
                        <wp:posOffset>483870</wp:posOffset>
                      </wp:positionH>
                      <wp:positionV relativeFrom="paragraph">
                        <wp:posOffset>43815</wp:posOffset>
                      </wp:positionV>
                      <wp:extent cx="960755" cy="1369060"/>
                      <wp:effectExtent l="0" t="0" r="10795" b="2540"/>
                      <wp:wrapNone/>
                      <wp:docPr id="116385115"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40636745"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ABF30C" w14:textId="77777777" w:rsidR="00A90C3B" w:rsidRPr="00B074A0" w:rsidRDefault="00A90C3B" w:rsidP="00A90C3B">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611902126"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97F2AA" w14:textId="77777777" w:rsidR="00A90C3B" w:rsidRDefault="00A90C3B" w:rsidP="00A90C3B">
                                    <w:r>
                                      <w:rPr>
                                        <w:rFonts w:ascii="Symbol" w:hAnsi="Symbol" w:cs="Symbol"/>
                                        <w:color w:val="000000"/>
                                      </w:rPr>
                                      <w:t></w:t>
                                    </w:r>
                                  </w:p>
                                </w:txbxContent>
                              </wps:txbx>
                              <wps:bodyPr rot="0" vert="horz" wrap="none" lIns="0" tIns="0" rIns="0" bIns="0" anchor="t" anchorCtr="0" upright="1">
                                <a:spAutoFit/>
                              </wps:bodyPr>
                            </wps:wsp>
                            <wps:wsp>
                              <wps:cNvPr id="760785678"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4565C2" w14:textId="77777777" w:rsidR="00A90C3B" w:rsidRPr="00B34B0A" w:rsidRDefault="00A90C3B" w:rsidP="00A90C3B">
                                    <w:pPr>
                                      <w:rPr>
                                        <w:b/>
                                      </w:rPr>
                                    </w:pPr>
                                    <w:r>
                                      <w:rPr>
                                        <w:b/>
                                        <w:i/>
                                        <w:iCs/>
                                        <w:color w:val="000000"/>
                                      </w:rPr>
                                      <w:t>ESR</w:t>
                                    </w:r>
                                  </w:p>
                                </w:txbxContent>
                              </wps:txbx>
                              <wps:bodyPr rot="0" vert="horz" wrap="square" lIns="0" tIns="0" rIns="0" bIns="0" anchor="t" anchorCtr="0" upright="1">
                                <a:spAutoFit/>
                              </wps:bodyPr>
                            </wps:wsp>
                            <wps:wsp>
                              <wps:cNvPr id="1662813164"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DA304" w14:textId="77777777" w:rsidR="00A90C3B" w:rsidRPr="00B34B0A" w:rsidRDefault="00A90C3B" w:rsidP="00A90C3B">
                                    <w:pPr>
                                      <w:rPr>
                                        <w:b/>
                                      </w:rPr>
                                    </w:pPr>
                                  </w:p>
                                </w:txbxContent>
                              </wps:txbx>
                              <wps:bodyPr rot="0" vert="horz" wrap="none" lIns="0" tIns="0" rIns="0" bIns="0" anchor="t" anchorCtr="0" upright="1">
                                <a:spAutoFit/>
                              </wps:bodyPr>
                            </wps:wsp>
                            <wps:wsp>
                              <wps:cNvPr id="537874403"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437445" w14:textId="77777777" w:rsidR="00A90C3B" w:rsidRPr="00B34B0A" w:rsidRDefault="00A90C3B" w:rsidP="00A90C3B">
                                    <w:pPr>
                                      <w:rPr>
                                        <w:b/>
                                      </w:rPr>
                                    </w:pPr>
                                    <w:r w:rsidRPr="00B34B0A">
                                      <w:rPr>
                                        <w:b/>
                                        <w:i/>
                                        <w:iCs/>
                                        <w:color w:val="000000"/>
                                      </w:rPr>
                                      <w:t>online</w:t>
                                    </w:r>
                                  </w:p>
                                </w:txbxContent>
                              </wps:txbx>
                              <wps:bodyPr rot="0" vert="horz" wrap="none" lIns="0" tIns="0" rIns="0" bIns="0" anchor="t" anchorCtr="0" upright="1">
                                <a:spAutoFit/>
                              </wps:bodyPr>
                            </wps:wsp>
                            <wps:wsp>
                              <wps:cNvPr id="1240139095"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04E2A" w14:textId="77777777" w:rsidR="00A90C3B" w:rsidRPr="00B34B0A" w:rsidRDefault="00A90C3B" w:rsidP="00A90C3B">
                                    <w:pPr>
                                      <w:rPr>
                                        <w:b/>
                                      </w:rPr>
                                    </w:pPr>
                                    <w:r w:rsidRPr="00B34B0A">
                                      <w:rPr>
                                        <w:b/>
                                        <w:i/>
                                        <w:iCs/>
                                        <w:color w:val="000000"/>
                                      </w:rPr>
                                      <w:t>All</w:t>
                                    </w:r>
                                  </w:p>
                                </w:txbxContent>
                              </wps:txbx>
                              <wps:bodyPr rot="0" vert="horz" wrap="square" lIns="0" tIns="0" rIns="0" bIns="0" anchor="t" anchorCtr="0" upright="1">
                                <a:spAutoFit/>
                              </wps:bodyPr>
                            </wps:wsp>
                            <wps:wsp>
                              <wps:cNvPr id="1098779849"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536599" w14:textId="77777777" w:rsidR="00A90C3B" w:rsidRPr="00B34B0A" w:rsidRDefault="00A90C3B" w:rsidP="00A90C3B">
                                    <w:pPr>
                                      <w:rPr>
                                        <w:b/>
                                      </w:rPr>
                                    </w:pPr>
                                  </w:p>
                                </w:txbxContent>
                              </wps:txbx>
                              <wps:bodyPr rot="0" vert="horz" wrap="none" lIns="0" tIns="0" rIns="0" bIns="0" anchor="t" anchorCtr="0" upright="1">
                                <a:spAutoFit/>
                              </wps:bodyPr>
                            </wps:wsp>
                            <wps:wsp>
                              <wps:cNvPr id="375603463"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D44DE" w14:textId="77777777" w:rsidR="00A90C3B" w:rsidRPr="00B34B0A" w:rsidRDefault="00A90C3B" w:rsidP="00A90C3B">
                                    <w:pPr>
                                      <w:rPr>
                                        <w:b/>
                                      </w:rPr>
                                    </w:pPr>
                                    <w:r>
                                      <w:rPr>
                                        <w:b/>
                                        <w:i/>
                                        <w:iCs/>
                                        <w:color w:val="000000"/>
                                      </w:rPr>
                                      <w:t>ESR</w:t>
                                    </w:r>
                                  </w:p>
                                </w:txbxContent>
                              </wps:txbx>
                              <wps:bodyPr rot="0" vert="horz" wrap="none" lIns="0" tIns="0" rIns="0" bIns="0" anchor="t" anchorCtr="0" upright="1">
                                <a:spAutoFit/>
                              </wps:bodyPr>
                            </wps:wsp>
                            <wps:wsp>
                              <wps:cNvPr id="563549093"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F7F1E1" w14:textId="77777777" w:rsidR="00A90C3B" w:rsidRPr="00B34B0A" w:rsidRDefault="00A90C3B" w:rsidP="00A90C3B">
                                    <w:pPr>
                                      <w:rPr>
                                        <w:b/>
                                      </w:rPr>
                                    </w:pPr>
                                    <w:r w:rsidRPr="00B34B0A">
                                      <w:rPr>
                                        <w:b/>
                                        <w:i/>
                                        <w:iCs/>
                                        <w:color w:val="000000"/>
                                      </w:rPr>
                                      <w:t>online</w:t>
                                    </w:r>
                                  </w:p>
                                </w:txbxContent>
                              </wps:txbx>
                              <wps:bodyPr rot="0" vert="horz" wrap="none" lIns="0" tIns="0" rIns="0" bIns="0" anchor="t" anchorCtr="0" upright="1">
                                <a:spAutoFit/>
                              </wps:bodyPr>
                            </wps:wsp>
                            <wps:wsp>
                              <wps:cNvPr id="1901991738"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0740E5" w14:textId="77777777" w:rsidR="00A90C3B" w:rsidRPr="00B34B0A" w:rsidRDefault="00A90C3B" w:rsidP="00A90C3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2FC1D28" id="_x0000_s1160" editas="canvas" style="position:absolute;left:0;text-align:left;margin-left:38.1pt;margin-top:3.45pt;width:75.65pt;height:107.8pt;z-index:251658268"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">
                      <v:shape id="_x0000_s1161" type="#_x0000_t75" style="position:absolute;width:9607;height:13690;visibility:visible;mso-wrap-style:square">
                        <v:fill o:detectmouseclick="t"/>
                        <v:path o:connecttype="none"/>
                      </v:shape>
                      <v:rect id="Rectangle 71" o:spid="_x0000_s1162"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" filled="f" stroked="f">
                        <v:textbox style="mso-fit-shape-to-text:t" inset="0,0,0,0">
                          <w:txbxContent>
                            <w:p w14:paraId="36ABF30C" w14:textId="77777777" w:rsidR="00A90C3B" w:rsidRPr="00B074A0" w:rsidRDefault="00A90C3B" w:rsidP="00A90C3B">
                              <w:pPr>
                                <w:rPr>
                                  <w:sz w:val="32"/>
                                  <w:szCs w:val="32"/>
                                </w:rPr>
                              </w:pPr>
                              <w:r w:rsidRPr="00B074A0">
                                <w:rPr>
                                  <w:rFonts w:ascii="Symbol" w:hAnsi="Symbol" w:cs="Symbol"/>
                                  <w:color w:val="000000"/>
                                  <w:sz w:val="32"/>
                                  <w:szCs w:val="32"/>
                                </w:rPr>
                                <w:t></w:t>
                              </w:r>
                            </w:p>
                          </w:txbxContent>
                        </v:textbox>
                      </v:rect>
                      <v:rect id="Rectangle 72" o:spid="_x0000_s1163"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" filled="f" stroked="f">
                        <v:textbox style="mso-fit-shape-to-text:t" inset="0,0,0,0">
                          <w:txbxContent>
                            <w:p w14:paraId="7D97F2AA" w14:textId="77777777" w:rsidR="00A90C3B" w:rsidRDefault="00A90C3B" w:rsidP="00A90C3B">
                              <w:r>
                                <w:rPr>
                                  <w:rFonts w:ascii="Symbol" w:hAnsi="Symbol" w:cs="Symbol"/>
                                  <w:color w:val="000000"/>
                                </w:rPr>
                                <w:t></w:t>
                              </w:r>
                            </w:p>
                          </w:txbxContent>
                        </v:textbox>
                      </v:rect>
                      <v:rect id="Rectangle 73" o:spid="_x0000_s1164"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" filled="f" stroked="f">
                        <v:textbox style="mso-fit-shape-to-text:t" inset="0,0,0,0">
                          <w:txbxContent>
                            <w:p w14:paraId="494565C2" w14:textId="77777777" w:rsidR="00A90C3B" w:rsidRPr="00B34B0A" w:rsidRDefault="00A90C3B" w:rsidP="00A90C3B">
                              <w:pPr>
                                <w:rPr>
                                  <w:b/>
                                </w:rPr>
                              </w:pPr>
                              <w:r>
                                <w:rPr>
                                  <w:b/>
                                  <w:i/>
                                  <w:iCs/>
                                  <w:color w:val="000000"/>
                                </w:rPr>
                                <w:t>ESR</w:t>
                              </w:r>
                            </w:p>
                          </w:txbxContent>
                        </v:textbox>
                      </v:rect>
                      <v:rect id="Rectangle 74" o:spid="_x0000_s1165"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" filled="f" stroked="f">
                        <v:textbox style="mso-fit-shape-to-text:t" inset="0,0,0,0">
                          <w:txbxContent>
                            <w:p w14:paraId="065DA304" w14:textId="77777777" w:rsidR="00A90C3B" w:rsidRPr="00B34B0A" w:rsidRDefault="00A90C3B" w:rsidP="00A90C3B">
                              <w:pPr>
                                <w:rPr>
                                  <w:b/>
                                </w:rPr>
                              </w:pPr>
                            </w:p>
                          </w:txbxContent>
                        </v:textbox>
                      </v:rect>
                      <v:rect id="Rectangle 75" o:spid="_x0000_s1166"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" filled="f" stroked="f">
                        <v:textbox style="mso-fit-shape-to-text:t" inset="0,0,0,0">
                          <w:txbxContent>
                            <w:p w14:paraId="51437445" w14:textId="77777777" w:rsidR="00A90C3B" w:rsidRPr="00B34B0A" w:rsidRDefault="00A90C3B" w:rsidP="00A90C3B">
                              <w:pPr>
                                <w:rPr>
                                  <w:b/>
                                </w:rPr>
                              </w:pPr>
                              <w:r w:rsidRPr="00B34B0A">
                                <w:rPr>
                                  <w:b/>
                                  <w:i/>
                                  <w:iCs/>
                                  <w:color w:val="000000"/>
                                </w:rPr>
                                <w:t>online</w:t>
                              </w:r>
                            </w:p>
                          </w:txbxContent>
                        </v:textbox>
                      </v:rect>
                      <v:rect id="Rectangle 76" o:spid="_x0000_s1167"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" filled="f" stroked="f">
                        <v:textbox style="mso-fit-shape-to-text:t" inset="0,0,0,0">
                          <w:txbxContent>
                            <w:p w14:paraId="23D04E2A" w14:textId="77777777" w:rsidR="00A90C3B" w:rsidRPr="00B34B0A" w:rsidRDefault="00A90C3B" w:rsidP="00A90C3B">
                              <w:pPr>
                                <w:rPr>
                                  <w:b/>
                                </w:rPr>
                              </w:pPr>
                              <w:r w:rsidRPr="00B34B0A">
                                <w:rPr>
                                  <w:b/>
                                  <w:i/>
                                  <w:iCs/>
                                  <w:color w:val="000000"/>
                                </w:rPr>
                                <w:t>All</w:t>
                              </w:r>
                            </w:p>
                          </w:txbxContent>
                        </v:textbox>
                      </v:rect>
                      <v:rect id="Rectangle 77" o:spid="_x0000_s1168"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" filled="f" stroked="f">
                        <v:textbox style="mso-fit-shape-to-text:t" inset="0,0,0,0">
                          <w:txbxContent>
                            <w:p w14:paraId="09536599" w14:textId="77777777" w:rsidR="00A90C3B" w:rsidRPr="00B34B0A" w:rsidRDefault="00A90C3B" w:rsidP="00A90C3B">
                              <w:pPr>
                                <w:rPr>
                                  <w:b/>
                                </w:rPr>
                              </w:pPr>
                            </w:p>
                          </w:txbxContent>
                        </v:textbox>
                      </v:rect>
                      <v:rect id="Rectangle 78" o:spid="_x0000_s1169"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" filled="f" stroked="f">
                        <v:textbox style="mso-fit-shape-to-text:t" inset="0,0,0,0">
                          <w:txbxContent>
                            <w:p w14:paraId="5F6D44DE" w14:textId="77777777" w:rsidR="00A90C3B" w:rsidRPr="00B34B0A" w:rsidRDefault="00A90C3B" w:rsidP="00A90C3B">
                              <w:pPr>
                                <w:rPr>
                                  <w:b/>
                                </w:rPr>
                              </w:pPr>
                              <w:r>
                                <w:rPr>
                                  <w:b/>
                                  <w:i/>
                                  <w:iCs/>
                                  <w:color w:val="000000"/>
                                </w:rPr>
                                <w:t>ESR</w:t>
                              </w:r>
                            </w:p>
                          </w:txbxContent>
                        </v:textbox>
                      </v:rect>
                      <v:rect id="Rectangle 79" o:spid="_x0000_s1170"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" filled="f" stroked="f">
                        <v:textbox style="mso-fit-shape-to-text:t" inset="0,0,0,0">
                          <w:txbxContent>
                            <w:p w14:paraId="7DF7F1E1" w14:textId="77777777" w:rsidR="00A90C3B" w:rsidRPr="00B34B0A" w:rsidRDefault="00A90C3B" w:rsidP="00A90C3B">
                              <w:pPr>
                                <w:rPr>
                                  <w:b/>
                                </w:rPr>
                              </w:pPr>
                              <w:r w:rsidRPr="00B34B0A">
                                <w:rPr>
                                  <w:b/>
                                  <w:i/>
                                  <w:iCs/>
                                  <w:color w:val="000000"/>
                                </w:rPr>
                                <w:t>online</w:t>
                              </w:r>
                            </w:p>
                          </w:txbxContent>
                        </v:textbox>
                      </v:rect>
                      <v:rect id="Rectangle 80" o:spid="_x0000_s1171"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" filled="f" stroked="f">
                        <v:textbox style="mso-fit-shape-to-text:t" inset="0,0,0,0">
                          <w:txbxContent>
                            <w:p w14:paraId="2C0740E5" w14:textId="77777777" w:rsidR="00A90C3B" w:rsidRPr="00B34B0A" w:rsidRDefault="00A90C3B" w:rsidP="00A90C3B">
                              <w:pPr>
                                <w:rPr>
                                  <w:b/>
                                </w:rPr>
                              </w:pPr>
                              <w:r w:rsidRPr="00B34B0A">
                                <w:rPr>
                                  <w:b/>
                                  <w:i/>
                                  <w:iCs/>
                                  <w:color w:val="000000"/>
                                </w:rPr>
                                <w:t>i</w:t>
                              </w:r>
                            </w:p>
                          </w:txbxContent>
                        </v:textbox>
                      </v:rect>
                    </v:group>
                  </w:pict>
                </mc:Fallback>
              </mc:AlternateContent>
            </w:r>
            <w:r w:rsidRPr="00A90C3B">
              <w:rPr>
                <w:rFonts w:eastAsia="Times New Roman"/>
                <w:b/>
                <w:position w:val="30"/>
                <w:sz w:val="20"/>
                <w:szCs w:val="20"/>
              </w:rPr>
              <w:t>PRC</w:t>
            </w:r>
            <w:r w:rsidRPr="00A90C3B">
              <w:rPr>
                <w:rFonts w:eastAsia="Times New Roman"/>
                <w:b/>
                <w:position w:val="30"/>
                <w:sz w:val="20"/>
                <w:szCs w:val="20"/>
                <w:vertAlign w:val="subscript"/>
              </w:rPr>
              <w:t>8</w:t>
            </w:r>
            <w:r w:rsidRPr="00A90C3B">
              <w:rPr>
                <w:rFonts w:eastAsia="Times New Roman"/>
                <w:b/>
                <w:position w:val="30"/>
                <w:sz w:val="20"/>
                <w:szCs w:val="20"/>
              </w:rPr>
              <w:t xml:space="preserve"> =</w:t>
            </w:r>
            <w:r w:rsidRPr="00A90C3B">
              <w:rPr>
                <w:rFonts w:eastAsia="Times New Roman"/>
                <w:b/>
                <w:position w:val="30"/>
                <w:sz w:val="20"/>
                <w:szCs w:val="20"/>
              </w:rPr>
              <w:tab/>
              <w:t xml:space="preserve">(If discharging or idle, Min(X% of HSL based on droop, HSL-ESR-Gen “injection”, the capacity that can be sustained for 45 minutes per the State of </w:t>
            </w:r>
            <w:r w:rsidRPr="00A90C3B">
              <w:rPr>
                <w:rFonts w:eastAsia="Times New Roman"/>
                <w:b/>
                <w:position w:val="30"/>
                <w:sz w:val="20"/>
                <w:szCs w:val="20"/>
              </w:rPr>
              <w:lastRenderedPageBreak/>
              <w:t xml:space="preserve">Charge), else Min(X% of (HSL – LSL(ESR “charging”) based on droop, the capacity that can be sustained for 45 minutes per the State of Charge – LSL(ESR “charging”))) </w:t>
            </w:r>
          </w:p>
          <w:p w14:paraId="4AA30725" w14:textId="77777777" w:rsidR="00A90C3B" w:rsidRPr="00A90C3B" w:rsidRDefault="00A90C3B" w:rsidP="00A90C3B">
            <w:pPr>
              <w:ind w:left="720" w:hanging="720"/>
              <w:rPr>
                <w:rFonts w:eastAsia="Times New Roman"/>
                <w:b/>
                <w:position w:val="30"/>
                <w:sz w:val="20"/>
                <w:szCs w:val="20"/>
              </w:rPr>
            </w:pPr>
            <w:r w:rsidRPr="00A90C3B">
              <w:rPr>
                <w:rFonts w:eastAsia="Times New Roman"/>
                <w:b/>
                <w:position w:val="30"/>
                <w:sz w:val="20"/>
                <w:szCs w:val="20"/>
              </w:rPr>
              <w:t xml:space="preserve">Excludes ESR capacity used to provide FFR. </w:t>
            </w:r>
          </w:p>
          <w:p w14:paraId="6B55E065" w14:textId="77777777" w:rsidR="00A90C3B" w:rsidRPr="00A90C3B" w:rsidRDefault="00A90C3B" w:rsidP="00A90C3B">
            <w:pPr>
              <w:tabs>
                <w:tab w:val="left" w:pos="2160"/>
              </w:tabs>
              <w:spacing w:before="480"/>
              <w:ind w:left="2160" w:hanging="2160"/>
              <w:rPr>
                <w:rFonts w:eastAsia="Times New Roman"/>
                <w:b/>
                <w:position w:val="30"/>
                <w:sz w:val="20"/>
                <w:szCs w:val="20"/>
              </w:rPr>
            </w:pPr>
            <w:r w:rsidRPr="00A90C3B">
              <w:rPr>
                <w:rFonts w:eastAsia="Times New Roman"/>
                <w:noProof/>
                <w:szCs w:val="20"/>
              </w:rPr>
              <mc:AlternateContent>
                <mc:Choice Requires="wpc">
                  <w:drawing>
                    <wp:anchor distT="0" distB="0" distL="114300" distR="114300" simplePos="0" relativeHeight="251658269" behindDoc="0" locked="0" layoutInCell="1" allowOverlap="1" wp14:anchorId="184B579A" wp14:editId="1D6C6DF6">
                      <wp:simplePos x="0" y="0"/>
                      <wp:positionH relativeFrom="column">
                        <wp:posOffset>437183</wp:posOffset>
                      </wp:positionH>
                      <wp:positionV relativeFrom="paragraph">
                        <wp:posOffset>63389</wp:posOffset>
                      </wp:positionV>
                      <wp:extent cx="960755" cy="1369060"/>
                      <wp:effectExtent l="0" t="0" r="10795" b="2540"/>
                      <wp:wrapNone/>
                      <wp:docPr id="512857872"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844545726"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516A48" w14:textId="77777777" w:rsidR="00A90C3B" w:rsidRPr="00B074A0" w:rsidRDefault="00A90C3B" w:rsidP="00A90C3B">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898139836"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724E0" w14:textId="77777777" w:rsidR="00A90C3B" w:rsidRDefault="00A90C3B" w:rsidP="00A90C3B">
                                    <w:r>
                                      <w:rPr>
                                        <w:rFonts w:ascii="Symbol" w:hAnsi="Symbol" w:cs="Symbol"/>
                                        <w:color w:val="000000"/>
                                      </w:rPr>
                                      <w:t></w:t>
                                    </w:r>
                                  </w:p>
                                </w:txbxContent>
                              </wps:txbx>
                              <wps:bodyPr rot="0" vert="horz" wrap="none" lIns="0" tIns="0" rIns="0" bIns="0" anchor="t" anchorCtr="0" upright="1">
                                <a:spAutoFit/>
                              </wps:bodyPr>
                            </wps:wsp>
                            <wps:wsp>
                              <wps:cNvPr id="628167477"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FE5B40" w14:textId="77777777" w:rsidR="00A90C3B" w:rsidRPr="00B34B0A" w:rsidRDefault="00A90C3B" w:rsidP="00A90C3B">
                                    <w:pPr>
                                      <w:rPr>
                                        <w:b/>
                                      </w:rPr>
                                    </w:pPr>
                                    <w:r>
                                      <w:rPr>
                                        <w:b/>
                                        <w:i/>
                                        <w:iCs/>
                                        <w:color w:val="000000"/>
                                      </w:rPr>
                                      <w:t>DC-Coupled Resources</w:t>
                                    </w:r>
                                  </w:p>
                                </w:txbxContent>
                              </wps:txbx>
                              <wps:bodyPr rot="0" vert="horz" wrap="square" lIns="0" tIns="0" rIns="0" bIns="0" anchor="t" anchorCtr="0" upright="1">
                                <a:spAutoFit/>
                              </wps:bodyPr>
                            </wps:wsp>
                            <wps:wsp>
                              <wps:cNvPr id="1168301057"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F70BA" w14:textId="77777777" w:rsidR="00A90C3B" w:rsidRPr="00B34B0A" w:rsidRDefault="00A90C3B" w:rsidP="00A90C3B">
                                    <w:pPr>
                                      <w:rPr>
                                        <w:b/>
                                      </w:rPr>
                                    </w:pPr>
                                  </w:p>
                                </w:txbxContent>
                              </wps:txbx>
                              <wps:bodyPr rot="0" vert="horz" wrap="none" lIns="0" tIns="0" rIns="0" bIns="0" anchor="t" anchorCtr="0" upright="1">
                                <a:spAutoFit/>
                              </wps:bodyPr>
                            </wps:wsp>
                            <wps:wsp>
                              <wps:cNvPr id="1012043174"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47E8A" w14:textId="77777777" w:rsidR="00A90C3B" w:rsidRPr="00B34B0A" w:rsidRDefault="00A90C3B" w:rsidP="00A90C3B">
                                    <w:pPr>
                                      <w:rPr>
                                        <w:b/>
                                      </w:rPr>
                                    </w:pPr>
                                    <w:r w:rsidRPr="00B34B0A">
                                      <w:rPr>
                                        <w:b/>
                                        <w:i/>
                                        <w:iCs/>
                                        <w:color w:val="000000"/>
                                      </w:rPr>
                                      <w:t>online</w:t>
                                    </w:r>
                                  </w:p>
                                </w:txbxContent>
                              </wps:txbx>
                              <wps:bodyPr rot="0" vert="horz" wrap="none" lIns="0" tIns="0" rIns="0" bIns="0" anchor="t" anchorCtr="0" upright="1">
                                <a:spAutoFit/>
                              </wps:bodyPr>
                            </wps:wsp>
                            <wps:wsp>
                              <wps:cNvPr id="396387014"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C74E5A" w14:textId="77777777" w:rsidR="00A90C3B" w:rsidRPr="00B34B0A" w:rsidRDefault="00A90C3B" w:rsidP="00A90C3B">
                                    <w:pPr>
                                      <w:rPr>
                                        <w:b/>
                                      </w:rPr>
                                    </w:pPr>
                                    <w:r w:rsidRPr="00B34B0A">
                                      <w:rPr>
                                        <w:b/>
                                        <w:i/>
                                        <w:iCs/>
                                        <w:color w:val="000000"/>
                                      </w:rPr>
                                      <w:t>All</w:t>
                                    </w:r>
                                  </w:p>
                                </w:txbxContent>
                              </wps:txbx>
                              <wps:bodyPr rot="0" vert="horz" wrap="square" lIns="0" tIns="0" rIns="0" bIns="0" anchor="t" anchorCtr="0" upright="1">
                                <a:spAutoFit/>
                              </wps:bodyPr>
                            </wps:wsp>
                            <wps:wsp>
                              <wps:cNvPr id="1809821001"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57A7B" w14:textId="77777777" w:rsidR="00A90C3B" w:rsidRPr="00B34B0A" w:rsidRDefault="00A90C3B" w:rsidP="00A90C3B">
                                    <w:pPr>
                                      <w:rPr>
                                        <w:b/>
                                      </w:rPr>
                                    </w:pPr>
                                  </w:p>
                                </w:txbxContent>
                              </wps:txbx>
                              <wps:bodyPr rot="0" vert="horz" wrap="none" lIns="0" tIns="0" rIns="0" bIns="0" anchor="t" anchorCtr="0" upright="1">
                                <a:spAutoFit/>
                              </wps:bodyPr>
                            </wps:wsp>
                            <wps:wsp>
                              <wps:cNvPr id="663634963"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8ABD6" w14:textId="77777777" w:rsidR="00A90C3B" w:rsidRPr="00B34B0A" w:rsidRDefault="00A90C3B" w:rsidP="00A90C3B">
                                    <w:pPr>
                                      <w:rPr>
                                        <w:b/>
                                      </w:rPr>
                                    </w:pPr>
                                    <w:r>
                                      <w:rPr>
                                        <w:b/>
                                        <w:i/>
                                        <w:iCs/>
                                        <w:color w:val="000000"/>
                                      </w:rPr>
                                      <w:t>ESR</w:t>
                                    </w:r>
                                  </w:p>
                                </w:txbxContent>
                              </wps:txbx>
                              <wps:bodyPr rot="0" vert="horz" wrap="none" lIns="0" tIns="0" rIns="0" bIns="0" anchor="t" anchorCtr="0" upright="1">
                                <a:spAutoFit/>
                              </wps:bodyPr>
                            </wps:wsp>
                            <wps:wsp>
                              <wps:cNvPr id="1143334343"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B4DAA0" w14:textId="77777777" w:rsidR="00A90C3B" w:rsidRPr="00B34B0A" w:rsidRDefault="00A90C3B" w:rsidP="00A90C3B">
                                    <w:pPr>
                                      <w:rPr>
                                        <w:b/>
                                      </w:rPr>
                                    </w:pPr>
                                    <w:r w:rsidRPr="00B34B0A">
                                      <w:rPr>
                                        <w:b/>
                                        <w:i/>
                                        <w:iCs/>
                                        <w:color w:val="000000"/>
                                      </w:rPr>
                                      <w:t>online</w:t>
                                    </w:r>
                                  </w:p>
                                </w:txbxContent>
                              </wps:txbx>
                              <wps:bodyPr rot="0" vert="horz" wrap="none" lIns="0" tIns="0" rIns="0" bIns="0" anchor="t" anchorCtr="0" upright="1">
                                <a:spAutoFit/>
                              </wps:bodyPr>
                            </wps:wsp>
                            <wps:wsp>
                              <wps:cNvPr id="37155571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41A91" w14:textId="77777777" w:rsidR="00A90C3B" w:rsidRPr="00B34B0A" w:rsidRDefault="00A90C3B" w:rsidP="00A90C3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84B579A" id="_x0000_s1172" editas="canvas" style="position:absolute;left:0;text-align:left;margin-left:34.4pt;margin-top:5pt;width:75.65pt;height:107.8pt;z-index:251658269"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">
                      <v:shape id="_x0000_s1173" type="#_x0000_t75" style="position:absolute;width:9607;height:13690;visibility:visible;mso-wrap-style:square">
                        <v:fill o:detectmouseclick="t"/>
                        <v:path o:connecttype="none"/>
                      </v:shape>
                      <v:rect id="Rectangle 71" o:spid="_x0000_s1174"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" filled="f" stroked="f">
                        <v:textbox style="mso-fit-shape-to-text:t" inset="0,0,0,0">
                          <w:txbxContent>
                            <w:p w14:paraId="2D516A48" w14:textId="77777777" w:rsidR="00A90C3B" w:rsidRPr="00B074A0" w:rsidRDefault="00A90C3B" w:rsidP="00A90C3B">
                              <w:pPr>
                                <w:rPr>
                                  <w:sz w:val="32"/>
                                  <w:szCs w:val="32"/>
                                </w:rPr>
                              </w:pPr>
                              <w:r w:rsidRPr="00B074A0">
                                <w:rPr>
                                  <w:rFonts w:ascii="Symbol" w:hAnsi="Symbol" w:cs="Symbol"/>
                                  <w:color w:val="000000"/>
                                  <w:sz w:val="32"/>
                                  <w:szCs w:val="32"/>
                                </w:rPr>
                                <w:t></w:t>
                              </w:r>
                            </w:p>
                          </w:txbxContent>
                        </v:textbox>
                      </v:rect>
                      <v:rect id="Rectangle 72" o:spid="_x0000_s1175"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" filled="f" stroked="f">
                        <v:textbox style="mso-fit-shape-to-text:t" inset="0,0,0,0">
                          <w:txbxContent>
                            <w:p w14:paraId="276724E0" w14:textId="77777777" w:rsidR="00A90C3B" w:rsidRDefault="00A90C3B" w:rsidP="00A90C3B">
                              <w:r>
                                <w:rPr>
                                  <w:rFonts w:ascii="Symbol" w:hAnsi="Symbol" w:cs="Symbol"/>
                                  <w:color w:val="000000"/>
                                </w:rPr>
                                <w:t></w:t>
                              </w:r>
                            </w:p>
                          </w:txbxContent>
                        </v:textbox>
                      </v:rect>
                      <v:rect id="Rectangle 73" o:spid="_x0000_s1176"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" filled="f" stroked="f">
                        <v:textbox style="mso-fit-shape-to-text:t" inset="0,0,0,0">
                          <w:txbxContent>
                            <w:p w14:paraId="3AFE5B40" w14:textId="77777777" w:rsidR="00A90C3B" w:rsidRPr="00B34B0A" w:rsidRDefault="00A90C3B" w:rsidP="00A90C3B">
                              <w:pPr>
                                <w:rPr>
                                  <w:b/>
                                </w:rPr>
                              </w:pPr>
                              <w:r>
                                <w:rPr>
                                  <w:b/>
                                  <w:i/>
                                  <w:iCs/>
                                  <w:color w:val="000000"/>
                                </w:rPr>
                                <w:t>DC-Coupled Resources</w:t>
                              </w:r>
                            </w:p>
                          </w:txbxContent>
                        </v:textbox>
                      </v:rect>
                      <v:rect id="Rectangle 74" o:spid="_x0000_s1177"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" filled="f" stroked="f">
                        <v:textbox style="mso-fit-shape-to-text:t" inset="0,0,0,0">
                          <w:txbxContent>
                            <w:p w14:paraId="4AFF70BA" w14:textId="77777777" w:rsidR="00A90C3B" w:rsidRPr="00B34B0A" w:rsidRDefault="00A90C3B" w:rsidP="00A90C3B">
                              <w:pPr>
                                <w:rPr>
                                  <w:b/>
                                </w:rPr>
                              </w:pPr>
                            </w:p>
                          </w:txbxContent>
                        </v:textbox>
                      </v:rect>
                      <v:rect id="Rectangle 75" o:spid="_x0000_s1178"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" filled="f" stroked="f">
                        <v:textbox style="mso-fit-shape-to-text:t" inset="0,0,0,0">
                          <w:txbxContent>
                            <w:p w14:paraId="44947E8A" w14:textId="77777777" w:rsidR="00A90C3B" w:rsidRPr="00B34B0A" w:rsidRDefault="00A90C3B" w:rsidP="00A90C3B">
                              <w:pPr>
                                <w:rPr>
                                  <w:b/>
                                </w:rPr>
                              </w:pPr>
                              <w:r w:rsidRPr="00B34B0A">
                                <w:rPr>
                                  <w:b/>
                                  <w:i/>
                                  <w:iCs/>
                                  <w:color w:val="000000"/>
                                </w:rPr>
                                <w:t>online</w:t>
                              </w:r>
                            </w:p>
                          </w:txbxContent>
                        </v:textbox>
                      </v:rect>
                      <v:rect id="Rectangle 76" o:spid="_x0000_s1179"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" filled="f" stroked="f">
                        <v:textbox style="mso-fit-shape-to-text:t" inset="0,0,0,0">
                          <w:txbxContent>
                            <w:p w14:paraId="0FC74E5A" w14:textId="77777777" w:rsidR="00A90C3B" w:rsidRPr="00B34B0A" w:rsidRDefault="00A90C3B" w:rsidP="00A90C3B">
                              <w:pPr>
                                <w:rPr>
                                  <w:b/>
                                </w:rPr>
                              </w:pPr>
                              <w:r w:rsidRPr="00B34B0A">
                                <w:rPr>
                                  <w:b/>
                                  <w:i/>
                                  <w:iCs/>
                                  <w:color w:val="000000"/>
                                </w:rPr>
                                <w:t>All</w:t>
                              </w:r>
                            </w:p>
                          </w:txbxContent>
                        </v:textbox>
                      </v:rect>
                      <v:rect id="Rectangle 77" o:spid="_x0000_s1180"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" filled="f" stroked="f">
                        <v:textbox style="mso-fit-shape-to-text:t" inset="0,0,0,0">
                          <w:txbxContent>
                            <w:p w14:paraId="6C157A7B" w14:textId="77777777" w:rsidR="00A90C3B" w:rsidRPr="00B34B0A" w:rsidRDefault="00A90C3B" w:rsidP="00A90C3B">
                              <w:pPr>
                                <w:rPr>
                                  <w:b/>
                                </w:rPr>
                              </w:pPr>
                            </w:p>
                          </w:txbxContent>
                        </v:textbox>
                      </v:rect>
                      <v:rect id="Rectangle 78" o:spid="_x0000_s1181"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" filled="f" stroked="f">
                        <v:textbox style="mso-fit-shape-to-text:t" inset="0,0,0,0">
                          <w:txbxContent>
                            <w:p w14:paraId="0F08ABD6" w14:textId="77777777" w:rsidR="00A90C3B" w:rsidRPr="00B34B0A" w:rsidRDefault="00A90C3B" w:rsidP="00A90C3B">
                              <w:pPr>
                                <w:rPr>
                                  <w:b/>
                                </w:rPr>
                              </w:pPr>
                              <w:r>
                                <w:rPr>
                                  <w:b/>
                                  <w:i/>
                                  <w:iCs/>
                                  <w:color w:val="000000"/>
                                </w:rPr>
                                <w:t>ESR</w:t>
                              </w:r>
                            </w:p>
                          </w:txbxContent>
                        </v:textbox>
                      </v:rect>
                      <v:rect id="Rectangle 79" o:spid="_x0000_s1182"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" filled="f" stroked="f">
                        <v:textbox style="mso-fit-shape-to-text:t" inset="0,0,0,0">
                          <w:txbxContent>
                            <w:p w14:paraId="5AB4DAA0" w14:textId="77777777" w:rsidR="00A90C3B" w:rsidRPr="00B34B0A" w:rsidRDefault="00A90C3B" w:rsidP="00A90C3B">
                              <w:pPr>
                                <w:rPr>
                                  <w:b/>
                                </w:rPr>
                              </w:pPr>
                              <w:r w:rsidRPr="00B34B0A">
                                <w:rPr>
                                  <w:b/>
                                  <w:i/>
                                  <w:iCs/>
                                  <w:color w:val="000000"/>
                                </w:rPr>
                                <w:t>online</w:t>
                              </w:r>
                            </w:p>
                          </w:txbxContent>
                        </v:textbox>
                      </v:rect>
                      <v:rect id="Rectangle 80" o:spid="_x0000_s1183"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" filled="f" stroked="f">
                        <v:textbox style="mso-fit-shape-to-text:t" inset="0,0,0,0">
                          <w:txbxContent>
                            <w:p w14:paraId="67341A91" w14:textId="77777777" w:rsidR="00A90C3B" w:rsidRPr="00B34B0A" w:rsidRDefault="00A90C3B" w:rsidP="00A90C3B">
                              <w:pPr>
                                <w:rPr>
                                  <w:b/>
                                </w:rPr>
                              </w:pPr>
                              <w:r w:rsidRPr="00B34B0A">
                                <w:rPr>
                                  <w:b/>
                                  <w:i/>
                                  <w:iCs/>
                                  <w:color w:val="000000"/>
                                </w:rPr>
                                <w:t>i</w:t>
                              </w:r>
                            </w:p>
                          </w:txbxContent>
                        </v:textbox>
                      </v:rect>
                    </v:group>
                  </w:pict>
                </mc:Fallback>
              </mc:AlternateContent>
            </w:r>
            <w:r w:rsidRPr="00A90C3B">
              <w:rPr>
                <w:rFonts w:eastAsia="Times New Roman"/>
                <w:b/>
                <w:position w:val="30"/>
                <w:sz w:val="20"/>
                <w:szCs w:val="20"/>
              </w:rPr>
              <w:t>PRC</w:t>
            </w:r>
            <w:r w:rsidRPr="00A90C3B">
              <w:rPr>
                <w:rFonts w:ascii="Times New Roman Bold" w:eastAsia="Times New Roman" w:hAnsi="Times New Roman Bold"/>
                <w:b/>
                <w:position w:val="30"/>
                <w:sz w:val="20"/>
                <w:szCs w:val="20"/>
                <w:vertAlign w:val="subscript"/>
              </w:rPr>
              <w:t>9</w:t>
            </w:r>
            <w:r w:rsidRPr="00A90C3B">
              <w:rPr>
                <w:rFonts w:eastAsia="Times New Roman"/>
                <w:b/>
                <w:position w:val="30"/>
                <w:sz w:val="20"/>
                <w:szCs w:val="20"/>
              </w:rPr>
              <w:t xml:space="preserve"> =</w:t>
            </w:r>
            <w:r w:rsidRPr="00A90C3B">
              <w:rPr>
                <w:rFonts w:eastAsia="Times New Roman"/>
                <w:b/>
                <w:position w:val="30"/>
                <w:sz w:val="20"/>
                <w:szCs w:val="20"/>
              </w:rPr>
              <w:tab/>
              <w:t>(If discharging or idle, Min(X% of HSL based on droop, HSL-Gen “injection”, the sum of the MW headroom available from the intermittent renewable generation component and the MW capacity that can be sustained for 45 minutes per the ESS State of Charge), else Min(X% of Real-Time Total Capacity based on droop, the sum of the MW headroom available from the intermittent renewable generation component and the MW capacity that can be sustained for 45 minutes per the ESS State of Charge))</w:t>
            </w:r>
          </w:p>
          <w:p w14:paraId="588E673E" w14:textId="77777777" w:rsidR="00A90C3B" w:rsidRPr="00A90C3B" w:rsidRDefault="00A90C3B" w:rsidP="00A90C3B">
            <w:pPr>
              <w:tabs>
                <w:tab w:val="left" w:pos="2160"/>
              </w:tabs>
              <w:spacing w:after="240"/>
              <w:ind w:left="2160" w:hanging="2160"/>
              <w:rPr>
                <w:rFonts w:eastAsia="Times New Roman"/>
                <w:b/>
                <w:position w:val="30"/>
                <w:sz w:val="20"/>
                <w:szCs w:val="20"/>
              </w:rPr>
            </w:pPr>
            <w:r w:rsidRPr="00A90C3B">
              <w:rPr>
                <w:rFonts w:eastAsia="Times New Roman"/>
                <w:b/>
                <w:position w:val="30"/>
                <w:sz w:val="20"/>
                <w:szCs w:val="20"/>
              </w:rPr>
              <w:t>Excludes DC-Coupled Resource capacity used to provide FFR.</w:t>
            </w:r>
          </w:p>
          <w:p w14:paraId="6A1BACBB" w14:textId="77777777" w:rsidR="00A90C3B" w:rsidRPr="00A90C3B" w:rsidRDefault="00A90C3B" w:rsidP="00A90C3B">
            <w:pPr>
              <w:ind w:left="720" w:hanging="720"/>
              <w:rPr>
                <w:rFonts w:eastAsia="Times New Roman"/>
                <w:b/>
                <w:position w:val="30"/>
                <w:sz w:val="20"/>
                <w:szCs w:val="20"/>
              </w:rPr>
            </w:pPr>
            <w:r w:rsidRPr="00A90C3B">
              <w:rPr>
                <w:rFonts w:eastAsia="Times New Roman"/>
                <w:b/>
                <w:position w:val="30"/>
                <w:sz w:val="20"/>
                <w:szCs w:val="20"/>
              </w:rPr>
              <w:t>PRC =</w:t>
            </w:r>
            <w:r w:rsidRPr="00A90C3B">
              <w:rPr>
                <w:rFonts w:eastAsia="Times New Roman"/>
                <w:b/>
                <w:position w:val="30"/>
                <w:sz w:val="20"/>
                <w:szCs w:val="20"/>
              </w:rPr>
              <w:tab/>
              <w:t>PRC</w:t>
            </w:r>
            <w:r w:rsidRPr="00A90C3B">
              <w:rPr>
                <w:rFonts w:eastAsia="Times New Roman"/>
                <w:b/>
                <w:position w:val="30"/>
                <w:sz w:val="20"/>
                <w:szCs w:val="20"/>
                <w:vertAlign w:val="subscript"/>
              </w:rPr>
              <w:t>1</w:t>
            </w:r>
            <w:r w:rsidRPr="00A90C3B">
              <w:rPr>
                <w:rFonts w:eastAsia="Times New Roman"/>
                <w:b/>
                <w:position w:val="30"/>
                <w:sz w:val="20"/>
                <w:szCs w:val="20"/>
              </w:rPr>
              <w:t xml:space="preserve"> + PRC</w:t>
            </w:r>
            <w:r w:rsidRPr="00A90C3B">
              <w:rPr>
                <w:rFonts w:eastAsia="Times New Roman"/>
                <w:b/>
                <w:position w:val="30"/>
                <w:sz w:val="20"/>
                <w:szCs w:val="20"/>
                <w:vertAlign w:val="subscript"/>
              </w:rPr>
              <w:t>2</w:t>
            </w:r>
            <w:r w:rsidRPr="00A90C3B">
              <w:rPr>
                <w:rFonts w:eastAsia="Times New Roman"/>
                <w:b/>
                <w:position w:val="30"/>
                <w:sz w:val="20"/>
                <w:szCs w:val="20"/>
              </w:rPr>
              <w:t xml:space="preserve"> + PRC</w:t>
            </w:r>
            <w:r w:rsidRPr="00A90C3B">
              <w:rPr>
                <w:rFonts w:eastAsia="Times New Roman"/>
                <w:b/>
                <w:position w:val="30"/>
                <w:sz w:val="20"/>
                <w:szCs w:val="20"/>
                <w:vertAlign w:val="subscript"/>
              </w:rPr>
              <w:t>3</w:t>
            </w:r>
            <w:r w:rsidRPr="00A90C3B">
              <w:rPr>
                <w:rFonts w:eastAsia="Times New Roman"/>
                <w:b/>
                <w:position w:val="30"/>
                <w:sz w:val="20"/>
                <w:szCs w:val="20"/>
              </w:rPr>
              <w:t>+ PRC</w:t>
            </w:r>
            <w:r w:rsidRPr="00A90C3B">
              <w:rPr>
                <w:rFonts w:eastAsia="Times New Roman"/>
                <w:b/>
                <w:position w:val="30"/>
                <w:sz w:val="20"/>
                <w:szCs w:val="20"/>
                <w:vertAlign w:val="subscript"/>
              </w:rPr>
              <w:t>4</w:t>
            </w:r>
            <w:r w:rsidRPr="00A90C3B">
              <w:rPr>
                <w:rFonts w:eastAsia="Times New Roman"/>
                <w:b/>
                <w:position w:val="30"/>
                <w:sz w:val="20"/>
                <w:szCs w:val="20"/>
              </w:rPr>
              <w:t xml:space="preserve"> + PRC</w:t>
            </w:r>
            <w:r w:rsidRPr="00A90C3B">
              <w:rPr>
                <w:rFonts w:eastAsia="Times New Roman"/>
                <w:b/>
                <w:position w:val="30"/>
                <w:sz w:val="20"/>
                <w:szCs w:val="20"/>
                <w:vertAlign w:val="subscript"/>
              </w:rPr>
              <w:t>5</w:t>
            </w:r>
            <w:r w:rsidRPr="00A90C3B">
              <w:rPr>
                <w:rFonts w:eastAsia="Times New Roman"/>
                <w:b/>
                <w:position w:val="30"/>
                <w:sz w:val="20"/>
                <w:szCs w:val="20"/>
              </w:rPr>
              <w:t xml:space="preserve"> + PRC</w:t>
            </w:r>
            <w:r w:rsidRPr="00A90C3B">
              <w:rPr>
                <w:rFonts w:eastAsia="Times New Roman"/>
                <w:b/>
                <w:position w:val="30"/>
                <w:sz w:val="20"/>
                <w:szCs w:val="20"/>
                <w:vertAlign w:val="subscript"/>
              </w:rPr>
              <w:t>6</w:t>
            </w:r>
            <w:r w:rsidRPr="00A90C3B">
              <w:rPr>
                <w:rFonts w:eastAsia="Times New Roman"/>
                <w:b/>
                <w:position w:val="30"/>
                <w:sz w:val="20"/>
                <w:szCs w:val="20"/>
              </w:rPr>
              <w:t xml:space="preserve"> + PRC</w:t>
            </w:r>
            <w:r w:rsidRPr="00A90C3B">
              <w:rPr>
                <w:rFonts w:eastAsia="Times New Roman"/>
                <w:b/>
                <w:position w:val="30"/>
                <w:sz w:val="20"/>
                <w:szCs w:val="20"/>
                <w:vertAlign w:val="subscript"/>
              </w:rPr>
              <w:t>7</w:t>
            </w:r>
            <w:r w:rsidRPr="00A90C3B">
              <w:rPr>
                <w:rFonts w:eastAsia="Times New Roman"/>
                <w:b/>
                <w:position w:val="30"/>
                <w:sz w:val="20"/>
                <w:szCs w:val="20"/>
              </w:rPr>
              <w:t xml:space="preserve"> + PRC</w:t>
            </w:r>
            <w:r w:rsidRPr="00A90C3B">
              <w:rPr>
                <w:rFonts w:eastAsia="Times New Roman"/>
                <w:b/>
                <w:position w:val="30"/>
                <w:sz w:val="20"/>
                <w:szCs w:val="20"/>
                <w:vertAlign w:val="subscript"/>
              </w:rPr>
              <w:t>8</w:t>
            </w:r>
            <w:r w:rsidRPr="00A90C3B">
              <w:rPr>
                <w:rFonts w:eastAsia="Times New Roman"/>
                <w:b/>
                <w:position w:val="30"/>
                <w:sz w:val="20"/>
                <w:szCs w:val="20"/>
              </w:rPr>
              <w:t xml:space="preserve"> + PRC</w:t>
            </w:r>
            <w:r w:rsidRPr="00A90C3B">
              <w:rPr>
                <w:rFonts w:eastAsia="Times New Roman"/>
                <w:b/>
                <w:position w:val="30"/>
                <w:sz w:val="20"/>
                <w:szCs w:val="20"/>
                <w:vertAlign w:val="subscript"/>
              </w:rPr>
              <w:t>9</w:t>
            </w:r>
          </w:p>
          <w:p w14:paraId="42BE81C3" w14:textId="77777777" w:rsidR="00A90C3B" w:rsidRPr="00A90C3B" w:rsidRDefault="00A90C3B" w:rsidP="00A90C3B">
            <w:pPr>
              <w:rPr>
                <w:rFonts w:eastAsia="Times New Roman"/>
                <w:szCs w:val="20"/>
              </w:rPr>
            </w:pPr>
            <w:r w:rsidRPr="00A90C3B">
              <w:rPr>
                <w:rFonts w:eastAsia="Times New Roman"/>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A90C3B" w:rsidRPr="00A90C3B" w14:paraId="40F46D6E" w14:textId="77777777" w:rsidTr="00CF6727">
              <w:tc>
                <w:tcPr>
                  <w:tcW w:w="2050" w:type="dxa"/>
                </w:tcPr>
                <w:p w14:paraId="2184EB09" w14:textId="77777777" w:rsidR="00A90C3B" w:rsidRPr="00A90C3B" w:rsidRDefault="00A90C3B" w:rsidP="00A90C3B">
                  <w:pPr>
                    <w:spacing w:after="120"/>
                    <w:rPr>
                      <w:rFonts w:eastAsia="Times New Roman"/>
                      <w:b/>
                      <w:iCs/>
                      <w:sz w:val="20"/>
                      <w:szCs w:val="20"/>
                    </w:rPr>
                  </w:pPr>
                  <w:r w:rsidRPr="00A90C3B">
                    <w:rPr>
                      <w:rFonts w:eastAsia="Times New Roman"/>
                      <w:b/>
                      <w:iCs/>
                      <w:sz w:val="20"/>
                      <w:szCs w:val="20"/>
                    </w:rPr>
                    <w:t>Variable</w:t>
                  </w:r>
                </w:p>
              </w:tc>
              <w:tc>
                <w:tcPr>
                  <w:tcW w:w="1151" w:type="dxa"/>
                </w:tcPr>
                <w:p w14:paraId="03397FE8" w14:textId="77777777" w:rsidR="00A90C3B" w:rsidRPr="00A90C3B" w:rsidRDefault="00A90C3B" w:rsidP="00A90C3B">
                  <w:pPr>
                    <w:spacing w:after="120"/>
                    <w:rPr>
                      <w:rFonts w:eastAsia="Times New Roman"/>
                      <w:b/>
                      <w:iCs/>
                      <w:sz w:val="20"/>
                      <w:szCs w:val="20"/>
                    </w:rPr>
                  </w:pPr>
                  <w:r w:rsidRPr="00A90C3B">
                    <w:rPr>
                      <w:rFonts w:eastAsia="Times New Roman"/>
                      <w:b/>
                      <w:iCs/>
                      <w:sz w:val="20"/>
                      <w:szCs w:val="20"/>
                    </w:rPr>
                    <w:t>Unit</w:t>
                  </w:r>
                </w:p>
              </w:tc>
              <w:tc>
                <w:tcPr>
                  <w:tcW w:w="6004" w:type="dxa"/>
                </w:tcPr>
                <w:p w14:paraId="4FEC8D45" w14:textId="77777777" w:rsidR="00A90C3B" w:rsidRPr="00A90C3B" w:rsidRDefault="00A90C3B" w:rsidP="00A90C3B">
                  <w:pPr>
                    <w:spacing w:after="120"/>
                    <w:rPr>
                      <w:rFonts w:eastAsia="Times New Roman"/>
                      <w:b/>
                      <w:iCs/>
                      <w:sz w:val="20"/>
                      <w:szCs w:val="20"/>
                    </w:rPr>
                  </w:pPr>
                  <w:r w:rsidRPr="00A90C3B">
                    <w:rPr>
                      <w:rFonts w:eastAsia="Times New Roman"/>
                      <w:b/>
                      <w:iCs/>
                      <w:sz w:val="20"/>
                      <w:szCs w:val="20"/>
                    </w:rPr>
                    <w:t>Description</w:t>
                  </w:r>
                </w:p>
              </w:tc>
            </w:tr>
            <w:tr w:rsidR="00A90C3B" w:rsidRPr="00A90C3B" w14:paraId="1B89B592" w14:textId="77777777" w:rsidTr="00CF6727">
              <w:tc>
                <w:tcPr>
                  <w:tcW w:w="2050" w:type="dxa"/>
                </w:tcPr>
                <w:p w14:paraId="7C16EBE0"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PRC</w:t>
                  </w:r>
                  <w:r w:rsidRPr="00A90C3B">
                    <w:rPr>
                      <w:rFonts w:eastAsia="Times New Roman"/>
                      <w:iCs/>
                      <w:sz w:val="20"/>
                      <w:szCs w:val="20"/>
                      <w:vertAlign w:val="subscript"/>
                    </w:rPr>
                    <w:t>1</w:t>
                  </w:r>
                </w:p>
              </w:tc>
              <w:tc>
                <w:tcPr>
                  <w:tcW w:w="1151" w:type="dxa"/>
                </w:tcPr>
                <w:p w14:paraId="1663E531"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MW</w:t>
                  </w:r>
                </w:p>
              </w:tc>
              <w:tc>
                <w:tcPr>
                  <w:tcW w:w="6004" w:type="dxa"/>
                </w:tcPr>
                <w:p w14:paraId="115C432C"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Generation On-Line greater than 0 MW</w:t>
                  </w:r>
                </w:p>
              </w:tc>
            </w:tr>
            <w:tr w:rsidR="00A90C3B" w:rsidRPr="00A90C3B" w14:paraId="3005F234" w14:textId="77777777" w:rsidTr="00CF6727">
              <w:tc>
                <w:tcPr>
                  <w:tcW w:w="2050" w:type="dxa"/>
                </w:tcPr>
                <w:p w14:paraId="0D075990"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PRC</w:t>
                  </w:r>
                  <w:r w:rsidRPr="00A90C3B">
                    <w:rPr>
                      <w:rFonts w:eastAsia="Times New Roman"/>
                      <w:iCs/>
                      <w:sz w:val="20"/>
                      <w:szCs w:val="20"/>
                      <w:vertAlign w:val="subscript"/>
                    </w:rPr>
                    <w:t>2</w:t>
                  </w:r>
                </w:p>
              </w:tc>
              <w:tc>
                <w:tcPr>
                  <w:tcW w:w="1151" w:type="dxa"/>
                </w:tcPr>
                <w:p w14:paraId="6E03B3A4"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MW</w:t>
                  </w:r>
                </w:p>
              </w:tc>
              <w:tc>
                <w:tcPr>
                  <w:tcW w:w="6004" w:type="dxa"/>
                </w:tcPr>
                <w:p w14:paraId="1F0F7B9D"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WGRs On-Line greater than 0 MW</w:t>
                  </w:r>
                </w:p>
              </w:tc>
            </w:tr>
            <w:tr w:rsidR="00A90C3B" w:rsidRPr="00A90C3B" w14:paraId="70E01E52" w14:textId="77777777" w:rsidTr="00CF6727">
              <w:tc>
                <w:tcPr>
                  <w:tcW w:w="2050" w:type="dxa"/>
                </w:tcPr>
                <w:p w14:paraId="6F298942"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PRC</w:t>
                  </w:r>
                  <w:r w:rsidRPr="00A90C3B">
                    <w:rPr>
                      <w:rFonts w:eastAsia="Times New Roman"/>
                      <w:iCs/>
                      <w:sz w:val="20"/>
                      <w:szCs w:val="20"/>
                      <w:vertAlign w:val="subscript"/>
                    </w:rPr>
                    <w:t>3</w:t>
                  </w:r>
                </w:p>
              </w:tc>
              <w:tc>
                <w:tcPr>
                  <w:tcW w:w="1151" w:type="dxa"/>
                </w:tcPr>
                <w:p w14:paraId="2783970C"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MW</w:t>
                  </w:r>
                </w:p>
              </w:tc>
              <w:tc>
                <w:tcPr>
                  <w:tcW w:w="6004" w:type="dxa"/>
                </w:tcPr>
                <w:p w14:paraId="7E467AC0"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Synchronous condenser output</w:t>
                  </w:r>
                </w:p>
              </w:tc>
            </w:tr>
            <w:tr w:rsidR="00A90C3B" w:rsidRPr="00A90C3B" w14:paraId="6B18F527" w14:textId="77777777" w:rsidTr="00CF6727">
              <w:tc>
                <w:tcPr>
                  <w:tcW w:w="2050" w:type="dxa"/>
                </w:tcPr>
                <w:p w14:paraId="60F81251"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PRC</w:t>
                  </w:r>
                  <w:r w:rsidRPr="00A90C3B">
                    <w:rPr>
                      <w:rFonts w:eastAsia="Times New Roman"/>
                      <w:iCs/>
                      <w:sz w:val="20"/>
                      <w:szCs w:val="20"/>
                      <w:vertAlign w:val="subscript"/>
                    </w:rPr>
                    <w:t>4</w:t>
                  </w:r>
                </w:p>
              </w:tc>
              <w:tc>
                <w:tcPr>
                  <w:tcW w:w="1151" w:type="dxa"/>
                </w:tcPr>
                <w:p w14:paraId="27E3A83C"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MW</w:t>
                  </w:r>
                </w:p>
              </w:tc>
              <w:tc>
                <w:tcPr>
                  <w:tcW w:w="6004" w:type="dxa"/>
                </w:tcPr>
                <w:p w14:paraId="63B9D478" w14:textId="77777777" w:rsidR="00A90C3B" w:rsidRPr="00A90C3B" w:rsidRDefault="00A90C3B" w:rsidP="00A90C3B">
                  <w:pPr>
                    <w:tabs>
                      <w:tab w:val="left" w:pos="1080"/>
                    </w:tabs>
                    <w:spacing w:after="60"/>
                    <w:rPr>
                      <w:rFonts w:eastAsia="Times New Roman"/>
                      <w:iCs/>
                      <w:sz w:val="20"/>
                      <w:szCs w:val="20"/>
                    </w:rPr>
                  </w:pPr>
                  <w:r w:rsidRPr="00A90C3B">
                    <w:rPr>
                      <w:rFonts w:eastAsia="Times New Roman"/>
                      <w:sz w:val="20"/>
                      <w:szCs w:val="20"/>
                    </w:rPr>
                    <w:t>Capacity from Load Resources with an ECRS Ancillary Service Resource award</w:t>
                  </w:r>
                </w:p>
              </w:tc>
            </w:tr>
            <w:tr w:rsidR="00A90C3B" w:rsidRPr="00A90C3B" w14:paraId="70F0C1D8" w14:textId="77777777" w:rsidTr="00CF6727">
              <w:tc>
                <w:tcPr>
                  <w:tcW w:w="2050" w:type="dxa"/>
                </w:tcPr>
                <w:p w14:paraId="3781D925"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PRC</w:t>
                  </w:r>
                  <w:r w:rsidRPr="00A90C3B">
                    <w:rPr>
                      <w:rFonts w:eastAsia="Times New Roman"/>
                      <w:iCs/>
                      <w:sz w:val="20"/>
                      <w:szCs w:val="20"/>
                      <w:vertAlign w:val="subscript"/>
                    </w:rPr>
                    <w:t>5</w:t>
                  </w:r>
                </w:p>
              </w:tc>
              <w:tc>
                <w:tcPr>
                  <w:tcW w:w="1151" w:type="dxa"/>
                </w:tcPr>
                <w:p w14:paraId="0B744393"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MW</w:t>
                  </w:r>
                </w:p>
              </w:tc>
              <w:tc>
                <w:tcPr>
                  <w:tcW w:w="6004" w:type="dxa"/>
                </w:tcPr>
                <w:p w14:paraId="06511DCC" w14:textId="77777777" w:rsidR="00A90C3B" w:rsidRPr="00A90C3B" w:rsidRDefault="00A90C3B" w:rsidP="00A90C3B">
                  <w:pPr>
                    <w:tabs>
                      <w:tab w:val="left" w:pos="1080"/>
                    </w:tabs>
                    <w:spacing w:after="60"/>
                    <w:rPr>
                      <w:rFonts w:eastAsia="Times New Roman"/>
                      <w:iCs/>
                      <w:sz w:val="20"/>
                      <w:szCs w:val="20"/>
                    </w:rPr>
                  </w:pPr>
                  <w:r w:rsidRPr="00A90C3B">
                    <w:rPr>
                      <w:rFonts w:eastAsia="Times New Roman"/>
                      <w:iCs/>
                      <w:sz w:val="20"/>
                      <w:szCs w:val="20"/>
                    </w:rPr>
                    <w:t>Capacity from CLRs active in SCED and qualified for Regulation Service and/or RRS with an Ancillary Service Resource award</w:t>
                  </w:r>
                </w:p>
              </w:tc>
            </w:tr>
            <w:tr w:rsidR="00A90C3B" w:rsidRPr="00A90C3B" w14:paraId="7EFC4C6D" w14:textId="77777777" w:rsidTr="00CF6727">
              <w:tc>
                <w:tcPr>
                  <w:tcW w:w="2050" w:type="dxa"/>
                </w:tcPr>
                <w:p w14:paraId="5F497826"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PRC</w:t>
                  </w:r>
                  <w:r w:rsidRPr="00A90C3B">
                    <w:rPr>
                      <w:rFonts w:eastAsia="Times New Roman"/>
                      <w:iCs/>
                      <w:sz w:val="20"/>
                      <w:szCs w:val="20"/>
                      <w:vertAlign w:val="subscript"/>
                    </w:rPr>
                    <w:t>6</w:t>
                  </w:r>
                </w:p>
              </w:tc>
              <w:tc>
                <w:tcPr>
                  <w:tcW w:w="1151" w:type="dxa"/>
                </w:tcPr>
                <w:p w14:paraId="20932D3D"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MW</w:t>
                  </w:r>
                </w:p>
              </w:tc>
              <w:tc>
                <w:tcPr>
                  <w:tcW w:w="6004" w:type="dxa"/>
                </w:tcPr>
                <w:p w14:paraId="493B320F" w14:textId="77777777" w:rsidR="00A90C3B" w:rsidRPr="00A90C3B" w:rsidRDefault="00A90C3B" w:rsidP="00A90C3B">
                  <w:pPr>
                    <w:tabs>
                      <w:tab w:val="left" w:pos="1080"/>
                    </w:tabs>
                    <w:spacing w:after="60"/>
                    <w:rPr>
                      <w:rFonts w:eastAsia="Times New Roman"/>
                      <w:iCs/>
                      <w:sz w:val="20"/>
                      <w:szCs w:val="20"/>
                    </w:rPr>
                  </w:pPr>
                  <w:r w:rsidRPr="00A90C3B">
                    <w:rPr>
                      <w:rFonts w:eastAsia="Times New Roman"/>
                      <w:iCs/>
                      <w:sz w:val="20"/>
                      <w:szCs w:val="20"/>
                    </w:rPr>
                    <w:t>Capacity from CLRs active in SCED and qualified for Regulation Service and/or RRS without an Ancillary Service Resource award</w:t>
                  </w:r>
                </w:p>
              </w:tc>
            </w:tr>
            <w:tr w:rsidR="00A90C3B" w:rsidRPr="00A90C3B" w14:paraId="7240A747" w14:textId="77777777" w:rsidTr="00CF6727">
              <w:tc>
                <w:tcPr>
                  <w:tcW w:w="2050" w:type="dxa"/>
                </w:tcPr>
                <w:p w14:paraId="300CEFC7"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PRC</w:t>
                  </w:r>
                  <w:r w:rsidRPr="00A90C3B">
                    <w:rPr>
                      <w:rFonts w:eastAsia="Times New Roman"/>
                      <w:iCs/>
                      <w:sz w:val="20"/>
                      <w:szCs w:val="20"/>
                      <w:vertAlign w:val="subscript"/>
                    </w:rPr>
                    <w:t>7</w:t>
                  </w:r>
                </w:p>
              </w:tc>
              <w:tc>
                <w:tcPr>
                  <w:tcW w:w="1151" w:type="dxa"/>
                </w:tcPr>
                <w:p w14:paraId="7B577AA2"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MW</w:t>
                  </w:r>
                </w:p>
              </w:tc>
              <w:tc>
                <w:tcPr>
                  <w:tcW w:w="6004" w:type="dxa"/>
                </w:tcPr>
                <w:p w14:paraId="660894C8" w14:textId="77777777" w:rsidR="00A90C3B" w:rsidRPr="00A90C3B" w:rsidRDefault="00A90C3B" w:rsidP="00A90C3B">
                  <w:pPr>
                    <w:tabs>
                      <w:tab w:val="left" w:pos="1080"/>
                    </w:tabs>
                    <w:spacing w:after="60"/>
                    <w:rPr>
                      <w:rFonts w:eastAsia="Times New Roman"/>
                      <w:iCs/>
                      <w:sz w:val="20"/>
                      <w:szCs w:val="20"/>
                    </w:rPr>
                  </w:pPr>
                  <w:r w:rsidRPr="00A90C3B">
                    <w:rPr>
                      <w:rFonts w:eastAsia="Times New Roman"/>
                      <w:iCs/>
                      <w:sz w:val="20"/>
                      <w:szCs w:val="20"/>
                    </w:rPr>
                    <w:t>Capacity from Resources capable of providing FFR</w:t>
                  </w:r>
                </w:p>
              </w:tc>
            </w:tr>
            <w:tr w:rsidR="00A90C3B" w:rsidRPr="00A90C3B" w14:paraId="04458BF9" w14:textId="77777777" w:rsidTr="00CF6727">
              <w:tc>
                <w:tcPr>
                  <w:tcW w:w="2050" w:type="dxa"/>
                </w:tcPr>
                <w:p w14:paraId="355E3AD7" w14:textId="77777777" w:rsidR="00A90C3B" w:rsidRPr="00A90C3B" w:rsidRDefault="00A90C3B" w:rsidP="00A90C3B">
                  <w:pPr>
                    <w:spacing w:after="60"/>
                    <w:rPr>
                      <w:rFonts w:eastAsia="Times New Roman"/>
                      <w:iCs/>
                      <w:sz w:val="20"/>
                      <w:szCs w:val="20"/>
                    </w:rPr>
                  </w:pPr>
                  <w:r w:rsidRPr="00A90C3B">
                    <w:rPr>
                      <w:rFonts w:eastAsia="Times New Roman"/>
                      <w:sz w:val="20"/>
                      <w:szCs w:val="20"/>
                    </w:rPr>
                    <w:t>PRC</w:t>
                  </w:r>
                  <w:r w:rsidRPr="00A90C3B">
                    <w:rPr>
                      <w:rFonts w:eastAsia="Times New Roman"/>
                      <w:sz w:val="20"/>
                      <w:szCs w:val="20"/>
                      <w:vertAlign w:val="subscript"/>
                    </w:rPr>
                    <w:t>8</w:t>
                  </w:r>
                </w:p>
              </w:tc>
              <w:tc>
                <w:tcPr>
                  <w:tcW w:w="1151" w:type="dxa"/>
                </w:tcPr>
                <w:p w14:paraId="7B04213E" w14:textId="77777777" w:rsidR="00A90C3B" w:rsidRPr="00A90C3B" w:rsidRDefault="00A90C3B" w:rsidP="00A90C3B">
                  <w:pPr>
                    <w:spacing w:after="60"/>
                    <w:rPr>
                      <w:rFonts w:eastAsia="Times New Roman"/>
                      <w:iCs/>
                      <w:sz w:val="20"/>
                      <w:szCs w:val="20"/>
                    </w:rPr>
                  </w:pPr>
                  <w:r w:rsidRPr="00A90C3B">
                    <w:rPr>
                      <w:rFonts w:eastAsia="Times New Roman"/>
                      <w:sz w:val="20"/>
                      <w:szCs w:val="20"/>
                    </w:rPr>
                    <w:t>MW</w:t>
                  </w:r>
                </w:p>
              </w:tc>
              <w:tc>
                <w:tcPr>
                  <w:tcW w:w="6004" w:type="dxa"/>
                </w:tcPr>
                <w:p w14:paraId="687C513D" w14:textId="77777777" w:rsidR="00A90C3B" w:rsidRPr="00A90C3B" w:rsidRDefault="00A90C3B" w:rsidP="00A90C3B">
                  <w:pPr>
                    <w:tabs>
                      <w:tab w:val="left" w:pos="1080"/>
                    </w:tabs>
                    <w:spacing w:after="60"/>
                    <w:rPr>
                      <w:rFonts w:eastAsia="Times New Roman"/>
                      <w:iCs/>
                      <w:sz w:val="20"/>
                      <w:szCs w:val="20"/>
                    </w:rPr>
                  </w:pPr>
                  <w:r w:rsidRPr="00A90C3B">
                    <w:rPr>
                      <w:rFonts w:eastAsia="Times New Roman"/>
                      <w:sz w:val="20"/>
                      <w:szCs w:val="20"/>
                    </w:rPr>
                    <w:t>ESR capacity capable of providing Primary Frequency Response</w:t>
                  </w:r>
                </w:p>
              </w:tc>
            </w:tr>
            <w:tr w:rsidR="00A90C3B" w:rsidRPr="00A90C3B" w14:paraId="4F82B3ED" w14:textId="77777777" w:rsidTr="00CF6727">
              <w:tc>
                <w:tcPr>
                  <w:tcW w:w="2050" w:type="dxa"/>
                </w:tcPr>
                <w:p w14:paraId="7B1777C4" w14:textId="77777777" w:rsidR="00A90C3B" w:rsidRPr="00A90C3B" w:rsidRDefault="00A90C3B" w:rsidP="00A90C3B">
                  <w:pPr>
                    <w:spacing w:after="60"/>
                    <w:rPr>
                      <w:rFonts w:eastAsia="Times New Roman"/>
                      <w:iCs/>
                      <w:sz w:val="20"/>
                      <w:szCs w:val="20"/>
                    </w:rPr>
                  </w:pPr>
                  <w:r w:rsidRPr="00A90C3B">
                    <w:rPr>
                      <w:rFonts w:eastAsia="Times New Roman"/>
                      <w:sz w:val="20"/>
                      <w:szCs w:val="20"/>
                    </w:rPr>
                    <w:t>PRC</w:t>
                  </w:r>
                  <w:r w:rsidRPr="00A90C3B">
                    <w:rPr>
                      <w:rFonts w:eastAsia="Times New Roman"/>
                      <w:sz w:val="20"/>
                      <w:szCs w:val="20"/>
                      <w:vertAlign w:val="subscript"/>
                    </w:rPr>
                    <w:t>9</w:t>
                  </w:r>
                </w:p>
              </w:tc>
              <w:tc>
                <w:tcPr>
                  <w:tcW w:w="1151" w:type="dxa"/>
                </w:tcPr>
                <w:p w14:paraId="4E5A8FC4" w14:textId="77777777" w:rsidR="00A90C3B" w:rsidRPr="00A90C3B" w:rsidRDefault="00A90C3B" w:rsidP="00A90C3B">
                  <w:pPr>
                    <w:spacing w:after="60"/>
                    <w:rPr>
                      <w:rFonts w:eastAsia="Times New Roman"/>
                      <w:iCs/>
                      <w:sz w:val="20"/>
                      <w:szCs w:val="20"/>
                    </w:rPr>
                  </w:pPr>
                  <w:r w:rsidRPr="00A90C3B">
                    <w:rPr>
                      <w:rFonts w:eastAsia="Times New Roman"/>
                      <w:sz w:val="20"/>
                      <w:szCs w:val="20"/>
                    </w:rPr>
                    <w:t>MW</w:t>
                  </w:r>
                </w:p>
              </w:tc>
              <w:tc>
                <w:tcPr>
                  <w:tcW w:w="6004" w:type="dxa"/>
                </w:tcPr>
                <w:p w14:paraId="034A2BE5" w14:textId="77777777" w:rsidR="00A90C3B" w:rsidRPr="00A90C3B" w:rsidRDefault="00A90C3B" w:rsidP="00A90C3B">
                  <w:pPr>
                    <w:tabs>
                      <w:tab w:val="left" w:pos="1080"/>
                    </w:tabs>
                    <w:spacing w:after="60"/>
                    <w:rPr>
                      <w:rFonts w:eastAsia="Times New Roman"/>
                      <w:iCs/>
                      <w:sz w:val="20"/>
                      <w:szCs w:val="20"/>
                    </w:rPr>
                  </w:pPr>
                  <w:r w:rsidRPr="00A90C3B">
                    <w:rPr>
                      <w:rFonts w:eastAsia="Times New Roman"/>
                      <w:sz w:val="20"/>
                      <w:szCs w:val="20"/>
                    </w:rPr>
                    <w:t>Capacity from DC-Coupled Resources capable of providing Primary Frequency Response</w:t>
                  </w:r>
                </w:p>
              </w:tc>
            </w:tr>
            <w:tr w:rsidR="00A90C3B" w:rsidRPr="00A90C3B" w14:paraId="497D45CF" w14:textId="77777777" w:rsidTr="00CF6727">
              <w:tc>
                <w:tcPr>
                  <w:tcW w:w="2050" w:type="dxa"/>
                </w:tcPr>
                <w:p w14:paraId="643D6CBB"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PRC</w:t>
                  </w:r>
                </w:p>
              </w:tc>
              <w:tc>
                <w:tcPr>
                  <w:tcW w:w="1151" w:type="dxa"/>
                </w:tcPr>
                <w:p w14:paraId="2381266A"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MW</w:t>
                  </w:r>
                </w:p>
              </w:tc>
              <w:tc>
                <w:tcPr>
                  <w:tcW w:w="6004" w:type="dxa"/>
                </w:tcPr>
                <w:p w14:paraId="2CAB7A3D" w14:textId="77777777" w:rsidR="00A90C3B" w:rsidRPr="00A90C3B" w:rsidRDefault="00A90C3B" w:rsidP="00A90C3B">
                  <w:pPr>
                    <w:tabs>
                      <w:tab w:val="left" w:pos="1080"/>
                    </w:tabs>
                    <w:spacing w:after="60"/>
                    <w:rPr>
                      <w:rFonts w:eastAsia="Times New Roman"/>
                      <w:iCs/>
                      <w:sz w:val="20"/>
                      <w:szCs w:val="20"/>
                    </w:rPr>
                  </w:pPr>
                  <w:r w:rsidRPr="00A90C3B">
                    <w:rPr>
                      <w:rFonts w:eastAsia="Times New Roman"/>
                      <w:iCs/>
                      <w:sz w:val="20"/>
                      <w:szCs w:val="20"/>
                    </w:rPr>
                    <w:t>Physical Responsive Capability</w:t>
                  </w:r>
                </w:p>
              </w:tc>
            </w:tr>
            <w:tr w:rsidR="00A90C3B" w:rsidRPr="00A90C3B" w14:paraId="05603485" w14:textId="77777777" w:rsidTr="00CF6727">
              <w:tc>
                <w:tcPr>
                  <w:tcW w:w="2050" w:type="dxa"/>
                </w:tcPr>
                <w:p w14:paraId="65EBF342" w14:textId="77777777" w:rsidR="00A90C3B" w:rsidRPr="00A90C3B" w:rsidRDefault="00A90C3B" w:rsidP="00A90C3B">
                  <w:pPr>
                    <w:spacing w:after="60"/>
                    <w:rPr>
                      <w:rFonts w:eastAsia="Times New Roman"/>
                      <w:iCs/>
                      <w:sz w:val="20"/>
                      <w:szCs w:val="20"/>
                    </w:rPr>
                  </w:pPr>
                  <w:r w:rsidRPr="00A90C3B">
                    <w:rPr>
                      <w:rFonts w:eastAsia="Times New Roman"/>
                      <w:sz w:val="20"/>
                      <w:szCs w:val="20"/>
                    </w:rPr>
                    <w:t>X</w:t>
                  </w:r>
                </w:p>
              </w:tc>
              <w:tc>
                <w:tcPr>
                  <w:tcW w:w="1151" w:type="dxa"/>
                </w:tcPr>
                <w:p w14:paraId="27E01BBF" w14:textId="77777777" w:rsidR="00A90C3B" w:rsidRPr="00A90C3B" w:rsidRDefault="00A90C3B" w:rsidP="00A90C3B">
                  <w:pPr>
                    <w:spacing w:after="60"/>
                    <w:rPr>
                      <w:rFonts w:eastAsia="Times New Roman"/>
                      <w:iCs/>
                      <w:sz w:val="20"/>
                      <w:szCs w:val="20"/>
                    </w:rPr>
                  </w:pPr>
                  <w:r w:rsidRPr="00A90C3B">
                    <w:rPr>
                      <w:rFonts w:eastAsia="Times New Roman"/>
                      <w:sz w:val="20"/>
                      <w:szCs w:val="20"/>
                    </w:rPr>
                    <w:t>Percentage</w:t>
                  </w:r>
                </w:p>
              </w:tc>
              <w:tc>
                <w:tcPr>
                  <w:tcW w:w="6004" w:type="dxa"/>
                </w:tcPr>
                <w:p w14:paraId="5B953006" w14:textId="77777777" w:rsidR="00A90C3B" w:rsidRPr="00A90C3B" w:rsidRDefault="00A90C3B" w:rsidP="00A90C3B">
                  <w:pPr>
                    <w:spacing w:after="60"/>
                    <w:rPr>
                      <w:rFonts w:eastAsia="Times New Roman"/>
                      <w:iCs/>
                      <w:sz w:val="20"/>
                      <w:szCs w:val="20"/>
                    </w:rPr>
                  </w:pPr>
                  <w:r w:rsidRPr="00A90C3B">
                    <w:rPr>
                      <w:rFonts w:eastAsia="Times New Roman"/>
                      <w:sz w:val="20"/>
                      <w:szCs w:val="20"/>
                    </w:rPr>
                    <w:t>Percent threshold based on the Governor droop setting of ESRs</w:t>
                  </w:r>
                </w:p>
              </w:tc>
            </w:tr>
            <w:tr w:rsidR="00A90C3B" w:rsidRPr="00A90C3B" w14:paraId="3FFFFFEB" w14:textId="77777777" w:rsidTr="00CF6727">
              <w:tc>
                <w:tcPr>
                  <w:tcW w:w="2050" w:type="dxa"/>
                </w:tcPr>
                <w:p w14:paraId="56CB79BA"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RDF</w:t>
                  </w:r>
                </w:p>
              </w:tc>
              <w:tc>
                <w:tcPr>
                  <w:tcW w:w="1151" w:type="dxa"/>
                </w:tcPr>
                <w:p w14:paraId="5709C33D" w14:textId="77777777" w:rsidR="00A90C3B" w:rsidRPr="00A90C3B" w:rsidRDefault="00A90C3B" w:rsidP="00A90C3B">
                  <w:pPr>
                    <w:spacing w:after="60"/>
                    <w:rPr>
                      <w:rFonts w:eastAsia="Times New Roman"/>
                      <w:iCs/>
                      <w:sz w:val="20"/>
                      <w:szCs w:val="20"/>
                    </w:rPr>
                  </w:pPr>
                </w:p>
              </w:tc>
              <w:tc>
                <w:tcPr>
                  <w:tcW w:w="6004" w:type="dxa"/>
                </w:tcPr>
                <w:p w14:paraId="2C93DFDE"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The currently approved</w:t>
                  </w:r>
                  <w:r w:rsidRPr="00A90C3B">
                    <w:rPr>
                      <w:rFonts w:ascii="Times New Roman Bold" w:eastAsia="Times New Roman" w:hAnsi="Times New Roman Bold"/>
                      <w:iCs/>
                      <w:sz w:val="20"/>
                      <w:szCs w:val="20"/>
                    </w:rPr>
                    <w:t xml:space="preserve"> </w:t>
                  </w:r>
                  <w:r w:rsidRPr="00A90C3B">
                    <w:rPr>
                      <w:rFonts w:eastAsia="Times New Roman"/>
                      <w:iCs/>
                      <w:sz w:val="20"/>
                      <w:szCs w:val="20"/>
                    </w:rPr>
                    <w:t>Reserve Discount Factor</w:t>
                  </w:r>
                  <w:r w:rsidRPr="00A90C3B">
                    <w:rPr>
                      <w:rFonts w:eastAsia="Times New Roman"/>
                      <w:iCs/>
                      <w:sz w:val="20"/>
                      <w:szCs w:val="20"/>
                    </w:rPr>
                    <w:tab/>
                  </w:r>
                </w:p>
              </w:tc>
            </w:tr>
            <w:tr w:rsidR="00A90C3B" w:rsidRPr="00A90C3B" w14:paraId="7A900B6F" w14:textId="77777777" w:rsidTr="00CF6727">
              <w:tc>
                <w:tcPr>
                  <w:tcW w:w="2050" w:type="dxa"/>
                </w:tcPr>
                <w:p w14:paraId="5B09C405"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RDF</w:t>
                  </w:r>
                  <w:r w:rsidRPr="00A90C3B">
                    <w:rPr>
                      <w:rFonts w:eastAsia="Times New Roman"/>
                      <w:iCs/>
                      <w:sz w:val="20"/>
                      <w:szCs w:val="20"/>
                      <w:vertAlign w:val="subscript"/>
                    </w:rPr>
                    <w:t>W</w:t>
                  </w:r>
                </w:p>
              </w:tc>
              <w:tc>
                <w:tcPr>
                  <w:tcW w:w="1151" w:type="dxa"/>
                </w:tcPr>
                <w:p w14:paraId="20B1D201" w14:textId="77777777" w:rsidR="00A90C3B" w:rsidRPr="00A90C3B" w:rsidRDefault="00A90C3B" w:rsidP="00A90C3B">
                  <w:pPr>
                    <w:spacing w:after="60"/>
                    <w:rPr>
                      <w:rFonts w:eastAsia="Times New Roman"/>
                      <w:iCs/>
                      <w:sz w:val="20"/>
                      <w:szCs w:val="20"/>
                    </w:rPr>
                  </w:pPr>
                </w:p>
              </w:tc>
              <w:tc>
                <w:tcPr>
                  <w:tcW w:w="6004" w:type="dxa"/>
                </w:tcPr>
                <w:p w14:paraId="60D23033"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The currently approved Reserve Discount Factor for WGRs</w:t>
                  </w:r>
                </w:p>
              </w:tc>
            </w:tr>
            <w:tr w:rsidR="00A90C3B" w:rsidRPr="00A90C3B" w14:paraId="4BD11165" w14:textId="77777777" w:rsidTr="00CF6727">
              <w:tc>
                <w:tcPr>
                  <w:tcW w:w="2050" w:type="dxa"/>
                </w:tcPr>
                <w:p w14:paraId="0313ABA5"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lastRenderedPageBreak/>
                    <w:t>LRDF_1</w:t>
                  </w:r>
                </w:p>
              </w:tc>
              <w:tc>
                <w:tcPr>
                  <w:tcW w:w="1151" w:type="dxa"/>
                </w:tcPr>
                <w:p w14:paraId="24AC9868" w14:textId="77777777" w:rsidR="00A90C3B" w:rsidRPr="00A90C3B" w:rsidRDefault="00A90C3B" w:rsidP="00A90C3B">
                  <w:pPr>
                    <w:spacing w:after="60"/>
                    <w:rPr>
                      <w:rFonts w:eastAsia="Times New Roman"/>
                      <w:iCs/>
                      <w:sz w:val="20"/>
                      <w:szCs w:val="20"/>
                    </w:rPr>
                  </w:pPr>
                </w:p>
              </w:tc>
              <w:tc>
                <w:tcPr>
                  <w:tcW w:w="6004" w:type="dxa"/>
                </w:tcPr>
                <w:p w14:paraId="0C5FA1DB"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The currently approved Load Resource</w:t>
                  </w:r>
                  <w:r w:rsidRPr="00A90C3B">
                    <w:rPr>
                      <w:rFonts w:ascii="Times New Roman Bold" w:eastAsia="Times New Roman" w:hAnsi="Times New Roman Bold"/>
                      <w:iCs/>
                      <w:sz w:val="20"/>
                      <w:szCs w:val="20"/>
                    </w:rPr>
                    <w:t xml:space="preserve"> </w:t>
                  </w:r>
                  <w:r w:rsidRPr="00A90C3B">
                    <w:rPr>
                      <w:rFonts w:eastAsia="Times New Roman"/>
                      <w:iCs/>
                      <w:sz w:val="20"/>
                      <w:szCs w:val="20"/>
                    </w:rPr>
                    <w:t>Reserve Discount Factor for CLRs awarded an Ancillary Service Resource award</w:t>
                  </w:r>
                </w:p>
              </w:tc>
            </w:tr>
            <w:tr w:rsidR="00A90C3B" w:rsidRPr="00A90C3B" w14:paraId="0A350DB1" w14:textId="77777777" w:rsidTr="00CF6727">
              <w:tc>
                <w:tcPr>
                  <w:tcW w:w="2050" w:type="dxa"/>
                </w:tcPr>
                <w:p w14:paraId="2E952A6E"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LRDF_2</w:t>
                  </w:r>
                </w:p>
              </w:tc>
              <w:tc>
                <w:tcPr>
                  <w:tcW w:w="1151" w:type="dxa"/>
                </w:tcPr>
                <w:p w14:paraId="2B899687" w14:textId="77777777" w:rsidR="00A90C3B" w:rsidRPr="00A90C3B" w:rsidRDefault="00A90C3B" w:rsidP="00A90C3B">
                  <w:pPr>
                    <w:spacing w:after="60"/>
                    <w:rPr>
                      <w:rFonts w:eastAsia="Times New Roman"/>
                      <w:iCs/>
                      <w:sz w:val="20"/>
                      <w:szCs w:val="20"/>
                    </w:rPr>
                  </w:pPr>
                </w:p>
              </w:tc>
              <w:tc>
                <w:tcPr>
                  <w:tcW w:w="6004" w:type="dxa"/>
                </w:tcPr>
                <w:p w14:paraId="58608758"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The currently approved Load Resource</w:t>
                  </w:r>
                  <w:r w:rsidRPr="00A90C3B">
                    <w:rPr>
                      <w:rFonts w:ascii="Times New Roman Bold" w:eastAsia="Times New Roman" w:hAnsi="Times New Roman Bold"/>
                      <w:iCs/>
                      <w:sz w:val="20"/>
                      <w:szCs w:val="20"/>
                    </w:rPr>
                    <w:t xml:space="preserve"> </w:t>
                  </w:r>
                  <w:r w:rsidRPr="00A90C3B">
                    <w:rPr>
                      <w:rFonts w:eastAsia="Times New Roman"/>
                      <w:iCs/>
                      <w:sz w:val="20"/>
                      <w:szCs w:val="20"/>
                    </w:rPr>
                    <w:t>Reserve Discount Factor for CLRs not awarded an Ancillary Service Resource award</w:t>
                  </w:r>
                </w:p>
              </w:tc>
            </w:tr>
            <w:tr w:rsidR="00A90C3B" w:rsidRPr="00A90C3B" w14:paraId="44B9A8A4" w14:textId="77777777" w:rsidTr="00CF6727">
              <w:tc>
                <w:tcPr>
                  <w:tcW w:w="2050" w:type="dxa"/>
                </w:tcPr>
                <w:p w14:paraId="305B0729"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FRCHL</w:t>
                  </w:r>
                </w:p>
              </w:tc>
              <w:tc>
                <w:tcPr>
                  <w:tcW w:w="1151" w:type="dxa"/>
                </w:tcPr>
                <w:p w14:paraId="2F2E6ACA"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MW</w:t>
                  </w:r>
                </w:p>
              </w:tc>
              <w:tc>
                <w:tcPr>
                  <w:tcW w:w="6004" w:type="dxa"/>
                </w:tcPr>
                <w:p w14:paraId="22C39862"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Telemetered High limit of the FRC for the Resource</w:t>
                  </w:r>
                </w:p>
              </w:tc>
            </w:tr>
            <w:tr w:rsidR="00A90C3B" w:rsidRPr="00A90C3B" w14:paraId="65793BD0" w14:textId="77777777" w:rsidTr="00CF6727">
              <w:tc>
                <w:tcPr>
                  <w:tcW w:w="2050" w:type="dxa"/>
                </w:tcPr>
                <w:p w14:paraId="21876888" w14:textId="77777777" w:rsidR="00A90C3B" w:rsidRPr="00A90C3B" w:rsidDel="001616A9" w:rsidRDefault="00A90C3B" w:rsidP="00A90C3B">
                  <w:pPr>
                    <w:spacing w:after="60"/>
                    <w:rPr>
                      <w:rFonts w:eastAsia="Times New Roman"/>
                      <w:iCs/>
                      <w:sz w:val="20"/>
                      <w:szCs w:val="20"/>
                    </w:rPr>
                  </w:pPr>
                  <w:r w:rsidRPr="00A90C3B">
                    <w:rPr>
                      <w:rFonts w:eastAsia="Times New Roman"/>
                      <w:iCs/>
                      <w:sz w:val="20"/>
                      <w:szCs w:val="20"/>
                    </w:rPr>
                    <w:t>FRCO</w:t>
                  </w:r>
                </w:p>
              </w:tc>
              <w:tc>
                <w:tcPr>
                  <w:tcW w:w="1151" w:type="dxa"/>
                </w:tcPr>
                <w:p w14:paraId="62C1F1C9"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MW</w:t>
                  </w:r>
                </w:p>
              </w:tc>
              <w:tc>
                <w:tcPr>
                  <w:tcW w:w="6004" w:type="dxa"/>
                </w:tcPr>
                <w:p w14:paraId="456597B1" w14:textId="77777777" w:rsidR="00A90C3B" w:rsidRPr="00A90C3B" w:rsidRDefault="00A90C3B" w:rsidP="00A90C3B">
                  <w:pPr>
                    <w:spacing w:after="60"/>
                    <w:rPr>
                      <w:rFonts w:eastAsia="Times New Roman"/>
                      <w:iCs/>
                      <w:sz w:val="20"/>
                      <w:szCs w:val="20"/>
                    </w:rPr>
                  </w:pPr>
                  <w:r w:rsidRPr="00A90C3B">
                    <w:rPr>
                      <w:rFonts w:eastAsia="Times New Roman"/>
                      <w:iCs/>
                      <w:sz w:val="20"/>
                      <w:szCs w:val="20"/>
                    </w:rPr>
                    <w:t>Telemetered output of FRC portion of the Resource</w:t>
                  </w:r>
                </w:p>
              </w:tc>
            </w:tr>
          </w:tbl>
          <w:p w14:paraId="76F88495" w14:textId="77777777" w:rsidR="00A90C3B" w:rsidRPr="00A90C3B" w:rsidRDefault="00A90C3B" w:rsidP="00A90C3B">
            <w:pPr>
              <w:spacing w:before="240" w:after="240"/>
              <w:ind w:left="720" w:hanging="720"/>
              <w:rPr>
                <w:rFonts w:eastAsia="Times New Roman"/>
                <w:szCs w:val="20"/>
              </w:rPr>
            </w:pPr>
            <w:r w:rsidRPr="00A90C3B">
              <w:rPr>
                <w:rFonts w:eastAsia="Times New Roman"/>
                <w:szCs w:val="20"/>
              </w:rPr>
              <w:t>(2)</w:t>
            </w:r>
            <w:r w:rsidRPr="00A90C3B">
              <w:rPr>
                <w:rFonts w:eastAsia="Times New Roman"/>
                <w:szCs w:val="20"/>
              </w:rPr>
              <w:tab/>
              <w:t>The Load Resource</w:t>
            </w:r>
            <w:r w:rsidRPr="00A90C3B">
              <w:rPr>
                <w:rFonts w:ascii="Times New Roman Bold" w:eastAsia="Times New Roman" w:hAnsi="Times New Roman Bold"/>
                <w:szCs w:val="20"/>
              </w:rPr>
              <w:t xml:space="preserve"> </w:t>
            </w:r>
            <w:r w:rsidRPr="00A90C3B">
              <w:rPr>
                <w:rFonts w:eastAsia="Times New Roman"/>
                <w:szCs w:val="20"/>
              </w:rPr>
              <w:t>Reserve Discount Factors (RDFs) for CLRs (LRDF_1 and LRDF_2) shall be subject to review and approval by TAC.</w:t>
            </w:r>
          </w:p>
          <w:p w14:paraId="37034928" w14:textId="77777777" w:rsidR="00A90C3B" w:rsidRPr="00A90C3B" w:rsidRDefault="00A90C3B" w:rsidP="00A90C3B">
            <w:pPr>
              <w:ind w:left="720" w:hanging="720"/>
              <w:rPr>
                <w:rFonts w:eastAsia="Times New Roman"/>
                <w:szCs w:val="20"/>
              </w:rPr>
            </w:pPr>
            <w:r w:rsidRPr="00A90C3B">
              <w:rPr>
                <w:rFonts w:eastAsia="Times New Roman"/>
                <w:szCs w:val="20"/>
              </w:rPr>
              <w:t xml:space="preserve">(3) </w:t>
            </w:r>
            <w:r w:rsidRPr="00A90C3B">
              <w:rPr>
                <w:rFonts w:eastAsia="Times New Roman"/>
                <w:szCs w:val="20"/>
              </w:rPr>
              <w:tab/>
              <w:t>The RDFs used in the PRC calculation shall be posted to the ERCOT website no later than three Business Days after approval.</w:t>
            </w:r>
          </w:p>
          <w:p w14:paraId="141A5548" w14:textId="77777777" w:rsidR="00A90C3B" w:rsidRPr="00A90C3B" w:rsidRDefault="00A90C3B" w:rsidP="00A90C3B">
            <w:pPr>
              <w:ind w:left="720" w:hanging="720"/>
              <w:rPr>
                <w:rFonts w:eastAsia="Times New Roman"/>
                <w:szCs w:val="20"/>
              </w:rPr>
            </w:pPr>
          </w:p>
          <w:p w14:paraId="51466526" w14:textId="77777777" w:rsidR="00A90C3B" w:rsidRPr="00A90C3B" w:rsidRDefault="00A90C3B" w:rsidP="00A90C3B">
            <w:pPr>
              <w:spacing w:after="240"/>
              <w:ind w:left="720" w:hanging="720"/>
              <w:rPr>
                <w:rFonts w:eastAsia="Times New Roman"/>
                <w:szCs w:val="20"/>
              </w:rPr>
            </w:pPr>
            <w:r w:rsidRPr="00A90C3B">
              <w:rPr>
                <w:rFonts w:eastAsia="Times New Roman"/>
                <w:szCs w:val="20"/>
              </w:rPr>
              <w:t>(4)</w:t>
            </w:r>
            <w:r w:rsidRPr="00A90C3B">
              <w:rPr>
                <w:rFonts w:eastAsia="Times New Roman"/>
                <w:szCs w:val="20"/>
              </w:rPr>
              <w:tab/>
              <w:t>ERCOT shall display on the ERCOT website and update every ten seconds a rolling view of the ERCOT-wide PRC, as defined in paragraph (1)(p) above, for the current Operating Day.</w:t>
            </w:r>
          </w:p>
        </w:tc>
      </w:tr>
    </w:tbl>
    <w:p w14:paraId="78E5243E" w14:textId="12405056" w:rsidR="00C03425" w:rsidRDefault="00C03425" w:rsidP="005C2BD2">
      <w:pPr>
        <w:keepNext/>
        <w:tabs>
          <w:tab w:val="left" w:pos="1800"/>
        </w:tabs>
        <w:spacing w:before="480" w:after="240"/>
        <w:ind w:left="1800" w:hanging="1800"/>
        <w:outlineLvl w:val="5"/>
        <w:rPr>
          <w:ins w:id="1070" w:author="ERCOT" w:date="2024-01-10T14:50:00Z"/>
          <w:b/>
          <w:bCs/>
        </w:rPr>
      </w:pPr>
      <w:commentRangeStart w:id="1071"/>
      <w:ins w:id="1072" w:author="ERCOT" w:date="2024-01-10T14:49:00Z">
        <w:r w:rsidRPr="0C5341C2">
          <w:rPr>
            <w:b/>
            <w:bCs/>
          </w:rPr>
          <w:lastRenderedPageBreak/>
          <w:t>6.5.7.6.2.</w:t>
        </w:r>
      </w:ins>
      <w:ins w:id="1073" w:author="ERCOT" w:date="2024-01-10T14:50:00Z">
        <w:r w:rsidRPr="0C5341C2">
          <w:rPr>
            <w:b/>
            <w:bCs/>
          </w:rPr>
          <w:t>5</w:t>
        </w:r>
      </w:ins>
      <w:commentRangeEnd w:id="1071"/>
      <w:r w:rsidR="009C0EAE">
        <w:rPr>
          <w:rStyle w:val="CommentReference"/>
        </w:rPr>
        <w:commentReference w:id="1071"/>
      </w:r>
      <w:ins w:id="1074" w:author="ERCOT" w:date="2024-01-10T14:49:00Z">
        <w:r>
          <w:tab/>
        </w:r>
        <w:r w:rsidRPr="0C5341C2">
          <w:rPr>
            <w:b/>
            <w:bCs/>
          </w:rPr>
          <w:t xml:space="preserve">Deployment of </w:t>
        </w:r>
      </w:ins>
      <w:ins w:id="1075" w:author="ERCOT" w:date="2024-01-10T14:50:00Z">
        <w:r w:rsidRPr="0C5341C2">
          <w:rPr>
            <w:b/>
            <w:bCs/>
          </w:rPr>
          <w:t>Dispatchable Reliability</w:t>
        </w:r>
      </w:ins>
      <w:ins w:id="1076" w:author="ERCOT" w:date="2024-01-10T14:49:00Z">
        <w:r w:rsidRPr="0C5341C2">
          <w:rPr>
            <w:b/>
            <w:bCs/>
          </w:rPr>
          <w:t xml:space="preserve"> Reserve Service</w:t>
        </w:r>
      </w:ins>
      <w:ins w:id="1077" w:author="ERCOT" w:date="2024-01-10T14:50:00Z">
        <w:r w:rsidRPr="0C5341C2">
          <w:rPr>
            <w:b/>
            <w:bCs/>
          </w:rPr>
          <w:t xml:space="preserve"> (DRRS)</w:t>
        </w:r>
      </w:ins>
    </w:p>
    <w:p w14:paraId="578E0870" w14:textId="77777777" w:rsidR="00A31F06" w:rsidRDefault="00A31F06" w:rsidP="00A31F06">
      <w:pPr>
        <w:spacing w:before="240" w:after="240"/>
        <w:ind w:left="720" w:hanging="720"/>
        <w:rPr>
          <w:ins w:id="1078" w:author="ERCOT" w:date="2025-11-19T17:49:00Z" w16du:dateUtc="2025-11-19T23:49:00Z"/>
        </w:rPr>
      </w:pPr>
      <w:bookmarkStart w:id="1079" w:name="_Toc135992416"/>
      <w:ins w:id="1080" w:author="ERCOT" w:date="2025-11-19T17:49:00Z" w16du:dateUtc="2025-11-19T23:49:00Z">
        <w:r>
          <w:t>(1)</w:t>
        </w:r>
        <w:r>
          <w:tab/>
          <w:t>DRRS is intended as a market mechanism to reduce RUC Commitments and manage uncertainty on the ERCOT System.  As outlined in paragraph (17) of Section 5.5.2, Reliability Unit Commitment (RUC) Process, the RUC process will be relied upon to identify the need for deploying Off-Line DRRS.</w:t>
        </w:r>
      </w:ins>
    </w:p>
    <w:p w14:paraId="7EE699A9" w14:textId="77777777" w:rsidR="00A31F06" w:rsidRPr="003161DC" w:rsidRDefault="00A31F06" w:rsidP="00A31F06">
      <w:pPr>
        <w:spacing w:after="240"/>
        <w:ind w:left="720" w:hanging="720"/>
        <w:rPr>
          <w:ins w:id="1081" w:author="ERCOT" w:date="2025-11-19T17:49:00Z" w16du:dateUtc="2025-11-19T23:49:00Z"/>
        </w:rPr>
      </w:pPr>
      <w:ins w:id="1082" w:author="ERCOT" w:date="2025-11-19T17:49:00Z" w16du:dateUtc="2025-11-19T23:49:00Z">
        <w:r>
          <w:t>(2)</w:t>
        </w:r>
        <w:r>
          <w:tab/>
          <w:t>ERCOT shall deploy Off-Line DRRS by operator Dispatch Instruction.  The deployment of DRRS must always be 100% of the Ancillary Service capability for DRRS on an individual Resource.</w:t>
        </w:r>
      </w:ins>
    </w:p>
    <w:p w14:paraId="6FA1D497" w14:textId="77777777" w:rsidR="00A31F06" w:rsidRPr="003161DC" w:rsidRDefault="00A31F06" w:rsidP="00A31F06">
      <w:pPr>
        <w:spacing w:after="240"/>
        <w:ind w:left="720" w:hanging="720"/>
        <w:rPr>
          <w:ins w:id="1083" w:author="ERCOT" w:date="2025-11-19T17:49:00Z" w16du:dateUtc="2025-11-19T23:49:00Z"/>
        </w:rPr>
      </w:pPr>
      <w:ins w:id="1084" w:author="ERCOT" w:date="2025-11-19T17:49:00Z" w16du:dateUtc="2025-11-19T23:49:00Z">
        <w:r w:rsidRPr="003161DC">
          <w:t>(</w:t>
        </w:r>
        <w:r>
          <w:t>3</w:t>
        </w:r>
        <w:r w:rsidRPr="003161DC">
          <w:t>)</w:t>
        </w:r>
        <w:r w:rsidRPr="003161DC">
          <w:tab/>
          <w:t>Resources provid</w:t>
        </w:r>
        <w:r>
          <w:t>ing</w:t>
        </w:r>
        <w:r w:rsidRPr="003161DC">
          <w:t xml:space="preserve"> </w:t>
        </w:r>
        <w:r>
          <w:t>DRRS</w:t>
        </w:r>
        <w:r w:rsidRPr="003161DC">
          <w:t xml:space="preserve"> </w:t>
        </w:r>
        <w:r>
          <w:t>must</w:t>
        </w:r>
        <w:r w:rsidRPr="003161DC">
          <w:t xml:space="preserve"> provide an Energy Offer Curve for use by SCED. </w:t>
        </w:r>
      </w:ins>
    </w:p>
    <w:p w14:paraId="5BD4F181" w14:textId="2E6589C9" w:rsidR="00FB7A9A" w:rsidRPr="003161DC" w:rsidRDefault="00A31F06" w:rsidP="00A31F06">
      <w:pPr>
        <w:spacing w:after="240"/>
        <w:ind w:left="720" w:hanging="720"/>
      </w:pPr>
      <w:ins w:id="1085" w:author="ERCOT" w:date="2025-11-19T17:49:00Z" w16du:dateUtc="2025-11-19T23:49:00Z">
        <w:r w:rsidRPr="003161DC">
          <w:rPr>
            <w:iCs/>
          </w:rPr>
          <w:t>(</w:t>
        </w:r>
        <w:r>
          <w:rPr>
            <w:iCs/>
          </w:rPr>
          <w:t>4</w:t>
        </w:r>
        <w:r w:rsidRPr="003161DC">
          <w:rPr>
            <w:iCs/>
          </w:rPr>
          <w:t>)</w:t>
        </w:r>
        <w:r w:rsidRPr="003161DC">
          <w:rPr>
            <w:iCs/>
          </w:rPr>
          <w:tab/>
        </w:r>
        <w:r>
          <w:rPr>
            <w:iCs/>
          </w:rPr>
          <w:t xml:space="preserve">Off-Line Resources providing DRRS must </w:t>
        </w:r>
        <w:r w:rsidRPr="00006D35">
          <w:rPr>
            <w:iCs/>
          </w:rPr>
          <w:t xml:space="preserve">be capable of being dispatched to their </w:t>
        </w:r>
        <w:r>
          <w:rPr>
            <w:iCs/>
          </w:rPr>
          <w:t>DRRS</w:t>
        </w:r>
        <w:r w:rsidRPr="00006D35">
          <w:rPr>
            <w:iCs/>
          </w:rPr>
          <w:t xml:space="preserve"> award within </w:t>
        </w:r>
        <w:r>
          <w:rPr>
            <w:iCs/>
          </w:rPr>
          <w:t>two hours</w:t>
        </w:r>
        <w:r w:rsidRPr="00006D35">
          <w:rPr>
            <w:iCs/>
          </w:rPr>
          <w:t xml:space="preserve"> of </w:t>
        </w:r>
        <w:r>
          <w:rPr>
            <w:iCs/>
          </w:rPr>
          <w:t xml:space="preserve">receiving </w:t>
        </w:r>
        <w:r w:rsidRPr="00006D35">
          <w:rPr>
            <w:iCs/>
          </w:rPr>
          <w:t>a Dispatch Instruction</w:t>
        </w:r>
        <w:r>
          <w:rPr>
            <w:iCs/>
          </w:rPr>
          <w:t xml:space="preserve"> from ERCOT</w:t>
        </w:r>
        <w:r w:rsidRPr="00006D35">
          <w:rPr>
            <w:iCs/>
          </w:rPr>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60B0B" w:rsidRPr="00760B0B" w14:paraId="2C285B17" w14:textId="77777777" w:rsidTr="00A31F06">
        <w:trPr>
          <w:trHeight w:val="206"/>
        </w:trPr>
        <w:tc>
          <w:tcPr>
            <w:tcW w:w="9350" w:type="dxa"/>
            <w:shd w:val="clear" w:color="auto" w:fill="D9D9D9" w:themeFill="background1" w:themeFillShade="D9"/>
          </w:tcPr>
          <w:bookmarkEnd w:id="1079"/>
          <w:p w14:paraId="000FD297" w14:textId="77777777" w:rsidR="00760B0B" w:rsidRPr="00760B0B" w:rsidRDefault="00760B0B" w:rsidP="00760B0B">
            <w:pPr>
              <w:spacing w:before="120" w:after="240"/>
              <w:rPr>
                <w:rFonts w:eastAsia="Times New Roman"/>
                <w:b/>
                <w:i/>
                <w:iCs/>
              </w:rPr>
            </w:pPr>
            <w:r w:rsidRPr="00760B0B">
              <w:rPr>
                <w:rFonts w:eastAsia="Times New Roman"/>
                <w:b/>
                <w:i/>
                <w:iCs/>
              </w:rPr>
              <w:t>[NPRR1010:  Insert Section 6.6.1.6 below upon system implementation of the Real-Time Co-Optimization (RTC) project:]</w:t>
            </w:r>
          </w:p>
          <w:p w14:paraId="7A0E8B39" w14:textId="77777777" w:rsidR="00760B0B" w:rsidRPr="00760B0B" w:rsidRDefault="00760B0B" w:rsidP="00760B0B">
            <w:pPr>
              <w:keepNext/>
              <w:widowControl w:val="0"/>
              <w:spacing w:before="240" w:after="240"/>
              <w:outlineLvl w:val="3"/>
              <w:rPr>
                <w:rFonts w:eastAsia="Times New Roman"/>
                <w:b/>
                <w:bCs/>
                <w:snapToGrid w:val="0"/>
                <w:szCs w:val="20"/>
              </w:rPr>
            </w:pPr>
            <w:bookmarkStart w:id="1086" w:name="_Toc189044400"/>
            <w:commentRangeStart w:id="1087"/>
            <w:r w:rsidRPr="00760B0B">
              <w:rPr>
                <w:rFonts w:eastAsia="Times New Roman"/>
                <w:b/>
                <w:bCs/>
                <w:snapToGrid w:val="0"/>
                <w:szCs w:val="20"/>
              </w:rPr>
              <w:t>6.6.1.6</w:t>
            </w:r>
            <w:r w:rsidRPr="00760B0B">
              <w:rPr>
                <w:rFonts w:eastAsia="Times New Roman"/>
                <w:b/>
                <w:bCs/>
                <w:snapToGrid w:val="0"/>
                <w:szCs w:val="20"/>
              </w:rPr>
              <w:tab/>
            </w:r>
            <w:commentRangeEnd w:id="1087"/>
            <w:r w:rsidR="009C0EAE">
              <w:rPr>
                <w:rStyle w:val="CommentReference"/>
              </w:rPr>
              <w:commentReference w:id="1087"/>
            </w:r>
            <w:r w:rsidRPr="00760B0B">
              <w:rPr>
                <w:rFonts w:eastAsia="Times New Roman"/>
                <w:b/>
                <w:bCs/>
                <w:snapToGrid w:val="0"/>
                <w:szCs w:val="20"/>
              </w:rPr>
              <w:tab/>
              <w:t>Real-Time Market Clearing Prices for Ancillary Services</w:t>
            </w:r>
            <w:bookmarkEnd w:id="1086"/>
          </w:p>
          <w:p w14:paraId="1AFFF588" w14:textId="77777777" w:rsidR="00760B0B" w:rsidRPr="00760B0B" w:rsidRDefault="00760B0B" w:rsidP="00760B0B">
            <w:pPr>
              <w:spacing w:after="240"/>
              <w:ind w:left="720" w:hanging="720"/>
              <w:rPr>
                <w:rFonts w:eastAsia="Times New Roman"/>
                <w:szCs w:val="20"/>
              </w:rPr>
            </w:pPr>
            <w:r w:rsidRPr="00760B0B">
              <w:rPr>
                <w:rFonts w:eastAsia="Times New Roman"/>
                <w:szCs w:val="20"/>
              </w:rPr>
              <w:t>(1)</w:t>
            </w:r>
            <w:r w:rsidRPr="00760B0B">
              <w:rPr>
                <w:rFonts w:eastAsia="Times New Roman"/>
                <w:szCs w:val="20"/>
              </w:rPr>
              <w:tab/>
              <w:t>The Real-Time Market Clearing Price for Capacity (MCPC) for Reg-Up is the time-weighted average of the sum of the Real-Time MCPCs for Reg-Up and Real-Time Reliability Deployment Price Adder for Ancillary Service for Reg-Up of each SCED interval in the 15-minute Settlement Interval.  The Real-Time MCPC for Reg-Up for a 15-minute Settlement Interval is calculated as follows:</w:t>
            </w:r>
          </w:p>
          <w:p w14:paraId="687B3234" w14:textId="77777777" w:rsidR="00760B0B" w:rsidRPr="00760B0B" w:rsidRDefault="05990BBA" w:rsidP="29BB0870">
            <w:pPr>
              <w:tabs>
                <w:tab w:val="left" w:pos="2250"/>
                <w:tab w:val="left" w:pos="3150"/>
                <w:tab w:val="left" w:pos="3960"/>
              </w:tabs>
              <w:spacing w:after="240"/>
              <w:ind w:left="3960" w:hanging="3240"/>
              <w:rPr>
                <w:rFonts w:eastAsia="Times New Roman"/>
                <w:b/>
                <w:bCs/>
                <w:i/>
                <w:iCs/>
                <w:vertAlign w:val="subscript"/>
              </w:rPr>
            </w:pPr>
            <w:r w:rsidRPr="00760B0B">
              <w:rPr>
                <w:rFonts w:eastAsia="Times New Roman"/>
                <w:b/>
                <w:bCs/>
              </w:rPr>
              <w:lastRenderedPageBreak/>
              <w:t xml:space="preserve">RTMCPCRU  =   </w:t>
            </w:r>
            <w:r w:rsidR="00760B0B" w:rsidRPr="00760B0B">
              <w:rPr>
                <w:rFonts w:eastAsia="Times New Roman"/>
                <w:b/>
                <w:bCs/>
                <w:position w:val="-22"/>
              </w:rPr>
              <w:object w:dxaOrig="225" w:dyaOrig="465" w14:anchorId="31B4B361">
                <v:shape id="_x0000_i1089" type="#_x0000_t75" style="width:21.6pt;height:15pt" o:ole="">
                  <v:imagedata r:id="rId103" o:title=""/>
                </v:shape>
                <o:OLEObject Type="Embed" ProgID="Equation.3" ShapeID="_x0000_i1089" DrawAspect="Content" ObjectID="_1825175657" r:id="rId104"/>
              </w:object>
            </w:r>
            <w:r w:rsidRPr="00760B0B">
              <w:rPr>
                <w:rFonts w:eastAsia="Times New Roman"/>
                <w:b/>
                <w:bCs/>
              </w:rPr>
              <w:t xml:space="preserve"> (RNWF </w:t>
            </w:r>
            <w:r w:rsidRPr="29BB0870">
              <w:rPr>
                <w:rFonts w:eastAsia="Times New Roman"/>
                <w:b/>
                <w:bCs/>
                <w:i/>
                <w:iCs/>
                <w:vertAlign w:val="subscript"/>
              </w:rPr>
              <w:t>y</w:t>
            </w:r>
            <w:r w:rsidRPr="00760B0B">
              <w:rPr>
                <w:rFonts w:eastAsia="Times New Roman"/>
                <w:b/>
                <w:bCs/>
              </w:rPr>
              <w:t xml:space="preserve"> * (RTMCPCRUS </w:t>
            </w:r>
            <w:r w:rsidRPr="29BB0870">
              <w:rPr>
                <w:rFonts w:eastAsia="Times New Roman"/>
                <w:b/>
                <w:bCs/>
                <w:i/>
                <w:iCs/>
                <w:vertAlign w:val="subscript"/>
              </w:rPr>
              <w:t>y</w:t>
            </w:r>
            <w:r w:rsidRPr="00760B0B">
              <w:rPr>
                <w:rFonts w:eastAsia="Times New Roman"/>
                <w:b/>
                <w:bCs/>
              </w:rPr>
              <w:t xml:space="preserve"> + RTRDPARUS </w:t>
            </w:r>
            <w:r w:rsidRPr="29BB0870">
              <w:rPr>
                <w:rFonts w:eastAsia="Times New Roman"/>
                <w:b/>
                <w:bCs/>
                <w:i/>
                <w:iCs/>
                <w:vertAlign w:val="subscript"/>
              </w:rPr>
              <w:t>y</w:t>
            </w:r>
            <w:r w:rsidRPr="00760B0B">
              <w:rPr>
                <w:rFonts w:eastAsia="Times New Roman"/>
                <w:b/>
                <w:bCs/>
              </w:rPr>
              <w:t>))</w:t>
            </w:r>
          </w:p>
          <w:p w14:paraId="5941DFE3" w14:textId="77777777" w:rsidR="00760B0B" w:rsidRPr="00760B0B" w:rsidRDefault="00760B0B" w:rsidP="00760B0B">
            <w:pPr>
              <w:spacing w:after="240"/>
              <w:rPr>
                <w:rFonts w:eastAsia="Times New Roman"/>
                <w:szCs w:val="20"/>
              </w:rPr>
            </w:pPr>
            <w:r w:rsidRPr="00760B0B">
              <w:rPr>
                <w:rFonts w:eastAsia="Times New Roman"/>
                <w:szCs w:val="20"/>
              </w:rPr>
              <w:t>Where:</w:t>
            </w:r>
          </w:p>
          <w:p w14:paraId="4F36EFFD" w14:textId="77777777" w:rsidR="00760B0B" w:rsidRPr="00760B0B" w:rsidRDefault="05990BBA" w:rsidP="29BB0870">
            <w:pPr>
              <w:spacing w:after="240"/>
              <w:ind w:firstLine="720"/>
              <w:rPr>
                <w:rFonts w:eastAsia="Times New Roman"/>
                <w:i/>
                <w:iCs/>
                <w:vertAlign w:val="subscript"/>
              </w:rPr>
            </w:pPr>
            <w:r w:rsidRPr="79C6FA9D">
              <w:rPr>
                <w:rFonts w:eastAsia="Times New Roman"/>
              </w:rPr>
              <w:t xml:space="preserve">RNWF </w:t>
            </w:r>
            <w:r w:rsidRPr="29BB0870">
              <w:rPr>
                <w:rFonts w:eastAsia="Times New Roman"/>
                <w:i/>
                <w:iCs/>
                <w:vertAlign w:val="subscript"/>
              </w:rPr>
              <w:t xml:space="preserve">y   </w:t>
            </w:r>
            <w:r w:rsidRPr="79C6FA9D">
              <w:rPr>
                <w:rFonts w:eastAsia="Times New Roman"/>
              </w:rPr>
              <w:t xml:space="preserve">=  TLMP </w:t>
            </w:r>
            <w:r w:rsidRPr="29BB0870">
              <w:rPr>
                <w:rFonts w:eastAsia="Times New Roman"/>
                <w:i/>
                <w:iCs/>
                <w:vertAlign w:val="subscript"/>
              </w:rPr>
              <w:t>y</w:t>
            </w:r>
            <w:r w:rsidRPr="79C6FA9D">
              <w:rPr>
                <w:rFonts w:eastAsia="Times New Roman"/>
              </w:rPr>
              <w:t xml:space="preserve"> </w:t>
            </w:r>
            <w:r w:rsidRPr="00760B0B">
              <w:rPr>
                <w:rFonts w:eastAsia="Times New Roman"/>
                <w:color w:val="000000"/>
                <w:sz w:val="32"/>
                <w:szCs w:val="32"/>
              </w:rPr>
              <w:t>/</w:t>
            </w:r>
            <w:r w:rsidRPr="79C6FA9D">
              <w:rPr>
                <w:rFonts w:eastAsia="Times New Roman"/>
                <w:color w:val="000000"/>
              </w:rPr>
              <w:t xml:space="preserve"> </w:t>
            </w:r>
            <w:r w:rsidR="00760B0B" w:rsidRPr="00760B0B">
              <w:rPr>
                <w:rFonts w:eastAsia="Times New Roman"/>
                <w:position w:val="-22"/>
                <w:szCs w:val="20"/>
              </w:rPr>
              <w:object w:dxaOrig="225" w:dyaOrig="465" w14:anchorId="7C527038">
                <v:shape id="_x0000_i1090" type="#_x0000_t75" style="width:21.6pt;height:15pt" o:ole="">
                  <v:imagedata r:id="rId103" o:title=""/>
                </v:shape>
                <o:OLEObject Type="Embed" ProgID="Equation.3" ShapeID="_x0000_i1090" DrawAspect="Content" ObjectID="_1825175658" r:id="rId105"/>
              </w:object>
            </w:r>
            <w:r w:rsidRPr="79C6FA9D">
              <w:rPr>
                <w:rFonts w:eastAsia="Times New Roman"/>
              </w:rPr>
              <w:t xml:space="preserve">TLMP </w:t>
            </w:r>
            <w:r w:rsidRPr="29BB0870">
              <w:rPr>
                <w:rFonts w:eastAsia="Times New Roman"/>
                <w:i/>
                <w:iCs/>
                <w:vertAlign w:val="subscript"/>
              </w:rPr>
              <w:t>y</w:t>
            </w:r>
          </w:p>
          <w:p w14:paraId="09A1A5AA" w14:textId="77777777" w:rsidR="00760B0B" w:rsidRPr="00760B0B" w:rsidRDefault="00760B0B" w:rsidP="00760B0B">
            <w:pPr>
              <w:ind w:left="720" w:hanging="720"/>
              <w:rPr>
                <w:rFonts w:eastAsia="Times New Roman"/>
                <w:iCs/>
              </w:rPr>
            </w:pPr>
            <w:r w:rsidRPr="00760B0B">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59"/>
              <w:gridCol w:w="1150"/>
              <w:gridCol w:w="5601"/>
            </w:tblGrid>
            <w:tr w:rsidR="00760B0B" w:rsidRPr="00760B0B" w14:paraId="5FEF0BE0" w14:textId="77777777" w:rsidTr="00550BA7">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195D1BB0" w14:textId="77777777" w:rsidR="00760B0B" w:rsidRPr="00760B0B" w:rsidRDefault="00760B0B" w:rsidP="00760B0B">
                  <w:pPr>
                    <w:spacing w:after="120"/>
                    <w:rPr>
                      <w:rFonts w:eastAsia="Times New Roman"/>
                      <w:b/>
                      <w:iCs/>
                      <w:sz w:val="20"/>
                      <w:szCs w:val="20"/>
                    </w:rPr>
                  </w:pPr>
                  <w:r w:rsidRPr="00760B0B">
                    <w:rPr>
                      <w:rFonts w:eastAsia="Times New Roman"/>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23FBF9DE" w14:textId="77777777" w:rsidR="00760B0B" w:rsidRPr="00760B0B" w:rsidRDefault="00760B0B" w:rsidP="00760B0B">
                  <w:pPr>
                    <w:spacing w:after="120"/>
                    <w:rPr>
                      <w:rFonts w:eastAsia="Times New Roman"/>
                      <w:b/>
                      <w:iCs/>
                      <w:sz w:val="20"/>
                      <w:szCs w:val="20"/>
                    </w:rPr>
                  </w:pPr>
                  <w:r w:rsidRPr="00760B0B">
                    <w:rPr>
                      <w:rFonts w:eastAsia="Times New Roman"/>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14AD85B4" w14:textId="77777777" w:rsidR="00760B0B" w:rsidRPr="00760B0B" w:rsidRDefault="00760B0B" w:rsidP="00760B0B">
                  <w:pPr>
                    <w:spacing w:after="120"/>
                    <w:rPr>
                      <w:rFonts w:eastAsia="Times New Roman"/>
                      <w:b/>
                      <w:iCs/>
                      <w:sz w:val="20"/>
                      <w:szCs w:val="20"/>
                    </w:rPr>
                  </w:pPr>
                  <w:r w:rsidRPr="00760B0B">
                    <w:rPr>
                      <w:rFonts w:eastAsia="Times New Roman"/>
                      <w:b/>
                      <w:iCs/>
                      <w:sz w:val="20"/>
                      <w:szCs w:val="20"/>
                    </w:rPr>
                    <w:t>Description</w:t>
                  </w:r>
                </w:p>
              </w:tc>
            </w:tr>
            <w:tr w:rsidR="00760B0B" w:rsidRPr="00760B0B" w14:paraId="6CD334F1" w14:textId="77777777" w:rsidTr="00550BA7">
              <w:trPr>
                <w:cantSplit/>
              </w:trPr>
              <w:tc>
                <w:tcPr>
                  <w:tcW w:w="1295" w:type="pct"/>
                  <w:tcBorders>
                    <w:top w:val="single" w:sz="4" w:space="0" w:color="auto"/>
                    <w:left w:val="single" w:sz="4" w:space="0" w:color="auto"/>
                    <w:bottom w:val="single" w:sz="4" w:space="0" w:color="auto"/>
                    <w:right w:val="single" w:sz="4" w:space="0" w:color="auto"/>
                  </w:tcBorders>
                  <w:hideMark/>
                </w:tcPr>
                <w:p w14:paraId="70A78722" w14:textId="77777777" w:rsidR="00760B0B" w:rsidRPr="00760B0B" w:rsidRDefault="00760B0B" w:rsidP="00760B0B">
                  <w:pPr>
                    <w:spacing w:after="60"/>
                    <w:rPr>
                      <w:rFonts w:eastAsia="Times New Roman"/>
                      <w:sz w:val="20"/>
                      <w:szCs w:val="20"/>
                    </w:rPr>
                  </w:pPr>
                  <w:r w:rsidRPr="00760B0B">
                    <w:rPr>
                      <w:rFonts w:eastAsia="Times New Roman"/>
                      <w:sz w:val="20"/>
                      <w:szCs w:val="20"/>
                    </w:rPr>
                    <w:t xml:space="preserve">RTMCPCRU </w:t>
                  </w:r>
                </w:p>
              </w:tc>
              <w:tc>
                <w:tcPr>
                  <w:tcW w:w="631" w:type="pct"/>
                  <w:tcBorders>
                    <w:top w:val="single" w:sz="4" w:space="0" w:color="auto"/>
                    <w:left w:val="single" w:sz="4" w:space="0" w:color="auto"/>
                    <w:bottom w:val="single" w:sz="4" w:space="0" w:color="auto"/>
                    <w:right w:val="single" w:sz="4" w:space="0" w:color="auto"/>
                  </w:tcBorders>
                  <w:hideMark/>
                </w:tcPr>
                <w:p w14:paraId="65F81FBB" w14:textId="77777777" w:rsidR="00760B0B" w:rsidRPr="00760B0B" w:rsidRDefault="00760B0B" w:rsidP="00760B0B">
                  <w:pPr>
                    <w:spacing w:after="60"/>
                    <w:rPr>
                      <w:rFonts w:eastAsia="Times New Roman"/>
                      <w:sz w:val="20"/>
                      <w:szCs w:val="20"/>
                    </w:rPr>
                  </w:pPr>
                  <w:r w:rsidRPr="00760B0B">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7AE636DA" w14:textId="77777777" w:rsidR="00760B0B" w:rsidRPr="00760B0B" w:rsidRDefault="00760B0B" w:rsidP="00760B0B">
                  <w:pPr>
                    <w:spacing w:after="60"/>
                    <w:rPr>
                      <w:rFonts w:eastAsia="Times New Roman"/>
                      <w:i/>
                      <w:sz w:val="20"/>
                      <w:szCs w:val="20"/>
                    </w:rPr>
                  </w:pPr>
                  <w:r w:rsidRPr="00760B0B">
                    <w:rPr>
                      <w:rFonts w:eastAsia="Times New Roman"/>
                      <w:i/>
                      <w:sz w:val="20"/>
                      <w:szCs w:val="18"/>
                    </w:rPr>
                    <w:t>Real-Time Market Clearing Price for Capacity for Reg-Up -</w:t>
                  </w:r>
                  <w:r w:rsidRPr="00760B0B">
                    <w:rPr>
                      <w:rFonts w:eastAsia="Times New Roman"/>
                      <w:sz w:val="20"/>
                      <w:szCs w:val="20"/>
                    </w:rPr>
                    <w:t xml:space="preserve"> The Real-Time MCPC for Reg-Up for the 15-minute Settlement Interval.</w:t>
                  </w:r>
                </w:p>
              </w:tc>
            </w:tr>
            <w:tr w:rsidR="00760B0B" w:rsidRPr="00760B0B" w14:paraId="4E77837A" w14:textId="77777777" w:rsidTr="00550BA7">
              <w:trPr>
                <w:cantSplit/>
              </w:trPr>
              <w:tc>
                <w:tcPr>
                  <w:tcW w:w="1295" w:type="pct"/>
                  <w:tcBorders>
                    <w:top w:val="single" w:sz="4" w:space="0" w:color="auto"/>
                    <w:left w:val="single" w:sz="4" w:space="0" w:color="auto"/>
                    <w:bottom w:val="single" w:sz="4" w:space="0" w:color="auto"/>
                    <w:right w:val="single" w:sz="4" w:space="0" w:color="auto"/>
                  </w:tcBorders>
                  <w:hideMark/>
                </w:tcPr>
                <w:p w14:paraId="7DA2E32E" w14:textId="77777777" w:rsidR="00760B0B" w:rsidRPr="00760B0B" w:rsidRDefault="00760B0B" w:rsidP="00760B0B">
                  <w:pPr>
                    <w:spacing w:after="60"/>
                    <w:rPr>
                      <w:rFonts w:eastAsia="Times New Roman"/>
                      <w:sz w:val="20"/>
                      <w:szCs w:val="20"/>
                    </w:rPr>
                  </w:pPr>
                  <w:r w:rsidRPr="00760B0B">
                    <w:rPr>
                      <w:rFonts w:eastAsia="Times New Roman"/>
                      <w:sz w:val="20"/>
                      <w:szCs w:val="20"/>
                    </w:rPr>
                    <w:t>RTMCPCRUS</w:t>
                  </w:r>
                  <w:r w:rsidRPr="00760B0B">
                    <w:rPr>
                      <w:rFonts w:eastAsia="Times New Roman"/>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6CF24F9F" w14:textId="77777777" w:rsidR="00760B0B" w:rsidRPr="00760B0B" w:rsidRDefault="00760B0B" w:rsidP="00760B0B">
                  <w:pPr>
                    <w:spacing w:after="60"/>
                    <w:rPr>
                      <w:rFonts w:eastAsia="Times New Roman"/>
                      <w:sz w:val="20"/>
                      <w:szCs w:val="20"/>
                    </w:rPr>
                  </w:pPr>
                  <w:r w:rsidRPr="00760B0B">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26E586F7" w14:textId="77777777" w:rsidR="00760B0B" w:rsidRPr="00760B0B" w:rsidRDefault="00760B0B" w:rsidP="00760B0B">
                  <w:pPr>
                    <w:spacing w:after="60"/>
                    <w:rPr>
                      <w:rFonts w:eastAsia="Times New Roman"/>
                      <w:i/>
                      <w:sz w:val="20"/>
                      <w:szCs w:val="18"/>
                    </w:rPr>
                  </w:pPr>
                  <w:r w:rsidRPr="00760B0B">
                    <w:rPr>
                      <w:rFonts w:eastAsia="Times New Roman"/>
                      <w:i/>
                      <w:sz w:val="20"/>
                      <w:szCs w:val="18"/>
                    </w:rPr>
                    <w:t xml:space="preserve">Real-Time Market Clearing Price for Capacity for Reg-Up </w:t>
                  </w:r>
                  <w:r w:rsidRPr="00760B0B">
                    <w:rPr>
                      <w:rFonts w:eastAsia="Times New Roman"/>
                      <w:i/>
                      <w:sz w:val="20"/>
                      <w:szCs w:val="20"/>
                    </w:rPr>
                    <w:t xml:space="preserve">per SCED interval </w:t>
                  </w:r>
                  <w:r w:rsidRPr="00760B0B">
                    <w:rPr>
                      <w:rFonts w:eastAsia="Times New Roman"/>
                      <w:i/>
                      <w:sz w:val="20"/>
                      <w:szCs w:val="18"/>
                    </w:rPr>
                    <w:t>-</w:t>
                  </w:r>
                  <w:r w:rsidRPr="00760B0B">
                    <w:rPr>
                      <w:rFonts w:eastAsia="Times New Roman"/>
                      <w:sz w:val="20"/>
                      <w:szCs w:val="20"/>
                    </w:rPr>
                    <w:t xml:space="preserve"> The Real-Time MCPC for Reg-Up for the SCED interval </w:t>
                  </w:r>
                  <w:r w:rsidRPr="00760B0B">
                    <w:rPr>
                      <w:rFonts w:eastAsia="Times New Roman"/>
                      <w:i/>
                      <w:sz w:val="20"/>
                      <w:szCs w:val="20"/>
                    </w:rPr>
                    <w:t>y.</w:t>
                  </w:r>
                </w:p>
              </w:tc>
            </w:tr>
            <w:tr w:rsidR="00760B0B" w:rsidRPr="00760B0B" w14:paraId="687A230A" w14:textId="77777777" w:rsidTr="00550BA7">
              <w:trPr>
                <w:cantSplit/>
              </w:trPr>
              <w:tc>
                <w:tcPr>
                  <w:tcW w:w="1295" w:type="pct"/>
                </w:tcPr>
                <w:p w14:paraId="59FBBFAD" w14:textId="77777777" w:rsidR="00760B0B" w:rsidRPr="00760B0B" w:rsidRDefault="00760B0B" w:rsidP="00760B0B">
                  <w:pPr>
                    <w:spacing w:after="60"/>
                    <w:rPr>
                      <w:rFonts w:eastAsia="Times New Roman"/>
                      <w:i/>
                      <w:sz w:val="20"/>
                      <w:szCs w:val="20"/>
                    </w:rPr>
                  </w:pPr>
                  <w:r w:rsidRPr="00760B0B">
                    <w:rPr>
                      <w:rFonts w:eastAsia="Times New Roman"/>
                      <w:sz w:val="20"/>
                      <w:szCs w:val="20"/>
                    </w:rPr>
                    <w:t>RTRDPARUS</w:t>
                  </w:r>
                  <w:r w:rsidRPr="00760B0B">
                    <w:rPr>
                      <w:rFonts w:ascii="Segoe UI" w:eastAsia="Times New Roman" w:hAnsi="Segoe UI" w:cs="Segoe UI"/>
                      <w:color w:val="000000"/>
                      <w:sz w:val="20"/>
                      <w:szCs w:val="20"/>
                    </w:rPr>
                    <w:t xml:space="preserve"> </w:t>
                  </w:r>
                  <w:r w:rsidRPr="00760B0B">
                    <w:rPr>
                      <w:rFonts w:eastAsia="Times New Roman"/>
                      <w:i/>
                      <w:sz w:val="20"/>
                      <w:szCs w:val="20"/>
                      <w:vertAlign w:val="subscript"/>
                    </w:rPr>
                    <w:t>y</w:t>
                  </w:r>
                </w:p>
              </w:tc>
              <w:tc>
                <w:tcPr>
                  <w:tcW w:w="631" w:type="pct"/>
                </w:tcPr>
                <w:p w14:paraId="29F54051" w14:textId="77777777" w:rsidR="00760B0B" w:rsidRPr="00760B0B" w:rsidRDefault="00760B0B" w:rsidP="00760B0B">
                  <w:pPr>
                    <w:spacing w:after="60"/>
                    <w:rPr>
                      <w:rFonts w:eastAsia="Times New Roman"/>
                      <w:sz w:val="20"/>
                      <w:szCs w:val="20"/>
                    </w:rPr>
                  </w:pPr>
                  <w:r w:rsidRPr="00760B0B">
                    <w:rPr>
                      <w:rFonts w:eastAsia="Times New Roman"/>
                      <w:sz w:val="20"/>
                      <w:szCs w:val="20"/>
                    </w:rPr>
                    <w:t>$/MW</w:t>
                  </w:r>
                </w:p>
              </w:tc>
              <w:tc>
                <w:tcPr>
                  <w:tcW w:w="3074" w:type="pct"/>
                </w:tcPr>
                <w:p w14:paraId="40B12F8E" w14:textId="77777777" w:rsidR="00760B0B" w:rsidRPr="00760B0B" w:rsidRDefault="00760B0B" w:rsidP="00760B0B">
                  <w:pPr>
                    <w:spacing w:after="60"/>
                    <w:rPr>
                      <w:rFonts w:eastAsia="Times New Roman"/>
                      <w:sz w:val="20"/>
                      <w:szCs w:val="20"/>
                    </w:rPr>
                  </w:pPr>
                  <w:r w:rsidRPr="00760B0B">
                    <w:rPr>
                      <w:rFonts w:eastAsia="Times New Roman"/>
                      <w:i/>
                      <w:sz w:val="20"/>
                      <w:szCs w:val="18"/>
                    </w:rPr>
                    <w:t xml:space="preserve">Real-Time </w:t>
                  </w:r>
                  <w:r w:rsidRPr="00760B0B">
                    <w:rPr>
                      <w:rFonts w:eastAsia="Times New Roman"/>
                      <w:i/>
                      <w:sz w:val="20"/>
                      <w:szCs w:val="20"/>
                    </w:rPr>
                    <w:t xml:space="preserve">Reliability Deployment Price Adder for Ancillary Service </w:t>
                  </w:r>
                  <w:r w:rsidRPr="00760B0B">
                    <w:rPr>
                      <w:rFonts w:eastAsia="Times New Roman"/>
                      <w:i/>
                      <w:sz w:val="20"/>
                      <w:szCs w:val="18"/>
                    </w:rPr>
                    <w:t xml:space="preserve">for Reg-Up </w:t>
                  </w:r>
                  <w:r w:rsidRPr="00760B0B">
                    <w:rPr>
                      <w:rFonts w:eastAsia="Times New Roman"/>
                      <w:i/>
                      <w:sz w:val="20"/>
                      <w:szCs w:val="20"/>
                    </w:rPr>
                    <w:t>per SCED interval</w:t>
                  </w:r>
                  <w:r w:rsidRPr="00760B0B">
                    <w:rPr>
                      <w:rFonts w:eastAsia="Times New Roman"/>
                      <w:sz w:val="20"/>
                      <w:szCs w:val="20"/>
                    </w:rPr>
                    <w:t xml:space="preserve"> - The Real-Time price adder for Reg-Up that captures the impact of reliability deployments on Reg-Up prices for the SCED interval y.</w:t>
                  </w:r>
                </w:p>
              </w:tc>
            </w:tr>
            <w:tr w:rsidR="00760B0B" w:rsidRPr="00760B0B" w14:paraId="118DC915" w14:textId="77777777" w:rsidTr="00550BA7">
              <w:trPr>
                <w:cantSplit/>
              </w:trPr>
              <w:tc>
                <w:tcPr>
                  <w:tcW w:w="1295" w:type="pct"/>
                </w:tcPr>
                <w:p w14:paraId="309F2946" w14:textId="77777777" w:rsidR="00760B0B" w:rsidRPr="00760B0B" w:rsidRDefault="00760B0B" w:rsidP="00760B0B">
                  <w:pPr>
                    <w:spacing w:after="60"/>
                    <w:rPr>
                      <w:rFonts w:eastAsia="Times New Roman"/>
                      <w:sz w:val="20"/>
                      <w:szCs w:val="20"/>
                    </w:rPr>
                  </w:pPr>
                  <w:r w:rsidRPr="00760B0B">
                    <w:rPr>
                      <w:rFonts w:eastAsia="Times New Roman"/>
                      <w:iCs/>
                      <w:sz w:val="20"/>
                      <w:szCs w:val="20"/>
                    </w:rPr>
                    <w:t xml:space="preserve">RNWF </w:t>
                  </w:r>
                  <w:r w:rsidRPr="00760B0B">
                    <w:rPr>
                      <w:rFonts w:eastAsia="Times New Roman"/>
                      <w:i/>
                      <w:iCs/>
                      <w:sz w:val="20"/>
                      <w:szCs w:val="20"/>
                      <w:vertAlign w:val="subscript"/>
                    </w:rPr>
                    <w:t>y</w:t>
                  </w:r>
                </w:p>
              </w:tc>
              <w:tc>
                <w:tcPr>
                  <w:tcW w:w="631" w:type="pct"/>
                </w:tcPr>
                <w:p w14:paraId="64FF38D2" w14:textId="77777777" w:rsidR="00760B0B" w:rsidRPr="00760B0B" w:rsidRDefault="00760B0B" w:rsidP="00760B0B">
                  <w:pPr>
                    <w:spacing w:after="60"/>
                    <w:rPr>
                      <w:rFonts w:eastAsia="Times New Roman"/>
                      <w:sz w:val="20"/>
                      <w:szCs w:val="20"/>
                    </w:rPr>
                  </w:pPr>
                  <w:r w:rsidRPr="00760B0B">
                    <w:rPr>
                      <w:rFonts w:eastAsia="Times New Roman"/>
                      <w:iCs/>
                      <w:sz w:val="20"/>
                      <w:szCs w:val="20"/>
                    </w:rPr>
                    <w:t>none</w:t>
                  </w:r>
                </w:p>
              </w:tc>
              <w:tc>
                <w:tcPr>
                  <w:tcW w:w="3074" w:type="pct"/>
                </w:tcPr>
                <w:p w14:paraId="2E33BAB0" w14:textId="77777777" w:rsidR="00760B0B" w:rsidRPr="00760B0B" w:rsidRDefault="00760B0B" w:rsidP="00760B0B">
                  <w:pPr>
                    <w:spacing w:after="60"/>
                    <w:rPr>
                      <w:rFonts w:eastAsia="Times New Roman"/>
                      <w:i/>
                      <w:sz w:val="20"/>
                      <w:szCs w:val="18"/>
                    </w:rPr>
                  </w:pPr>
                  <w:r w:rsidRPr="00760B0B">
                    <w:rPr>
                      <w:rFonts w:eastAsia="Times New Roman"/>
                      <w:i/>
                      <w:iCs/>
                      <w:sz w:val="20"/>
                      <w:szCs w:val="20"/>
                    </w:rPr>
                    <w:t xml:space="preserve">Resource Node Weighting Factor per </w:t>
                  </w:r>
                  <w:proofErr w:type="spellStart"/>
                  <w:r w:rsidRPr="00760B0B">
                    <w:rPr>
                      <w:rFonts w:eastAsia="Times New Roman"/>
                      <w:i/>
                      <w:iCs/>
                      <w:sz w:val="20"/>
                      <w:szCs w:val="20"/>
                    </w:rPr>
                    <w:t>interval</w:t>
                  </w:r>
                  <w:r w:rsidRPr="00760B0B">
                    <w:rPr>
                      <w:rFonts w:ascii="Symbol" w:eastAsia="Symbol" w:hAnsi="Symbol" w:cs="Symbol"/>
                      <w:sz w:val="20"/>
                      <w:szCs w:val="20"/>
                    </w:rPr>
                    <w:t>¾</w:t>
                  </w:r>
                  <w:r w:rsidRPr="00760B0B">
                    <w:rPr>
                      <w:rFonts w:eastAsia="Times New Roman"/>
                      <w:iCs/>
                      <w:sz w:val="20"/>
                      <w:szCs w:val="20"/>
                    </w:rPr>
                    <w:t>The</w:t>
                  </w:r>
                  <w:proofErr w:type="spellEnd"/>
                  <w:r w:rsidRPr="00760B0B">
                    <w:rPr>
                      <w:rFonts w:eastAsia="Times New Roman"/>
                      <w:iCs/>
                      <w:sz w:val="20"/>
                      <w:szCs w:val="20"/>
                    </w:rPr>
                    <w:t xml:space="preserve"> weight used in the Ancillary Service Price calculation for the portion of the SCED interval </w:t>
                  </w:r>
                  <w:r w:rsidRPr="00760B0B">
                    <w:rPr>
                      <w:rFonts w:eastAsia="Times New Roman"/>
                      <w:i/>
                      <w:iCs/>
                      <w:sz w:val="20"/>
                      <w:szCs w:val="20"/>
                    </w:rPr>
                    <w:t>y</w:t>
                  </w:r>
                  <w:r w:rsidRPr="00760B0B">
                    <w:rPr>
                      <w:rFonts w:eastAsia="Times New Roman"/>
                      <w:iCs/>
                      <w:sz w:val="20"/>
                      <w:szCs w:val="20"/>
                    </w:rPr>
                    <w:t xml:space="preserve"> within the Settlement Interval.</w:t>
                  </w:r>
                </w:p>
              </w:tc>
            </w:tr>
            <w:tr w:rsidR="00760B0B" w:rsidRPr="00760B0B" w14:paraId="17D673E2" w14:textId="77777777" w:rsidTr="00550BA7">
              <w:trPr>
                <w:cantSplit/>
              </w:trPr>
              <w:tc>
                <w:tcPr>
                  <w:tcW w:w="1295" w:type="pct"/>
                </w:tcPr>
                <w:p w14:paraId="0767E7A0" w14:textId="77777777" w:rsidR="00760B0B" w:rsidRPr="00760B0B" w:rsidRDefault="00760B0B" w:rsidP="00760B0B">
                  <w:pPr>
                    <w:spacing w:after="60"/>
                    <w:rPr>
                      <w:rFonts w:eastAsia="Times New Roman"/>
                      <w:sz w:val="20"/>
                      <w:szCs w:val="20"/>
                    </w:rPr>
                  </w:pPr>
                  <w:r w:rsidRPr="00760B0B">
                    <w:rPr>
                      <w:rFonts w:eastAsia="Times New Roman"/>
                      <w:iCs/>
                      <w:sz w:val="20"/>
                      <w:szCs w:val="20"/>
                    </w:rPr>
                    <w:t xml:space="preserve">TLMP </w:t>
                  </w:r>
                  <w:r w:rsidRPr="00760B0B">
                    <w:rPr>
                      <w:rFonts w:eastAsia="Times New Roman"/>
                      <w:i/>
                      <w:iCs/>
                      <w:sz w:val="20"/>
                      <w:szCs w:val="20"/>
                      <w:vertAlign w:val="subscript"/>
                    </w:rPr>
                    <w:t>y</w:t>
                  </w:r>
                </w:p>
              </w:tc>
              <w:tc>
                <w:tcPr>
                  <w:tcW w:w="631" w:type="pct"/>
                </w:tcPr>
                <w:p w14:paraId="382D930F" w14:textId="77777777" w:rsidR="00760B0B" w:rsidRPr="00760B0B" w:rsidRDefault="00760B0B" w:rsidP="00760B0B">
                  <w:pPr>
                    <w:spacing w:after="60"/>
                    <w:rPr>
                      <w:rFonts w:eastAsia="Times New Roman"/>
                      <w:sz w:val="20"/>
                      <w:szCs w:val="20"/>
                    </w:rPr>
                  </w:pPr>
                  <w:r w:rsidRPr="00760B0B">
                    <w:rPr>
                      <w:rFonts w:eastAsia="Times New Roman"/>
                      <w:iCs/>
                      <w:sz w:val="20"/>
                      <w:szCs w:val="20"/>
                    </w:rPr>
                    <w:t>second</w:t>
                  </w:r>
                </w:p>
              </w:tc>
              <w:tc>
                <w:tcPr>
                  <w:tcW w:w="3074" w:type="pct"/>
                </w:tcPr>
                <w:p w14:paraId="476F6730" w14:textId="77777777" w:rsidR="00760B0B" w:rsidRPr="00760B0B" w:rsidRDefault="00760B0B" w:rsidP="00760B0B">
                  <w:pPr>
                    <w:spacing w:after="60"/>
                    <w:rPr>
                      <w:rFonts w:eastAsia="Times New Roman"/>
                      <w:i/>
                      <w:sz w:val="20"/>
                      <w:szCs w:val="18"/>
                    </w:rPr>
                  </w:pPr>
                  <w:r w:rsidRPr="00760B0B">
                    <w:rPr>
                      <w:rFonts w:eastAsia="Times New Roman"/>
                      <w:i/>
                      <w:sz w:val="20"/>
                      <w:szCs w:val="20"/>
                    </w:rPr>
                    <w:t xml:space="preserve">Duration of SCED interval per </w:t>
                  </w:r>
                  <w:proofErr w:type="spellStart"/>
                  <w:r w:rsidRPr="00760B0B">
                    <w:rPr>
                      <w:rFonts w:eastAsia="Times New Roman"/>
                      <w:i/>
                      <w:sz w:val="20"/>
                      <w:szCs w:val="20"/>
                    </w:rPr>
                    <w:t>interval</w:t>
                  </w:r>
                  <w:r w:rsidRPr="00760B0B">
                    <w:rPr>
                      <w:rFonts w:ascii="Symbol" w:eastAsia="Symbol" w:hAnsi="Symbol" w:cs="Symbol"/>
                      <w:sz w:val="20"/>
                      <w:szCs w:val="20"/>
                    </w:rPr>
                    <w:t>¾</w:t>
                  </w:r>
                  <w:r w:rsidRPr="00760B0B">
                    <w:rPr>
                      <w:rFonts w:eastAsia="Times New Roman"/>
                      <w:iCs/>
                      <w:sz w:val="20"/>
                      <w:szCs w:val="20"/>
                    </w:rPr>
                    <w:t>The</w:t>
                  </w:r>
                  <w:proofErr w:type="spellEnd"/>
                  <w:r w:rsidRPr="00760B0B">
                    <w:rPr>
                      <w:rFonts w:eastAsia="Times New Roman"/>
                      <w:iCs/>
                      <w:sz w:val="20"/>
                      <w:szCs w:val="20"/>
                    </w:rPr>
                    <w:t xml:space="preserve"> duration of the portion of the SCED interval </w:t>
                  </w:r>
                  <w:r w:rsidRPr="00760B0B">
                    <w:rPr>
                      <w:rFonts w:eastAsia="Times New Roman"/>
                      <w:i/>
                      <w:sz w:val="20"/>
                      <w:szCs w:val="20"/>
                    </w:rPr>
                    <w:t>y</w:t>
                  </w:r>
                  <w:r w:rsidRPr="00760B0B">
                    <w:rPr>
                      <w:rFonts w:eastAsia="Times New Roman"/>
                      <w:sz w:val="20"/>
                      <w:szCs w:val="20"/>
                    </w:rPr>
                    <w:t xml:space="preserve"> within the Settlement Interval</w:t>
                  </w:r>
                  <w:r w:rsidRPr="00760B0B">
                    <w:rPr>
                      <w:rFonts w:eastAsia="Times New Roman"/>
                      <w:iCs/>
                      <w:sz w:val="20"/>
                      <w:szCs w:val="20"/>
                    </w:rPr>
                    <w:t>.</w:t>
                  </w:r>
                </w:p>
              </w:tc>
            </w:tr>
            <w:tr w:rsidR="00760B0B" w:rsidRPr="00760B0B" w14:paraId="204683DB" w14:textId="77777777" w:rsidTr="00550BA7">
              <w:trPr>
                <w:cantSplit/>
              </w:trPr>
              <w:tc>
                <w:tcPr>
                  <w:tcW w:w="1295" w:type="pct"/>
                </w:tcPr>
                <w:p w14:paraId="1928579B" w14:textId="77777777" w:rsidR="00760B0B" w:rsidRPr="00760B0B" w:rsidRDefault="00760B0B" w:rsidP="00760B0B">
                  <w:pPr>
                    <w:spacing w:after="60"/>
                    <w:rPr>
                      <w:rFonts w:eastAsia="Times New Roman"/>
                      <w:i/>
                      <w:sz w:val="20"/>
                      <w:szCs w:val="20"/>
                    </w:rPr>
                  </w:pPr>
                  <w:r w:rsidRPr="00760B0B">
                    <w:rPr>
                      <w:rFonts w:eastAsia="Times New Roman"/>
                      <w:i/>
                      <w:sz w:val="20"/>
                      <w:szCs w:val="20"/>
                    </w:rPr>
                    <w:t>y</w:t>
                  </w:r>
                </w:p>
              </w:tc>
              <w:tc>
                <w:tcPr>
                  <w:tcW w:w="631" w:type="pct"/>
                </w:tcPr>
                <w:p w14:paraId="3BB5991F" w14:textId="77777777" w:rsidR="00760B0B" w:rsidRPr="00760B0B" w:rsidRDefault="00760B0B" w:rsidP="00760B0B">
                  <w:pPr>
                    <w:spacing w:after="60"/>
                    <w:rPr>
                      <w:rFonts w:eastAsia="Times New Roman"/>
                      <w:sz w:val="20"/>
                      <w:szCs w:val="20"/>
                    </w:rPr>
                  </w:pPr>
                  <w:r w:rsidRPr="00760B0B">
                    <w:rPr>
                      <w:rFonts w:eastAsia="Times New Roman"/>
                      <w:sz w:val="20"/>
                      <w:szCs w:val="20"/>
                    </w:rPr>
                    <w:t>none</w:t>
                  </w:r>
                </w:p>
              </w:tc>
              <w:tc>
                <w:tcPr>
                  <w:tcW w:w="3074" w:type="pct"/>
                </w:tcPr>
                <w:p w14:paraId="40BFFC80" w14:textId="77777777" w:rsidR="00760B0B" w:rsidRPr="00760B0B" w:rsidRDefault="00760B0B" w:rsidP="00760B0B">
                  <w:pPr>
                    <w:spacing w:after="60"/>
                    <w:rPr>
                      <w:rFonts w:eastAsia="Times New Roman"/>
                      <w:sz w:val="20"/>
                      <w:szCs w:val="20"/>
                    </w:rPr>
                  </w:pPr>
                  <w:r w:rsidRPr="00760B0B">
                    <w:rPr>
                      <w:rFonts w:eastAsia="Times New Roman"/>
                      <w:sz w:val="20"/>
                      <w:szCs w:val="20"/>
                    </w:rPr>
                    <w:t>A SCED interval in the 15-minute Settlement Interval.</w:t>
                  </w:r>
                </w:p>
              </w:tc>
            </w:tr>
          </w:tbl>
          <w:p w14:paraId="4C3D3BBB" w14:textId="77777777" w:rsidR="00760B0B" w:rsidRPr="00760B0B" w:rsidRDefault="00760B0B" w:rsidP="00760B0B">
            <w:pPr>
              <w:spacing w:before="240" w:after="240"/>
              <w:ind w:left="720" w:hanging="720"/>
              <w:rPr>
                <w:rFonts w:eastAsia="Times New Roman"/>
                <w:szCs w:val="20"/>
              </w:rPr>
            </w:pPr>
            <w:r w:rsidRPr="00760B0B">
              <w:rPr>
                <w:rFonts w:eastAsia="Times New Roman"/>
                <w:bCs/>
                <w:snapToGrid w:val="0"/>
                <w:szCs w:val="20"/>
              </w:rPr>
              <w:t>(2)</w:t>
            </w:r>
            <w:r w:rsidRPr="00760B0B">
              <w:rPr>
                <w:rFonts w:eastAsia="Times New Roman"/>
                <w:szCs w:val="20"/>
              </w:rPr>
              <w:t xml:space="preserve"> </w:t>
            </w:r>
            <w:r w:rsidRPr="00760B0B">
              <w:rPr>
                <w:rFonts w:eastAsia="Times New Roman"/>
                <w:szCs w:val="20"/>
              </w:rPr>
              <w:tab/>
              <w:t>The Real-Time MCPC for Reg-Down is the time-weighted average of the sum of the Real-Time MCPCs for Reg-Down and Real-Time Reliability Deployment Price Adder for Ancillary Service for Reg-Down of each SCED interval in the 15-minute Settlement Interval.  The Real-Time MCPC for Reg-Down for a 15-minute Settlement Interval is calculated as follows:</w:t>
            </w:r>
          </w:p>
          <w:p w14:paraId="6429403C" w14:textId="77777777" w:rsidR="00760B0B" w:rsidRPr="00760B0B" w:rsidRDefault="05990BBA" w:rsidP="29BB0870">
            <w:pPr>
              <w:tabs>
                <w:tab w:val="left" w:pos="2250"/>
                <w:tab w:val="left" w:pos="3150"/>
                <w:tab w:val="left" w:pos="3960"/>
              </w:tabs>
              <w:spacing w:after="240"/>
              <w:ind w:left="3960" w:hanging="3240"/>
              <w:rPr>
                <w:rFonts w:eastAsia="Times New Roman"/>
                <w:b/>
                <w:bCs/>
                <w:i/>
                <w:iCs/>
                <w:vertAlign w:val="subscript"/>
              </w:rPr>
            </w:pPr>
            <w:r w:rsidRPr="00760B0B">
              <w:rPr>
                <w:rFonts w:eastAsia="Times New Roman"/>
                <w:b/>
                <w:bCs/>
              </w:rPr>
              <w:t xml:space="preserve">RTMCPCRD  =   </w:t>
            </w:r>
            <w:r w:rsidR="00760B0B" w:rsidRPr="00760B0B">
              <w:rPr>
                <w:rFonts w:eastAsia="Times New Roman"/>
                <w:b/>
                <w:bCs/>
                <w:position w:val="-22"/>
              </w:rPr>
              <w:object w:dxaOrig="225" w:dyaOrig="465" w14:anchorId="01A80856">
                <v:shape id="_x0000_i1091" type="#_x0000_t75" style="width:21.6pt;height:15pt" o:ole="">
                  <v:imagedata r:id="rId103" o:title=""/>
                </v:shape>
                <o:OLEObject Type="Embed" ProgID="Equation.3" ShapeID="_x0000_i1091" DrawAspect="Content" ObjectID="_1825175659" r:id="rId106"/>
              </w:object>
            </w:r>
            <w:r w:rsidRPr="00760B0B">
              <w:rPr>
                <w:rFonts w:eastAsia="Times New Roman"/>
                <w:b/>
                <w:bCs/>
              </w:rPr>
              <w:t xml:space="preserve"> (RNWF </w:t>
            </w:r>
            <w:r w:rsidRPr="29BB0870">
              <w:rPr>
                <w:rFonts w:eastAsia="Times New Roman"/>
                <w:b/>
                <w:bCs/>
                <w:i/>
                <w:iCs/>
                <w:vertAlign w:val="subscript"/>
              </w:rPr>
              <w:t>y</w:t>
            </w:r>
            <w:r w:rsidRPr="00760B0B">
              <w:rPr>
                <w:rFonts w:eastAsia="Times New Roman"/>
                <w:b/>
                <w:bCs/>
              </w:rPr>
              <w:t xml:space="preserve"> * (RTMCPCRDS </w:t>
            </w:r>
            <w:r w:rsidRPr="29BB0870">
              <w:rPr>
                <w:rFonts w:eastAsia="Times New Roman"/>
                <w:b/>
                <w:bCs/>
                <w:i/>
                <w:iCs/>
                <w:vertAlign w:val="subscript"/>
              </w:rPr>
              <w:t>y</w:t>
            </w:r>
            <w:r w:rsidRPr="00760B0B">
              <w:rPr>
                <w:rFonts w:eastAsia="Times New Roman"/>
                <w:b/>
                <w:bCs/>
              </w:rPr>
              <w:t xml:space="preserve">+ RTRDPARDS </w:t>
            </w:r>
            <w:r w:rsidRPr="29BB0870">
              <w:rPr>
                <w:rFonts w:eastAsia="Times New Roman"/>
                <w:b/>
                <w:bCs/>
                <w:i/>
                <w:iCs/>
                <w:vertAlign w:val="subscript"/>
              </w:rPr>
              <w:t>y</w:t>
            </w:r>
            <w:r w:rsidRPr="00760B0B">
              <w:rPr>
                <w:rFonts w:eastAsia="Times New Roman"/>
                <w:b/>
                <w:bCs/>
              </w:rPr>
              <w:t>))</w:t>
            </w:r>
          </w:p>
          <w:p w14:paraId="1D922CB1" w14:textId="77777777" w:rsidR="00760B0B" w:rsidRPr="00760B0B" w:rsidRDefault="00760B0B" w:rsidP="00760B0B">
            <w:pPr>
              <w:spacing w:after="240"/>
              <w:rPr>
                <w:rFonts w:eastAsia="Times New Roman"/>
                <w:szCs w:val="20"/>
              </w:rPr>
            </w:pPr>
            <w:r w:rsidRPr="00760B0B">
              <w:rPr>
                <w:rFonts w:eastAsia="Times New Roman"/>
                <w:szCs w:val="20"/>
              </w:rPr>
              <w:t>Where:</w:t>
            </w:r>
          </w:p>
          <w:p w14:paraId="0BC9558D" w14:textId="77777777" w:rsidR="00760B0B" w:rsidRPr="00760B0B" w:rsidRDefault="05990BBA" w:rsidP="29BB0870">
            <w:pPr>
              <w:spacing w:after="240"/>
              <w:ind w:firstLine="720"/>
              <w:rPr>
                <w:rFonts w:eastAsia="Times New Roman"/>
                <w:i/>
                <w:iCs/>
                <w:vertAlign w:val="subscript"/>
              </w:rPr>
            </w:pPr>
            <w:r w:rsidRPr="79C6FA9D">
              <w:rPr>
                <w:rFonts w:eastAsia="Times New Roman"/>
              </w:rPr>
              <w:t xml:space="preserve">RNWF </w:t>
            </w:r>
            <w:r w:rsidRPr="29BB0870">
              <w:rPr>
                <w:rFonts w:eastAsia="Times New Roman"/>
                <w:i/>
                <w:iCs/>
                <w:vertAlign w:val="subscript"/>
              </w:rPr>
              <w:t xml:space="preserve">y   </w:t>
            </w:r>
            <w:r w:rsidRPr="79C6FA9D">
              <w:rPr>
                <w:rFonts w:eastAsia="Times New Roman"/>
              </w:rPr>
              <w:t xml:space="preserve">=  TLMP </w:t>
            </w:r>
            <w:r w:rsidRPr="29BB0870">
              <w:rPr>
                <w:rFonts w:eastAsia="Times New Roman"/>
                <w:i/>
                <w:iCs/>
                <w:vertAlign w:val="subscript"/>
              </w:rPr>
              <w:t>y</w:t>
            </w:r>
            <w:r w:rsidRPr="79C6FA9D">
              <w:rPr>
                <w:rFonts w:eastAsia="Times New Roman"/>
              </w:rPr>
              <w:t xml:space="preserve"> </w:t>
            </w:r>
            <w:r w:rsidRPr="00760B0B">
              <w:rPr>
                <w:rFonts w:eastAsia="Times New Roman"/>
                <w:color w:val="000000"/>
                <w:sz w:val="32"/>
                <w:szCs w:val="32"/>
              </w:rPr>
              <w:t>/</w:t>
            </w:r>
            <w:r w:rsidRPr="79C6FA9D">
              <w:rPr>
                <w:rFonts w:eastAsia="Times New Roman"/>
                <w:color w:val="000000"/>
              </w:rPr>
              <w:t xml:space="preserve"> </w:t>
            </w:r>
            <w:r w:rsidR="00760B0B" w:rsidRPr="00760B0B">
              <w:rPr>
                <w:rFonts w:eastAsia="Times New Roman"/>
                <w:position w:val="-22"/>
                <w:szCs w:val="20"/>
              </w:rPr>
              <w:object w:dxaOrig="225" w:dyaOrig="465" w14:anchorId="2654859D">
                <v:shape id="_x0000_i1092" type="#_x0000_t75" style="width:21.6pt;height:15pt" o:ole="">
                  <v:imagedata r:id="rId103" o:title=""/>
                </v:shape>
                <o:OLEObject Type="Embed" ProgID="Equation.3" ShapeID="_x0000_i1092" DrawAspect="Content" ObjectID="_1825175660" r:id="rId107"/>
              </w:object>
            </w:r>
            <w:r w:rsidRPr="79C6FA9D">
              <w:rPr>
                <w:rFonts w:eastAsia="Times New Roman"/>
              </w:rPr>
              <w:t xml:space="preserve">TLMP </w:t>
            </w:r>
            <w:r w:rsidRPr="29BB0870">
              <w:rPr>
                <w:rFonts w:eastAsia="Times New Roman"/>
                <w:i/>
                <w:iCs/>
                <w:vertAlign w:val="subscript"/>
              </w:rPr>
              <w:t>y</w:t>
            </w:r>
          </w:p>
          <w:p w14:paraId="45E3AE21" w14:textId="77777777" w:rsidR="00760B0B" w:rsidRPr="00760B0B" w:rsidRDefault="00760B0B" w:rsidP="00760B0B">
            <w:pPr>
              <w:ind w:left="720" w:hanging="720"/>
              <w:rPr>
                <w:rFonts w:eastAsia="Times New Roman"/>
                <w:iCs/>
              </w:rPr>
            </w:pPr>
            <w:r w:rsidRPr="00760B0B">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59"/>
              <w:gridCol w:w="1150"/>
              <w:gridCol w:w="5601"/>
            </w:tblGrid>
            <w:tr w:rsidR="00760B0B" w:rsidRPr="00760B0B" w14:paraId="07C1B292" w14:textId="77777777" w:rsidTr="00550BA7">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4A9C12C3" w14:textId="77777777" w:rsidR="00760B0B" w:rsidRPr="00760B0B" w:rsidRDefault="00760B0B" w:rsidP="00760B0B">
                  <w:pPr>
                    <w:spacing w:after="120"/>
                    <w:rPr>
                      <w:rFonts w:eastAsia="Times New Roman"/>
                      <w:b/>
                      <w:iCs/>
                      <w:sz w:val="20"/>
                      <w:szCs w:val="20"/>
                    </w:rPr>
                  </w:pPr>
                  <w:r w:rsidRPr="00760B0B">
                    <w:rPr>
                      <w:rFonts w:eastAsia="Times New Roman"/>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60889675" w14:textId="77777777" w:rsidR="00760B0B" w:rsidRPr="00760B0B" w:rsidRDefault="00760B0B" w:rsidP="00760B0B">
                  <w:pPr>
                    <w:spacing w:after="120"/>
                    <w:rPr>
                      <w:rFonts w:eastAsia="Times New Roman"/>
                      <w:b/>
                      <w:iCs/>
                      <w:sz w:val="20"/>
                      <w:szCs w:val="20"/>
                    </w:rPr>
                  </w:pPr>
                  <w:r w:rsidRPr="00760B0B">
                    <w:rPr>
                      <w:rFonts w:eastAsia="Times New Roman"/>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7300FB9D" w14:textId="77777777" w:rsidR="00760B0B" w:rsidRPr="00760B0B" w:rsidRDefault="00760B0B" w:rsidP="00760B0B">
                  <w:pPr>
                    <w:spacing w:after="120"/>
                    <w:rPr>
                      <w:rFonts w:eastAsia="Times New Roman"/>
                      <w:b/>
                      <w:iCs/>
                      <w:sz w:val="20"/>
                      <w:szCs w:val="20"/>
                    </w:rPr>
                  </w:pPr>
                  <w:r w:rsidRPr="00760B0B">
                    <w:rPr>
                      <w:rFonts w:eastAsia="Times New Roman"/>
                      <w:b/>
                      <w:iCs/>
                      <w:sz w:val="20"/>
                      <w:szCs w:val="20"/>
                    </w:rPr>
                    <w:t>Description</w:t>
                  </w:r>
                </w:p>
              </w:tc>
            </w:tr>
            <w:tr w:rsidR="00760B0B" w:rsidRPr="00760B0B" w14:paraId="45BC08E6" w14:textId="77777777" w:rsidTr="00550BA7">
              <w:trPr>
                <w:cantSplit/>
              </w:trPr>
              <w:tc>
                <w:tcPr>
                  <w:tcW w:w="1295" w:type="pct"/>
                  <w:tcBorders>
                    <w:top w:val="single" w:sz="4" w:space="0" w:color="auto"/>
                    <w:left w:val="single" w:sz="4" w:space="0" w:color="auto"/>
                    <w:bottom w:val="single" w:sz="4" w:space="0" w:color="auto"/>
                    <w:right w:val="single" w:sz="4" w:space="0" w:color="auto"/>
                  </w:tcBorders>
                  <w:hideMark/>
                </w:tcPr>
                <w:p w14:paraId="2CEC3A52" w14:textId="77777777" w:rsidR="00760B0B" w:rsidRPr="00760B0B" w:rsidRDefault="00760B0B" w:rsidP="00760B0B">
                  <w:pPr>
                    <w:spacing w:after="60"/>
                    <w:rPr>
                      <w:rFonts w:eastAsia="Times New Roman"/>
                      <w:sz w:val="20"/>
                      <w:szCs w:val="20"/>
                    </w:rPr>
                  </w:pPr>
                  <w:r w:rsidRPr="00760B0B">
                    <w:rPr>
                      <w:rFonts w:eastAsia="Times New Roman"/>
                      <w:sz w:val="20"/>
                      <w:szCs w:val="20"/>
                    </w:rPr>
                    <w:t xml:space="preserve">RTMCPCRD </w:t>
                  </w:r>
                </w:p>
              </w:tc>
              <w:tc>
                <w:tcPr>
                  <w:tcW w:w="631" w:type="pct"/>
                  <w:tcBorders>
                    <w:top w:val="single" w:sz="4" w:space="0" w:color="auto"/>
                    <w:left w:val="single" w:sz="4" w:space="0" w:color="auto"/>
                    <w:bottom w:val="single" w:sz="4" w:space="0" w:color="auto"/>
                    <w:right w:val="single" w:sz="4" w:space="0" w:color="auto"/>
                  </w:tcBorders>
                  <w:hideMark/>
                </w:tcPr>
                <w:p w14:paraId="7D8626DD" w14:textId="77777777" w:rsidR="00760B0B" w:rsidRPr="00760B0B" w:rsidRDefault="00760B0B" w:rsidP="00760B0B">
                  <w:pPr>
                    <w:spacing w:after="60"/>
                    <w:rPr>
                      <w:rFonts w:eastAsia="Times New Roman"/>
                      <w:sz w:val="20"/>
                      <w:szCs w:val="20"/>
                    </w:rPr>
                  </w:pPr>
                  <w:r w:rsidRPr="00760B0B">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1E8DECA4" w14:textId="77777777" w:rsidR="00760B0B" w:rsidRPr="00760B0B" w:rsidRDefault="00760B0B" w:rsidP="00760B0B">
                  <w:pPr>
                    <w:spacing w:after="60"/>
                    <w:rPr>
                      <w:rFonts w:eastAsia="Times New Roman"/>
                      <w:i/>
                      <w:sz w:val="20"/>
                      <w:szCs w:val="20"/>
                    </w:rPr>
                  </w:pPr>
                  <w:r w:rsidRPr="00760B0B">
                    <w:rPr>
                      <w:rFonts w:eastAsia="Times New Roman"/>
                      <w:i/>
                      <w:sz w:val="20"/>
                      <w:szCs w:val="18"/>
                    </w:rPr>
                    <w:t>Real-Time Market Clearing Price for Capacity for Reg-Down -</w:t>
                  </w:r>
                  <w:r w:rsidRPr="00760B0B">
                    <w:rPr>
                      <w:rFonts w:eastAsia="Times New Roman"/>
                      <w:sz w:val="20"/>
                      <w:szCs w:val="20"/>
                    </w:rPr>
                    <w:t xml:space="preserve"> The Real-Time MCPC for Reg-Down for the 15-minute Settlement Interval.</w:t>
                  </w:r>
                </w:p>
              </w:tc>
            </w:tr>
            <w:tr w:rsidR="00760B0B" w:rsidRPr="00760B0B" w14:paraId="71CF0DE8" w14:textId="77777777" w:rsidTr="00550BA7">
              <w:trPr>
                <w:cantSplit/>
              </w:trPr>
              <w:tc>
                <w:tcPr>
                  <w:tcW w:w="1295" w:type="pct"/>
                  <w:tcBorders>
                    <w:top w:val="single" w:sz="4" w:space="0" w:color="auto"/>
                    <w:left w:val="single" w:sz="4" w:space="0" w:color="auto"/>
                    <w:bottom w:val="single" w:sz="4" w:space="0" w:color="auto"/>
                    <w:right w:val="single" w:sz="4" w:space="0" w:color="auto"/>
                  </w:tcBorders>
                  <w:hideMark/>
                </w:tcPr>
                <w:p w14:paraId="59AE37AB" w14:textId="77777777" w:rsidR="00760B0B" w:rsidRPr="00760B0B" w:rsidRDefault="00760B0B" w:rsidP="00760B0B">
                  <w:pPr>
                    <w:spacing w:after="60"/>
                    <w:rPr>
                      <w:rFonts w:eastAsia="Times New Roman"/>
                      <w:sz w:val="20"/>
                      <w:szCs w:val="20"/>
                    </w:rPr>
                  </w:pPr>
                  <w:r w:rsidRPr="00760B0B">
                    <w:rPr>
                      <w:rFonts w:eastAsia="Times New Roman"/>
                      <w:sz w:val="20"/>
                      <w:szCs w:val="20"/>
                    </w:rPr>
                    <w:t>RTMCPCRDS</w:t>
                  </w:r>
                  <w:r w:rsidRPr="00760B0B">
                    <w:rPr>
                      <w:rFonts w:eastAsia="Times New Roman"/>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0B9A8C57" w14:textId="77777777" w:rsidR="00760B0B" w:rsidRPr="00760B0B" w:rsidRDefault="00760B0B" w:rsidP="00760B0B">
                  <w:pPr>
                    <w:spacing w:after="60"/>
                    <w:rPr>
                      <w:rFonts w:eastAsia="Times New Roman"/>
                      <w:sz w:val="20"/>
                      <w:szCs w:val="20"/>
                    </w:rPr>
                  </w:pPr>
                  <w:r w:rsidRPr="00760B0B">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4306AAB1" w14:textId="77777777" w:rsidR="00760B0B" w:rsidRPr="00760B0B" w:rsidRDefault="00760B0B" w:rsidP="00760B0B">
                  <w:pPr>
                    <w:spacing w:after="60"/>
                    <w:rPr>
                      <w:rFonts w:eastAsia="Times New Roman"/>
                      <w:i/>
                      <w:sz w:val="20"/>
                      <w:szCs w:val="18"/>
                    </w:rPr>
                  </w:pPr>
                  <w:r w:rsidRPr="00760B0B">
                    <w:rPr>
                      <w:rFonts w:eastAsia="Times New Roman"/>
                      <w:i/>
                      <w:sz w:val="20"/>
                      <w:szCs w:val="18"/>
                    </w:rPr>
                    <w:t xml:space="preserve">Real-Time Market Clearing Price for Capacity for Reg-Down </w:t>
                  </w:r>
                  <w:r w:rsidRPr="00760B0B">
                    <w:rPr>
                      <w:rFonts w:eastAsia="Times New Roman"/>
                      <w:i/>
                      <w:sz w:val="20"/>
                      <w:szCs w:val="20"/>
                    </w:rPr>
                    <w:t xml:space="preserve">per SCED interval </w:t>
                  </w:r>
                  <w:r w:rsidRPr="00760B0B">
                    <w:rPr>
                      <w:rFonts w:eastAsia="Times New Roman"/>
                      <w:i/>
                      <w:sz w:val="20"/>
                      <w:szCs w:val="18"/>
                    </w:rPr>
                    <w:t>-</w:t>
                  </w:r>
                  <w:r w:rsidRPr="00760B0B">
                    <w:rPr>
                      <w:rFonts w:eastAsia="Times New Roman"/>
                      <w:sz w:val="20"/>
                      <w:szCs w:val="20"/>
                    </w:rPr>
                    <w:t xml:space="preserve"> The Real-Time MCPC for Reg-Down for the SCED interval </w:t>
                  </w:r>
                  <w:r w:rsidRPr="00760B0B">
                    <w:rPr>
                      <w:rFonts w:eastAsia="Times New Roman"/>
                      <w:i/>
                      <w:sz w:val="20"/>
                      <w:szCs w:val="20"/>
                    </w:rPr>
                    <w:t>y.</w:t>
                  </w:r>
                </w:p>
              </w:tc>
            </w:tr>
            <w:tr w:rsidR="00760B0B" w:rsidRPr="00760B0B" w14:paraId="1A08849D" w14:textId="77777777" w:rsidTr="00550BA7">
              <w:trPr>
                <w:cantSplit/>
              </w:trPr>
              <w:tc>
                <w:tcPr>
                  <w:tcW w:w="1295" w:type="pct"/>
                </w:tcPr>
                <w:p w14:paraId="2F5573AB" w14:textId="77777777" w:rsidR="00760B0B" w:rsidRPr="00760B0B" w:rsidRDefault="00760B0B" w:rsidP="00760B0B">
                  <w:pPr>
                    <w:spacing w:after="60"/>
                    <w:rPr>
                      <w:rFonts w:eastAsia="Times New Roman"/>
                      <w:i/>
                      <w:sz w:val="20"/>
                      <w:szCs w:val="20"/>
                    </w:rPr>
                  </w:pPr>
                  <w:r w:rsidRPr="00760B0B">
                    <w:rPr>
                      <w:rFonts w:eastAsia="Times New Roman"/>
                      <w:sz w:val="20"/>
                      <w:szCs w:val="20"/>
                    </w:rPr>
                    <w:lastRenderedPageBreak/>
                    <w:t xml:space="preserve">RTRDPARDS </w:t>
                  </w:r>
                  <w:r w:rsidRPr="00760B0B">
                    <w:rPr>
                      <w:rFonts w:eastAsia="Times New Roman"/>
                      <w:i/>
                      <w:sz w:val="20"/>
                      <w:szCs w:val="20"/>
                    </w:rPr>
                    <w:t>y</w:t>
                  </w:r>
                </w:p>
              </w:tc>
              <w:tc>
                <w:tcPr>
                  <w:tcW w:w="631" w:type="pct"/>
                </w:tcPr>
                <w:p w14:paraId="7C4340A8" w14:textId="77777777" w:rsidR="00760B0B" w:rsidRPr="00760B0B" w:rsidRDefault="00760B0B" w:rsidP="00760B0B">
                  <w:pPr>
                    <w:spacing w:after="60"/>
                    <w:rPr>
                      <w:rFonts w:eastAsia="Times New Roman"/>
                      <w:sz w:val="20"/>
                      <w:szCs w:val="20"/>
                    </w:rPr>
                  </w:pPr>
                  <w:r w:rsidRPr="00760B0B">
                    <w:rPr>
                      <w:rFonts w:eastAsia="Times New Roman"/>
                      <w:sz w:val="20"/>
                      <w:szCs w:val="20"/>
                    </w:rPr>
                    <w:t>$/MW</w:t>
                  </w:r>
                </w:p>
              </w:tc>
              <w:tc>
                <w:tcPr>
                  <w:tcW w:w="3074" w:type="pct"/>
                </w:tcPr>
                <w:p w14:paraId="3B146F8F" w14:textId="77777777" w:rsidR="00760B0B" w:rsidRPr="00760B0B" w:rsidRDefault="00760B0B" w:rsidP="00760B0B">
                  <w:pPr>
                    <w:spacing w:after="60"/>
                    <w:rPr>
                      <w:rFonts w:eastAsia="Times New Roman"/>
                      <w:sz w:val="20"/>
                      <w:szCs w:val="20"/>
                    </w:rPr>
                  </w:pPr>
                  <w:r w:rsidRPr="00760B0B">
                    <w:rPr>
                      <w:rFonts w:eastAsia="Times New Roman"/>
                      <w:i/>
                      <w:sz w:val="20"/>
                      <w:szCs w:val="18"/>
                    </w:rPr>
                    <w:t xml:space="preserve">Real-Time </w:t>
                  </w:r>
                  <w:r w:rsidRPr="00760B0B">
                    <w:rPr>
                      <w:rFonts w:eastAsia="Times New Roman"/>
                      <w:i/>
                      <w:sz w:val="20"/>
                      <w:szCs w:val="20"/>
                    </w:rPr>
                    <w:t xml:space="preserve">Reliability Deployment Price Adder for Ancillary Service </w:t>
                  </w:r>
                  <w:r w:rsidRPr="00760B0B">
                    <w:rPr>
                      <w:rFonts w:eastAsia="Times New Roman"/>
                      <w:i/>
                      <w:sz w:val="20"/>
                      <w:szCs w:val="18"/>
                    </w:rPr>
                    <w:t xml:space="preserve">for Reg-Down </w:t>
                  </w:r>
                  <w:r w:rsidRPr="00760B0B">
                    <w:rPr>
                      <w:rFonts w:eastAsia="Times New Roman"/>
                      <w:i/>
                      <w:sz w:val="20"/>
                      <w:szCs w:val="20"/>
                    </w:rPr>
                    <w:t xml:space="preserve">per SCED interval </w:t>
                  </w:r>
                  <w:r w:rsidRPr="00760B0B">
                    <w:rPr>
                      <w:rFonts w:eastAsia="Times New Roman"/>
                      <w:sz w:val="20"/>
                      <w:szCs w:val="20"/>
                    </w:rPr>
                    <w:t xml:space="preserve">- The Real-Time price adder for Reg-Down that captures the impact of reliability deployments on Reg-Down prices for the SCED interval </w:t>
                  </w:r>
                  <w:r w:rsidRPr="00760B0B">
                    <w:rPr>
                      <w:rFonts w:eastAsia="Times New Roman"/>
                      <w:i/>
                      <w:sz w:val="20"/>
                      <w:szCs w:val="20"/>
                    </w:rPr>
                    <w:t>y</w:t>
                  </w:r>
                  <w:r w:rsidRPr="00760B0B">
                    <w:rPr>
                      <w:rFonts w:eastAsia="Times New Roman"/>
                      <w:sz w:val="20"/>
                      <w:szCs w:val="20"/>
                    </w:rPr>
                    <w:t>.</w:t>
                  </w:r>
                </w:p>
              </w:tc>
            </w:tr>
            <w:tr w:rsidR="00760B0B" w:rsidRPr="00760B0B" w14:paraId="5BE8EE63" w14:textId="77777777" w:rsidTr="00550BA7">
              <w:trPr>
                <w:cantSplit/>
              </w:trPr>
              <w:tc>
                <w:tcPr>
                  <w:tcW w:w="1295" w:type="pct"/>
                </w:tcPr>
                <w:p w14:paraId="53D42F56" w14:textId="77777777" w:rsidR="00760B0B" w:rsidRPr="00760B0B" w:rsidRDefault="00760B0B" w:rsidP="00760B0B">
                  <w:pPr>
                    <w:spacing w:after="60"/>
                    <w:rPr>
                      <w:rFonts w:eastAsia="Times New Roman"/>
                      <w:sz w:val="20"/>
                      <w:szCs w:val="20"/>
                    </w:rPr>
                  </w:pPr>
                  <w:r w:rsidRPr="00760B0B">
                    <w:rPr>
                      <w:rFonts w:eastAsia="Times New Roman"/>
                      <w:iCs/>
                      <w:sz w:val="20"/>
                      <w:szCs w:val="20"/>
                    </w:rPr>
                    <w:t xml:space="preserve">RNWF </w:t>
                  </w:r>
                  <w:r w:rsidRPr="00760B0B">
                    <w:rPr>
                      <w:rFonts w:eastAsia="Times New Roman"/>
                      <w:i/>
                      <w:iCs/>
                      <w:sz w:val="20"/>
                      <w:szCs w:val="20"/>
                      <w:vertAlign w:val="subscript"/>
                    </w:rPr>
                    <w:t>y</w:t>
                  </w:r>
                </w:p>
              </w:tc>
              <w:tc>
                <w:tcPr>
                  <w:tcW w:w="631" w:type="pct"/>
                </w:tcPr>
                <w:p w14:paraId="0E28C7D8" w14:textId="77777777" w:rsidR="00760B0B" w:rsidRPr="00760B0B" w:rsidRDefault="00760B0B" w:rsidP="00760B0B">
                  <w:pPr>
                    <w:spacing w:after="60"/>
                    <w:rPr>
                      <w:rFonts w:eastAsia="Times New Roman"/>
                      <w:sz w:val="20"/>
                      <w:szCs w:val="20"/>
                    </w:rPr>
                  </w:pPr>
                  <w:r w:rsidRPr="00760B0B">
                    <w:rPr>
                      <w:rFonts w:eastAsia="Times New Roman"/>
                      <w:iCs/>
                      <w:sz w:val="20"/>
                      <w:szCs w:val="20"/>
                    </w:rPr>
                    <w:t>none</w:t>
                  </w:r>
                </w:p>
              </w:tc>
              <w:tc>
                <w:tcPr>
                  <w:tcW w:w="3074" w:type="pct"/>
                </w:tcPr>
                <w:p w14:paraId="4D875587" w14:textId="77777777" w:rsidR="00760B0B" w:rsidRPr="00760B0B" w:rsidRDefault="00760B0B" w:rsidP="00760B0B">
                  <w:pPr>
                    <w:spacing w:after="60"/>
                    <w:rPr>
                      <w:rFonts w:eastAsia="Times New Roman"/>
                      <w:i/>
                      <w:sz w:val="20"/>
                      <w:szCs w:val="18"/>
                    </w:rPr>
                  </w:pPr>
                  <w:r w:rsidRPr="00760B0B">
                    <w:rPr>
                      <w:rFonts w:eastAsia="Times New Roman"/>
                      <w:i/>
                      <w:iCs/>
                      <w:sz w:val="20"/>
                      <w:szCs w:val="20"/>
                    </w:rPr>
                    <w:t xml:space="preserve">Resource Node Weighting Factor per </w:t>
                  </w:r>
                  <w:proofErr w:type="spellStart"/>
                  <w:r w:rsidRPr="00760B0B">
                    <w:rPr>
                      <w:rFonts w:eastAsia="Times New Roman"/>
                      <w:i/>
                      <w:iCs/>
                      <w:sz w:val="20"/>
                      <w:szCs w:val="20"/>
                    </w:rPr>
                    <w:t>interval</w:t>
                  </w:r>
                  <w:r w:rsidRPr="00760B0B">
                    <w:rPr>
                      <w:rFonts w:ascii="Symbol" w:eastAsia="Symbol" w:hAnsi="Symbol" w:cs="Symbol"/>
                      <w:sz w:val="20"/>
                      <w:szCs w:val="20"/>
                    </w:rPr>
                    <w:t>¾</w:t>
                  </w:r>
                  <w:r w:rsidRPr="00760B0B">
                    <w:rPr>
                      <w:rFonts w:eastAsia="Times New Roman"/>
                      <w:iCs/>
                      <w:sz w:val="20"/>
                      <w:szCs w:val="20"/>
                    </w:rPr>
                    <w:t>The</w:t>
                  </w:r>
                  <w:proofErr w:type="spellEnd"/>
                  <w:r w:rsidRPr="00760B0B">
                    <w:rPr>
                      <w:rFonts w:eastAsia="Times New Roman"/>
                      <w:iCs/>
                      <w:sz w:val="20"/>
                      <w:szCs w:val="20"/>
                    </w:rPr>
                    <w:t xml:space="preserve"> weight used in the Ancillary Service Price calculation for the portion of the SCED interval </w:t>
                  </w:r>
                  <w:r w:rsidRPr="00760B0B">
                    <w:rPr>
                      <w:rFonts w:eastAsia="Times New Roman"/>
                      <w:i/>
                      <w:iCs/>
                      <w:sz w:val="20"/>
                      <w:szCs w:val="20"/>
                    </w:rPr>
                    <w:t>y</w:t>
                  </w:r>
                  <w:r w:rsidRPr="00760B0B">
                    <w:rPr>
                      <w:rFonts w:eastAsia="Times New Roman"/>
                      <w:iCs/>
                      <w:sz w:val="20"/>
                      <w:szCs w:val="20"/>
                    </w:rPr>
                    <w:t xml:space="preserve"> within the Settlement Interval.</w:t>
                  </w:r>
                </w:p>
              </w:tc>
            </w:tr>
            <w:tr w:rsidR="00760B0B" w:rsidRPr="00760B0B" w14:paraId="2ADED94F" w14:textId="77777777" w:rsidTr="00550BA7">
              <w:trPr>
                <w:cantSplit/>
              </w:trPr>
              <w:tc>
                <w:tcPr>
                  <w:tcW w:w="1295" w:type="pct"/>
                </w:tcPr>
                <w:p w14:paraId="120E3DB6" w14:textId="77777777" w:rsidR="00760B0B" w:rsidRPr="00760B0B" w:rsidRDefault="00760B0B" w:rsidP="00760B0B">
                  <w:pPr>
                    <w:spacing w:after="60"/>
                    <w:rPr>
                      <w:rFonts w:eastAsia="Times New Roman"/>
                      <w:sz w:val="20"/>
                      <w:szCs w:val="20"/>
                    </w:rPr>
                  </w:pPr>
                  <w:r w:rsidRPr="00760B0B">
                    <w:rPr>
                      <w:rFonts w:eastAsia="Times New Roman"/>
                      <w:iCs/>
                      <w:sz w:val="20"/>
                      <w:szCs w:val="20"/>
                    </w:rPr>
                    <w:t xml:space="preserve">TLMP </w:t>
                  </w:r>
                  <w:r w:rsidRPr="00760B0B">
                    <w:rPr>
                      <w:rFonts w:eastAsia="Times New Roman"/>
                      <w:i/>
                      <w:iCs/>
                      <w:sz w:val="20"/>
                      <w:szCs w:val="20"/>
                      <w:vertAlign w:val="subscript"/>
                    </w:rPr>
                    <w:t>y</w:t>
                  </w:r>
                </w:p>
              </w:tc>
              <w:tc>
                <w:tcPr>
                  <w:tcW w:w="631" w:type="pct"/>
                </w:tcPr>
                <w:p w14:paraId="47621841" w14:textId="77777777" w:rsidR="00760B0B" w:rsidRPr="00760B0B" w:rsidRDefault="00760B0B" w:rsidP="00760B0B">
                  <w:pPr>
                    <w:spacing w:after="60"/>
                    <w:rPr>
                      <w:rFonts w:eastAsia="Times New Roman"/>
                      <w:sz w:val="20"/>
                      <w:szCs w:val="20"/>
                    </w:rPr>
                  </w:pPr>
                  <w:r w:rsidRPr="00760B0B">
                    <w:rPr>
                      <w:rFonts w:eastAsia="Times New Roman"/>
                      <w:iCs/>
                      <w:sz w:val="20"/>
                      <w:szCs w:val="20"/>
                    </w:rPr>
                    <w:t>second</w:t>
                  </w:r>
                </w:p>
              </w:tc>
              <w:tc>
                <w:tcPr>
                  <w:tcW w:w="3074" w:type="pct"/>
                </w:tcPr>
                <w:p w14:paraId="194944BE" w14:textId="77777777" w:rsidR="00760B0B" w:rsidRPr="00760B0B" w:rsidRDefault="00760B0B" w:rsidP="00760B0B">
                  <w:pPr>
                    <w:spacing w:after="60"/>
                    <w:rPr>
                      <w:rFonts w:eastAsia="Times New Roman"/>
                      <w:i/>
                      <w:sz w:val="20"/>
                      <w:szCs w:val="18"/>
                    </w:rPr>
                  </w:pPr>
                  <w:r w:rsidRPr="00760B0B">
                    <w:rPr>
                      <w:rFonts w:eastAsia="Times New Roman"/>
                      <w:i/>
                      <w:sz w:val="20"/>
                      <w:szCs w:val="20"/>
                    </w:rPr>
                    <w:t xml:space="preserve">Duration of SCED interval per </w:t>
                  </w:r>
                  <w:proofErr w:type="spellStart"/>
                  <w:r w:rsidRPr="00760B0B">
                    <w:rPr>
                      <w:rFonts w:eastAsia="Times New Roman"/>
                      <w:i/>
                      <w:sz w:val="20"/>
                      <w:szCs w:val="20"/>
                    </w:rPr>
                    <w:t>interval</w:t>
                  </w:r>
                  <w:r w:rsidRPr="00760B0B">
                    <w:rPr>
                      <w:rFonts w:ascii="Symbol" w:eastAsia="Symbol" w:hAnsi="Symbol" w:cs="Symbol"/>
                      <w:sz w:val="20"/>
                      <w:szCs w:val="20"/>
                    </w:rPr>
                    <w:t>¾</w:t>
                  </w:r>
                  <w:r w:rsidRPr="00760B0B">
                    <w:rPr>
                      <w:rFonts w:eastAsia="Times New Roman"/>
                      <w:iCs/>
                      <w:sz w:val="20"/>
                      <w:szCs w:val="20"/>
                    </w:rPr>
                    <w:t>The</w:t>
                  </w:r>
                  <w:proofErr w:type="spellEnd"/>
                  <w:r w:rsidRPr="00760B0B">
                    <w:rPr>
                      <w:rFonts w:eastAsia="Times New Roman"/>
                      <w:iCs/>
                      <w:sz w:val="20"/>
                      <w:szCs w:val="20"/>
                    </w:rPr>
                    <w:t xml:space="preserve"> duration of the portion of the SCED interval </w:t>
                  </w:r>
                  <w:r w:rsidRPr="00760B0B">
                    <w:rPr>
                      <w:rFonts w:eastAsia="Times New Roman"/>
                      <w:i/>
                      <w:sz w:val="20"/>
                      <w:szCs w:val="20"/>
                    </w:rPr>
                    <w:t>y</w:t>
                  </w:r>
                  <w:r w:rsidRPr="00760B0B">
                    <w:rPr>
                      <w:rFonts w:eastAsia="Times New Roman"/>
                      <w:sz w:val="20"/>
                      <w:szCs w:val="20"/>
                    </w:rPr>
                    <w:t xml:space="preserve"> within the Settlement Interval</w:t>
                  </w:r>
                  <w:r w:rsidRPr="00760B0B">
                    <w:rPr>
                      <w:rFonts w:eastAsia="Times New Roman"/>
                      <w:iCs/>
                      <w:sz w:val="20"/>
                      <w:szCs w:val="20"/>
                    </w:rPr>
                    <w:t>.</w:t>
                  </w:r>
                </w:p>
              </w:tc>
            </w:tr>
            <w:tr w:rsidR="00760B0B" w:rsidRPr="00760B0B" w14:paraId="204C53C7" w14:textId="77777777" w:rsidTr="00550BA7">
              <w:trPr>
                <w:cantSplit/>
              </w:trPr>
              <w:tc>
                <w:tcPr>
                  <w:tcW w:w="1295" w:type="pct"/>
                </w:tcPr>
                <w:p w14:paraId="42436C96" w14:textId="77777777" w:rsidR="00760B0B" w:rsidRPr="00760B0B" w:rsidRDefault="00760B0B" w:rsidP="00760B0B">
                  <w:pPr>
                    <w:spacing w:after="60"/>
                    <w:rPr>
                      <w:rFonts w:eastAsia="Times New Roman"/>
                      <w:i/>
                      <w:sz w:val="20"/>
                      <w:szCs w:val="20"/>
                    </w:rPr>
                  </w:pPr>
                  <w:r w:rsidRPr="00760B0B">
                    <w:rPr>
                      <w:rFonts w:eastAsia="Times New Roman"/>
                      <w:i/>
                      <w:sz w:val="20"/>
                      <w:szCs w:val="20"/>
                    </w:rPr>
                    <w:t>y</w:t>
                  </w:r>
                </w:p>
              </w:tc>
              <w:tc>
                <w:tcPr>
                  <w:tcW w:w="631" w:type="pct"/>
                </w:tcPr>
                <w:p w14:paraId="2FA99BDF" w14:textId="77777777" w:rsidR="00760B0B" w:rsidRPr="00760B0B" w:rsidRDefault="00760B0B" w:rsidP="00760B0B">
                  <w:pPr>
                    <w:spacing w:after="60"/>
                    <w:rPr>
                      <w:rFonts w:eastAsia="Times New Roman"/>
                      <w:sz w:val="20"/>
                      <w:szCs w:val="20"/>
                    </w:rPr>
                  </w:pPr>
                  <w:r w:rsidRPr="00760B0B">
                    <w:rPr>
                      <w:rFonts w:eastAsia="Times New Roman"/>
                      <w:sz w:val="20"/>
                      <w:szCs w:val="20"/>
                    </w:rPr>
                    <w:t>none</w:t>
                  </w:r>
                </w:p>
              </w:tc>
              <w:tc>
                <w:tcPr>
                  <w:tcW w:w="3074" w:type="pct"/>
                </w:tcPr>
                <w:p w14:paraId="18CD8AA3" w14:textId="77777777" w:rsidR="00760B0B" w:rsidRPr="00760B0B" w:rsidRDefault="00760B0B" w:rsidP="00760B0B">
                  <w:pPr>
                    <w:spacing w:after="60"/>
                    <w:rPr>
                      <w:rFonts w:eastAsia="Times New Roman"/>
                      <w:sz w:val="20"/>
                      <w:szCs w:val="20"/>
                    </w:rPr>
                  </w:pPr>
                  <w:r w:rsidRPr="00760B0B">
                    <w:rPr>
                      <w:rFonts w:eastAsia="Times New Roman"/>
                      <w:sz w:val="20"/>
                      <w:szCs w:val="20"/>
                    </w:rPr>
                    <w:t>A SCED interval in the 15-minute Settlement Interval.</w:t>
                  </w:r>
                </w:p>
              </w:tc>
            </w:tr>
          </w:tbl>
          <w:p w14:paraId="2B36B47D" w14:textId="77777777" w:rsidR="00760B0B" w:rsidRPr="00760B0B" w:rsidRDefault="00760B0B" w:rsidP="00760B0B">
            <w:pPr>
              <w:spacing w:before="240" w:after="240"/>
              <w:ind w:left="720" w:hanging="720"/>
              <w:rPr>
                <w:rFonts w:eastAsia="Times New Roman"/>
                <w:szCs w:val="20"/>
              </w:rPr>
            </w:pPr>
            <w:r w:rsidRPr="00760B0B">
              <w:rPr>
                <w:rFonts w:eastAsia="Times New Roman"/>
                <w:bCs/>
                <w:snapToGrid w:val="0"/>
                <w:szCs w:val="20"/>
              </w:rPr>
              <w:t>(3)</w:t>
            </w:r>
            <w:r w:rsidRPr="00760B0B">
              <w:rPr>
                <w:rFonts w:eastAsia="Times New Roman"/>
                <w:szCs w:val="20"/>
              </w:rPr>
              <w:t xml:space="preserve"> </w:t>
            </w:r>
            <w:r w:rsidRPr="00760B0B">
              <w:rPr>
                <w:rFonts w:eastAsia="Times New Roman"/>
                <w:szCs w:val="20"/>
              </w:rPr>
              <w:tab/>
              <w:t>The Real-Time MCPC for RRS is the time-weighted average of the sum of the Real-Time MCPCs for RRS and Real-Time Reliability Deployment Price Adder for Ancillary Service for RRS of each SCED interval in the 15-minute Settlement Interval.  The Real-Time MCPC for RRS for a 15-minute Settlement Interval is calculated as follows:</w:t>
            </w:r>
          </w:p>
          <w:p w14:paraId="6CB6E5EA" w14:textId="77777777" w:rsidR="00760B0B" w:rsidRPr="00760B0B" w:rsidRDefault="05990BBA" w:rsidP="29BB0870">
            <w:pPr>
              <w:tabs>
                <w:tab w:val="left" w:pos="2250"/>
                <w:tab w:val="left" w:pos="3150"/>
                <w:tab w:val="left" w:pos="3960"/>
              </w:tabs>
              <w:spacing w:after="240"/>
              <w:ind w:left="3960" w:hanging="3240"/>
              <w:rPr>
                <w:rFonts w:eastAsia="Times New Roman"/>
                <w:b/>
                <w:bCs/>
                <w:i/>
                <w:iCs/>
                <w:vertAlign w:val="subscript"/>
              </w:rPr>
            </w:pPr>
            <w:r w:rsidRPr="00760B0B">
              <w:rPr>
                <w:rFonts w:eastAsia="Times New Roman"/>
                <w:b/>
                <w:bCs/>
              </w:rPr>
              <w:t xml:space="preserve">RTMCPCRR  =   </w:t>
            </w:r>
            <w:r w:rsidR="00760B0B" w:rsidRPr="00760B0B">
              <w:rPr>
                <w:rFonts w:eastAsia="Times New Roman"/>
                <w:b/>
                <w:bCs/>
                <w:position w:val="-22"/>
              </w:rPr>
              <w:object w:dxaOrig="225" w:dyaOrig="465" w14:anchorId="13969E9F">
                <v:shape id="_x0000_i1093" type="#_x0000_t75" style="width:21.6pt;height:15pt" o:ole="">
                  <v:imagedata r:id="rId103" o:title=""/>
                </v:shape>
                <o:OLEObject Type="Embed" ProgID="Equation.3" ShapeID="_x0000_i1093" DrawAspect="Content" ObjectID="_1825175661" r:id="rId108"/>
              </w:object>
            </w:r>
            <w:r w:rsidRPr="00760B0B">
              <w:rPr>
                <w:rFonts w:eastAsia="Times New Roman"/>
                <w:b/>
                <w:bCs/>
              </w:rPr>
              <w:t xml:space="preserve"> (RNWF </w:t>
            </w:r>
            <w:r w:rsidRPr="29BB0870">
              <w:rPr>
                <w:rFonts w:eastAsia="Times New Roman"/>
                <w:b/>
                <w:bCs/>
                <w:i/>
                <w:iCs/>
                <w:vertAlign w:val="subscript"/>
              </w:rPr>
              <w:t>y</w:t>
            </w:r>
            <w:r w:rsidRPr="00760B0B">
              <w:rPr>
                <w:rFonts w:eastAsia="Times New Roman"/>
                <w:b/>
                <w:bCs/>
              </w:rPr>
              <w:t xml:space="preserve"> * (RTMCPCRRS </w:t>
            </w:r>
            <w:r w:rsidRPr="29BB0870">
              <w:rPr>
                <w:rFonts w:eastAsia="Times New Roman"/>
                <w:b/>
                <w:bCs/>
                <w:i/>
                <w:iCs/>
                <w:vertAlign w:val="subscript"/>
              </w:rPr>
              <w:t>y</w:t>
            </w:r>
            <w:r w:rsidRPr="00760B0B">
              <w:rPr>
                <w:rFonts w:eastAsia="Times New Roman"/>
                <w:b/>
                <w:bCs/>
              </w:rPr>
              <w:t xml:space="preserve"> + RTRDPARRS </w:t>
            </w:r>
            <w:r w:rsidRPr="29BB0870">
              <w:rPr>
                <w:rFonts w:eastAsia="Times New Roman"/>
                <w:b/>
                <w:bCs/>
                <w:i/>
                <w:iCs/>
                <w:vertAlign w:val="subscript"/>
              </w:rPr>
              <w:t>y</w:t>
            </w:r>
            <w:r w:rsidRPr="00760B0B">
              <w:rPr>
                <w:rFonts w:eastAsia="Times New Roman"/>
                <w:b/>
                <w:bCs/>
              </w:rPr>
              <w:t>))</w:t>
            </w:r>
          </w:p>
          <w:p w14:paraId="3F9F3F4A" w14:textId="77777777" w:rsidR="00760B0B" w:rsidRPr="00760B0B" w:rsidRDefault="00760B0B" w:rsidP="00760B0B">
            <w:pPr>
              <w:spacing w:after="240"/>
              <w:rPr>
                <w:rFonts w:eastAsia="Times New Roman"/>
                <w:szCs w:val="20"/>
              </w:rPr>
            </w:pPr>
            <w:r w:rsidRPr="00760B0B">
              <w:rPr>
                <w:rFonts w:eastAsia="Times New Roman"/>
                <w:szCs w:val="20"/>
              </w:rPr>
              <w:t>Where:</w:t>
            </w:r>
          </w:p>
          <w:p w14:paraId="5B4BC855" w14:textId="77777777" w:rsidR="00760B0B" w:rsidRPr="00760B0B" w:rsidRDefault="05990BBA" w:rsidP="29BB0870">
            <w:pPr>
              <w:spacing w:after="240"/>
              <w:ind w:firstLine="720"/>
              <w:rPr>
                <w:rFonts w:eastAsia="Times New Roman"/>
                <w:i/>
                <w:iCs/>
                <w:vertAlign w:val="subscript"/>
              </w:rPr>
            </w:pPr>
            <w:r w:rsidRPr="79C6FA9D">
              <w:rPr>
                <w:rFonts w:eastAsia="Times New Roman"/>
              </w:rPr>
              <w:t xml:space="preserve">RNWF </w:t>
            </w:r>
            <w:r w:rsidRPr="29BB0870">
              <w:rPr>
                <w:rFonts w:eastAsia="Times New Roman"/>
                <w:i/>
                <w:iCs/>
                <w:vertAlign w:val="subscript"/>
              </w:rPr>
              <w:t xml:space="preserve">y   </w:t>
            </w:r>
            <w:r w:rsidRPr="79C6FA9D">
              <w:rPr>
                <w:rFonts w:eastAsia="Times New Roman"/>
              </w:rPr>
              <w:t xml:space="preserve">=  TLMP </w:t>
            </w:r>
            <w:r w:rsidRPr="29BB0870">
              <w:rPr>
                <w:rFonts w:eastAsia="Times New Roman"/>
                <w:i/>
                <w:iCs/>
                <w:vertAlign w:val="subscript"/>
              </w:rPr>
              <w:t>y</w:t>
            </w:r>
            <w:r w:rsidRPr="79C6FA9D">
              <w:rPr>
                <w:rFonts w:eastAsia="Times New Roman"/>
              </w:rPr>
              <w:t xml:space="preserve"> </w:t>
            </w:r>
            <w:r w:rsidRPr="00760B0B">
              <w:rPr>
                <w:rFonts w:eastAsia="Times New Roman"/>
                <w:color w:val="000000"/>
                <w:sz w:val="32"/>
                <w:szCs w:val="32"/>
              </w:rPr>
              <w:t>/</w:t>
            </w:r>
            <w:r w:rsidRPr="79C6FA9D">
              <w:rPr>
                <w:rFonts w:eastAsia="Times New Roman"/>
                <w:color w:val="000000"/>
              </w:rPr>
              <w:t xml:space="preserve"> </w:t>
            </w:r>
            <w:r w:rsidR="00760B0B" w:rsidRPr="00760B0B">
              <w:rPr>
                <w:rFonts w:eastAsia="Times New Roman"/>
                <w:position w:val="-22"/>
                <w:szCs w:val="20"/>
              </w:rPr>
              <w:object w:dxaOrig="225" w:dyaOrig="465" w14:anchorId="144FFCCA">
                <v:shape id="_x0000_i1094" type="#_x0000_t75" style="width:15pt;height:15pt" o:ole="">
                  <v:imagedata r:id="rId103" o:title=""/>
                </v:shape>
                <o:OLEObject Type="Embed" ProgID="Equation.3" ShapeID="_x0000_i1094" DrawAspect="Content" ObjectID="_1825175662" r:id="rId109"/>
              </w:object>
            </w:r>
            <w:r w:rsidRPr="79C6FA9D">
              <w:rPr>
                <w:rFonts w:eastAsia="Times New Roman"/>
              </w:rPr>
              <w:t xml:space="preserve">TLMP </w:t>
            </w:r>
            <w:r w:rsidRPr="29BB0870">
              <w:rPr>
                <w:rFonts w:eastAsia="Times New Roman"/>
                <w:i/>
                <w:iCs/>
                <w:vertAlign w:val="subscript"/>
              </w:rPr>
              <w:t>y</w:t>
            </w:r>
          </w:p>
          <w:p w14:paraId="0551458A" w14:textId="77777777" w:rsidR="00760B0B" w:rsidRPr="00760B0B" w:rsidRDefault="00760B0B" w:rsidP="00760B0B">
            <w:pPr>
              <w:ind w:left="720" w:hanging="720"/>
              <w:rPr>
                <w:rFonts w:eastAsia="Times New Roman"/>
                <w:iCs/>
              </w:rPr>
            </w:pPr>
            <w:r w:rsidRPr="00760B0B">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59"/>
              <w:gridCol w:w="1150"/>
              <w:gridCol w:w="5601"/>
            </w:tblGrid>
            <w:tr w:rsidR="00760B0B" w:rsidRPr="00760B0B" w14:paraId="7611197E" w14:textId="77777777" w:rsidTr="00550BA7">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19E57EC0" w14:textId="77777777" w:rsidR="00760B0B" w:rsidRPr="00760B0B" w:rsidRDefault="00760B0B" w:rsidP="00760B0B">
                  <w:pPr>
                    <w:spacing w:after="120"/>
                    <w:rPr>
                      <w:rFonts w:eastAsia="Times New Roman"/>
                      <w:b/>
                      <w:iCs/>
                      <w:sz w:val="20"/>
                      <w:szCs w:val="20"/>
                    </w:rPr>
                  </w:pPr>
                  <w:r w:rsidRPr="00760B0B">
                    <w:rPr>
                      <w:rFonts w:eastAsia="Times New Roman"/>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143C4765" w14:textId="77777777" w:rsidR="00760B0B" w:rsidRPr="00760B0B" w:rsidRDefault="00760B0B" w:rsidP="00760B0B">
                  <w:pPr>
                    <w:spacing w:after="120"/>
                    <w:rPr>
                      <w:rFonts w:eastAsia="Times New Roman"/>
                      <w:b/>
                      <w:iCs/>
                      <w:sz w:val="20"/>
                      <w:szCs w:val="20"/>
                    </w:rPr>
                  </w:pPr>
                  <w:r w:rsidRPr="00760B0B">
                    <w:rPr>
                      <w:rFonts w:eastAsia="Times New Roman"/>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678BB7A5" w14:textId="77777777" w:rsidR="00760B0B" w:rsidRPr="00760B0B" w:rsidRDefault="00760B0B" w:rsidP="00760B0B">
                  <w:pPr>
                    <w:spacing w:after="120"/>
                    <w:rPr>
                      <w:rFonts w:eastAsia="Times New Roman"/>
                      <w:b/>
                      <w:iCs/>
                      <w:sz w:val="20"/>
                      <w:szCs w:val="20"/>
                    </w:rPr>
                  </w:pPr>
                  <w:r w:rsidRPr="00760B0B">
                    <w:rPr>
                      <w:rFonts w:eastAsia="Times New Roman"/>
                      <w:b/>
                      <w:iCs/>
                      <w:sz w:val="20"/>
                      <w:szCs w:val="20"/>
                    </w:rPr>
                    <w:t>Description</w:t>
                  </w:r>
                </w:p>
              </w:tc>
            </w:tr>
            <w:tr w:rsidR="00760B0B" w:rsidRPr="00760B0B" w14:paraId="00528FA4" w14:textId="77777777" w:rsidTr="00550BA7">
              <w:trPr>
                <w:cantSplit/>
              </w:trPr>
              <w:tc>
                <w:tcPr>
                  <w:tcW w:w="1295" w:type="pct"/>
                  <w:tcBorders>
                    <w:top w:val="single" w:sz="4" w:space="0" w:color="auto"/>
                    <w:left w:val="single" w:sz="4" w:space="0" w:color="auto"/>
                    <w:bottom w:val="single" w:sz="4" w:space="0" w:color="auto"/>
                    <w:right w:val="single" w:sz="4" w:space="0" w:color="auto"/>
                  </w:tcBorders>
                  <w:hideMark/>
                </w:tcPr>
                <w:p w14:paraId="090BEDD7" w14:textId="77777777" w:rsidR="00760B0B" w:rsidRPr="00760B0B" w:rsidRDefault="00760B0B" w:rsidP="00760B0B">
                  <w:pPr>
                    <w:spacing w:after="60"/>
                    <w:rPr>
                      <w:rFonts w:eastAsia="Times New Roman"/>
                      <w:sz w:val="20"/>
                      <w:szCs w:val="20"/>
                    </w:rPr>
                  </w:pPr>
                  <w:r w:rsidRPr="00760B0B">
                    <w:rPr>
                      <w:rFonts w:eastAsia="Times New Roman"/>
                      <w:sz w:val="20"/>
                      <w:szCs w:val="20"/>
                    </w:rPr>
                    <w:t xml:space="preserve">RTMCPCRR </w:t>
                  </w:r>
                </w:p>
              </w:tc>
              <w:tc>
                <w:tcPr>
                  <w:tcW w:w="631" w:type="pct"/>
                  <w:tcBorders>
                    <w:top w:val="single" w:sz="4" w:space="0" w:color="auto"/>
                    <w:left w:val="single" w:sz="4" w:space="0" w:color="auto"/>
                    <w:bottom w:val="single" w:sz="4" w:space="0" w:color="auto"/>
                    <w:right w:val="single" w:sz="4" w:space="0" w:color="auto"/>
                  </w:tcBorders>
                  <w:hideMark/>
                </w:tcPr>
                <w:p w14:paraId="29AFF659" w14:textId="77777777" w:rsidR="00760B0B" w:rsidRPr="00760B0B" w:rsidRDefault="00760B0B" w:rsidP="00760B0B">
                  <w:pPr>
                    <w:spacing w:after="60"/>
                    <w:rPr>
                      <w:rFonts w:eastAsia="Times New Roman"/>
                      <w:sz w:val="20"/>
                      <w:szCs w:val="20"/>
                    </w:rPr>
                  </w:pPr>
                  <w:r w:rsidRPr="00760B0B">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5E8A725F" w14:textId="77777777" w:rsidR="00760B0B" w:rsidRPr="00760B0B" w:rsidRDefault="00760B0B" w:rsidP="00760B0B">
                  <w:pPr>
                    <w:spacing w:after="60"/>
                    <w:rPr>
                      <w:rFonts w:eastAsia="Times New Roman"/>
                      <w:i/>
                      <w:sz w:val="20"/>
                      <w:szCs w:val="20"/>
                    </w:rPr>
                  </w:pPr>
                  <w:r w:rsidRPr="00760B0B">
                    <w:rPr>
                      <w:rFonts w:eastAsia="Times New Roman"/>
                      <w:i/>
                      <w:sz w:val="20"/>
                      <w:szCs w:val="18"/>
                    </w:rPr>
                    <w:t>Real-Time Market Clearing Price for Capacity for Responsive Reserve -</w:t>
                  </w:r>
                  <w:r w:rsidRPr="00760B0B">
                    <w:rPr>
                      <w:rFonts w:eastAsia="Times New Roman"/>
                      <w:sz w:val="20"/>
                      <w:szCs w:val="20"/>
                    </w:rPr>
                    <w:t xml:space="preserve"> The Real-Time MCPC for RRS for the 15-minute Settlement Interval.</w:t>
                  </w:r>
                </w:p>
              </w:tc>
            </w:tr>
            <w:tr w:rsidR="00760B0B" w:rsidRPr="00760B0B" w14:paraId="07E9B47E" w14:textId="77777777" w:rsidTr="00550BA7">
              <w:trPr>
                <w:cantSplit/>
              </w:trPr>
              <w:tc>
                <w:tcPr>
                  <w:tcW w:w="1295" w:type="pct"/>
                  <w:tcBorders>
                    <w:top w:val="single" w:sz="4" w:space="0" w:color="auto"/>
                    <w:left w:val="single" w:sz="4" w:space="0" w:color="auto"/>
                    <w:bottom w:val="single" w:sz="4" w:space="0" w:color="auto"/>
                    <w:right w:val="single" w:sz="4" w:space="0" w:color="auto"/>
                  </w:tcBorders>
                  <w:hideMark/>
                </w:tcPr>
                <w:p w14:paraId="7A5D33FB" w14:textId="77777777" w:rsidR="00760B0B" w:rsidRPr="00760B0B" w:rsidRDefault="00760B0B" w:rsidP="00760B0B">
                  <w:pPr>
                    <w:spacing w:after="60"/>
                    <w:rPr>
                      <w:rFonts w:eastAsia="Times New Roman"/>
                      <w:sz w:val="20"/>
                      <w:szCs w:val="20"/>
                    </w:rPr>
                  </w:pPr>
                  <w:r w:rsidRPr="00760B0B">
                    <w:rPr>
                      <w:rFonts w:eastAsia="Times New Roman"/>
                      <w:sz w:val="20"/>
                      <w:szCs w:val="20"/>
                    </w:rPr>
                    <w:t>RTMCPCRRS</w:t>
                  </w:r>
                  <w:r w:rsidRPr="00760B0B">
                    <w:rPr>
                      <w:rFonts w:eastAsia="Times New Roman"/>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64A0273C" w14:textId="77777777" w:rsidR="00760B0B" w:rsidRPr="00760B0B" w:rsidRDefault="00760B0B" w:rsidP="00760B0B">
                  <w:pPr>
                    <w:spacing w:after="60"/>
                    <w:rPr>
                      <w:rFonts w:eastAsia="Times New Roman"/>
                      <w:sz w:val="20"/>
                      <w:szCs w:val="20"/>
                    </w:rPr>
                  </w:pPr>
                  <w:r w:rsidRPr="00760B0B">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6F0E052E" w14:textId="77777777" w:rsidR="00760B0B" w:rsidRPr="00760B0B" w:rsidRDefault="00760B0B" w:rsidP="00760B0B">
                  <w:pPr>
                    <w:spacing w:after="60"/>
                    <w:rPr>
                      <w:rFonts w:eastAsia="Times New Roman"/>
                      <w:i/>
                      <w:sz w:val="20"/>
                      <w:szCs w:val="18"/>
                    </w:rPr>
                  </w:pPr>
                  <w:r w:rsidRPr="00760B0B">
                    <w:rPr>
                      <w:rFonts w:eastAsia="Times New Roman"/>
                      <w:i/>
                      <w:sz w:val="20"/>
                      <w:szCs w:val="18"/>
                    </w:rPr>
                    <w:t xml:space="preserve">Real-Time Market Clearing Price for Capacity for Responsive Reserve </w:t>
                  </w:r>
                  <w:r w:rsidRPr="00760B0B">
                    <w:rPr>
                      <w:rFonts w:eastAsia="Times New Roman"/>
                      <w:i/>
                      <w:sz w:val="20"/>
                      <w:szCs w:val="20"/>
                    </w:rPr>
                    <w:t xml:space="preserve">per SCED interval </w:t>
                  </w:r>
                  <w:r w:rsidRPr="00760B0B">
                    <w:rPr>
                      <w:rFonts w:eastAsia="Times New Roman"/>
                      <w:i/>
                      <w:sz w:val="20"/>
                      <w:szCs w:val="18"/>
                    </w:rPr>
                    <w:t>-</w:t>
                  </w:r>
                  <w:r w:rsidRPr="00760B0B">
                    <w:rPr>
                      <w:rFonts w:eastAsia="Times New Roman"/>
                      <w:sz w:val="20"/>
                      <w:szCs w:val="20"/>
                    </w:rPr>
                    <w:t xml:space="preserve"> The Real-Time MCPC for RRS for the SCED interval </w:t>
                  </w:r>
                  <w:r w:rsidRPr="00760B0B">
                    <w:rPr>
                      <w:rFonts w:eastAsia="Times New Roman"/>
                      <w:i/>
                      <w:sz w:val="20"/>
                      <w:szCs w:val="20"/>
                    </w:rPr>
                    <w:t>y.</w:t>
                  </w:r>
                </w:p>
              </w:tc>
            </w:tr>
            <w:tr w:rsidR="00760B0B" w:rsidRPr="00760B0B" w14:paraId="42A2FCBA" w14:textId="77777777" w:rsidTr="00550BA7">
              <w:trPr>
                <w:cantSplit/>
              </w:trPr>
              <w:tc>
                <w:tcPr>
                  <w:tcW w:w="1295" w:type="pct"/>
                </w:tcPr>
                <w:p w14:paraId="2BBE0623" w14:textId="77777777" w:rsidR="00760B0B" w:rsidRPr="00760B0B" w:rsidRDefault="00760B0B" w:rsidP="00760B0B">
                  <w:pPr>
                    <w:spacing w:after="60"/>
                    <w:rPr>
                      <w:rFonts w:eastAsia="Times New Roman"/>
                      <w:i/>
                      <w:sz w:val="20"/>
                      <w:szCs w:val="20"/>
                    </w:rPr>
                  </w:pPr>
                  <w:r w:rsidRPr="00760B0B">
                    <w:rPr>
                      <w:rFonts w:eastAsia="Times New Roman"/>
                      <w:sz w:val="20"/>
                      <w:szCs w:val="20"/>
                    </w:rPr>
                    <w:t xml:space="preserve">RTRDPARRS </w:t>
                  </w:r>
                  <w:r w:rsidRPr="00760B0B">
                    <w:rPr>
                      <w:rFonts w:eastAsia="Times New Roman"/>
                      <w:i/>
                      <w:sz w:val="20"/>
                      <w:szCs w:val="20"/>
                    </w:rPr>
                    <w:t>y</w:t>
                  </w:r>
                </w:p>
              </w:tc>
              <w:tc>
                <w:tcPr>
                  <w:tcW w:w="631" w:type="pct"/>
                </w:tcPr>
                <w:p w14:paraId="33FE47AE" w14:textId="77777777" w:rsidR="00760B0B" w:rsidRPr="00760B0B" w:rsidRDefault="00760B0B" w:rsidP="00760B0B">
                  <w:pPr>
                    <w:spacing w:after="60"/>
                    <w:rPr>
                      <w:rFonts w:eastAsia="Times New Roman"/>
                      <w:sz w:val="20"/>
                      <w:szCs w:val="20"/>
                    </w:rPr>
                  </w:pPr>
                  <w:r w:rsidRPr="00760B0B">
                    <w:rPr>
                      <w:rFonts w:eastAsia="Times New Roman"/>
                      <w:sz w:val="20"/>
                      <w:szCs w:val="20"/>
                    </w:rPr>
                    <w:t>$/MW</w:t>
                  </w:r>
                </w:p>
              </w:tc>
              <w:tc>
                <w:tcPr>
                  <w:tcW w:w="3074" w:type="pct"/>
                </w:tcPr>
                <w:p w14:paraId="3D10A552" w14:textId="77777777" w:rsidR="00760B0B" w:rsidRPr="00760B0B" w:rsidRDefault="00760B0B" w:rsidP="00760B0B">
                  <w:pPr>
                    <w:spacing w:after="60"/>
                    <w:rPr>
                      <w:rFonts w:eastAsia="Times New Roman"/>
                      <w:sz w:val="20"/>
                      <w:szCs w:val="20"/>
                    </w:rPr>
                  </w:pPr>
                  <w:r w:rsidRPr="00760B0B">
                    <w:rPr>
                      <w:rFonts w:eastAsia="Times New Roman"/>
                      <w:i/>
                      <w:sz w:val="20"/>
                      <w:szCs w:val="20"/>
                    </w:rPr>
                    <w:t>Real-Time Reliability Deployment Price Adder for Ancillary Service for Responsive Reserve per SCED interval</w:t>
                  </w:r>
                  <w:r w:rsidRPr="00760B0B">
                    <w:rPr>
                      <w:rFonts w:eastAsia="Times New Roman"/>
                      <w:sz w:val="20"/>
                      <w:szCs w:val="20"/>
                    </w:rPr>
                    <w:t xml:space="preserve"> - The Real-Time price adder for RRS that captures the impact of reliability deployments on RRS prices for the SCED interval y. </w:t>
                  </w:r>
                </w:p>
              </w:tc>
            </w:tr>
            <w:tr w:rsidR="00760B0B" w:rsidRPr="00760B0B" w14:paraId="5EF8A56E" w14:textId="77777777" w:rsidTr="00550BA7">
              <w:trPr>
                <w:cantSplit/>
              </w:trPr>
              <w:tc>
                <w:tcPr>
                  <w:tcW w:w="1295" w:type="pct"/>
                </w:tcPr>
                <w:p w14:paraId="01C63F6B" w14:textId="77777777" w:rsidR="00760B0B" w:rsidRPr="00760B0B" w:rsidRDefault="00760B0B" w:rsidP="00760B0B">
                  <w:pPr>
                    <w:spacing w:after="60"/>
                    <w:rPr>
                      <w:rFonts w:eastAsia="Times New Roman"/>
                      <w:sz w:val="20"/>
                      <w:szCs w:val="20"/>
                    </w:rPr>
                  </w:pPr>
                  <w:r w:rsidRPr="00760B0B">
                    <w:rPr>
                      <w:rFonts w:eastAsia="Times New Roman"/>
                      <w:iCs/>
                      <w:sz w:val="20"/>
                      <w:szCs w:val="20"/>
                    </w:rPr>
                    <w:t xml:space="preserve">RNWF </w:t>
                  </w:r>
                  <w:r w:rsidRPr="00760B0B">
                    <w:rPr>
                      <w:rFonts w:eastAsia="Times New Roman"/>
                      <w:i/>
                      <w:iCs/>
                      <w:sz w:val="20"/>
                      <w:szCs w:val="20"/>
                      <w:vertAlign w:val="subscript"/>
                    </w:rPr>
                    <w:t>y</w:t>
                  </w:r>
                </w:p>
              </w:tc>
              <w:tc>
                <w:tcPr>
                  <w:tcW w:w="631" w:type="pct"/>
                </w:tcPr>
                <w:p w14:paraId="2D7BA92A" w14:textId="77777777" w:rsidR="00760B0B" w:rsidRPr="00760B0B" w:rsidRDefault="00760B0B" w:rsidP="00760B0B">
                  <w:pPr>
                    <w:spacing w:after="60"/>
                    <w:rPr>
                      <w:rFonts w:eastAsia="Times New Roman"/>
                      <w:sz w:val="20"/>
                      <w:szCs w:val="20"/>
                    </w:rPr>
                  </w:pPr>
                  <w:r w:rsidRPr="00760B0B">
                    <w:rPr>
                      <w:rFonts w:eastAsia="Times New Roman"/>
                      <w:iCs/>
                      <w:sz w:val="20"/>
                      <w:szCs w:val="20"/>
                    </w:rPr>
                    <w:t>none</w:t>
                  </w:r>
                </w:p>
              </w:tc>
              <w:tc>
                <w:tcPr>
                  <w:tcW w:w="3074" w:type="pct"/>
                </w:tcPr>
                <w:p w14:paraId="7C157A10" w14:textId="77777777" w:rsidR="00760B0B" w:rsidRPr="00760B0B" w:rsidRDefault="00760B0B" w:rsidP="00760B0B">
                  <w:pPr>
                    <w:spacing w:after="60"/>
                    <w:rPr>
                      <w:rFonts w:eastAsia="Times New Roman"/>
                      <w:i/>
                      <w:sz w:val="20"/>
                      <w:szCs w:val="20"/>
                    </w:rPr>
                  </w:pPr>
                  <w:r w:rsidRPr="00760B0B">
                    <w:rPr>
                      <w:rFonts w:eastAsia="Times New Roman"/>
                      <w:i/>
                      <w:iCs/>
                      <w:sz w:val="20"/>
                      <w:szCs w:val="20"/>
                    </w:rPr>
                    <w:t xml:space="preserve">Resource Node Weighting Factor per </w:t>
                  </w:r>
                  <w:proofErr w:type="spellStart"/>
                  <w:r w:rsidRPr="00760B0B">
                    <w:rPr>
                      <w:rFonts w:eastAsia="Times New Roman"/>
                      <w:i/>
                      <w:iCs/>
                      <w:sz w:val="20"/>
                      <w:szCs w:val="20"/>
                    </w:rPr>
                    <w:t>interval</w:t>
                  </w:r>
                  <w:r w:rsidRPr="00760B0B">
                    <w:rPr>
                      <w:rFonts w:ascii="Symbol" w:eastAsia="Symbol" w:hAnsi="Symbol" w:cs="Symbol"/>
                      <w:sz w:val="20"/>
                      <w:szCs w:val="20"/>
                    </w:rPr>
                    <w:t>¾</w:t>
                  </w:r>
                  <w:r w:rsidRPr="00760B0B">
                    <w:rPr>
                      <w:rFonts w:eastAsia="Times New Roman"/>
                      <w:iCs/>
                      <w:sz w:val="20"/>
                      <w:szCs w:val="20"/>
                    </w:rPr>
                    <w:t>The</w:t>
                  </w:r>
                  <w:proofErr w:type="spellEnd"/>
                  <w:r w:rsidRPr="00760B0B">
                    <w:rPr>
                      <w:rFonts w:eastAsia="Times New Roman"/>
                      <w:iCs/>
                      <w:sz w:val="20"/>
                      <w:szCs w:val="20"/>
                    </w:rPr>
                    <w:t xml:space="preserve"> weight used in the Ancillary Service Price calculation for the portion of the SCED interval </w:t>
                  </w:r>
                  <w:r w:rsidRPr="00760B0B">
                    <w:rPr>
                      <w:rFonts w:eastAsia="Times New Roman"/>
                      <w:i/>
                      <w:iCs/>
                      <w:sz w:val="20"/>
                      <w:szCs w:val="20"/>
                    </w:rPr>
                    <w:t>y</w:t>
                  </w:r>
                  <w:r w:rsidRPr="00760B0B">
                    <w:rPr>
                      <w:rFonts w:eastAsia="Times New Roman"/>
                      <w:iCs/>
                      <w:sz w:val="20"/>
                      <w:szCs w:val="20"/>
                    </w:rPr>
                    <w:t xml:space="preserve"> within the Settlement Interval.</w:t>
                  </w:r>
                </w:p>
              </w:tc>
            </w:tr>
            <w:tr w:rsidR="00760B0B" w:rsidRPr="00760B0B" w14:paraId="3567D2A8" w14:textId="77777777" w:rsidTr="00550BA7">
              <w:trPr>
                <w:cantSplit/>
              </w:trPr>
              <w:tc>
                <w:tcPr>
                  <w:tcW w:w="1295" w:type="pct"/>
                </w:tcPr>
                <w:p w14:paraId="03EF6347" w14:textId="77777777" w:rsidR="00760B0B" w:rsidRPr="00760B0B" w:rsidRDefault="00760B0B" w:rsidP="00760B0B">
                  <w:pPr>
                    <w:spacing w:after="60"/>
                    <w:rPr>
                      <w:rFonts w:eastAsia="Times New Roman"/>
                      <w:sz w:val="20"/>
                      <w:szCs w:val="20"/>
                    </w:rPr>
                  </w:pPr>
                  <w:r w:rsidRPr="00760B0B">
                    <w:rPr>
                      <w:rFonts w:eastAsia="Times New Roman"/>
                      <w:iCs/>
                      <w:sz w:val="20"/>
                      <w:szCs w:val="20"/>
                    </w:rPr>
                    <w:t xml:space="preserve">TLMP </w:t>
                  </w:r>
                  <w:r w:rsidRPr="00760B0B">
                    <w:rPr>
                      <w:rFonts w:eastAsia="Times New Roman"/>
                      <w:i/>
                      <w:iCs/>
                      <w:sz w:val="20"/>
                      <w:szCs w:val="20"/>
                      <w:vertAlign w:val="subscript"/>
                    </w:rPr>
                    <w:t>y</w:t>
                  </w:r>
                </w:p>
              </w:tc>
              <w:tc>
                <w:tcPr>
                  <w:tcW w:w="631" w:type="pct"/>
                </w:tcPr>
                <w:p w14:paraId="11C04701" w14:textId="77777777" w:rsidR="00760B0B" w:rsidRPr="00760B0B" w:rsidRDefault="00760B0B" w:rsidP="00760B0B">
                  <w:pPr>
                    <w:spacing w:after="60"/>
                    <w:rPr>
                      <w:rFonts w:eastAsia="Times New Roman"/>
                      <w:sz w:val="20"/>
                      <w:szCs w:val="20"/>
                    </w:rPr>
                  </w:pPr>
                  <w:r w:rsidRPr="00760B0B">
                    <w:rPr>
                      <w:rFonts w:eastAsia="Times New Roman"/>
                      <w:iCs/>
                      <w:sz w:val="20"/>
                      <w:szCs w:val="20"/>
                    </w:rPr>
                    <w:t>second</w:t>
                  </w:r>
                </w:p>
              </w:tc>
              <w:tc>
                <w:tcPr>
                  <w:tcW w:w="3074" w:type="pct"/>
                </w:tcPr>
                <w:p w14:paraId="1870AB49" w14:textId="77777777" w:rsidR="00760B0B" w:rsidRPr="00760B0B" w:rsidRDefault="00760B0B" w:rsidP="00760B0B">
                  <w:pPr>
                    <w:spacing w:after="60"/>
                    <w:rPr>
                      <w:rFonts w:eastAsia="Times New Roman"/>
                      <w:i/>
                      <w:sz w:val="20"/>
                      <w:szCs w:val="20"/>
                    </w:rPr>
                  </w:pPr>
                  <w:r w:rsidRPr="00760B0B">
                    <w:rPr>
                      <w:rFonts w:eastAsia="Times New Roman"/>
                      <w:i/>
                      <w:sz w:val="20"/>
                      <w:szCs w:val="20"/>
                    </w:rPr>
                    <w:t xml:space="preserve">Duration of SCED interval per </w:t>
                  </w:r>
                  <w:proofErr w:type="spellStart"/>
                  <w:r w:rsidRPr="00760B0B">
                    <w:rPr>
                      <w:rFonts w:eastAsia="Times New Roman"/>
                      <w:i/>
                      <w:sz w:val="20"/>
                      <w:szCs w:val="20"/>
                    </w:rPr>
                    <w:t>interval</w:t>
                  </w:r>
                  <w:r w:rsidRPr="00760B0B">
                    <w:rPr>
                      <w:rFonts w:ascii="Symbol" w:eastAsia="Symbol" w:hAnsi="Symbol" w:cs="Symbol"/>
                      <w:sz w:val="20"/>
                      <w:szCs w:val="20"/>
                    </w:rPr>
                    <w:t>¾</w:t>
                  </w:r>
                  <w:r w:rsidRPr="00760B0B">
                    <w:rPr>
                      <w:rFonts w:eastAsia="Times New Roman"/>
                      <w:iCs/>
                      <w:sz w:val="20"/>
                      <w:szCs w:val="20"/>
                    </w:rPr>
                    <w:t>The</w:t>
                  </w:r>
                  <w:proofErr w:type="spellEnd"/>
                  <w:r w:rsidRPr="00760B0B">
                    <w:rPr>
                      <w:rFonts w:eastAsia="Times New Roman"/>
                      <w:iCs/>
                      <w:sz w:val="20"/>
                      <w:szCs w:val="20"/>
                    </w:rPr>
                    <w:t xml:space="preserve"> duration of the portion of the SCED interval </w:t>
                  </w:r>
                  <w:r w:rsidRPr="00760B0B">
                    <w:rPr>
                      <w:rFonts w:eastAsia="Times New Roman"/>
                      <w:i/>
                      <w:sz w:val="20"/>
                      <w:szCs w:val="20"/>
                    </w:rPr>
                    <w:t>y</w:t>
                  </w:r>
                  <w:r w:rsidRPr="00760B0B">
                    <w:rPr>
                      <w:rFonts w:eastAsia="Times New Roman"/>
                      <w:sz w:val="20"/>
                      <w:szCs w:val="20"/>
                    </w:rPr>
                    <w:t xml:space="preserve"> within the Settlement Interval</w:t>
                  </w:r>
                  <w:r w:rsidRPr="00760B0B">
                    <w:rPr>
                      <w:rFonts w:eastAsia="Times New Roman"/>
                      <w:iCs/>
                      <w:sz w:val="20"/>
                      <w:szCs w:val="20"/>
                    </w:rPr>
                    <w:t>.</w:t>
                  </w:r>
                </w:p>
              </w:tc>
            </w:tr>
            <w:tr w:rsidR="00760B0B" w:rsidRPr="00760B0B" w14:paraId="2A34ADBF" w14:textId="77777777" w:rsidTr="00550BA7">
              <w:trPr>
                <w:cantSplit/>
              </w:trPr>
              <w:tc>
                <w:tcPr>
                  <w:tcW w:w="1295" w:type="pct"/>
                </w:tcPr>
                <w:p w14:paraId="6B094747" w14:textId="77777777" w:rsidR="00760B0B" w:rsidRPr="00760B0B" w:rsidRDefault="00760B0B" w:rsidP="00760B0B">
                  <w:pPr>
                    <w:spacing w:after="60"/>
                    <w:rPr>
                      <w:rFonts w:eastAsia="Times New Roman"/>
                      <w:i/>
                      <w:sz w:val="20"/>
                      <w:szCs w:val="20"/>
                    </w:rPr>
                  </w:pPr>
                  <w:r w:rsidRPr="00760B0B">
                    <w:rPr>
                      <w:rFonts w:eastAsia="Times New Roman"/>
                      <w:i/>
                      <w:sz w:val="20"/>
                      <w:szCs w:val="20"/>
                    </w:rPr>
                    <w:t>y</w:t>
                  </w:r>
                </w:p>
              </w:tc>
              <w:tc>
                <w:tcPr>
                  <w:tcW w:w="631" w:type="pct"/>
                </w:tcPr>
                <w:p w14:paraId="5E005D3C" w14:textId="77777777" w:rsidR="00760B0B" w:rsidRPr="00760B0B" w:rsidRDefault="00760B0B" w:rsidP="00760B0B">
                  <w:pPr>
                    <w:spacing w:after="60"/>
                    <w:rPr>
                      <w:rFonts w:eastAsia="Times New Roman"/>
                      <w:sz w:val="20"/>
                      <w:szCs w:val="20"/>
                    </w:rPr>
                  </w:pPr>
                  <w:r w:rsidRPr="00760B0B">
                    <w:rPr>
                      <w:rFonts w:eastAsia="Times New Roman"/>
                      <w:sz w:val="20"/>
                      <w:szCs w:val="20"/>
                    </w:rPr>
                    <w:t>none</w:t>
                  </w:r>
                </w:p>
              </w:tc>
              <w:tc>
                <w:tcPr>
                  <w:tcW w:w="3074" w:type="pct"/>
                </w:tcPr>
                <w:p w14:paraId="4F05BD1C" w14:textId="77777777" w:rsidR="00760B0B" w:rsidRPr="00760B0B" w:rsidRDefault="00760B0B" w:rsidP="00760B0B">
                  <w:pPr>
                    <w:spacing w:after="60"/>
                    <w:rPr>
                      <w:rFonts w:eastAsia="Times New Roman"/>
                      <w:sz w:val="20"/>
                      <w:szCs w:val="20"/>
                    </w:rPr>
                  </w:pPr>
                  <w:r w:rsidRPr="00760B0B">
                    <w:rPr>
                      <w:rFonts w:eastAsia="Times New Roman"/>
                      <w:sz w:val="20"/>
                      <w:szCs w:val="20"/>
                    </w:rPr>
                    <w:t>A SCED interval in the 15-minute Settlement Interval.</w:t>
                  </w:r>
                </w:p>
              </w:tc>
            </w:tr>
          </w:tbl>
          <w:p w14:paraId="41FA324E" w14:textId="77777777" w:rsidR="00760B0B" w:rsidRPr="00760B0B" w:rsidRDefault="00760B0B" w:rsidP="00760B0B">
            <w:pPr>
              <w:spacing w:before="240" w:after="240"/>
              <w:ind w:left="720" w:hanging="720"/>
              <w:rPr>
                <w:rFonts w:eastAsia="Times New Roman"/>
                <w:szCs w:val="20"/>
              </w:rPr>
            </w:pPr>
            <w:r w:rsidRPr="00760B0B">
              <w:rPr>
                <w:rFonts w:eastAsia="Times New Roman"/>
                <w:bCs/>
                <w:snapToGrid w:val="0"/>
                <w:szCs w:val="20"/>
              </w:rPr>
              <w:t>(4)</w:t>
            </w:r>
            <w:r w:rsidRPr="00760B0B">
              <w:rPr>
                <w:rFonts w:eastAsia="Times New Roman"/>
                <w:szCs w:val="20"/>
              </w:rPr>
              <w:t xml:space="preserve"> </w:t>
            </w:r>
            <w:r w:rsidRPr="00760B0B">
              <w:rPr>
                <w:rFonts w:eastAsia="Times New Roman"/>
                <w:szCs w:val="20"/>
              </w:rPr>
              <w:tab/>
              <w:t xml:space="preserve">The Real-Time MCPC for ECRS is the time-weighted average of the sum of the Real-Time MCPC for ECRS and Real-Time Reliability Deployment Price Adder for Ancillary Service for ECRS of each SCED interval in the 15-minute Settlement </w:t>
            </w:r>
            <w:r w:rsidRPr="00760B0B">
              <w:rPr>
                <w:rFonts w:eastAsia="Times New Roman"/>
                <w:szCs w:val="20"/>
              </w:rPr>
              <w:lastRenderedPageBreak/>
              <w:t>Interval.  The Real-Time MCPC for ECRS for a 15-minute Settlement Interval is calculated as follows:</w:t>
            </w:r>
          </w:p>
          <w:p w14:paraId="3668C3D6" w14:textId="77777777" w:rsidR="00760B0B" w:rsidRPr="00760B0B" w:rsidRDefault="05990BBA" w:rsidP="29BB0870">
            <w:pPr>
              <w:tabs>
                <w:tab w:val="left" w:pos="2250"/>
                <w:tab w:val="left" w:pos="3150"/>
                <w:tab w:val="left" w:pos="3960"/>
              </w:tabs>
              <w:spacing w:after="240"/>
              <w:ind w:left="3960" w:hanging="3240"/>
              <w:rPr>
                <w:rFonts w:eastAsia="Times New Roman"/>
                <w:b/>
                <w:bCs/>
                <w:i/>
                <w:iCs/>
                <w:vertAlign w:val="subscript"/>
              </w:rPr>
            </w:pPr>
            <w:r w:rsidRPr="00760B0B">
              <w:rPr>
                <w:rFonts w:eastAsia="Times New Roman"/>
                <w:b/>
                <w:bCs/>
              </w:rPr>
              <w:t xml:space="preserve">RTMCPCECR  =   </w:t>
            </w:r>
            <w:r w:rsidR="00760B0B" w:rsidRPr="00760B0B">
              <w:rPr>
                <w:rFonts w:eastAsia="Times New Roman"/>
                <w:b/>
                <w:bCs/>
                <w:position w:val="-22"/>
              </w:rPr>
              <w:object w:dxaOrig="225" w:dyaOrig="465" w14:anchorId="5BA183FF">
                <v:shape id="_x0000_i1095" type="#_x0000_t75" style="width:21.6pt;height:15pt" o:ole="">
                  <v:imagedata r:id="rId103" o:title=""/>
                </v:shape>
                <o:OLEObject Type="Embed" ProgID="Equation.3" ShapeID="_x0000_i1095" DrawAspect="Content" ObjectID="_1825175663" r:id="rId110"/>
              </w:object>
            </w:r>
            <w:r w:rsidRPr="00760B0B">
              <w:rPr>
                <w:rFonts w:eastAsia="Times New Roman"/>
                <w:b/>
                <w:bCs/>
              </w:rPr>
              <w:t xml:space="preserve"> (RNWF </w:t>
            </w:r>
            <w:r w:rsidRPr="29BB0870">
              <w:rPr>
                <w:rFonts w:eastAsia="Times New Roman"/>
                <w:b/>
                <w:bCs/>
                <w:i/>
                <w:iCs/>
                <w:vertAlign w:val="subscript"/>
              </w:rPr>
              <w:t>y</w:t>
            </w:r>
            <w:r w:rsidRPr="00760B0B">
              <w:rPr>
                <w:rFonts w:eastAsia="Times New Roman"/>
                <w:b/>
                <w:bCs/>
              </w:rPr>
              <w:t xml:space="preserve"> * (RTMCPCECRS </w:t>
            </w:r>
            <w:r w:rsidRPr="29BB0870">
              <w:rPr>
                <w:rFonts w:eastAsia="Times New Roman"/>
                <w:b/>
                <w:bCs/>
                <w:i/>
                <w:iCs/>
                <w:vertAlign w:val="subscript"/>
              </w:rPr>
              <w:t>y</w:t>
            </w:r>
            <w:r w:rsidRPr="00760B0B">
              <w:rPr>
                <w:rFonts w:eastAsia="Times New Roman"/>
                <w:b/>
                <w:bCs/>
              </w:rPr>
              <w:t xml:space="preserve">+ RTRDPAECRS </w:t>
            </w:r>
            <w:r w:rsidRPr="29BB0870">
              <w:rPr>
                <w:rFonts w:eastAsia="Times New Roman"/>
                <w:b/>
                <w:bCs/>
                <w:i/>
                <w:iCs/>
                <w:vertAlign w:val="subscript"/>
              </w:rPr>
              <w:t>y</w:t>
            </w:r>
            <w:r w:rsidRPr="00760B0B">
              <w:rPr>
                <w:rFonts w:eastAsia="Times New Roman"/>
                <w:b/>
                <w:bCs/>
              </w:rPr>
              <w:t>))</w:t>
            </w:r>
          </w:p>
          <w:p w14:paraId="6C2DB8FD" w14:textId="77777777" w:rsidR="00760B0B" w:rsidRPr="00760B0B" w:rsidRDefault="00760B0B" w:rsidP="00760B0B">
            <w:pPr>
              <w:spacing w:after="240"/>
              <w:rPr>
                <w:rFonts w:eastAsia="Times New Roman"/>
                <w:szCs w:val="20"/>
              </w:rPr>
            </w:pPr>
            <w:r w:rsidRPr="00760B0B">
              <w:rPr>
                <w:rFonts w:eastAsia="Times New Roman"/>
                <w:szCs w:val="20"/>
              </w:rPr>
              <w:t>Where:</w:t>
            </w:r>
          </w:p>
          <w:p w14:paraId="311EB05B" w14:textId="77777777" w:rsidR="00760B0B" w:rsidRPr="00760B0B" w:rsidRDefault="05990BBA" w:rsidP="29BB0870">
            <w:pPr>
              <w:spacing w:after="240"/>
              <w:ind w:firstLine="720"/>
              <w:rPr>
                <w:rFonts w:eastAsia="Times New Roman"/>
                <w:i/>
                <w:iCs/>
                <w:vertAlign w:val="subscript"/>
              </w:rPr>
            </w:pPr>
            <w:r w:rsidRPr="79C6FA9D">
              <w:rPr>
                <w:rFonts w:eastAsia="Times New Roman"/>
              </w:rPr>
              <w:t xml:space="preserve">RNWF </w:t>
            </w:r>
            <w:r w:rsidRPr="29BB0870">
              <w:rPr>
                <w:rFonts w:eastAsia="Times New Roman"/>
                <w:i/>
                <w:iCs/>
                <w:vertAlign w:val="subscript"/>
              </w:rPr>
              <w:t xml:space="preserve">y   </w:t>
            </w:r>
            <w:r w:rsidRPr="79C6FA9D">
              <w:rPr>
                <w:rFonts w:eastAsia="Times New Roman"/>
              </w:rPr>
              <w:t xml:space="preserve">=  TLMP </w:t>
            </w:r>
            <w:r w:rsidRPr="29BB0870">
              <w:rPr>
                <w:rFonts w:eastAsia="Times New Roman"/>
                <w:i/>
                <w:iCs/>
                <w:vertAlign w:val="subscript"/>
              </w:rPr>
              <w:t>y</w:t>
            </w:r>
            <w:r w:rsidRPr="79C6FA9D">
              <w:rPr>
                <w:rFonts w:eastAsia="Times New Roman"/>
              </w:rPr>
              <w:t xml:space="preserve"> </w:t>
            </w:r>
            <w:r w:rsidRPr="00760B0B">
              <w:rPr>
                <w:rFonts w:eastAsia="Times New Roman"/>
                <w:color w:val="000000"/>
                <w:sz w:val="32"/>
                <w:szCs w:val="32"/>
              </w:rPr>
              <w:t>/</w:t>
            </w:r>
            <w:r w:rsidRPr="79C6FA9D">
              <w:rPr>
                <w:rFonts w:eastAsia="Times New Roman"/>
                <w:color w:val="000000"/>
              </w:rPr>
              <w:t xml:space="preserve"> </w:t>
            </w:r>
            <w:r w:rsidR="00760B0B" w:rsidRPr="00760B0B">
              <w:rPr>
                <w:rFonts w:eastAsia="Times New Roman"/>
                <w:position w:val="-22"/>
                <w:szCs w:val="20"/>
              </w:rPr>
              <w:object w:dxaOrig="225" w:dyaOrig="465" w14:anchorId="5E51AF14">
                <v:shape id="_x0000_i1096" type="#_x0000_t75" style="width:21.6pt;height:15pt" o:ole="">
                  <v:imagedata r:id="rId103" o:title=""/>
                </v:shape>
                <o:OLEObject Type="Embed" ProgID="Equation.3" ShapeID="_x0000_i1096" DrawAspect="Content" ObjectID="_1825175664" r:id="rId111"/>
              </w:object>
            </w:r>
            <w:r w:rsidRPr="79C6FA9D">
              <w:rPr>
                <w:rFonts w:eastAsia="Times New Roman"/>
              </w:rPr>
              <w:t xml:space="preserve">TLMP </w:t>
            </w:r>
            <w:r w:rsidRPr="29BB0870">
              <w:rPr>
                <w:rFonts w:eastAsia="Times New Roman"/>
                <w:i/>
                <w:iCs/>
                <w:vertAlign w:val="subscript"/>
              </w:rPr>
              <w:t>y</w:t>
            </w:r>
          </w:p>
          <w:p w14:paraId="01606303" w14:textId="77777777" w:rsidR="00760B0B" w:rsidRPr="00760B0B" w:rsidRDefault="00760B0B" w:rsidP="00760B0B">
            <w:pPr>
              <w:ind w:left="720" w:hanging="720"/>
              <w:rPr>
                <w:rFonts w:eastAsia="Times New Roman"/>
                <w:iCs/>
              </w:rPr>
            </w:pPr>
            <w:r w:rsidRPr="00760B0B">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59"/>
              <w:gridCol w:w="1150"/>
              <w:gridCol w:w="5601"/>
            </w:tblGrid>
            <w:tr w:rsidR="00760B0B" w:rsidRPr="00760B0B" w14:paraId="4266800D" w14:textId="77777777" w:rsidTr="00550BA7">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69C3164C" w14:textId="77777777" w:rsidR="00760B0B" w:rsidRPr="00760B0B" w:rsidRDefault="00760B0B" w:rsidP="00760B0B">
                  <w:pPr>
                    <w:spacing w:after="120"/>
                    <w:rPr>
                      <w:rFonts w:eastAsia="Times New Roman"/>
                      <w:b/>
                      <w:iCs/>
                      <w:sz w:val="20"/>
                      <w:szCs w:val="20"/>
                    </w:rPr>
                  </w:pPr>
                  <w:r w:rsidRPr="00760B0B">
                    <w:rPr>
                      <w:rFonts w:eastAsia="Times New Roman"/>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7C3B41E4" w14:textId="77777777" w:rsidR="00760B0B" w:rsidRPr="00760B0B" w:rsidRDefault="00760B0B" w:rsidP="00760B0B">
                  <w:pPr>
                    <w:spacing w:after="120"/>
                    <w:rPr>
                      <w:rFonts w:eastAsia="Times New Roman"/>
                      <w:b/>
                      <w:iCs/>
                      <w:sz w:val="20"/>
                      <w:szCs w:val="20"/>
                    </w:rPr>
                  </w:pPr>
                  <w:r w:rsidRPr="00760B0B">
                    <w:rPr>
                      <w:rFonts w:eastAsia="Times New Roman"/>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085BBCCB" w14:textId="77777777" w:rsidR="00760B0B" w:rsidRPr="00760B0B" w:rsidRDefault="00760B0B" w:rsidP="00760B0B">
                  <w:pPr>
                    <w:spacing w:after="120"/>
                    <w:rPr>
                      <w:rFonts w:eastAsia="Times New Roman"/>
                      <w:b/>
                      <w:iCs/>
                      <w:sz w:val="20"/>
                      <w:szCs w:val="20"/>
                    </w:rPr>
                  </w:pPr>
                  <w:r w:rsidRPr="00760B0B">
                    <w:rPr>
                      <w:rFonts w:eastAsia="Times New Roman"/>
                      <w:b/>
                      <w:iCs/>
                      <w:sz w:val="20"/>
                      <w:szCs w:val="20"/>
                    </w:rPr>
                    <w:t>Description</w:t>
                  </w:r>
                </w:p>
              </w:tc>
            </w:tr>
            <w:tr w:rsidR="00760B0B" w:rsidRPr="00760B0B" w14:paraId="196287C3" w14:textId="77777777" w:rsidTr="00550BA7">
              <w:trPr>
                <w:cantSplit/>
              </w:trPr>
              <w:tc>
                <w:tcPr>
                  <w:tcW w:w="1295" w:type="pct"/>
                  <w:tcBorders>
                    <w:top w:val="single" w:sz="4" w:space="0" w:color="auto"/>
                    <w:left w:val="single" w:sz="4" w:space="0" w:color="auto"/>
                    <w:bottom w:val="single" w:sz="4" w:space="0" w:color="auto"/>
                    <w:right w:val="single" w:sz="4" w:space="0" w:color="auto"/>
                  </w:tcBorders>
                  <w:hideMark/>
                </w:tcPr>
                <w:p w14:paraId="714B576C" w14:textId="77777777" w:rsidR="00760B0B" w:rsidRPr="00760B0B" w:rsidRDefault="00760B0B" w:rsidP="00760B0B">
                  <w:pPr>
                    <w:spacing w:after="60"/>
                    <w:rPr>
                      <w:rFonts w:eastAsia="Times New Roman"/>
                      <w:sz w:val="20"/>
                      <w:szCs w:val="20"/>
                    </w:rPr>
                  </w:pPr>
                  <w:r w:rsidRPr="00760B0B">
                    <w:rPr>
                      <w:rFonts w:eastAsia="Times New Roman"/>
                      <w:sz w:val="20"/>
                      <w:szCs w:val="20"/>
                    </w:rPr>
                    <w:t xml:space="preserve">RTMCPCECR </w:t>
                  </w:r>
                </w:p>
              </w:tc>
              <w:tc>
                <w:tcPr>
                  <w:tcW w:w="631" w:type="pct"/>
                  <w:tcBorders>
                    <w:top w:val="single" w:sz="4" w:space="0" w:color="auto"/>
                    <w:left w:val="single" w:sz="4" w:space="0" w:color="auto"/>
                    <w:bottom w:val="single" w:sz="4" w:space="0" w:color="auto"/>
                    <w:right w:val="single" w:sz="4" w:space="0" w:color="auto"/>
                  </w:tcBorders>
                  <w:hideMark/>
                </w:tcPr>
                <w:p w14:paraId="7265CF3B" w14:textId="77777777" w:rsidR="00760B0B" w:rsidRPr="00760B0B" w:rsidRDefault="00760B0B" w:rsidP="00760B0B">
                  <w:pPr>
                    <w:spacing w:after="60"/>
                    <w:rPr>
                      <w:rFonts w:eastAsia="Times New Roman"/>
                      <w:sz w:val="20"/>
                      <w:szCs w:val="20"/>
                    </w:rPr>
                  </w:pPr>
                  <w:r w:rsidRPr="00760B0B">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46CBF428" w14:textId="77777777" w:rsidR="00760B0B" w:rsidRPr="00760B0B" w:rsidRDefault="00760B0B" w:rsidP="00760B0B">
                  <w:pPr>
                    <w:spacing w:after="60"/>
                    <w:rPr>
                      <w:rFonts w:eastAsia="Times New Roman"/>
                      <w:i/>
                      <w:sz w:val="20"/>
                      <w:szCs w:val="20"/>
                    </w:rPr>
                  </w:pPr>
                  <w:r w:rsidRPr="00760B0B">
                    <w:rPr>
                      <w:rFonts w:eastAsia="Times New Roman"/>
                      <w:i/>
                      <w:sz w:val="20"/>
                      <w:szCs w:val="18"/>
                    </w:rPr>
                    <w:t xml:space="preserve">Real-Time Market Clearing Price for Capacity for </w:t>
                  </w:r>
                  <w:r w:rsidRPr="00760B0B">
                    <w:rPr>
                      <w:rFonts w:eastAsia="Times New Roman"/>
                      <w:i/>
                      <w:sz w:val="20"/>
                      <w:szCs w:val="20"/>
                    </w:rPr>
                    <w:t>ERCOT Contingency Reserve</w:t>
                  </w:r>
                  <w:r w:rsidRPr="00760B0B">
                    <w:rPr>
                      <w:rFonts w:eastAsia="Times New Roman"/>
                      <w:sz w:val="20"/>
                      <w:szCs w:val="20"/>
                    </w:rPr>
                    <w:t xml:space="preserve"> </w:t>
                  </w:r>
                  <w:r w:rsidRPr="00760B0B">
                    <w:rPr>
                      <w:rFonts w:eastAsia="Times New Roman"/>
                      <w:i/>
                      <w:sz w:val="20"/>
                      <w:szCs w:val="18"/>
                    </w:rPr>
                    <w:t>-</w:t>
                  </w:r>
                  <w:r w:rsidRPr="00760B0B">
                    <w:rPr>
                      <w:rFonts w:eastAsia="Times New Roman"/>
                      <w:sz w:val="20"/>
                      <w:szCs w:val="20"/>
                    </w:rPr>
                    <w:t xml:space="preserve"> The Real-Time MCPC for ECRS for the 15-minute Settlement Interval.</w:t>
                  </w:r>
                </w:p>
              </w:tc>
            </w:tr>
            <w:tr w:rsidR="00760B0B" w:rsidRPr="00760B0B" w14:paraId="0CA8D138" w14:textId="77777777" w:rsidTr="00550BA7">
              <w:trPr>
                <w:cantSplit/>
              </w:trPr>
              <w:tc>
                <w:tcPr>
                  <w:tcW w:w="1295" w:type="pct"/>
                  <w:tcBorders>
                    <w:top w:val="single" w:sz="4" w:space="0" w:color="auto"/>
                    <w:left w:val="single" w:sz="4" w:space="0" w:color="auto"/>
                    <w:bottom w:val="single" w:sz="4" w:space="0" w:color="auto"/>
                    <w:right w:val="single" w:sz="4" w:space="0" w:color="auto"/>
                  </w:tcBorders>
                  <w:hideMark/>
                </w:tcPr>
                <w:p w14:paraId="73FF0686" w14:textId="77777777" w:rsidR="00760B0B" w:rsidRPr="00760B0B" w:rsidRDefault="00760B0B" w:rsidP="00760B0B">
                  <w:pPr>
                    <w:spacing w:after="60"/>
                    <w:rPr>
                      <w:rFonts w:eastAsia="Times New Roman"/>
                      <w:sz w:val="20"/>
                      <w:szCs w:val="20"/>
                    </w:rPr>
                  </w:pPr>
                  <w:r w:rsidRPr="00760B0B">
                    <w:rPr>
                      <w:rFonts w:eastAsia="Times New Roman"/>
                      <w:sz w:val="20"/>
                      <w:szCs w:val="20"/>
                    </w:rPr>
                    <w:t>RTMCPCECRS</w:t>
                  </w:r>
                  <w:r w:rsidRPr="00760B0B">
                    <w:rPr>
                      <w:rFonts w:eastAsia="Times New Roman"/>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19AA35D9" w14:textId="77777777" w:rsidR="00760B0B" w:rsidRPr="00760B0B" w:rsidRDefault="00760B0B" w:rsidP="00760B0B">
                  <w:pPr>
                    <w:spacing w:after="60"/>
                    <w:rPr>
                      <w:rFonts w:eastAsia="Times New Roman"/>
                      <w:sz w:val="20"/>
                      <w:szCs w:val="20"/>
                    </w:rPr>
                  </w:pPr>
                  <w:r w:rsidRPr="00760B0B">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31E0805A" w14:textId="77777777" w:rsidR="00760B0B" w:rsidRPr="00760B0B" w:rsidRDefault="00760B0B" w:rsidP="00760B0B">
                  <w:pPr>
                    <w:spacing w:after="60"/>
                    <w:rPr>
                      <w:rFonts w:eastAsia="Times New Roman"/>
                      <w:i/>
                      <w:sz w:val="20"/>
                      <w:szCs w:val="18"/>
                    </w:rPr>
                  </w:pPr>
                  <w:r w:rsidRPr="00760B0B">
                    <w:rPr>
                      <w:rFonts w:eastAsia="Times New Roman"/>
                      <w:i/>
                      <w:sz w:val="20"/>
                      <w:szCs w:val="18"/>
                    </w:rPr>
                    <w:t xml:space="preserve">Real-Time Market Clearing Price for Capacity for </w:t>
                  </w:r>
                  <w:r w:rsidRPr="00760B0B">
                    <w:rPr>
                      <w:rFonts w:eastAsia="Times New Roman"/>
                      <w:i/>
                      <w:sz w:val="20"/>
                      <w:szCs w:val="20"/>
                    </w:rPr>
                    <w:t>ERCOT Contingency Reserve</w:t>
                  </w:r>
                  <w:r w:rsidRPr="00760B0B">
                    <w:rPr>
                      <w:rFonts w:eastAsia="Times New Roman"/>
                      <w:sz w:val="20"/>
                      <w:szCs w:val="20"/>
                    </w:rPr>
                    <w:t xml:space="preserve"> </w:t>
                  </w:r>
                  <w:r w:rsidRPr="00760B0B">
                    <w:rPr>
                      <w:rFonts w:eastAsia="Times New Roman"/>
                      <w:i/>
                      <w:sz w:val="20"/>
                      <w:szCs w:val="20"/>
                    </w:rPr>
                    <w:t xml:space="preserve">per SCED interval </w:t>
                  </w:r>
                  <w:r w:rsidRPr="00760B0B">
                    <w:rPr>
                      <w:rFonts w:eastAsia="Times New Roman"/>
                      <w:i/>
                      <w:sz w:val="20"/>
                      <w:szCs w:val="18"/>
                    </w:rPr>
                    <w:t>-</w:t>
                  </w:r>
                  <w:r w:rsidRPr="00760B0B">
                    <w:rPr>
                      <w:rFonts w:eastAsia="Times New Roman"/>
                      <w:sz w:val="20"/>
                      <w:szCs w:val="20"/>
                    </w:rPr>
                    <w:t xml:space="preserve"> The Real-Time MCPC for ECRS for the SCED interval </w:t>
                  </w:r>
                  <w:r w:rsidRPr="00760B0B">
                    <w:rPr>
                      <w:rFonts w:eastAsia="Times New Roman"/>
                      <w:i/>
                      <w:sz w:val="20"/>
                      <w:szCs w:val="20"/>
                    </w:rPr>
                    <w:t>y.</w:t>
                  </w:r>
                </w:p>
              </w:tc>
            </w:tr>
            <w:tr w:rsidR="00760B0B" w:rsidRPr="00760B0B" w14:paraId="7B80D858" w14:textId="77777777" w:rsidTr="00550BA7">
              <w:trPr>
                <w:cantSplit/>
              </w:trPr>
              <w:tc>
                <w:tcPr>
                  <w:tcW w:w="1295" w:type="pct"/>
                </w:tcPr>
                <w:p w14:paraId="436F00A0" w14:textId="77777777" w:rsidR="00760B0B" w:rsidRPr="00760B0B" w:rsidRDefault="00760B0B" w:rsidP="00760B0B">
                  <w:pPr>
                    <w:spacing w:after="60"/>
                    <w:rPr>
                      <w:rFonts w:eastAsia="Times New Roman"/>
                      <w:i/>
                      <w:sz w:val="20"/>
                      <w:szCs w:val="20"/>
                    </w:rPr>
                  </w:pPr>
                  <w:r w:rsidRPr="00760B0B">
                    <w:rPr>
                      <w:rFonts w:eastAsia="Times New Roman"/>
                      <w:sz w:val="20"/>
                      <w:szCs w:val="20"/>
                    </w:rPr>
                    <w:t xml:space="preserve">RTRDPAECRS </w:t>
                  </w:r>
                  <w:r w:rsidRPr="00760B0B">
                    <w:rPr>
                      <w:rFonts w:eastAsia="Times New Roman"/>
                      <w:i/>
                      <w:sz w:val="20"/>
                      <w:szCs w:val="20"/>
                    </w:rPr>
                    <w:t>y</w:t>
                  </w:r>
                </w:p>
              </w:tc>
              <w:tc>
                <w:tcPr>
                  <w:tcW w:w="631" w:type="pct"/>
                </w:tcPr>
                <w:p w14:paraId="1477C535" w14:textId="77777777" w:rsidR="00760B0B" w:rsidRPr="00760B0B" w:rsidRDefault="00760B0B" w:rsidP="00760B0B">
                  <w:pPr>
                    <w:spacing w:after="60"/>
                    <w:rPr>
                      <w:rFonts w:eastAsia="Times New Roman"/>
                      <w:sz w:val="20"/>
                      <w:szCs w:val="20"/>
                    </w:rPr>
                  </w:pPr>
                  <w:r w:rsidRPr="00760B0B">
                    <w:rPr>
                      <w:rFonts w:eastAsia="Times New Roman"/>
                      <w:sz w:val="20"/>
                      <w:szCs w:val="20"/>
                    </w:rPr>
                    <w:t>$/MW</w:t>
                  </w:r>
                </w:p>
              </w:tc>
              <w:tc>
                <w:tcPr>
                  <w:tcW w:w="3074" w:type="pct"/>
                </w:tcPr>
                <w:p w14:paraId="51D535E1" w14:textId="77777777" w:rsidR="00760B0B" w:rsidRPr="00760B0B" w:rsidRDefault="00760B0B" w:rsidP="00760B0B">
                  <w:pPr>
                    <w:spacing w:after="60"/>
                    <w:rPr>
                      <w:rFonts w:eastAsia="Times New Roman"/>
                      <w:sz w:val="20"/>
                      <w:szCs w:val="20"/>
                    </w:rPr>
                  </w:pPr>
                  <w:r w:rsidRPr="00760B0B">
                    <w:rPr>
                      <w:rFonts w:eastAsia="Times New Roman"/>
                      <w:i/>
                      <w:sz w:val="20"/>
                      <w:szCs w:val="20"/>
                    </w:rPr>
                    <w:t>Real-Time Reliability Deployment Price Adder for Ancillary Service for ECRS per SCED interval</w:t>
                  </w:r>
                  <w:r w:rsidRPr="00760B0B">
                    <w:rPr>
                      <w:rFonts w:eastAsia="Times New Roman"/>
                      <w:sz w:val="20"/>
                      <w:szCs w:val="20"/>
                    </w:rPr>
                    <w:t xml:space="preserve"> - The Real-Time price adder for ECRS that captures the impact of reliability deployments on ECRS</w:t>
                  </w:r>
                  <w:r w:rsidRPr="00760B0B" w:rsidDel="00DA63CB">
                    <w:rPr>
                      <w:rFonts w:eastAsia="Times New Roman"/>
                      <w:sz w:val="20"/>
                      <w:szCs w:val="20"/>
                    </w:rPr>
                    <w:t xml:space="preserve"> </w:t>
                  </w:r>
                  <w:r w:rsidRPr="00760B0B">
                    <w:rPr>
                      <w:rFonts w:eastAsia="Times New Roman"/>
                      <w:sz w:val="20"/>
                      <w:szCs w:val="20"/>
                    </w:rPr>
                    <w:t xml:space="preserve">prices for the SCED interval y. </w:t>
                  </w:r>
                </w:p>
              </w:tc>
            </w:tr>
            <w:tr w:rsidR="00760B0B" w:rsidRPr="00760B0B" w14:paraId="3260F6D5" w14:textId="77777777" w:rsidTr="00550BA7">
              <w:trPr>
                <w:cantSplit/>
              </w:trPr>
              <w:tc>
                <w:tcPr>
                  <w:tcW w:w="1295" w:type="pct"/>
                </w:tcPr>
                <w:p w14:paraId="18F89F7B" w14:textId="77777777" w:rsidR="00760B0B" w:rsidRPr="00760B0B" w:rsidRDefault="00760B0B" w:rsidP="00760B0B">
                  <w:pPr>
                    <w:spacing w:after="60"/>
                    <w:rPr>
                      <w:rFonts w:eastAsia="Times New Roman"/>
                      <w:sz w:val="20"/>
                      <w:szCs w:val="20"/>
                    </w:rPr>
                  </w:pPr>
                  <w:r w:rsidRPr="00760B0B">
                    <w:rPr>
                      <w:rFonts w:eastAsia="Times New Roman"/>
                      <w:iCs/>
                      <w:sz w:val="20"/>
                      <w:szCs w:val="20"/>
                    </w:rPr>
                    <w:t xml:space="preserve">RNWF </w:t>
                  </w:r>
                  <w:r w:rsidRPr="00760B0B">
                    <w:rPr>
                      <w:rFonts w:eastAsia="Times New Roman"/>
                      <w:i/>
                      <w:iCs/>
                      <w:sz w:val="20"/>
                      <w:szCs w:val="20"/>
                      <w:vertAlign w:val="subscript"/>
                    </w:rPr>
                    <w:t>y</w:t>
                  </w:r>
                </w:p>
              </w:tc>
              <w:tc>
                <w:tcPr>
                  <w:tcW w:w="631" w:type="pct"/>
                </w:tcPr>
                <w:p w14:paraId="150B00BC" w14:textId="77777777" w:rsidR="00760B0B" w:rsidRPr="00760B0B" w:rsidRDefault="00760B0B" w:rsidP="00760B0B">
                  <w:pPr>
                    <w:spacing w:after="60"/>
                    <w:rPr>
                      <w:rFonts w:eastAsia="Times New Roman"/>
                      <w:sz w:val="20"/>
                      <w:szCs w:val="20"/>
                    </w:rPr>
                  </w:pPr>
                  <w:r w:rsidRPr="00760B0B">
                    <w:rPr>
                      <w:rFonts w:eastAsia="Times New Roman"/>
                      <w:iCs/>
                      <w:sz w:val="20"/>
                      <w:szCs w:val="20"/>
                    </w:rPr>
                    <w:t>none</w:t>
                  </w:r>
                </w:p>
              </w:tc>
              <w:tc>
                <w:tcPr>
                  <w:tcW w:w="3074" w:type="pct"/>
                </w:tcPr>
                <w:p w14:paraId="6227F7F9" w14:textId="77777777" w:rsidR="00760B0B" w:rsidRPr="00760B0B" w:rsidRDefault="00760B0B" w:rsidP="00760B0B">
                  <w:pPr>
                    <w:spacing w:after="60"/>
                    <w:rPr>
                      <w:rFonts w:eastAsia="Times New Roman"/>
                      <w:i/>
                      <w:sz w:val="20"/>
                      <w:szCs w:val="20"/>
                    </w:rPr>
                  </w:pPr>
                  <w:r w:rsidRPr="00760B0B">
                    <w:rPr>
                      <w:rFonts w:eastAsia="Times New Roman"/>
                      <w:i/>
                      <w:iCs/>
                      <w:sz w:val="20"/>
                      <w:szCs w:val="20"/>
                    </w:rPr>
                    <w:t xml:space="preserve">Resource Node Weighting Factor per </w:t>
                  </w:r>
                  <w:proofErr w:type="spellStart"/>
                  <w:r w:rsidRPr="00760B0B">
                    <w:rPr>
                      <w:rFonts w:eastAsia="Times New Roman"/>
                      <w:i/>
                      <w:iCs/>
                      <w:sz w:val="20"/>
                      <w:szCs w:val="20"/>
                    </w:rPr>
                    <w:t>interval</w:t>
                  </w:r>
                  <w:r w:rsidRPr="00760B0B">
                    <w:rPr>
                      <w:rFonts w:ascii="Symbol" w:eastAsia="Symbol" w:hAnsi="Symbol" w:cs="Symbol"/>
                      <w:sz w:val="20"/>
                      <w:szCs w:val="20"/>
                    </w:rPr>
                    <w:t>¾</w:t>
                  </w:r>
                  <w:r w:rsidRPr="00760B0B">
                    <w:rPr>
                      <w:rFonts w:eastAsia="Times New Roman"/>
                      <w:iCs/>
                      <w:sz w:val="20"/>
                      <w:szCs w:val="20"/>
                    </w:rPr>
                    <w:t>The</w:t>
                  </w:r>
                  <w:proofErr w:type="spellEnd"/>
                  <w:r w:rsidRPr="00760B0B">
                    <w:rPr>
                      <w:rFonts w:eastAsia="Times New Roman"/>
                      <w:iCs/>
                      <w:sz w:val="20"/>
                      <w:szCs w:val="20"/>
                    </w:rPr>
                    <w:t xml:space="preserve"> weight used in the Ancillary Service Price calculation for the portion of the SCED interval </w:t>
                  </w:r>
                  <w:r w:rsidRPr="00760B0B">
                    <w:rPr>
                      <w:rFonts w:eastAsia="Times New Roman"/>
                      <w:i/>
                      <w:iCs/>
                      <w:sz w:val="20"/>
                      <w:szCs w:val="20"/>
                    </w:rPr>
                    <w:t>y</w:t>
                  </w:r>
                  <w:r w:rsidRPr="00760B0B">
                    <w:rPr>
                      <w:rFonts w:eastAsia="Times New Roman"/>
                      <w:iCs/>
                      <w:sz w:val="20"/>
                      <w:szCs w:val="20"/>
                    </w:rPr>
                    <w:t xml:space="preserve"> within the Settlement Interval.</w:t>
                  </w:r>
                </w:p>
              </w:tc>
            </w:tr>
            <w:tr w:rsidR="00760B0B" w:rsidRPr="00760B0B" w14:paraId="3C35F217" w14:textId="77777777" w:rsidTr="00550BA7">
              <w:trPr>
                <w:cantSplit/>
              </w:trPr>
              <w:tc>
                <w:tcPr>
                  <w:tcW w:w="1295" w:type="pct"/>
                </w:tcPr>
                <w:p w14:paraId="4CEA0805" w14:textId="77777777" w:rsidR="00760B0B" w:rsidRPr="00760B0B" w:rsidRDefault="00760B0B" w:rsidP="00760B0B">
                  <w:pPr>
                    <w:spacing w:after="60"/>
                    <w:rPr>
                      <w:rFonts w:eastAsia="Times New Roman"/>
                      <w:sz w:val="20"/>
                      <w:szCs w:val="20"/>
                    </w:rPr>
                  </w:pPr>
                  <w:r w:rsidRPr="00760B0B">
                    <w:rPr>
                      <w:rFonts w:eastAsia="Times New Roman"/>
                      <w:iCs/>
                      <w:sz w:val="20"/>
                      <w:szCs w:val="20"/>
                    </w:rPr>
                    <w:t xml:space="preserve">TLMP </w:t>
                  </w:r>
                  <w:r w:rsidRPr="00760B0B">
                    <w:rPr>
                      <w:rFonts w:eastAsia="Times New Roman"/>
                      <w:i/>
                      <w:iCs/>
                      <w:sz w:val="20"/>
                      <w:szCs w:val="20"/>
                      <w:vertAlign w:val="subscript"/>
                    </w:rPr>
                    <w:t>y</w:t>
                  </w:r>
                </w:p>
              </w:tc>
              <w:tc>
                <w:tcPr>
                  <w:tcW w:w="631" w:type="pct"/>
                </w:tcPr>
                <w:p w14:paraId="49427BF6" w14:textId="77777777" w:rsidR="00760B0B" w:rsidRPr="00760B0B" w:rsidRDefault="00760B0B" w:rsidP="00760B0B">
                  <w:pPr>
                    <w:spacing w:after="60"/>
                    <w:rPr>
                      <w:rFonts w:eastAsia="Times New Roman"/>
                      <w:sz w:val="20"/>
                      <w:szCs w:val="20"/>
                    </w:rPr>
                  </w:pPr>
                  <w:r w:rsidRPr="00760B0B">
                    <w:rPr>
                      <w:rFonts w:eastAsia="Times New Roman"/>
                      <w:iCs/>
                      <w:sz w:val="20"/>
                      <w:szCs w:val="20"/>
                    </w:rPr>
                    <w:t>second</w:t>
                  </w:r>
                </w:p>
              </w:tc>
              <w:tc>
                <w:tcPr>
                  <w:tcW w:w="3074" w:type="pct"/>
                </w:tcPr>
                <w:p w14:paraId="169A6589" w14:textId="77777777" w:rsidR="00760B0B" w:rsidRPr="00760B0B" w:rsidRDefault="00760B0B" w:rsidP="00760B0B">
                  <w:pPr>
                    <w:spacing w:after="60"/>
                    <w:rPr>
                      <w:rFonts w:eastAsia="Times New Roman"/>
                      <w:i/>
                      <w:sz w:val="20"/>
                      <w:szCs w:val="20"/>
                    </w:rPr>
                  </w:pPr>
                  <w:r w:rsidRPr="00760B0B">
                    <w:rPr>
                      <w:rFonts w:eastAsia="Times New Roman"/>
                      <w:i/>
                      <w:sz w:val="20"/>
                      <w:szCs w:val="20"/>
                    </w:rPr>
                    <w:t xml:space="preserve">Duration of SCED interval per </w:t>
                  </w:r>
                  <w:proofErr w:type="spellStart"/>
                  <w:r w:rsidRPr="00760B0B">
                    <w:rPr>
                      <w:rFonts w:eastAsia="Times New Roman"/>
                      <w:i/>
                      <w:sz w:val="20"/>
                      <w:szCs w:val="20"/>
                    </w:rPr>
                    <w:t>interval</w:t>
                  </w:r>
                  <w:r w:rsidRPr="00760B0B">
                    <w:rPr>
                      <w:rFonts w:ascii="Symbol" w:eastAsia="Symbol" w:hAnsi="Symbol" w:cs="Symbol"/>
                      <w:sz w:val="20"/>
                      <w:szCs w:val="20"/>
                    </w:rPr>
                    <w:t>¾</w:t>
                  </w:r>
                  <w:r w:rsidRPr="00760B0B">
                    <w:rPr>
                      <w:rFonts w:eastAsia="Times New Roman"/>
                      <w:iCs/>
                      <w:sz w:val="20"/>
                      <w:szCs w:val="20"/>
                    </w:rPr>
                    <w:t>The</w:t>
                  </w:r>
                  <w:proofErr w:type="spellEnd"/>
                  <w:r w:rsidRPr="00760B0B">
                    <w:rPr>
                      <w:rFonts w:eastAsia="Times New Roman"/>
                      <w:iCs/>
                      <w:sz w:val="20"/>
                      <w:szCs w:val="20"/>
                    </w:rPr>
                    <w:t xml:space="preserve"> duration of the portion of the SCED interval </w:t>
                  </w:r>
                  <w:r w:rsidRPr="00760B0B">
                    <w:rPr>
                      <w:rFonts w:eastAsia="Times New Roman"/>
                      <w:i/>
                      <w:sz w:val="20"/>
                      <w:szCs w:val="20"/>
                    </w:rPr>
                    <w:t>y</w:t>
                  </w:r>
                  <w:r w:rsidRPr="00760B0B">
                    <w:rPr>
                      <w:rFonts w:eastAsia="Times New Roman"/>
                      <w:sz w:val="20"/>
                      <w:szCs w:val="20"/>
                    </w:rPr>
                    <w:t xml:space="preserve"> within the Settlement Interval</w:t>
                  </w:r>
                  <w:r w:rsidRPr="00760B0B">
                    <w:rPr>
                      <w:rFonts w:eastAsia="Times New Roman"/>
                      <w:iCs/>
                      <w:sz w:val="20"/>
                      <w:szCs w:val="20"/>
                    </w:rPr>
                    <w:t>.</w:t>
                  </w:r>
                </w:p>
              </w:tc>
            </w:tr>
            <w:tr w:rsidR="00760B0B" w:rsidRPr="00760B0B" w14:paraId="0ECC05CA" w14:textId="77777777" w:rsidTr="00550BA7">
              <w:trPr>
                <w:cantSplit/>
              </w:trPr>
              <w:tc>
                <w:tcPr>
                  <w:tcW w:w="1295" w:type="pct"/>
                </w:tcPr>
                <w:p w14:paraId="7C953478" w14:textId="77777777" w:rsidR="00760B0B" w:rsidRPr="00760B0B" w:rsidRDefault="00760B0B" w:rsidP="00760B0B">
                  <w:pPr>
                    <w:spacing w:after="60"/>
                    <w:rPr>
                      <w:rFonts w:eastAsia="Times New Roman"/>
                      <w:i/>
                      <w:sz w:val="20"/>
                      <w:szCs w:val="20"/>
                    </w:rPr>
                  </w:pPr>
                  <w:r w:rsidRPr="00760B0B">
                    <w:rPr>
                      <w:rFonts w:eastAsia="Times New Roman"/>
                      <w:i/>
                      <w:sz w:val="20"/>
                      <w:szCs w:val="20"/>
                    </w:rPr>
                    <w:t>y</w:t>
                  </w:r>
                </w:p>
              </w:tc>
              <w:tc>
                <w:tcPr>
                  <w:tcW w:w="631" w:type="pct"/>
                </w:tcPr>
                <w:p w14:paraId="030AD0D0" w14:textId="77777777" w:rsidR="00760B0B" w:rsidRPr="00760B0B" w:rsidRDefault="00760B0B" w:rsidP="00760B0B">
                  <w:pPr>
                    <w:spacing w:after="60"/>
                    <w:rPr>
                      <w:rFonts w:eastAsia="Times New Roman"/>
                      <w:sz w:val="20"/>
                      <w:szCs w:val="20"/>
                    </w:rPr>
                  </w:pPr>
                  <w:r w:rsidRPr="00760B0B">
                    <w:rPr>
                      <w:rFonts w:eastAsia="Times New Roman"/>
                      <w:sz w:val="20"/>
                      <w:szCs w:val="20"/>
                    </w:rPr>
                    <w:t>none</w:t>
                  </w:r>
                </w:p>
              </w:tc>
              <w:tc>
                <w:tcPr>
                  <w:tcW w:w="3074" w:type="pct"/>
                </w:tcPr>
                <w:p w14:paraId="50F980B8" w14:textId="77777777" w:rsidR="00760B0B" w:rsidRPr="00760B0B" w:rsidRDefault="00760B0B" w:rsidP="00760B0B">
                  <w:pPr>
                    <w:spacing w:after="60"/>
                    <w:rPr>
                      <w:rFonts w:eastAsia="Times New Roman"/>
                      <w:sz w:val="20"/>
                      <w:szCs w:val="20"/>
                    </w:rPr>
                  </w:pPr>
                  <w:r w:rsidRPr="00760B0B">
                    <w:rPr>
                      <w:rFonts w:eastAsia="Times New Roman"/>
                      <w:sz w:val="20"/>
                      <w:szCs w:val="20"/>
                    </w:rPr>
                    <w:t>A SCED interval in the 15-minute Settlement Interval.</w:t>
                  </w:r>
                </w:p>
              </w:tc>
            </w:tr>
          </w:tbl>
          <w:p w14:paraId="4406D2ED" w14:textId="77777777" w:rsidR="00760B0B" w:rsidRPr="00760B0B" w:rsidRDefault="00760B0B" w:rsidP="00760B0B">
            <w:pPr>
              <w:spacing w:before="240" w:after="240"/>
              <w:ind w:left="720" w:hanging="720"/>
              <w:rPr>
                <w:rFonts w:eastAsia="Times New Roman"/>
                <w:szCs w:val="20"/>
              </w:rPr>
            </w:pPr>
            <w:r w:rsidRPr="00760B0B">
              <w:rPr>
                <w:rFonts w:eastAsia="Times New Roman"/>
                <w:bCs/>
                <w:snapToGrid w:val="0"/>
                <w:szCs w:val="20"/>
              </w:rPr>
              <w:t>(5)</w:t>
            </w:r>
            <w:r w:rsidRPr="00760B0B">
              <w:rPr>
                <w:rFonts w:eastAsia="Times New Roman"/>
                <w:szCs w:val="20"/>
              </w:rPr>
              <w:t xml:space="preserve"> </w:t>
            </w:r>
            <w:r w:rsidRPr="00760B0B">
              <w:rPr>
                <w:rFonts w:eastAsia="Times New Roman"/>
                <w:szCs w:val="20"/>
              </w:rPr>
              <w:tab/>
              <w:t>The Real-Time MCPC for Non-Spin is the time-weighted average of the sum of the Real-Time MCPC for Non-Spin and Real-Time Reliability Deployment Price Adders for Ancillary Service for Non-Spin of each SCED interval in the 15-minute Settlement Interval.  The Real-Time MCPC for Non-Spin for a 15-minute Settlement Interval is calculated as follows:</w:t>
            </w:r>
          </w:p>
          <w:p w14:paraId="54D69EF2" w14:textId="77777777" w:rsidR="00760B0B" w:rsidRPr="00760B0B" w:rsidRDefault="05990BBA" w:rsidP="29BB0870">
            <w:pPr>
              <w:tabs>
                <w:tab w:val="left" w:pos="2250"/>
                <w:tab w:val="left" w:pos="3150"/>
                <w:tab w:val="left" w:pos="3960"/>
              </w:tabs>
              <w:spacing w:after="240"/>
              <w:ind w:left="3960" w:hanging="3240"/>
              <w:rPr>
                <w:rFonts w:eastAsia="Times New Roman"/>
                <w:b/>
                <w:bCs/>
                <w:i/>
                <w:iCs/>
                <w:vertAlign w:val="subscript"/>
              </w:rPr>
            </w:pPr>
            <w:r w:rsidRPr="00760B0B">
              <w:rPr>
                <w:rFonts w:eastAsia="Times New Roman"/>
                <w:b/>
                <w:bCs/>
              </w:rPr>
              <w:t xml:space="preserve">RTMCPCNS  =   </w:t>
            </w:r>
            <w:r w:rsidR="00760B0B" w:rsidRPr="00760B0B">
              <w:rPr>
                <w:rFonts w:eastAsia="Times New Roman"/>
                <w:b/>
                <w:bCs/>
                <w:position w:val="-22"/>
              </w:rPr>
              <w:object w:dxaOrig="225" w:dyaOrig="465" w14:anchorId="7EB687E6">
                <v:shape id="_x0000_i1097" type="#_x0000_t75" style="width:21.6pt;height:15pt" o:ole="">
                  <v:imagedata r:id="rId103" o:title=""/>
                </v:shape>
                <o:OLEObject Type="Embed" ProgID="Equation.3" ShapeID="_x0000_i1097" DrawAspect="Content" ObjectID="_1825175665" r:id="rId112"/>
              </w:object>
            </w:r>
            <w:r w:rsidRPr="00760B0B">
              <w:rPr>
                <w:rFonts w:eastAsia="Times New Roman"/>
                <w:b/>
                <w:bCs/>
              </w:rPr>
              <w:t xml:space="preserve"> (RNWF </w:t>
            </w:r>
            <w:r w:rsidRPr="29BB0870">
              <w:rPr>
                <w:rFonts w:eastAsia="Times New Roman"/>
                <w:b/>
                <w:bCs/>
                <w:i/>
                <w:iCs/>
                <w:vertAlign w:val="subscript"/>
              </w:rPr>
              <w:t>y</w:t>
            </w:r>
            <w:r w:rsidRPr="00760B0B">
              <w:rPr>
                <w:rFonts w:eastAsia="Times New Roman"/>
                <w:b/>
                <w:bCs/>
              </w:rPr>
              <w:t xml:space="preserve"> * (RTMCPCNSS </w:t>
            </w:r>
            <w:r w:rsidRPr="29BB0870">
              <w:rPr>
                <w:rFonts w:eastAsia="Times New Roman"/>
                <w:b/>
                <w:bCs/>
                <w:i/>
                <w:iCs/>
                <w:vertAlign w:val="subscript"/>
              </w:rPr>
              <w:t>y</w:t>
            </w:r>
            <w:r w:rsidRPr="00760B0B">
              <w:rPr>
                <w:rFonts w:eastAsia="Times New Roman"/>
                <w:b/>
                <w:bCs/>
              </w:rPr>
              <w:t xml:space="preserve">+ RTRDPANSS </w:t>
            </w:r>
            <w:r w:rsidRPr="29BB0870">
              <w:rPr>
                <w:rFonts w:eastAsia="Times New Roman"/>
                <w:b/>
                <w:bCs/>
                <w:i/>
                <w:iCs/>
                <w:vertAlign w:val="subscript"/>
              </w:rPr>
              <w:t>y</w:t>
            </w:r>
            <w:r w:rsidRPr="00760B0B">
              <w:rPr>
                <w:rFonts w:eastAsia="Times New Roman"/>
                <w:b/>
                <w:bCs/>
              </w:rPr>
              <w:t>))</w:t>
            </w:r>
          </w:p>
          <w:p w14:paraId="489C8361" w14:textId="77777777" w:rsidR="00760B0B" w:rsidRPr="00760B0B" w:rsidRDefault="00760B0B" w:rsidP="00760B0B">
            <w:pPr>
              <w:spacing w:after="240"/>
              <w:rPr>
                <w:rFonts w:eastAsia="Times New Roman"/>
                <w:szCs w:val="20"/>
              </w:rPr>
            </w:pPr>
            <w:r w:rsidRPr="00760B0B">
              <w:rPr>
                <w:rFonts w:eastAsia="Times New Roman"/>
                <w:szCs w:val="20"/>
              </w:rPr>
              <w:t>Where:</w:t>
            </w:r>
          </w:p>
          <w:p w14:paraId="3768F56F" w14:textId="77777777" w:rsidR="00760B0B" w:rsidRPr="00760B0B" w:rsidRDefault="05990BBA" w:rsidP="29BB0870">
            <w:pPr>
              <w:spacing w:after="240"/>
              <w:ind w:firstLine="720"/>
              <w:rPr>
                <w:rFonts w:eastAsia="Times New Roman"/>
                <w:i/>
                <w:iCs/>
                <w:vertAlign w:val="subscript"/>
              </w:rPr>
            </w:pPr>
            <w:r w:rsidRPr="79C6FA9D">
              <w:rPr>
                <w:rFonts w:eastAsia="Times New Roman"/>
              </w:rPr>
              <w:t xml:space="preserve">RNWF </w:t>
            </w:r>
            <w:r w:rsidRPr="29BB0870">
              <w:rPr>
                <w:rFonts w:eastAsia="Times New Roman"/>
                <w:i/>
                <w:iCs/>
                <w:vertAlign w:val="subscript"/>
              </w:rPr>
              <w:t xml:space="preserve">y   </w:t>
            </w:r>
            <w:r w:rsidRPr="79C6FA9D">
              <w:rPr>
                <w:rFonts w:eastAsia="Times New Roman"/>
              </w:rPr>
              <w:t xml:space="preserve">=  TLMP </w:t>
            </w:r>
            <w:r w:rsidRPr="29BB0870">
              <w:rPr>
                <w:rFonts w:eastAsia="Times New Roman"/>
                <w:i/>
                <w:iCs/>
                <w:vertAlign w:val="subscript"/>
              </w:rPr>
              <w:t>y</w:t>
            </w:r>
            <w:r w:rsidRPr="79C6FA9D">
              <w:rPr>
                <w:rFonts w:eastAsia="Times New Roman"/>
              </w:rPr>
              <w:t xml:space="preserve"> </w:t>
            </w:r>
            <w:r w:rsidRPr="00760B0B">
              <w:rPr>
                <w:rFonts w:eastAsia="Times New Roman"/>
                <w:color w:val="000000"/>
                <w:sz w:val="32"/>
                <w:szCs w:val="32"/>
              </w:rPr>
              <w:t>/</w:t>
            </w:r>
            <w:r w:rsidRPr="79C6FA9D">
              <w:rPr>
                <w:rFonts w:eastAsia="Times New Roman"/>
                <w:color w:val="000000"/>
              </w:rPr>
              <w:t xml:space="preserve"> </w:t>
            </w:r>
            <w:r w:rsidR="00760B0B" w:rsidRPr="00760B0B">
              <w:rPr>
                <w:rFonts w:eastAsia="Times New Roman"/>
                <w:position w:val="-22"/>
                <w:szCs w:val="20"/>
              </w:rPr>
              <w:object w:dxaOrig="225" w:dyaOrig="465" w14:anchorId="3B888980">
                <v:shape id="_x0000_i1098" type="#_x0000_t75" style="width:21.6pt;height:15pt" o:ole="">
                  <v:imagedata r:id="rId103" o:title=""/>
                </v:shape>
                <o:OLEObject Type="Embed" ProgID="Equation.3" ShapeID="_x0000_i1098" DrawAspect="Content" ObjectID="_1825175666" r:id="rId113"/>
              </w:object>
            </w:r>
            <w:r w:rsidRPr="79C6FA9D">
              <w:rPr>
                <w:rFonts w:eastAsia="Times New Roman"/>
              </w:rPr>
              <w:t xml:space="preserve">TLMP </w:t>
            </w:r>
            <w:r w:rsidRPr="29BB0870">
              <w:rPr>
                <w:rFonts w:eastAsia="Times New Roman"/>
                <w:i/>
                <w:iCs/>
                <w:vertAlign w:val="subscript"/>
              </w:rPr>
              <w:t>y</w:t>
            </w:r>
          </w:p>
          <w:p w14:paraId="509C6AF4" w14:textId="77777777" w:rsidR="00760B0B" w:rsidRPr="00760B0B" w:rsidRDefault="00760B0B" w:rsidP="00760B0B">
            <w:pPr>
              <w:ind w:left="720" w:hanging="720"/>
              <w:rPr>
                <w:rFonts w:eastAsia="Times New Roman"/>
                <w:iCs/>
              </w:rPr>
            </w:pPr>
            <w:r w:rsidRPr="00760B0B">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59"/>
              <w:gridCol w:w="1150"/>
              <w:gridCol w:w="5601"/>
            </w:tblGrid>
            <w:tr w:rsidR="00760B0B" w:rsidRPr="00760B0B" w14:paraId="4605F552" w14:textId="77777777" w:rsidTr="00550BA7">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1BC0055C" w14:textId="77777777" w:rsidR="00760B0B" w:rsidRPr="00760B0B" w:rsidRDefault="00760B0B" w:rsidP="00760B0B">
                  <w:pPr>
                    <w:spacing w:after="120"/>
                    <w:rPr>
                      <w:rFonts w:eastAsia="Times New Roman"/>
                      <w:b/>
                      <w:iCs/>
                      <w:sz w:val="20"/>
                      <w:szCs w:val="20"/>
                    </w:rPr>
                  </w:pPr>
                  <w:r w:rsidRPr="00760B0B">
                    <w:rPr>
                      <w:rFonts w:eastAsia="Times New Roman"/>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309A516C" w14:textId="77777777" w:rsidR="00760B0B" w:rsidRPr="00760B0B" w:rsidRDefault="00760B0B" w:rsidP="00760B0B">
                  <w:pPr>
                    <w:spacing w:after="120"/>
                    <w:rPr>
                      <w:rFonts w:eastAsia="Times New Roman"/>
                      <w:b/>
                      <w:iCs/>
                      <w:sz w:val="20"/>
                      <w:szCs w:val="20"/>
                    </w:rPr>
                  </w:pPr>
                  <w:r w:rsidRPr="00760B0B">
                    <w:rPr>
                      <w:rFonts w:eastAsia="Times New Roman"/>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2B325C26" w14:textId="77777777" w:rsidR="00760B0B" w:rsidRPr="00760B0B" w:rsidRDefault="00760B0B" w:rsidP="00760B0B">
                  <w:pPr>
                    <w:spacing w:after="120"/>
                    <w:rPr>
                      <w:rFonts w:eastAsia="Times New Roman"/>
                      <w:b/>
                      <w:iCs/>
                      <w:sz w:val="20"/>
                      <w:szCs w:val="20"/>
                    </w:rPr>
                  </w:pPr>
                  <w:r w:rsidRPr="00760B0B">
                    <w:rPr>
                      <w:rFonts w:eastAsia="Times New Roman"/>
                      <w:b/>
                      <w:iCs/>
                      <w:sz w:val="20"/>
                      <w:szCs w:val="20"/>
                    </w:rPr>
                    <w:t>Description</w:t>
                  </w:r>
                </w:p>
              </w:tc>
            </w:tr>
            <w:tr w:rsidR="00760B0B" w:rsidRPr="00760B0B" w14:paraId="23828AB6" w14:textId="77777777" w:rsidTr="00550BA7">
              <w:trPr>
                <w:cantSplit/>
              </w:trPr>
              <w:tc>
                <w:tcPr>
                  <w:tcW w:w="1295" w:type="pct"/>
                  <w:tcBorders>
                    <w:top w:val="single" w:sz="4" w:space="0" w:color="auto"/>
                    <w:left w:val="single" w:sz="4" w:space="0" w:color="auto"/>
                    <w:bottom w:val="single" w:sz="4" w:space="0" w:color="auto"/>
                    <w:right w:val="single" w:sz="4" w:space="0" w:color="auto"/>
                  </w:tcBorders>
                  <w:hideMark/>
                </w:tcPr>
                <w:p w14:paraId="6DA12A9F" w14:textId="77777777" w:rsidR="00760B0B" w:rsidRPr="00760B0B" w:rsidRDefault="00760B0B" w:rsidP="00760B0B">
                  <w:pPr>
                    <w:spacing w:after="60"/>
                    <w:rPr>
                      <w:rFonts w:eastAsia="Times New Roman"/>
                      <w:sz w:val="20"/>
                      <w:szCs w:val="20"/>
                    </w:rPr>
                  </w:pPr>
                  <w:r w:rsidRPr="00760B0B">
                    <w:rPr>
                      <w:rFonts w:eastAsia="Times New Roman"/>
                      <w:sz w:val="20"/>
                      <w:szCs w:val="20"/>
                    </w:rPr>
                    <w:t xml:space="preserve">RTMCPCNS </w:t>
                  </w:r>
                </w:p>
              </w:tc>
              <w:tc>
                <w:tcPr>
                  <w:tcW w:w="631" w:type="pct"/>
                  <w:tcBorders>
                    <w:top w:val="single" w:sz="4" w:space="0" w:color="auto"/>
                    <w:left w:val="single" w:sz="4" w:space="0" w:color="auto"/>
                    <w:bottom w:val="single" w:sz="4" w:space="0" w:color="auto"/>
                    <w:right w:val="single" w:sz="4" w:space="0" w:color="auto"/>
                  </w:tcBorders>
                  <w:hideMark/>
                </w:tcPr>
                <w:p w14:paraId="5AECFBD0" w14:textId="77777777" w:rsidR="00760B0B" w:rsidRPr="00760B0B" w:rsidRDefault="00760B0B" w:rsidP="00760B0B">
                  <w:pPr>
                    <w:spacing w:after="60"/>
                    <w:rPr>
                      <w:rFonts w:eastAsia="Times New Roman"/>
                      <w:sz w:val="20"/>
                      <w:szCs w:val="20"/>
                    </w:rPr>
                  </w:pPr>
                  <w:r w:rsidRPr="00760B0B">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508543B0" w14:textId="77777777" w:rsidR="00760B0B" w:rsidRPr="00760B0B" w:rsidRDefault="00760B0B" w:rsidP="00760B0B">
                  <w:pPr>
                    <w:spacing w:after="60"/>
                    <w:rPr>
                      <w:rFonts w:eastAsia="Times New Roman"/>
                      <w:i/>
                      <w:sz w:val="20"/>
                      <w:szCs w:val="20"/>
                    </w:rPr>
                  </w:pPr>
                  <w:r w:rsidRPr="00760B0B">
                    <w:rPr>
                      <w:rFonts w:eastAsia="Times New Roman"/>
                      <w:i/>
                      <w:sz w:val="20"/>
                      <w:szCs w:val="18"/>
                    </w:rPr>
                    <w:t xml:space="preserve">Real-Time Market Clearing Price for Capacity for </w:t>
                  </w:r>
                  <w:r w:rsidRPr="00760B0B">
                    <w:rPr>
                      <w:rFonts w:eastAsia="Times New Roman"/>
                      <w:i/>
                      <w:sz w:val="20"/>
                      <w:szCs w:val="20"/>
                    </w:rPr>
                    <w:t>Non-Spin</w:t>
                  </w:r>
                  <w:r w:rsidRPr="00760B0B">
                    <w:rPr>
                      <w:rFonts w:eastAsia="Times New Roman"/>
                      <w:sz w:val="20"/>
                      <w:szCs w:val="20"/>
                    </w:rPr>
                    <w:t xml:space="preserve"> </w:t>
                  </w:r>
                  <w:r w:rsidRPr="00760B0B">
                    <w:rPr>
                      <w:rFonts w:eastAsia="Times New Roman"/>
                      <w:i/>
                      <w:sz w:val="20"/>
                      <w:szCs w:val="18"/>
                    </w:rPr>
                    <w:t>-</w:t>
                  </w:r>
                  <w:r w:rsidRPr="00760B0B">
                    <w:rPr>
                      <w:rFonts w:eastAsia="Times New Roman"/>
                      <w:sz w:val="20"/>
                      <w:szCs w:val="20"/>
                    </w:rPr>
                    <w:t xml:space="preserve"> The Real-Time MCPC for Non-Spin for the 15-minute Settlement Interval.</w:t>
                  </w:r>
                </w:p>
              </w:tc>
            </w:tr>
            <w:tr w:rsidR="00760B0B" w:rsidRPr="00760B0B" w14:paraId="31A86D46" w14:textId="77777777" w:rsidTr="00550BA7">
              <w:trPr>
                <w:cantSplit/>
              </w:trPr>
              <w:tc>
                <w:tcPr>
                  <w:tcW w:w="1295" w:type="pct"/>
                  <w:tcBorders>
                    <w:top w:val="single" w:sz="4" w:space="0" w:color="auto"/>
                    <w:left w:val="single" w:sz="4" w:space="0" w:color="auto"/>
                    <w:bottom w:val="single" w:sz="4" w:space="0" w:color="auto"/>
                    <w:right w:val="single" w:sz="4" w:space="0" w:color="auto"/>
                  </w:tcBorders>
                  <w:hideMark/>
                </w:tcPr>
                <w:p w14:paraId="62101E70" w14:textId="77777777" w:rsidR="00760B0B" w:rsidRPr="00760B0B" w:rsidRDefault="00760B0B" w:rsidP="00760B0B">
                  <w:pPr>
                    <w:spacing w:after="60"/>
                    <w:rPr>
                      <w:rFonts w:eastAsia="Times New Roman"/>
                      <w:sz w:val="20"/>
                      <w:szCs w:val="20"/>
                    </w:rPr>
                  </w:pPr>
                  <w:r w:rsidRPr="00760B0B">
                    <w:rPr>
                      <w:rFonts w:eastAsia="Times New Roman"/>
                      <w:sz w:val="20"/>
                      <w:szCs w:val="20"/>
                    </w:rPr>
                    <w:lastRenderedPageBreak/>
                    <w:t>RTMCPCNSS</w:t>
                  </w:r>
                  <w:r w:rsidRPr="00760B0B">
                    <w:rPr>
                      <w:rFonts w:eastAsia="Times New Roman"/>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1F6CA2FB" w14:textId="77777777" w:rsidR="00760B0B" w:rsidRPr="00760B0B" w:rsidRDefault="00760B0B" w:rsidP="00760B0B">
                  <w:pPr>
                    <w:spacing w:after="60"/>
                    <w:rPr>
                      <w:rFonts w:eastAsia="Times New Roman"/>
                      <w:sz w:val="20"/>
                      <w:szCs w:val="20"/>
                    </w:rPr>
                  </w:pPr>
                  <w:r w:rsidRPr="00760B0B">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25B52711" w14:textId="77777777" w:rsidR="00760B0B" w:rsidRPr="00760B0B" w:rsidRDefault="00760B0B" w:rsidP="00760B0B">
                  <w:pPr>
                    <w:spacing w:after="60"/>
                    <w:rPr>
                      <w:rFonts w:eastAsia="Times New Roman"/>
                      <w:i/>
                      <w:sz w:val="20"/>
                      <w:szCs w:val="18"/>
                    </w:rPr>
                  </w:pPr>
                  <w:r w:rsidRPr="00760B0B">
                    <w:rPr>
                      <w:rFonts w:eastAsia="Times New Roman"/>
                      <w:i/>
                      <w:sz w:val="20"/>
                      <w:szCs w:val="18"/>
                    </w:rPr>
                    <w:t xml:space="preserve">Real-Time Market Clearing Price for Capacity for </w:t>
                  </w:r>
                  <w:r w:rsidRPr="00760B0B">
                    <w:rPr>
                      <w:rFonts w:eastAsia="Times New Roman"/>
                      <w:i/>
                      <w:sz w:val="20"/>
                      <w:szCs w:val="20"/>
                    </w:rPr>
                    <w:t>Non-Spin</w:t>
                  </w:r>
                  <w:r w:rsidRPr="00760B0B">
                    <w:rPr>
                      <w:rFonts w:eastAsia="Times New Roman"/>
                      <w:sz w:val="20"/>
                      <w:szCs w:val="20"/>
                    </w:rPr>
                    <w:t xml:space="preserve"> </w:t>
                  </w:r>
                  <w:r w:rsidRPr="00760B0B">
                    <w:rPr>
                      <w:rFonts w:eastAsia="Times New Roman"/>
                      <w:i/>
                      <w:sz w:val="20"/>
                      <w:szCs w:val="20"/>
                    </w:rPr>
                    <w:t xml:space="preserve">per SCED interval </w:t>
                  </w:r>
                  <w:r w:rsidRPr="00760B0B">
                    <w:rPr>
                      <w:rFonts w:eastAsia="Times New Roman"/>
                      <w:i/>
                      <w:sz w:val="20"/>
                      <w:szCs w:val="18"/>
                    </w:rPr>
                    <w:t>-</w:t>
                  </w:r>
                  <w:r w:rsidRPr="00760B0B">
                    <w:rPr>
                      <w:rFonts w:eastAsia="Times New Roman"/>
                      <w:sz w:val="20"/>
                      <w:szCs w:val="20"/>
                    </w:rPr>
                    <w:t xml:space="preserve"> The Real-Time MCPC for Non-Spin for the SCED interval </w:t>
                  </w:r>
                  <w:r w:rsidRPr="00760B0B">
                    <w:rPr>
                      <w:rFonts w:eastAsia="Times New Roman"/>
                      <w:i/>
                      <w:sz w:val="20"/>
                      <w:szCs w:val="20"/>
                    </w:rPr>
                    <w:t>y.</w:t>
                  </w:r>
                </w:p>
              </w:tc>
            </w:tr>
            <w:tr w:rsidR="00760B0B" w:rsidRPr="00760B0B" w14:paraId="261A03F4" w14:textId="77777777" w:rsidTr="00550BA7">
              <w:trPr>
                <w:cantSplit/>
              </w:trPr>
              <w:tc>
                <w:tcPr>
                  <w:tcW w:w="1295" w:type="pct"/>
                </w:tcPr>
                <w:p w14:paraId="2574F5D1" w14:textId="77777777" w:rsidR="00760B0B" w:rsidRPr="00760B0B" w:rsidRDefault="00760B0B" w:rsidP="00760B0B">
                  <w:pPr>
                    <w:spacing w:after="60"/>
                    <w:rPr>
                      <w:rFonts w:eastAsia="Times New Roman"/>
                      <w:i/>
                      <w:sz w:val="20"/>
                      <w:szCs w:val="20"/>
                    </w:rPr>
                  </w:pPr>
                  <w:r w:rsidRPr="00760B0B">
                    <w:rPr>
                      <w:rFonts w:eastAsia="Times New Roman"/>
                      <w:sz w:val="20"/>
                      <w:szCs w:val="20"/>
                    </w:rPr>
                    <w:t xml:space="preserve">RTRDPANSS </w:t>
                  </w:r>
                  <w:r w:rsidRPr="00760B0B">
                    <w:rPr>
                      <w:rFonts w:eastAsia="Times New Roman"/>
                      <w:i/>
                      <w:sz w:val="20"/>
                      <w:szCs w:val="20"/>
                    </w:rPr>
                    <w:t>y</w:t>
                  </w:r>
                </w:p>
              </w:tc>
              <w:tc>
                <w:tcPr>
                  <w:tcW w:w="631" w:type="pct"/>
                </w:tcPr>
                <w:p w14:paraId="13070F2C" w14:textId="77777777" w:rsidR="00760B0B" w:rsidRPr="00760B0B" w:rsidRDefault="00760B0B" w:rsidP="00760B0B">
                  <w:pPr>
                    <w:spacing w:after="60"/>
                    <w:rPr>
                      <w:rFonts w:eastAsia="Times New Roman"/>
                      <w:sz w:val="20"/>
                      <w:szCs w:val="20"/>
                    </w:rPr>
                  </w:pPr>
                  <w:r w:rsidRPr="00760B0B">
                    <w:rPr>
                      <w:rFonts w:eastAsia="Times New Roman"/>
                      <w:sz w:val="20"/>
                      <w:szCs w:val="20"/>
                    </w:rPr>
                    <w:t>$/MW</w:t>
                  </w:r>
                </w:p>
              </w:tc>
              <w:tc>
                <w:tcPr>
                  <w:tcW w:w="3074" w:type="pct"/>
                </w:tcPr>
                <w:p w14:paraId="10DDBFF6" w14:textId="77777777" w:rsidR="00760B0B" w:rsidRPr="00760B0B" w:rsidRDefault="00760B0B" w:rsidP="00760B0B">
                  <w:pPr>
                    <w:spacing w:after="60"/>
                    <w:rPr>
                      <w:rFonts w:eastAsia="Times New Roman"/>
                      <w:sz w:val="20"/>
                      <w:szCs w:val="20"/>
                    </w:rPr>
                  </w:pPr>
                  <w:r w:rsidRPr="00760B0B">
                    <w:rPr>
                      <w:rFonts w:eastAsia="Times New Roman"/>
                      <w:i/>
                      <w:sz w:val="20"/>
                      <w:szCs w:val="20"/>
                    </w:rPr>
                    <w:t>Real-Time Reliability Deployment Price Adder for Ancillary Service for Non-Spin per SCED interval</w:t>
                  </w:r>
                  <w:r w:rsidRPr="00760B0B">
                    <w:rPr>
                      <w:rFonts w:eastAsia="Times New Roman"/>
                      <w:sz w:val="20"/>
                      <w:szCs w:val="20"/>
                    </w:rPr>
                    <w:t xml:space="preserve"> - The Real-Time price adder for Non-Spin that captures the impact of reliability deployments on Non-Spin prices for the SCED interval y. </w:t>
                  </w:r>
                </w:p>
              </w:tc>
            </w:tr>
            <w:tr w:rsidR="00760B0B" w:rsidRPr="00760B0B" w14:paraId="64B52A60" w14:textId="77777777" w:rsidTr="00550BA7">
              <w:trPr>
                <w:cantSplit/>
              </w:trPr>
              <w:tc>
                <w:tcPr>
                  <w:tcW w:w="1295" w:type="pct"/>
                </w:tcPr>
                <w:p w14:paraId="4F167B56" w14:textId="77777777" w:rsidR="00760B0B" w:rsidRPr="00760B0B" w:rsidRDefault="00760B0B" w:rsidP="00760B0B">
                  <w:pPr>
                    <w:spacing w:after="60"/>
                    <w:rPr>
                      <w:rFonts w:eastAsia="Times New Roman"/>
                      <w:sz w:val="20"/>
                      <w:szCs w:val="20"/>
                    </w:rPr>
                  </w:pPr>
                  <w:r w:rsidRPr="00760B0B">
                    <w:rPr>
                      <w:rFonts w:eastAsia="Times New Roman"/>
                      <w:iCs/>
                      <w:sz w:val="20"/>
                      <w:szCs w:val="20"/>
                    </w:rPr>
                    <w:t xml:space="preserve">RNWF </w:t>
                  </w:r>
                  <w:r w:rsidRPr="00760B0B">
                    <w:rPr>
                      <w:rFonts w:eastAsia="Times New Roman"/>
                      <w:i/>
                      <w:iCs/>
                      <w:sz w:val="20"/>
                      <w:szCs w:val="20"/>
                      <w:vertAlign w:val="subscript"/>
                    </w:rPr>
                    <w:t>y</w:t>
                  </w:r>
                </w:p>
              </w:tc>
              <w:tc>
                <w:tcPr>
                  <w:tcW w:w="631" w:type="pct"/>
                </w:tcPr>
                <w:p w14:paraId="2C8667F6" w14:textId="77777777" w:rsidR="00760B0B" w:rsidRPr="00760B0B" w:rsidRDefault="00760B0B" w:rsidP="00760B0B">
                  <w:pPr>
                    <w:spacing w:after="60"/>
                    <w:rPr>
                      <w:rFonts w:eastAsia="Times New Roman"/>
                      <w:sz w:val="20"/>
                      <w:szCs w:val="20"/>
                    </w:rPr>
                  </w:pPr>
                  <w:r w:rsidRPr="00760B0B">
                    <w:rPr>
                      <w:rFonts w:eastAsia="Times New Roman"/>
                      <w:iCs/>
                      <w:sz w:val="20"/>
                      <w:szCs w:val="20"/>
                    </w:rPr>
                    <w:t>none</w:t>
                  </w:r>
                </w:p>
              </w:tc>
              <w:tc>
                <w:tcPr>
                  <w:tcW w:w="3074" w:type="pct"/>
                </w:tcPr>
                <w:p w14:paraId="3B4F1A6A" w14:textId="77777777" w:rsidR="00760B0B" w:rsidRPr="00760B0B" w:rsidRDefault="00760B0B" w:rsidP="00760B0B">
                  <w:pPr>
                    <w:spacing w:after="60"/>
                    <w:rPr>
                      <w:rFonts w:eastAsia="Times New Roman"/>
                      <w:i/>
                      <w:sz w:val="20"/>
                      <w:szCs w:val="20"/>
                    </w:rPr>
                  </w:pPr>
                  <w:r w:rsidRPr="00760B0B">
                    <w:rPr>
                      <w:rFonts w:eastAsia="Times New Roman"/>
                      <w:i/>
                      <w:iCs/>
                      <w:sz w:val="20"/>
                      <w:szCs w:val="20"/>
                    </w:rPr>
                    <w:t xml:space="preserve">Resource Node Weighting Factor per </w:t>
                  </w:r>
                  <w:proofErr w:type="spellStart"/>
                  <w:r w:rsidRPr="00760B0B">
                    <w:rPr>
                      <w:rFonts w:eastAsia="Times New Roman"/>
                      <w:i/>
                      <w:iCs/>
                      <w:sz w:val="20"/>
                      <w:szCs w:val="20"/>
                    </w:rPr>
                    <w:t>interval</w:t>
                  </w:r>
                  <w:r w:rsidRPr="00760B0B">
                    <w:rPr>
                      <w:rFonts w:ascii="Symbol" w:eastAsia="Symbol" w:hAnsi="Symbol" w:cs="Symbol"/>
                      <w:sz w:val="20"/>
                      <w:szCs w:val="20"/>
                    </w:rPr>
                    <w:t>¾</w:t>
                  </w:r>
                  <w:r w:rsidRPr="00760B0B">
                    <w:rPr>
                      <w:rFonts w:eastAsia="Times New Roman"/>
                      <w:iCs/>
                      <w:sz w:val="20"/>
                      <w:szCs w:val="20"/>
                    </w:rPr>
                    <w:t>The</w:t>
                  </w:r>
                  <w:proofErr w:type="spellEnd"/>
                  <w:r w:rsidRPr="00760B0B">
                    <w:rPr>
                      <w:rFonts w:eastAsia="Times New Roman"/>
                      <w:iCs/>
                      <w:sz w:val="20"/>
                      <w:szCs w:val="20"/>
                    </w:rPr>
                    <w:t xml:space="preserve"> weight used in the Ancillary Service Price calculation for the portion of the SCED interval </w:t>
                  </w:r>
                  <w:r w:rsidRPr="00760B0B">
                    <w:rPr>
                      <w:rFonts w:eastAsia="Times New Roman"/>
                      <w:i/>
                      <w:iCs/>
                      <w:sz w:val="20"/>
                      <w:szCs w:val="20"/>
                    </w:rPr>
                    <w:t>y</w:t>
                  </w:r>
                  <w:r w:rsidRPr="00760B0B">
                    <w:rPr>
                      <w:rFonts w:eastAsia="Times New Roman"/>
                      <w:iCs/>
                      <w:sz w:val="20"/>
                      <w:szCs w:val="20"/>
                    </w:rPr>
                    <w:t xml:space="preserve"> within the Settlement Interval.</w:t>
                  </w:r>
                </w:p>
              </w:tc>
            </w:tr>
            <w:tr w:rsidR="00760B0B" w:rsidRPr="00760B0B" w14:paraId="2E385DCD" w14:textId="77777777" w:rsidTr="00550BA7">
              <w:trPr>
                <w:cantSplit/>
              </w:trPr>
              <w:tc>
                <w:tcPr>
                  <w:tcW w:w="1295" w:type="pct"/>
                </w:tcPr>
                <w:p w14:paraId="152784DC" w14:textId="77777777" w:rsidR="00760B0B" w:rsidRPr="00760B0B" w:rsidRDefault="00760B0B" w:rsidP="00760B0B">
                  <w:pPr>
                    <w:spacing w:after="60"/>
                    <w:rPr>
                      <w:rFonts w:eastAsia="Times New Roman"/>
                      <w:sz w:val="20"/>
                      <w:szCs w:val="20"/>
                    </w:rPr>
                  </w:pPr>
                  <w:r w:rsidRPr="00760B0B">
                    <w:rPr>
                      <w:rFonts w:eastAsia="Times New Roman"/>
                      <w:iCs/>
                      <w:sz w:val="20"/>
                      <w:szCs w:val="20"/>
                    </w:rPr>
                    <w:t xml:space="preserve">TLMP </w:t>
                  </w:r>
                  <w:r w:rsidRPr="00760B0B">
                    <w:rPr>
                      <w:rFonts w:eastAsia="Times New Roman"/>
                      <w:i/>
                      <w:iCs/>
                      <w:sz w:val="20"/>
                      <w:szCs w:val="20"/>
                      <w:vertAlign w:val="subscript"/>
                    </w:rPr>
                    <w:t>y</w:t>
                  </w:r>
                </w:p>
              </w:tc>
              <w:tc>
                <w:tcPr>
                  <w:tcW w:w="631" w:type="pct"/>
                </w:tcPr>
                <w:p w14:paraId="2820B98D" w14:textId="77777777" w:rsidR="00760B0B" w:rsidRPr="00760B0B" w:rsidRDefault="00760B0B" w:rsidP="00760B0B">
                  <w:pPr>
                    <w:spacing w:after="60"/>
                    <w:rPr>
                      <w:rFonts w:eastAsia="Times New Roman"/>
                      <w:sz w:val="20"/>
                      <w:szCs w:val="20"/>
                    </w:rPr>
                  </w:pPr>
                  <w:r w:rsidRPr="00760B0B">
                    <w:rPr>
                      <w:rFonts w:eastAsia="Times New Roman"/>
                      <w:iCs/>
                      <w:sz w:val="20"/>
                      <w:szCs w:val="20"/>
                    </w:rPr>
                    <w:t>second</w:t>
                  </w:r>
                </w:p>
              </w:tc>
              <w:tc>
                <w:tcPr>
                  <w:tcW w:w="3074" w:type="pct"/>
                </w:tcPr>
                <w:p w14:paraId="0A7B1098" w14:textId="77777777" w:rsidR="00760B0B" w:rsidRPr="00760B0B" w:rsidRDefault="00760B0B" w:rsidP="00760B0B">
                  <w:pPr>
                    <w:spacing w:after="60"/>
                    <w:rPr>
                      <w:rFonts w:eastAsia="Times New Roman"/>
                      <w:i/>
                      <w:sz w:val="20"/>
                      <w:szCs w:val="20"/>
                    </w:rPr>
                  </w:pPr>
                  <w:r w:rsidRPr="00760B0B">
                    <w:rPr>
                      <w:rFonts w:eastAsia="Times New Roman"/>
                      <w:i/>
                      <w:sz w:val="20"/>
                      <w:szCs w:val="20"/>
                    </w:rPr>
                    <w:t xml:space="preserve">Duration of SCED interval per </w:t>
                  </w:r>
                  <w:proofErr w:type="spellStart"/>
                  <w:r w:rsidRPr="00760B0B">
                    <w:rPr>
                      <w:rFonts w:eastAsia="Times New Roman"/>
                      <w:i/>
                      <w:sz w:val="20"/>
                      <w:szCs w:val="20"/>
                    </w:rPr>
                    <w:t>interval</w:t>
                  </w:r>
                  <w:r w:rsidRPr="00760B0B">
                    <w:rPr>
                      <w:rFonts w:ascii="Symbol" w:eastAsia="Symbol" w:hAnsi="Symbol" w:cs="Symbol"/>
                      <w:sz w:val="20"/>
                      <w:szCs w:val="20"/>
                    </w:rPr>
                    <w:t>¾</w:t>
                  </w:r>
                  <w:r w:rsidRPr="00760B0B">
                    <w:rPr>
                      <w:rFonts w:eastAsia="Times New Roman"/>
                      <w:iCs/>
                      <w:sz w:val="20"/>
                      <w:szCs w:val="20"/>
                    </w:rPr>
                    <w:t>The</w:t>
                  </w:r>
                  <w:proofErr w:type="spellEnd"/>
                  <w:r w:rsidRPr="00760B0B">
                    <w:rPr>
                      <w:rFonts w:eastAsia="Times New Roman"/>
                      <w:iCs/>
                      <w:sz w:val="20"/>
                      <w:szCs w:val="20"/>
                    </w:rPr>
                    <w:t xml:space="preserve"> duration of the portion of the SCED interval </w:t>
                  </w:r>
                  <w:r w:rsidRPr="00760B0B">
                    <w:rPr>
                      <w:rFonts w:eastAsia="Times New Roman"/>
                      <w:i/>
                      <w:sz w:val="20"/>
                      <w:szCs w:val="20"/>
                    </w:rPr>
                    <w:t>y</w:t>
                  </w:r>
                  <w:r w:rsidRPr="00760B0B">
                    <w:rPr>
                      <w:rFonts w:eastAsia="Times New Roman"/>
                      <w:sz w:val="20"/>
                      <w:szCs w:val="20"/>
                    </w:rPr>
                    <w:t xml:space="preserve"> within the Settlement Interval</w:t>
                  </w:r>
                  <w:r w:rsidRPr="00760B0B">
                    <w:rPr>
                      <w:rFonts w:eastAsia="Times New Roman"/>
                      <w:iCs/>
                      <w:sz w:val="20"/>
                      <w:szCs w:val="20"/>
                    </w:rPr>
                    <w:t>.</w:t>
                  </w:r>
                </w:p>
              </w:tc>
            </w:tr>
            <w:tr w:rsidR="00760B0B" w:rsidRPr="00760B0B" w14:paraId="7BCD6F1C" w14:textId="77777777" w:rsidTr="00550BA7">
              <w:trPr>
                <w:cantSplit/>
              </w:trPr>
              <w:tc>
                <w:tcPr>
                  <w:tcW w:w="1295" w:type="pct"/>
                </w:tcPr>
                <w:p w14:paraId="43735F5C" w14:textId="77777777" w:rsidR="00760B0B" w:rsidRPr="00760B0B" w:rsidRDefault="00760B0B" w:rsidP="00760B0B">
                  <w:pPr>
                    <w:spacing w:after="60"/>
                    <w:rPr>
                      <w:rFonts w:eastAsia="Times New Roman"/>
                      <w:i/>
                      <w:sz w:val="20"/>
                      <w:szCs w:val="20"/>
                    </w:rPr>
                  </w:pPr>
                  <w:r w:rsidRPr="00760B0B">
                    <w:rPr>
                      <w:rFonts w:eastAsia="Times New Roman"/>
                      <w:i/>
                      <w:sz w:val="20"/>
                      <w:szCs w:val="20"/>
                    </w:rPr>
                    <w:t>y</w:t>
                  </w:r>
                </w:p>
              </w:tc>
              <w:tc>
                <w:tcPr>
                  <w:tcW w:w="631" w:type="pct"/>
                </w:tcPr>
                <w:p w14:paraId="3C1E16C0" w14:textId="77777777" w:rsidR="00760B0B" w:rsidRPr="00760B0B" w:rsidRDefault="00760B0B" w:rsidP="00760B0B">
                  <w:pPr>
                    <w:spacing w:after="60"/>
                    <w:rPr>
                      <w:rFonts w:eastAsia="Times New Roman"/>
                      <w:sz w:val="20"/>
                      <w:szCs w:val="20"/>
                    </w:rPr>
                  </w:pPr>
                  <w:r w:rsidRPr="00760B0B">
                    <w:rPr>
                      <w:rFonts w:eastAsia="Times New Roman"/>
                      <w:sz w:val="20"/>
                      <w:szCs w:val="20"/>
                    </w:rPr>
                    <w:t>none</w:t>
                  </w:r>
                </w:p>
              </w:tc>
              <w:tc>
                <w:tcPr>
                  <w:tcW w:w="3074" w:type="pct"/>
                </w:tcPr>
                <w:p w14:paraId="695BA4C8" w14:textId="77777777" w:rsidR="00760B0B" w:rsidRPr="00760B0B" w:rsidRDefault="00760B0B" w:rsidP="00760B0B">
                  <w:pPr>
                    <w:spacing w:after="60"/>
                    <w:rPr>
                      <w:rFonts w:eastAsia="Times New Roman"/>
                      <w:sz w:val="20"/>
                      <w:szCs w:val="20"/>
                    </w:rPr>
                  </w:pPr>
                  <w:r w:rsidRPr="00760B0B">
                    <w:rPr>
                      <w:rFonts w:eastAsia="Times New Roman"/>
                      <w:sz w:val="20"/>
                      <w:szCs w:val="20"/>
                    </w:rPr>
                    <w:t>A SCED interval in the 15-minute Settlement Interval.</w:t>
                  </w:r>
                </w:p>
              </w:tc>
            </w:tr>
          </w:tbl>
          <w:p w14:paraId="206F3911" w14:textId="4BC081A8" w:rsidR="00505954" w:rsidRPr="00760B0B" w:rsidRDefault="00505954" w:rsidP="00505954">
            <w:pPr>
              <w:spacing w:before="240" w:after="240"/>
              <w:ind w:left="720" w:hanging="720"/>
              <w:rPr>
                <w:ins w:id="1088" w:author="ERCOT" w:date="2025-07-30T09:03:00Z" w16du:dateUtc="2025-07-30T14:03:00Z"/>
                <w:rFonts w:eastAsia="Times New Roman"/>
                <w:szCs w:val="20"/>
              </w:rPr>
            </w:pPr>
            <w:ins w:id="1089" w:author="ERCOT" w:date="2025-07-30T09:03:00Z" w16du:dateUtc="2025-07-30T14:03:00Z">
              <w:r w:rsidRPr="00760B0B">
                <w:rPr>
                  <w:rFonts w:eastAsia="Times New Roman"/>
                  <w:bCs/>
                  <w:snapToGrid w:val="0"/>
                  <w:szCs w:val="20"/>
                </w:rPr>
                <w:t>(5)</w:t>
              </w:r>
              <w:r w:rsidRPr="00760B0B">
                <w:rPr>
                  <w:rFonts w:eastAsia="Times New Roman"/>
                  <w:szCs w:val="20"/>
                </w:rPr>
                <w:t xml:space="preserve"> </w:t>
              </w:r>
              <w:r w:rsidRPr="00760B0B">
                <w:rPr>
                  <w:rFonts w:eastAsia="Times New Roman"/>
                  <w:szCs w:val="20"/>
                </w:rPr>
                <w:tab/>
                <w:t xml:space="preserve">The Real-Time MCPC for </w:t>
              </w:r>
            </w:ins>
            <w:ins w:id="1090" w:author="ERCOT" w:date="2025-07-30T09:04:00Z" w16du:dateUtc="2025-07-30T14:04:00Z">
              <w:r>
                <w:rPr>
                  <w:rFonts w:eastAsia="Times New Roman"/>
                  <w:szCs w:val="20"/>
                </w:rPr>
                <w:t>DRRS</w:t>
              </w:r>
            </w:ins>
            <w:ins w:id="1091" w:author="ERCOT" w:date="2025-07-30T09:03:00Z" w16du:dateUtc="2025-07-30T14:03:00Z">
              <w:r w:rsidRPr="00760B0B">
                <w:rPr>
                  <w:rFonts w:eastAsia="Times New Roman"/>
                  <w:szCs w:val="20"/>
                </w:rPr>
                <w:t xml:space="preserve"> is the time-weighted average of the sum of the Real-Time MCPC for </w:t>
              </w:r>
            </w:ins>
            <w:ins w:id="1092" w:author="ERCOT" w:date="2025-07-30T09:04:00Z" w16du:dateUtc="2025-07-30T14:04:00Z">
              <w:r>
                <w:rPr>
                  <w:rFonts w:eastAsia="Times New Roman"/>
                  <w:szCs w:val="20"/>
                </w:rPr>
                <w:t>DRRS</w:t>
              </w:r>
            </w:ins>
            <w:ins w:id="1093" w:author="ERCOT" w:date="2025-07-30T09:03:00Z" w16du:dateUtc="2025-07-30T14:03:00Z">
              <w:r w:rsidRPr="00760B0B">
                <w:rPr>
                  <w:rFonts w:eastAsia="Times New Roman"/>
                  <w:szCs w:val="20"/>
                </w:rPr>
                <w:t xml:space="preserve"> and Real-Time Reliability Deployment Price Adders for Ancillary Service for </w:t>
              </w:r>
            </w:ins>
            <w:ins w:id="1094" w:author="ERCOT" w:date="2025-07-30T09:04:00Z" w16du:dateUtc="2025-07-30T14:04:00Z">
              <w:r>
                <w:rPr>
                  <w:rFonts w:eastAsia="Times New Roman"/>
                  <w:szCs w:val="20"/>
                </w:rPr>
                <w:t>DRRS</w:t>
              </w:r>
            </w:ins>
            <w:ins w:id="1095" w:author="ERCOT" w:date="2025-07-30T09:03:00Z" w16du:dateUtc="2025-07-30T14:03:00Z">
              <w:r w:rsidRPr="00760B0B">
                <w:rPr>
                  <w:rFonts w:eastAsia="Times New Roman"/>
                  <w:szCs w:val="20"/>
                </w:rPr>
                <w:t xml:space="preserve"> of each SCED interval in the 15-minute Settlement Interval.  The Real-Time MCPC for </w:t>
              </w:r>
            </w:ins>
            <w:ins w:id="1096" w:author="ERCOT" w:date="2025-07-30T09:04:00Z" w16du:dateUtc="2025-07-30T14:04:00Z">
              <w:r>
                <w:rPr>
                  <w:rFonts w:eastAsia="Times New Roman"/>
                  <w:szCs w:val="20"/>
                </w:rPr>
                <w:t>DRRS</w:t>
              </w:r>
            </w:ins>
            <w:ins w:id="1097" w:author="ERCOT" w:date="2025-07-30T09:03:00Z" w16du:dateUtc="2025-07-30T14:03:00Z">
              <w:r w:rsidRPr="00760B0B">
                <w:rPr>
                  <w:rFonts w:eastAsia="Times New Roman"/>
                  <w:szCs w:val="20"/>
                </w:rPr>
                <w:t xml:space="preserve"> for a 15-minute Settlement Interval is calculated as follows:</w:t>
              </w:r>
            </w:ins>
          </w:p>
          <w:p w14:paraId="65ECF985" w14:textId="2D361398" w:rsidR="00505954" w:rsidRPr="00760B0B" w:rsidRDefault="389AA3C6" w:rsidP="47A0B24F">
            <w:pPr>
              <w:tabs>
                <w:tab w:val="left" w:pos="2250"/>
                <w:tab w:val="left" w:pos="3150"/>
                <w:tab w:val="left" w:pos="3960"/>
              </w:tabs>
              <w:spacing w:after="240"/>
              <w:ind w:left="3960" w:hanging="3240"/>
              <w:rPr>
                <w:ins w:id="1098" w:author="ERCOT" w:date="2025-07-30T09:03:00Z" w16du:dateUtc="2025-07-30T14:03:00Z"/>
                <w:rFonts w:eastAsia="Times New Roman"/>
                <w:b/>
                <w:bCs/>
                <w:i/>
                <w:iCs/>
                <w:vertAlign w:val="subscript"/>
              </w:rPr>
            </w:pPr>
            <w:ins w:id="1099" w:author="ERCOT" w:date="2025-07-30T09:03:00Z" w16du:dateUtc="2025-07-30T14:03:00Z">
              <w:r w:rsidRPr="47A0B24F">
                <w:rPr>
                  <w:rFonts w:eastAsia="Times New Roman"/>
                  <w:b/>
                  <w:bCs/>
                </w:rPr>
                <w:t>RTMCPC</w:t>
              </w:r>
            </w:ins>
            <w:ins w:id="1100" w:author="ERCOT" w:date="2025-07-30T09:04:00Z" w16du:dateUtc="2025-07-30T14:04:00Z">
              <w:r w:rsidRPr="47A0B24F">
                <w:rPr>
                  <w:rFonts w:eastAsia="Times New Roman"/>
                  <w:b/>
                  <w:bCs/>
                </w:rPr>
                <w:t>DRR</w:t>
              </w:r>
            </w:ins>
            <w:ins w:id="1101" w:author="ERCOT" w:date="2025-07-30T09:03:00Z">
              <w:r w:rsidRPr="47A0B24F">
                <w:rPr>
                  <w:rFonts w:eastAsia="Times New Roman"/>
                  <w:b/>
                  <w:bCs/>
                </w:rPr>
                <w:t xml:space="preserve">  =   </w:t>
              </w:r>
            </w:ins>
            <w:ins w:id="1102" w:author="ERCOT" w:date="2025-11-20T18:23:00Z" w16du:dateUtc="2025-11-21T00:23:00Z">
              <w:r w:rsidR="00B85924" w:rsidRPr="00760B0B">
                <w:rPr>
                  <w:rFonts w:eastAsia="Times New Roman"/>
                  <w:b/>
                  <w:bCs/>
                  <w:position w:val="-22"/>
                </w:rPr>
                <w:object w:dxaOrig="225" w:dyaOrig="465" w14:anchorId="2640FDFF">
                  <v:shape id="_x0000_i1099" type="#_x0000_t75" style="width:21.6pt;height:26.4pt" o:ole="">
                    <v:imagedata r:id="rId103" o:title=""/>
                  </v:shape>
                  <o:OLEObject Type="Embed" ProgID="Equation.3" ShapeID="_x0000_i1099" DrawAspect="Content" ObjectID="_1825175667" r:id="rId114"/>
                </w:object>
              </w:r>
            </w:ins>
            <w:ins w:id="1103" w:author="ERCOT" w:date="2025-07-30T09:03:00Z">
              <w:r w:rsidRPr="47A0B24F">
                <w:rPr>
                  <w:rFonts w:eastAsia="Times New Roman"/>
                  <w:b/>
                  <w:bCs/>
                </w:rPr>
                <w:t xml:space="preserve">(RNWF </w:t>
              </w:r>
              <w:r w:rsidRPr="47A0B24F">
                <w:rPr>
                  <w:rFonts w:eastAsia="Times New Roman"/>
                  <w:b/>
                  <w:bCs/>
                  <w:i/>
                  <w:iCs/>
                  <w:vertAlign w:val="subscript"/>
                </w:rPr>
                <w:t>y</w:t>
              </w:r>
              <w:r w:rsidRPr="47A0B24F">
                <w:rPr>
                  <w:rFonts w:eastAsia="Times New Roman"/>
                  <w:b/>
                  <w:bCs/>
                </w:rPr>
                <w:t xml:space="preserve"> * (RTMCPC</w:t>
              </w:r>
            </w:ins>
            <w:ins w:id="1104" w:author="ERCOT" w:date="2025-07-30T09:04:00Z" w16du:dateUtc="2025-07-30T14:04:00Z">
              <w:r w:rsidRPr="47A0B24F">
                <w:rPr>
                  <w:rFonts w:eastAsia="Times New Roman"/>
                  <w:b/>
                  <w:bCs/>
                </w:rPr>
                <w:t>DRR</w:t>
              </w:r>
            </w:ins>
            <w:ins w:id="1105" w:author="ERCOT" w:date="2025-07-30T09:03:00Z" w16du:dateUtc="2025-07-30T14:03:00Z">
              <w:r w:rsidRPr="47A0B24F">
                <w:rPr>
                  <w:rFonts w:eastAsia="Times New Roman"/>
                  <w:b/>
                  <w:bCs/>
                </w:rPr>
                <w:t xml:space="preserve">S </w:t>
              </w:r>
              <w:r w:rsidRPr="47A0B24F">
                <w:rPr>
                  <w:rFonts w:eastAsia="Times New Roman"/>
                  <w:b/>
                  <w:bCs/>
                  <w:i/>
                  <w:iCs/>
                  <w:vertAlign w:val="subscript"/>
                </w:rPr>
                <w:t>y</w:t>
              </w:r>
              <w:r w:rsidR="07845EF0" w:rsidRPr="47A0B24F">
                <w:rPr>
                  <w:rFonts w:eastAsia="Times New Roman"/>
                  <w:b/>
                  <w:bCs/>
                </w:rPr>
                <w:t xml:space="preserve"> </w:t>
              </w:r>
              <w:r w:rsidRPr="47A0B24F">
                <w:rPr>
                  <w:rFonts w:eastAsia="Times New Roman"/>
                  <w:b/>
                  <w:bCs/>
                </w:rPr>
                <w:t>+ RTRDPA</w:t>
              </w:r>
            </w:ins>
            <w:ins w:id="1106" w:author="ERCOT" w:date="2025-07-30T09:04:00Z" w16du:dateUtc="2025-07-30T14:04:00Z">
              <w:r w:rsidRPr="47A0B24F">
                <w:rPr>
                  <w:rFonts w:eastAsia="Times New Roman"/>
                  <w:b/>
                  <w:bCs/>
                </w:rPr>
                <w:t>DRR</w:t>
              </w:r>
            </w:ins>
            <w:ins w:id="1107" w:author="ERCOT" w:date="2025-07-30T09:03:00Z" w16du:dateUtc="2025-07-30T14:03:00Z">
              <w:r w:rsidRPr="47A0B24F">
                <w:rPr>
                  <w:rFonts w:eastAsia="Times New Roman"/>
                  <w:b/>
                  <w:bCs/>
                </w:rPr>
                <w:t xml:space="preserve">S </w:t>
              </w:r>
              <w:r w:rsidRPr="47A0B24F">
                <w:rPr>
                  <w:rFonts w:eastAsia="Times New Roman"/>
                  <w:b/>
                  <w:bCs/>
                  <w:i/>
                  <w:iCs/>
                  <w:vertAlign w:val="subscript"/>
                </w:rPr>
                <w:t>y</w:t>
              </w:r>
              <w:r w:rsidRPr="47A0B24F">
                <w:rPr>
                  <w:rFonts w:eastAsia="Times New Roman"/>
                  <w:b/>
                  <w:bCs/>
                </w:rPr>
                <w:t>))</w:t>
              </w:r>
            </w:ins>
          </w:p>
          <w:p w14:paraId="4F2D53EF" w14:textId="77777777" w:rsidR="00505954" w:rsidRPr="00760B0B" w:rsidRDefault="00505954" w:rsidP="00505954">
            <w:pPr>
              <w:spacing w:after="240"/>
              <w:rPr>
                <w:ins w:id="1108" w:author="ERCOT" w:date="2025-07-30T09:03:00Z" w16du:dateUtc="2025-07-30T14:03:00Z"/>
                <w:rFonts w:eastAsia="Times New Roman"/>
                <w:szCs w:val="20"/>
              </w:rPr>
            </w:pPr>
            <w:ins w:id="1109" w:author="ERCOT" w:date="2025-07-30T09:03:00Z" w16du:dateUtc="2025-07-30T14:03:00Z">
              <w:r w:rsidRPr="00760B0B">
                <w:rPr>
                  <w:rFonts w:eastAsia="Times New Roman"/>
                  <w:szCs w:val="20"/>
                </w:rPr>
                <w:t>Where:</w:t>
              </w:r>
            </w:ins>
          </w:p>
          <w:p w14:paraId="18F9D1E4" w14:textId="33AB0C2C" w:rsidR="00505954" w:rsidRPr="00760B0B" w:rsidRDefault="389AA3C6" w:rsidP="47A0B24F">
            <w:pPr>
              <w:spacing w:after="240"/>
              <w:ind w:firstLine="720"/>
              <w:rPr>
                <w:ins w:id="1110" w:author="ERCOT" w:date="2025-07-30T09:03:00Z" w16du:dateUtc="2025-07-30T14:03:00Z"/>
                <w:rFonts w:eastAsia="Times New Roman"/>
                <w:i/>
                <w:iCs/>
                <w:vertAlign w:val="subscript"/>
              </w:rPr>
            </w:pPr>
            <w:ins w:id="1111" w:author="ERCOT" w:date="2025-07-30T09:03:00Z" w16du:dateUtc="2025-07-30T14:03:00Z">
              <w:r w:rsidRPr="47A0B24F">
                <w:rPr>
                  <w:rFonts w:eastAsia="Times New Roman"/>
                </w:rPr>
                <w:t xml:space="preserve">RNWF </w:t>
              </w:r>
              <w:r w:rsidRPr="47A0B24F">
                <w:rPr>
                  <w:rFonts w:eastAsia="Times New Roman"/>
                  <w:i/>
                  <w:iCs/>
                  <w:vertAlign w:val="subscript"/>
                </w:rPr>
                <w:t xml:space="preserve">y   </w:t>
              </w:r>
              <w:r w:rsidRPr="47A0B24F">
                <w:rPr>
                  <w:rFonts w:eastAsia="Times New Roman"/>
                </w:rPr>
                <w:t xml:space="preserve">=  TLMP </w:t>
              </w:r>
              <w:r w:rsidRPr="47A0B24F">
                <w:rPr>
                  <w:rFonts w:eastAsia="Times New Roman"/>
                  <w:i/>
                  <w:iCs/>
                  <w:vertAlign w:val="subscript"/>
                </w:rPr>
                <w:t>y</w:t>
              </w:r>
              <w:r w:rsidRPr="47A0B24F">
                <w:rPr>
                  <w:rFonts w:eastAsia="Times New Roman"/>
                </w:rPr>
                <w:t xml:space="preserve"> </w:t>
              </w:r>
              <w:r w:rsidRPr="47A0B24F">
                <w:rPr>
                  <w:rFonts w:eastAsia="Times New Roman"/>
                  <w:color w:val="000000" w:themeColor="text1"/>
                  <w:sz w:val="32"/>
                  <w:szCs w:val="32"/>
                </w:rPr>
                <w:t>/</w:t>
              </w:r>
              <w:r w:rsidRPr="47A0B24F">
                <w:rPr>
                  <w:rFonts w:eastAsia="Times New Roman"/>
                  <w:color w:val="000000" w:themeColor="text1"/>
                </w:rPr>
                <w:t xml:space="preserve"> </w:t>
              </w:r>
            </w:ins>
            <w:ins w:id="1112" w:author="ERCOT" w:date="2025-11-20T18:23:00Z" w16du:dateUtc="2025-11-21T00:23:00Z">
              <w:r w:rsidR="00B85924" w:rsidRPr="00760B0B">
                <w:rPr>
                  <w:rFonts w:eastAsia="Times New Roman"/>
                  <w:b/>
                  <w:bCs/>
                  <w:position w:val="-22"/>
                </w:rPr>
                <w:object w:dxaOrig="225" w:dyaOrig="465" w14:anchorId="2229ABA8">
                  <v:shape id="_x0000_i1100" type="#_x0000_t75" style="width:21.6pt;height:26.4pt" o:ole="">
                    <v:imagedata r:id="rId103" o:title=""/>
                  </v:shape>
                  <o:OLEObject Type="Embed" ProgID="Equation.3" ShapeID="_x0000_i1100" DrawAspect="Content" ObjectID="_1825175668" r:id="rId115"/>
                </w:object>
              </w:r>
            </w:ins>
            <w:ins w:id="1113" w:author="ERCOT" w:date="2025-07-30T09:03:00Z">
              <w:r w:rsidRPr="47A0B24F">
                <w:rPr>
                  <w:rFonts w:eastAsia="Times New Roman"/>
                </w:rPr>
                <w:t xml:space="preserve">TLMP </w:t>
              </w:r>
              <w:r w:rsidRPr="47A0B24F">
                <w:rPr>
                  <w:rFonts w:eastAsia="Times New Roman"/>
                  <w:i/>
                  <w:iCs/>
                  <w:vertAlign w:val="subscript"/>
                </w:rPr>
                <w:t>y</w:t>
              </w:r>
            </w:ins>
          </w:p>
          <w:p w14:paraId="42F5D80B" w14:textId="77777777" w:rsidR="00505954" w:rsidRPr="00760B0B" w:rsidRDefault="00505954" w:rsidP="00505954">
            <w:pPr>
              <w:ind w:left="720" w:hanging="720"/>
              <w:rPr>
                <w:ins w:id="1114" w:author="ERCOT" w:date="2025-07-30T09:03:00Z" w16du:dateUtc="2025-07-30T14:03:00Z"/>
                <w:rFonts w:eastAsia="Times New Roman"/>
                <w:iCs/>
              </w:rPr>
            </w:pPr>
            <w:ins w:id="1115" w:author="ERCOT" w:date="2025-07-30T09:03:00Z" w16du:dateUtc="2025-07-30T14:03:00Z">
              <w:r w:rsidRPr="00760B0B">
                <w:rPr>
                  <w:rFonts w:eastAsia="Times New Roman"/>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59"/>
              <w:gridCol w:w="1150"/>
              <w:gridCol w:w="5601"/>
            </w:tblGrid>
            <w:tr w:rsidR="00505954" w:rsidRPr="00760B0B" w14:paraId="775D8FF9" w14:textId="77777777" w:rsidTr="00550BA7">
              <w:trPr>
                <w:cantSplit/>
                <w:tblHeader/>
                <w:ins w:id="1116" w:author="ERCOT" w:date="2025-07-30T09:03:00Z"/>
              </w:trPr>
              <w:tc>
                <w:tcPr>
                  <w:tcW w:w="1295" w:type="pct"/>
                  <w:tcBorders>
                    <w:top w:val="single" w:sz="4" w:space="0" w:color="auto"/>
                    <w:left w:val="single" w:sz="4" w:space="0" w:color="auto"/>
                    <w:bottom w:val="single" w:sz="4" w:space="0" w:color="auto"/>
                    <w:right w:val="single" w:sz="4" w:space="0" w:color="auto"/>
                  </w:tcBorders>
                  <w:hideMark/>
                </w:tcPr>
                <w:p w14:paraId="6C6DEB05" w14:textId="77777777" w:rsidR="00505954" w:rsidRPr="00760B0B" w:rsidRDefault="00505954" w:rsidP="00505954">
                  <w:pPr>
                    <w:spacing w:after="120"/>
                    <w:rPr>
                      <w:ins w:id="1117" w:author="ERCOT" w:date="2025-07-30T09:03:00Z" w16du:dateUtc="2025-07-30T14:03:00Z"/>
                      <w:rFonts w:eastAsia="Times New Roman"/>
                      <w:b/>
                      <w:iCs/>
                      <w:sz w:val="20"/>
                      <w:szCs w:val="20"/>
                    </w:rPr>
                  </w:pPr>
                  <w:ins w:id="1118" w:author="ERCOT" w:date="2025-07-30T09:03:00Z" w16du:dateUtc="2025-07-30T14:03:00Z">
                    <w:r w:rsidRPr="00760B0B">
                      <w:rPr>
                        <w:rFonts w:eastAsia="Times New Roman"/>
                        <w:b/>
                        <w:iCs/>
                        <w:sz w:val="20"/>
                        <w:szCs w:val="20"/>
                      </w:rPr>
                      <w:t>Variable</w:t>
                    </w:r>
                  </w:ins>
                </w:p>
              </w:tc>
              <w:tc>
                <w:tcPr>
                  <w:tcW w:w="631" w:type="pct"/>
                  <w:tcBorders>
                    <w:top w:val="single" w:sz="4" w:space="0" w:color="auto"/>
                    <w:left w:val="single" w:sz="4" w:space="0" w:color="auto"/>
                    <w:bottom w:val="single" w:sz="4" w:space="0" w:color="auto"/>
                    <w:right w:val="single" w:sz="4" w:space="0" w:color="auto"/>
                  </w:tcBorders>
                  <w:hideMark/>
                </w:tcPr>
                <w:p w14:paraId="4FDE1487" w14:textId="77777777" w:rsidR="00505954" w:rsidRPr="00760B0B" w:rsidRDefault="00505954" w:rsidP="00505954">
                  <w:pPr>
                    <w:spacing w:after="120"/>
                    <w:rPr>
                      <w:ins w:id="1119" w:author="ERCOT" w:date="2025-07-30T09:03:00Z" w16du:dateUtc="2025-07-30T14:03:00Z"/>
                      <w:rFonts w:eastAsia="Times New Roman"/>
                      <w:b/>
                      <w:iCs/>
                      <w:sz w:val="20"/>
                      <w:szCs w:val="20"/>
                    </w:rPr>
                  </w:pPr>
                  <w:ins w:id="1120" w:author="ERCOT" w:date="2025-07-30T09:03:00Z" w16du:dateUtc="2025-07-30T14:03:00Z">
                    <w:r w:rsidRPr="00760B0B">
                      <w:rPr>
                        <w:rFonts w:eastAsia="Times New Roman"/>
                        <w:b/>
                        <w:iCs/>
                        <w:sz w:val="20"/>
                        <w:szCs w:val="20"/>
                      </w:rPr>
                      <w:t>Unit</w:t>
                    </w:r>
                  </w:ins>
                </w:p>
              </w:tc>
              <w:tc>
                <w:tcPr>
                  <w:tcW w:w="3074" w:type="pct"/>
                  <w:tcBorders>
                    <w:top w:val="single" w:sz="4" w:space="0" w:color="auto"/>
                    <w:left w:val="single" w:sz="4" w:space="0" w:color="auto"/>
                    <w:bottom w:val="single" w:sz="4" w:space="0" w:color="auto"/>
                    <w:right w:val="single" w:sz="4" w:space="0" w:color="auto"/>
                  </w:tcBorders>
                  <w:hideMark/>
                </w:tcPr>
                <w:p w14:paraId="15C666AC" w14:textId="77777777" w:rsidR="00505954" w:rsidRPr="00760B0B" w:rsidRDefault="00505954" w:rsidP="00505954">
                  <w:pPr>
                    <w:spacing w:after="120"/>
                    <w:rPr>
                      <w:ins w:id="1121" w:author="ERCOT" w:date="2025-07-30T09:03:00Z" w16du:dateUtc="2025-07-30T14:03:00Z"/>
                      <w:rFonts w:eastAsia="Times New Roman"/>
                      <w:b/>
                      <w:iCs/>
                      <w:sz w:val="20"/>
                      <w:szCs w:val="20"/>
                    </w:rPr>
                  </w:pPr>
                  <w:ins w:id="1122" w:author="ERCOT" w:date="2025-07-30T09:03:00Z" w16du:dateUtc="2025-07-30T14:03:00Z">
                    <w:r w:rsidRPr="00760B0B">
                      <w:rPr>
                        <w:rFonts w:eastAsia="Times New Roman"/>
                        <w:b/>
                        <w:iCs/>
                        <w:sz w:val="20"/>
                        <w:szCs w:val="20"/>
                      </w:rPr>
                      <w:t>Description</w:t>
                    </w:r>
                  </w:ins>
                </w:p>
              </w:tc>
            </w:tr>
            <w:tr w:rsidR="00505954" w:rsidRPr="00760B0B" w14:paraId="72A4B6E7" w14:textId="77777777" w:rsidTr="00550BA7">
              <w:trPr>
                <w:cantSplit/>
                <w:ins w:id="1123" w:author="ERCOT" w:date="2025-07-30T09:03:00Z"/>
              </w:trPr>
              <w:tc>
                <w:tcPr>
                  <w:tcW w:w="1295" w:type="pct"/>
                  <w:tcBorders>
                    <w:top w:val="single" w:sz="4" w:space="0" w:color="auto"/>
                    <w:left w:val="single" w:sz="4" w:space="0" w:color="auto"/>
                    <w:bottom w:val="single" w:sz="4" w:space="0" w:color="auto"/>
                    <w:right w:val="single" w:sz="4" w:space="0" w:color="auto"/>
                  </w:tcBorders>
                  <w:hideMark/>
                </w:tcPr>
                <w:p w14:paraId="5B694C33" w14:textId="27F5C8DD" w:rsidR="00505954" w:rsidRPr="00760B0B" w:rsidRDefault="00505954" w:rsidP="00505954">
                  <w:pPr>
                    <w:spacing w:after="60"/>
                    <w:rPr>
                      <w:ins w:id="1124" w:author="ERCOT" w:date="2025-07-30T09:03:00Z" w16du:dateUtc="2025-07-30T14:03:00Z"/>
                      <w:rFonts w:eastAsia="Times New Roman"/>
                      <w:sz w:val="20"/>
                      <w:szCs w:val="20"/>
                    </w:rPr>
                  </w:pPr>
                  <w:ins w:id="1125" w:author="ERCOT" w:date="2025-07-30T09:03:00Z" w16du:dateUtc="2025-07-30T14:03:00Z">
                    <w:r w:rsidRPr="00760B0B">
                      <w:rPr>
                        <w:rFonts w:eastAsia="Times New Roman"/>
                        <w:sz w:val="20"/>
                        <w:szCs w:val="20"/>
                      </w:rPr>
                      <w:t>RTMCPC</w:t>
                    </w:r>
                  </w:ins>
                  <w:ins w:id="1126" w:author="ERCOT" w:date="2025-07-30T09:04:00Z" w16du:dateUtc="2025-07-30T14:04:00Z">
                    <w:r>
                      <w:rPr>
                        <w:rFonts w:eastAsia="Times New Roman"/>
                        <w:sz w:val="20"/>
                        <w:szCs w:val="20"/>
                      </w:rPr>
                      <w:t>DRR</w:t>
                    </w:r>
                  </w:ins>
                  <w:ins w:id="1127" w:author="ERCOT" w:date="2025-07-30T09:03:00Z" w16du:dateUtc="2025-07-30T14:03:00Z">
                    <w:r w:rsidRPr="00760B0B">
                      <w:rPr>
                        <w:rFonts w:eastAsia="Times New Roman"/>
                        <w:sz w:val="20"/>
                        <w:szCs w:val="20"/>
                      </w:rPr>
                      <w:t xml:space="preserve"> </w:t>
                    </w:r>
                  </w:ins>
                </w:p>
              </w:tc>
              <w:tc>
                <w:tcPr>
                  <w:tcW w:w="631" w:type="pct"/>
                  <w:tcBorders>
                    <w:top w:val="single" w:sz="4" w:space="0" w:color="auto"/>
                    <w:left w:val="single" w:sz="4" w:space="0" w:color="auto"/>
                    <w:bottom w:val="single" w:sz="4" w:space="0" w:color="auto"/>
                    <w:right w:val="single" w:sz="4" w:space="0" w:color="auto"/>
                  </w:tcBorders>
                  <w:hideMark/>
                </w:tcPr>
                <w:p w14:paraId="719D2D65" w14:textId="77777777" w:rsidR="00505954" w:rsidRPr="00760B0B" w:rsidRDefault="00505954" w:rsidP="00505954">
                  <w:pPr>
                    <w:spacing w:after="60"/>
                    <w:rPr>
                      <w:ins w:id="1128" w:author="ERCOT" w:date="2025-07-30T09:03:00Z" w16du:dateUtc="2025-07-30T14:03:00Z"/>
                      <w:rFonts w:eastAsia="Times New Roman"/>
                      <w:sz w:val="20"/>
                      <w:szCs w:val="20"/>
                    </w:rPr>
                  </w:pPr>
                  <w:ins w:id="1129" w:author="ERCOT" w:date="2025-07-30T09:03:00Z" w16du:dateUtc="2025-07-30T14:03:00Z">
                    <w:r w:rsidRPr="00760B0B">
                      <w:rPr>
                        <w:rFonts w:eastAsia="Times New Roman"/>
                        <w:sz w:val="20"/>
                        <w:szCs w:val="20"/>
                      </w:rPr>
                      <w:t>$/MW</w:t>
                    </w:r>
                  </w:ins>
                </w:p>
              </w:tc>
              <w:tc>
                <w:tcPr>
                  <w:tcW w:w="3074" w:type="pct"/>
                  <w:tcBorders>
                    <w:top w:val="single" w:sz="4" w:space="0" w:color="auto"/>
                    <w:left w:val="single" w:sz="4" w:space="0" w:color="auto"/>
                    <w:bottom w:val="single" w:sz="4" w:space="0" w:color="auto"/>
                    <w:right w:val="single" w:sz="4" w:space="0" w:color="auto"/>
                  </w:tcBorders>
                  <w:hideMark/>
                </w:tcPr>
                <w:p w14:paraId="35E378F9" w14:textId="482D8F11" w:rsidR="00505954" w:rsidRPr="00760B0B" w:rsidRDefault="00505954" w:rsidP="00505954">
                  <w:pPr>
                    <w:spacing w:after="60"/>
                    <w:rPr>
                      <w:ins w:id="1130" w:author="ERCOT" w:date="2025-07-30T09:03:00Z" w16du:dateUtc="2025-07-30T14:03:00Z"/>
                      <w:rFonts w:eastAsia="Times New Roman"/>
                      <w:i/>
                      <w:sz w:val="20"/>
                      <w:szCs w:val="20"/>
                    </w:rPr>
                  </w:pPr>
                  <w:ins w:id="1131" w:author="ERCOT" w:date="2025-07-30T09:03:00Z" w16du:dateUtc="2025-07-30T14:03:00Z">
                    <w:r w:rsidRPr="00760B0B">
                      <w:rPr>
                        <w:rFonts w:eastAsia="Times New Roman"/>
                        <w:i/>
                        <w:sz w:val="20"/>
                        <w:szCs w:val="18"/>
                      </w:rPr>
                      <w:t xml:space="preserve">Real-Time Market Clearing Price for Capacity for </w:t>
                    </w:r>
                  </w:ins>
                  <w:ins w:id="1132" w:author="ERCOT" w:date="2025-07-30T09:05:00Z" w16du:dateUtc="2025-07-30T14:05:00Z">
                    <w:r>
                      <w:rPr>
                        <w:rFonts w:eastAsia="Times New Roman"/>
                        <w:i/>
                        <w:sz w:val="20"/>
                        <w:szCs w:val="20"/>
                      </w:rPr>
                      <w:t>Dispatchable Reliability Reserve Service</w:t>
                    </w:r>
                  </w:ins>
                  <w:ins w:id="1133" w:author="ERCOT" w:date="2025-07-30T09:03:00Z" w16du:dateUtc="2025-07-30T14:03:00Z">
                    <w:r w:rsidRPr="00760B0B">
                      <w:rPr>
                        <w:rFonts w:eastAsia="Times New Roman"/>
                        <w:sz w:val="20"/>
                        <w:szCs w:val="20"/>
                      </w:rPr>
                      <w:t xml:space="preserve"> </w:t>
                    </w:r>
                    <w:r w:rsidRPr="00760B0B">
                      <w:rPr>
                        <w:rFonts w:eastAsia="Times New Roman"/>
                        <w:i/>
                        <w:sz w:val="20"/>
                        <w:szCs w:val="18"/>
                      </w:rPr>
                      <w:t>-</w:t>
                    </w:r>
                    <w:r w:rsidRPr="00760B0B">
                      <w:rPr>
                        <w:rFonts w:eastAsia="Times New Roman"/>
                        <w:sz w:val="20"/>
                        <w:szCs w:val="20"/>
                      </w:rPr>
                      <w:t xml:space="preserve"> The Real-Time MCPC for </w:t>
                    </w:r>
                  </w:ins>
                  <w:ins w:id="1134" w:author="ERCOT" w:date="2025-07-30T09:05:00Z" w16du:dateUtc="2025-07-30T14:05:00Z">
                    <w:r>
                      <w:rPr>
                        <w:rFonts w:eastAsia="Times New Roman"/>
                        <w:sz w:val="20"/>
                        <w:szCs w:val="20"/>
                      </w:rPr>
                      <w:t>DRRS</w:t>
                    </w:r>
                  </w:ins>
                  <w:ins w:id="1135" w:author="ERCOT" w:date="2025-07-30T09:03:00Z" w16du:dateUtc="2025-07-30T14:03:00Z">
                    <w:r w:rsidRPr="00760B0B">
                      <w:rPr>
                        <w:rFonts w:eastAsia="Times New Roman"/>
                        <w:sz w:val="20"/>
                        <w:szCs w:val="20"/>
                      </w:rPr>
                      <w:t xml:space="preserve"> for the 15-minute Settlement Interval.</w:t>
                    </w:r>
                  </w:ins>
                </w:p>
              </w:tc>
            </w:tr>
            <w:tr w:rsidR="00505954" w:rsidRPr="00760B0B" w14:paraId="7F907696" w14:textId="77777777" w:rsidTr="00550BA7">
              <w:trPr>
                <w:cantSplit/>
                <w:ins w:id="1136" w:author="ERCOT" w:date="2025-07-30T09:03:00Z"/>
              </w:trPr>
              <w:tc>
                <w:tcPr>
                  <w:tcW w:w="1295" w:type="pct"/>
                  <w:tcBorders>
                    <w:top w:val="single" w:sz="4" w:space="0" w:color="auto"/>
                    <w:left w:val="single" w:sz="4" w:space="0" w:color="auto"/>
                    <w:bottom w:val="single" w:sz="4" w:space="0" w:color="auto"/>
                    <w:right w:val="single" w:sz="4" w:space="0" w:color="auto"/>
                  </w:tcBorders>
                  <w:hideMark/>
                </w:tcPr>
                <w:p w14:paraId="3409C2F1" w14:textId="62DC604F" w:rsidR="00505954" w:rsidRPr="00760B0B" w:rsidRDefault="00505954" w:rsidP="00505954">
                  <w:pPr>
                    <w:spacing w:after="60"/>
                    <w:rPr>
                      <w:ins w:id="1137" w:author="ERCOT" w:date="2025-07-30T09:03:00Z" w16du:dateUtc="2025-07-30T14:03:00Z"/>
                      <w:rFonts w:eastAsia="Times New Roman"/>
                      <w:sz w:val="20"/>
                      <w:szCs w:val="20"/>
                    </w:rPr>
                  </w:pPr>
                  <w:ins w:id="1138" w:author="ERCOT" w:date="2025-07-30T09:03:00Z" w16du:dateUtc="2025-07-30T14:03:00Z">
                    <w:r w:rsidRPr="00760B0B">
                      <w:rPr>
                        <w:rFonts w:eastAsia="Times New Roman"/>
                        <w:sz w:val="20"/>
                        <w:szCs w:val="20"/>
                      </w:rPr>
                      <w:t>RTMCPC</w:t>
                    </w:r>
                  </w:ins>
                  <w:ins w:id="1139" w:author="ERCOT" w:date="2025-07-30T09:05:00Z" w16du:dateUtc="2025-07-30T14:05:00Z">
                    <w:r>
                      <w:rPr>
                        <w:rFonts w:eastAsia="Times New Roman"/>
                        <w:sz w:val="20"/>
                        <w:szCs w:val="20"/>
                      </w:rPr>
                      <w:t>DRR</w:t>
                    </w:r>
                  </w:ins>
                  <w:ins w:id="1140" w:author="ERCOT" w:date="2025-07-30T09:03:00Z" w16du:dateUtc="2025-07-30T14:03:00Z">
                    <w:r w:rsidRPr="00760B0B">
                      <w:rPr>
                        <w:rFonts w:eastAsia="Times New Roman"/>
                        <w:sz w:val="20"/>
                        <w:szCs w:val="20"/>
                      </w:rPr>
                      <w:t>S</w:t>
                    </w:r>
                    <w:r w:rsidRPr="00760B0B">
                      <w:rPr>
                        <w:rFonts w:eastAsia="Times New Roman"/>
                        <w:i/>
                        <w:sz w:val="20"/>
                        <w:szCs w:val="20"/>
                        <w:vertAlign w:val="subscript"/>
                      </w:rPr>
                      <w:t xml:space="preserve"> y</w:t>
                    </w:r>
                  </w:ins>
                </w:p>
              </w:tc>
              <w:tc>
                <w:tcPr>
                  <w:tcW w:w="631" w:type="pct"/>
                  <w:tcBorders>
                    <w:top w:val="single" w:sz="4" w:space="0" w:color="auto"/>
                    <w:left w:val="single" w:sz="4" w:space="0" w:color="auto"/>
                    <w:bottom w:val="single" w:sz="4" w:space="0" w:color="auto"/>
                    <w:right w:val="single" w:sz="4" w:space="0" w:color="auto"/>
                  </w:tcBorders>
                  <w:hideMark/>
                </w:tcPr>
                <w:p w14:paraId="75885750" w14:textId="77777777" w:rsidR="00505954" w:rsidRPr="00760B0B" w:rsidRDefault="00505954" w:rsidP="00505954">
                  <w:pPr>
                    <w:spacing w:after="60"/>
                    <w:rPr>
                      <w:ins w:id="1141" w:author="ERCOT" w:date="2025-07-30T09:03:00Z" w16du:dateUtc="2025-07-30T14:03:00Z"/>
                      <w:rFonts w:eastAsia="Times New Roman"/>
                      <w:sz w:val="20"/>
                      <w:szCs w:val="20"/>
                    </w:rPr>
                  </w:pPr>
                  <w:ins w:id="1142" w:author="ERCOT" w:date="2025-07-30T09:03:00Z" w16du:dateUtc="2025-07-30T14:03:00Z">
                    <w:r w:rsidRPr="00760B0B">
                      <w:rPr>
                        <w:rFonts w:eastAsia="Times New Roman"/>
                        <w:sz w:val="20"/>
                        <w:szCs w:val="20"/>
                      </w:rPr>
                      <w:t>$/MW</w:t>
                    </w:r>
                  </w:ins>
                </w:p>
              </w:tc>
              <w:tc>
                <w:tcPr>
                  <w:tcW w:w="3074" w:type="pct"/>
                  <w:tcBorders>
                    <w:top w:val="single" w:sz="4" w:space="0" w:color="auto"/>
                    <w:left w:val="single" w:sz="4" w:space="0" w:color="auto"/>
                    <w:bottom w:val="single" w:sz="4" w:space="0" w:color="auto"/>
                    <w:right w:val="single" w:sz="4" w:space="0" w:color="auto"/>
                  </w:tcBorders>
                  <w:hideMark/>
                </w:tcPr>
                <w:p w14:paraId="0A8A8802" w14:textId="228897DE" w:rsidR="00505954" w:rsidRPr="00760B0B" w:rsidRDefault="00505954" w:rsidP="00505954">
                  <w:pPr>
                    <w:spacing w:after="60"/>
                    <w:rPr>
                      <w:ins w:id="1143" w:author="ERCOT" w:date="2025-07-30T09:03:00Z" w16du:dateUtc="2025-07-30T14:03:00Z"/>
                      <w:rFonts w:eastAsia="Times New Roman"/>
                      <w:i/>
                      <w:sz w:val="20"/>
                      <w:szCs w:val="18"/>
                    </w:rPr>
                  </w:pPr>
                  <w:ins w:id="1144" w:author="ERCOT" w:date="2025-07-30T09:03:00Z" w16du:dateUtc="2025-07-30T14:03:00Z">
                    <w:r w:rsidRPr="00760B0B">
                      <w:rPr>
                        <w:rFonts w:eastAsia="Times New Roman"/>
                        <w:i/>
                        <w:sz w:val="20"/>
                        <w:szCs w:val="18"/>
                      </w:rPr>
                      <w:t xml:space="preserve">Real-Time Market Clearing Price for Capacity for </w:t>
                    </w:r>
                  </w:ins>
                  <w:ins w:id="1145" w:author="ERCOT" w:date="2025-07-30T09:05:00Z" w16du:dateUtc="2025-07-30T14:05:00Z">
                    <w:r>
                      <w:rPr>
                        <w:rFonts w:eastAsia="Times New Roman"/>
                        <w:i/>
                        <w:sz w:val="20"/>
                        <w:szCs w:val="20"/>
                      </w:rPr>
                      <w:t>Dispatchable Reliability Reserve Service</w:t>
                    </w:r>
                    <w:r w:rsidRPr="00760B0B">
                      <w:rPr>
                        <w:rFonts w:eastAsia="Times New Roman"/>
                        <w:sz w:val="20"/>
                        <w:szCs w:val="20"/>
                      </w:rPr>
                      <w:t xml:space="preserve"> </w:t>
                    </w:r>
                  </w:ins>
                  <w:ins w:id="1146" w:author="ERCOT" w:date="2025-07-30T09:03:00Z" w16du:dateUtc="2025-07-30T14:03:00Z">
                    <w:r w:rsidRPr="00760B0B">
                      <w:rPr>
                        <w:rFonts w:eastAsia="Times New Roman"/>
                        <w:i/>
                        <w:sz w:val="20"/>
                        <w:szCs w:val="20"/>
                      </w:rPr>
                      <w:t xml:space="preserve">per SCED interval </w:t>
                    </w:r>
                    <w:r w:rsidRPr="00760B0B">
                      <w:rPr>
                        <w:rFonts w:eastAsia="Times New Roman"/>
                        <w:i/>
                        <w:sz w:val="20"/>
                        <w:szCs w:val="18"/>
                      </w:rPr>
                      <w:t>-</w:t>
                    </w:r>
                    <w:r w:rsidRPr="00760B0B">
                      <w:rPr>
                        <w:rFonts w:eastAsia="Times New Roman"/>
                        <w:sz w:val="20"/>
                        <w:szCs w:val="20"/>
                      </w:rPr>
                      <w:t xml:space="preserve"> The Real-Time MCPC for </w:t>
                    </w:r>
                  </w:ins>
                  <w:ins w:id="1147" w:author="ERCOT" w:date="2025-07-30T09:05:00Z" w16du:dateUtc="2025-07-30T14:05:00Z">
                    <w:r>
                      <w:rPr>
                        <w:rFonts w:eastAsia="Times New Roman"/>
                        <w:sz w:val="20"/>
                        <w:szCs w:val="20"/>
                      </w:rPr>
                      <w:t>DRRS</w:t>
                    </w:r>
                  </w:ins>
                  <w:ins w:id="1148" w:author="ERCOT" w:date="2025-07-30T09:03:00Z" w16du:dateUtc="2025-07-30T14:03:00Z">
                    <w:r w:rsidRPr="00760B0B">
                      <w:rPr>
                        <w:rFonts w:eastAsia="Times New Roman"/>
                        <w:sz w:val="20"/>
                        <w:szCs w:val="20"/>
                      </w:rPr>
                      <w:t xml:space="preserve"> for the SCED interval </w:t>
                    </w:r>
                    <w:r w:rsidRPr="00760B0B">
                      <w:rPr>
                        <w:rFonts w:eastAsia="Times New Roman"/>
                        <w:i/>
                        <w:sz w:val="20"/>
                        <w:szCs w:val="20"/>
                      </w:rPr>
                      <w:t>y.</w:t>
                    </w:r>
                  </w:ins>
                </w:p>
              </w:tc>
            </w:tr>
            <w:tr w:rsidR="00505954" w:rsidRPr="00760B0B" w14:paraId="34D4A7C8" w14:textId="77777777" w:rsidTr="00550BA7">
              <w:trPr>
                <w:cantSplit/>
                <w:ins w:id="1149" w:author="ERCOT" w:date="2025-07-30T09:03:00Z"/>
              </w:trPr>
              <w:tc>
                <w:tcPr>
                  <w:tcW w:w="1295" w:type="pct"/>
                </w:tcPr>
                <w:p w14:paraId="64224BBB" w14:textId="2D7DCFCC" w:rsidR="00505954" w:rsidRPr="00760B0B" w:rsidRDefault="00505954" w:rsidP="00505954">
                  <w:pPr>
                    <w:spacing w:after="60"/>
                    <w:rPr>
                      <w:ins w:id="1150" w:author="ERCOT" w:date="2025-07-30T09:03:00Z" w16du:dateUtc="2025-07-30T14:03:00Z"/>
                      <w:rFonts w:eastAsia="Times New Roman"/>
                      <w:i/>
                      <w:sz w:val="20"/>
                      <w:szCs w:val="20"/>
                    </w:rPr>
                  </w:pPr>
                  <w:ins w:id="1151" w:author="ERCOT" w:date="2025-07-30T09:03:00Z" w16du:dateUtc="2025-07-30T14:03:00Z">
                    <w:r w:rsidRPr="00760B0B">
                      <w:rPr>
                        <w:rFonts w:eastAsia="Times New Roman"/>
                        <w:sz w:val="20"/>
                        <w:szCs w:val="20"/>
                      </w:rPr>
                      <w:t>RTRDPA</w:t>
                    </w:r>
                  </w:ins>
                  <w:ins w:id="1152" w:author="ERCOT" w:date="2025-07-30T09:05:00Z" w16du:dateUtc="2025-07-30T14:05:00Z">
                    <w:r>
                      <w:rPr>
                        <w:rFonts w:eastAsia="Times New Roman"/>
                        <w:sz w:val="20"/>
                        <w:szCs w:val="20"/>
                      </w:rPr>
                      <w:t>DRR</w:t>
                    </w:r>
                  </w:ins>
                  <w:ins w:id="1153" w:author="ERCOT" w:date="2025-07-30T09:03:00Z" w16du:dateUtc="2025-07-30T14:03:00Z">
                    <w:r w:rsidRPr="00760B0B">
                      <w:rPr>
                        <w:rFonts w:eastAsia="Times New Roman"/>
                        <w:sz w:val="20"/>
                        <w:szCs w:val="20"/>
                      </w:rPr>
                      <w:t xml:space="preserve">S </w:t>
                    </w:r>
                    <w:r w:rsidRPr="00760B0B">
                      <w:rPr>
                        <w:rFonts w:eastAsia="Times New Roman"/>
                        <w:i/>
                        <w:sz w:val="20"/>
                        <w:szCs w:val="20"/>
                      </w:rPr>
                      <w:t>y</w:t>
                    </w:r>
                  </w:ins>
                </w:p>
              </w:tc>
              <w:tc>
                <w:tcPr>
                  <w:tcW w:w="631" w:type="pct"/>
                </w:tcPr>
                <w:p w14:paraId="12C02CDD" w14:textId="77777777" w:rsidR="00505954" w:rsidRPr="00760B0B" w:rsidRDefault="00505954" w:rsidP="00505954">
                  <w:pPr>
                    <w:spacing w:after="60"/>
                    <w:rPr>
                      <w:ins w:id="1154" w:author="ERCOT" w:date="2025-07-30T09:03:00Z" w16du:dateUtc="2025-07-30T14:03:00Z"/>
                      <w:rFonts w:eastAsia="Times New Roman"/>
                      <w:sz w:val="20"/>
                      <w:szCs w:val="20"/>
                    </w:rPr>
                  </w:pPr>
                  <w:ins w:id="1155" w:author="ERCOT" w:date="2025-07-30T09:03:00Z" w16du:dateUtc="2025-07-30T14:03:00Z">
                    <w:r w:rsidRPr="00760B0B">
                      <w:rPr>
                        <w:rFonts w:eastAsia="Times New Roman"/>
                        <w:sz w:val="20"/>
                        <w:szCs w:val="20"/>
                      </w:rPr>
                      <w:t>$/MW</w:t>
                    </w:r>
                  </w:ins>
                </w:p>
              </w:tc>
              <w:tc>
                <w:tcPr>
                  <w:tcW w:w="3074" w:type="pct"/>
                </w:tcPr>
                <w:p w14:paraId="7185CB49" w14:textId="255C5DB1" w:rsidR="00505954" w:rsidRPr="00760B0B" w:rsidRDefault="00505954" w:rsidP="00505954">
                  <w:pPr>
                    <w:spacing w:after="60"/>
                    <w:rPr>
                      <w:ins w:id="1156" w:author="ERCOT" w:date="2025-07-30T09:03:00Z" w16du:dateUtc="2025-07-30T14:03:00Z"/>
                      <w:rFonts w:eastAsia="Times New Roman"/>
                      <w:sz w:val="20"/>
                      <w:szCs w:val="20"/>
                    </w:rPr>
                  </w:pPr>
                  <w:ins w:id="1157" w:author="ERCOT" w:date="2025-07-30T09:03:00Z" w16du:dateUtc="2025-07-30T14:03:00Z">
                    <w:r w:rsidRPr="00760B0B">
                      <w:rPr>
                        <w:rFonts w:eastAsia="Times New Roman"/>
                        <w:i/>
                        <w:sz w:val="20"/>
                        <w:szCs w:val="20"/>
                      </w:rPr>
                      <w:t xml:space="preserve">Real-Time Reliability Deployment Price Adder for Ancillary Service for </w:t>
                    </w:r>
                  </w:ins>
                  <w:ins w:id="1158" w:author="ERCOT" w:date="2025-07-30T09:05:00Z" w16du:dateUtc="2025-07-30T14:05:00Z">
                    <w:r>
                      <w:rPr>
                        <w:rFonts w:eastAsia="Times New Roman"/>
                        <w:i/>
                        <w:sz w:val="20"/>
                        <w:szCs w:val="20"/>
                      </w:rPr>
                      <w:t>Dispatchable Reliability Reserve Service</w:t>
                    </w:r>
                    <w:r w:rsidRPr="00760B0B">
                      <w:rPr>
                        <w:rFonts w:eastAsia="Times New Roman"/>
                        <w:sz w:val="20"/>
                        <w:szCs w:val="20"/>
                      </w:rPr>
                      <w:t xml:space="preserve"> </w:t>
                    </w:r>
                  </w:ins>
                  <w:ins w:id="1159" w:author="ERCOT" w:date="2025-07-30T09:03:00Z" w16du:dateUtc="2025-07-30T14:03:00Z">
                    <w:r w:rsidRPr="00760B0B">
                      <w:rPr>
                        <w:rFonts w:eastAsia="Times New Roman"/>
                        <w:i/>
                        <w:sz w:val="20"/>
                        <w:szCs w:val="20"/>
                      </w:rPr>
                      <w:t>per SCED interval</w:t>
                    </w:r>
                    <w:r w:rsidRPr="00760B0B">
                      <w:rPr>
                        <w:rFonts w:eastAsia="Times New Roman"/>
                        <w:sz w:val="20"/>
                        <w:szCs w:val="20"/>
                      </w:rPr>
                      <w:t xml:space="preserve"> - The Real-Time price adder for </w:t>
                    </w:r>
                  </w:ins>
                  <w:ins w:id="1160" w:author="ERCOT" w:date="2025-07-30T09:05:00Z" w16du:dateUtc="2025-07-30T14:05:00Z">
                    <w:r>
                      <w:rPr>
                        <w:rFonts w:eastAsia="Times New Roman"/>
                        <w:sz w:val="20"/>
                        <w:szCs w:val="20"/>
                      </w:rPr>
                      <w:t>DRRS</w:t>
                    </w:r>
                  </w:ins>
                  <w:ins w:id="1161" w:author="ERCOT" w:date="2025-07-30T09:03:00Z" w16du:dateUtc="2025-07-30T14:03:00Z">
                    <w:r w:rsidRPr="00760B0B">
                      <w:rPr>
                        <w:rFonts w:eastAsia="Times New Roman"/>
                        <w:sz w:val="20"/>
                        <w:szCs w:val="20"/>
                      </w:rPr>
                      <w:t xml:space="preserve"> that captures the impact of reliability deployments on </w:t>
                    </w:r>
                  </w:ins>
                  <w:ins w:id="1162" w:author="ERCOT" w:date="2025-07-30T09:05:00Z" w16du:dateUtc="2025-07-30T14:05:00Z">
                    <w:r>
                      <w:rPr>
                        <w:rFonts w:eastAsia="Times New Roman"/>
                        <w:sz w:val="20"/>
                        <w:szCs w:val="20"/>
                      </w:rPr>
                      <w:t>DRRS</w:t>
                    </w:r>
                  </w:ins>
                  <w:ins w:id="1163" w:author="ERCOT" w:date="2025-07-30T09:03:00Z" w16du:dateUtc="2025-07-30T14:03:00Z">
                    <w:r w:rsidRPr="00760B0B">
                      <w:rPr>
                        <w:rFonts w:eastAsia="Times New Roman"/>
                        <w:sz w:val="20"/>
                        <w:szCs w:val="20"/>
                      </w:rPr>
                      <w:t xml:space="preserve"> prices for the SCED interval y. </w:t>
                    </w:r>
                  </w:ins>
                </w:p>
              </w:tc>
            </w:tr>
            <w:tr w:rsidR="00505954" w:rsidRPr="00760B0B" w14:paraId="44FE56D2" w14:textId="77777777" w:rsidTr="00550BA7">
              <w:trPr>
                <w:cantSplit/>
                <w:ins w:id="1164" w:author="ERCOT" w:date="2025-07-30T09:03:00Z"/>
              </w:trPr>
              <w:tc>
                <w:tcPr>
                  <w:tcW w:w="1295" w:type="pct"/>
                </w:tcPr>
                <w:p w14:paraId="5D356BA9" w14:textId="77777777" w:rsidR="00505954" w:rsidRPr="00760B0B" w:rsidRDefault="00505954" w:rsidP="00505954">
                  <w:pPr>
                    <w:spacing w:after="60"/>
                    <w:rPr>
                      <w:ins w:id="1165" w:author="ERCOT" w:date="2025-07-30T09:03:00Z" w16du:dateUtc="2025-07-30T14:03:00Z"/>
                      <w:rFonts w:eastAsia="Times New Roman"/>
                      <w:sz w:val="20"/>
                      <w:szCs w:val="20"/>
                    </w:rPr>
                  </w:pPr>
                  <w:ins w:id="1166" w:author="ERCOT" w:date="2025-07-30T09:03:00Z" w16du:dateUtc="2025-07-30T14:03:00Z">
                    <w:r w:rsidRPr="00760B0B">
                      <w:rPr>
                        <w:rFonts w:eastAsia="Times New Roman"/>
                        <w:iCs/>
                        <w:sz w:val="20"/>
                        <w:szCs w:val="20"/>
                      </w:rPr>
                      <w:t xml:space="preserve">RNWF </w:t>
                    </w:r>
                    <w:r w:rsidRPr="00760B0B">
                      <w:rPr>
                        <w:rFonts w:eastAsia="Times New Roman"/>
                        <w:i/>
                        <w:iCs/>
                        <w:sz w:val="20"/>
                        <w:szCs w:val="20"/>
                        <w:vertAlign w:val="subscript"/>
                      </w:rPr>
                      <w:t>y</w:t>
                    </w:r>
                  </w:ins>
                </w:p>
              </w:tc>
              <w:tc>
                <w:tcPr>
                  <w:tcW w:w="631" w:type="pct"/>
                </w:tcPr>
                <w:p w14:paraId="65702196" w14:textId="77777777" w:rsidR="00505954" w:rsidRPr="00760B0B" w:rsidRDefault="00505954" w:rsidP="00505954">
                  <w:pPr>
                    <w:spacing w:after="60"/>
                    <w:rPr>
                      <w:ins w:id="1167" w:author="ERCOT" w:date="2025-07-30T09:03:00Z" w16du:dateUtc="2025-07-30T14:03:00Z"/>
                      <w:rFonts w:eastAsia="Times New Roman"/>
                      <w:sz w:val="20"/>
                      <w:szCs w:val="20"/>
                    </w:rPr>
                  </w:pPr>
                  <w:ins w:id="1168" w:author="ERCOT" w:date="2025-07-30T09:03:00Z" w16du:dateUtc="2025-07-30T14:03:00Z">
                    <w:r w:rsidRPr="00760B0B">
                      <w:rPr>
                        <w:rFonts w:eastAsia="Times New Roman"/>
                        <w:iCs/>
                        <w:sz w:val="20"/>
                        <w:szCs w:val="20"/>
                      </w:rPr>
                      <w:t>none</w:t>
                    </w:r>
                  </w:ins>
                </w:p>
              </w:tc>
              <w:tc>
                <w:tcPr>
                  <w:tcW w:w="3074" w:type="pct"/>
                </w:tcPr>
                <w:p w14:paraId="19C5669D" w14:textId="77777777" w:rsidR="00505954" w:rsidRPr="00760B0B" w:rsidRDefault="00505954" w:rsidP="00505954">
                  <w:pPr>
                    <w:spacing w:after="60"/>
                    <w:rPr>
                      <w:ins w:id="1169" w:author="ERCOT" w:date="2025-07-30T09:03:00Z" w16du:dateUtc="2025-07-30T14:03:00Z"/>
                      <w:rFonts w:eastAsia="Times New Roman"/>
                      <w:i/>
                      <w:sz w:val="20"/>
                      <w:szCs w:val="20"/>
                    </w:rPr>
                  </w:pPr>
                  <w:ins w:id="1170" w:author="ERCOT" w:date="2025-07-30T09:03:00Z" w16du:dateUtc="2025-07-30T14:03:00Z">
                    <w:r w:rsidRPr="00760B0B">
                      <w:rPr>
                        <w:rFonts w:eastAsia="Times New Roman"/>
                        <w:i/>
                        <w:iCs/>
                        <w:sz w:val="20"/>
                        <w:szCs w:val="20"/>
                      </w:rPr>
                      <w:t xml:space="preserve">Resource Node Weighting Factor per </w:t>
                    </w:r>
                    <w:proofErr w:type="spellStart"/>
                    <w:r w:rsidRPr="00760B0B">
                      <w:rPr>
                        <w:rFonts w:eastAsia="Times New Roman"/>
                        <w:i/>
                        <w:iCs/>
                        <w:sz w:val="20"/>
                        <w:szCs w:val="20"/>
                      </w:rPr>
                      <w:t>interval</w:t>
                    </w:r>
                    <w:r w:rsidRPr="00760B0B">
                      <w:rPr>
                        <w:rFonts w:ascii="Symbol" w:eastAsia="Symbol" w:hAnsi="Symbol" w:cs="Symbol"/>
                        <w:sz w:val="20"/>
                        <w:szCs w:val="20"/>
                      </w:rPr>
                      <w:t>¾</w:t>
                    </w:r>
                    <w:r w:rsidRPr="00760B0B">
                      <w:rPr>
                        <w:rFonts w:eastAsia="Times New Roman"/>
                        <w:iCs/>
                        <w:sz w:val="20"/>
                        <w:szCs w:val="20"/>
                      </w:rPr>
                      <w:t>The</w:t>
                    </w:r>
                    <w:proofErr w:type="spellEnd"/>
                    <w:r w:rsidRPr="00760B0B">
                      <w:rPr>
                        <w:rFonts w:eastAsia="Times New Roman"/>
                        <w:iCs/>
                        <w:sz w:val="20"/>
                        <w:szCs w:val="20"/>
                      </w:rPr>
                      <w:t xml:space="preserve"> weight used in the Ancillary Service Price calculation for the portion of the SCED interval </w:t>
                    </w:r>
                    <w:r w:rsidRPr="00760B0B">
                      <w:rPr>
                        <w:rFonts w:eastAsia="Times New Roman"/>
                        <w:i/>
                        <w:iCs/>
                        <w:sz w:val="20"/>
                        <w:szCs w:val="20"/>
                      </w:rPr>
                      <w:t>y</w:t>
                    </w:r>
                    <w:r w:rsidRPr="00760B0B">
                      <w:rPr>
                        <w:rFonts w:eastAsia="Times New Roman"/>
                        <w:iCs/>
                        <w:sz w:val="20"/>
                        <w:szCs w:val="20"/>
                      </w:rPr>
                      <w:t xml:space="preserve"> within the Settlement Interval.</w:t>
                    </w:r>
                  </w:ins>
                </w:p>
              </w:tc>
            </w:tr>
            <w:tr w:rsidR="00505954" w:rsidRPr="00760B0B" w14:paraId="4EFAE620" w14:textId="77777777" w:rsidTr="00550BA7">
              <w:trPr>
                <w:cantSplit/>
                <w:ins w:id="1171" w:author="ERCOT" w:date="2025-07-30T09:03:00Z"/>
              </w:trPr>
              <w:tc>
                <w:tcPr>
                  <w:tcW w:w="1295" w:type="pct"/>
                </w:tcPr>
                <w:p w14:paraId="6C55A28F" w14:textId="77777777" w:rsidR="00505954" w:rsidRPr="00760B0B" w:rsidRDefault="00505954" w:rsidP="00505954">
                  <w:pPr>
                    <w:spacing w:after="60"/>
                    <w:rPr>
                      <w:ins w:id="1172" w:author="ERCOT" w:date="2025-07-30T09:03:00Z" w16du:dateUtc="2025-07-30T14:03:00Z"/>
                      <w:rFonts w:eastAsia="Times New Roman"/>
                      <w:sz w:val="20"/>
                      <w:szCs w:val="20"/>
                    </w:rPr>
                  </w:pPr>
                  <w:ins w:id="1173" w:author="ERCOT" w:date="2025-07-30T09:03:00Z" w16du:dateUtc="2025-07-30T14:03:00Z">
                    <w:r w:rsidRPr="00760B0B">
                      <w:rPr>
                        <w:rFonts w:eastAsia="Times New Roman"/>
                        <w:iCs/>
                        <w:sz w:val="20"/>
                        <w:szCs w:val="20"/>
                      </w:rPr>
                      <w:t xml:space="preserve">TLMP </w:t>
                    </w:r>
                    <w:r w:rsidRPr="00760B0B">
                      <w:rPr>
                        <w:rFonts w:eastAsia="Times New Roman"/>
                        <w:i/>
                        <w:iCs/>
                        <w:sz w:val="20"/>
                        <w:szCs w:val="20"/>
                        <w:vertAlign w:val="subscript"/>
                      </w:rPr>
                      <w:t>y</w:t>
                    </w:r>
                  </w:ins>
                </w:p>
              </w:tc>
              <w:tc>
                <w:tcPr>
                  <w:tcW w:w="631" w:type="pct"/>
                </w:tcPr>
                <w:p w14:paraId="2C4A33D9" w14:textId="77777777" w:rsidR="00505954" w:rsidRPr="00760B0B" w:rsidRDefault="00505954" w:rsidP="00505954">
                  <w:pPr>
                    <w:spacing w:after="60"/>
                    <w:rPr>
                      <w:ins w:id="1174" w:author="ERCOT" w:date="2025-07-30T09:03:00Z" w16du:dateUtc="2025-07-30T14:03:00Z"/>
                      <w:rFonts w:eastAsia="Times New Roman"/>
                      <w:sz w:val="20"/>
                      <w:szCs w:val="20"/>
                    </w:rPr>
                  </w:pPr>
                  <w:ins w:id="1175" w:author="ERCOT" w:date="2025-07-30T09:03:00Z" w16du:dateUtc="2025-07-30T14:03:00Z">
                    <w:r w:rsidRPr="00760B0B">
                      <w:rPr>
                        <w:rFonts w:eastAsia="Times New Roman"/>
                        <w:iCs/>
                        <w:sz w:val="20"/>
                        <w:szCs w:val="20"/>
                      </w:rPr>
                      <w:t>second</w:t>
                    </w:r>
                  </w:ins>
                </w:p>
              </w:tc>
              <w:tc>
                <w:tcPr>
                  <w:tcW w:w="3074" w:type="pct"/>
                </w:tcPr>
                <w:p w14:paraId="35B3D4E3" w14:textId="77777777" w:rsidR="00505954" w:rsidRPr="00760B0B" w:rsidRDefault="00505954" w:rsidP="00505954">
                  <w:pPr>
                    <w:spacing w:after="60"/>
                    <w:rPr>
                      <w:ins w:id="1176" w:author="ERCOT" w:date="2025-07-30T09:03:00Z" w16du:dateUtc="2025-07-30T14:03:00Z"/>
                      <w:rFonts w:eastAsia="Times New Roman"/>
                      <w:i/>
                      <w:sz w:val="20"/>
                      <w:szCs w:val="20"/>
                    </w:rPr>
                  </w:pPr>
                  <w:ins w:id="1177" w:author="ERCOT" w:date="2025-07-30T09:03:00Z" w16du:dateUtc="2025-07-30T14:03:00Z">
                    <w:r w:rsidRPr="00760B0B">
                      <w:rPr>
                        <w:rFonts w:eastAsia="Times New Roman"/>
                        <w:i/>
                        <w:sz w:val="20"/>
                        <w:szCs w:val="20"/>
                      </w:rPr>
                      <w:t xml:space="preserve">Duration of SCED interval per </w:t>
                    </w:r>
                    <w:proofErr w:type="spellStart"/>
                    <w:r w:rsidRPr="00760B0B">
                      <w:rPr>
                        <w:rFonts w:eastAsia="Times New Roman"/>
                        <w:i/>
                        <w:sz w:val="20"/>
                        <w:szCs w:val="20"/>
                      </w:rPr>
                      <w:t>interval</w:t>
                    </w:r>
                    <w:r w:rsidRPr="00760B0B">
                      <w:rPr>
                        <w:rFonts w:ascii="Symbol" w:eastAsia="Symbol" w:hAnsi="Symbol" w:cs="Symbol"/>
                        <w:sz w:val="20"/>
                        <w:szCs w:val="20"/>
                      </w:rPr>
                      <w:t>¾</w:t>
                    </w:r>
                    <w:r w:rsidRPr="00760B0B">
                      <w:rPr>
                        <w:rFonts w:eastAsia="Times New Roman"/>
                        <w:iCs/>
                        <w:sz w:val="20"/>
                        <w:szCs w:val="20"/>
                      </w:rPr>
                      <w:t>The</w:t>
                    </w:r>
                    <w:proofErr w:type="spellEnd"/>
                    <w:r w:rsidRPr="00760B0B">
                      <w:rPr>
                        <w:rFonts w:eastAsia="Times New Roman"/>
                        <w:iCs/>
                        <w:sz w:val="20"/>
                        <w:szCs w:val="20"/>
                      </w:rPr>
                      <w:t xml:space="preserve"> duration of the portion of the SCED interval </w:t>
                    </w:r>
                    <w:r w:rsidRPr="00760B0B">
                      <w:rPr>
                        <w:rFonts w:eastAsia="Times New Roman"/>
                        <w:i/>
                        <w:sz w:val="20"/>
                        <w:szCs w:val="20"/>
                      </w:rPr>
                      <w:t>y</w:t>
                    </w:r>
                    <w:r w:rsidRPr="00760B0B">
                      <w:rPr>
                        <w:rFonts w:eastAsia="Times New Roman"/>
                        <w:sz w:val="20"/>
                        <w:szCs w:val="20"/>
                      </w:rPr>
                      <w:t xml:space="preserve"> within the Settlement Interval</w:t>
                    </w:r>
                    <w:r w:rsidRPr="00760B0B">
                      <w:rPr>
                        <w:rFonts w:eastAsia="Times New Roman"/>
                        <w:iCs/>
                        <w:sz w:val="20"/>
                        <w:szCs w:val="20"/>
                      </w:rPr>
                      <w:t>.</w:t>
                    </w:r>
                  </w:ins>
                </w:p>
              </w:tc>
            </w:tr>
            <w:tr w:rsidR="00505954" w:rsidRPr="00760B0B" w14:paraId="1EFF5A33" w14:textId="77777777" w:rsidTr="00550BA7">
              <w:trPr>
                <w:cantSplit/>
                <w:ins w:id="1178" w:author="ERCOT" w:date="2025-07-30T09:03:00Z"/>
              </w:trPr>
              <w:tc>
                <w:tcPr>
                  <w:tcW w:w="1295" w:type="pct"/>
                </w:tcPr>
                <w:p w14:paraId="0A5B356A" w14:textId="77777777" w:rsidR="00505954" w:rsidRPr="00760B0B" w:rsidRDefault="00505954" w:rsidP="00505954">
                  <w:pPr>
                    <w:spacing w:after="60"/>
                    <w:rPr>
                      <w:ins w:id="1179" w:author="ERCOT" w:date="2025-07-30T09:03:00Z" w16du:dateUtc="2025-07-30T14:03:00Z"/>
                      <w:rFonts w:eastAsia="Times New Roman"/>
                      <w:i/>
                      <w:sz w:val="20"/>
                      <w:szCs w:val="20"/>
                    </w:rPr>
                  </w:pPr>
                  <w:ins w:id="1180" w:author="ERCOT" w:date="2025-07-30T09:03:00Z" w16du:dateUtc="2025-07-30T14:03:00Z">
                    <w:r w:rsidRPr="00760B0B">
                      <w:rPr>
                        <w:rFonts w:eastAsia="Times New Roman"/>
                        <w:i/>
                        <w:sz w:val="20"/>
                        <w:szCs w:val="20"/>
                      </w:rPr>
                      <w:t>y</w:t>
                    </w:r>
                  </w:ins>
                </w:p>
              </w:tc>
              <w:tc>
                <w:tcPr>
                  <w:tcW w:w="631" w:type="pct"/>
                </w:tcPr>
                <w:p w14:paraId="681CEA8A" w14:textId="77777777" w:rsidR="00505954" w:rsidRPr="00760B0B" w:rsidRDefault="00505954" w:rsidP="00505954">
                  <w:pPr>
                    <w:spacing w:after="60"/>
                    <w:rPr>
                      <w:ins w:id="1181" w:author="ERCOT" w:date="2025-07-30T09:03:00Z" w16du:dateUtc="2025-07-30T14:03:00Z"/>
                      <w:rFonts w:eastAsia="Times New Roman"/>
                      <w:sz w:val="20"/>
                      <w:szCs w:val="20"/>
                    </w:rPr>
                  </w:pPr>
                  <w:ins w:id="1182" w:author="ERCOT" w:date="2025-07-30T09:03:00Z" w16du:dateUtc="2025-07-30T14:03:00Z">
                    <w:r w:rsidRPr="00760B0B">
                      <w:rPr>
                        <w:rFonts w:eastAsia="Times New Roman"/>
                        <w:sz w:val="20"/>
                        <w:szCs w:val="20"/>
                      </w:rPr>
                      <w:t>none</w:t>
                    </w:r>
                  </w:ins>
                </w:p>
              </w:tc>
              <w:tc>
                <w:tcPr>
                  <w:tcW w:w="3074" w:type="pct"/>
                </w:tcPr>
                <w:p w14:paraId="385E9177" w14:textId="77777777" w:rsidR="00505954" w:rsidRPr="00760B0B" w:rsidRDefault="00505954" w:rsidP="00505954">
                  <w:pPr>
                    <w:spacing w:after="60"/>
                    <w:rPr>
                      <w:ins w:id="1183" w:author="ERCOT" w:date="2025-07-30T09:03:00Z" w16du:dateUtc="2025-07-30T14:03:00Z"/>
                      <w:rFonts w:eastAsia="Times New Roman"/>
                      <w:sz w:val="20"/>
                      <w:szCs w:val="20"/>
                    </w:rPr>
                  </w:pPr>
                  <w:ins w:id="1184" w:author="ERCOT" w:date="2025-07-30T09:03:00Z" w16du:dateUtc="2025-07-30T14:03:00Z">
                    <w:r w:rsidRPr="00760B0B">
                      <w:rPr>
                        <w:rFonts w:eastAsia="Times New Roman"/>
                        <w:sz w:val="20"/>
                        <w:szCs w:val="20"/>
                      </w:rPr>
                      <w:t>A SCED interval in the 15-minute Settlement Interval.</w:t>
                    </w:r>
                  </w:ins>
                </w:p>
              </w:tc>
            </w:tr>
          </w:tbl>
          <w:p w14:paraId="132C78F0" w14:textId="1B18F89F" w:rsidR="00505954" w:rsidRPr="00760B0B" w:rsidRDefault="00505954" w:rsidP="00760B0B">
            <w:pPr>
              <w:spacing w:after="240"/>
              <w:ind w:left="720" w:hanging="720"/>
              <w:rPr>
                <w:rFonts w:eastAsia="Times New Roman"/>
                <w:szCs w:val="20"/>
              </w:rPr>
            </w:pPr>
          </w:p>
        </w:tc>
      </w:tr>
    </w:tbl>
    <w:p w14:paraId="4D1C9454" w14:textId="77777777" w:rsidR="00ED4E10" w:rsidRPr="00ED4E10" w:rsidRDefault="00ED4E10" w:rsidP="00ED4E10">
      <w:pPr>
        <w:keepNext/>
        <w:widowControl w:val="0"/>
        <w:tabs>
          <w:tab w:val="left" w:pos="1260"/>
        </w:tabs>
        <w:spacing w:before="480" w:after="240"/>
        <w:ind w:left="1267" w:hanging="1267"/>
        <w:outlineLvl w:val="3"/>
        <w:rPr>
          <w:rFonts w:eastAsia="Times New Roman"/>
          <w:b/>
          <w:bCs/>
          <w:snapToGrid w:val="0"/>
          <w:szCs w:val="20"/>
        </w:rPr>
      </w:pPr>
      <w:bookmarkStart w:id="1185" w:name="_Toc109009419"/>
      <w:bookmarkStart w:id="1186" w:name="_Toc397505039"/>
      <w:bookmarkStart w:id="1187" w:name="_Toc402357171"/>
      <w:bookmarkStart w:id="1188" w:name="_Toc422486551"/>
      <w:bookmarkStart w:id="1189" w:name="_Toc433093404"/>
      <w:bookmarkStart w:id="1190" w:name="_Toc433093562"/>
      <w:bookmarkStart w:id="1191" w:name="_Toc440874792"/>
      <w:bookmarkStart w:id="1192" w:name="_Toc448142349"/>
      <w:bookmarkStart w:id="1193" w:name="_Toc448142506"/>
      <w:bookmarkStart w:id="1194" w:name="_Toc458770347"/>
      <w:bookmarkStart w:id="1195" w:name="_Toc459294315"/>
      <w:bookmarkStart w:id="1196" w:name="_Toc463262809"/>
      <w:bookmarkStart w:id="1197" w:name="_Toc468286882"/>
      <w:bookmarkStart w:id="1198" w:name="_Toc481502922"/>
      <w:bookmarkStart w:id="1199" w:name="_Toc496080090"/>
      <w:bookmarkStart w:id="1200" w:name="_Toc189044467"/>
      <w:bookmarkStart w:id="1201" w:name="_Toc135992418"/>
      <w:commentRangeStart w:id="1202"/>
      <w:r w:rsidRPr="00ED4E10">
        <w:rPr>
          <w:rFonts w:eastAsia="Times New Roman"/>
          <w:b/>
          <w:bCs/>
          <w:snapToGrid w:val="0"/>
          <w:szCs w:val="20"/>
        </w:rPr>
        <w:lastRenderedPageBreak/>
        <w:t>6.6.9.1</w:t>
      </w:r>
      <w:commentRangeEnd w:id="1202"/>
      <w:r w:rsidR="00BA4F4E">
        <w:rPr>
          <w:rStyle w:val="CommentReference"/>
        </w:rPr>
        <w:commentReference w:id="1202"/>
      </w:r>
      <w:r w:rsidRPr="00ED4E10">
        <w:rPr>
          <w:rFonts w:eastAsia="Times New Roman"/>
          <w:b/>
          <w:bCs/>
          <w:snapToGrid w:val="0"/>
          <w:szCs w:val="20"/>
        </w:rPr>
        <w:tab/>
        <w:t>Payment for Emergency Power Increase Directed by ERCOT</w:t>
      </w:r>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14:paraId="5C732D76" w14:textId="77777777" w:rsidR="00ED4E10" w:rsidRPr="00ED4E10" w:rsidRDefault="00ED4E10" w:rsidP="00ED4E10">
      <w:pPr>
        <w:spacing w:after="240"/>
        <w:ind w:left="720" w:hanging="720"/>
        <w:rPr>
          <w:rFonts w:eastAsia="Times New Roman"/>
          <w:szCs w:val="20"/>
        </w:rPr>
      </w:pPr>
      <w:r w:rsidRPr="00ED4E10">
        <w:rPr>
          <w:rFonts w:eastAsia="Times New Roman"/>
          <w:szCs w:val="20"/>
        </w:rPr>
        <w:t>(1)</w:t>
      </w:r>
      <w:r w:rsidRPr="00ED4E10">
        <w:rPr>
          <w:rFonts w:eastAsia="Times New Roman"/>
          <w:szCs w:val="20"/>
        </w:rPr>
        <w:tab/>
        <w:t>If the Emergency Base Point issued to a Generation Resource is higher than the SCED Base Point immediately before the Emergency Condition or Watch, then ERCOT shall pay the QSE an additional compensation for the Resource at its Resource Node Settlement Point.  The payment for a given 15-minute Settlement Interval is calculated as follows:</w:t>
      </w:r>
    </w:p>
    <w:p w14:paraId="49A3E4A1" w14:textId="77777777" w:rsidR="00ED4E10" w:rsidRPr="00ED4E10" w:rsidRDefault="00ED4E10" w:rsidP="00ED4E10">
      <w:pPr>
        <w:tabs>
          <w:tab w:val="left" w:pos="2250"/>
          <w:tab w:val="left" w:pos="3150"/>
          <w:tab w:val="left" w:pos="3960"/>
        </w:tabs>
        <w:spacing w:after="240"/>
        <w:ind w:left="3960" w:hanging="3240"/>
        <w:rPr>
          <w:rFonts w:eastAsia="Times New Roman"/>
          <w:b/>
          <w:bCs/>
          <w:lang w:val="pt-BR"/>
        </w:rPr>
      </w:pPr>
      <w:r w:rsidRPr="00ED4E10">
        <w:rPr>
          <w:rFonts w:eastAsia="Times New Roman"/>
          <w:b/>
          <w:bCs/>
          <w:lang w:val="pt-BR"/>
        </w:rPr>
        <w:t xml:space="preserve">EMREAMT </w:t>
      </w:r>
      <w:r w:rsidRPr="00ED4E10">
        <w:rPr>
          <w:rFonts w:eastAsia="Times New Roman"/>
          <w:b/>
          <w:bCs/>
          <w:i/>
          <w:vertAlign w:val="subscript"/>
          <w:lang w:val="pt-BR"/>
        </w:rPr>
        <w:t>q, r, p</w:t>
      </w:r>
      <w:r w:rsidRPr="00ED4E10">
        <w:rPr>
          <w:rFonts w:eastAsia="Times New Roman"/>
          <w:b/>
          <w:bCs/>
          <w:lang w:val="pt-BR"/>
        </w:rPr>
        <w:tab/>
        <w:t>=</w:t>
      </w:r>
      <w:r w:rsidRPr="00ED4E10">
        <w:rPr>
          <w:rFonts w:eastAsia="Times New Roman"/>
          <w:b/>
          <w:bCs/>
          <w:lang w:val="pt-BR"/>
        </w:rPr>
        <w:tab/>
        <w:t xml:space="preserve">(-1) * EMREPR </w:t>
      </w:r>
      <w:r w:rsidRPr="00ED4E10">
        <w:rPr>
          <w:rFonts w:eastAsia="Times New Roman"/>
          <w:b/>
          <w:bCs/>
          <w:i/>
          <w:vertAlign w:val="subscript"/>
          <w:lang w:val="pt-BR"/>
        </w:rPr>
        <w:t>q, r, p</w:t>
      </w:r>
      <w:r w:rsidRPr="00ED4E10">
        <w:rPr>
          <w:rFonts w:eastAsia="Times New Roman"/>
          <w:b/>
          <w:bCs/>
          <w:lang w:val="pt-BR"/>
        </w:rPr>
        <w:t xml:space="preserve"> * EMRE </w:t>
      </w:r>
      <w:r w:rsidRPr="00ED4E10">
        <w:rPr>
          <w:rFonts w:eastAsia="Times New Roman"/>
          <w:b/>
          <w:bCs/>
          <w:i/>
          <w:vertAlign w:val="subscript"/>
          <w:lang w:val="pt-BR"/>
        </w:rPr>
        <w:t>q, r, p</w:t>
      </w:r>
    </w:p>
    <w:p w14:paraId="2F86C962" w14:textId="77777777" w:rsidR="00ED4E10" w:rsidRPr="00ED4E10" w:rsidRDefault="00ED4E10" w:rsidP="00ED4E10">
      <w:pPr>
        <w:spacing w:after="240"/>
        <w:rPr>
          <w:rFonts w:eastAsia="Times New Roman"/>
          <w:iCs/>
          <w:szCs w:val="20"/>
          <w:lang w:val="pt-BR"/>
        </w:rPr>
      </w:pPr>
      <w:r w:rsidRPr="00ED4E10">
        <w:rPr>
          <w:rFonts w:eastAsia="Times New Roman"/>
          <w:iCs/>
          <w:szCs w:val="20"/>
          <w:lang w:val="pt-BR"/>
        </w:rPr>
        <w:t>Where:</w:t>
      </w:r>
    </w:p>
    <w:p w14:paraId="60E886B9" w14:textId="77777777" w:rsidR="00ED4E10" w:rsidRPr="00ED4E10" w:rsidRDefault="00ED4E10" w:rsidP="00ED4E10">
      <w:pPr>
        <w:tabs>
          <w:tab w:val="left" w:pos="2160"/>
          <w:tab w:val="left" w:pos="2880"/>
        </w:tabs>
        <w:spacing w:after="240"/>
        <w:ind w:leftChars="300" w:left="2880" w:hangingChars="900" w:hanging="2160"/>
        <w:rPr>
          <w:rFonts w:eastAsia="Times New Roman"/>
          <w:bCs/>
          <w:lang w:val="pt-BR"/>
        </w:rPr>
      </w:pPr>
      <w:r w:rsidRPr="00ED4E10">
        <w:rPr>
          <w:rFonts w:eastAsia="Times New Roman"/>
          <w:bCs/>
          <w:lang w:val="pt-BR"/>
        </w:rPr>
        <w:t xml:space="preserve">EMREPR </w:t>
      </w:r>
      <w:r w:rsidRPr="00ED4E10">
        <w:rPr>
          <w:rFonts w:eastAsia="Times New Roman"/>
          <w:bCs/>
          <w:i/>
          <w:vertAlign w:val="subscript"/>
          <w:lang w:val="pt-BR"/>
        </w:rPr>
        <w:t>q, r, p</w:t>
      </w:r>
      <w:r w:rsidRPr="00ED4E10">
        <w:rPr>
          <w:rFonts w:eastAsia="Times New Roman"/>
          <w:bCs/>
          <w:lang w:val="pt-BR"/>
        </w:rPr>
        <w:tab/>
      </w:r>
      <w:r w:rsidRPr="00ED4E10">
        <w:rPr>
          <w:rFonts w:eastAsia="Times New Roman"/>
          <w:bCs/>
          <w:lang w:val="pt-BR"/>
        </w:rPr>
        <w:tab/>
        <w:t>=</w:t>
      </w:r>
      <w:r w:rsidRPr="00ED4E10">
        <w:rPr>
          <w:rFonts w:eastAsia="Times New Roman"/>
          <w:bCs/>
          <w:lang w:val="pt-BR"/>
        </w:rPr>
        <w:tab/>
        <w:t xml:space="preserve">Max (0, EBPWAPR </w:t>
      </w:r>
      <w:r w:rsidRPr="00ED4E10">
        <w:rPr>
          <w:rFonts w:eastAsia="Times New Roman"/>
          <w:bCs/>
          <w:i/>
          <w:vertAlign w:val="subscript"/>
          <w:lang w:val="pt-BR"/>
        </w:rPr>
        <w:t>q, r, p</w:t>
      </w:r>
      <w:r w:rsidRPr="00ED4E10">
        <w:rPr>
          <w:rFonts w:eastAsia="Times New Roman"/>
          <w:bCs/>
          <w:lang w:val="pt-BR"/>
        </w:rPr>
        <w:t xml:space="preserve"> – RTSPP </w:t>
      </w:r>
      <w:r w:rsidRPr="00ED4E10">
        <w:rPr>
          <w:rFonts w:eastAsia="Times New Roman"/>
          <w:bCs/>
          <w:i/>
          <w:vertAlign w:val="subscript"/>
          <w:lang w:val="pt-BR"/>
        </w:rPr>
        <w:t>p</w:t>
      </w:r>
      <w:r w:rsidRPr="00ED4E10">
        <w:rPr>
          <w:rFonts w:eastAsia="Times New Roman"/>
          <w:bCs/>
          <w:lang w:val="pt-BR"/>
        </w:rPr>
        <w:t>)</w:t>
      </w:r>
    </w:p>
    <w:p w14:paraId="5385440B" w14:textId="77777777" w:rsidR="00ED4E10" w:rsidRPr="00ED4E10" w:rsidRDefault="00ED4E10" w:rsidP="79C6FA9D">
      <w:pPr>
        <w:tabs>
          <w:tab w:val="left" w:pos="2160"/>
          <w:tab w:val="left" w:pos="2880"/>
        </w:tabs>
        <w:spacing w:after="240"/>
        <w:ind w:leftChars="300" w:left="2880" w:hangingChars="900" w:hanging="2160"/>
        <w:rPr>
          <w:rFonts w:eastAsia="Times New Roman"/>
          <w:lang w:val="pt-BR"/>
        </w:rPr>
      </w:pPr>
      <w:r w:rsidRPr="79C6FA9D">
        <w:rPr>
          <w:rFonts w:eastAsia="Times New Roman"/>
          <w:lang w:val="pt-BR"/>
        </w:rPr>
        <w:t xml:space="preserve">EBPWAPR </w:t>
      </w:r>
      <w:r w:rsidRPr="29BB0870">
        <w:rPr>
          <w:rFonts w:eastAsia="Times New Roman"/>
          <w:i/>
          <w:iCs/>
          <w:vertAlign w:val="subscript"/>
          <w:lang w:val="pt-BR"/>
        </w:rPr>
        <w:t>q, r, p</w:t>
      </w:r>
      <w:r w:rsidRPr="00ED4E10">
        <w:rPr>
          <w:rFonts w:eastAsia="Times New Roman"/>
          <w:bCs/>
          <w:lang w:val="pt-BR"/>
        </w:rPr>
        <w:tab/>
      </w:r>
      <w:r w:rsidRPr="79C6FA9D">
        <w:rPr>
          <w:rFonts w:eastAsia="Times New Roman"/>
          <w:lang w:val="pt-BR"/>
        </w:rPr>
        <w:t>=</w:t>
      </w:r>
      <w:r w:rsidRPr="00ED4E10">
        <w:rPr>
          <w:rFonts w:eastAsia="Times New Roman"/>
          <w:bCs/>
          <w:lang w:val="pt-BR"/>
        </w:rPr>
        <w:tab/>
      </w:r>
      <w:r w:rsidRPr="00ED4E10">
        <w:rPr>
          <w:rFonts w:eastAsia="Times New Roman"/>
          <w:bCs/>
          <w:position w:val="-22"/>
        </w:rPr>
        <w:object w:dxaOrig="225" w:dyaOrig="450" w14:anchorId="757C90D6">
          <v:shape id="_x0000_i1101" type="#_x0000_t75" style="width:15pt;height:21.6pt" o:ole="">
            <v:imagedata r:id="rId116" o:title=""/>
          </v:shape>
          <o:OLEObject Type="Embed" ProgID="Equation.3" ShapeID="_x0000_i1101" DrawAspect="Content" ObjectID="_1825175669" r:id="rId117"/>
        </w:object>
      </w:r>
      <w:r w:rsidRPr="79C6FA9D">
        <w:rPr>
          <w:rFonts w:eastAsia="Times New Roman"/>
          <w:lang w:val="pt-BR"/>
        </w:rPr>
        <w:t xml:space="preserve">(EBPPR </w:t>
      </w:r>
      <w:r w:rsidRPr="29BB0870">
        <w:rPr>
          <w:rFonts w:eastAsia="Times New Roman"/>
          <w:i/>
          <w:iCs/>
          <w:vertAlign w:val="subscript"/>
          <w:lang w:val="pt-BR"/>
        </w:rPr>
        <w:t>q, r, p, y</w:t>
      </w:r>
      <w:r w:rsidRPr="79C6FA9D">
        <w:rPr>
          <w:rFonts w:eastAsia="Times New Roman"/>
          <w:lang w:val="pt-BR"/>
        </w:rPr>
        <w:t xml:space="preserve"> * EBP </w:t>
      </w:r>
      <w:r w:rsidRPr="29BB0870">
        <w:rPr>
          <w:rFonts w:eastAsia="Times New Roman"/>
          <w:i/>
          <w:iCs/>
          <w:vertAlign w:val="subscript"/>
          <w:lang w:val="pt-BR"/>
        </w:rPr>
        <w:t>q, r, p, y</w:t>
      </w:r>
      <w:r w:rsidRPr="79C6FA9D">
        <w:rPr>
          <w:rFonts w:eastAsia="Times New Roman"/>
          <w:lang w:val="pt-BR"/>
        </w:rPr>
        <w:t xml:space="preserve"> * TLMP </w:t>
      </w:r>
      <w:r w:rsidRPr="29BB0870">
        <w:rPr>
          <w:rFonts w:eastAsia="Times New Roman"/>
          <w:i/>
          <w:iCs/>
          <w:vertAlign w:val="subscript"/>
          <w:lang w:val="pt-BR"/>
        </w:rPr>
        <w:t>y</w:t>
      </w:r>
      <w:r w:rsidRPr="79C6FA9D">
        <w:rPr>
          <w:rFonts w:eastAsia="Times New Roman"/>
          <w:lang w:val="pt-BR"/>
        </w:rPr>
        <w:t xml:space="preserve">) </w:t>
      </w:r>
      <w:r w:rsidRPr="00ED4E10">
        <w:rPr>
          <w:rFonts w:eastAsia="Times New Roman"/>
          <w:b/>
          <w:bCs/>
          <w:sz w:val="32"/>
          <w:szCs w:val="32"/>
          <w:lang w:val="pt-BR"/>
        </w:rPr>
        <w:t>/</w:t>
      </w:r>
    </w:p>
    <w:p w14:paraId="3A9035DC" w14:textId="77777777" w:rsidR="00ED4E10" w:rsidRPr="00ED4E10" w:rsidRDefault="00ED4E10" w:rsidP="79C6FA9D">
      <w:pPr>
        <w:tabs>
          <w:tab w:val="left" w:pos="2160"/>
          <w:tab w:val="left" w:pos="2880"/>
        </w:tabs>
        <w:spacing w:after="240"/>
        <w:ind w:leftChars="300" w:left="2880" w:hangingChars="900" w:hanging="2160"/>
        <w:rPr>
          <w:rFonts w:eastAsia="Times New Roman"/>
          <w:lang w:val="es-MX"/>
        </w:rPr>
      </w:pPr>
      <w:r w:rsidRPr="00ED4E10">
        <w:rPr>
          <w:rFonts w:eastAsia="Times New Roman"/>
          <w:bCs/>
          <w:lang w:val="pt-BR"/>
        </w:rPr>
        <w:tab/>
      </w:r>
      <w:r w:rsidRPr="00ED4E10">
        <w:rPr>
          <w:rFonts w:eastAsia="Times New Roman"/>
          <w:bCs/>
          <w:lang w:val="pt-BR"/>
        </w:rPr>
        <w:tab/>
      </w:r>
      <w:r w:rsidRPr="00ED4E10">
        <w:rPr>
          <w:rFonts w:eastAsia="Times New Roman"/>
          <w:bCs/>
          <w:lang w:val="pt-BR"/>
        </w:rPr>
        <w:tab/>
      </w:r>
      <w:r w:rsidRPr="00ED4E10">
        <w:rPr>
          <w:rFonts w:eastAsia="Times New Roman"/>
          <w:bCs/>
          <w:position w:val="-22"/>
        </w:rPr>
        <w:object w:dxaOrig="225" w:dyaOrig="450" w14:anchorId="46CD5D73">
          <v:shape id="_x0000_i1102" type="#_x0000_t75" style="width:15pt;height:21.6pt" o:ole="">
            <v:imagedata r:id="rId118" o:title=""/>
          </v:shape>
          <o:OLEObject Type="Embed" ProgID="Equation.3" ShapeID="_x0000_i1102" DrawAspect="Content" ObjectID="_1825175670" r:id="rId119"/>
        </w:object>
      </w:r>
      <w:r w:rsidR="4968DBE5" w:rsidRPr="79C6FA9D">
        <w:rPr>
          <w:rFonts w:eastAsia="Times New Roman"/>
          <w:lang w:val="es-MX"/>
        </w:rPr>
        <w:t>(</w:t>
      </w:r>
      <w:proofErr w:type="spellStart"/>
      <w:r w:rsidR="4968DBE5" w:rsidRPr="79C6FA9D">
        <w:rPr>
          <w:rFonts w:eastAsia="Times New Roman"/>
          <w:lang w:val="es-MX"/>
        </w:rPr>
        <w:t>EBP</w:t>
      </w:r>
      <w:r w:rsidR="4968DBE5" w:rsidRPr="29BB0870">
        <w:rPr>
          <w:rFonts w:eastAsia="Times New Roman"/>
          <w:i/>
          <w:iCs/>
          <w:vertAlign w:val="subscript"/>
          <w:lang w:val="es-MX"/>
        </w:rPr>
        <w:t>q</w:t>
      </w:r>
      <w:proofErr w:type="spellEnd"/>
      <w:r w:rsidR="4968DBE5" w:rsidRPr="29BB0870">
        <w:rPr>
          <w:rFonts w:eastAsia="Times New Roman"/>
          <w:i/>
          <w:iCs/>
          <w:vertAlign w:val="subscript"/>
          <w:lang w:val="es-MX"/>
        </w:rPr>
        <w:t xml:space="preserve">, r, p, y </w:t>
      </w:r>
      <w:r w:rsidR="4968DBE5" w:rsidRPr="79C6FA9D">
        <w:rPr>
          <w:rFonts w:eastAsia="Times New Roman"/>
          <w:lang w:val="es-MX"/>
        </w:rPr>
        <w:t>* TLMP</w:t>
      </w:r>
      <w:r w:rsidR="4968DBE5" w:rsidRPr="29BB0870">
        <w:rPr>
          <w:rFonts w:eastAsia="Times New Roman"/>
          <w:i/>
          <w:iCs/>
          <w:vertAlign w:val="subscript"/>
          <w:lang w:val="es-MX"/>
        </w:rPr>
        <w:t xml:space="preserve"> y</w:t>
      </w:r>
      <w:r w:rsidR="4968DBE5" w:rsidRPr="79C6FA9D">
        <w:rPr>
          <w:rFonts w:eastAsia="Times New Roman"/>
          <w:lang w:val="es-MX"/>
        </w:rPr>
        <w:t>)</w:t>
      </w:r>
    </w:p>
    <w:p w14:paraId="496F06EC" w14:textId="77777777" w:rsidR="00ED4E10" w:rsidRPr="00ED4E10" w:rsidRDefault="00ED4E10" w:rsidP="00ED4E10">
      <w:pPr>
        <w:tabs>
          <w:tab w:val="left" w:pos="2880"/>
        </w:tabs>
        <w:spacing w:after="240"/>
        <w:ind w:leftChars="300" w:left="2880" w:hangingChars="900" w:hanging="2160"/>
        <w:rPr>
          <w:rFonts w:eastAsia="Times New Roman"/>
          <w:bCs/>
          <w:lang w:val="es-MX"/>
        </w:rPr>
      </w:pPr>
      <w:r w:rsidRPr="00ED4E10">
        <w:rPr>
          <w:rFonts w:eastAsia="Times New Roman"/>
          <w:bCs/>
          <w:lang w:val="pt-BR"/>
        </w:rPr>
        <w:t>EMRE</w:t>
      </w:r>
      <w:r w:rsidRPr="00ED4E10">
        <w:rPr>
          <w:rFonts w:eastAsia="Times New Roman"/>
          <w:bCs/>
          <w:lang w:val="es-MX"/>
        </w:rPr>
        <w:t xml:space="preserve"> </w:t>
      </w:r>
      <w:r w:rsidRPr="00ED4E10">
        <w:rPr>
          <w:rFonts w:eastAsia="Times New Roman"/>
          <w:bCs/>
          <w:i/>
          <w:vertAlign w:val="subscript"/>
          <w:lang w:val="es-MX"/>
        </w:rPr>
        <w:t>q, r, p</w:t>
      </w:r>
      <w:r w:rsidRPr="00ED4E10">
        <w:rPr>
          <w:rFonts w:eastAsia="Times New Roman"/>
          <w:bCs/>
          <w:lang w:val="es-MX"/>
        </w:rPr>
        <w:tab/>
        <w:t>=</w:t>
      </w:r>
      <w:r w:rsidRPr="00ED4E10">
        <w:rPr>
          <w:rFonts w:eastAsia="Times New Roman"/>
          <w:bCs/>
          <w:lang w:val="es-MX"/>
        </w:rPr>
        <w:tab/>
        <w:t>Max (0, Min (</w:t>
      </w:r>
      <w:r w:rsidRPr="00ED4E10">
        <w:rPr>
          <w:rFonts w:eastAsia="Times New Roman"/>
          <w:lang w:val="pt-BR"/>
        </w:rPr>
        <w:t>AEBP</w:t>
      </w:r>
      <w:r w:rsidRPr="00ED4E10">
        <w:rPr>
          <w:rFonts w:eastAsia="Times New Roman"/>
          <w:vertAlign w:val="subscript"/>
          <w:lang w:val="pt-BR"/>
        </w:rPr>
        <w:t xml:space="preserve"> </w:t>
      </w:r>
      <w:r w:rsidRPr="00ED4E10">
        <w:rPr>
          <w:rFonts w:eastAsia="Times New Roman"/>
          <w:i/>
          <w:vertAlign w:val="subscript"/>
          <w:lang w:val="pt-BR"/>
        </w:rPr>
        <w:t>q, r, p</w:t>
      </w:r>
      <w:r w:rsidRPr="00ED4E10">
        <w:rPr>
          <w:rFonts w:eastAsia="Times New Roman"/>
          <w:vertAlign w:val="subscript"/>
          <w:lang w:val="pt-BR"/>
        </w:rPr>
        <w:t xml:space="preserve"> </w:t>
      </w:r>
      <w:r w:rsidRPr="00ED4E10">
        <w:rPr>
          <w:rFonts w:eastAsia="Times New Roman"/>
          <w:lang w:val="pt-BR"/>
        </w:rPr>
        <w:t>,</w:t>
      </w:r>
      <w:r w:rsidRPr="00ED4E10">
        <w:rPr>
          <w:rFonts w:eastAsia="Times New Roman"/>
          <w:bCs/>
          <w:lang w:val="es-MX"/>
        </w:rPr>
        <w:t xml:space="preserve"> RTMG </w:t>
      </w:r>
      <w:r w:rsidRPr="00ED4E10">
        <w:rPr>
          <w:rFonts w:eastAsia="Times New Roman"/>
          <w:bCs/>
          <w:i/>
          <w:vertAlign w:val="subscript"/>
          <w:lang w:val="es-MX"/>
        </w:rPr>
        <w:t>q, r, p</w:t>
      </w:r>
      <w:r w:rsidRPr="00ED4E10">
        <w:rPr>
          <w:rFonts w:eastAsia="Times New Roman"/>
          <w:bCs/>
          <w:lang w:val="es-MX"/>
        </w:rPr>
        <w:t xml:space="preserve">) – ¼ * BP </w:t>
      </w:r>
      <w:r w:rsidRPr="00ED4E10">
        <w:rPr>
          <w:rFonts w:eastAsia="Times New Roman"/>
          <w:bCs/>
          <w:i/>
          <w:vertAlign w:val="subscript"/>
          <w:lang w:val="es-MX"/>
        </w:rPr>
        <w:t>q, r, p</w:t>
      </w:r>
      <w:r w:rsidRPr="00ED4E10">
        <w:rPr>
          <w:rFonts w:eastAsia="Times New Roman"/>
          <w:bCs/>
          <w:lang w:val="es-MX"/>
        </w:rPr>
        <w:t>)</w:t>
      </w:r>
    </w:p>
    <w:p w14:paraId="436968F2" w14:textId="77777777" w:rsidR="00ED4E10" w:rsidRPr="00ED4E10" w:rsidRDefault="4968DBE5" w:rsidP="00ED4E10">
      <w:pPr>
        <w:tabs>
          <w:tab w:val="left" w:pos="2160"/>
          <w:tab w:val="left" w:pos="2880"/>
        </w:tabs>
        <w:spacing w:after="240"/>
        <w:ind w:leftChars="300" w:left="2880" w:hangingChars="900" w:hanging="2160"/>
        <w:rPr>
          <w:rFonts w:eastAsia="Times New Roman"/>
          <w:lang w:val="pt-BR"/>
        </w:rPr>
      </w:pPr>
      <w:r w:rsidRPr="00ED4E10">
        <w:rPr>
          <w:rFonts w:eastAsia="Times New Roman"/>
          <w:lang w:val="pt-BR"/>
        </w:rPr>
        <w:t>AEBP</w:t>
      </w:r>
      <w:r w:rsidRPr="00ED4E10">
        <w:rPr>
          <w:rFonts w:eastAsia="Times New Roman"/>
          <w:vertAlign w:val="subscript"/>
          <w:lang w:val="pt-BR"/>
        </w:rPr>
        <w:t xml:space="preserve"> </w:t>
      </w:r>
      <w:r w:rsidRPr="29BB0870">
        <w:rPr>
          <w:rFonts w:eastAsia="Times New Roman"/>
          <w:i/>
          <w:iCs/>
          <w:vertAlign w:val="subscript"/>
          <w:lang w:val="pt-BR"/>
        </w:rPr>
        <w:t>q, r, p</w:t>
      </w:r>
      <w:r w:rsidR="00ED4E10" w:rsidRPr="00ED4E10">
        <w:rPr>
          <w:rFonts w:eastAsia="Times New Roman"/>
          <w:lang w:val="pt-BR"/>
        </w:rPr>
        <w:tab/>
      </w:r>
      <w:r w:rsidR="00ED4E10" w:rsidRPr="00ED4E10">
        <w:rPr>
          <w:rFonts w:eastAsia="Times New Roman"/>
          <w:lang w:val="pt-BR"/>
        </w:rPr>
        <w:tab/>
      </w:r>
      <w:r w:rsidRPr="00ED4E10">
        <w:rPr>
          <w:rFonts w:eastAsia="Times New Roman"/>
          <w:lang w:val="pt-BR"/>
        </w:rPr>
        <w:t>=</w:t>
      </w:r>
      <w:r w:rsidR="00ED4E10" w:rsidRPr="00ED4E10">
        <w:rPr>
          <w:rFonts w:eastAsia="Times New Roman"/>
          <w:lang w:val="pt-BR"/>
        </w:rPr>
        <w:tab/>
      </w:r>
      <w:r w:rsidR="00ED4E10" w:rsidRPr="00ED4E10">
        <w:rPr>
          <w:rFonts w:eastAsia="Times New Roman"/>
          <w:bCs/>
          <w:position w:val="-22"/>
        </w:rPr>
        <w:object w:dxaOrig="225" w:dyaOrig="450" w14:anchorId="4F86DA6B">
          <v:shape id="_x0000_i1103" type="#_x0000_t75" style="width:15pt;height:21.6pt" o:ole="">
            <v:imagedata r:id="rId118" o:title=""/>
          </v:shape>
          <o:OLEObject Type="Embed" ProgID="Equation.3" ShapeID="_x0000_i1103" DrawAspect="Content" ObjectID="_1825175671" r:id="rId120"/>
        </w:object>
      </w:r>
      <w:r w:rsidRPr="00ED4E10">
        <w:rPr>
          <w:rFonts w:eastAsia="Times New Roman"/>
          <w:lang w:val="pt-BR"/>
        </w:rPr>
        <w:t xml:space="preserve"> (EBP </w:t>
      </w:r>
      <w:r w:rsidRPr="29BB0870">
        <w:rPr>
          <w:rFonts w:eastAsia="Times New Roman"/>
          <w:i/>
          <w:iCs/>
          <w:vertAlign w:val="subscript"/>
          <w:lang w:val="pt-BR"/>
        </w:rPr>
        <w:t>q, r, p, y</w:t>
      </w:r>
      <w:r w:rsidRPr="00ED4E10">
        <w:rPr>
          <w:rFonts w:eastAsia="Times New Roman"/>
          <w:lang w:val="pt-BR"/>
        </w:rPr>
        <w:t xml:space="preserve"> * TLMP</w:t>
      </w:r>
      <w:r w:rsidRPr="29BB0870">
        <w:rPr>
          <w:rFonts w:eastAsia="Times New Roman"/>
          <w:i/>
          <w:iCs/>
          <w:vertAlign w:val="subscript"/>
          <w:lang w:val="pt-BR"/>
        </w:rPr>
        <w:t>y</w:t>
      </w:r>
      <w:r w:rsidRPr="00ED4E10">
        <w:rPr>
          <w:rFonts w:eastAsia="Times New Roman"/>
          <w:lang w:val="pt-BR"/>
        </w:rPr>
        <w:t xml:space="preserve"> / 3600)</w:t>
      </w:r>
    </w:p>
    <w:p w14:paraId="3DEBE441" w14:textId="77777777" w:rsidR="00ED4E10" w:rsidRPr="00ED4E10" w:rsidRDefault="00ED4E10" w:rsidP="00ED4E10">
      <w:pPr>
        <w:rPr>
          <w:rFonts w:eastAsia="Times New Roman"/>
          <w:szCs w:val="20"/>
        </w:rPr>
      </w:pPr>
      <w:r w:rsidRPr="00ED4E10">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899"/>
        <w:gridCol w:w="6704"/>
      </w:tblGrid>
      <w:tr w:rsidR="00ED4E10" w:rsidRPr="00ED4E10" w14:paraId="436AB4E2" w14:textId="77777777" w:rsidTr="00550BA7">
        <w:trPr>
          <w:cantSplit/>
          <w:tblHeader/>
        </w:trPr>
        <w:tc>
          <w:tcPr>
            <w:tcW w:w="934" w:type="pct"/>
          </w:tcPr>
          <w:p w14:paraId="1DA07160" w14:textId="77777777" w:rsidR="00ED4E10" w:rsidRPr="00ED4E10" w:rsidRDefault="00ED4E10" w:rsidP="00ED4E10">
            <w:pPr>
              <w:spacing w:after="120"/>
              <w:rPr>
                <w:rFonts w:eastAsia="Times New Roman"/>
                <w:b/>
                <w:iCs/>
                <w:sz w:val="20"/>
                <w:szCs w:val="20"/>
              </w:rPr>
            </w:pPr>
            <w:r w:rsidRPr="00ED4E10">
              <w:rPr>
                <w:rFonts w:eastAsia="Times New Roman"/>
                <w:b/>
                <w:iCs/>
                <w:sz w:val="20"/>
                <w:szCs w:val="20"/>
              </w:rPr>
              <w:t>Variable</w:t>
            </w:r>
          </w:p>
        </w:tc>
        <w:tc>
          <w:tcPr>
            <w:tcW w:w="481" w:type="pct"/>
          </w:tcPr>
          <w:p w14:paraId="2F2A2899" w14:textId="77777777" w:rsidR="00ED4E10" w:rsidRPr="00ED4E10" w:rsidRDefault="00ED4E10" w:rsidP="00ED4E10">
            <w:pPr>
              <w:spacing w:after="120"/>
              <w:rPr>
                <w:rFonts w:eastAsia="Times New Roman"/>
                <w:b/>
                <w:iCs/>
                <w:sz w:val="20"/>
                <w:szCs w:val="20"/>
              </w:rPr>
            </w:pPr>
            <w:r w:rsidRPr="00ED4E10">
              <w:rPr>
                <w:rFonts w:eastAsia="Times New Roman"/>
                <w:b/>
                <w:iCs/>
                <w:sz w:val="20"/>
                <w:szCs w:val="20"/>
              </w:rPr>
              <w:t>Unit</w:t>
            </w:r>
          </w:p>
        </w:tc>
        <w:tc>
          <w:tcPr>
            <w:tcW w:w="3585" w:type="pct"/>
          </w:tcPr>
          <w:p w14:paraId="7F643C50" w14:textId="77777777" w:rsidR="00ED4E10" w:rsidRPr="00ED4E10" w:rsidRDefault="00ED4E10" w:rsidP="00ED4E10">
            <w:pPr>
              <w:spacing w:after="120"/>
              <w:rPr>
                <w:rFonts w:eastAsia="Times New Roman"/>
                <w:b/>
                <w:iCs/>
                <w:sz w:val="20"/>
                <w:szCs w:val="20"/>
              </w:rPr>
            </w:pPr>
            <w:r w:rsidRPr="00ED4E10">
              <w:rPr>
                <w:rFonts w:eastAsia="Times New Roman"/>
                <w:b/>
                <w:iCs/>
                <w:sz w:val="20"/>
                <w:szCs w:val="20"/>
              </w:rPr>
              <w:t>Definition</w:t>
            </w:r>
          </w:p>
        </w:tc>
      </w:tr>
      <w:tr w:rsidR="00ED4E10" w:rsidRPr="00ED4E10" w14:paraId="446A36DE" w14:textId="77777777" w:rsidTr="00550BA7">
        <w:trPr>
          <w:cantSplit/>
        </w:trPr>
        <w:tc>
          <w:tcPr>
            <w:tcW w:w="934" w:type="pct"/>
          </w:tcPr>
          <w:p w14:paraId="6FAA2AA0"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EMREAMT </w:t>
            </w:r>
            <w:r w:rsidRPr="00ED4E10">
              <w:rPr>
                <w:rFonts w:eastAsia="Times New Roman"/>
                <w:i/>
                <w:iCs/>
                <w:sz w:val="20"/>
                <w:szCs w:val="20"/>
                <w:vertAlign w:val="subscript"/>
              </w:rPr>
              <w:t>q, r, p</w:t>
            </w:r>
          </w:p>
        </w:tc>
        <w:tc>
          <w:tcPr>
            <w:tcW w:w="481" w:type="pct"/>
          </w:tcPr>
          <w:p w14:paraId="6E3224DF"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5" w:type="pct"/>
          </w:tcPr>
          <w:p w14:paraId="14BD7CD2"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Emergency Energy Amount per QSE per Settlement Point per Resource</w:t>
            </w:r>
            <w:r w:rsidRPr="00ED4E10">
              <w:rPr>
                <w:rFonts w:eastAsia="Times New Roman"/>
                <w:iCs/>
                <w:sz w:val="20"/>
                <w:szCs w:val="20"/>
              </w:rPr>
              <w:t xml:space="preserve">—The payment to QSE </w:t>
            </w:r>
            <w:r w:rsidRPr="00ED4E10">
              <w:rPr>
                <w:rFonts w:eastAsia="Times New Roman"/>
                <w:i/>
                <w:iCs/>
                <w:sz w:val="20"/>
                <w:szCs w:val="20"/>
              </w:rPr>
              <w:t>q</w:t>
            </w:r>
            <w:r w:rsidRPr="00ED4E10">
              <w:rPr>
                <w:rFonts w:eastAsia="Times New Roman"/>
                <w:iCs/>
                <w:sz w:val="20"/>
                <w:szCs w:val="20"/>
              </w:rPr>
              <w:t xml:space="preserve"> as additional compensation for the additional energy produced by Generation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in Real-Time during the Emergency Condition or Watch,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ED4E10" w:rsidRPr="00ED4E10" w14:paraId="2271994A" w14:textId="77777777" w:rsidTr="00550BA7">
        <w:trPr>
          <w:cantSplit/>
        </w:trPr>
        <w:tc>
          <w:tcPr>
            <w:tcW w:w="934" w:type="pct"/>
          </w:tcPr>
          <w:p w14:paraId="39C7AD6D"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EMREPR </w:t>
            </w:r>
            <w:r w:rsidRPr="00ED4E10">
              <w:rPr>
                <w:rFonts w:eastAsia="Times New Roman"/>
                <w:i/>
                <w:iCs/>
                <w:sz w:val="20"/>
                <w:szCs w:val="20"/>
                <w:vertAlign w:val="subscript"/>
              </w:rPr>
              <w:t>q, r, p</w:t>
            </w:r>
          </w:p>
        </w:tc>
        <w:tc>
          <w:tcPr>
            <w:tcW w:w="481" w:type="pct"/>
          </w:tcPr>
          <w:p w14:paraId="3C551314"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Pr>
          <w:p w14:paraId="26C9AFFF"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Emergency Energy Price per QSE per Settlement Point per Resource</w:t>
            </w:r>
            <w:r w:rsidRPr="00ED4E10">
              <w:rPr>
                <w:rFonts w:eastAsia="Times New Roman"/>
                <w:iCs/>
                <w:sz w:val="20"/>
                <w:szCs w:val="20"/>
              </w:rPr>
              <w:t xml:space="preserve">—The compensation rate for the additional energy produced by Generation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in Real-Time during the Emergency Condition or Watch,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ED4E10" w:rsidRPr="00ED4E10" w14:paraId="0EB150FD" w14:textId="77777777" w:rsidTr="00550BA7">
        <w:trPr>
          <w:cantSplit/>
        </w:trPr>
        <w:tc>
          <w:tcPr>
            <w:tcW w:w="934" w:type="pct"/>
          </w:tcPr>
          <w:p w14:paraId="7B126294"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EMRE </w:t>
            </w:r>
            <w:r w:rsidRPr="00ED4E10">
              <w:rPr>
                <w:rFonts w:eastAsia="Times New Roman"/>
                <w:i/>
                <w:iCs/>
                <w:sz w:val="20"/>
                <w:szCs w:val="20"/>
                <w:vertAlign w:val="subscript"/>
              </w:rPr>
              <w:t>q, r, p</w:t>
            </w:r>
          </w:p>
        </w:tc>
        <w:tc>
          <w:tcPr>
            <w:tcW w:w="481" w:type="pct"/>
          </w:tcPr>
          <w:p w14:paraId="0B5CB889"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Pr>
          <w:p w14:paraId="7F20217A"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Emergency Energy per QSE per Settlement Point per Resource</w:t>
            </w:r>
            <w:r w:rsidRPr="00ED4E10">
              <w:rPr>
                <w:rFonts w:eastAsia="Times New Roman"/>
                <w:iCs/>
                <w:sz w:val="20"/>
                <w:szCs w:val="20"/>
              </w:rPr>
              <w:t xml:space="preserve">—The additional energy produced by Generation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in Real-Time during the Emergency Condition or Watch,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ED4E10" w:rsidRPr="00ED4E10" w14:paraId="6BE7B28D" w14:textId="77777777" w:rsidTr="00550BA7">
        <w:trPr>
          <w:cantSplit/>
        </w:trPr>
        <w:tc>
          <w:tcPr>
            <w:tcW w:w="934" w:type="pct"/>
          </w:tcPr>
          <w:p w14:paraId="437CC391"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EBPWAPR </w:t>
            </w:r>
            <w:r w:rsidRPr="00ED4E10">
              <w:rPr>
                <w:rFonts w:eastAsia="Times New Roman"/>
                <w:i/>
                <w:iCs/>
                <w:sz w:val="20"/>
                <w:szCs w:val="20"/>
                <w:vertAlign w:val="subscript"/>
              </w:rPr>
              <w:t>q, r, p</w:t>
            </w:r>
          </w:p>
        </w:tc>
        <w:tc>
          <w:tcPr>
            <w:tcW w:w="481" w:type="pct"/>
          </w:tcPr>
          <w:p w14:paraId="24675A5C"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Pr>
          <w:p w14:paraId="2C02363E"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Emergency Base Point Weighted Average Price per QSE per Settlement Point per Resource</w:t>
            </w:r>
            <w:r w:rsidRPr="00ED4E10">
              <w:rPr>
                <w:rFonts w:eastAsia="Times New Roman"/>
                <w:iCs/>
                <w:sz w:val="20"/>
                <w:szCs w:val="20"/>
              </w:rPr>
              <w:t xml:space="preserve">—The weighted average of the energy prices corresponding with the Emergency Base Points on the Energy Offer Curve for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ED4E10" w:rsidRPr="00ED4E10" w14:paraId="21924EA9" w14:textId="77777777" w:rsidTr="00550BA7">
        <w:trPr>
          <w:cantSplit/>
        </w:trPr>
        <w:tc>
          <w:tcPr>
            <w:tcW w:w="934" w:type="pct"/>
          </w:tcPr>
          <w:p w14:paraId="32B9B6BF"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lastRenderedPageBreak/>
              <w:t xml:space="preserve">BP </w:t>
            </w:r>
            <w:r w:rsidRPr="00ED4E10">
              <w:rPr>
                <w:rFonts w:eastAsia="Times New Roman"/>
                <w:i/>
                <w:iCs/>
                <w:sz w:val="20"/>
                <w:szCs w:val="20"/>
                <w:vertAlign w:val="subscript"/>
              </w:rPr>
              <w:t>q, r, p</w:t>
            </w:r>
          </w:p>
        </w:tc>
        <w:tc>
          <w:tcPr>
            <w:tcW w:w="481" w:type="pct"/>
          </w:tcPr>
          <w:p w14:paraId="19A48A0B"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5" w:type="pct"/>
          </w:tcPr>
          <w:p w14:paraId="58507481"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Base Point per QSE per Settlement Point per Resource</w:t>
            </w:r>
            <w:r w:rsidRPr="00ED4E10">
              <w:rPr>
                <w:rFonts w:eastAsia="Times New Roman"/>
                <w:iCs/>
                <w:sz w:val="20"/>
                <w:szCs w:val="20"/>
              </w:rPr>
              <w:t xml:space="preserve">—The Base Point of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from the SCED prior to the Emergency Condition or Watch.  For a Combined Cycle Train, the Resource </w:t>
            </w:r>
            <w:r w:rsidRPr="00ED4E10">
              <w:rPr>
                <w:rFonts w:eastAsia="Times New Roman"/>
                <w:i/>
                <w:iCs/>
                <w:sz w:val="20"/>
                <w:szCs w:val="20"/>
              </w:rPr>
              <w:t>r</w:t>
            </w:r>
            <w:r w:rsidRPr="00ED4E10">
              <w:rPr>
                <w:rFonts w:eastAsia="Times New Roman"/>
                <w:iCs/>
                <w:sz w:val="20"/>
                <w:szCs w:val="20"/>
              </w:rPr>
              <w:t xml:space="preserve"> must be one of the registered Combined Cycle Generation Resources within the Combined Cycle Train.</w:t>
            </w:r>
          </w:p>
        </w:tc>
      </w:tr>
      <w:tr w:rsidR="00ED4E10" w:rsidRPr="00ED4E10" w14:paraId="12A2D1BA" w14:textId="77777777" w:rsidTr="00550BA7">
        <w:trPr>
          <w:cantSplit/>
        </w:trPr>
        <w:tc>
          <w:tcPr>
            <w:tcW w:w="934" w:type="pct"/>
            <w:tcBorders>
              <w:top w:val="single" w:sz="4" w:space="0" w:color="auto"/>
              <w:left w:val="single" w:sz="4" w:space="0" w:color="auto"/>
              <w:bottom w:val="single" w:sz="4" w:space="0" w:color="auto"/>
              <w:right w:val="single" w:sz="4" w:space="0" w:color="auto"/>
            </w:tcBorders>
          </w:tcPr>
          <w:p w14:paraId="04E05C0D"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AEBP</w:t>
            </w:r>
            <w:r w:rsidRPr="00ED4E10">
              <w:rPr>
                <w:rFonts w:eastAsia="Times New Roman"/>
                <w:iCs/>
                <w:sz w:val="20"/>
                <w:szCs w:val="20"/>
                <w:vertAlign w:val="subscript"/>
              </w:rPr>
              <w:t xml:space="preserve"> </w:t>
            </w:r>
            <w:r w:rsidRPr="00ED4E10">
              <w:rPr>
                <w:rFonts w:eastAsia="Times New Roman"/>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2E380A1C"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36E88E2B"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Aggregated Emergency Base Point</w:t>
            </w:r>
            <w:r w:rsidRPr="00ED4E10">
              <w:rPr>
                <w:rFonts w:eastAsia="Times New Roman"/>
                <w:iCs/>
                <w:sz w:val="20"/>
                <w:szCs w:val="20"/>
              </w:rPr>
              <w:t>—The Generation Resource’s aggregated Emergency Base Point, for the 15-minute Settlement Interval.  Where for a Combined Cycle Train, AEBP is calculated for the Combined Cycle Train considering all emergency Dispatch Instructions to any Combined Cycle Generation Resources within the Combined Cycle Train.</w:t>
            </w:r>
          </w:p>
        </w:tc>
      </w:tr>
      <w:tr w:rsidR="00ED4E10" w:rsidRPr="00ED4E10" w14:paraId="69D42E8B" w14:textId="77777777" w:rsidTr="00550BA7">
        <w:trPr>
          <w:cantSplit/>
        </w:trPr>
        <w:tc>
          <w:tcPr>
            <w:tcW w:w="934" w:type="pct"/>
          </w:tcPr>
          <w:p w14:paraId="0B5498B3"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EBP </w:t>
            </w:r>
            <w:r w:rsidRPr="00ED4E10">
              <w:rPr>
                <w:rFonts w:eastAsia="Times New Roman"/>
                <w:i/>
                <w:iCs/>
                <w:sz w:val="20"/>
                <w:szCs w:val="20"/>
                <w:vertAlign w:val="subscript"/>
              </w:rPr>
              <w:t>q, r, p, y</w:t>
            </w:r>
          </w:p>
        </w:tc>
        <w:tc>
          <w:tcPr>
            <w:tcW w:w="481" w:type="pct"/>
          </w:tcPr>
          <w:p w14:paraId="4772D37C"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5" w:type="pct"/>
          </w:tcPr>
          <w:p w14:paraId="1B280854"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Emergency Base Point per QSE per Settlement Point per Resource by interval</w:t>
            </w:r>
            <w:r w:rsidRPr="00ED4E10">
              <w:rPr>
                <w:rFonts w:eastAsia="Times New Roman"/>
                <w:iCs/>
                <w:sz w:val="20"/>
                <w:szCs w:val="20"/>
              </w:rPr>
              <w:t xml:space="preserve">—The Emergency Base Point of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Emergency Base Point interval or SCED interval</w:t>
            </w:r>
            <w:r w:rsidRPr="00ED4E10">
              <w:rPr>
                <w:rFonts w:eastAsia="Times New Roman"/>
                <w:i/>
                <w:iCs/>
                <w:sz w:val="20"/>
                <w:szCs w:val="20"/>
              </w:rPr>
              <w:t xml:space="preserve"> y</w:t>
            </w:r>
            <w:r w:rsidRPr="00ED4E10">
              <w:rPr>
                <w:rFonts w:eastAsia="Times New Roman"/>
                <w:iCs/>
                <w:sz w:val="20"/>
                <w:szCs w:val="20"/>
              </w:rPr>
              <w:t xml:space="preserve">.  If a Base Point instead of an Emergency Base Point is effective during the interval </w:t>
            </w:r>
            <w:r w:rsidRPr="00ED4E10">
              <w:rPr>
                <w:rFonts w:eastAsia="Times New Roman"/>
                <w:i/>
                <w:iCs/>
                <w:sz w:val="20"/>
                <w:szCs w:val="20"/>
              </w:rPr>
              <w:t>y</w:t>
            </w:r>
            <w:r w:rsidRPr="00ED4E10">
              <w:rPr>
                <w:rFonts w:eastAsia="Times New Roman"/>
                <w:iCs/>
                <w:sz w:val="20"/>
                <w:szCs w:val="20"/>
              </w:rPr>
              <w:t xml:space="preserve">, its value equals the Base Point.  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c>
      </w:tr>
      <w:tr w:rsidR="00ED4E10" w:rsidRPr="00ED4E10" w14:paraId="49493A77" w14:textId="77777777" w:rsidTr="00550BA7">
        <w:trPr>
          <w:cantSplit/>
        </w:trPr>
        <w:tc>
          <w:tcPr>
            <w:tcW w:w="934" w:type="pct"/>
          </w:tcPr>
          <w:p w14:paraId="0C0A74E6"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EBPPR </w:t>
            </w:r>
            <w:r w:rsidRPr="00ED4E10">
              <w:rPr>
                <w:rFonts w:eastAsia="Times New Roman"/>
                <w:i/>
                <w:iCs/>
                <w:sz w:val="20"/>
                <w:szCs w:val="20"/>
                <w:vertAlign w:val="subscript"/>
              </w:rPr>
              <w:t>q, r, p, y</w:t>
            </w:r>
          </w:p>
        </w:tc>
        <w:tc>
          <w:tcPr>
            <w:tcW w:w="481" w:type="pct"/>
          </w:tcPr>
          <w:p w14:paraId="08334C56"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Pr>
          <w:p w14:paraId="33043C3C"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Emergency Base Point Price per QSE per Settlement Point per Resource by interval</w:t>
            </w:r>
            <w:r w:rsidRPr="00ED4E10">
              <w:rPr>
                <w:rFonts w:eastAsia="Times New Roman"/>
                <w:iCs/>
                <w:sz w:val="20"/>
                <w:szCs w:val="20"/>
              </w:rPr>
              <w:t xml:space="preserve">—The average incremental energy cost calculated per the Energy Offer Curve, capped by the MOC pursuant to Section 4.4.9.4.1, Mitigated Offer Cap, for the output levels between the SCED Base Point immediately before the Emergency Condition or Watch and the Emergency Base Point of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Emergency Base Point interval or SCED interval</w:t>
            </w:r>
            <w:r w:rsidRPr="00ED4E10">
              <w:rPr>
                <w:rFonts w:eastAsia="Times New Roman"/>
                <w:i/>
                <w:iCs/>
                <w:sz w:val="20"/>
                <w:szCs w:val="20"/>
              </w:rPr>
              <w:t xml:space="preserve"> y</w:t>
            </w:r>
            <w:r w:rsidRPr="00ED4E10">
              <w:rPr>
                <w:rFonts w:eastAsia="Times New Roman"/>
                <w:iCs/>
                <w:sz w:val="20"/>
                <w:szCs w:val="20"/>
              </w:rPr>
              <w:t xml:space="preserve">.  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478"/>
            </w:tblGrid>
            <w:tr w:rsidR="00ED4E10" w:rsidRPr="00ED4E10" w14:paraId="2D65C2F2" w14:textId="77777777" w:rsidTr="00550BA7">
              <w:trPr>
                <w:trHeight w:val="206"/>
              </w:trPr>
              <w:tc>
                <w:tcPr>
                  <w:tcW w:w="9576" w:type="dxa"/>
                  <w:shd w:val="pct12" w:color="auto" w:fill="auto"/>
                </w:tcPr>
                <w:p w14:paraId="44879E17" w14:textId="77777777" w:rsidR="00ED4E10" w:rsidRPr="00ED4E10" w:rsidRDefault="00ED4E10" w:rsidP="00ED4E10">
                  <w:pPr>
                    <w:spacing w:before="120" w:after="240"/>
                    <w:rPr>
                      <w:rFonts w:eastAsia="Times New Roman"/>
                      <w:b/>
                      <w:i/>
                      <w:iCs/>
                    </w:rPr>
                  </w:pPr>
                  <w:r w:rsidRPr="00ED4E10">
                    <w:rPr>
                      <w:rFonts w:eastAsia="Times New Roman"/>
                      <w:b/>
                      <w:i/>
                      <w:iCs/>
                    </w:rPr>
                    <w:t>[NPRR1216:  Replace the definition above with the following upon system implementation:]</w:t>
                  </w:r>
                </w:p>
                <w:p w14:paraId="21C8BF75"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Emergency Base Point Price per QSE per Settlement Point per Resource by interval</w:t>
                  </w:r>
                  <w:r w:rsidRPr="00ED4E10">
                    <w:rPr>
                      <w:rFonts w:eastAsia="Times New Roman"/>
                      <w:iCs/>
                      <w:sz w:val="20"/>
                      <w:szCs w:val="20"/>
                    </w:rPr>
                    <w:t xml:space="preserve">—The average incremental energy cost calculated per the Energy Offer Curve, capped by the MOC pursuant to Section 4.4.9.4.1, Mitigated Offer Cap, and by the SWCAP, for the output levels between the SCED Base Point immediately before the Emergency Condition or Watch and the Emergency Base Point of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Emergency Base Point interval or SCED interval</w:t>
                  </w:r>
                  <w:r w:rsidRPr="00ED4E10">
                    <w:rPr>
                      <w:rFonts w:eastAsia="Times New Roman"/>
                      <w:i/>
                      <w:iCs/>
                      <w:sz w:val="20"/>
                      <w:szCs w:val="20"/>
                    </w:rPr>
                    <w:t xml:space="preserve"> y</w:t>
                  </w:r>
                  <w:r w:rsidRPr="00ED4E10">
                    <w:rPr>
                      <w:rFonts w:eastAsia="Times New Roman"/>
                      <w:iCs/>
                      <w:sz w:val="20"/>
                      <w:szCs w:val="20"/>
                    </w:rPr>
                    <w:t xml:space="preserve">.  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c>
            </w:tr>
          </w:tbl>
          <w:p w14:paraId="33F496C8" w14:textId="77777777" w:rsidR="00ED4E10" w:rsidRPr="00ED4E10" w:rsidRDefault="00ED4E10" w:rsidP="00ED4E10">
            <w:pPr>
              <w:spacing w:after="60"/>
              <w:rPr>
                <w:rFonts w:eastAsia="Times New Roman"/>
                <w:iCs/>
                <w:sz w:val="20"/>
                <w:szCs w:val="20"/>
              </w:rPr>
            </w:pPr>
          </w:p>
        </w:tc>
      </w:tr>
      <w:tr w:rsidR="00ED4E10" w:rsidRPr="00ED4E10" w14:paraId="0F3AC8E6" w14:textId="77777777" w:rsidTr="00550BA7">
        <w:trPr>
          <w:cantSplit/>
        </w:trPr>
        <w:tc>
          <w:tcPr>
            <w:tcW w:w="934" w:type="pct"/>
          </w:tcPr>
          <w:p w14:paraId="1954CFD5"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RTSPP</w:t>
            </w:r>
            <w:r w:rsidRPr="00ED4E10">
              <w:rPr>
                <w:rFonts w:eastAsia="Times New Roman"/>
                <w:i/>
                <w:iCs/>
                <w:sz w:val="20"/>
                <w:szCs w:val="20"/>
              </w:rPr>
              <w:t xml:space="preserve"> </w:t>
            </w:r>
            <w:r w:rsidRPr="00ED4E10">
              <w:rPr>
                <w:rFonts w:eastAsia="Times New Roman"/>
                <w:i/>
                <w:iCs/>
                <w:sz w:val="20"/>
                <w:szCs w:val="20"/>
                <w:vertAlign w:val="subscript"/>
              </w:rPr>
              <w:t>p</w:t>
            </w:r>
          </w:p>
        </w:tc>
        <w:tc>
          <w:tcPr>
            <w:tcW w:w="481" w:type="pct"/>
          </w:tcPr>
          <w:p w14:paraId="65B5E7BB"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Pr>
          <w:p w14:paraId="0E87EA78"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Real-Time Settlement Point Price per Settlement Point</w:t>
            </w:r>
            <w:r w:rsidRPr="00ED4E10">
              <w:rPr>
                <w:rFonts w:eastAsia="Times New Roman"/>
                <w:iCs/>
                <w:sz w:val="20"/>
                <w:szCs w:val="20"/>
              </w:rPr>
              <w:t xml:space="preserve">—The Real-Time Settlement Point Price at Settlement Point </w:t>
            </w:r>
            <w:r w:rsidRPr="00ED4E10">
              <w:rPr>
                <w:rFonts w:eastAsia="Times New Roman"/>
                <w:i/>
                <w:iCs/>
                <w:sz w:val="20"/>
                <w:szCs w:val="20"/>
              </w:rPr>
              <w:t>p</w:t>
            </w:r>
            <w:r w:rsidRPr="00ED4E10">
              <w:rPr>
                <w:rFonts w:eastAsia="Times New Roman"/>
                <w:iCs/>
                <w:sz w:val="20"/>
                <w:szCs w:val="20"/>
              </w:rPr>
              <w:t>, for the 15-minute Settlement Interval.</w:t>
            </w:r>
          </w:p>
        </w:tc>
      </w:tr>
      <w:tr w:rsidR="00ED4E10" w:rsidRPr="00ED4E10" w14:paraId="4388A3BC" w14:textId="77777777" w:rsidTr="00550BA7">
        <w:trPr>
          <w:cantSplit/>
        </w:trPr>
        <w:tc>
          <w:tcPr>
            <w:tcW w:w="934" w:type="pct"/>
          </w:tcPr>
          <w:p w14:paraId="5D39E815"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RTMG </w:t>
            </w:r>
            <w:r w:rsidRPr="00ED4E10">
              <w:rPr>
                <w:rFonts w:eastAsia="Times New Roman"/>
                <w:i/>
                <w:iCs/>
                <w:sz w:val="20"/>
                <w:szCs w:val="20"/>
                <w:vertAlign w:val="subscript"/>
              </w:rPr>
              <w:t>q, r, p</w:t>
            </w:r>
          </w:p>
        </w:tc>
        <w:tc>
          <w:tcPr>
            <w:tcW w:w="481" w:type="pct"/>
          </w:tcPr>
          <w:p w14:paraId="1189673E"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Pr>
          <w:p w14:paraId="5F4A616E"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Real-Time Metered Generation per QSE per Settlement Point per Resource</w:t>
            </w:r>
            <w:r w:rsidRPr="00ED4E10">
              <w:rPr>
                <w:rFonts w:eastAsia="Times New Roman"/>
                <w:iCs/>
                <w:sz w:val="20"/>
                <w:szCs w:val="20"/>
              </w:rPr>
              <w:t xml:space="preserve">—The metered generation of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in Real-Time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ED4E10" w:rsidRPr="00ED4E10" w14:paraId="0805A454" w14:textId="77777777" w:rsidTr="00550BA7">
        <w:trPr>
          <w:cantSplit/>
        </w:trPr>
        <w:tc>
          <w:tcPr>
            <w:tcW w:w="934" w:type="pct"/>
            <w:tcBorders>
              <w:top w:val="single" w:sz="4" w:space="0" w:color="auto"/>
              <w:left w:val="single" w:sz="4" w:space="0" w:color="auto"/>
              <w:bottom w:val="single" w:sz="4" w:space="0" w:color="auto"/>
              <w:right w:val="single" w:sz="4" w:space="0" w:color="auto"/>
            </w:tcBorders>
          </w:tcPr>
          <w:p w14:paraId="6BFE36EA"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TLMP </w:t>
            </w:r>
            <w:r w:rsidRPr="00ED4E10">
              <w:rPr>
                <w:rFonts w:eastAsia="Times New Roman"/>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128DA420"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5EDE0F81" w14:textId="77777777" w:rsidR="00ED4E10" w:rsidRPr="00ED4E10" w:rsidRDefault="00ED4E10" w:rsidP="00ED4E10">
            <w:pPr>
              <w:spacing w:after="60"/>
              <w:rPr>
                <w:rFonts w:eastAsia="Times New Roman"/>
                <w:iCs/>
                <w:sz w:val="20"/>
                <w:szCs w:val="20"/>
              </w:rPr>
            </w:pPr>
            <w:r w:rsidRPr="00ED4E10">
              <w:rPr>
                <w:rFonts w:eastAsia="Times New Roman"/>
                <w:i/>
                <w:sz w:val="20"/>
                <w:szCs w:val="20"/>
              </w:rPr>
              <w:t>Duration of Emergency Base Point interval or SCED interval per interval</w:t>
            </w:r>
            <w:r w:rsidRPr="00ED4E10">
              <w:rPr>
                <w:rFonts w:eastAsia="Times New Roman"/>
                <w:iCs/>
                <w:sz w:val="20"/>
                <w:szCs w:val="20"/>
              </w:rPr>
              <w:t xml:space="preserve">—The duration of the portion of the Emergency Base Point interval or SCED interval </w:t>
            </w:r>
            <w:r w:rsidRPr="00ED4E10">
              <w:rPr>
                <w:rFonts w:eastAsia="Times New Roman"/>
                <w:i/>
                <w:iCs/>
                <w:sz w:val="20"/>
                <w:szCs w:val="20"/>
              </w:rPr>
              <w:t>y</w:t>
            </w:r>
            <w:r w:rsidRPr="00ED4E10">
              <w:rPr>
                <w:rFonts w:eastAsia="Times New Roman"/>
                <w:iCs/>
                <w:sz w:val="20"/>
                <w:szCs w:val="20"/>
              </w:rPr>
              <w:t xml:space="preserve"> </w:t>
            </w:r>
            <w:r w:rsidRPr="00ED4E10">
              <w:rPr>
                <w:rFonts w:eastAsia="Times New Roman"/>
                <w:sz w:val="20"/>
                <w:szCs w:val="20"/>
              </w:rPr>
              <w:t>within the 15-minute Settlement Interval</w:t>
            </w:r>
            <w:r w:rsidRPr="00ED4E10">
              <w:rPr>
                <w:rFonts w:eastAsia="Times New Roman"/>
                <w:iCs/>
                <w:sz w:val="20"/>
                <w:szCs w:val="20"/>
              </w:rPr>
              <w:t>.</w:t>
            </w:r>
          </w:p>
        </w:tc>
      </w:tr>
      <w:tr w:rsidR="00ED4E10" w:rsidRPr="00ED4E10" w14:paraId="497A3091" w14:textId="77777777" w:rsidTr="00550BA7">
        <w:trPr>
          <w:cantSplit/>
        </w:trPr>
        <w:tc>
          <w:tcPr>
            <w:tcW w:w="934" w:type="pct"/>
            <w:tcBorders>
              <w:top w:val="single" w:sz="4" w:space="0" w:color="auto"/>
              <w:left w:val="single" w:sz="4" w:space="0" w:color="auto"/>
              <w:bottom w:val="single" w:sz="4" w:space="0" w:color="auto"/>
              <w:right w:val="single" w:sz="4" w:space="0" w:color="auto"/>
            </w:tcBorders>
          </w:tcPr>
          <w:p w14:paraId="5B7DE389"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078EE161"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0F68FB37"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 QSE.</w:t>
            </w:r>
          </w:p>
        </w:tc>
      </w:tr>
      <w:tr w:rsidR="00ED4E10" w:rsidRPr="00ED4E10" w14:paraId="124CC18E" w14:textId="77777777" w:rsidTr="00550BA7">
        <w:trPr>
          <w:cantSplit/>
        </w:trPr>
        <w:tc>
          <w:tcPr>
            <w:tcW w:w="934" w:type="pct"/>
            <w:tcBorders>
              <w:top w:val="single" w:sz="4" w:space="0" w:color="auto"/>
              <w:left w:val="single" w:sz="4" w:space="0" w:color="auto"/>
              <w:bottom w:val="single" w:sz="4" w:space="0" w:color="auto"/>
              <w:right w:val="single" w:sz="4" w:space="0" w:color="auto"/>
            </w:tcBorders>
          </w:tcPr>
          <w:p w14:paraId="6FA5FE5E"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p</w:t>
            </w:r>
          </w:p>
        </w:tc>
        <w:tc>
          <w:tcPr>
            <w:tcW w:w="481" w:type="pct"/>
            <w:tcBorders>
              <w:top w:val="single" w:sz="4" w:space="0" w:color="auto"/>
              <w:left w:val="single" w:sz="4" w:space="0" w:color="auto"/>
              <w:bottom w:val="single" w:sz="4" w:space="0" w:color="auto"/>
              <w:right w:val="single" w:sz="4" w:space="0" w:color="auto"/>
            </w:tcBorders>
          </w:tcPr>
          <w:p w14:paraId="4E1C583B"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3071A17B"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 Resource Node Settlement Point.</w:t>
            </w:r>
          </w:p>
        </w:tc>
      </w:tr>
      <w:tr w:rsidR="00ED4E10" w:rsidRPr="00ED4E10" w14:paraId="18EDE48B" w14:textId="77777777" w:rsidTr="00550BA7">
        <w:trPr>
          <w:cantSplit/>
        </w:trPr>
        <w:tc>
          <w:tcPr>
            <w:tcW w:w="934" w:type="pct"/>
            <w:tcBorders>
              <w:top w:val="single" w:sz="4" w:space="0" w:color="auto"/>
              <w:left w:val="single" w:sz="4" w:space="0" w:color="auto"/>
              <w:bottom w:val="single" w:sz="4" w:space="0" w:color="auto"/>
              <w:right w:val="single" w:sz="4" w:space="0" w:color="auto"/>
            </w:tcBorders>
          </w:tcPr>
          <w:p w14:paraId="25AA1E35"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w:t>
            </w:r>
          </w:p>
        </w:tc>
        <w:tc>
          <w:tcPr>
            <w:tcW w:w="481" w:type="pct"/>
            <w:tcBorders>
              <w:top w:val="single" w:sz="4" w:space="0" w:color="auto"/>
              <w:left w:val="single" w:sz="4" w:space="0" w:color="auto"/>
              <w:bottom w:val="single" w:sz="4" w:space="0" w:color="auto"/>
              <w:right w:val="single" w:sz="4" w:space="0" w:color="auto"/>
            </w:tcBorders>
          </w:tcPr>
          <w:p w14:paraId="0A55A4E2"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12A32C79"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 Generation Resource.</w:t>
            </w:r>
          </w:p>
        </w:tc>
      </w:tr>
      <w:tr w:rsidR="00ED4E10" w:rsidRPr="00ED4E10" w14:paraId="11567A6A" w14:textId="77777777" w:rsidTr="00550BA7">
        <w:trPr>
          <w:cantSplit/>
        </w:trPr>
        <w:tc>
          <w:tcPr>
            <w:tcW w:w="934" w:type="pct"/>
            <w:tcBorders>
              <w:top w:val="single" w:sz="4" w:space="0" w:color="auto"/>
              <w:left w:val="single" w:sz="4" w:space="0" w:color="auto"/>
              <w:bottom w:val="single" w:sz="4" w:space="0" w:color="auto"/>
              <w:right w:val="single" w:sz="4" w:space="0" w:color="auto"/>
            </w:tcBorders>
          </w:tcPr>
          <w:p w14:paraId="79656004"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lastRenderedPageBreak/>
              <w:t>y</w:t>
            </w:r>
          </w:p>
        </w:tc>
        <w:tc>
          <w:tcPr>
            <w:tcW w:w="481" w:type="pct"/>
            <w:tcBorders>
              <w:top w:val="single" w:sz="4" w:space="0" w:color="auto"/>
              <w:left w:val="single" w:sz="4" w:space="0" w:color="auto"/>
              <w:bottom w:val="single" w:sz="4" w:space="0" w:color="auto"/>
              <w:right w:val="single" w:sz="4" w:space="0" w:color="auto"/>
            </w:tcBorders>
          </w:tcPr>
          <w:p w14:paraId="41216A25"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39F1EE79"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An Emergency Base Point interval or SCED interval that overlaps the 15-minute Settlement Interval.</w:t>
            </w:r>
          </w:p>
        </w:tc>
      </w:tr>
      <w:tr w:rsidR="00ED4E10" w:rsidRPr="00ED4E10" w14:paraId="497109AE" w14:textId="77777777" w:rsidTr="00550BA7">
        <w:trPr>
          <w:cantSplit/>
        </w:trPr>
        <w:tc>
          <w:tcPr>
            <w:tcW w:w="934" w:type="pct"/>
            <w:tcBorders>
              <w:top w:val="single" w:sz="4" w:space="0" w:color="auto"/>
              <w:left w:val="single" w:sz="4" w:space="0" w:color="auto"/>
              <w:bottom w:val="single" w:sz="4" w:space="0" w:color="auto"/>
              <w:right w:val="single" w:sz="4" w:space="0" w:color="auto"/>
            </w:tcBorders>
          </w:tcPr>
          <w:p w14:paraId="3DA301E9"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318D1379"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0C30DBE8"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The number of seconds in one hour.</w:t>
            </w:r>
          </w:p>
        </w:tc>
      </w:tr>
    </w:tbl>
    <w:p w14:paraId="108D2D1C" w14:textId="77777777" w:rsidR="00ED4E10" w:rsidRPr="00ED4E10" w:rsidRDefault="00ED4E10" w:rsidP="00ED4E10">
      <w:pPr>
        <w:rPr>
          <w:rFonts w:eastAsia="Times New Roman"/>
          <w:szCs w:val="20"/>
        </w:rPr>
      </w:pPr>
    </w:p>
    <w:p w14:paraId="130836EF" w14:textId="77777777" w:rsidR="00ED4E10" w:rsidRPr="00ED4E10" w:rsidRDefault="00ED4E10" w:rsidP="00ED4E10">
      <w:pPr>
        <w:spacing w:after="240"/>
        <w:ind w:left="720" w:hanging="720"/>
        <w:rPr>
          <w:rFonts w:eastAsia="Times New Roman"/>
          <w:szCs w:val="20"/>
        </w:rPr>
      </w:pPr>
      <w:r w:rsidRPr="00ED4E10">
        <w:rPr>
          <w:rFonts w:eastAsia="Times New Roman"/>
          <w:szCs w:val="20"/>
        </w:rPr>
        <w:t>(2)</w:t>
      </w:r>
      <w:r w:rsidRPr="00ED4E10">
        <w:rPr>
          <w:rFonts w:eastAsia="Times New Roman"/>
          <w:szCs w:val="20"/>
        </w:rPr>
        <w:tab/>
        <w:t>The extension of the Energy Offer Curve is used to calculate the Emergency Base Point Price.  If the Emergency Base Point MW value is greater than the largest MW value on the Energy Offer Curve submitted by the QSE for the Resource, then the Energy Offer Curve is extended to the Emergency Base Point MW value with a $/MWh value that is the MOC (pursuant to Section 4.4.9.4.1) for the highest MW output on the Energy Offer Curve submitted by the QSE for the Resource.</w:t>
      </w:r>
    </w:p>
    <w:p w14:paraId="3D30254C" w14:textId="77777777" w:rsidR="00ED4E10" w:rsidRPr="00ED4E10" w:rsidRDefault="00ED4E10" w:rsidP="00ED4E10">
      <w:pPr>
        <w:spacing w:after="240"/>
        <w:ind w:left="720" w:hanging="720"/>
        <w:rPr>
          <w:rFonts w:eastAsia="Times New Roman"/>
          <w:szCs w:val="20"/>
        </w:rPr>
      </w:pPr>
      <w:r w:rsidRPr="00ED4E10">
        <w:rPr>
          <w:rFonts w:eastAsia="Times New Roman"/>
          <w:noProof/>
          <w:szCs w:val="20"/>
        </w:rPr>
        <mc:AlternateContent>
          <mc:Choice Requires="wpc">
            <w:drawing>
              <wp:anchor distT="0" distB="0" distL="114300" distR="114300" simplePos="0" relativeHeight="251658270" behindDoc="0" locked="0" layoutInCell="1" allowOverlap="1" wp14:anchorId="18D58EF6" wp14:editId="53DA3647">
                <wp:simplePos x="0" y="0"/>
                <wp:positionH relativeFrom="character">
                  <wp:posOffset>0</wp:posOffset>
                </wp:positionH>
                <wp:positionV relativeFrom="line">
                  <wp:posOffset>0</wp:posOffset>
                </wp:positionV>
                <wp:extent cx="6217285" cy="2820670"/>
                <wp:effectExtent l="0" t="0" r="2540" b="0"/>
                <wp:wrapNone/>
                <wp:docPr id="1422965282" name="Canvas 6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29654891" name="Line 30"/>
                        <wps:cNvCnPr>
                          <a:cxnSpLocks noChangeShapeType="1"/>
                        </wps:cNvCnPr>
                        <wps:spPr bwMode="auto">
                          <a:xfrm>
                            <a:off x="408706" y="2402260"/>
                            <a:ext cx="416465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7570655" name="Line 31"/>
                        <wps:cNvCnPr>
                          <a:cxnSpLocks noChangeShapeType="1"/>
                        </wps:cNvCnPr>
                        <wps:spPr bwMode="auto">
                          <a:xfrm>
                            <a:off x="1835125" y="1717743"/>
                            <a:ext cx="0" cy="684517"/>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651900843" name="Line 32"/>
                        <wps:cNvCnPr>
                          <a:cxnSpLocks noChangeShapeType="1"/>
                        </wps:cNvCnPr>
                        <wps:spPr bwMode="auto">
                          <a:xfrm>
                            <a:off x="3280445" y="1109428"/>
                            <a:ext cx="0" cy="129453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934933467" name="Line 33"/>
                        <wps:cNvCnPr>
                          <a:cxnSpLocks noChangeShapeType="1"/>
                        </wps:cNvCnPr>
                        <wps:spPr bwMode="auto">
                          <a:xfrm flipH="1" flipV="1">
                            <a:off x="430906" y="1824245"/>
                            <a:ext cx="922113" cy="16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548462077" name="Line 34"/>
                        <wps:cNvCnPr>
                          <a:cxnSpLocks noChangeShapeType="1"/>
                        </wps:cNvCnPr>
                        <wps:spPr bwMode="auto">
                          <a:xfrm flipH="1" flipV="1">
                            <a:off x="430906" y="1710442"/>
                            <a:ext cx="1404219" cy="73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867135304" name="Line 35"/>
                        <wps:cNvCnPr>
                          <a:cxnSpLocks noChangeShapeType="1"/>
                        </wps:cNvCnPr>
                        <wps:spPr bwMode="auto">
                          <a:xfrm flipH="1">
                            <a:off x="442506" y="1109428"/>
                            <a:ext cx="2814838" cy="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54824334" name="Line 36"/>
                        <wps:cNvCnPr>
                          <a:cxnSpLocks noChangeShapeType="1"/>
                        </wps:cNvCnPr>
                        <wps:spPr bwMode="auto">
                          <a:xfrm>
                            <a:off x="430906" y="112903"/>
                            <a:ext cx="0" cy="228205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9823593" name="Text Box 37"/>
                        <wps:cNvSpPr txBox="1">
                          <a:spLocks noChangeArrowheads="1"/>
                        </wps:cNvSpPr>
                        <wps:spPr bwMode="auto">
                          <a:xfrm>
                            <a:off x="819911" y="2478462"/>
                            <a:ext cx="4826366" cy="342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9179D5" w14:textId="77777777" w:rsidR="00ED4E10" w:rsidRDefault="00ED4E10" w:rsidP="00ED4E10">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292109272" name="Line 38"/>
                        <wps:cNvCnPr>
                          <a:cxnSpLocks noChangeShapeType="1"/>
                        </wps:cNvCnPr>
                        <wps:spPr bwMode="auto">
                          <a:xfrm>
                            <a:off x="2519834" y="1423035"/>
                            <a:ext cx="0" cy="989125"/>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51452797" name="Line 39"/>
                        <wps:cNvCnPr>
                          <a:cxnSpLocks noChangeShapeType="1"/>
                        </wps:cNvCnPr>
                        <wps:spPr bwMode="auto">
                          <a:xfrm flipV="1">
                            <a:off x="2519834" y="1109428"/>
                            <a:ext cx="760610" cy="31850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60469200" name="Line 40"/>
                        <wps:cNvCnPr>
                          <a:cxnSpLocks noChangeShapeType="1"/>
                        </wps:cNvCnPr>
                        <wps:spPr bwMode="auto">
                          <a:xfrm>
                            <a:off x="3280445" y="1109428"/>
                            <a:ext cx="609008"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60969414" name="Line 41"/>
                        <wps:cNvCnPr>
                          <a:cxnSpLocks noChangeShapeType="1"/>
                        </wps:cNvCnPr>
                        <wps:spPr bwMode="auto">
                          <a:xfrm>
                            <a:off x="3889453" y="1109428"/>
                            <a:ext cx="0" cy="129453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537987334" name="Line 42"/>
                        <wps:cNvCnPr>
                          <a:cxnSpLocks noChangeShapeType="1"/>
                        </wps:cNvCnPr>
                        <wps:spPr bwMode="auto">
                          <a:xfrm>
                            <a:off x="2519834" y="2402260"/>
                            <a:ext cx="1369619"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184947667" name="Text Box 43"/>
                        <wps:cNvSpPr txBox="1">
                          <a:spLocks noChangeArrowheads="1"/>
                        </wps:cNvSpPr>
                        <wps:spPr bwMode="auto">
                          <a:xfrm>
                            <a:off x="0" y="0"/>
                            <a:ext cx="430906" cy="23957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7C0A75" w14:textId="77777777" w:rsidR="00ED4E10" w:rsidRDefault="00ED4E10" w:rsidP="00ED4E10">
                              <w:pPr>
                                <w:autoSpaceDE w:val="0"/>
                                <w:autoSpaceDN w:val="0"/>
                                <w:adjustRightInd w:val="0"/>
                                <w:jc w:val="center"/>
                                <w:rPr>
                                  <w:rFonts w:ascii="Arial" w:hAnsi="Arial" w:cs="Arial"/>
                                  <w:color w:val="000000"/>
                                </w:rPr>
                              </w:pPr>
                            </w:p>
                            <w:p w14:paraId="59A9FECC" w14:textId="77777777" w:rsidR="00ED4E10" w:rsidRDefault="00ED4E10" w:rsidP="00ED4E10">
                              <w:pPr>
                                <w:autoSpaceDE w:val="0"/>
                                <w:autoSpaceDN w:val="0"/>
                                <w:adjustRightInd w:val="0"/>
                                <w:jc w:val="center"/>
                                <w:rPr>
                                  <w:rFonts w:ascii="Arial" w:hAnsi="Arial" w:cs="Arial"/>
                                  <w:color w:val="000000"/>
                                </w:rPr>
                              </w:pPr>
                              <w:r>
                                <w:rPr>
                                  <w:rFonts w:ascii="Arial" w:hAnsi="Arial" w:cs="Arial"/>
                                  <w:color w:val="000000"/>
                                </w:rPr>
                                <w:t>$/</w:t>
                              </w:r>
                            </w:p>
                            <w:p w14:paraId="69A0BF35" w14:textId="77777777" w:rsidR="00ED4E10" w:rsidRDefault="00ED4E10" w:rsidP="00ED4E10">
                              <w:pPr>
                                <w:autoSpaceDE w:val="0"/>
                                <w:autoSpaceDN w:val="0"/>
                                <w:adjustRightInd w:val="0"/>
                                <w:jc w:val="center"/>
                                <w:rPr>
                                  <w:rFonts w:ascii="Arial" w:hAnsi="Arial" w:cs="Arial"/>
                                  <w:color w:val="000000"/>
                                </w:rPr>
                              </w:pPr>
                              <w:r>
                                <w:rPr>
                                  <w:rFonts w:ascii="Arial" w:hAnsi="Arial" w:cs="Arial"/>
                                  <w:color w:val="000000"/>
                                </w:rPr>
                                <w:t>MWh</w:t>
                              </w:r>
                            </w:p>
                            <w:p w14:paraId="56D4520F" w14:textId="77777777" w:rsidR="00ED4E10" w:rsidRDefault="00ED4E10" w:rsidP="00ED4E10">
                              <w:pPr>
                                <w:autoSpaceDE w:val="0"/>
                                <w:autoSpaceDN w:val="0"/>
                                <w:adjustRightInd w:val="0"/>
                                <w:jc w:val="center"/>
                                <w:rPr>
                                  <w:rFonts w:ascii="Arial" w:hAnsi="Arial" w:cs="Arial"/>
                                  <w:color w:val="000000"/>
                                </w:rPr>
                              </w:pPr>
                            </w:p>
                            <w:p w14:paraId="2A5CE251" w14:textId="77777777" w:rsidR="00ED4E10" w:rsidRDefault="00ED4E10" w:rsidP="00ED4E10">
                              <w:pPr>
                                <w:autoSpaceDE w:val="0"/>
                                <w:autoSpaceDN w:val="0"/>
                                <w:adjustRightInd w:val="0"/>
                                <w:jc w:val="center"/>
                                <w:rPr>
                                  <w:rFonts w:ascii="Arial" w:hAnsi="Arial" w:cs="Arial"/>
                                  <w:color w:val="000000"/>
                                </w:rPr>
                              </w:pPr>
                            </w:p>
                            <w:p w14:paraId="4863013C" w14:textId="77777777" w:rsidR="00ED4E10" w:rsidRDefault="00ED4E10" w:rsidP="00ED4E10">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19334366" w14:textId="77777777" w:rsidR="00ED4E10" w:rsidRDefault="00ED4E10" w:rsidP="00ED4E10">
                              <w:pPr>
                                <w:autoSpaceDE w:val="0"/>
                                <w:autoSpaceDN w:val="0"/>
                                <w:adjustRightInd w:val="0"/>
                                <w:jc w:val="center"/>
                                <w:rPr>
                                  <w:rFonts w:ascii="Arial" w:hAnsi="Arial" w:cs="Arial"/>
                                  <w:color w:val="000000"/>
                                </w:rPr>
                              </w:pPr>
                            </w:p>
                            <w:p w14:paraId="5EAD6968" w14:textId="77777777" w:rsidR="00ED4E10" w:rsidRDefault="00ED4E10" w:rsidP="00ED4E10">
                              <w:pPr>
                                <w:autoSpaceDE w:val="0"/>
                                <w:autoSpaceDN w:val="0"/>
                                <w:adjustRightInd w:val="0"/>
                                <w:jc w:val="center"/>
                                <w:rPr>
                                  <w:rFonts w:ascii="Arial" w:hAnsi="Arial" w:cs="Arial"/>
                                  <w:color w:val="000000"/>
                                </w:rPr>
                              </w:pPr>
                            </w:p>
                            <w:p w14:paraId="3DB1B451" w14:textId="77777777" w:rsidR="00ED4E10" w:rsidRDefault="00ED4E10" w:rsidP="00ED4E10">
                              <w:pPr>
                                <w:autoSpaceDE w:val="0"/>
                                <w:autoSpaceDN w:val="0"/>
                                <w:adjustRightInd w:val="0"/>
                                <w:jc w:val="center"/>
                                <w:rPr>
                                  <w:rFonts w:ascii="Arial" w:hAnsi="Arial" w:cs="Arial"/>
                                  <w:color w:val="000000"/>
                                </w:rPr>
                              </w:pPr>
                            </w:p>
                            <w:p w14:paraId="655F52BA" w14:textId="77777777" w:rsidR="00ED4E10" w:rsidRDefault="00ED4E10" w:rsidP="00ED4E10">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14F59878" w14:textId="77777777" w:rsidR="00ED4E10" w:rsidRDefault="00ED4E10" w:rsidP="00ED4E10">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2120302777" name="Text Box 44"/>
                        <wps:cNvSpPr txBox="1">
                          <a:spLocks noChangeArrowheads="1"/>
                        </wps:cNvSpPr>
                        <wps:spPr bwMode="auto">
                          <a:xfrm>
                            <a:off x="3965254" y="1599840"/>
                            <a:ext cx="2252031" cy="6501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E7A98" w14:textId="77777777" w:rsidR="00ED4E10" w:rsidRDefault="00ED4E10" w:rsidP="00ED4E10">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67F1DDA0" w14:textId="77777777" w:rsidR="00ED4E10" w:rsidRDefault="00ED4E10" w:rsidP="00ED4E10">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778878231" name="Line 45"/>
                        <wps:cNvCnPr>
                          <a:cxnSpLocks noChangeShapeType="1"/>
                        </wps:cNvCnPr>
                        <wps:spPr bwMode="auto">
                          <a:xfrm flipV="1">
                            <a:off x="1835125" y="1109428"/>
                            <a:ext cx="1445320" cy="6083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3876725" name="Line 46"/>
                        <wps:cNvCnPr>
                          <a:cxnSpLocks noChangeShapeType="1"/>
                        </wps:cNvCnPr>
                        <wps:spPr bwMode="auto">
                          <a:xfrm flipV="1">
                            <a:off x="1378519" y="1717743"/>
                            <a:ext cx="456606" cy="983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20201778" name="Line 47"/>
                        <wps:cNvCnPr>
                          <a:cxnSpLocks noChangeShapeType="1"/>
                        </wps:cNvCnPr>
                        <wps:spPr bwMode="auto">
                          <a:xfrm>
                            <a:off x="1378519" y="1816045"/>
                            <a:ext cx="0" cy="586215"/>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946889147" name="Line 48"/>
                        <wps:cNvCnPr>
                          <a:cxnSpLocks noChangeShapeType="1"/>
                        </wps:cNvCnPr>
                        <wps:spPr bwMode="auto">
                          <a:xfrm flipH="1" flipV="1">
                            <a:off x="423506" y="1337033"/>
                            <a:ext cx="4114456" cy="9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55443328" name="Line 49"/>
                        <wps:cNvCnPr>
                          <a:cxnSpLocks noChangeShapeType="1"/>
                        </wps:cNvCnPr>
                        <wps:spPr bwMode="auto">
                          <a:xfrm flipH="1">
                            <a:off x="4269258" y="957124"/>
                            <a:ext cx="152502" cy="379909"/>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652726642" name="Text Box 50"/>
                        <wps:cNvSpPr txBox="1">
                          <a:spLocks noChangeArrowheads="1"/>
                        </wps:cNvSpPr>
                        <wps:spPr bwMode="auto">
                          <a:xfrm>
                            <a:off x="3736951" y="728718"/>
                            <a:ext cx="1597022" cy="228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C529ED" w14:textId="77777777" w:rsidR="00ED4E10" w:rsidRDefault="00ED4E10" w:rsidP="00ED4E10">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709898021" name="Line 51"/>
                        <wps:cNvCnPr>
                          <a:cxnSpLocks noChangeShapeType="1"/>
                        </wps:cNvCnPr>
                        <wps:spPr bwMode="auto">
                          <a:xfrm>
                            <a:off x="3052142" y="652516"/>
                            <a:ext cx="456606" cy="45691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1053904056" name="Text Box 52"/>
                        <wps:cNvSpPr txBox="1">
                          <a:spLocks noChangeArrowheads="1"/>
                        </wps:cNvSpPr>
                        <wps:spPr bwMode="auto">
                          <a:xfrm>
                            <a:off x="1989227" y="228406"/>
                            <a:ext cx="1792225" cy="413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62B69" w14:textId="77777777" w:rsidR="00ED4E10" w:rsidRDefault="00ED4E10" w:rsidP="00ED4E10">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18D58EF6" id="Canvas 69" o:spid="_x0000_s1184" editas="canvas" style="position:absolute;margin-left:0;margin-top:0;width:489.55pt;height:222.1pt;z-index:251658270;mso-position-horizontal-relative:char;mso-position-vertical-relative:line" coordsize="62172,28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">
                <v:shape id="_x0000_s1185" type="#_x0000_t75" style="position:absolute;width:62172;height:28206;visibility:visible;mso-wrap-style:square">
                  <v:fill o:detectmouseclick="t"/>
                  <v:path o:connecttype="none"/>
                </v:shape>
                <v:line id="Line 30" o:spid="_x0000_s1186" style="position:absolute;visibility:visible;mso-wrap-style:square" from="4087,24022" to="45733,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"/>
                <v:line id="Line 31" o:spid="_x0000_s1187" style="position:absolute;visibility:visible;mso-wrap-style:square" from="18351,17177" to="18351,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" strokeweight=".5pt">
                  <v:stroke dashstyle="longDash"/>
                </v:line>
                <v:line id="Line 32" o:spid="_x0000_s1188" style="position:absolute;visibility:visible;mso-wrap-style:square" from="32804,11094" to="3280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" strokeweight=".5pt">
                  <v:stroke dashstyle="longDash"/>
                </v:line>
                <v:line id="Line 33" o:spid="_x0000_s1189" style="position:absolute;flip:x y;visibility:visible;mso-wrap-style:square" from="4309,18242" to="13530,18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" strokeweight=".5pt">
                  <v:stroke dashstyle="longDash"/>
                </v:line>
                <v:line id="Line 34" o:spid="_x0000_s1190" style="position:absolute;flip:x y;visibility:visible;mso-wrap-style:square" from="4309,17104" to="18351,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" strokeweight=".5pt">
                  <v:stroke dashstyle="longDash"/>
                </v:line>
                <v:line id="Line 35" o:spid="_x0000_s1191" style="position:absolute;flip:x;visibility:visible;mso-wrap-style:square" from="4425,11094" to="32573,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" strokeweight=".5pt">
                  <v:stroke dashstyle="longDash"/>
                </v:line>
                <v:line id="Line 36" o:spid="_x0000_s1192" style="position:absolute;visibility:visible;mso-wrap-style:square" from="4309,1129" to="4309,23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"/>
                <v:shape id="Text Box 37" o:spid="_x0000_s1193" type="#_x0000_t202" style="position:absolute;left:8199;top:24784;width:48263;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" filled="f" stroked="f">
                  <v:textbox inset=",,,0">
                    <w:txbxContent>
                      <w:p w14:paraId="649179D5" w14:textId="77777777" w:rsidR="00ED4E10" w:rsidRDefault="00ED4E10" w:rsidP="00ED4E10">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38" o:spid="_x0000_s1194" style="position:absolute;visibility:visible;mso-wrap-style:square" from="25198,14230" to="25198,24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" strokeweight="2pt"/>
                <v:line id="Line 39" o:spid="_x0000_s1195" style="position:absolute;flip:y;visibility:visible;mso-wrap-style:square" from="25198,11094" to="32804,14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" strokeweight="2pt"/>
                <v:line id="Line 40" o:spid="_x0000_s1196" style="position:absolute;visibility:visible;mso-wrap-style:square" from="32804,11094" to="38894,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" strokeweight="2pt"/>
                <v:line id="Line 41" o:spid="_x0000_s1197" style="position:absolute;visibility:visible;mso-wrap-style:square" from="38894,11094" to="3889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" strokeweight="2pt"/>
                <v:line id="Line 42" o:spid="_x0000_s1198" style="position:absolute;visibility:visible;mso-wrap-style:square" from="25198,24022" to="38894,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" strokeweight="2pt"/>
                <v:shape id="Text Box 43" o:spid="_x0000_s1199" type="#_x0000_t202" style="position:absolute;width:4309;height:23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" filled="f" stroked="f">
                  <v:textbox inset="0,,0">
                    <w:txbxContent>
                      <w:p w14:paraId="487C0A75" w14:textId="77777777" w:rsidR="00ED4E10" w:rsidRDefault="00ED4E10" w:rsidP="00ED4E10">
                        <w:pPr>
                          <w:autoSpaceDE w:val="0"/>
                          <w:autoSpaceDN w:val="0"/>
                          <w:adjustRightInd w:val="0"/>
                          <w:jc w:val="center"/>
                          <w:rPr>
                            <w:rFonts w:ascii="Arial" w:hAnsi="Arial" w:cs="Arial"/>
                            <w:color w:val="000000"/>
                          </w:rPr>
                        </w:pPr>
                      </w:p>
                      <w:p w14:paraId="59A9FECC" w14:textId="77777777" w:rsidR="00ED4E10" w:rsidRDefault="00ED4E10" w:rsidP="00ED4E10">
                        <w:pPr>
                          <w:autoSpaceDE w:val="0"/>
                          <w:autoSpaceDN w:val="0"/>
                          <w:adjustRightInd w:val="0"/>
                          <w:jc w:val="center"/>
                          <w:rPr>
                            <w:rFonts w:ascii="Arial" w:hAnsi="Arial" w:cs="Arial"/>
                            <w:color w:val="000000"/>
                          </w:rPr>
                        </w:pPr>
                        <w:r>
                          <w:rPr>
                            <w:rFonts w:ascii="Arial" w:hAnsi="Arial" w:cs="Arial"/>
                            <w:color w:val="000000"/>
                          </w:rPr>
                          <w:t>$/</w:t>
                        </w:r>
                      </w:p>
                      <w:p w14:paraId="69A0BF35" w14:textId="77777777" w:rsidR="00ED4E10" w:rsidRDefault="00ED4E10" w:rsidP="00ED4E10">
                        <w:pPr>
                          <w:autoSpaceDE w:val="0"/>
                          <w:autoSpaceDN w:val="0"/>
                          <w:adjustRightInd w:val="0"/>
                          <w:jc w:val="center"/>
                          <w:rPr>
                            <w:rFonts w:ascii="Arial" w:hAnsi="Arial" w:cs="Arial"/>
                            <w:color w:val="000000"/>
                          </w:rPr>
                        </w:pPr>
                        <w:r>
                          <w:rPr>
                            <w:rFonts w:ascii="Arial" w:hAnsi="Arial" w:cs="Arial"/>
                            <w:color w:val="000000"/>
                          </w:rPr>
                          <w:t>MWh</w:t>
                        </w:r>
                      </w:p>
                      <w:p w14:paraId="56D4520F" w14:textId="77777777" w:rsidR="00ED4E10" w:rsidRDefault="00ED4E10" w:rsidP="00ED4E10">
                        <w:pPr>
                          <w:autoSpaceDE w:val="0"/>
                          <w:autoSpaceDN w:val="0"/>
                          <w:adjustRightInd w:val="0"/>
                          <w:jc w:val="center"/>
                          <w:rPr>
                            <w:rFonts w:ascii="Arial" w:hAnsi="Arial" w:cs="Arial"/>
                            <w:color w:val="000000"/>
                          </w:rPr>
                        </w:pPr>
                      </w:p>
                      <w:p w14:paraId="2A5CE251" w14:textId="77777777" w:rsidR="00ED4E10" w:rsidRDefault="00ED4E10" w:rsidP="00ED4E10">
                        <w:pPr>
                          <w:autoSpaceDE w:val="0"/>
                          <w:autoSpaceDN w:val="0"/>
                          <w:adjustRightInd w:val="0"/>
                          <w:jc w:val="center"/>
                          <w:rPr>
                            <w:rFonts w:ascii="Arial" w:hAnsi="Arial" w:cs="Arial"/>
                            <w:color w:val="000000"/>
                          </w:rPr>
                        </w:pPr>
                      </w:p>
                      <w:p w14:paraId="4863013C" w14:textId="77777777" w:rsidR="00ED4E10" w:rsidRDefault="00ED4E10" w:rsidP="00ED4E10">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19334366" w14:textId="77777777" w:rsidR="00ED4E10" w:rsidRDefault="00ED4E10" w:rsidP="00ED4E10">
                        <w:pPr>
                          <w:autoSpaceDE w:val="0"/>
                          <w:autoSpaceDN w:val="0"/>
                          <w:adjustRightInd w:val="0"/>
                          <w:jc w:val="center"/>
                          <w:rPr>
                            <w:rFonts w:ascii="Arial" w:hAnsi="Arial" w:cs="Arial"/>
                            <w:color w:val="000000"/>
                          </w:rPr>
                        </w:pPr>
                      </w:p>
                      <w:p w14:paraId="5EAD6968" w14:textId="77777777" w:rsidR="00ED4E10" w:rsidRDefault="00ED4E10" w:rsidP="00ED4E10">
                        <w:pPr>
                          <w:autoSpaceDE w:val="0"/>
                          <w:autoSpaceDN w:val="0"/>
                          <w:adjustRightInd w:val="0"/>
                          <w:jc w:val="center"/>
                          <w:rPr>
                            <w:rFonts w:ascii="Arial" w:hAnsi="Arial" w:cs="Arial"/>
                            <w:color w:val="000000"/>
                          </w:rPr>
                        </w:pPr>
                      </w:p>
                      <w:p w14:paraId="3DB1B451" w14:textId="77777777" w:rsidR="00ED4E10" w:rsidRDefault="00ED4E10" w:rsidP="00ED4E10">
                        <w:pPr>
                          <w:autoSpaceDE w:val="0"/>
                          <w:autoSpaceDN w:val="0"/>
                          <w:adjustRightInd w:val="0"/>
                          <w:jc w:val="center"/>
                          <w:rPr>
                            <w:rFonts w:ascii="Arial" w:hAnsi="Arial" w:cs="Arial"/>
                            <w:color w:val="000000"/>
                          </w:rPr>
                        </w:pPr>
                      </w:p>
                      <w:p w14:paraId="655F52BA" w14:textId="77777777" w:rsidR="00ED4E10" w:rsidRDefault="00ED4E10" w:rsidP="00ED4E10">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14F59878" w14:textId="77777777" w:rsidR="00ED4E10" w:rsidRDefault="00ED4E10" w:rsidP="00ED4E10">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44" o:spid="_x0000_s1200" type="#_x0000_t202" style="position:absolute;left:39652;top:15998;width:22520;height:6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" stroked="f">
                  <v:textbox inset="0,0,0,0">
                    <w:txbxContent>
                      <w:p w14:paraId="303E7A98" w14:textId="77777777" w:rsidR="00ED4E10" w:rsidRDefault="00ED4E10" w:rsidP="00ED4E10">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67F1DDA0" w14:textId="77777777" w:rsidR="00ED4E10" w:rsidRDefault="00ED4E10" w:rsidP="00ED4E10">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45" o:spid="_x0000_s1201" style="position:absolute;flip:y;visibility:visible;mso-wrap-style:square" from="18351,11094" to="32804,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"/>
                <v:line id="Line 46" o:spid="_x0000_s1202" style="position:absolute;flip:y;visibility:visible;mso-wrap-style:square" from="13785,17177" to="18351,18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"/>
                <v:line id="Line 47" o:spid="_x0000_s1203" style="position:absolute;visibility:visible;mso-wrap-style:square" from="13785,18160" to="13785,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" strokeweight=".5pt">
                  <v:stroke dashstyle="longDash"/>
                </v:line>
                <v:line id="Line 48" o:spid="_x0000_s1204" style="position:absolute;flip:x y;visibility:visible;mso-wrap-style:square" from="4235,13370" to="45379,13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" strokeweight=".5pt">
                  <v:stroke dashstyle="longDash"/>
                </v:line>
                <v:line id="Line 49" o:spid="_x0000_s1205" style="position:absolute;flip:x;visibility:visible;mso-wrap-style:square" from="42692,9571" to="44217,1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">
                  <v:stroke endarrow="block" endarrowwidth="narrow"/>
                </v:line>
                <v:shape id="Text Box 50" o:spid="_x0000_s1206" type="#_x0000_t202" style="position:absolute;left:37369;top:7287;width:15970;height:2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" filled="f" stroked="f">
                  <v:textbox inset="0,1.44pt,0,1.44pt">
                    <w:txbxContent>
                      <w:p w14:paraId="03C529ED" w14:textId="77777777" w:rsidR="00ED4E10" w:rsidRDefault="00ED4E10" w:rsidP="00ED4E10">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51" o:spid="_x0000_s1207" style="position:absolute;visibility:visible;mso-wrap-style:square" from="30521,6525" to="35087,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">
                  <v:stroke endarrow="block" endarrowwidth="narrow"/>
                </v:line>
                <v:shape id="Text Box 52" o:spid="_x0000_s1208" type="#_x0000_t202" style="position:absolute;left:19892;top:2284;width:17922;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" filled="f" stroked="f">
                  <v:textbox inset="0,1.44pt,0,1.44pt">
                    <w:txbxContent>
                      <w:p w14:paraId="3F562B69" w14:textId="77777777" w:rsidR="00ED4E10" w:rsidRDefault="00ED4E10" w:rsidP="00ED4E10">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w10:wrap anchory="line"/>
              </v:group>
            </w:pict>
          </mc:Fallback>
        </mc:AlternateContent>
      </w:r>
      <w:r w:rsidRPr="00ED4E10">
        <w:rPr>
          <w:rFonts w:eastAsia="Times New Roman"/>
          <w:noProof/>
          <w:szCs w:val="20"/>
        </w:rPr>
        <mc:AlternateContent>
          <mc:Choice Requires="wps">
            <w:drawing>
              <wp:inline distT="0" distB="0" distL="0" distR="0" wp14:anchorId="7561237F" wp14:editId="2A9BB9F2">
                <wp:extent cx="6219825" cy="2819400"/>
                <wp:effectExtent l="0" t="0" r="0" b="0"/>
                <wp:docPr id="87904274" name="AutoShap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198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56E1ED2" id="AutoShape 132" o:spid="_x0000_s1026" style="width:489.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" filled="f" stroked="f">
                <o:lock v:ext="edit" aspectratio="t"/>
                <w10:anchorlock/>
              </v:rect>
            </w:pict>
          </mc:Fallback>
        </mc:AlternateContent>
      </w:r>
    </w:p>
    <w:p w14:paraId="7B13B078" w14:textId="77777777" w:rsidR="00ED4E10" w:rsidRPr="00ED4E10" w:rsidRDefault="00ED4E10" w:rsidP="00ED4E10">
      <w:pPr>
        <w:spacing w:after="240"/>
        <w:ind w:left="720" w:hanging="720"/>
        <w:rPr>
          <w:rFonts w:eastAsia="Times New Roman"/>
          <w:szCs w:val="20"/>
        </w:rPr>
      </w:pPr>
    </w:p>
    <w:p w14:paraId="3D65DFF5" w14:textId="77777777" w:rsidR="00ED4E10" w:rsidRPr="00ED4E10" w:rsidRDefault="00ED4E10" w:rsidP="00ED4E10">
      <w:pPr>
        <w:spacing w:after="240"/>
        <w:ind w:left="720" w:hanging="720"/>
        <w:rPr>
          <w:rFonts w:eastAsia="Times New Roman"/>
          <w:szCs w:val="20"/>
        </w:rPr>
      </w:pPr>
      <w:r w:rsidRPr="00ED4E10">
        <w:rPr>
          <w:rFonts w:eastAsia="Times New Roman"/>
          <w:noProof/>
          <w:szCs w:val="20"/>
        </w:rPr>
        <w:lastRenderedPageBreak/>
        <mc:AlternateContent>
          <mc:Choice Requires="wpc">
            <w:drawing>
              <wp:anchor distT="0" distB="0" distL="114300" distR="114300" simplePos="0" relativeHeight="251658271" behindDoc="0" locked="0" layoutInCell="1" allowOverlap="1" wp14:anchorId="333947AA" wp14:editId="377F1AED">
                <wp:simplePos x="0" y="0"/>
                <wp:positionH relativeFrom="character">
                  <wp:posOffset>0</wp:posOffset>
                </wp:positionH>
                <wp:positionV relativeFrom="line">
                  <wp:posOffset>0</wp:posOffset>
                </wp:positionV>
                <wp:extent cx="6560820" cy="2821305"/>
                <wp:effectExtent l="0" t="0" r="1905" b="0"/>
                <wp:wrapNone/>
                <wp:docPr id="1409358784" name="Canvas 4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41038656" name="Line 4"/>
                        <wps:cNvCnPr>
                          <a:cxnSpLocks noChangeShapeType="1"/>
                        </wps:cNvCnPr>
                        <wps:spPr bwMode="auto">
                          <a:xfrm flipH="1" flipV="1">
                            <a:off x="389801" y="652701"/>
                            <a:ext cx="4114813" cy="9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429955517" name="Line 5"/>
                        <wps:cNvCnPr>
                          <a:cxnSpLocks noChangeShapeType="1"/>
                        </wps:cNvCnPr>
                        <wps:spPr bwMode="auto">
                          <a:xfrm>
                            <a:off x="408701" y="2402804"/>
                            <a:ext cx="416511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6162895" name="Line 6"/>
                        <wps:cNvCnPr>
                          <a:cxnSpLocks noChangeShapeType="1"/>
                        </wps:cNvCnPr>
                        <wps:spPr bwMode="auto">
                          <a:xfrm>
                            <a:off x="1835306" y="1718103"/>
                            <a:ext cx="0" cy="68470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116703651" name="Line 7"/>
                        <wps:cNvCnPr>
                          <a:cxnSpLocks noChangeShapeType="1"/>
                        </wps:cNvCnPr>
                        <wps:spPr bwMode="auto">
                          <a:xfrm>
                            <a:off x="3280810" y="1109602"/>
                            <a:ext cx="0" cy="129480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274644437" name="Line 8"/>
                        <wps:cNvCnPr>
                          <a:cxnSpLocks noChangeShapeType="1"/>
                        </wps:cNvCnPr>
                        <wps:spPr bwMode="auto">
                          <a:xfrm flipH="1" flipV="1">
                            <a:off x="431001" y="1824603"/>
                            <a:ext cx="922203" cy="16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086240908" name="Line 9"/>
                        <wps:cNvCnPr>
                          <a:cxnSpLocks noChangeShapeType="1"/>
                        </wps:cNvCnPr>
                        <wps:spPr bwMode="auto">
                          <a:xfrm flipH="1" flipV="1">
                            <a:off x="431001" y="1710803"/>
                            <a:ext cx="1404304" cy="73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49591307" name="Line 10"/>
                        <wps:cNvCnPr>
                          <a:cxnSpLocks noChangeShapeType="1"/>
                        </wps:cNvCnPr>
                        <wps:spPr bwMode="auto">
                          <a:xfrm flipH="1">
                            <a:off x="442501" y="1109602"/>
                            <a:ext cx="2815209" cy="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716176031" name="Line 11"/>
                        <wps:cNvCnPr>
                          <a:cxnSpLocks noChangeShapeType="1"/>
                        </wps:cNvCnPr>
                        <wps:spPr bwMode="auto">
                          <a:xfrm>
                            <a:off x="431001" y="113000"/>
                            <a:ext cx="0" cy="22824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20428329" name="Text Box 1520428329"/>
                        <wps:cNvSpPr txBox="1">
                          <a:spLocks noChangeArrowheads="1"/>
                        </wps:cNvSpPr>
                        <wps:spPr bwMode="auto">
                          <a:xfrm>
                            <a:off x="819902" y="2478904"/>
                            <a:ext cx="4369513" cy="342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8C488A" w14:textId="77777777" w:rsidR="00ED4E10" w:rsidRDefault="00ED4E10" w:rsidP="00ED4E10">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722645817" name="Line 13"/>
                        <wps:cNvCnPr>
                          <a:cxnSpLocks noChangeShapeType="1"/>
                        </wps:cNvCnPr>
                        <wps:spPr bwMode="auto">
                          <a:xfrm>
                            <a:off x="2520108" y="1423303"/>
                            <a:ext cx="0" cy="98930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99809888" name="Line 14"/>
                        <wps:cNvCnPr>
                          <a:cxnSpLocks noChangeShapeType="1"/>
                        </wps:cNvCnPr>
                        <wps:spPr bwMode="auto">
                          <a:xfrm flipV="1">
                            <a:off x="2520108" y="1109602"/>
                            <a:ext cx="760702" cy="31860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615883554" name="Line 15"/>
                        <wps:cNvCnPr>
                          <a:cxnSpLocks noChangeShapeType="1"/>
                        </wps:cNvCnPr>
                        <wps:spPr bwMode="auto">
                          <a:xfrm>
                            <a:off x="3889812" y="652701"/>
                            <a:ext cx="0" cy="175170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234405742" name="Line 16"/>
                        <wps:cNvCnPr>
                          <a:cxnSpLocks noChangeShapeType="1"/>
                        </wps:cNvCnPr>
                        <wps:spPr bwMode="auto">
                          <a:xfrm>
                            <a:off x="2520108" y="2402804"/>
                            <a:ext cx="1369704"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33006592" name="Text Box 17"/>
                        <wps:cNvSpPr txBox="1">
                          <a:spLocks noChangeArrowheads="1"/>
                        </wps:cNvSpPr>
                        <wps:spPr bwMode="auto">
                          <a:xfrm>
                            <a:off x="0" y="0"/>
                            <a:ext cx="431001" cy="2396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B78EAF" w14:textId="77777777" w:rsidR="00ED4E10" w:rsidRDefault="00ED4E10" w:rsidP="00ED4E10">
                              <w:pPr>
                                <w:autoSpaceDE w:val="0"/>
                                <w:autoSpaceDN w:val="0"/>
                                <w:adjustRightInd w:val="0"/>
                                <w:jc w:val="center"/>
                                <w:rPr>
                                  <w:rFonts w:ascii="Arial" w:hAnsi="Arial" w:cs="Arial"/>
                                  <w:color w:val="000000"/>
                                </w:rPr>
                              </w:pPr>
                            </w:p>
                            <w:p w14:paraId="1BE97B09" w14:textId="77777777" w:rsidR="00ED4E10" w:rsidRDefault="00ED4E10" w:rsidP="00ED4E10">
                              <w:pPr>
                                <w:autoSpaceDE w:val="0"/>
                                <w:autoSpaceDN w:val="0"/>
                                <w:adjustRightInd w:val="0"/>
                                <w:jc w:val="center"/>
                                <w:rPr>
                                  <w:rFonts w:ascii="Arial" w:hAnsi="Arial" w:cs="Arial"/>
                                  <w:color w:val="000000"/>
                                </w:rPr>
                              </w:pPr>
                              <w:r>
                                <w:rPr>
                                  <w:rFonts w:ascii="Arial" w:hAnsi="Arial" w:cs="Arial"/>
                                  <w:color w:val="000000"/>
                                </w:rPr>
                                <w:t>$/</w:t>
                              </w:r>
                            </w:p>
                            <w:p w14:paraId="6721C93B" w14:textId="77777777" w:rsidR="00ED4E10" w:rsidRDefault="00ED4E10" w:rsidP="00ED4E10">
                              <w:pPr>
                                <w:autoSpaceDE w:val="0"/>
                                <w:autoSpaceDN w:val="0"/>
                                <w:adjustRightInd w:val="0"/>
                                <w:jc w:val="center"/>
                                <w:rPr>
                                  <w:rFonts w:ascii="Arial" w:hAnsi="Arial" w:cs="Arial"/>
                                  <w:color w:val="000000"/>
                                </w:rPr>
                              </w:pPr>
                              <w:r>
                                <w:rPr>
                                  <w:rFonts w:ascii="Arial" w:hAnsi="Arial" w:cs="Arial"/>
                                  <w:color w:val="000000"/>
                                </w:rPr>
                                <w:t>MWh</w:t>
                              </w:r>
                            </w:p>
                            <w:p w14:paraId="1631C8C8" w14:textId="77777777" w:rsidR="00ED4E10" w:rsidRDefault="00ED4E10" w:rsidP="00ED4E10">
                              <w:pPr>
                                <w:autoSpaceDE w:val="0"/>
                                <w:autoSpaceDN w:val="0"/>
                                <w:adjustRightInd w:val="0"/>
                                <w:jc w:val="center"/>
                                <w:rPr>
                                  <w:rFonts w:ascii="Arial" w:hAnsi="Arial" w:cs="Arial"/>
                                  <w:color w:val="000000"/>
                                </w:rPr>
                              </w:pPr>
                            </w:p>
                            <w:p w14:paraId="0EF06D29" w14:textId="77777777" w:rsidR="00ED4E10" w:rsidRDefault="00ED4E10" w:rsidP="00ED4E10">
                              <w:pPr>
                                <w:autoSpaceDE w:val="0"/>
                                <w:autoSpaceDN w:val="0"/>
                                <w:adjustRightInd w:val="0"/>
                                <w:jc w:val="center"/>
                                <w:rPr>
                                  <w:rFonts w:ascii="Arial" w:hAnsi="Arial" w:cs="Arial"/>
                                  <w:color w:val="000000"/>
                                </w:rPr>
                              </w:pPr>
                            </w:p>
                            <w:p w14:paraId="389882D4" w14:textId="77777777" w:rsidR="00ED4E10" w:rsidRDefault="00ED4E10" w:rsidP="00ED4E10">
                              <w:pPr>
                                <w:autoSpaceDE w:val="0"/>
                                <w:autoSpaceDN w:val="0"/>
                                <w:adjustRightInd w:val="0"/>
                                <w:jc w:val="center"/>
                                <w:rPr>
                                  <w:rFonts w:ascii="Arial" w:hAnsi="Arial" w:cs="Arial"/>
                                  <w:color w:val="000000"/>
                                </w:rPr>
                              </w:pPr>
                            </w:p>
                            <w:p w14:paraId="4DDFDD0D" w14:textId="77777777" w:rsidR="00ED4E10" w:rsidRDefault="00ED4E10" w:rsidP="00ED4E10">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203013FE" w14:textId="77777777" w:rsidR="00ED4E10" w:rsidRDefault="00ED4E10" w:rsidP="00ED4E10">
                              <w:pPr>
                                <w:autoSpaceDE w:val="0"/>
                                <w:autoSpaceDN w:val="0"/>
                                <w:adjustRightInd w:val="0"/>
                                <w:jc w:val="center"/>
                                <w:rPr>
                                  <w:rFonts w:ascii="Arial" w:hAnsi="Arial" w:cs="Arial"/>
                                  <w:color w:val="000000"/>
                                </w:rPr>
                              </w:pPr>
                            </w:p>
                            <w:p w14:paraId="6F7BA9B3" w14:textId="77777777" w:rsidR="00ED4E10" w:rsidRDefault="00ED4E10" w:rsidP="00ED4E10">
                              <w:pPr>
                                <w:autoSpaceDE w:val="0"/>
                                <w:autoSpaceDN w:val="0"/>
                                <w:adjustRightInd w:val="0"/>
                                <w:jc w:val="center"/>
                                <w:rPr>
                                  <w:rFonts w:ascii="Arial" w:hAnsi="Arial" w:cs="Arial"/>
                                  <w:color w:val="000000"/>
                                </w:rPr>
                              </w:pPr>
                            </w:p>
                            <w:p w14:paraId="762A1B3B" w14:textId="77777777" w:rsidR="00ED4E10" w:rsidRDefault="00ED4E10" w:rsidP="00ED4E10">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48639328" w14:textId="77777777" w:rsidR="00ED4E10" w:rsidRDefault="00ED4E10" w:rsidP="00ED4E10">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102691169" name="Text Box 18"/>
                        <wps:cNvSpPr txBox="1">
                          <a:spLocks noChangeArrowheads="1"/>
                        </wps:cNvSpPr>
                        <wps:spPr bwMode="auto">
                          <a:xfrm>
                            <a:off x="3931812" y="1600203"/>
                            <a:ext cx="2252307" cy="5716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350E27" w14:textId="77777777" w:rsidR="00ED4E10" w:rsidRDefault="00ED4E10" w:rsidP="00ED4E10">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2B6CC9F5" w14:textId="77777777" w:rsidR="00ED4E10" w:rsidRDefault="00ED4E10" w:rsidP="00ED4E10">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1247941433" name="Line 19"/>
                        <wps:cNvCnPr>
                          <a:cxnSpLocks noChangeShapeType="1"/>
                        </wps:cNvCnPr>
                        <wps:spPr bwMode="auto">
                          <a:xfrm flipV="1">
                            <a:off x="1835306" y="1109602"/>
                            <a:ext cx="1445504" cy="6085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7215195" name="Line 20"/>
                        <wps:cNvCnPr>
                          <a:cxnSpLocks noChangeShapeType="1"/>
                        </wps:cNvCnPr>
                        <wps:spPr bwMode="auto">
                          <a:xfrm flipV="1">
                            <a:off x="1378704" y="1718103"/>
                            <a:ext cx="456601" cy="98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84689633" name="Line 21"/>
                        <wps:cNvCnPr>
                          <a:cxnSpLocks noChangeShapeType="1"/>
                        </wps:cNvCnPr>
                        <wps:spPr bwMode="auto">
                          <a:xfrm>
                            <a:off x="1378704" y="1816403"/>
                            <a:ext cx="0" cy="58640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038519557" name="Line 22"/>
                        <wps:cNvCnPr>
                          <a:cxnSpLocks noChangeShapeType="1"/>
                        </wps:cNvCnPr>
                        <wps:spPr bwMode="auto">
                          <a:xfrm flipH="1">
                            <a:off x="2672608" y="272700"/>
                            <a:ext cx="151600" cy="30380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1847636135" name="Text Box 23"/>
                        <wps:cNvSpPr txBox="1">
                          <a:spLocks noChangeArrowheads="1"/>
                        </wps:cNvSpPr>
                        <wps:spPr bwMode="auto">
                          <a:xfrm>
                            <a:off x="2130306" y="76100"/>
                            <a:ext cx="1597105" cy="228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BD19A" w14:textId="77777777" w:rsidR="00ED4E10" w:rsidRDefault="00ED4E10" w:rsidP="00ED4E10">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1748849677" name="Line 24"/>
                        <wps:cNvCnPr>
                          <a:cxnSpLocks noChangeShapeType="1"/>
                        </wps:cNvCnPr>
                        <wps:spPr bwMode="auto">
                          <a:xfrm flipH="1">
                            <a:off x="3575811" y="456101"/>
                            <a:ext cx="304101" cy="1523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1630349200" name="Text Box 25"/>
                        <wps:cNvSpPr txBox="1">
                          <a:spLocks noChangeArrowheads="1"/>
                        </wps:cNvSpPr>
                        <wps:spPr bwMode="auto">
                          <a:xfrm>
                            <a:off x="3817312" y="114600"/>
                            <a:ext cx="1462004" cy="418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245ED" w14:textId="77777777" w:rsidR="00ED4E10" w:rsidRDefault="00ED4E10" w:rsidP="00ED4E10">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s:wsp>
                        <wps:cNvPr id="1552055437" name="Line 26"/>
                        <wps:cNvCnPr>
                          <a:cxnSpLocks noChangeShapeType="1"/>
                        </wps:cNvCnPr>
                        <wps:spPr bwMode="auto">
                          <a:xfrm flipH="1">
                            <a:off x="3270910" y="660801"/>
                            <a:ext cx="609002"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384930463" name="Line 27"/>
                        <wps:cNvCnPr>
                          <a:cxnSpLocks noChangeShapeType="1"/>
                        </wps:cNvCnPr>
                        <wps:spPr bwMode="auto">
                          <a:xfrm>
                            <a:off x="3270910" y="640401"/>
                            <a:ext cx="0" cy="49300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w14:anchorId="333947AA" id="Canvas 45" o:spid="_x0000_s1209" editas="canvas" style="position:absolute;margin-left:0;margin-top:0;width:516.6pt;height:222.15pt;z-index:251658271;mso-position-horizontal-relative:char;mso-position-vertical-relative:line" coordsize="65608,282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">
                <v:shape id="_x0000_s1210" type="#_x0000_t75" style="position:absolute;width:65608;height:28213;visibility:visible;mso-wrap-style:square">
                  <v:fill o:detectmouseclick="t"/>
                  <v:path o:connecttype="none"/>
                </v:shape>
                <v:line id="Line 4" o:spid="_x0000_s1211" style="position:absolute;flip:x y;visibility:visible;mso-wrap-style:square" from="3898,6527" to="45046,6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" strokeweight=".5pt">
                  <v:stroke dashstyle="longDash"/>
                </v:line>
                <v:line id="Line 5" o:spid="_x0000_s1212" style="position:absolute;visibility:visible;mso-wrap-style:square" from="4087,24028" to="4573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"/>
                <v:line id="Line 6" o:spid="_x0000_s1213" style="position:absolute;visibility:visible;mso-wrap-style:square" from="18353,17181" to="18353,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" strokeweight=".5pt">
                  <v:stroke dashstyle="longDash"/>
                </v:line>
                <v:line id="Line 7" o:spid="_x0000_s1214" style="position:absolute;visibility:visible;mso-wrap-style:square" from="32808,11096" to="3280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" strokeweight=".5pt">
                  <v:stroke dashstyle="longDash"/>
                </v:line>
                <v:line id="Line 8" o:spid="_x0000_s1215" style="position:absolute;flip:x y;visibility:visible;mso-wrap-style:square" from="4310,18246" to="13532,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" strokeweight=".5pt">
                  <v:stroke dashstyle="longDash"/>
                </v:line>
                <v:line id="Line 9" o:spid="_x0000_s1216" style="position:absolute;flip:x y;visibility:visible;mso-wrap-style:square" from="4310,17108" to="18353,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" strokeweight=".5pt">
                  <v:stroke dashstyle="longDash"/>
                </v:line>
                <v:line id="Line 10" o:spid="_x0000_s1217" style="position:absolute;flip:x;visibility:visible;mso-wrap-style:square" from="4425,11096" to="32577,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" strokeweight=".5pt">
                  <v:stroke dashstyle="longDash"/>
                </v:line>
                <v:line id="Line 11" o:spid="_x0000_s1218" style="position:absolute;visibility:visible;mso-wrap-style:square" from="4310,1130" to="4310,23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"/>
                <v:shape id="Text Box 1520428329" o:spid="_x0000_s1219" type="#_x0000_t202" style="position:absolute;left:8199;top:24789;width:43695;height:3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" filled="f" stroked="f">
                  <v:textbox inset=",,,0">
                    <w:txbxContent>
                      <w:p w14:paraId="218C488A" w14:textId="77777777" w:rsidR="00ED4E10" w:rsidRDefault="00ED4E10" w:rsidP="00ED4E10">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13" o:spid="_x0000_s1220" style="position:absolute;visibility:visible;mso-wrap-style:square" from="25201,14233" to="25201,24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" strokeweight="2pt"/>
                <v:line id="Line 14" o:spid="_x0000_s1221" style="position:absolute;flip:y;visibility:visible;mso-wrap-style:square" from="25201,11096" to="32808,14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" strokeweight="2pt"/>
                <v:line id="Line 15" o:spid="_x0000_s1222" style="position:absolute;visibility:visible;mso-wrap-style:square" from="38898,6527" to="3889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" strokeweight="2pt"/>
                <v:line id="Line 16" o:spid="_x0000_s1223" style="position:absolute;visibility:visible;mso-wrap-style:square" from="25201,24028" to="3889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" strokeweight="2pt"/>
                <v:shape id="Text Box 17" o:spid="_x0000_s1224" type="#_x0000_t202" style="position:absolute;width:4310;height:2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" filled="f" stroked="f">
                  <v:textbox inset="0,,0">
                    <w:txbxContent>
                      <w:p w14:paraId="0BB78EAF" w14:textId="77777777" w:rsidR="00ED4E10" w:rsidRDefault="00ED4E10" w:rsidP="00ED4E10">
                        <w:pPr>
                          <w:autoSpaceDE w:val="0"/>
                          <w:autoSpaceDN w:val="0"/>
                          <w:adjustRightInd w:val="0"/>
                          <w:jc w:val="center"/>
                          <w:rPr>
                            <w:rFonts w:ascii="Arial" w:hAnsi="Arial" w:cs="Arial"/>
                            <w:color w:val="000000"/>
                          </w:rPr>
                        </w:pPr>
                      </w:p>
                      <w:p w14:paraId="1BE97B09" w14:textId="77777777" w:rsidR="00ED4E10" w:rsidRDefault="00ED4E10" w:rsidP="00ED4E10">
                        <w:pPr>
                          <w:autoSpaceDE w:val="0"/>
                          <w:autoSpaceDN w:val="0"/>
                          <w:adjustRightInd w:val="0"/>
                          <w:jc w:val="center"/>
                          <w:rPr>
                            <w:rFonts w:ascii="Arial" w:hAnsi="Arial" w:cs="Arial"/>
                            <w:color w:val="000000"/>
                          </w:rPr>
                        </w:pPr>
                        <w:r>
                          <w:rPr>
                            <w:rFonts w:ascii="Arial" w:hAnsi="Arial" w:cs="Arial"/>
                            <w:color w:val="000000"/>
                          </w:rPr>
                          <w:t>$/</w:t>
                        </w:r>
                      </w:p>
                      <w:p w14:paraId="6721C93B" w14:textId="77777777" w:rsidR="00ED4E10" w:rsidRDefault="00ED4E10" w:rsidP="00ED4E10">
                        <w:pPr>
                          <w:autoSpaceDE w:val="0"/>
                          <w:autoSpaceDN w:val="0"/>
                          <w:adjustRightInd w:val="0"/>
                          <w:jc w:val="center"/>
                          <w:rPr>
                            <w:rFonts w:ascii="Arial" w:hAnsi="Arial" w:cs="Arial"/>
                            <w:color w:val="000000"/>
                          </w:rPr>
                        </w:pPr>
                        <w:r>
                          <w:rPr>
                            <w:rFonts w:ascii="Arial" w:hAnsi="Arial" w:cs="Arial"/>
                            <w:color w:val="000000"/>
                          </w:rPr>
                          <w:t>MWh</w:t>
                        </w:r>
                      </w:p>
                      <w:p w14:paraId="1631C8C8" w14:textId="77777777" w:rsidR="00ED4E10" w:rsidRDefault="00ED4E10" w:rsidP="00ED4E10">
                        <w:pPr>
                          <w:autoSpaceDE w:val="0"/>
                          <w:autoSpaceDN w:val="0"/>
                          <w:adjustRightInd w:val="0"/>
                          <w:jc w:val="center"/>
                          <w:rPr>
                            <w:rFonts w:ascii="Arial" w:hAnsi="Arial" w:cs="Arial"/>
                            <w:color w:val="000000"/>
                          </w:rPr>
                        </w:pPr>
                      </w:p>
                      <w:p w14:paraId="0EF06D29" w14:textId="77777777" w:rsidR="00ED4E10" w:rsidRDefault="00ED4E10" w:rsidP="00ED4E10">
                        <w:pPr>
                          <w:autoSpaceDE w:val="0"/>
                          <w:autoSpaceDN w:val="0"/>
                          <w:adjustRightInd w:val="0"/>
                          <w:jc w:val="center"/>
                          <w:rPr>
                            <w:rFonts w:ascii="Arial" w:hAnsi="Arial" w:cs="Arial"/>
                            <w:color w:val="000000"/>
                          </w:rPr>
                        </w:pPr>
                      </w:p>
                      <w:p w14:paraId="389882D4" w14:textId="77777777" w:rsidR="00ED4E10" w:rsidRDefault="00ED4E10" w:rsidP="00ED4E10">
                        <w:pPr>
                          <w:autoSpaceDE w:val="0"/>
                          <w:autoSpaceDN w:val="0"/>
                          <w:adjustRightInd w:val="0"/>
                          <w:jc w:val="center"/>
                          <w:rPr>
                            <w:rFonts w:ascii="Arial" w:hAnsi="Arial" w:cs="Arial"/>
                            <w:color w:val="000000"/>
                          </w:rPr>
                        </w:pPr>
                      </w:p>
                      <w:p w14:paraId="4DDFDD0D" w14:textId="77777777" w:rsidR="00ED4E10" w:rsidRDefault="00ED4E10" w:rsidP="00ED4E10">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203013FE" w14:textId="77777777" w:rsidR="00ED4E10" w:rsidRDefault="00ED4E10" w:rsidP="00ED4E10">
                        <w:pPr>
                          <w:autoSpaceDE w:val="0"/>
                          <w:autoSpaceDN w:val="0"/>
                          <w:adjustRightInd w:val="0"/>
                          <w:jc w:val="center"/>
                          <w:rPr>
                            <w:rFonts w:ascii="Arial" w:hAnsi="Arial" w:cs="Arial"/>
                            <w:color w:val="000000"/>
                          </w:rPr>
                        </w:pPr>
                      </w:p>
                      <w:p w14:paraId="6F7BA9B3" w14:textId="77777777" w:rsidR="00ED4E10" w:rsidRDefault="00ED4E10" w:rsidP="00ED4E10">
                        <w:pPr>
                          <w:autoSpaceDE w:val="0"/>
                          <w:autoSpaceDN w:val="0"/>
                          <w:adjustRightInd w:val="0"/>
                          <w:jc w:val="center"/>
                          <w:rPr>
                            <w:rFonts w:ascii="Arial" w:hAnsi="Arial" w:cs="Arial"/>
                            <w:color w:val="000000"/>
                          </w:rPr>
                        </w:pPr>
                      </w:p>
                      <w:p w14:paraId="762A1B3B" w14:textId="77777777" w:rsidR="00ED4E10" w:rsidRDefault="00ED4E10" w:rsidP="00ED4E10">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48639328" w14:textId="77777777" w:rsidR="00ED4E10" w:rsidRDefault="00ED4E10" w:rsidP="00ED4E10">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18" o:spid="_x0000_s1225" type="#_x0000_t202" style="position:absolute;left:39318;top:16002;width:2252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" stroked="f">
                  <v:textbox inset="0,0,0,0">
                    <w:txbxContent>
                      <w:p w14:paraId="41350E27" w14:textId="77777777" w:rsidR="00ED4E10" w:rsidRDefault="00ED4E10" w:rsidP="00ED4E10">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2B6CC9F5" w14:textId="77777777" w:rsidR="00ED4E10" w:rsidRDefault="00ED4E10" w:rsidP="00ED4E10">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19" o:spid="_x0000_s1226" style="position:absolute;flip:y;visibility:visible;mso-wrap-style:square" from="18353,11096" to="32808,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"/>
                <v:line id="Line 20" o:spid="_x0000_s1227" style="position:absolute;flip:y;visibility:visible;mso-wrap-style:square" from="13787,17181" to="18353,18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"/>
                <v:line id="Line 21" o:spid="_x0000_s1228" style="position:absolute;visibility:visible;mso-wrap-style:square" from="13787,18164" to="13787,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" strokeweight=".5pt">
                  <v:stroke dashstyle="longDash"/>
                </v:line>
                <v:line id="Line 22" o:spid="_x0000_s1229" style="position:absolute;flip:x;visibility:visible;mso-wrap-style:square" from="26726,2727" to="28242,5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">
                  <v:stroke endarrow="block" endarrowwidth="narrow"/>
                </v:line>
                <v:shape id="Text Box 23" o:spid="_x0000_s1230" type="#_x0000_t202" style="position:absolute;left:21303;top:761;width:15971;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" filled="f" stroked="f">
                  <v:textbox inset="0,1.44pt,0,1.44pt">
                    <w:txbxContent>
                      <w:p w14:paraId="348BD19A" w14:textId="77777777" w:rsidR="00ED4E10" w:rsidRDefault="00ED4E10" w:rsidP="00ED4E10">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24" o:spid="_x0000_s1231" style="position:absolute;flip:x;visibility:visible;mso-wrap-style:square" from="35758,4561" to="38799,6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">
                  <v:stroke endarrow="block" endarrowwidth="narrow"/>
                </v:line>
                <v:shape id="Text Box 25" o:spid="_x0000_s1232" type="#_x0000_t202" style="position:absolute;left:38173;top:1146;width:14620;height:4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" filled="f" stroked="f">
                  <v:textbox inset="0,1.44pt,0,1.44pt">
                    <w:txbxContent>
                      <w:p w14:paraId="363245ED" w14:textId="77777777" w:rsidR="00ED4E10" w:rsidRDefault="00ED4E10" w:rsidP="00ED4E10">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v:line id="Line 26" o:spid="_x0000_s1233" style="position:absolute;flip:x;visibility:visible;mso-wrap-style:square" from="32709,6608" to="38799,6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" strokeweight="2pt"/>
                <v:line id="Line 27" o:spid="_x0000_s1234" style="position:absolute;visibility:visible;mso-wrap-style:square" from="32709,6404" to="32709,11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" strokeweight="2pt"/>
                <w10:wrap anchory="line"/>
              </v:group>
            </w:pict>
          </mc:Fallback>
        </mc:AlternateContent>
      </w:r>
      <w:r w:rsidRPr="00ED4E10">
        <w:rPr>
          <w:rFonts w:eastAsia="Times New Roman"/>
          <w:noProof/>
          <w:szCs w:val="20"/>
        </w:rPr>
        <mc:AlternateContent>
          <mc:Choice Requires="wps">
            <w:drawing>
              <wp:inline distT="0" distB="0" distL="0" distR="0" wp14:anchorId="2238CB98" wp14:editId="77E7435B">
                <wp:extent cx="6562725" cy="2819400"/>
                <wp:effectExtent l="0" t="0" r="0" b="0"/>
                <wp:docPr id="565066465" name="AutoShape 1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5627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1DD75ED" id="AutoShape 133" o:spid="_x0000_s1026" style="width:516.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" filled="f" stroked="f">
                <o:lock v:ext="edit" aspectratio="t"/>
                <w10:anchorlock/>
              </v:rect>
            </w:pict>
          </mc:Fallback>
        </mc:AlternateContent>
      </w:r>
    </w:p>
    <w:p w14:paraId="084D974B" w14:textId="77777777" w:rsidR="00ED4E10" w:rsidRPr="00ED4E10" w:rsidRDefault="00ED4E10" w:rsidP="00ED4E10">
      <w:pPr>
        <w:spacing w:after="240"/>
        <w:ind w:left="720" w:hanging="720"/>
        <w:rPr>
          <w:rFonts w:eastAsia="Times New Roman"/>
          <w:szCs w:val="20"/>
        </w:rPr>
      </w:pPr>
      <w:r w:rsidRPr="00ED4E10">
        <w:rPr>
          <w:rFonts w:eastAsia="Times New Roman"/>
          <w:szCs w:val="20"/>
        </w:rPr>
        <w:t>(3)</w:t>
      </w:r>
      <w:r w:rsidRPr="00ED4E10">
        <w:rPr>
          <w:rFonts w:eastAsia="Times New Roman"/>
          <w:szCs w:val="20"/>
        </w:rPr>
        <w:tab/>
        <w:t>The total additional compensation to each QSE for emergency power increases of Generation Resources for the 15-minute Settlement Interval is calculated as follows:</w:t>
      </w:r>
    </w:p>
    <w:p w14:paraId="23B1D132" w14:textId="77777777" w:rsidR="00ED4E10" w:rsidRPr="00ED4E10" w:rsidRDefault="00ED4E10" w:rsidP="00ED4E10">
      <w:pPr>
        <w:tabs>
          <w:tab w:val="left" w:pos="2250"/>
          <w:tab w:val="left" w:pos="3150"/>
          <w:tab w:val="left" w:pos="3960"/>
        </w:tabs>
        <w:spacing w:after="240"/>
        <w:ind w:left="3960" w:hanging="3240"/>
        <w:rPr>
          <w:rFonts w:eastAsia="Times New Roman"/>
          <w:b/>
          <w:bCs/>
        </w:rPr>
      </w:pPr>
      <w:r w:rsidRPr="00ED4E10">
        <w:rPr>
          <w:rFonts w:eastAsia="Times New Roman"/>
          <w:b/>
          <w:bCs/>
        </w:rPr>
        <w:t xml:space="preserve">EMREAMTQSETOT </w:t>
      </w:r>
      <w:r w:rsidRPr="29BB0870">
        <w:rPr>
          <w:rFonts w:eastAsia="Times New Roman"/>
          <w:b/>
          <w:bCs/>
          <w:i/>
          <w:iCs/>
          <w:vertAlign w:val="subscript"/>
        </w:rPr>
        <w:t>q</w:t>
      </w:r>
      <w:r w:rsidRPr="00ED4E10">
        <w:rPr>
          <w:rFonts w:eastAsia="Times New Roman"/>
          <w:b/>
          <w:bCs/>
        </w:rPr>
        <w:tab/>
        <w:t>=</w:t>
      </w:r>
      <w:r w:rsidRPr="00ED4E10">
        <w:rPr>
          <w:rFonts w:eastAsia="Times New Roman"/>
          <w:b/>
          <w:bCs/>
        </w:rPr>
        <w:tab/>
      </w:r>
      <w:r w:rsidRPr="00ED4E10">
        <w:rPr>
          <w:rFonts w:eastAsia="Times New Roman"/>
          <w:b/>
          <w:bCs/>
          <w:position w:val="-18"/>
        </w:rPr>
        <w:object w:dxaOrig="225" w:dyaOrig="420" w14:anchorId="03762C51">
          <v:shape id="_x0000_i1104" type="#_x0000_t75" style="width:15pt;height:21.6pt" o:ole="">
            <v:imagedata r:id="rId121" o:title=""/>
          </v:shape>
          <o:OLEObject Type="Embed" ProgID="Equation.3" ShapeID="_x0000_i1104" DrawAspect="Content" ObjectID="_1825175672" r:id="rId122"/>
        </w:object>
      </w:r>
      <w:r w:rsidRPr="00ED4E10">
        <w:rPr>
          <w:rFonts w:eastAsia="Times New Roman"/>
          <w:b/>
          <w:bCs/>
          <w:position w:val="-22"/>
        </w:rPr>
        <w:object w:dxaOrig="225" w:dyaOrig="465" w14:anchorId="678ED30D">
          <v:shape id="_x0000_i1105" type="#_x0000_t75" style="width:15pt;height:21.6pt" o:ole="">
            <v:imagedata r:id="rId26" o:title=""/>
          </v:shape>
          <o:OLEObject Type="Embed" ProgID="Equation.3" ShapeID="_x0000_i1105" DrawAspect="Content" ObjectID="_1825175673" r:id="rId123"/>
        </w:object>
      </w:r>
      <w:r w:rsidRPr="00ED4E10">
        <w:rPr>
          <w:rFonts w:eastAsia="Times New Roman"/>
          <w:b/>
          <w:bCs/>
        </w:rPr>
        <w:t xml:space="preserve">EMREAMT </w:t>
      </w:r>
      <w:r w:rsidRPr="29BB0870">
        <w:rPr>
          <w:rFonts w:eastAsia="Times New Roman"/>
          <w:b/>
          <w:bCs/>
          <w:i/>
          <w:iCs/>
          <w:vertAlign w:val="subscript"/>
        </w:rPr>
        <w:t>q, r, p</w:t>
      </w:r>
    </w:p>
    <w:p w14:paraId="77B3206F" w14:textId="77777777" w:rsidR="00ED4E10" w:rsidRPr="00ED4E10" w:rsidRDefault="00ED4E10" w:rsidP="00ED4E10">
      <w:pPr>
        <w:rPr>
          <w:rFonts w:eastAsia="Times New Roman"/>
          <w:szCs w:val="20"/>
        </w:rPr>
      </w:pPr>
      <w:r w:rsidRPr="00ED4E10">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7"/>
        <w:gridCol w:w="847"/>
        <w:gridCol w:w="6186"/>
      </w:tblGrid>
      <w:tr w:rsidR="00ED4E10" w:rsidRPr="00ED4E10" w14:paraId="6D055360" w14:textId="77777777" w:rsidTr="00550BA7">
        <w:trPr>
          <w:cantSplit/>
          <w:tblHeader/>
        </w:trPr>
        <w:tc>
          <w:tcPr>
            <w:tcW w:w="1239" w:type="pct"/>
          </w:tcPr>
          <w:p w14:paraId="2DF04826" w14:textId="77777777" w:rsidR="00ED4E10" w:rsidRPr="00ED4E10" w:rsidRDefault="00ED4E10" w:rsidP="00ED4E10">
            <w:pPr>
              <w:spacing w:after="120"/>
              <w:rPr>
                <w:rFonts w:eastAsia="Times New Roman"/>
                <w:b/>
                <w:iCs/>
                <w:sz w:val="20"/>
                <w:szCs w:val="20"/>
              </w:rPr>
            </w:pPr>
            <w:r w:rsidRPr="00ED4E10">
              <w:rPr>
                <w:rFonts w:eastAsia="Times New Roman"/>
                <w:b/>
                <w:iCs/>
                <w:sz w:val="20"/>
                <w:szCs w:val="20"/>
              </w:rPr>
              <w:t>Variable</w:t>
            </w:r>
          </w:p>
        </w:tc>
        <w:tc>
          <w:tcPr>
            <w:tcW w:w="453" w:type="pct"/>
          </w:tcPr>
          <w:p w14:paraId="760C9D2A" w14:textId="77777777" w:rsidR="00ED4E10" w:rsidRPr="00ED4E10" w:rsidRDefault="00ED4E10" w:rsidP="00ED4E10">
            <w:pPr>
              <w:spacing w:after="120"/>
              <w:rPr>
                <w:rFonts w:eastAsia="Times New Roman"/>
                <w:b/>
                <w:iCs/>
                <w:sz w:val="20"/>
                <w:szCs w:val="20"/>
              </w:rPr>
            </w:pPr>
            <w:r w:rsidRPr="00ED4E10">
              <w:rPr>
                <w:rFonts w:eastAsia="Times New Roman"/>
                <w:b/>
                <w:iCs/>
                <w:sz w:val="20"/>
                <w:szCs w:val="20"/>
              </w:rPr>
              <w:t>Unit</w:t>
            </w:r>
          </w:p>
        </w:tc>
        <w:tc>
          <w:tcPr>
            <w:tcW w:w="3308" w:type="pct"/>
          </w:tcPr>
          <w:p w14:paraId="5CF63969" w14:textId="77777777" w:rsidR="00ED4E10" w:rsidRPr="00ED4E10" w:rsidRDefault="00ED4E10" w:rsidP="00ED4E10">
            <w:pPr>
              <w:spacing w:after="120"/>
              <w:rPr>
                <w:rFonts w:eastAsia="Times New Roman"/>
                <w:b/>
                <w:iCs/>
                <w:sz w:val="20"/>
                <w:szCs w:val="20"/>
              </w:rPr>
            </w:pPr>
            <w:r w:rsidRPr="00ED4E10">
              <w:rPr>
                <w:rFonts w:eastAsia="Times New Roman"/>
                <w:b/>
                <w:iCs/>
                <w:sz w:val="20"/>
                <w:szCs w:val="20"/>
              </w:rPr>
              <w:t>Definition</w:t>
            </w:r>
          </w:p>
        </w:tc>
      </w:tr>
      <w:tr w:rsidR="00ED4E10" w:rsidRPr="00ED4E10" w14:paraId="033D05EE" w14:textId="77777777" w:rsidTr="00550BA7">
        <w:trPr>
          <w:cantSplit/>
        </w:trPr>
        <w:tc>
          <w:tcPr>
            <w:tcW w:w="1239" w:type="pct"/>
          </w:tcPr>
          <w:p w14:paraId="005C68BD"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EMREAMTQSETOT </w:t>
            </w:r>
            <w:r w:rsidRPr="00ED4E10">
              <w:rPr>
                <w:rFonts w:eastAsia="Times New Roman"/>
                <w:i/>
                <w:iCs/>
                <w:sz w:val="20"/>
                <w:szCs w:val="20"/>
                <w:vertAlign w:val="subscript"/>
              </w:rPr>
              <w:t>q</w:t>
            </w:r>
          </w:p>
        </w:tc>
        <w:tc>
          <w:tcPr>
            <w:tcW w:w="453" w:type="pct"/>
          </w:tcPr>
          <w:p w14:paraId="742ACCA2"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308" w:type="pct"/>
          </w:tcPr>
          <w:p w14:paraId="28F968FA"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 xml:space="preserve">Emergency Energy Amount QSE Total per </w:t>
            </w:r>
            <w:proofErr w:type="spellStart"/>
            <w:r w:rsidRPr="00ED4E10">
              <w:rPr>
                <w:rFonts w:eastAsia="Times New Roman"/>
                <w:i/>
                <w:iCs/>
                <w:sz w:val="20"/>
                <w:szCs w:val="20"/>
              </w:rPr>
              <w:t>QSE</w:t>
            </w:r>
            <w:r w:rsidRPr="00ED4E10">
              <w:rPr>
                <w:rFonts w:ascii="Symbol" w:eastAsia="Symbol" w:hAnsi="Symbol" w:cs="Symbol"/>
                <w:sz w:val="20"/>
                <w:szCs w:val="20"/>
              </w:rPr>
              <w:t>¾</w:t>
            </w:r>
            <w:r w:rsidRPr="00ED4E10">
              <w:rPr>
                <w:rFonts w:eastAsia="Times New Roman"/>
                <w:iCs/>
                <w:sz w:val="20"/>
                <w:szCs w:val="20"/>
              </w:rPr>
              <w:t>The</w:t>
            </w:r>
            <w:proofErr w:type="spellEnd"/>
            <w:r w:rsidRPr="00ED4E10">
              <w:rPr>
                <w:rFonts w:eastAsia="Times New Roman"/>
                <w:iCs/>
                <w:sz w:val="20"/>
                <w:szCs w:val="20"/>
              </w:rPr>
              <w:t xml:space="preserve"> total of the payments to QSE </w:t>
            </w:r>
            <w:r w:rsidRPr="00ED4E10">
              <w:rPr>
                <w:rFonts w:eastAsia="Times New Roman"/>
                <w:i/>
                <w:iCs/>
                <w:sz w:val="20"/>
                <w:szCs w:val="20"/>
              </w:rPr>
              <w:t>q</w:t>
            </w:r>
            <w:r w:rsidRPr="00ED4E10">
              <w:rPr>
                <w:rFonts w:eastAsia="Times New Roman"/>
                <w:iCs/>
                <w:sz w:val="20"/>
                <w:szCs w:val="20"/>
              </w:rPr>
              <w:t xml:space="preserve"> as additional compensation for emergency power increases of the Generation Resources represented by this QSE for the 15-minute Settlement Interval.</w:t>
            </w:r>
          </w:p>
        </w:tc>
      </w:tr>
      <w:tr w:rsidR="00ED4E10" w:rsidRPr="00ED4E10" w14:paraId="262195CC" w14:textId="77777777" w:rsidTr="00550BA7">
        <w:trPr>
          <w:cantSplit/>
        </w:trPr>
        <w:tc>
          <w:tcPr>
            <w:tcW w:w="1239" w:type="pct"/>
          </w:tcPr>
          <w:p w14:paraId="57193D66"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EMREAMT </w:t>
            </w:r>
            <w:r w:rsidRPr="00ED4E10">
              <w:rPr>
                <w:rFonts w:eastAsia="Times New Roman"/>
                <w:i/>
                <w:iCs/>
                <w:sz w:val="20"/>
                <w:szCs w:val="20"/>
                <w:vertAlign w:val="subscript"/>
              </w:rPr>
              <w:t>q, r, p</w:t>
            </w:r>
          </w:p>
        </w:tc>
        <w:tc>
          <w:tcPr>
            <w:tcW w:w="453" w:type="pct"/>
          </w:tcPr>
          <w:p w14:paraId="7E5545E6"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308" w:type="pct"/>
          </w:tcPr>
          <w:p w14:paraId="28678337"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Emergency Energy Amount per QSE per Settlement Point per Resource</w:t>
            </w:r>
            <w:r w:rsidRPr="00ED4E10">
              <w:rPr>
                <w:rFonts w:eastAsia="Times New Roman"/>
                <w:iCs/>
                <w:sz w:val="20"/>
                <w:szCs w:val="20"/>
              </w:rPr>
              <w:t xml:space="preserve">—The payment to QSE </w:t>
            </w:r>
            <w:r w:rsidRPr="00ED4E10">
              <w:rPr>
                <w:rFonts w:eastAsia="Times New Roman"/>
                <w:i/>
                <w:iCs/>
                <w:sz w:val="20"/>
                <w:szCs w:val="20"/>
              </w:rPr>
              <w:t>q</w:t>
            </w:r>
            <w:r w:rsidRPr="00ED4E10">
              <w:rPr>
                <w:rFonts w:eastAsia="Times New Roman"/>
                <w:iCs/>
                <w:sz w:val="20"/>
                <w:szCs w:val="20"/>
              </w:rPr>
              <w:t xml:space="preserve"> as additional compensation for the additional energy produced by Generation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in Real-Time during the Emergency Condition or Watch,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ED4E10" w:rsidRPr="00ED4E10" w14:paraId="1C9468C6" w14:textId="77777777" w:rsidTr="00550BA7">
        <w:trPr>
          <w:cantSplit/>
        </w:trPr>
        <w:tc>
          <w:tcPr>
            <w:tcW w:w="1239" w:type="pct"/>
            <w:tcBorders>
              <w:top w:val="single" w:sz="4" w:space="0" w:color="auto"/>
              <w:left w:val="single" w:sz="4" w:space="0" w:color="auto"/>
              <w:bottom w:val="single" w:sz="4" w:space="0" w:color="auto"/>
              <w:right w:val="single" w:sz="4" w:space="0" w:color="auto"/>
            </w:tcBorders>
          </w:tcPr>
          <w:p w14:paraId="717C6B27"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q</w:t>
            </w:r>
          </w:p>
        </w:tc>
        <w:tc>
          <w:tcPr>
            <w:tcW w:w="453" w:type="pct"/>
            <w:tcBorders>
              <w:top w:val="single" w:sz="4" w:space="0" w:color="auto"/>
              <w:left w:val="single" w:sz="4" w:space="0" w:color="auto"/>
              <w:bottom w:val="single" w:sz="4" w:space="0" w:color="auto"/>
              <w:right w:val="single" w:sz="4" w:space="0" w:color="auto"/>
            </w:tcBorders>
          </w:tcPr>
          <w:p w14:paraId="4D27B246"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06EF120E"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 QSE.</w:t>
            </w:r>
          </w:p>
        </w:tc>
      </w:tr>
      <w:tr w:rsidR="00ED4E10" w:rsidRPr="00ED4E10" w14:paraId="08EF58EE" w14:textId="77777777" w:rsidTr="00550BA7">
        <w:trPr>
          <w:cantSplit/>
        </w:trPr>
        <w:tc>
          <w:tcPr>
            <w:tcW w:w="1239" w:type="pct"/>
            <w:tcBorders>
              <w:top w:val="single" w:sz="4" w:space="0" w:color="auto"/>
              <w:left w:val="single" w:sz="4" w:space="0" w:color="auto"/>
              <w:bottom w:val="single" w:sz="4" w:space="0" w:color="auto"/>
              <w:right w:val="single" w:sz="4" w:space="0" w:color="auto"/>
            </w:tcBorders>
          </w:tcPr>
          <w:p w14:paraId="04842490"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p</w:t>
            </w:r>
          </w:p>
        </w:tc>
        <w:tc>
          <w:tcPr>
            <w:tcW w:w="453" w:type="pct"/>
            <w:tcBorders>
              <w:top w:val="single" w:sz="4" w:space="0" w:color="auto"/>
              <w:left w:val="single" w:sz="4" w:space="0" w:color="auto"/>
              <w:bottom w:val="single" w:sz="4" w:space="0" w:color="auto"/>
              <w:right w:val="single" w:sz="4" w:space="0" w:color="auto"/>
            </w:tcBorders>
          </w:tcPr>
          <w:p w14:paraId="5C7B575E"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02D38DB0"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 Resource Node Settlement Point.</w:t>
            </w:r>
          </w:p>
        </w:tc>
      </w:tr>
      <w:tr w:rsidR="00ED4E10" w:rsidRPr="00ED4E10" w14:paraId="6943F11A" w14:textId="77777777" w:rsidTr="00550BA7">
        <w:trPr>
          <w:cantSplit/>
        </w:trPr>
        <w:tc>
          <w:tcPr>
            <w:tcW w:w="1239" w:type="pct"/>
            <w:tcBorders>
              <w:top w:val="single" w:sz="4" w:space="0" w:color="auto"/>
              <w:left w:val="single" w:sz="4" w:space="0" w:color="auto"/>
              <w:bottom w:val="single" w:sz="4" w:space="0" w:color="auto"/>
              <w:right w:val="single" w:sz="4" w:space="0" w:color="auto"/>
            </w:tcBorders>
          </w:tcPr>
          <w:p w14:paraId="61335A95"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w:t>
            </w:r>
          </w:p>
        </w:tc>
        <w:tc>
          <w:tcPr>
            <w:tcW w:w="453" w:type="pct"/>
            <w:tcBorders>
              <w:top w:val="single" w:sz="4" w:space="0" w:color="auto"/>
              <w:left w:val="single" w:sz="4" w:space="0" w:color="auto"/>
              <w:bottom w:val="single" w:sz="4" w:space="0" w:color="auto"/>
              <w:right w:val="single" w:sz="4" w:space="0" w:color="auto"/>
            </w:tcBorders>
          </w:tcPr>
          <w:p w14:paraId="0A26F8D7"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1424F7D2"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 Generation Resource.</w:t>
            </w:r>
          </w:p>
        </w:tc>
      </w:tr>
    </w:tbl>
    <w:p w14:paraId="6E856D07" w14:textId="77777777" w:rsidR="00ED4E10" w:rsidRPr="00ED4E10" w:rsidRDefault="00ED4E10" w:rsidP="00ED4E10">
      <w:pPr>
        <w:rPr>
          <w:rFonts w:eastAsia="Times New Roman"/>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D4E10" w:rsidRPr="00ED4E10" w14:paraId="5369B1C4" w14:textId="77777777" w:rsidTr="0083533E">
        <w:trPr>
          <w:trHeight w:val="206"/>
        </w:trPr>
        <w:tc>
          <w:tcPr>
            <w:tcW w:w="9350" w:type="dxa"/>
            <w:shd w:val="clear" w:color="auto" w:fill="D9D9D9" w:themeFill="background1" w:themeFillShade="D9"/>
          </w:tcPr>
          <w:p w14:paraId="0FB485AE" w14:textId="77777777" w:rsidR="00ED4E10" w:rsidRPr="00ED4E10" w:rsidRDefault="00ED4E10" w:rsidP="00ED4E10">
            <w:pPr>
              <w:spacing w:before="120" w:after="240"/>
              <w:rPr>
                <w:rFonts w:eastAsia="Times New Roman"/>
                <w:b/>
                <w:i/>
                <w:iCs/>
              </w:rPr>
            </w:pPr>
            <w:r w:rsidRPr="00ED4E10">
              <w:rPr>
                <w:rFonts w:eastAsia="Times New Roman"/>
                <w:b/>
                <w:i/>
                <w:iCs/>
              </w:rPr>
              <w:t>[NPRR1010, NPRR1014, and NPRR1245:  Replace applicable portions of Section 6.6.9.1 above with the following upon system implementation of the Real-Time Co-Optimization (RTC) project for NPRR1010 and NPRR1245; or upon system implementation for NPRR1014:]</w:t>
            </w:r>
          </w:p>
          <w:p w14:paraId="1B79197D" w14:textId="77777777" w:rsidR="00ED4E10" w:rsidRPr="00ED4E10" w:rsidRDefault="00ED4E10" w:rsidP="00ED4E10">
            <w:pPr>
              <w:keepNext/>
              <w:widowControl w:val="0"/>
              <w:tabs>
                <w:tab w:val="left" w:pos="1260"/>
              </w:tabs>
              <w:spacing w:before="480" w:after="240"/>
              <w:ind w:left="1267" w:hanging="1267"/>
              <w:outlineLvl w:val="3"/>
              <w:rPr>
                <w:rFonts w:eastAsia="Times New Roman"/>
                <w:b/>
                <w:bCs/>
                <w:snapToGrid w:val="0"/>
                <w:szCs w:val="20"/>
              </w:rPr>
            </w:pPr>
            <w:bookmarkStart w:id="1203" w:name="_Toc60040730"/>
            <w:bookmarkStart w:id="1204" w:name="_Toc65151789"/>
            <w:bookmarkStart w:id="1205" w:name="_Toc80174815"/>
            <w:bookmarkStart w:id="1206" w:name="_Toc112417695"/>
            <w:bookmarkStart w:id="1207" w:name="_Toc119310364"/>
            <w:bookmarkStart w:id="1208" w:name="_Toc125966297"/>
            <w:bookmarkStart w:id="1209" w:name="_Toc135992395"/>
            <w:bookmarkStart w:id="1210" w:name="_Toc170303591"/>
            <w:bookmarkStart w:id="1211" w:name="_Toc175157495"/>
            <w:bookmarkStart w:id="1212" w:name="_Toc189044468"/>
            <w:r w:rsidRPr="00ED4E10">
              <w:rPr>
                <w:rFonts w:eastAsia="Times New Roman"/>
                <w:b/>
                <w:bCs/>
                <w:snapToGrid w:val="0"/>
                <w:szCs w:val="20"/>
              </w:rPr>
              <w:lastRenderedPageBreak/>
              <w:t>6.6.9.1</w:t>
            </w:r>
            <w:r w:rsidRPr="00ED4E10">
              <w:rPr>
                <w:rFonts w:eastAsia="Times New Roman"/>
                <w:b/>
                <w:bCs/>
                <w:snapToGrid w:val="0"/>
                <w:szCs w:val="20"/>
              </w:rPr>
              <w:tab/>
              <w:t>Payment for Emergency Operations Settlement</w:t>
            </w:r>
            <w:bookmarkEnd w:id="1203"/>
            <w:bookmarkEnd w:id="1204"/>
            <w:bookmarkEnd w:id="1205"/>
            <w:bookmarkEnd w:id="1206"/>
            <w:bookmarkEnd w:id="1207"/>
            <w:bookmarkEnd w:id="1208"/>
            <w:bookmarkEnd w:id="1209"/>
            <w:bookmarkEnd w:id="1210"/>
            <w:bookmarkEnd w:id="1211"/>
            <w:bookmarkEnd w:id="1212"/>
          </w:p>
          <w:p w14:paraId="0FD38982" w14:textId="77777777" w:rsidR="00ED4E10" w:rsidRPr="00ED4E10" w:rsidRDefault="00ED4E10" w:rsidP="00ED4E10">
            <w:pPr>
              <w:spacing w:after="240"/>
              <w:ind w:left="720" w:hanging="720"/>
              <w:rPr>
                <w:rFonts w:eastAsia="Times New Roman"/>
                <w:iCs/>
                <w:szCs w:val="20"/>
              </w:rPr>
            </w:pPr>
            <w:r w:rsidRPr="00ED4E10">
              <w:rPr>
                <w:rFonts w:eastAsia="Times New Roman"/>
                <w:iCs/>
                <w:szCs w:val="20"/>
              </w:rPr>
              <w:t>(1)</w:t>
            </w:r>
            <w:r w:rsidRPr="00ED4E10">
              <w:rPr>
                <w:rFonts w:eastAsia="Times New Roman"/>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414F0370" w14:textId="77777777" w:rsidR="00ED4E10" w:rsidRPr="00ED4E10" w:rsidRDefault="00ED4E10" w:rsidP="00ED4E10">
            <w:pPr>
              <w:tabs>
                <w:tab w:val="left" w:pos="2340"/>
                <w:tab w:val="left" w:pos="3420"/>
              </w:tabs>
              <w:spacing w:before="240" w:after="240"/>
              <w:ind w:left="3420" w:hanging="2700"/>
              <w:rPr>
                <w:rFonts w:eastAsia="Calibri"/>
                <w:b/>
                <w:szCs w:val="20"/>
                <w:lang w:val="pt-BR"/>
              </w:rPr>
            </w:pPr>
            <w:r w:rsidRPr="00ED4E10">
              <w:rPr>
                <w:rFonts w:eastAsia="Times New Roman"/>
                <w:b/>
                <w:bCs/>
                <w:szCs w:val="20"/>
                <w:lang w:val="pt-BR"/>
              </w:rPr>
              <w:t xml:space="preserve">EMREAMT </w:t>
            </w:r>
            <w:r w:rsidRPr="00ED4E10">
              <w:rPr>
                <w:rFonts w:eastAsia="Times New Roman"/>
                <w:b/>
                <w:bCs/>
                <w:i/>
                <w:szCs w:val="20"/>
                <w:vertAlign w:val="subscript"/>
                <w:lang w:val="pt-BR"/>
              </w:rPr>
              <w:t>q, r, p</w:t>
            </w:r>
            <w:r w:rsidRPr="00ED4E10">
              <w:rPr>
                <w:rFonts w:eastAsia="Times New Roman"/>
                <w:b/>
                <w:bCs/>
                <w:szCs w:val="20"/>
                <w:lang w:val="pt-BR"/>
              </w:rPr>
              <w:tab/>
              <w:t>=</w:t>
            </w:r>
            <w:r w:rsidRPr="00ED4E10">
              <w:rPr>
                <w:rFonts w:eastAsia="Times New Roman"/>
                <w:b/>
                <w:bCs/>
                <w:szCs w:val="20"/>
                <w:lang w:val="pt-BR"/>
              </w:rPr>
              <w:tab/>
              <w:t xml:space="preserve">(-1) * (EMREPRGEN </w:t>
            </w:r>
            <w:r w:rsidRPr="00ED4E10">
              <w:rPr>
                <w:rFonts w:eastAsia="Times New Roman"/>
                <w:b/>
                <w:bCs/>
                <w:i/>
                <w:szCs w:val="20"/>
                <w:vertAlign w:val="subscript"/>
                <w:lang w:val="pt-BR"/>
              </w:rPr>
              <w:t>q, r, p</w:t>
            </w:r>
            <w:r w:rsidRPr="00ED4E10">
              <w:rPr>
                <w:rFonts w:eastAsia="Times New Roman"/>
                <w:b/>
                <w:bCs/>
                <w:szCs w:val="20"/>
                <w:lang w:val="pt-BR"/>
              </w:rPr>
              <w:t xml:space="preserve"> * EMREGEN </w:t>
            </w:r>
            <w:r w:rsidRPr="00ED4E10">
              <w:rPr>
                <w:rFonts w:eastAsia="Times New Roman"/>
                <w:b/>
                <w:bCs/>
                <w:i/>
                <w:szCs w:val="20"/>
                <w:vertAlign w:val="subscript"/>
                <w:lang w:val="pt-BR"/>
              </w:rPr>
              <w:t>q, r, p</w:t>
            </w:r>
            <w:r w:rsidRPr="00ED4E10">
              <w:rPr>
                <w:rFonts w:eastAsia="Times New Roman"/>
                <w:b/>
                <w:bCs/>
                <w:szCs w:val="20"/>
                <w:lang w:val="pt-BR"/>
              </w:rPr>
              <w:t>)</w:t>
            </w:r>
            <w:r w:rsidRPr="00ED4E10">
              <w:rPr>
                <w:rFonts w:eastAsia="Calibri"/>
                <w:b/>
                <w:szCs w:val="20"/>
                <w:lang w:val="pt-BR"/>
              </w:rPr>
              <w:t xml:space="preserve"> </w:t>
            </w:r>
          </w:p>
          <w:p w14:paraId="0F43B6E8" w14:textId="77777777" w:rsidR="00ED4E10" w:rsidRPr="00ED4E10" w:rsidRDefault="00ED4E10" w:rsidP="00ED4E10">
            <w:pPr>
              <w:tabs>
                <w:tab w:val="left" w:pos="2340"/>
                <w:tab w:val="left" w:pos="3420"/>
              </w:tabs>
              <w:spacing w:before="240" w:after="240"/>
              <w:ind w:left="3420" w:hanging="2700"/>
              <w:rPr>
                <w:rFonts w:eastAsia="Times New Roman"/>
                <w:b/>
                <w:bCs/>
                <w:szCs w:val="20"/>
                <w:lang w:val="pt-BR"/>
              </w:rPr>
            </w:pPr>
            <w:r w:rsidRPr="00ED4E10">
              <w:rPr>
                <w:rFonts w:eastAsia="Times New Roman"/>
                <w:b/>
                <w:bCs/>
                <w:szCs w:val="20"/>
                <w:lang w:val="pt-BR"/>
              </w:rPr>
              <w:tab/>
            </w:r>
            <w:r w:rsidRPr="00ED4E10">
              <w:rPr>
                <w:rFonts w:eastAsia="Times New Roman"/>
                <w:b/>
                <w:bCs/>
                <w:szCs w:val="20"/>
                <w:lang w:val="pt-BR"/>
              </w:rPr>
              <w:tab/>
            </w:r>
            <w:r w:rsidRPr="00ED4E10">
              <w:rPr>
                <w:rFonts w:eastAsia="Calibri"/>
                <w:b/>
                <w:szCs w:val="20"/>
                <w:lang w:val="pt-BR"/>
              </w:rPr>
              <w:t xml:space="preserve">+ </w:t>
            </w:r>
            <w:r w:rsidRPr="00ED4E10">
              <w:rPr>
                <w:rFonts w:eastAsia="Times New Roman"/>
                <w:b/>
                <w:bCs/>
                <w:szCs w:val="20"/>
                <w:lang w:val="pt-BR"/>
              </w:rPr>
              <w:t>(</w:t>
            </w:r>
            <w:r w:rsidRPr="00ED4E10">
              <w:rPr>
                <w:rFonts w:eastAsia="Calibri"/>
                <w:b/>
                <w:szCs w:val="20"/>
                <w:lang w:val="pt-BR"/>
              </w:rPr>
              <w:t xml:space="preserve">EMREPRLOAD </w:t>
            </w:r>
            <w:r w:rsidRPr="00ED4E10">
              <w:rPr>
                <w:rFonts w:eastAsia="Calibri"/>
                <w:b/>
                <w:i/>
                <w:szCs w:val="20"/>
                <w:vertAlign w:val="subscript"/>
                <w:lang w:val="pt-BR"/>
              </w:rPr>
              <w:t>q, r, p</w:t>
            </w:r>
            <w:r w:rsidRPr="00ED4E10">
              <w:rPr>
                <w:rFonts w:eastAsia="Calibri"/>
                <w:b/>
                <w:szCs w:val="20"/>
                <w:lang w:val="pt-BR"/>
              </w:rPr>
              <w:t xml:space="preserve"> * EMRELOAD </w:t>
            </w:r>
            <w:r w:rsidRPr="00ED4E10">
              <w:rPr>
                <w:rFonts w:eastAsia="Calibri"/>
                <w:b/>
                <w:i/>
                <w:szCs w:val="20"/>
                <w:vertAlign w:val="subscript"/>
                <w:lang w:val="pt-BR"/>
              </w:rPr>
              <w:t>q, r, p</w:t>
            </w:r>
            <w:r w:rsidRPr="00ED4E10">
              <w:rPr>
                <w:rFonts w:eastAsia="Times New Roman"/>
                <w:b/>
                <w:bCs/>
                <w:szCs w:val="20"/>
                <w:lang w:val="pt-BR"/>
              </w:rPr>
              <w:t>)</w:t>
            </w:r>
          </w:p>
          <w:p w14:paraId="33CCA63E" w14:textId="77777777" w:rsidR="00ED4E10" w:rsidRPr="00ED4E10" w:rsidRDefault="00ED4E10" w:rsidP="00ED4E10">
            <w:pPr>
              <w:spacing w:after="240"/>
              <w:rPr>
                <w:rFonts w:eastAsia="Times New Roman"/>
                <w:szCs w:val="20"/>
                <w:lang w:val="pt-BR"/>
              </w:rPr>
            </w:pPr>
            <w:r w:rsidRPr="00ED4E10">
              <w:rPr>
                <w:rFonts w:eastAsia="Times New Roman"/>
                <w:szCs w:val="20"/>
                <w:lang w:val="pt-BR"/>
              </w:rPr>
              <w:t>Where:</w:t>
            </w:r>
          </w:p>
          <w:p w14:paraId="4D1268B2" w14:textId="77777777" w:rsidR="00ED4E10" w:rsidRPr="00ED4E10" w:rsidRDefault="00ED4E10" w:rsidP="00ED4E10">
            <w:pPr>
              <w:tabs>
                <w:tab w:val="left" w:pos="2340"/>
                <w:tab w:val="left" w:pos="2880"/>
              </w:tabs>
              <w:spacing w:after="240"/>
              <w:ind w:left="987" w:hanging="269"/>
              <w:rPr>
                <w:rFonts w:eastAsia="Times New Roman"/>
                <w:bCs/>
                <w:szCs w:val="20"/>
                <w:lang w:val="pt-BR"/>
              </w:rPr>
            </w:pPr>
            <w:r w:rsidRPr="00ED4E10">
              <w:rPr>
                <w:rFonts w:eastAsia="Times New Roman"/>
                <w:bCs/>
                <w:szCs w:val="20"/>
                <w:lang w:val="pt-BR"/>
              </w:rPr>
              <w:t>If any EBP &gt; 0 then:</w:t>
            </w:r>
          </w:p>
          <w:p w14:paraId="56475C24" w14:textId="77777777" w:rsidR="00ED4E10" w:rsidRPr="00ED4E10" w:rsidRDefault="00ED4E10" w:rsidP="00ED4E10">
            <w:pPr>
              <w:tabs>
                <w:tab w:val="left" w:pos="2340"/>
                <w:tab w:val="left" w:pos="2880"/>
              </w:tabs>
              <w:spacing w:after="240"/>
              <w:ind w:left="987" w:hanging="269"/>
              <w:rPr>
                <w:rFonts w:eastAsia="Times New Roman"/>
                <w:bCs/>
                <w:szCs w:val="20"/>
                <w:lang w:val="pt-BR"/>
              </w:rPr>
            </w:pPr>
            <w:r w:rsidRPr="00ED4E10">
              <w:rPr>
                <w:rFonts w:eastAsia="Times New Roman"/>
                <w:bCs/>
                <w:szCs w:val="20"/>
                <w:lang w:val="pt-BR"/>
              </w:rPr>
              <w:t xml:space="preserve">EMREPRGEN </w:t>
            </w:r>
            <w:r w:rsidRPr="00ED4E10">
              <w:rPr>
                <w:rFonts w:eastAsia="Times New Roman"/>
                <w:bCs/>
                <w:i/>
                <w:szCs w:val="20"/>
                <w:vertAlign w:val="subscript"/>
                <w:lang w:val="pt-BR"/>
              </w:rPr>
              <w:t>q, r, p</w:t>
            </w:r>
            <w:r w:rsidRPr="00ED4E10">
              <w:rPr>
                <w:rFonts w:eastAsia="Times New Roman"/>
                <w:bCs/>
                <w:szCs w:val="20"/>
                <w:lang w:val="pt-BR"/>
              </w:rPr>
              <w:tab/>
            </w:r>
            <w:r w:rsidRPr="00ED4E10">
              <w:rPr>
                <w:rFonts w:eastAsia="Times New Roman"/>
                <w:bCs/>
                <w:szCs w:val="20"/>
                <w:lang w:val="pt-BR"/>
              </w:rPr>
              <w:tab/>
              <w:t>=</w:t>
            </w:r>
            <w:r w:rsidRPr="00ED4E10">
              <w:rPr>
                <w:rFonts w:eastAsia="Times New Roman"/>
                <w:bCs/>
                <w:szCs w:val="20"/>
                <w:lang w:val="pt-BR"/>
              </w:rPr>
              <w:tab/>
              <w:t xml:space="preserve">Max (0, EBPWAPRGEN </w:t>
            </w:r>
            <w:r w:rsidRPr="00ED4E10">
              <w:rPr>
                <w:rFonts w:eastAsia="Times New Roman"/>
                <w:bCs/>
                <w:i/>
                <w:szCs w:val="20"/>
                <w:vertAlign w:val="subscript"/>
                <w:lang w:val="pt-BR"/>
              </w:rPr>
              <w:t>q, r, p</w:t>
            </w:r>
            <w:r w:rsidRPr="00ED4E10">
              <w:rPr>
                <w:rFonts w:eastAsia="Times New Roman"/>
                <w:bCs/>
                <w:szCs w:val="20"/>
                <w:lang w:val="pt-BR"/>
              </w:rPr>
              <w:t xml:space="preserve"> – RTSPP </w:t>
            </w:r>
            <w:r w:rsidRPr="00ED4E10">
              <w:rPr>
                <w:rFonts w:eastAsia="Times New Roman"/>
                <w:bCs/>
                <w:i/>
                <w:szCs w:val="20"/>
                <w:vertAlign w:val="subscript"/>
                <w:lang w:val="pt-BR"/>
              </w:rPr>
              <w:t>p</w:t>
            </w:r>
            <w:r w:rsidRPr="00ED4E10">
              <w:rPr>
                <w:rFonts w:eastAsia="Times New Roman"/>
                <w:bCs/>
                <w:szCs w:val="20"/>
                <w:lang w:val="pt-BR"/>
              </w:rPr>
              <w:t>)</w:t>
            </w:r>
          </w:p>
          <w:p w14:paraId="0AA6A500" w14:textId="77777777" w:rsidR="00ED4E10" w:rsidRPr="00ED4E10" w:rsidRDefault="00ED4E10" w:rsidP="4A0F3A53">
            <w:pPr>
              <w:tabs>
                <w:tab w:val="left" w:pos="2340"/>
                <w:tab w:val="left" w:pos="2880"/>
              </w:tabs>
              <w:spacing w:after="240"/>
              <w:ind w:left="987" w:hanging="269"/>
              <w:rPr>
                <w:rFonts w:eastAsia="Times New Roman"/>
                <w:lang w:val="pt-BR"/>
              </w:rPr>
            </w:pPr>
            <w:r w:rsidRPr="4A0F3A53">
              <w:rPr>
                <w:rFonts w:eastAsia="Times New Roman"/>
                <w:lang w:val="pt-BR"/>
              </w:rPr>
              <w:t xml:space="preserve">EBPWAPRGEN </w:t>
            </w:r>
            <w:r w:rsidRPr="29BB0870">
              <w:rPr>
                <w:rFonts w:eastAsia="Times New Roman"/>
                <w:i/>
                <w:iCs/>
                <w:vertAlign w:val="subscript"/>
                <w:lang w:val="pt-BR"/>
              </w:rPr>
              <w:t>q, r, p</w:t>
            </w:r>
            <w:r w:rsidRPr="00ED4E10">
              <w:rPr>
                <w:rFonts w:eastAsia="Times New Roman"/>
                <w:bCs/>
                <w:szCs w:val="20"/>
                <w:lang w:val="pt-BR"/>
              </w:rPr>
              <w:tab/>
            </w:r>
            <w:r w:rsidRPr="4A0F3A53">
              <w:rPr>
                <w:rFonts w:eastAsia="Times New Roman"/>
                <w:lang w:val="pt-BR"/>
              </w:rPr>
              <w:t>=</w:t>
            </w:r>
            <w:r w:rsidRPr="00ED4E10">
              <w:rPr>
                <w:rFonts w:eastAsia="Times New Roman"/>
                <w:bCs/>
                <w:szCs w:val="20"/>
                <w:lang w:val="pt-BR"/>
              </w:rPr>
              <w:tab/>
            </w:r>
            <w:r w:rsidRPr="00ED4E10">
              <w:rPr>
                <w:rFonts w:eastAsia="Times New Roman"/>
                <w:bCs/>
                <w:position w:val="-22"/>
                <w:szCs w:val="20"/>
              </w:rPr>
              <w:object w:dxaOrig="225" w:dyaOrig="450" w14:anchorId="6D437954">
                <v:shape id="_x0000_i1106" type="#_x0000_t75" style="width:15.6pt;height:20.4pt" o:ole="">
                  <v:imagedata r:id="rId116" o:title=""/>
                </v:shape>
                <o:OLEObject Type="Embed" ProgID="Equation.3" ShapeID="_x0000_i1106" DrawAspect="Content" ObjectID="_1825175674" r:id="rId124"/>
              </w:object>
            </w:r>
            <w:r w:rsidRPr="4A0F3A53">
              <w:rPr>
                <w:rFonts w:eastAsia="Times New Roman"/>
                <w:lang w:val="pt-BR"/>
              </w:rPr>
              <w:t xml:space="preserve">(EBPPR </w:t>
            </w:r>
            <w:r w:rsidRPr="29BB0870">
              <w:rPr>
                <w:rFonts w:eastAsia="Times New Roman"/>
                <w:i/>
                <w:iCs/>
                <w:vertAlign w:val="subscript"/>
                <w:lang w:val="pt-BR"/>
              </w:rPr>
              <w:t>q, r, p, y</w:t>
            </w:r>
            <w:r w:rsidRPr="4A0F3A53">
              <w:rPr>
                <w:rFonts w:eastAsia="Times New Roman"/>
                <w:lang w:val="pt-BR"/>
              </w:rPr>
              <w:t xml:space="preserve"> * Max (0.001, EBP </w:t>
            </w:r>
            <w:r w:rsidRPr="29BB0870">
              <w:rPr>
                <w:rFonts w:eastAsia="Times New Roman"/>
                <w:i/>
                <w:iCs/>
                <w:vertAlign w:val="subscript"/>
                <w:lang w:val="pt-BR"/>
              </w:rPr>
              <w:t>q, r, p, y</w:t>
            </w:r>
            <w:r w:rsidRPr="4A0F3A53">
              <w:rPr>
                <w:rFonts w:eastAsia="Times New Roman"/>
                <w:lang w:val="pt-BR"/>
              </w:rPr>
              <w:t xml:space="preserve">) * TLMP </w:t>
            </w:r>
            <w:r w:rsidRPr="29BB0870">
              <w:rPr>
                <w:rFonts w:eastAsia="Times New Roman"/>
                <w:i/>
                <w:iCs/>
                <w:vertAlign w:val="subscript"/>
                <w:lang w:val="pt-BR"/>
              </w:rPr>
              <w:t>y</w:t>
            </w:r>
            <w:r w:rsidRPr="4A0F3A53">
              <w:rPr>
                <w:rFonts w:eastAsia="Times New Roman"/>
                <w:lang w:val="pt-BR"/>
              </w:rPr>
              <w:t xml:space="preserve">) </w:t>
            </w:r>
            <w:r w:rsidRPr="00ED4E10">
              <w:rPr>
                <w:rFonts w:eastAsia="Times New Roman"/>
                <w:b/>
                <w:bCs/>
                <w:sz w:val="32"/>
                <w:szCs w:val="32"/>
                <w:lang w:val="pt-BR"/>
              </w:rPr>
              <w:t>/</w:t>
            </w:r>
          </w:p>
          <w:p w14:paraId="3614B543" w14:textId="77777777" w:rsidR="00ED4E10" w:rsidRPr="00ED4E10" w:rsidRDefault="00ED4E10" w:rsidP="4A0F3A53">
            <w:pPr>
              <w:tabs>
                <w:tab w:val="left" w:pos="2340"/>
                <w:tab w:val="left" w:pos="2880"/>
              </w:tabs>
              <w:spacing w:after="240"/>
              <w:ind w:left="987" w:hanging="269"/>
              <w:rPr>
                <w:rFonts w:eastAsia="Times New Roman"/>
                <w:lang w:val="es-MX"/>
              </w:rPr>
            </w:pPr>
            <w:r w:rsidRPr="00ED4E10">
              <w:rPr>
                <w:rFonts w:eastAsia="Times New Roman"/>
                <w:bCs/>
                <w:szCs w:val="20"/>
                <w:lang w:val="pt-BR"/>
              </w:rPr>
              <w:tab/>
            </w:r>
            <w:r w:rsidRPr="00ED4E10">
              <w:rPr>
                <w:rFonts w:eastAsia="Times New Roman"/>
                <w:bCs/>
                <w:szCs w:val="20"/>
                <w:lang w:val="pt-BR"/>
              </w:rPr>
              <w:tab/>
            </w:r>
            <w:r w:rsidRPr="00ED4E10">
              <w:rPr>
                <w:rFonts w:eastAsia="Times New Roman"/>
                <w:bCs/>
                <w:szCs w:val="20"/>
                <w:lang w:val="pt-BR"/>
              </w:rPr>
              <w:tab/>
            </w:r>
            <w:r w:rsidRPr="00ED4E10">
              <w:rPr>
                <w:rFonts w:eastAsia="Times New Roman"/>
                <w:bCs/>
                <w:position w:val="-22"/>
                <w:szCs w:val="20"/>
              </w:rPr>
              <w:object w:dxaOrig="225" w:dyaOrig="450" w14:anchorId="50928307">
                <v:shape id="_x0000_i1107" type="#_x0000_t75" style="width:15.6pt;height:20.4pt" o:ole="">
                  <v:imagedata r:id="rId118" o:title=""/>
                </v:shape>
                <o:OLEObject Type="Embed" ProgID="Equation.3" ShapeID="_x0000_i1107" DrawAspect="Content" ObjectID="_1825175675" r:id="rId125"/>
              </w:object>
            </w:r>
            <w:r w:rsidRPr="4A0F3A53">
              <w:rPr>
                <w:rFonts w:eastAsia="Times New Roman"/>
                <w:lang w:val="es-MX"/>
              </w:rPr>
              <w:t xml:space="preserve">(Max (0.001, EBP </w:t>
            </w:r>
            <w:r w:rsidRPr="29BB0870">
              <w:rPr>
                <w:rFonts w:eastAsia="Times New Roman"/>
                <w:i/>
                <w:iCs/>
                <w:vertAlign w:val="subscript"/>
                <w:lang w:val="es-MX"/>
              </w:rPr>
              <w:t>q, r, p, y</w:t>
            </w:r>
            <w:r w:rsidRPr="4A0F3A53">
              <w:rPr>
                <w:rFonts w:eastAsia="Times New Roman"/>
                <w:lang w:val="pt-BR"/>
              </w:rPr>
              <w:t>)</w:t>
            </w:r>
            <w:r w:rsidRPr="29BB0870">
              <w:rPr>
                <w:rFonts w:eastAsia="Times New Roman"/>
                <w:i/>
                <w:iCs/>
                <w:vertAlign w:val="subscript"/>
                <w:lang w:val="es-MX"/>
              </w:rPr>
              <w:t xml:space="preserve"> </w:t>
            </w:r>
            <w:r w:rsidRPr="4A0F3A53">
              <w:rPr>
                <w:rFonts w:eastAsia="Times New Roman"/>
                <w:lang w:val="es-MX"/>
              </w:rPr>
              <w:t>* TLMP</w:t>
            </w:r>
            <w:r w:rsidRPr="29BB0870">
              <w:rPr>
                <w:rFonts w:eastAsia="Times New Roman"/>
                <w:i/>
                <w:iCs/>
                <w:vertAlign w:val="subscript"/>
                <w:lang w:val="es-MX"/>
              </w:rPr>
              <w:t xml:space="preserve"> y</w:t>
            </w:r>
            <w:r w:rsidRPr="4A0F3A53">
              <w:rPr>
                <w:rFonts w:eastAsia="Times New Roman"/>
                <w:lang w:val="es-MX"/>
              </w:rPr>
              <w:t>)</w:t>
            </w:r>
          </w:p>
          <w:p w14:paraId="537A9106" w14:textId="77777777" w:rsidR="00ED4E10" w:rsidRPr="00ED4E10" w:rsidRDefault="00ED4E10" w:rsidP="00ED4E10">
            <w:pPr>
              <w:tabs>
                <w:tab w:val="left" w:pos="2340"/>
                <w:tab w:val="left" w:pos="2880"/>
              </w:tabs>
              <w:spacing w:after="240"/>
              <w:ind w:left="987" w:hanging="269"/>
              <w:rPr>
                <w:rFonts w:eastAsia="Times New Roman"/>
                <w:bCs/>
                <w:szCs w:val="20"/>
                <w:lang w:val="es-MX"/>
              </w:rPr>
            </w:pPr>
            <w:r w:rsidRPr="00ED4E10">
              <w:rPr>
                <w:rFonts w:eastAsia="Times New Roman"/>
                <w:bCs/>
                <w:szCs w:val="20"/>
                <w:lang w:val="pt-BR"/>
              </w:rPr>
              <w:t>EMREGEN</w:t>
            </w:r>
            <w:r w:rsidRPr="00ED4E10">
              <w:rPr>
                <w:rFonts w:eastAsia="Times New Roman"/>
                <w:bCs/>
                <w:szCs w:val="20"/>
                <w:lang w:val="es-MX"/>
              </w:rPr>
              <w:t xml:space="preserve"> </w:t>
            </w:r>
            <w:r w:rsidRPr="00ED4E10">
              <w:rPr>
                <w:rFonts w:eastAsia="Times New Roman"/>
                <w:bCs/>
                <w:i/>
                <w:szCs w:val="20"/>
                <w:vertAlign w:val="subscript"/>
                <w:lang w:val="es-MX"/>
              </w:rPr>
              <w:t>q, r, p</w:t>
            </w:r>
            <w:r w:rsidRPr="00ED4E10">
              <w:rPr>
                <w:rFonts w:eastAsia="Times New Roman"/>
                <w:bCs/>
                <w:szCs w:val="20"/>
                <w:lang w:val="es-MX"/>
              </w:rPr>
              <w:tab/>
              <w:t>=</w:t>
            </w:r>
            <w:r w:rsidRPr="00ED4E10">
              <w:rPr>
                <w:rFonts w:eastAsia="Times New Roman"/>
                <w:bCs/>
                <w:szCs w:val="20"/>
                <w:lang w:val="es-MX"/>
              </w:rPr>
              <w:tab/>
              <w:t>Max (0, Min (</w:t>
            </w:r>
            <w:r w:rsidRPr="00ED4E10">
              <w:rPr>
                <w:rFonts w:eastAsia="Times New Roman"/>
                <w:bCs/>
                <w:szCs w:val="20"/>
                <w:lang w:val="pt-BR"/>
              </w:rPr>
              <w:t>AEBPGEN</w:t>
            </w:r>
            <w:r w:rsidRPr="00ED4E10">
              <w:rPr>
                <w:rFonts w:eastAsia="Times New Roman"/>
                <w:bCs/>
                <w:szCs w:val="20"/>
                <w:vertAlign w:val="subscript"/>
                <w:lang w:val="pt-BR"/>
              </w:rPr>
              <w:t xml:space="preserve"> </w:t>
            </w:r>
            <w:r w:rsidRPr="00ED4E10">
              <w:rPr>
                <w:rFonts w:eastAsia="Times New Roman"/>
                <w:bCs/>
                <w:i/>
                <w:szCs w:val="20"/>
                <w:vertAlign w:val="subscript"/>
                <w:lang w:val="pt-BR"/>
              </w:rPr>
              <w:t>q, r, p</w:t>
            </w:r>
            <w:r w:rsidRPr="00ED4E10">
              <w:rPr>
                <w:rFonts w:eastAsia="Times New Roman"/>
                <w:bCs/>
                <w:szCs w:val="20"/>
                <w:lang w:val="pt-BR"/>
              </w:rPr>
              <w:t>,</w:t>
            </w:r>
            <w:r w:rsidRPr="00ED4E10">
              <w:rPr>
                <w:rFonts w:eastAsia="Times New Roman"/>
                <w:bCs/>
                <w:szCs w:val="20"/>
                <w:lang w:val="es-MX"/>
              </w:rPr>
              <w:t xml:space="preserve"> RTMG </w:t>
            </w:r>
            <w:r w:rsidRPr="00ED4E10">
              <w:rPr>
                <w:rFonts w:eastAsia="Times New Roman"/>
                <w:bCs/>
                <w:i/>
                <w:szCs w:val="20"/>
                <w:vertAlign w:val="subscript"/>
                <w:lang w:val="es-MX"/>
              </w:rPr>
              <w:t>q, r, p</w:t>
            </w:r>
            <w:r w:rsidRPr="00ED4E10">
              <w:rPr>
                <w:rFonts w:eastAsia="Times New Roman"/>
                <w:bCs/>
                <w:szCs w:val="20"/>
                <w:lang w:val="es-MX"/>
              </w:rPr>
              <w:t xml:space="preserve">) – ¼ * Max (0, BP </w:t>
            </w:r>
            <w:r w:rsidRPr="00ED4E10">
              <w:rPr>
                <w:rFonts w:eastAsia="Times New Roman"/>
                <w:bCs/>
                <w:i/>
                <w:szCs w:val="20"/>
                <w:vertAlign w:val="subscript"/>
                <w:lang w:val="es-MX"/>
              </w:rPr>
              <w:t>q, r, p</w:t>
            </w:r>
            <w:r w:rsidRPr="00ED4E10">
              <w:rPr>
                <w:rFonts w:eastAsia="Times New Roman"/>
                <w:bCs/>
                <w:szCs w:val="20"/>
                <w:lang w:val="es-MX"/>
              </w:rPr>
              <w:t>))</w:t>
            </w:r>
          </w:p>
          <w:p w14:paraId="201A6A2C" w14:textId="77777777" w:rsidR="00ED4E10" w:rsidRPr="00ED4E10" w:rsidRDefault="00ED4E10" w:rsidP="4A0F3A53">
            <w:pPr>
              <w:tabs>
                <w:tab w:val="left" w:pos="2340"/>
                <w:tab w:val="left" w:pos="2880"/>
              </w:tabs>
              <w:spacing w:after="240"/>
              <w:ind w:left="987" w:hanging="269"/>
              <w:rPr>
                <w:rFonts w:eastAsia="Times New Roman"/>
                <w:lang w:val="pt-BR"/>
              </w:rPr>
            </w:pPr>
            <w:r w:rsidRPr="4A0F3A53">
              <w:rPr>
                <w:rFonts w:eastAsia="Times New Roman"/>
                <w:lang w:val="pt-BR"/>
              </w:rPr>
              <w:t>AEBPGEN</w:t>
            </w:r>
            <w:r w:rsidRPr="4A0F3A53">
              <w:rPr>
                <w:rFonts w:eastAsia="Times New Roman"/>
                <w:vertAlign w:val="subscript"/>
                <w:lang w:val="pt-BR"/>
              </w:rPr>
              <w:t xml:space="preserve"> </w:t>
            </w:r>
            <w:r w:rsidRPr="29BB0870">
              <w:rPr>
                <w:rFonts w:eastAsia="Times New Roman"/>
                <w:i/>
                <w:iCs/>
                <w:vertAlign w:val="subscript"/>
                <w:lang w:val="pt-BR"/>
              </w:rPr>
              <w:t>q, r, p</w:t>
            </w:r>
            <w:r w:rsidRPr="00ED4E10">
              <w:rPr>
                <w:rFonts w:eastAsia="Times New Roman"/>
                <w:bCs/>
                <w:szCs w:val="20"/>
                <w:lang w:val="pt-BR"/>
              </w:rPr>
              <w:tab/>
            </w:r>
            <w:r w:rsidRPr="00ED4E10">
              <w:rPr>
                <w:rFonts w:eastAsia="Times New Roman"/>
                <w:bCs/>
                <w:szCs w:val="20"/>
                <w:lang w:val="pt-BR"/>
              </w:rPr>
              <w:tab/>
            </w:r>
            <w:r w:rsidRPr="4A0F3A53">
              <w:rPr>
                <w:rFonts w:eastAsia="Times New Roman"/>
                <w:lang w:val="pt-BR"/>
              </w:rPr>
              <w:t>=</w:t>
            </w:r>
            <w:r w:rsidRPr="00ED4E10">
              <w:rPr>
                <w:rFonts w:eastAsia="Times New Roman"/>
                <w:bCs/>
                <w:szCs w:val="20"/>
                <w:lang w:val="pt-BR"/>
              </w:rPr>
              <w:tab/>
            </w:r>
            <w:r w:rsidRPr="00ED4E10">
              <w:rPr>
                <w:rFonts w:eastAsia="Times New Roman"/>
                <w:bCs/>
                <w:position w:val="-22"/>
                <w:szCs w:val="20"/>
              </w:rPr>
              <w:object w:dxaOrig="225" w:dyaOrig="450" w14:anchorId="1FB97298">
                <v:shape id="_x0000_i1108" type="#_x0000_t75" style="width:15.6pt;height:20.4pt" o:ole="">
                  <v:imagedata r:id="rId118" o:title=""/>
                </v:shape>
                <o:OLEObject Type="Embed" ProgID="Equation.3" ShapeID="_x0000_i1108" DrawAspect="Content" ObjectID="_1825175676" r:id="rId126"/>
              </w:object>
            </w:r>
            <w:r w:rsidRPr="4A0F3A53">
              <w:rPr>
                <w:rFonts w:eastAsia="Times New Roman"/>
                <w:lang w:val="pt-BR"/>
              </w:rPr>
              <w:t xml:space="preserve"> (Max (0, EBP </w:t>
            </w:r>
            <w:r w:rsidRPr="29BB0870">
              <w:rPr>
                <w:rFonts w:eastAsia="Times New Roman"/>
                <w:i/>
                <w:iCs/>
                <w:vertAlign w:val="subscript"/>
                <w:lang w:val="pt-BR"/>
              </w:rPr>
              <w:t>q, r, p, y</w:t>
            </w:r>
            <w:r w:rsidRPr="4A0F3A53">
              <w:rPr>
                <w:rFonts w:eastAsia="Times New Roman"/>
                <w:lang w:val="pt-BR"/>
              </w:rPr>
              <w:t xml:space="preserve">) * TLMP </w:t>
            </w:r>
            <w:r w:rsidRPr="29BB0870">
              <w:rPr>
                <w:rFonts w:eastAsia="Times New Roman"/>
                <w:i/>
                <w:iCs/>
                <w:vertAlign w:val="subscript"/>
                <w:lang w:val="pt-BR"/>
              </w:rPr>
              <w:t>y</w:t>
            </w:r>
            <w:r w:rsidRPr="4A0F3A53">
              <w:rPr>
                <w:rFonts w:eastAsia="Times New Roman"/>
                <w:lang w:val="pt-BR"/>
              </w:rPr>
              <w:t xml:space="preserve"> / 3600)</w:t>
            </w:r>
          </w:p>
          <w:p w14:paraId="3067EF67" w14:textId="77777777" w:rsidR="00ED4E10" w:rsidRPr="00ED4E10" w:rsidRDefault="00ED4E10" w:rsidP="00ED4E10">
            <w:pPr>
              <w:tabs>
                <w:tab w:val="left" w:pos="2340"/>
                <w:tab w:val="left" w:pos="2880"/>
              </w:tabs>
              <w:spacing w:after="240"/>
              <w:ind w:left="720"/>
              <w:rPr>
                <w:rFonts w:eastAsia="Times New Roman"/>
                <w:bCs/>
                <w:szCs w:val="20"/>
                <w:lang w:val="pt-BR"/>
              </w:rPr>
            </w:pPr>
            <w:r w:rsidRPr="00ED4E10">
              <w:rPr>
                <w:rFonts w:eastAsia="Times New Roman"/>
                <w:bCs/>
                <w:szCs w:val="20"/>
                <w:lang w:val="pt-BR"/>
              </w:rPr>
              <w:t>If any EBP &lt; 0 then:</w:t>
            </w:r>
          </w:p>
          <w:p w14:paraId="1E581EF5" w14:textId="77777777" w:rsidR="00ED4E10" w:rsidRPr="00ED4E10" w:rsidRDefault="00ED4E10" w:rsidP="00ED4E10">
            <w:pPr>
              <w:tabs>
                <w:tab w:val="left" w:pos="2340"/>
                <w:tab w:val="left" w:pos="2880"/>
              </w:tabs>
              <w:spacing w:after="240"/>
              <w:ind w:left="720"/>
              <w:rPr>
                <w:rFonts w:eastAsia="Times New Roman"/>
                <w:bCs/>
                <w:szCs w:val="20"/>
                <w:lang w:val="pt-BR"/>
              </w:rPr>
            </w:pPr>
            <w:r w:rsidRPr="00ED4E10">
              <w:rPr>
                <w:rFonts w:eastAsia="Times New Roman"/>
                <w:bCs/>
                <w:szCs w:val="20"/>
                <w:lang w:val="pt-BR"/>
              </w:rPr>
              <w:t xml:space="preserve">EMREPRLOAD </w:t>
            </w:r>
            <w:r w:rsidRPr="00ED4E10">
              <w:rPr>
                <w:rFonts w:eastAsia="Times New Roman"/>
                <w:bCs/>
                <w:i/>
                <w:szCs w:val="20"/>
                <w:vertAlign w:val="subscript"/>
                <w:lang w:val="pt-BR"/>
              </w:rPr>
              <w:t>q, r, p</w:t>
            </w:r>
            <w:r w:rsidRPr="00ED4E10">
              <w:rPr>
                <w:rFonts w:eastAsia="Times New Roman"/>
                <w:bCs/>
                <w:szCs w:val="20"/>
                <w:lang w:val="pt-BR"/>
              </w:rPr>
              <w:tab/>
            </w:r>
            <w:r w:rsidRPr="00ED4E10">
              <w:rPr>
                <w:rFonts w:eastAsia="Times New Roman"/>
                <w:bCs/>
                <w:szCs w:val="20"/>
                <w:lang w:val="pt-BR"/>
              </w:rPr>
              <w:tab/>
              <w:t>=</w:t>
            </w:r>
            <w:r w:rsidRPr="00ED4E10">
              <w:rPr>
                <w:rFonts w:eastAsia="Times New Roman"/>
                <w:bCs/>
                <w:szCs w:val="20"/>
                <w:lang w:val="pt-BR"/>
              </w:rPr>
              <w:tab/>
              <w:t>Max (0, RTSPP</w:t>
            </w:r>
            <w:r w:rsidRPr="00ED4E10">
              <w:rPr>
                <w:rFonts w:eastAsia="Times New Roman"/>
                <w:bCs/>
                <w:i/>
                <w:szCs w:val="20"/>
                <w:vertAlign w:val="subscript"/>
                <w:lang w:val="pt-BR"/>
              </w:rPr>
              <w:t xml:space="preserve"> p</w:t>
            </w:r>
            <w:r w:rsidRPr="00ED4E10">
              <w:rPr>
                <w:rFonts w:eastAsia="Times New Roman"/>
                <w:bCs/>
                <w:szCs w:val="20"/>
                <w:lang w:val="pt-BR"/>
              </w:rPr>
              <w:t xml:space="preserve"> – EBPWAPRLOAD </w:t>
            </w:r>
            <w:r w:rsidRPr="00ED4E10">
              <w:rPr>
                <w:rFonts w:eastAsia="Times New Roman"/>
                <w:bCs/>
                <w:i/>
                <w:szCs w:val="20"/>
                <w:vertAlign w:val="subscript"/>
                <w:lang w:val="pt-BR"/>
              </w:rPr>
              <w:t>q, r, p</w:t>
            </w:r>
            <w:r w:rsidRPr="00ED4E10">
              <w:rPr>
                <w:rFonts w:eastAsia="Times New Roman"/>
                <w:bCs/>
                <w:szCs w:val="20"/>
                <w:lang w:val="pt-BR"/>
              </w:rPr>
              <w:t>)</w:t>
            </w:r>
          </w:p>
          <w:p w14:paraId="35A85CFE" w14:textId="77777777" w:rsidR="00ED4E10" w:rsidRPr="00ED4E10" w:rsidRDefault="3317CFAC" w:rsidP="00ED4E10">
            <w:pPr>
              <w:tabs>
                <w:tab w:val="left" w:pos="2340"/>
                <w:tab w:val="left" w:pos="2880"/>
              </w:tabs>
              <w:spacing w:after="240"/>
              <w:ind w:left="720"/>
              <w:rPr>
                <w:rFonts w:eastAsia="Times New Roman"/>
                <w:b/>
                <w:bCs/>
                <w:sz w:val="32"/>
                <w:szCs w:val="32"/>
                <w:lang w:val="pt-BR"/>
              </w:rPr>
            </w:pPr>
            <w:r w:rsidRPr="509166F1">
              <w:rPr>
                <w:rFonts w:eastAsia="Times New Roman"/>
                <w:lang w:val="pt-BR"/>
              </w:rPr>
              <w:t xml:space="preserve">EBPWAPRLOAD </w:t>
            </w:r>
            <w:r w:rsidRPr="7F613925">
              <w:rPr>
                <w:rFonts w:eastAsia="Times New Roman"/>
                <w:i/>
                <w:iCs/>
                <w:vertAlign w:val="subscript"/>
                <w:lang w:val="pt-BR"/>
              </w:rPr>
              <w:t>q, r, p</w:t>
            </w:r>
            <w:r w:rsidR="00ED4E10" w:rsidRPr="00ED4E10">
              <w:rPr>
                <w:rFonts w:eastAsia="Times New Roman"/>
                <w:bCs/>
                <w:szCs w:val="20"/>
                <w:lang w:val="pt-BR"/>
              </w:rPr>
              <w:tab/>
            </w:r>
            <w:r w:rsidRPr="509166F1">
              <w:rPr>
                <w:rFonts w:eastAsia="Times New Roman"/>
                <w:lang w:val="pt-BR"/>
              </w:rPr>
              <w:t>=</w:t>
            </w:r>
            <w:r w:rsidR="00ED4E10" w:rsidRPr="00ED4E10">
              <w:rPr>
                <w:rFonts w:eastAsia="Times New Roman"/>
                <w:bCs/>
                <w:szCs w:val="20"/>
                <w:lang w:val="pt-BR"/>
              </w:rPr>
              <w:tab/>
            </w:r>
            <w:r w:rsidR="00ED4E10" w:rsidRPr="00ED4E10">
              <w:rPr>
                <w:rFonts w:eastAsia="Times New Roman"/>
                <w:bCs/>
                <w:position w:val="-22"/>
                <w:szCs w:val="20"/>
              </w:rPr>
              <w:object w:dxaOrig="225" w:dyaOrig="450" w14:anchorId="286DFCE6">
                <v:shape id="_x0000_i1109" type="#_x0000_t75" style="width:15.6pt;height:20.4pt" o:ole="">
                  <v:imagedata r:id="rId116" o:title=""/>
                </v:shape>
                <o:OLEObject Type="Embed" ProgID="Equation.3" ShapeID="_x0000_i1109" DrawAspect="Content" ObjectID="_1825175677" r:id="rId127"/>
              </w:object>
            </w:r>
            <w:r w:rsidRPr="509166F1">
              <w:rPr>
                <w:rFonts w:eastAsia="Times New Roman"/>
                <w:lang w:val="pt-BR"/>
              </w:rPr>
              <w:t xml:space="preserve">(EBPPR </w:t>
            </w:r>
            <w:r w:rsidRPr="7F613925">
              <w:rPr>
                <w:rFonts w:eastAsia="Times New Roman"/>
                <w:i/>
                <w:iCs/>
                <w:vertAlign w:val="subscript"/>
                <w:lang w:val="pt-BR"/>
              </w:rPr>
              <w:t>q, r, p, y</w:t>
            </w:r>
            <w:r w:rsidRPr="509166F1">
              <w:rPr>
                <w:rFonts w:eastAsia="Times New Roman"/>
                <w:lang w:val="pt-BR"/>
              </w:rPr>
              <w:t xml:space="preserve"> * Min (-0.001, EBP </w:t>
            </w:r>
            <w:r w:rsidRPr="7F613925">
              <w:rPr>
                <w:rFonts w:eastAsia="Times New Roman"/>
                <w:i/>
                <w:iCs/>
                <w:vertAlign w:val="subscript"/>
                <w:lang w:val="pt-BR"/>
              </w:rPr>
              <w:t>q, r, p, y</w:t>
            </w:r>
            <w:r w:rsidRPr="509166F1">
              <w:rPr>
                <w:rFonts w:eastAsia="Times New Roman"/>
                <w:lang w:val="pt-BR"/>
              </w:rPr>
              <w:t xml:space="preserve">) * TLMP </w:t>
            </w:r>
            <w:r w:rsidRPr="7F613925">
              <w:rPr>
                <w:rFonts w:eastAsia="Times New Roman"/>
                <w:i/>
                <w:iCs/>
                <w:vertAlign w:val="subscript"/>
                <w:lang w:val="pt-BR"/>
              </w:rPr>
              <w:t>y</w:t>
            </w:r>
            <w:r w:rsidRPr="509166F1">
              <w:rPr>
                <w:rFonts w:eastAsia="Times New Roman"/>
                <w:lang w:val="pt-BR"/>
              </w:rPr>
              <w:t xml:space="preserve">) </w:t>
            </w:r>
            <w:r w:rsidRPr="00ED4E10">
              <w:rPr>
                <w:rFonts w:eastAsia="Times New Roman"/>
                <w:b/>
                <w:bCs/>
                <w:sz w:val="32"/>
                <w:szCs w:val="32"/>
                <w:lang w:val="pt-BR"/>
              </w:rPr>
              <w:t>/</w:t>
            </w:r>
          </w:p>
          <w:p w14:paraId="17045AC3" w14:textId="77777777" w:rsidR="00ED4E10" w:rsidRPr="00ED4E10" w:rsidRDefault="00ED4E10" w:rsidP="509166F1">
            <w:pPr>
              <w:tabs>
                <w:tab w:val="left" w:pos="2340"/>
                <w:tab w:val="left" w:pos="2880"/>
              </w:tabs>
              <w:spacing w:after="240"/>
              <w:ind w:left="720"/>
              <w:rPr>
                <w:rFonts w:eastAsia="Times New Roman"/>
                <w:lang w:val="es-MX"/>
              </w:rPr>
            </w:pPr>
            <w:r w:rsidRPr="00ED4E10">
              <w:rPr>
                <w:rFonts w:eastAsia="Times New Roman"/>
                <w:bCs/>
                <w:szCs w:val="20"/>
                <w:lang w:val="pt-BR"/>
              </w:rPr>
              <w:tab/>
            </w:r>
            <w:r w:rsidRPr="00ED4E10">
              <w:rPr>
                <w:rFonts w:eastAsia="Times New Roman"/>
                <w:bCs/>
                <w:szCs w:val="20"/>
                <w:lang w:val="pt-BR"/>
              </w:rPr>
              <w:tab/>
            </w:r>
            <w:r w:rsidRPr="00ED4E10">
              <w:rPr>
                <w:rFonts w:eastAsia="Times New Roman"/>
                <w:bCs/>
                <w:szCs w:val="20"/>
                <w:lang w:val="pt-BR"/>
              </w:rPr>
              <w:tab/>
            </w:r>
            <w:r w:rsidRPr="00ED4E10">
              <w:rPr>
                <w:rFonts w:eastAsia="Times New Roman"/>
                <w:bCs/>
                <w:szCs w:val="20"/>
                <w:lang w:val="pt-BR"/>
              </w:rPr>
              <w:tab/>
            </w:r>
            <w:r w:rsidRPr="00ED4E10">
              <w:rPr>
                <w:rFonts w:eastAsia="Times New Roman"/>
                <w:bCs/>
                <w:position w:val="-22"/>
                <w:szCs w:val="20"/>
              </w:rPr>
              <w:object w:dxaOrig="225" w:dyaOrig="450" w14:anchorId="1E8BC891">
                <v:shape id="_x0000_i1110" type="#_x0000_t75" style="width:15.6pt;height:20.4pt" o:ole="">
                  <v:imagedata r:id="rId118" o:title=""/>
                </v:shape>
                <o:OLEObject Type="Embed" ProgID="Equation.3" ShapeID="_x0000_i1110" DrawAspect="Content" ObjectID="_1825175678" r:id="rId128"/>
              </w:object>
            </w:r>
            <w:r w:rsidR="3317CFAC" w:rsidRPr="509166F1">
              <w:rPr>
                <w:rFonts w:eastAsia="Times New Roman"/>
                <w:lang w:val="es-MX"/>
              </w:rPr>
              <w:t>(</w:t>
            </w:r>
            <w:r w:rsidR="3317CFAC" w:rsidRPr="509166F1">
              <w:rPr>
                <w:rFonts w:eastAsia="Times New Roman"/>
                <w:lang w:val="pt-BR"/>
              </w:rPr>
              <w:t xml:space="preserve">Min (-0.001, </w:t>
            </w:r>
            <w:r w:rsidR="3317CFAC" w:rsidRPr="509166F1">
              <w:rPr>
                <w:rFonts w:eastAsia="Times New Roman"/>
                <w:lang w:val="es-MX"/>
              </w:rPr>
              <w:t xml:space="preserve">EBP </w:t>
            </w:r>
            <w:r w:rsidR="3317CFAC" w:rsidRPr="7F613925">
              <w:rPr>
                <w:rFonts w:eastAsia="Times New Roman"/>
                <w:i/>
                <w:iCs/>
                <w:vertAlign w:val="subscript"/>
                <w:lang w:val="es-MX"/>
              </w:rPr>
              <w:t>q, r, p, y</w:t>
            </w:r>
            <w:r w:rsidR="3317CFAC" w:rsidRPr="509166F1">
              <w:rPr>
                <w:rFonts w:eastAsia="Times New Roman"/>
                <w:lang w:val="es-MX"/>
              </w:rPr>
              <w:t>)</w:t>
            </w:r>
            <w:r w:rsidR="3317CFAC" w:rsidRPr="7F613925">
              <w:rPr>
                <w:rFonts w:eastAsia="Times New Roman"/>
                <w:i/>
                <w:iCs/>
                <w:vertAlign w:val="subscript"/>
                <w:lang w:val="es-MX"/>
              </w:rPr>
              <w:t xml:space="preserve"> </w:t>
            </w:r>
            <w:r w:rsidR="3317CFAC" w:rsidRPr="509166F1">
              <w:rPr>
                <w:rFonts w:eastAsia="Times New Roman"/>
                <w:lang w:val="es-MX"/>
              </w:rPr>
              <w:t>* TLMP</w:t>
            </w:r>
            <w:r w:rsidR="3317CFAC" w:rsidRPr="7F613925">
              <w:rPr>
                <w:rFonts w:eastAsia="Times New Roman"/>
                <w:i/>
                <w:iCs/>
                <w:vertAlign w:val="subscript"/>
                <w:lang w:val="es-MX"/>
              </w:rPr>
              <w:t xml:space="preserve"> y</w:t>
            </w:r>
            <w:r w:rsidR="3317CFAC" w:rsidRPr="509166F1">
              <w:rPr>
                <w:rFonts w:eastAsia="Times New Roman"/>
                <w:lang w:val="es-MX"/>
              </w:rPr>
              <w:t>)</w:t>
            </w:r>
          </w:p>
          <w:p w14:paraId="1D1AA031" w14:textId="77777777" w:rsidR="00ED4E10" w:rsidRPr="00ED4E10" w:rsidRDefault="00ED4E10" w:rsidP="00ED4E10">
            <w:pPr>
              <w:tabs>
                <w:tab w:val="left" w:pos="2340"/>
                <w:tab w:val="left" w:pos="2880"/>
              </w:tabs>
              <w:spacing w:after="240"/>
              <w:ind w:left="720"/>
              <w:rPr>
                <w:rFonts w:eastAsia="Times New Roman"/>
                <w:bCs/>
                <w:szCs w:val="20"/>
                <w:lang w:val="es-MX"/>
              </w:rPr>
            </w:pPr>
            <w:r w:rsidRPr="00ED4E10">
              <w:rPr>
                <w:rFonts w:eastAsia="Times New Roman"/>
                <w:bCs/>
                <w:szCs w:val="20"/>
                <w:lang w:val="pt-BR"/>
              </w:rPr>
              <w:t>EMRELOAD</w:t>
            </w:r>
            <w:r w:rsidRPr="00ED4E10">
              <w:rPr>
                <w:rFonts w:eastAsia="Times New Roman"/>
                <w:bCs/>
                <w:szCs w:val="20"/>
                <w:lang w:val="es-MX"/>
              </w:rPr>
              <w:t xml:space="preserve"> </w:t>
            </w:r>
            <w:r w:rsidRPr="00ED4E10">
              <w:rPr>
                <w:rFonts w:eastAsia="Times New Roman"/>
                <w:bCs/>
                <w:i/>
                <w:szCs w:val="20"/>
                <w:vertAlign w:val="subscript"/>
                <w:lang w:val="es-MX"/>
              </w:rPr>
              <w:t>q, r, p</w:t>
            </w:r>
            <w:r w:rsidRPr="00ED4E10">
              <w:rPr>
                <w:rFonts w:eastAsia="Times New Roman"/>
                <w:bCs/>
                <w:szCs w:val="20"/>
                <w:lang w:val="es-MX"/>
              </w:rPr>
              <w:tab/>
              <w:t>=      Min (0, Max (</w:t>
            </w:r>
            <w:r w:rsidRPr="00ED4E10">
              <w:rPr>
                <w:rFonts w:eastAsia="Times New Roman"/>
                <w:bCs/>
                <w:szCs w:val="20"/>
                <w:lang w:val="pt-BR"/>
              </w:rPr>
              <w:t>AEBPLOAD</w:t>
            </w:r>
            <w:r w:rsidRPr="00ED4E10">
              <w:rPr>
                <w:rFonts w:eastAsia="Times New Roman"/>
                <w:bCs/>
                <w:szCs w:val="20"/>
                <w:vertAlign w:val="subscript"/>
                <w:lang w:val="pt-BR"/>
              </w:rPr>
              <w:t xml:space="preserve"> </w:t>
            </w:r>
            <w:r w:rsidRPr="00ED4E10">
              <w:rPr>
                <w:rFonts w:eastAsia="Times New Roman"/>
                <w:bCs/>
                <w:i/>
                <w:szCs w:val="20"/>
                <w:vertAlign w:val="subscript"/>
                <w:lang w:val="pt-BR"/>
              </w:rPr>
              <w:t>q, r, p</w:t>
            </w:r>
            <w:r w:rsidRPr="00ED4E10">
              <w:rPr>
                <w:rFonts w:eastAsia="Times New Roman"/>
                <w:bCs/>
                <w:szCs w:val="20"/>
                <w:lang w:val="pt-BR"/>
              </w:rPr>
              <w:t>,</w:t>
            </w:r>
            <w:r w:rsidRPr="00ED4E10">
              <w:rPr>
                <w:rFonts w:eastAsia="Times New Roman"/>
                <w:bCs/>
                <w:szCs w:val="20"/>
                <w:lang w:val="es-MX"/>
              </w:rPr>
              <w:t xml:space="preserve"> RTCL </w:t>
            </w:r>
            <w:r w:rsidRPr="00ED4E10">
              <w:rPr>
                <w:rFonts w:eastAsia="Times New Roman"/>
                <w:bCs/>
                <w:i/>
                <w:szCs w:val="20"/>
                <w:vertAlign w:val="subscript"/>
                <w:lang w:val="es-MX"/>
              </w:rPr>
              <w:t>q, r, p</w:t>
            </w:r>
            <w:r w:rsidRPr="00ED4E10">
              <w:rPr>
                <w:rFonts w:eastAsia="Times New Roman"/>
                <w:bCs/>
                <w:szCs w:val="20"/>
                <w:lang w:val="es-MX"/>
              </w:rPr>
              <w:t xml:space="preserve">) – ¼ * Min (0, BP </w:t>
            </w:r>
            <w:r w:rsidRPr="00ED4E10">
              <w:rPr>
                <w:rFonts w:eastAsia="Times New Roman"/>
                <w:bCs/>
                <w:i/>
                <w:szCs w:val="20"/>
                <w:vertAlign w:val="subscript"/>
                <w:lang w:val="es-MX"/>
              </w:rPr>
              <w:t>q, r, p</w:t>
            </w:r>
            <w:r w:rsidRPr="00ED4E10">
              <w:rPr>
                <w:rFonts w:eastAsia="Times New Roman"/>
                <w:bCs/>
                <w:szCs w:val="20"/>
                <w:lang w:val="es-MX"/>
              </w:rPr>
              <w:t>))</w:t>
            </w:r>
          </w:p>
          <w:p w14:paraId="218037DE" w14:textId="77777777" w:rsidR="00ED4E10" w:rsidRPr="00ED4E10" w:rsidRDefault="0CDA1463" w:rsidP="509166F1">
            <w:pPr>
              <w:tabs>
                <w:tab w:val="left" w:pos="2340"/>
                <w:tab w:val="left" w:pos="2880"/>
              </w:tabs>
              <w:spacing w:after="240"/>
              <w:ind w:left="720"/>
              <w:rPr>
                <w:rFonts w:eastAsia="Times New Roman"/>
                <w:lang w:val="pt-BR"/>
              </w:rPr>
            </w:pPr>
            <w:r w:rsidRPr="509166F1">
              <w:rPr>
                <w:rFonts w:eastAsia="Times New Roman"/>
                <w:lang w:val="pt-BR"/>
              </w:rPr>
              <w:t>AEBPLOAD</w:t>
            </w:r>
            <w:r w:rsidRPr="7F613925">
              <w:rPr>
                <w:rFonts w:eastAsia="Times New Roman"/>
                <w:i/>
                <w:iCs/>
                <w:vertAlign w:val="subscript"/>
                <w:lang w:val="pt-BR"/>
              </w:rPr>
              <w:t xml:space="preserve"> q, r, p</w:t>
            </w:r>
            <w:r w:rsidR="00ED4E10" w:rsidRPr="00ED4E10">
              <w:rPr>
                <w:rFonts w:eastAsia="Times New Roman"/>
                <w:bCs/>
                <w:szCs w:val="20"/>
                <w:lang w:val="pt-BR"/>
              </w:rPr>
              <w:tab/>
            </w:r>
            <w:r w:rsidRPr="509166F1">
              <w:rPr>
                <w:rFonts w:eastAsia="Times New Roman"/>
                <w:lang w:val="pt-BR"/>
              </w:rPr>
              <w:t>=</w:t>
            </w:r>
            <w:r w:rsidR="00ED4E10" w:rsidRPr="00ED4E10">
              <w:rPr>
                <w:rFonts w:eastAsia="Times New Roman"/>
                <w:bCs/>
                <w:szCs w:val="20"/>
                <w:lang w:val="pt-BR"/>
              </w:rPr>
              <w:tab/>
            </w:r>
            <w:r w:rsidR="00ED4E10" w:rsidRPr="00ED4E10">
              <w:rPr>
                <w:rFonts w:eastAsia="Times New Roman"/>
                <w:bCs/>
                <w:position w:val="-22"/>
                <w:szCs w:val="20"/>
              </w:rPr>
              <w:object w:dxaOrig="225" w:dyaOrig="450" w14:anchorId="739A2150">
                <v:shape id="_x0000_i1111" type="#_x0000_t75" style="width:15.6pt;height:20.4pt" o:ole="">
                  <v:imagedata r:id="rId118" o:title=""/>
                </v:shape>
                <o:OLEObject Type="Embed" ProgID="Equation.3" ShapeID="_x0000_i1111" DrawAspect="Content" ObjectID="_1825175679" r:id="rId129"/>
              </w:object>
            </w:r>
            <w:r w:rsidRPr="509166F1">
              <w:rPr>
                <w:rFonts w:eastAsia="Times New Roman"/>
                <w:lang w:val="pt-BR"/>
              </w:rPr>
              <w:t xml:space="preserve"> (Min (0, EBP </w:t>
            </w:r>
            <w:r w:rsidRPr="7F613925">
              <w:rPr>
                <w:rFonts w:eastAsia="Times New Roman"/>
                <w:i/>
                <w:iCs/>
                <w:vertAlign w:val="subscript"/>
                <w:lang w:val="pt-BR"/>
              </w:rPr>
              <w:t>q, r, p, y</w:t>
            </w:r>
            <w:r w:rsidRPr="509166F1">
              <w:rPr>
                <w:rFonts w:eastAsia="Times New Roman"/>
                <w:lang w:val="pt-BR"/>
              </w:rPr>
              <w:t>) * TLMP</w:t>
            </w:r>
            <w:r w:rsidRPr="7F613925">
              <w:rPr>
                <w:rFonts w:eastAsia="Times New Roman"/>
                <w:i/>
                <w:iCs/>
                <w:vertAlign w:val="subscript"/>
                <w:lang w:val="pt-BR"/>
              </w:rPr>
              <w:t>y</w:t>
            </w:r>
            <w:r w:rsidRPr="509166F1">
              <w:rPr>
                <w:rFonts w:eastAsia="Times New Roman"/>
                <w:lang w:val="pt-BR"/>
              </w:rPr>
              <w:t xml:space="preserve"> / 3600)</w:t>
            </w:r>
          </w:p>
          <w:p w14:paraId="4EEBFEBD" w14:textId="77777777" w:rsidR="00ED4E10" w:rsidRPr="00ED4E10" w:rsidRDefault="00ED4E10" w:rsidP="00ED4E10">
            <w:pPr>
              <w:rPr>
                <w:rFonts w:eastAsia="Times New Roman"/>
                <w:szCs w:val="20"/>
              </w:rPr>
            </w:pPr>
            <w:r w:rsidRPr="00ED4E10">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868"/>
              <w:gridCol w:w="6525"/>
            </w:tblGrid>
            <w:tr w:rsidR="00ED4E10" w:rsidRPr="00ED4E10" w14:paraId="752A1204" w14:textId="77777777" w:rsidTr="00550BA7">
              <w:trPr>
                <w:cantSplit/>
                <w:tblHeader/>
              </w:trPr>
              <w:tc>
                <w:tcPr>
                  <w:tcW w:w="934" w:type="pct"/>
                </w:tcPr>
                <w:p w14:paraId="4E987040" w14:textId="77777777" w:rsidR="00ED4E10" w:rsidRPr="00ED4E10" w:rsidRDefault="00ED4E10" w:rsidP="00ED4E10">
                  <w:pPr>
                    <w:spacing w:after="240"/>
                    <w:rPr>
                      <w:rFonts w:eastAsia="Times New Roman"/>
                      <w:b/>
                      <w:iCs/>
                      <w:sz w:val="20"/>
                      <w:szCs w:val="20"/>
                    </w:rPr>
                  </w:pPr>
                  <w:r w:rsidRPr="00ED4E10">
                    <w:rPr>
                      <w:rFonts w:eastAsia="Times New Roman"/>
                      <w:b/>
                      <w:iCs/>
                      <w:sz w:val="20"/>
                      <w:szCs w:val="20"/>
                    </w:rPr>
                    <w:lastRenderedPageBreak/>
                    <w:t>Variable</w:t>
                  </w:r>
                </w:p>
              </w:tc>
              <w:tc>
                <w:tcPr>
                  <w:tcW w:w="481" w:type="pct"/>
                </w:tcPr>
                <w:p w14:paraId="49172E0D" w14:textId="77777777" w:rsidR="00ED4E10" w:rsidRPr="00ED4E10" w:rsidRDefault="00ED4E10" w:rsidP="00ED4E10">
                  <w:pPr>
                    <w:spacing w:after="240"/>
                    <w:rPr>
                      <w:rFonts w:eastAsia="Times New Roman"/>
                      <w:b/>
                      <w:iCs/>
                      <w:sz w:val="20"/>
                      <w:szCs w:val="20"/>
                    </w:rPr>
                  </w:pPr>
                  <w:r w:rsidRPr="00ED4E10">
                    <w:rPr>
                      <w:rFonts w:eastAsia="Times New Roman"/>
                      <w:b/>
                      <w:iCs/>
                      <w:sz w:val="20"/>
                      <w:szCs w:val="20"/>
                    </w:rPr>
                    <w:t>Unit</w:t>
                  </w:r>
                </w:p>
              </w:tc>
              <w:tc>
                <w:tcPr>
                  <w:tcW w:w="3585" w:type="pct"/>
                </w:tcPr>
                <w:p w14:paraId="194E8AA8" w14:textId="77777777" w:rsidR="00ED4E10" w:rsidRPr="00ED4E10" w:rsidRDefault="00ED4E10" w:rsidP="00ED4E10">
                  <w:pPr>
                    <w:spacing w:after="240"/>
                    <w:rPr>
                      <w:rFonts w:eastAsia="Times New Roman"/>
                      <w:b/>
                      <w:iCs/>
                      <w:sz w:val="20"/>
                      <w:szCs w:val="20"/>
                    </w:rPr>
                  </w:pPr>
                  <w:r w:rsidRPr="00ED4E10">
                    <w:rPr>
                      <w:rFonts w:eastAsia="Times New Roman"/>
                      <w:b/>
                      <w:iCs/>
                      <w:sz w:val="20"/>
                      <w:szCs w:val="20"/>
                    </w:rPr>
                    <w:t>Definition</w:t>
                  </w:r>
                </w:p>
              </w:tc>
            </w:tr>
            <w:tr w:rsidR="00ED4E10" w:rsidRPr="00ED4E10" w14:paraId="3A37381B" w14:textId="77777777" w:rsidTr="00550BA7">
              <w:trPr>
                <w:cantSplit/>
              </w:trPr>
              <w:tc>
                <w:tcPr>
                  <w:tcW w:w="934" w:type="pct"/>
                </w:tcPr>
                <w:p w14:paraId="6A020C20"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EMREAMT </w:t>
                  </w:r>
                  <w:r w:rsidRPr="00ED4E10">
                    <w:rPr>
                      <w:rFonts w:eastAsia="Times New Roman"/>
                      <w:i/>
                      <w:iCs/>
                      <w:sz w:val="20"/>
                      <w:szCs w:val="20"/>
                      <w:vertAlign w:val="subscript"/>
                    </w:rPr>
                    <w:t>q, r, p</w:t>
                  </w:r>
                </w:p>
              </w:tc>
              <w:tc>
                <w:tcPr>
                  <w:tcW w:w="481" w:type="pct"/>
                </w:tcPr>
                <w:p w14:paraId="6B981E62"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5" w:type="pct"/>
                </w:tcPr>
                <w:p w14:paraId="45D291FC"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Emergency Energy Amount per QSE per Settlement Point per Resource</w:t>
                  </w:r>
                  <w:r w:rsidRPr="00ED4E10">
                    <w:rPr>
                      <w:rFonts w:eastAsia="Times New Roman"/>
                      <w:iCs/>
                      <w:sz w:val="20"/>
                      <w:szCs w:val="20"/>
                    </w:rPr>
                    <w:t xml:space="preserve">—The payment to QSE </w:t>
                  </w:r>
                  <w:r w:rsidRPr="00ED4E10">
                    <w:rPr>
                      <w:rFonts w:eastAsia="Times New Roman"/>
                      <w:i/>
                      <w:iCs/>
                      <w:sz w:val="20"/>
                      <w:szCs w:val="20"/>
                    </w:rPr>
                    <w:t>q</w:t>
                  </w:r>
                  <w:r w:rsidRPr="00ED4E10">
                    <w:rPr>
                      <w:rFonts w:eastAsia="Times New Roman"/>
                      <w:iCs/>
                      <w:sz w:val="20"/>
                      <w:szCs w:val="20"/>
                    </w:rPr>
                    <w:t xml:space="preserve"> as additional compensation for the additional energy or Ancillary Services produced or consumed by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in Real-Time during the Emergency Condition or Watch,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ED4E10" w:rsidRPr="00ED4E10" w14:paraId="5AFB785B" w14:textId="77777777" w:rsidTr="00550BA7">
              <w:trPr>
                <w:cantSplit/>
              </w:trPr>
              <w:tc>
                <w:tcPr>
                  <w:tcW w:w="934" w:type="pct"/>
                </w:tcPr>
                <w:p w14:paraId="73702930"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EMREPRGEN </w:t>
                  </w:r>
                  <w:r w:rsidRPr="00ED4E10">
                    <w:rPr>
                      <w:rFonts w:eastAsia="Times New Roman"/>
                      <w:i/>
                      <w:iCs/>
                      <w:sz w:val="20"/>
                      <w:szCs w:val="20"/>
                      <w:vertAlign w:val="subscript"/>
                    </w:rPr>
                    <w:t>q, r, p</w:t>
                  </w:r>
                </w:p>
              </w:tc>
              <w:tc>
                <w:tcPr>
                  <w:tcW w:w="481" w:type="pct"/>
                </w:tcPr>
                <w:p w14:paraId="30E91E49"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Pr>
                <w:p w14:paraId="7A3B9621"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Emergency Energy Price for Generation per QSE per Settlement Point per Resource</w:t>
                  </w:r>
                  <w:r w:rsidRPr="00ED4E10">
                    <w:rPr>
                      <w:rFonts w:eastAsia="Times New Roman"/>
                      <w:iCs/>
                      <w:sz w:val="20"/>
                      <w:szCs w:val="20"/>
                    </w:rPr>
                    <w:t xml:space="preserve">—The compensation rate for the generation produced by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in Real-Time during the Emergency Condition or Watch,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ED4E10" w:rsidRPr="00ED4E10" w14:paraId="1AE010AB" w14:textId="77777777" w:rsidTr="00550BA7">
              <w:trPr>
                <w:cantSplit/>
              </w:trPr>
              <w:tc>
                <w:tcPr>
                  <w:tcW w:w="934" w:type="pct"/>
                </w:tcPr>
                <w:p w14:paraId="7C452B5F"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EMREPRLOAD </w:t>
                  </w:r>
                  <w:r w:rsidRPr="00ED4E10">
                    <w:rPr>
                      <w:rFonts w:eastAsia="Times New Roman"/>
                      <w:i/>
                      <w:iCs/>
                      <w:sz w:val="20"/>
                      <w:szCs w:val="20"/>
                      <w:vertAlign w:val="subscript"/>
                    </w:rPr>
                    <w:t>q, r, p</w:t>
                  </w:r>
                </w:p>
              </w:tc>
              <w:tc>
                <w:tcPr>
                  <w:tcW w:w="481" w:type="pct"/>
                </w:tcPr>
                <w:p w14:paraId="049DE66F"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Pr>
                <w:p w14:paraId="389DDACF"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Emergency Energy Price for Charging Load per QSE per Settlement Point per Resource</w:t>
                  </w:r>
                  <w:r w:rsidRPr="00ED4E10">
                    <w:rPr>
                      <w:rFonts w:eastAsia="Times New Roman"/>
                      <w:iCs/>
                      <w:sz w:val="20"/>
                      <w:szCs w:val="20"/>
                    </w:rPr>
                    <w:t xml:space="preserve">—The compensation rate for the charging load for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in Real-Time during the Emergency Condition or Watch, for the 15-minute Settlement Interval.</w:t>
                  </w:r>
                </w:p>
              </w:tc>
            </w:tr>
            <w:tr w:rsidR="00ED4E10" w:rsidRPr="00ED4E10" w14:paraId="2D390905" w14:textId="77777777" w:rsidTr="00550BA7">
              <w:trPr>
                <w:cantSplit/>
              </w:trPr>
              <w:tc>
                <w:tcPr>
                  <w:tcW w:w="934" w:type="pct"/>
                </w:tcPr>
                <w:p w14:paraId="20EC1EF4"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EMREGEN </w:t>
                  </w:r>
                  <w:r w:rsidRPr="00ED4E10">
                    <w:rPr>
                      <w:rFonts w:eastAsia="Times New Roman"/>
                      <w:i/>
                      <w:iCs/>
                      <w:sz w:val="20"/>
                      <w:szCs w:val="20"/>
                      <w:vertAlign w:val="subscript"/>
                    </w:rPr>
                    <w:t>q, r, p</w:t>
                  </w:r>
                </w:p>
              </w:tc>
              <w:tc>
                <w:tcPr>
                  <w:tcW w:w="481" w:type="pct"/>
                </w:tcPr>
                <w:p w14:paraId="1D6C3E46"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Pr>
                <w:p w14:paraId="5C9DCFC8"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Emergency Energy for Generation per QSE per Settlement Point per Resource</w:t>
                  </w:r>
                  <w:r w:rsidRPr="00ED4E10">
                    <w:rPr>
                      <w:rFonts w:eastAsia="Times New Roman"/>
                      <w:iCs/>
                      <w:sz w:val="20"/>
                      <w:szCs w:val="20"/>
                    </w:rPr>
                    <w:t xml:space="preserve">—The generation produced by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in Real-Time during the Emergency Condition or Watch,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ED4E10" w:rsidRPr="00ED4E10" w14:paraId="0BFF7D1D" w14:textId="77777777" w:rsidTr="00550BA7">
              <w:trPr>
                <w:cantSplit/>
              </w:trPr>
              <w:tc>
                <w:tcPr>
                  <w:tcW w:w="934" w:type="pct"/>
                </w:tcPr>
                <w:p w14:paraId="001BC4BC"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EMRELOAD </w:t>
                  </w:r>
                  <w:r w:rsidRPr="00ED4E10">
                    <w:rPr>
                      <w:rFonts w:eastAsia="Times New Roman"/>
                      <w:i/>
                      <w:iCs/>
                      <w:sz w:val="20"/>
                      <w:szCs w:val="20"/>
                      <w:vertAlign w:val="subscript"/>
                    </w:rPr>
                    <w:t>q, r, p</w:t>
                  </w:r>
                </w:p>
              </w:tc>
              <w:tc>
                <w:tcPr>
                  <w:tcW w:w="481" w:type="pct"/>
                </w:tcPr>
                <w:p w14:paraId="44571173"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Pr>
                <w:p w14:paraId="5B45489C"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Emergency Energy for Charging Load per QSE per Settlement Point per Resource</w:t>
                  </w:r>
                  <w:r w:rsidRPr="00ED4E10">
                    <w:rPr>
                      <w:rFonts w:eastAsia="Times New Roman"/>
                      <w:iCs/>
                      <w:sz w:val="20"/>
                      <w:szCs w:val="20"/>
                    </w:rPr>
                    <w:t xml:space="preserve">—The charging load for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in Real-Time during the Emergency Condition or Watch, for the 15-minute Settlement Interval.</w:t>
                  </w:r>
                </w:p>
              </w:tc>
            </w:tr>
            <w:tr w:rsidR="00ED4E10" w:rsidRPr="00ED4E10" w14:paraId="376118A4" w14:textId="77777777" w:rsidTr="00550BA7">
              <w:trPr>
                <w:cantSplit/>
              </w:trPr>
              <w:tc>
                <w:tcPr>
                  <w:tcW w:w="934" w:type="pct"/>
                </w:tcPr>
                <w:p w14:paraId="636F7F59"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EBPWAPRGEN </w:t>
                  </w:r>
                  <w:r w:rsidRPr="00ED4E10">
                    <w:rPr>
                      <w:rFonts w:eastAsia="Times New Roman"/>
                      <w:i/>
                      <w:iCs/>
                      <w:sz w:val="20"/>
                      <w:szCs w:val="20"/>
                      <w:vertAlign w:val="subscript"/>
                    </w:rPr>
                    <w:t>q, r, p</w:t>
                  </w:r>
                </w:p>
              </w:tc>
              <w:tc>
                <w:tcPr>
                  <w:tcW w:w="481" w:type="pct"/>
                </w:tcPr>
                <w:p w14:paraId="477573EA"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Pr>
                <w:p w14:paraId="7FECB823"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Emergency Base Point Weighted Average Price for Generation per QSE per Settlement Point per Resource</w:t>
                  </w:r>
                  <w:r w:rsidRPr="00ED4E10">
                    <w:rPr>
                      <w:rFonts w:eastAsia="Times New Roman"/>
                      <w:iCs/>
                      <w:sz w:val="20"/>
                      <w:szCs w:val="20"/>
                    </w:rPr>
                    <w:t xml:space="preserve">—The weighted average of the Emergency Base Point Prices corresponding with the positive Emergency Base Points, for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ED4E10" w:rsidRPr="00ED4E10" w14:paraId="60BC8B72" w14:textId="77777777" w:rsidTr="00550BA7">
              <w:trPr>
                <w:cantSplit/>
              </w:trPr>
              <w:tc>
                <w:tcPr>
                  <w:tcW w:w="934" w:type="pct"/>
                </w:tcPr>
                <w:p w14:paraId="22FB2438"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EBPWAPRLOAD </w:t>
                  </w:r>
                  <w:r w:rsidRPr="00ED4E10">
                    <w:rPr>
                      <w:rFonts w:eastAsia="Times New Roman"/>
                      <w:i/>
                      <w:iCs/>
                      <w:sz w:val="20"/>
                      <w:szCs w:val="20"/>
                      <w:vertAlign w:val="subscript"/>
                    </w:rPr>
                    <w:t>q, r, p</w:t>
                  </w:r>
                </w:p>
              </w:tc>
              <w:tc>
                <w:tcPr>
                  <w:tcW w:w="481" w:type="pct"/>
                </w:tcPr>
                <w:p w14:paraId="17A94D9D"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Pr>
                <w:p w14:paraId="55134EA2"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Emergency Base Point Weighted Average Price for Charging Load per QSE per Settlement Point per Resource</w:t>
                  </w:r>
                  <w:r w:rsidRPr="00ED4E10">
                    <w:rPr>
                      <w:rFonts w:eastAsia="Times New Roman"/>
                      <w:iCs/>
                      <w:sz w:val="20"/>
                      <w:szCs w:val="20"/>
                    </w:rPr>
                    <w:t xml:space="preserve">—The weighted average of the Emergency Base Point Prices corresponding with the negative Emergency Base Points, for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for the 15-minute Settlement Interval.</w:t>
                  </w:r>
                </w:p>
              </w:tc>
            </w:tr>
            <w:tr w:rsidR="00ED4E10" w:rsidRPr="00ED4E10" w14:paraId="609B7569" w14:textId="77777777" w:rsidTr="00550BA7">
              <w:trPr>
                <w:cantSplit/>
              </w:trPr>
              <w:tc>
                <w:tcPr>
                  <w:tcW w:w="934" w:type="pct"/>
                </w:tcPr>
                <w:p w14:paraId="3C3E7226"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BP </w:t>
                  </w:r>
                  <w:r w:rsidRPr="00ED4E10">
                    <w:rPr>
                      <w:rFonts w:eastAsia="Times New Roman"/>
                      <w:i/>
                      <w:iCs/>
                      <w:sz w:val="20"/>
                      <w:szCs w:val="20"/>
                      <w:vertAlign w:val="subscript"/>
                    </w:rPr>
                    <w:t>q, r, p</w:t>
                  </w:r>
                </w:p>
              </w:tc>
              <w:tc>
                <w:tcPr>
                  <w:tcW w:w="481" w:type="pct"/>
                </w:tcPr>
                <w:p w14:paraId="42ADFE8F"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5" w:type="pct"/>
                </w:tcPr>
                <w:p w14:paraId="280B9D3A"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Base Point per QSE per Settlement Point per Resource</w:t>
                  </w:r>
                  <w:r w:rsidRPr="00ED4E10">
                    <w:rPr>
                      <w:rFonts w:eastAsia="Times New Roman"/>
                      <w:iCs/>
                      <w:sz w:val="20"/>
                      <w:szCs w:val="20"/>
                    </w:rPr>
                    <w:t xml:space="preserve">—The Base Point of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from the SCED prior to the Emergency Condition or Watch.  For a Combined Cycle Train, the Resource </w:t>
                  </w:r>
                  <w:r w:rsidRPr="00ED4E10">
                    <w:rPr>
                      <w:rFonts w:eastAsia="Times New Roman"/>
                      <w:i/>
                      <w:iCs/>
                      <w:sz w:val="20"/>
                      <w:szCs w:val="20"/>
                    </w:rPr>
                    <w:t>r</w:t>
                  </w:r>
                  <w:r w:rsidRPr="00ED4E10">
                    <w:rPr>
                      <w:rFonts w:eastAsia="Times New Roman"/>
                      <w:iCs/>
                      <w:sz w:val="20"/>
                      <w:szCs w:val="20"/>
                    </w:rPr>
                    <w:t xml:space="preserve"> must be one of the registered Combined Cycle Generation Resources within the Combined Cycle Train.</w:t>
                  </w:r>
                </w:p>
              </w:tc>
            </w:tr>
            <w:tr w:rsidR="00ED4E10" w:rsidRPr="00ED4E10" w14:paraId="57C467BD" w14:textId="77777777" w:rsidTr="00550BA7">
              <w:trPr>
                <w:cantSplit/>
              </w:trPr>
              <w:tc>
                <w:tcPr>
                  <w:tcW w:w="934" w:type="pct"/>
                  <w:tcBorders>
                    <w:top w:val="single" w:sz="4" w:space="0" w:color="auto"/>
                    <w:left w:val="single" w:sz="4" w:space="0" w:color="auto"/>
                    <w:bottom w:val="single" w:sz="4" w:space="0" w:color="auto"/>
                    <w:right w:val="single" w:sz="4" w:space="0" w:color="auto"/>
                  </w:tcBorders>
                </w:tcPr>
                <w:p w14:paraId="46F437F4"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AEBPGEN</w:t>
                  </w:r>
                  <w:r w:rsidRPr="00ED4E10">
                    <w:rPr>
                      <w:rFonts w:eastAsia="Times New Roman"/>
                      <w:iCs/>
                      <w:sz w:val="20"/>
                      <w:szCs w:val="20"/>
                      <w:vertAlign w:val="subscript"/>
                    </w:rPr>
                    <w:t xml:space="preserve"> </w:t>
                  </w:r>
                  <w:r w:rsidRPr="00ED4E10">
                    <w:rPr>
                      <w:rFonts w:eastAsia="Times New Roman"/>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22135A51"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5B7CA4A0"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Aggregated Emergency Base Point for Generation</w:t>
                  </w:r>
                  <w:r w:rsidRPr="00ED4E10">
                    <w:rPr>
                      <w:rFonts w:eastAsia="Times New Roman"/>
                      <w:iCs/>
                      <w:sz w:val="20"/>
                      <w:szCs w:val="20"/>
                    </w:rPr>
                    <w:t xml:space="preserve">—The aggregation of the positive Emergency Base Points for the Resource </w:t>
                  </w:r>
                  <w:r w:rsidRPr="00ED4E10">
                    <w:rPr>
                      <w:rFonts w:eastAsia="Times New Roman"/>
                      <w:i/>
                      <w:iCs/>
                      <w:sz w:val="20"/>
                      <w:szCs w:val="20"/>
                    </w:rPr>
                    <w:t>r</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ED4E10" w:rsidRPr="00ED4E10" w14:paraId="5BFF0A3E" w14:textId="77777777" w:rsidTr="00550BA7">
              <w:trPr>
                <w:cantSplit/>
              </w:trPr>
              <w:tc>
                <w:tcPr>
                  <w:tcW w:w="934" w:type="pct"/>
                  <w:tcBorders>
                    <w:top w:val="single" w:sz="4" w:space="0" w:color="auto"/>
                    <w:left w:val="single" w:sz="4" w:space="0" w:color="auto"/>
                    <w:bottom w:val="single" w:sz="4" w:space="0" w:color="auto"/>
                    <w:right w:val="single" w:sz="4" w:space="0" w:color="auto"/>
                  </w:tcBorders>
                </w:tcPr>
                <w:p w14:paraId="24CCA0CB"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AEBPLOAD</w:t>
                  </w:r>
                  <w:r w:rsidRPr="00ED4E10">
                    <w:rPr>
                      <w:rFonts w:eastAsia="Times New Roman"/>
                      <w:iCs/>
                      <w:sz w:val="20"/>
                      <w:szCs w:val="20"/>
                      <w:vertAlign w:val="subscript"/>
                    </w:rPr>
                    <w:t xml:space="preserve"> </w:t>
                  </w:r>
                  <w:r w:rsidRPr="00ED4E10">
                    <w:rPr>
                      <w:rFonts w:eastAsia="Times New Roman"/>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59414B22"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38EC4AD1"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Aggregated Emergency Base Point for Charging Load</w:t>
                  </w:r>
                  <w:r w:rsidRPr="00ED4E10">
                    <w:rPr>
                      <w:rFonts w:eastAsia="Times New Roman"/>
                      <w:iCs/>
                      <w:sz w:val="20"/>
                      <w:szCs w:val="20"/>
                    </w:rPr>
                    <w:t xml:space="preserve">—The aggregation of the negative Emergency Base Points for the Resource </w:t>
                  </w:r>
                  <w:r w:rsidRPr="00ED4E10">
                    <w:rPr>
                      <w:rFonts w:eastAsia="Times New Roman"/>
                      <w:i/>
                      <w:iCs/>
                      <w:sz w:val="20"/>
                      <w:szCs w:val="20"/>
                    </w:rPr>
                    <w:t xml:space="preserve">r </w:t>
                  </w:r>
                  <w:r w:rsidRPr="00ED4E10">
                    <w:rPr>
                      <w:rFonts w:eastAsia="Times New Roman"/>
                      <w:iCs/>
                      <w:sz w:val="20"/>
                      <w:szCs w:val="20"/>
                    </w:rPr>
                    <w:t xml:space="preserve">represented by QSE </w:t>
                  </w:r>
                  <w:r w:rsidRPr="00ED4E10">
                    <w:rPr>
                      <w:rFonts w:eastAsia="Times New Roman"/>
                      <w:i/>
                      <w:iCs/>
                      <w:sz w:val="20"/>
                      <w:szCs w:val="20"/>
                    </w:rPr>
                    <w:t>q</w:t>
                  </w:r>
                  <w:r w:rsidRPr="00ED4E10">
                    <w:rPr>
                      <w:rFonts w:eastAsia="Times New Roman"/>
                      <w:iCs/>
                      <w:sz w:val="20"/>
                      <w:szCs w:val="20"/>
                    </w:rPr>
                    <w:t xml:space="preserve">, for the 15-minute Settlement Interval.  </w:t>
                  </w:r>
                </w:p>
              </w:tc>
            </w:tr>
            <w:tr w:rsidR="00ED4E10" w:rsidRPr="00ED4E10" w14:paraId="1D10DD60" w14:textId="77777777" w:rsidTr="00550BA7">
              <w:trPr>
                <w:cantSplit/>
              </w:trPr>
              <w:tc>
                <w:tcPr>
                  <w:tcW w:w="934" w:type="pct"/>
                </w:tcPr>
                <w:p w14:paraId="6238CFF4"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lastRenderedPageBreak/>
                    <w:t xml:space="preserve">EBP </w:t>
                  </w:r>
                  <w:r w:rsidRPr="00ED4E10">
                    <w:rPr>
                      <w:rFonts w:eastAsia="Times New Roman"/>
                      <w:i/>
                      <w:iCs/>
                      <w:sz w:val="20"/>
                      <w:szCs w:val="20"/>
                      <w:vertAlign w:val="subscript"/>
                    </w:rPr>
                    <w:t>q, r, p, y</w:t>
                  </w:r>
                </w:p>
              </w:tc>
              <w:tc>
                <w:tcPr>
                  <w:tcW w:w="481" w:type="pct"/>
                </w:tcPr>
                <w:p w14:paraId="388E9EE7"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5" w:type="pct"/>
                </w:tcPr>
                <w:p w14:paraId="5272E6E6"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Emergency Base Point per QSE per Settlement Point per Resource by interval</w:t>
                  </w:r>
                  <w:r w:rsidRPr="00ED4E10">
                    <w:rPr>
                      <w:rFonts w:eastAsia="Times New Roman"/>
                      <w:iCs/>
                      <w:sz w:val="20"/>
                      <w:szCs w:val="20"/>
                    </w:rPr>
                    <w:t xml:space="preserve">—The Emergency Base Point of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Emergency Base Point interval or SCED interval</w:t>
                  </w:r>
                  <w:r w:rsidRPr="00ED4E10">
                    <w:rPr>
                      <w:rFonts w:eastAsia="Times New Roman"/>
                      <w:i/>
                      <w:iCs/>
                      <w:sz w:val="20"/>
                      <w:szCs w:val="20"/>
                    </w:rPr>
                    <w:t xml:space="preserve"> y</w:t>
                  </w:r>
                  <w:r w:rsidRPr="00ED4E10">
                    <w:rPr>
                      <w:rFonts w:eastAsia="Times New Roman"/>
                      <w:iCs/>
                      <w:sz w:val="20"/>
                      <w:szCs w:val="20"/>
                    </w:rPr>
                    <w:t xml:space="preserve">.  If a Base Point instead of an Emergency Base Point is effective during the interval </w:t>
                  </w:r>
                  <w:r w:rsidRPr="00ED4E10">
                    <w:rPr>
                      <w:rFonts w:eastAsia="Times New Roman"/>
                      <w:i/>
                      <w:iCs/>
                      <w:sz w:val="20"/>
                      <w:szCs w:val="20"/>
                    </w:rPr>
                    <w:t>y</w:t>
                  </w:r>
                  <w:r w:rsidRPr="00ED4E10">
                    <w:rPr>
                      <w:rFonts w:eastAsia="Times New Roman"/>
                      <w:iCs/>
                      <w:sz w:val="20"/>
                      <w:szCs w:val="20"/>
                    </w:rPr>
                    <w:t xml:space="preserve">, its value equals the Base Point.  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c>
            </w:tr>
            <w:tr w:rsidR="00ED4E10" w:rsidRPr="00ED4E10" w14:paraId="09259C32" w14:textId="77777777" w:rsidTr="00550BA7">
              <w:trPr>
                <w:cantSplit/>
              </w:trPr>
              <w:tc>
                <w:tcPr>
                  <w:tcW w:w="934" w:type="pct"/>
                </w:tcPr>
                <w:p w14:paraId="2B095ADB"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EBPPR </w:t>
                  </w:r>
                  <w:r w:rsidRPr="00ED4E10">
                    <w:rPr>
                      <w:rFonts w:eastAsia="Times New Roman"/>
                      <w:i/>
                      <w:iCs/>
                      <w:sz w:val="20"/>
                      <w:szCs w:val="20"/>
                      <w:vertAlign w:val="subscript"/>
                    </w:rPr>
                    <w:t>q, r, p, y</w:t>
                  </w:r>
                </w:p>
              </w:tc>
              <w:tc>
                <w:tcPr>
                  <w:tcW w:w="481" w:type="pct"/>
                </w:tcPr>
                <w:p w14:paraId="20EF5921"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Pr>
                <w:p w14:paraId="193B0B1A"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Emergency Base Point Price per QSE per Settlement Point per Resource by interval</w:t>
                  </w:r>
                  <w:r w:rsidRPr="00ED4E10">
                    <w:rPr>
                      <w:rFonts w:eastAsia="Times New Roman"/>
                      <w:iCs/>
                      <w:sz w:val="20"/>
                      <w:szCs w:val="20"/>
                    </w:rPr>
                    <w:t xml:space="preserve">—The price on the Energy Offer Curve or Energy Bid/Offer Curve corresponding to the Emergency Base Point for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Emergency Base Point interval or SCED interval </w:t>
                  </w:r>
                  <w:r w:rsidRPr="00ED4E10">
                    <w:rPr>
                      <w:rFonts w:eastAsia="Times New Roman"/>
                      <w:i/>
                      <w:iCs/>
                      <w:sz w:val="20"/>
                      <w:szCs w:val="20"/>
                    </w:rPr>
                    <w:t>y</w:t>
                  </w:r>
                  <w:r w:rsidRPr="00ED4E10">
                    <w:rPr>
                      <w:rFonts w:eastAsia="Times New Roman"/>
                      <w:iCs/>
                      <w:sz w:val="20"/>
                      <w:szCs w:val="20"/>
                    </w:rPr>
                    <w:t>.  The Energy Offer Curve shall be capped by the MOC pursuant to Section 4.4.9.4.1, Mitigated Offer Cap</w:t>
                  </w:r>
                  <w:r w:rsidRPr="00ED4E10">
                    <w:rPr>
                      <w:rFonts w:ascii="Calibri" w:eastAsia="Calibri" w:hAnsi="Calibri"/>
                      <w:sz w:val="22"/>
                      <w:szCs w:val="22"/>
                    </w:rPr>
                    <w:t xml:space="preserve"> </w:t>
                  </w:r>
                  <w:r w:rsidRPr="00ED4E10">
                    <w:rPr>
                      <w:rFonts w:eastAsia="Times New Roman"/>
                      <w:iCs/>
                      <w:sz w:val="20"/>
                      <w:szCs w:val="20"/>
                    </w:rPr>
                    <w:t xml:space="preserve">and the Energy Bid/Offer Curve shall be capped by the maximum RTSPP at the Settlement Point for the Operating Day, per paragraph (10)(b) of Section 6.6.9.  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c>
            </w:tr>
            <w:tr w:rsidR="00ED4E10" w:rsidRPr="00ED4E10" w14:paraId="45755568" w14:textId="77777777" w:rsidTr="00550BA7">
              <w:trPr>
                <w:cantSplit/>
              </w:trPr>
              <w:tc>
                <w:tcPr>
                  <w:tcW w:w="934" w:type="pct"/>
                </w:tcPr>
                <w:p w14:paraId="02E5E30A"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RTSPP</w:t>
                  </w:r>
                  <w:r w:rsidRPr="00ED4E10">
                    <w:rPr>
                      <w:rFonts w:eastAsia="Times New Roman"/>
                      <w:i/>
                      <w:iCs/>
                      <w:sz w:val="20"/>
                      <w:szCs w:val="20"/>
                    </w:rPr>
                    <w:t xml:space="preserve"> </w:t>
                  </w:r>
                  <w:r w:rsidRPr="00ED4E10">
                    <w:rPr>
                      <w:rFonts w:eastAsia="Times New Roman"/>
                      <w:i/>
                      <w:iCs/>
                      <w:sz w:val="20"/>
                      <w:szCs w:val="20"/>
                      <w:vertAlign w:val="subscript"/>
                    </w:rPr>
                    <w:t>p</w:t>
                  </w:r>
                </w:p>
              </w:tc>
              <w:tc>
                <w:tcPr>
                  <w:tcW w:w="481" w:type="pct"/>
                </w:tcPr>
                <w:p w14:paraId="4843A4F0"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Pr>
                <w:p w14:paraId="661B6EC4"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Real-Time Settlement Point Price per Settlement Point</w:t>
                  </w:r>
                  <w:r w:rsidRPr="00ED4E10">
                    <w:rPr>
                      <w:rFonts w:eastAsia="Times New Roman"/>
                      <w:iCs/>
                      <w:sz w:val="20"/>
                      <w:szCs w:val="20"/>
                    </w:rPr>
                    <w:t xml:space="preserve">—The Real-Time Settlement Point Price at Settlement Point </w:t>
                  </w:r>
                  <w:r w:rsidRPr="00ED4E10">
                    <w:rPr>
                      <w:rFonts w:eastAsia="Times New Roman"/>
                      <w:i/>
                      <w:iCs/>
                      <w:sz w:val="20"/>
                      <w:szCs w:val="20"/>
                    </w:rPr>
                    <w:t>p</w:t>
                  </w:r>
                  <w:r w:rsidRPr="00ED4E10">
                    <w:rPr>
                      <w:rFonts w:eastAsia="Times New Roman"/>
                      <w:iCs/>
                      <w:sz w:val="20"/>
                      <w:szCs w:val="20"/>
                    </w:rPr>
                    <w:t>, for the 15-minute Settlement Interval.</w:t>
                  </w:r>
                </w:p>
              </w:tc>
            </w:tr>
            <w:tr w:rsidR="00ED4E10" w:rsidRPr="00ED4E10" w14:paraId="2B7BE09B" w14:textId="77777777" w:rsidTr="00550BA7">
              <w:trPr>
                <w:cantSplit/>
              </w:trPr>
              <w:tc>
                <w:tcPr>
                  <w:tcW w:w="934" w:type="pct"/>
                </w:tcPr>
                <w:p w14:paraId="415A4874"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RTMG </w:t>
                  </w:r>
                  <w:r w:rsidRPr="00ED4E10">
                    <w:rPr>
                      <w:rFonts w:eastAsia="Times New Roman"/>
                      <w:i/>
                      <w:iCs/>
                      <w:sz w:val="20"/>
                      <w:szCs w:val="20"/>
                      <w:vertAlign w:val="subscript"/>
                    </w:rPr>
                    <w:t>q, r, p</w:t>
                  </w:r>
                </w:p>
              </w:tc>
              <w:tc>
                <w:tcPr>
                  <w:tcW w:w="481" w:type="pct"/>
                </w:tcPr>
                <w:p w14:paraId="3F9A6388"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Pr>
                <w:p w14:paraId="20E926A2"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Real-Time Metered Generation per QSE per Settlement Point per Resource</w:t>
                  </w:r>
                  <w:r w:rsidRPr="00ED4E10">
                    <w:rPr>
                      <w:rFonts w:eastAsia="Times New Roman"/>
                      <w:iCs/>
                      <w:sz w:val="20"/>
                      <w:szCs w:val="20"/>
                    </w:rPr>
                    <w:t xml:space="preserve">—The metered generation of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in Real-Time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ED4E10" w:rsidRPr="00ED4E10" w14:paraId="660D3AD4" w14:textId="77777777" w:rsidTr="00550BA7">
              <w:trPr>
                <w:cantSplit/>
              </w:trPr>
              <w:tc>
                <w:tcPr>
                  <w:tcW w:w="934" w:type="pct"/>
                </w:tcPr>
                <w:p w14:paraId="4A646649"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RTCL </w:t>
                  </w:r>
                  <w:r w:rsidRPr="00ED4E10">
                    <w:rPr>
                      <w:rFonts w:eastAsia="Times New Roman"/>
                      <w:i/>
                      <w:iCs/>
                      <w:sz w:val="20"/>
                      <w:szCs w:val="20"/>
                      <w:vertAlign w:val="subscript"/>
                    </w:rPr>
                    <w:t>q, r, p</w:t>
                  </w:r>
                </w:p>
              </w:tc>
              <w:tc>
                <w:tcPr>
                  <w:tcW w:w="481" w:type="pct"/>
                </w:tcPr>
                <w:p w14:paraId="08B4DF68"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5" w:type="pct"/>
                </w:tcPr>
                <w:p w14:paraId="1DEB46F1"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Charging Load per QSE per Resource per Settlement Point</w:t>
                  </w:r>
                  <w:r w:rsidRPr="00ED4E10">
                    <w:rPr>
                      <w:rFonts w:eastAsia="Times New Roman"/>
                      <w:iCs/>
                      <w:sz w:val="20"/>
                      <w:szCs w:val="20"/>
                    </w:rPr>
                    <w:t xml:space="preserve">—The charging load for Resource </w:t>
                  </w:r>
                  <w:proofErr w:type="spellStart"/>
                  <w:r w:rsidRPr="00ED4E10">
                    <w:rPr>
                      <w:rFonts w:eastAsia="Times New Roman"/>
                      <w:i/>
                      <w:iCs/>
                      <w:sz w:val="20"/>
                      <w:szCs w:val="20"/>
                    </w:rPr>
                    <w:t xml:space="preserve">r </w:t>
                  </w:r>
                  <w:r w:rsidRPr="00ED4E10">
                    <w:rPr>
                      <w:rFonts w:eastAsia="Times New Roman"/>
                      <w:iCs/>
                      <w:sz w:val="20"/>
                      <w:szCs w:val="20"/>
                    </w:rPr>
                    <w:t>at</w:t>
                  </w:r>
                  <w:proofErr w:type="spellEnd"/>
                  <w:r w:rsidRPr="00ED4E10">
                    <w:rPr>
                      <w:rFonts w:eastAsia="Times New Roman"/>
                      <w:iCs/>
                      <w:sz w:val="20"/>
                      <w:szCs w:val="20"/>
                    </w:rPr>
                    <w:t xml:space="preserve"> Resource Node</w:t>
                  </w:r>
                  <w:r w:rsidRPr="00ED4E10">
                    <w:rPr>
                      <w:rFonts w:eastAsia="Times New Roman"/>
                      <w:i/>
                      <w:iCs/>
                      <w:sz w:val="20"/>
                      <w:szCs w:val="20"/>
                    </w:rPr>
                    <w:t xml:space="preserve"> p </w:t>
                  </w:r>
                  <w:r w:rsidRPr="00ED4E10">
                    <w:rPr>
                      <w:rFonts w:eastAsia="Times New Roman"/>
                      <w:iCs/>
                      <w:sz w:val="20"/>
                      <w:szCs w:val="20"/>
                    </w:rPr>
                    <w:t xml:space="preserve">represented by the QSE </w:t>
                  </w:r>
                  <w:r w:rsidRPr="00ED4E10">
                    <w:rPr>
                      <w:rFonts w:eastAsia="Times New Roman"/>
                      <w:i/>
                      <w:iCs/>
                      <w:sz w:val="20"/>
                      <w:szCs w:val="20"/>
                    </w:rPr>
                    <w:t xml:space="preserve">q, </w:t>
                  </w:r>
                  <w:r w:rsidRPr="00ED4E10">
                    <w:rPr>
                      <w:rFonts w:eastAsia="Times New Roman"/>
                      <w:iCs/>
                      <w:sz w:val="20"/>
                      <w:szCs w:val="20"/>
                    </w:rPr>
                    <w:t>represented as a negative value,</w:t>
                  </w:r>
                  <w:r w:rsidRPr="00ED4E10">
                    <w:rPr>
                      <w:rFonts w:eastAsia="Times New Roman"/>
                      <w:i/>
                      <w:iCs/>
                      <w:sz w:val="20"/>
                      <w:szCs w:val="20"/>
                    </w:rPr>
                    <w:t xml:space="preserve"> </w:t>
                  </w:r>
                  <w:r w:rsidRPr="00ED4E10">
                    <w:rPr>
                      <w:rFonts w:eastAsia="Times New Roman"/>
                      <w:iCs/>
                      <w:sz w:val="20"/>
                      <w:szCs w:val="20"/>
                    </w:rPr>
                    <w:t xml:space="preserve">for the 15-minute Settlement Interval. </w:t>
                  </w:r>
                </w:p>
              </w:tc>
            </w:tr>
            <w:tr w:rsidR="00ED4E10" w:rsidRPr="00ED4E10" w14:paraId="5EB177BF" w14:textId="77777777" w:rsidTr="00550BA7">
              <w:trPr>
                <w:cantSplit/>
              </w:trPr>
              <w:tc>
                <w:tcPr>
                  <w:tcW w:w="934" w:type="pct"/>
                  <w:tcBorders>
                    <w:top w:val="single" w:sz="4" w:space="0" w:color="auto"/>
                    <w:left w:val="single" w:sz="4" w:space="0" w:color="auto"/>
                    <w:bottom w:val="single" w:sz="4" w:space="0" w:color="auto"/>
                    <w:right w:val="single" w:sz="4" w:space="0" w:color="auto"/>
                  </w:tcBorders>
                </w:tcPr>
                <w:p w14:paraId="2496C876"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TLMP </w:t>
                  </w:r>
                  <w:r w:rsidRPr="00ED4E10">
                    <w:rPr>
                      <w:rFonts w:eastAsia="Times New Roman"/>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47950A7E"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3BC06362" w14:textId="77777777" w:rsidR="00ED4E10" w:rsidRPr="00ED4E10" w:rsidRDefault="00ED4E10" w:rsidP="00ED4E10">
                  <w:pPr>
                    <w:spacing w:after="60"/>
                    <w:rPr>
                      <w:rFonts w:eastAsia="Times New Roman"/>
                      <w:iCs/>
                      <w:sz w:val="20"/>
                      <w:szCs w:val="20"/>
                    </w:rPr>
                  </w:pPr>
                  <w:r w:rsidRPr="00ED4E10">
                    <w:rPr>
                      <w:rFonts w:eastAsia="Times New Roman"/>
                      <w:i/>
                      <w:sz w:val="20"/>
                      <w:szCs w:val="20"/>
                    </w:rPr>
                    <w:t>Duration of Emergency Base Point interval or SCED interval per interval</w:t>
                  </w:r>
                  <w:r w:rsidRPr="00ED4E10">
                    <w:rPr>
                      <w:rFonts w:eastAsia="Times New Roman"/>
                      <w:iCs/>
                      <w:sz w:val="20"/>
                      <w:szCs w:val="20"/>
                    </w:rPr>
                    <w:t xml:space="preserve">—The duration of the portion of the Emergency Base Point interval or SCED interval </w:t>
                  </w:r>
                  <w:r w:rsidRPr="00ED4E10">
                    <w:rPr>
                      <w:rFonts w:eastAsia="Times New Roman"/>
                      <w:i/>
                      <w:iCs/>
                      <w:sz w:val="20"/>
                      <w:szCs w:val="20"/>
                    </w:rPr>
                    <w:t>y</w:t>
                  </w:r>
                  <w:r w:rsidRPr="00ED4E10">
                    <w:rPr>
                      <w:rFonts w:eastAsia="Times New Roman"/>
                      <w:iCs/>
                      <w:sz w:val="20"/>
                      <w:szCs w:val="20"/>
                    </w:rPr>
                    <w:t xml:space="preserve"> </w:t>
                  </w:r>
                  <w:r w:rsidRPr="00ED4E10">
                    <w:rPr>
                      <w:rFonts w:eastAsia="Times New Roman"/>
                      <w:sz w:val="20"/>
                      <w:szCs w:val="20"/>
                    </w:rPr>
                    <w:t>within the 15-minute Settlement Interval</w:t>
                  </w:r>
                  <w:r w:rsidRPr="00ED4E10">
                    <w:rPr>
                      <w:rFonts w:eastAsia="Times New Roman"/>
                      <w:iCs/>
                      <w:sz w:val="20"/>
                      <w:szCs w:val="20"/>
                    </w:rPr>
                    <w:t>.</w:t>
                  </w:r>
                </w:p>
              </w:tc>
            </w:tr>
            <w:tr w:rsidR="00ED4E10" w:rsidRPr="00ED4E10" w14:paraId="37AA0B26" w14:textId="77777777" w:rsidTr="00550BA7">
              <w:trPr>
                <w:cantSplit/>
              </w:trPr>
              <w:tc>
                <w:tcPr>
                  <w:tcW w:w="934" w:type="pct"/>
                  <w:tcBorders>
                    <w:top w:val="single" w:sz="4" w:space="0" w:color="auto"/>
                    <w:left w:val="single" w:sz="4" w:space="0" w:color="auto"/>
                    <w:bottom w:val="single" w:sz="4" w:space="0" w:color="auto"/>
                    <w:right w:val="single" w:sz="4" w:space="0" w:color="auto"/>
                  </w:tcBorders>
                </w:tcPr>
                <w:p w14:paraId="594BCFB9"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4C6CD747"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068BAE4A"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 QSE.</w:t>
                  </w:r>
                </w:p>
              </w:tc>
            </w:tr>
            <w:tr w:rsidR="00ED4E10" w:rsidRPr="00ED4E10" w14:paraId="0C3CC2F2" w14:textId="77777777" w:rsidTr="00550BA7">
              <w:trPr>
                <w:cantSplit/>
              </w:trPr>
              <w:tc>
                <w:tcPr>
                  <w:tcW w:w="934" w:type="pct"/>
                  <w:tcBorders>
                    <w:top w:val="single" w:sz="4" w:space="0" w:color="auto"/>
                    <w:left w:val="single" w:sz="4" w:space="0" w:color="auto"/>
                    <w:bottom w:val="single" w:sz="4" w:space="0" w:color="auto"/>
                    <w:right w:val="single" w:sz="4" w:space="0" w:color="auto"/>
                  </w:tcBorders>
                </w:tcPr>
                <w:p w14:paraId="117A8879"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p</w:t>
                  </w:r>
                </w:p>
              </w:tc>
              <w:tc>
                <w:tcPr>
                  <w:tcW w:w="481" w:type="pct"/>
                  <w:tcBorders>
                    <w:top w:val="single" w:sz="4" w:space="0" w:color="auto"/>
                    <w:left w:val="single" w:sz="4" w:space="0" w:color="auto"/>
                    <w:bottom w:val="single" w:sz="4" w:space="0" w:color="auto"/>
                    <w:right w:val="single" w:sz="4" w:space="0" w:color="auto"/>
                  </w:tcBorders>
                </w:tcPr>
                <w:p w14:paraId="24D2515E"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33883A99"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 Resource Node Settlement Point.</w:t>
                  </w:r>
                </w:p>
              </w:tc>
            </w:tr>
            <w:tr w:rsidR="00ED4E10" w:rsidRPr="00ED4E10" w14:paraId="587FE12B" w14:textId="77777777" w:rsidTr="00550BA7">
              <w:trPr>
                <w:cantSplit/>
              </w:trPr>
              <w:tc>
                <w:tcPr>
                  <w:tcW w:w="934" w:type="pct"/>
                  <w:tcBorders>
                    <w:top w:val="single" w:sz="4" w:space="0" w:color="auto"/>
                    <w:left w:val="single" w:sz="4" w:space="0" w:color="auto"/>
                    <w:bottom w:val="single" w:sz="4" w:space="0" w:color="auto"/>
                    <w:right w:val="single" w:sz="4" w:space="0" w:color="auto"/>
                  </w:tcBorders>
                </w:tcPr>
                <w:p w14:paraId="120F7CB5"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w:t>
                  </w:r>
                </w:p>
              </w:tc>
              <w:tc>
                <w:tcPr>
                  <w:tcW w:w="481" w:type="pct"/>
                  <w:tcBorders>
                    <w:top w:val="single" w:sz="4" w:space="0" w:color="auto"/>
                    <w:left w:val="single" w:sz="4" w:space="0" w:color="auto"/>
                    <w:bottom w:val="single" w:sz="4" w:space="0" w:color="auto"/>
                    <w:right w:val="single" w:sz="4" w:space="0" w:color="auto"/>
                  </w:tcBorders>
                </w:tcPr>
                <w:p w14:paraId="772FE778"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03CFDDE2"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 Generation Resource or ESR.</w:t>
                  </w:r>
                </w:p>
              </w:tc>
            </w:tr>
            <w:tr w:rsidR="00ED4E10" w:rsidRPr="00ED4E10" w14:paraId="15715600" w14:textId="77777777" w:rsidTr="00550BA7">
              <w:trPr>
                <w:cantSplit/>
              </w:trPr>
              <w:tc>
                <w:tcPr>
                  <w:tcW w:w="934" w:type="pct"/>
                  <w:tcBorders>
                    <w:top w:val="single" w:sz="4" w:space="0" w:color="auto"/>
                    <w:left w:val="single" w:sz="4" w:space="0" w:color="auto"/>
                    <w:bottom w:val="single" w:sz="4" w:space="0" w:color="auto"/>
                    <w:right w:val="single" w:sz="4" w:space="0" w:color="auto"/>
                  </w:tcBorders>
                </w:tcPr>
                <w:p w14:paraId="3CEE260F"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y</w:t>
                  </w:r>
                </w:p>
              </w:tc>
              <w:tc>
                <w:tcPr>
                  <w:tcW w:w="481" w:type="pct"/>
                  <w:tcBorders>
                    <w:top w:val="single" w:sz="4" w:space="0" w:color="auto"/>
                    <w:left w:val="single" w:sz="4" w:space="0" w:color="auto"/>
                    <w:bottom w:val="single" w:sz="4" w:space="0" w:color="auto"/>
                    <w:right w:val="single" w:sz="4" w:space="0" w:color="auto"/>
                  </w:tcBorders>
                </w:tcPr>
                <w:p w14:paraId="1736D575"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2DA7B256"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An Emergency Base Point interval or SCED interval that overlaps the 15-minute Settlement Interval.</w:t>
                  </w:r>
                </w:p>
              </w:tc>
            </w:tr>
            <w:tr w:rsidR="00ED4E10" w:rsidRPr="00ED4E10" w14:paraId="404319B6" w14:textId="77777777" w:rsidTr="00550BA7">
              <w:trPr>
                <w:cantSplit/>
              </w:trPr>
              <w:tc>
                <w:tcPr>
                  <w:tcW w:w="934" w:type="pct"/>
                  <w:tcBorders>
                    <w:top w:val="single" w:sz="4" w:space="0" w:color="auto"/>
                    <w:left w:val="single" w:sz="4" w:space="0" w:color="auto"/>
                    <w:bottom w:val="single" w:sz="4" w:space="0" w:color="auto"/>
                    <w:right w:val="single" w:sz="4" w:space="0" w:color="auto"/>
                  </w:tcBorders>
                </w:tcPr>
                <w:p w14:paraId="37FCFFCA"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7FEDAE4A"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5C4438C7"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The number of seconds in one hour.</w:t>
                  </w:r>
                </w:p>
              </w:tc>
            </w:tr>
          </w:tbl>
          <w:p w14:paraId="693E38C6" w14:textId="77777777" w:rsidR="00ED4E10" w:rsidRPr="00ED4E10" w:rsidRDefault="00ED4E10" w:rsidP="00ED4E10">
            <w:pPr>
              <w:spacing w:before="240" w:after="240"/>
              <w:ind w:left="720" w:hanging="720"/>
              <w:rPr>
                <w:rFonts w:eastAsia="Times New Roman"/>
                <w:iCs/>
                <w:szCs w:val="20"/>
              </w:rPr>
            </w:pPr>
            <w:r w:rsidRPr="00ED4E10">
              <w:rPr>
                <w:rFonts w:eastAsia="Times New Roman"/>
                <w:iCs/>
                <w:szCs w:val="20"/>
              </w:rPr>
              <w:t>(2)</w:t>
            </w:r>
            <w:r w:rsidRPr="00ED4E10">
              <w:rPr>
                <w:rFonts w:eastAsia="Times New Roman"/>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13150615" w14:textId="77777777" w:rsidR="00ED4E10" w:rsidRPr="00ED4E10" w:rsidRDefault="00ED4E10" w:rsidP="00ED4E10">
            <w:pPr>
              <w:tabs>
                <w:tab w:val="left" w:pos="2880"/>
              </w:tabs>
              <w:spacing w:after="240"/>
              <w:ind w:left="720"/>
              <w:rPr>
                <w:rFonts w:eastAsia="Times New Roman"/>
                <w:b/>
                <w:szCs w:val="20"/>
              </w:rPr>
            </w:pPr>
            <w:r w:rsidRPr="00ED4E10">
              <w:rPr>
                <w:rFonts w:eastAsia="Times New Roman"/>
                <w:b/>
                <w:szCs w:val="20"/>
                <w:lang w:val="pt-BR"/>
              </w:rPr>
              <w:t xml:space="preserve">EMREAMT </w:t>
            </w:r>
            <w:r w:rsidRPr="00ED4E10">
              <w:rPr>
                <w:rFonts w:eastAsia="Times New Roman"/>
                <w:b/>
                <w:bCs/>
                <w:i/>
                <w:iCs/>
                <w:sz w:val="16"/>
                <w:szCs w:val="16"/>
              </w:rPr>
              <w:t xml:space="preserve">q, r, p </w:t>
            </w:r>
            <w:r w:rsidRPr="00ED4E10">
              <w:rPr>
                <w:rFonts w:eastAsia="Times New Roman"/>
                <w:b/>
                <w:bCs/>
                <w:i/>
                <w:iCs/>
                <w:sz w:val="16"/>
                <w:szCs w:val="16"/>
              </w:rPr>
              <w:tab/>
            </w:r>
            <w:r w:rsidRPr="00ED4E10">
              <w:rPr>
                <w:rFonts w:eastAsia="Times New Roman"/>
                <w:b/>
                <w:szCs w:val="20"/>
              </w:rPr>
              <w:t xml:space="preserve"> = </w:t>
            </w:r>
            <w:r w:rsidRPr="00ED4E10">
              <w:rPr>
                <w:rFonts w:eastAsia="Times New Roman"/>
                <w:b/>
                <w:szCs w:val="20"/>
              </w:rPr>
              <w:tab/>
              <w:t xml:space="preserve">Min (0, </w:t>
            </w:r>
            <w:r w:rsidRPr="00ED4E10">
              <w:rPr>
                <w:rFonts w:eastAsia="Times New Roman"/>
                <w:b/>
                <w:szCs w:val="20"/>
                <w:lang w:val="pt-BR"/>
              </w:rPr>
              <w:t xml:space="preserve">RTENET </w:t>
            </w:r>
            <w:r w:rsidRPr="00ED4E10">
              <w:rPr>
                <w:rFonts w:eastAsia="Times New Roman"/>
                <w:b/>
                <w:i/>
                <w:szCs w:val="20"/>
                <w:vertAlign w:val="subscript"/>
                <w:lang w:val="pt-BR"/>
              </w:rPr>
              <w:t>q, r, p</w:t>
            </w:r>
            <w:r w:rsidRPr="00ED4E10">
              <w:rPr>
                <w:rFonts w:eastAsia="Times New Roman"/>
                <w:b/>
                <w:szCs w:val="20"/>
              </w:rPr>
              <w:t xml:space="preserve"> + RTASNET </w:t>
            </w:r>
            <w:r w:rsidRPr="00ED4E10">
              <w:rPr>
                <w:rFonts w:eastAsia="Times New Roman"/>
                <w:b/>
                <w:bCs/>
                <w:i/>
                <w:iCs/>
                <w:sz w:val="16"/>
                <w:szCs w:val="16"/>
              </w:rPr>
              <w:t>q, r</w:t>
            </w:r>
            <w:r w:rsidRPr="00ED4E10">
              <w:rPr>
                <w:rFonts w:eastAsia="Times New Roman"/>
                <w:b/>
                <w:szCs w:val="20"/>
              </w:rPr>
              <w:t>)</w:t>
            </w:r>
          </w:p>
          <w:p w14:paraId="28971AAA" w14:textId="77777777" w:rsidR="00ED4E10" w:rsidRPr="00ED4E10" w:rsidRDefault="00ED4E10" w:rsidP="00ED4E10">
            <w:pPr>
              <w:spacing w:after="240"/>
              <w:ind w:left="1440" w:hanging="720"/>
              <w:rPr>
                <w:rFonts w:eastAsia="Times New Roman"/>
                <w:szCs w:val="20"/>
              </w:rPr>
            </w:pPr>
            <w:r w:rsidRPr="00ED4E10">
              <w:rPr>
                <w:rFonts w:eastAsia="Times New Roman"/>
                <w:szCs w:val="20"/>
              </w:rPr>
              <w:t>(a)</w:t>
            </w:r>
            <w:r w:rsidRPr="00ED4E10">
              <w:rPr>
                <w:rFonts w:eastAsia="Times New Roman"/>
                <w:szCs w:val="20"/>
              </w:rPr>
              <w:tab/>
              <w:t>Where the Real-Time Energy Net Revenue is calculated as follows:</w:t>
            </w:r>
          </w:p>
          <w:p w14:paraId="47E6A6BA" w14:textId="77777777" w:rsidR="00ED4E10" w:rsidRPr="00ED4E10" w:rsidRDefault="00ED4E10" w:rsidP="00ED4E10">
            <w:pPr>
              <w:spacing w:after="240"/>
              <w:ind w:left="2340" w:hanging="1620"/>
              <w:rPr>
                <w:rFonts w:eastAsia="Times New Roman"/>
                <w:i/>
                <w:szCs w:val="20"/>
                <w:vertAlign w:val="subscript"/>
                <w:lang w:val="pt-BR"/>
              </w:rPr>
            </w:pPr>
            <w:r w:rsidRPr="00ED4E10">
              <w:rPr>
                <w:rFonts w:eastAsia="Times New Roman"/>
                <w:szCs w:val="20"/>
                <w:lang w:val="pt-BR"/>
              </w:rPr>
              <w:t xml:space="preserve">RTENET </w:t>
            </w:r>
            <w:r w:rsidRPr="00ED4E10">
              <w:rPr>
                <w:rFonts w:eastAsia="Times New Roman"/>
                <w:bCs/>
                <w:i/>
                <w:iCs/>
                <w:sz w:val="16"/>
                <w:szCs w:val="16"/>
                <w:lang w:val="pt-BR"/>
              </w:rPr>
              <w:t>q, r, p</w:t>
            </w:r>
            <w:r w:rsidRPr="00ED4E10">
              <w:rPr>
                <w:rFonts w:eastAsia="Times New Roman"/>
                <w:bCs/>
                <w:i/>
                <w:iCs/>
                <w:sz w:val="16"/>
                <w:szCs w:val="16"/>
                <w:lang w:val="pt-BR"/>
              </w:rPr>
              <w:tab/>
            </w:r>
            <w:r w:rsidRPr="00ED4E10">
              <w:rPr>
                <w:rFonts w:eastAsia="Times New Roman"/>
                <w:bCs/>
                <w:i/>
                <w:iCs/>
                <w:sz w:val="16"/>
                <w:szCs w:val="16"/>
                <w:lang w:val="pt-BR"/>
              </w:rPr>
              <w:tab/>
            </w:r>
            <w:r w:rsidRPr="00ED4E10">
              <w:rPr>
                <w:rFonts w:eastAsia="Times New Roman"/>
                <w:szCs w:val="20"/>
                <w:lang w:val="pt-BR"/>
              </w:rPr>
              <w:t xml:space="preserve">= </w:t>
            </w:r>
            <w:r w:rsidRPr="00ED4E10">
              <w:rPr>
                <w:rFonts w:eastAsia="Times New Roman"/>
                <w:szCs w:val="20"/>
                <w:lang w:val="pt-BR"/>
              </w:rPr>
              <w:tab/>
              <w:t>RTEREV</w:t>
            </w:r>
            <w:r w:rsidRPr="00ED4E10">
              <w:rPr>
                <w:rFonts w:eastAsia="Times New Roman"/>
                <w:i/>
                <w:szCs w:val="20"/>
                <w:vertAlign w:val="subscript"/>
                <w:lang w:val="pt-BR"/>
              </w:rPr>
              <w:t xml:space="preserve">q, r, p </w:t>
            </w:r>
            <w:r w:rsidRPr="00ED4E10">
              <w:rPr>
                <w:rFonts w:eastAsia="Times New Roman"/>
                <w:szCs w:val="20"/>
                <w:lang w:val="pt-BR"/>
              </w:rPr>
              <w:t>- RTEREVT</w:t>
            </w:r>
            <w:r w:rsidRPr="00ED4E10">
              <w:rPr>
                <w:rFonts w:eastAsia="Times New Roman"/>
                <w:i/>
                <w:szCs w:val="20"/>
                <w:vertAlign w:val="subscript"/>
                <w:lang w:val="pt-BR"/>
              </w:rPr>
              <w:t xml:space="preserve">q, r, p </w:t>
            </w:r>
          </w:p>
          <w:p w14:paraId="76970588" w14:textId="77777777" w:rsidR="00ED4E10" w:rsidRPr="00ED4E10" w:rsidRDefault="00ED4E10" w:rsidP="00ED4E10">
            <w:pPr>
              <w:spacing w:after="240"/>
              <w:ind w:left="2340" w:hanging="1620"/>
              <w:rPr>
                <w:rFonts w:eastAsia="Times New Roman"/>
                <w:i/>
                <w:szCs w:val="20"/>
                <w:vertAlign w:val="subscript"/>
                <w:lang w:val="pt-BR"/>
              </w:rPr>
            </w:pPr>
            <w:r w:rsidRPr="00ED4E10">
              <w:rPr>
                <w:rFonts w:eastAsia="Times New Roman"/>
                <w:szCs w:val="20"/>
                <w:lang w:val="pt-BR"/>
              </w:rPr>
              <w:t>Where:</w:t>
            </w:r>
          </w:p>
          <w:p w14:paraId="1ABC3C0D" w14:textId="77777777" w:rsidR="00ED4E10" w:rsidRPr="00ED4E10" w:rsidRDefault="00ED4E10" w:rsidP="00ED4E10">
            <w:pPr>
              <w:tabs>
                <w:tab w:val="left" w:pos="2340"/>
                <w:tab w:val="left" w:pos="2880"/>
              </w:tabs>
              <w:spacing w:after="240"/>
              <w:ind w:left="987" w:hanging="269"/>
              <w:rPr>
                <w:rFonts w:eastAsia="Times New Roman"/>
                <w:bCs/>
                <w:szCs w:val="20"/>
                <w:lang w:val="pt-BR"/>
              </w:rPr>
            </w:pPr>
            <w:r w:rsidRPr="00ED4E10">
              <w:rPr>
                <w:rFonts w:eastAsia="Times New Roman"/>
                <w:bCs/>
                <w:szCs w:val="20"/>
                <w:lang w:val="pt-BR"/>
              </w:rPr>
              <w:lastRenderedPageBreak/>
              <w:t>RTEREV</w:t>
            </w:r>
            <w:r w:rsidRPr="00ED4E10">
              <w:rPr>
                <w:rFonts w:eastAsia="Times New Roman"/>
                <w:bCs/>
                <w:i/>
                <w:szCs w:val="20"/>
                <w:vertAlign w:val="subscript"/>
                <w:lang w:val="pt-BR"/>
              </w:rPr>
              <w:t>q, r, p</w:t>
            </w:r>
            <w:r w:rsidRPr="00ED4E10">
              <w:rPr>
                <w:rFonts w:eastAsia="Times New Roman"/>
                <w:bCs/>
                <w:szCs w:val="20"/>
                <w:lang w:val="pt-BR"/>
              </w:rPr>
              <w:tab/>
            </w:r>
            <w:r w:rsidRPr="00ED4E10">
              <w:rPr>
                <w:rFonts w:eastAsia="Times New Roman"/>
                <w:bCs/>
                <w:szCs w:val="20"/>
                <w:lang w:val="pt-BR"/>
              </w:rPr>
              <w:tab/>
              <w:t>=</w:t>
            </w:r>
            <w:r w:rsidRPr="00ED4E10">
              <w:rPr>
                <w:rFonts w:eastAsia="Times New Roman"/>
                <w:bCs/>
                <w:szCs w:val="20"/>
                <w:lang w:val="pt-BR"/>
              </w:rPr>
              <w:tab/>
              <w:t xml:space="preserve">RTSPP </w:t>
            </w:r>
            <w:r w:rsidRPr="00ED4E10">
              <w:rPr>
                <w:rFonts w:eastAsia="Times New Roman"/>
                <w:bCs/>
                <w:i/>
                <w:szCs w:val="20"/>
                <w:vertAlign w:val="subscript"/>
                <w:lang w:val="pt-BR"/>
              </w:rPr>
              <w:t>p</w:t>
            </w:r>
            <w:r w:rsidRPr="00ED4E10">
              <w:rPr>
                <w:rFonts w:eastAsia="Times New Roman"/>
                <w:bCs/>
                <w:szCs w:val="20"/>
                <w:lang w:val="pt-BR"/>
              </w:rPr>
              <w:t xml:space="preserve"> * (EMREGEN </w:t>
            </w:r>
            <w:r w:rsidRPr="00ED4E10">
              <w:rPr>
                <w:rFonts w:eastAsia="Times New Roman"/>
                <w:bCs/>
                <w:i/>
                <w:szCs w:val="20"/>
                <w:vertAlign w:val="subscript"/>
                <w:lang w:val="pt-BR"/>
              </w:rPr>
              <w:t xml:space="preserve">q, r, p </w:t>
            </w:r>
            <w:r w:rsidRPr="00ED4E10">
              <w:rPr>
                <w:rFonts w:eastAsia="Calibri"/>
                <w:szCs w:val="20"/>
                <w:lang w:val="pt-BR"/>
              </w:rPr>
              <w:t xml:space="preserve">+ EMRELOAD </w:t>
            </w:r>
            <w:r w:rsidRPr="00ED4E10">
              <w:rPr>
                <w:rFonts w:eastAsia="Calibri"/>
                <w:i/>
                <w:szCs w:val="20"/>
                <w:vertAlign w:val="subscript"/>
                <w:lang w:val="pt-BR"/>
              </w:rPr>
              <w:t>q, r, p</w:t>
            </w:r>
            <w:r w:rsidRPr="00ED4E10">
              <w:rPr>
                <w:rFonts w:eastAsia="Calibri"/>
                <w:szCs w:val="20"/>
                <w:lang w:val="pt-BR"/>
              </w:rPr>
              <w:t>)</w:t>
            </w:r>
          </w:p>
          <w:p w14:paraId="42588C20" w14:textId="77777777" w:rsidR="00ED4E10" w:rsidRPr="00ED4E10" w:rsidRDefault="00ED4E10" w:rsidP="00ED4E10">
            <w:pPr>
              <w:tabs>
                <w:tab w:val="left" w:pos="2340"/>
                <w:tab w:val="left" w:pos="2880"/>
              </w:tabs>
              <w:spacing w:after="240"/>
              <w:ind w:left="987" w:hanging="269"/>
              <w:rPr>
                <w:rFonts w:eastAsia="Calibri"/>
                <w:szCs w:val="20"/>
                <w:lang w:val="pt-BR"/>
              </w:rPr>
            </w:pPr>
            <w:r w:rsidRPr="00ED4E10">
              <w:rPr>
                <w:rFonts w:eastAsia="Times New Roman"/>
                <w:bCs/>
                <w:szCs w:val="20"/>
                <w:lang w:val="pt-BR"/>
              </w:rPr>
              <w:t>RTEREVT</w:t>
            </w:r>
            <w:r w:rsidRPr="00ED4E10">
              <w:rPr>
                <w:rFonts w:eastAsia="Times New Roman"/>
                <w:bCs/>
                <w:i/>
                <w:szCs w:val="20"/>
                <w:vertAlign w:val="subscript"/>
                <w:lang w:val="pt-BR"/>
              </w:rPr>
              <w:t>q, r, p</w:t>
            </w:r>
            <w:r w:rsidRPr="00ED4E10">
              <w:rPr>
                <w:rFonts w:eastAsia="Times New Roman"/>
                <w:bCs/>
                <w:szCs w:val="20"/>
                <w:lang w:val="pt-BR"/>
              </w:rPr>
              <w:tab/>
            </w:r>
            <w:r w:rsidRPr="00ED4E10">
              <w:rPr>
                <w:rFonts w:eastAsia="Times New Roman"/>
                <w:bCs/>
                <w:szCs w:val="20"/>
                <w:lang w:val="pt-BR"/>
              </w:rPr>
              <w:tab/>
              <w:t>=</w:t>
            </w:r>
            <w:r w:rsidRPr="00ED4E10">
              <w:rPr>
                <w:rFonts w:eastAsia="Times New Roman"/>
                <w:bCs/>
                <w:szCs w:val="20"/>
                <w:lang w:val="pt-BR"/>
              </w:rPr>
              <w:tab/>
              <w:t xml:space="preserve">EBPWAPRGEN </w:t>
            </w:r>
            <w:r w:rsidRPr="00ED4E10">
              <w:rPr>
                <w:rFonts w:eastAsia="Times New Roman"/>
                <w:bCs/>
                <w:i/>
                <w:szCs w:val="20"/>
                <w:vertAlign w:val="subscript"/>
                <w:lang w:val="pt-BR"/>
              </w:rPr>
              <w:t>q, r, p</w:t>
            </w:r>
            <w:r w:rsidRPr="00ED4E10">
              <w:rPr>
                <w:rFonts w:eastAsia="Times New Roman"/>
                <w:bCs/>
                <w:szCs w:val="20"/>
                <w:lang w:val="pt-BR"/>
              </w:rPr>
              <w:t xml:space="preserve"> * EMREGEN </w:t>
            </w:r>
            <w:r w:rsidRPr="00ED4E10">
              <w:rPr>
                <w:rFonts w:eastAsia="Times New Roman"/>
                <w:bCs/>
                <w:i/>
                <w:szCs w:val="20"/>
                <w:vertAlign w:val="subscript"/>
                <w:lang w:val="pt-BR"/>
              </w:rPr>
              <w:t>q, r, p</w:t>
            </w:r>
            <w:r w:rsidRPr="00ED4E10">
              <w:rPr>
                <w:rFonts w:eastAsia="Calibri"/>
                <w:szCs w:val="20"/>
                <w:lang w:val="pt-BR"/>
              </w:rPr>
              <w:t xml:space="preserve"> + </w:t>
            </w:r>
          </w:p>
          <w:p w14:paraId="5A047373" w14:textId="77777777" w:rsidR="00ED4E10" w:rsidRPr="00ED4E10" w:rsidRDefault="00ED4E10" w:rsidP="00ED4E10">
            <w:pPr>
              <w:tabs>
                <w:tab w:val="left" w:pos="2340"/>
                <w:tab w:val="left" w:pos="2880"/>
              </w:tabs>
              <w:spacing w:after="240"/>
              <w:ind w:left="987" w:hanging="269"/>
              <w:rPr>
                <w:rFonts w:eastAsia="Times New Roman"/>
                <w:bCs/>
                <w:szCs w:val="20"/>
                <w:lang w:val="pt-BR"/>
              </w:rPr>
            </w:pPr>
            <w:r w:rsidRPr="00ED4E10">
              <w:rPr>
                <w:rFonts w:eastAsia="Times New Roman"/>
                <w:bCs/>
                <w:szCs w:val="20"/>
                <w:lang w:val="pt-BR"/>
              </w:rPr>
              <w:tab/>
            </w:r>
            <w:r w:rsidRPr="00ED4E10">
              <w:rPr>
                <w:rFonts w:eastAsia="Times New Roman"/>
                <w:bCs/>
                <w:szCs w:val="20"/>
                <w:lang w:val="pt-BR"/>
              </w:rPr>
              <w:tab/>
            </w:r>
            <w:r w:rsidRPr="00ED4E10">
              <w:rPr>
                <w:rFonts w:eastAsia="Times New Roman"/>
                <w:bCs/>
                <w:szCs w:val="20"/>
                <w:lang w:val="pt-BR"/>
              </w:rPr>
              <w:tab/>
            </w:r>
            <w:r w:rsidRPr="00ED4E10">
              <w:rPr>
                <w:rFonts w:eastAsia="Times New Roman"/>
                <w:bCs/>
                <w:szCs w:val="20"/>
                <w:lang w:val="pt-BR"/>
              </w:rPr>
              <w:tab/>
            </w:r>
            <w:r w:rsidRPr="00ED4E10">
              <w:rPr>
                <w:rFonts w:eastAsia="Calibri"/>
                <w:szCs w:val="20"/>
                <w:lang w:val="pt-BR"/>
              </w:rPr>
              <w:t xml:space="preserve">EBPWAPRLOAD </w:t>
            </w:r>
            <w:r w:rsidRPr="00ED4E10">
              <w:rPr>
                <w:rFonts w:eastAsia="Calibri"/>
                <w:i/>
                <w:szCs w:val="20"/>
                <w:vertAlign w:val="subscript"/>
                <w:lang w:val="pt-BR"/>
              </w:rPr>
              <w:t>q, r, p</w:t>
            </w:r>
            <w:r w:rsidRPr="00ED4E10">
              <w:rPr>
                <w:rFonts w:eastAsia="Calibri"/>
                <w:szCs w:val="20"/>
                <w:lang w:val="pt-BR"/>
              </w:rPr>
              <w:t xml:space="preserve"> * EMRELOAD </w:t>
            </w:r>
            <w:r w:rsidRPr="00ED4E10">
              <w:rPr>
                <w:rFonts w:eastAsia="Calibri"/>
                <w:i/>
                <w:szCs w:val="20"/>
                <w:vertAlign w:val="subscript"/>
                <w:lang w:val="pt-BR"/>
              </w:rPr>
              <w:t>q, r, p</w:t>
            </w:r>
            <w:r w:rsidRPr="00ED4E10">
              <w:rPr>
                <w:rFonts w:ascii="Calibri" w:eastAsia="Calibri" w:hAnsi="Calibri"/>
                <w:i/>
                <w:sz w:val="22"/>
                <w:szCs w:val="22"/>
                <w:vertAlign w:val="subscript"/>
                <w:lang w:val="pt-BR"/>
              </w:rPr>
              <w:t xml:space="preserve">  </w:t>
            </w:r>
          </w:p>
          <w:p w14:paraId="77CDFC15" w14:textId="77777777" w:rsidR="00ED4E10" w:rsidRPr="00ED4E10" w:rsidRDefault="00ED4E10" w:rsidP="00ED4E10">
            <w:pPr>
              <w:tabs>
                <w:tab w:val="left" w:pos="2340"/>
                <w:tab w:val="left" w:pos="2880"/>
              </w:tabs>
              <w:spacing w:after="240"/>
              <w:ind w:left="987" w:hanging="269"/>
              <w:rPr>
                <w:rFonts w:eastAsia="Times New Roman"/>
                <w:bCs/>
                <w:szCs w:val="20"/>
                <w:lang w:val="pt-BR"/>
              </w:rPr>
            </w:pPr>
            <w:r w:rsidRPr="00ED4E10">
              <w:rPr>
                <w:rFonts w:eastAsia="Times New Roman"/>
                <w:bCs/>
                <w:szCs w:val="20"/>
                <w:lang w:val="pt-BR"/>
              </w:rPr>
              <w:t>If any EBP &gt; 0 then:</w:t>
            </w:r>
          </w:p>
          <w:p w14:paraId="344CB4C1" w14:textId="77777777" w:rsidR="00ED4E10" w:rsidRPr="00ED4E10" w:rsidRDefault="3317CFAC" w:rsidP="509166F1">
            <w:pPr>
              <w:tabs>
                <w:tab w:val="left" w:pos="2340"/>
                <w:tab w:val="left" w:pos="2880"/>
              </w:tabs>
              <w:spacing w:after="240"/>
              <w:ind w:left="987" w:hanging="269"/>
              <w:rPr>
                <w:rFonts w:eastAsia="Times New Roman"/>
                <w:lang w:val="pt-BR"/>
              </w:rPr>
            </w:pPr>
            <w:r w:rsidRPr="509166F1">
              <w:rPr>
                <w:rFonts w:eastAsia="Times New Roman"/>
                <w:lang w:val="pt-BR"/>
              </w:rPr>
              <w:t xml:space="preserve">EBPWAPRGEN </w:t>
            </w:r>
            <w:r w:rsidRPr="7F613925">
              <w:rPr>
                <w:rFonts w:eastAsia="Times New Roman"/>
                <w:i/>
                <w:iCs/>
                <w:vertAlign w:val="subscript"/>
                <w:lang w:val="pt-BR"/>
              </w:rPr>
              <w:t>q, r, p</w:t>
            </w:r>
            <w:r w:rsidR="00ED4E10" w:rsidRPr="00ED4E10">
              <w:rPr>
                <w:rFonts w:eastAsia="Times New Roman"/>
                <w:bCs/>
                <w:szCs w:val="20"/>
                <w:lang w:val="pt-BR"/>
              </w:rPr>
              <w:tab/>
            </w:r>
            <w:r w:rsidR="00ED4E10" w:rsidRPr="00ED4E10">
              <w:rPr>
                <w:rFonts w:eastAsia="Times New Roman"/>
                <w:bCs/>
                <w:szCs w:val="20"/>
                <w:lang w:val="pt-BR"/>
              </w:rPr>
              <w:tab/>
            </w:r>
            <w:r w:rsidRPr="509166F1">
              <w:rPr>
                <w:rFonts w:eastAsia="Times New Roman"/>
                <w:lang w:val="pt-BR"/>
              </w:rPr>
              <w:t xml:space="preserve">=  </w:t>
            </w:r>
            <w:r w:rsidR="00ED4E10" w:rsidRPr="00ED4E10">
              <w:rPr>
                <w:rFonts w:eastAsia="Times New Roman"/>
                <w:bCs/>
                <w:szCs w:val="20"/>
                <w:lang w:val="pt-BR"/>
              </w:rPr>
              <w:tab/>
            </w:r>
            <w:r w:rsidR="00ED4E10" w:rsidRPr="00ED4E10">
              <w:rPr>
                <w:rFonts w:eastAsia="Times New Roman"/>
                <w:bCs/>
                <w:position w:val="-22"/>
                <w:szCs w:val="20"/>
              </w:rPr>
              <w:object w:dxaOrig="225" w:dyaOrig="450" w14:anchorId="7AFCF491">
                <v:shape id="_x0000_i1112" type="#_x0000_t75" style="width:15.6pt;height:20.4pt" o:ole="">
                  <v:imagedata r:id="rId116" o:title=""/>
                </v:shape>
                <o:OLEObject Type="Embed" ProgID="Equation.3" ShapeID="_x0000_i1112" DrawAspect="Content" ObjectID="_1825175680" r:id="rId130"/>
              </w:object>
            </w:r>
            <w:r w:rsidRPr="509166F1">
              <w:rPr>
                <w:rFonts w:eastAsia="Times New Roman"/>
                <w:lang w:val="pt-BR"/>
              </w:rPr>
              <w:t xml:space="preserve">(EBPPR </w:t>
            </w:r>
            <w:r w:rsidRPr="7F613925">
              <w:rPr>
                <w:rFonts w:eastAsia="Times New Roman"/>
                <w:i/>
                <w:iCs/>
                <w:vertAlign w:val="subscript"/>
                <w:lang w:val="pt-BR"/>
              </w:rPr>
              <w:t>q, r, p, y</w:t>
            </w:r>
            <w:r w:rsidRPr="509166F1">
              <w:rPr>
                <w:rFonts w:eastAsia="Times New Roman"/>
                <w:lang w:val="pt-BR"/>
              </w:rPr>
              <w:t xml:space="preserve"> * Max (0.001, EBP </w:t>
            </w:r>
            <w:r w:rsidRPr="7F613925">
              <w:rPr>
                <w:rFonts w:eastAsia="Times New Roman"/>
                <w:i/>
                <w:iCs/>
                <w:vertAlign w:val="subscript"/>
                <w:lang w:val="pt-BR"/>
              </w:rPr>
              <w:t>q, r, p, y</w:t>
            </w:r>
            <w:r w:rsidRPr="509166F1">
              <w:rPr>
                <w:rFonts w:eastAsia="Times New Roman"/>
                <w:lang w:val="es-MX"/>
              </w:rPr>
              <w:t xml:space="preserve">) </w:t>
            </w:r>
            <w:r w:rsidRPr="509166F1">
              <w:rPr>
                <w:rFonts w:eastAsia="Times New Roman"/>
                <w:lang w:val="pt-BR"/>
              </w:rPr>
              <w:t xml:space="preserve">* TLMP </w:t>
            </w:r>
            <w:r w:rsidRPr="7F613925">
              <w:rPr>
                <w:rFonts w:eastAsia="Times New Roman"/>
                <w:i/>
                <w:iCs/>
                <w:vertAlign w:val="subscript"/>
                <w:lang w:val="pt-BR"/>
              </w:rPr>
              <w:t>y</w:t>
            </w:r>
            <w:r w:rsidRPr="509166F1">
              <w:rPr>
                <w:rFonts w:eastAsia="Times New Roman"/>
                <w:lang w:val="pt-BR"/>
              </w:rPr>
              <w:t xml:space="preserve">) </w:t>
            </w:r>
            <w:r w:rsidRPr="00ED4E10">
              <w:rPr>
                <w:rFonts w:eastAsia="Times New Roman"/>
                <w:b/>
                <w:bCs/>
                <w:sz w:val="32"/>
                <w:szCs w:val="32"/>
                <w:lang w:val="pt-BR"/>
              </w:rPr>
              <w:t>/</w:t>
            </w:r>
          </w:p>
          <w:p w14:paraId="7DBF2527" w14:textId="77777777" w:rsidR="00ED4E10" w:rsidRPr="00ED4E10" w:rsidRDefault="00ED4E10" w:rsidP="3596F030">
            <w:pPr>
              <w:tabs>
                <w:tab w:val="left" w:pos="2340"/>
                <w:tab w:val="left" w:pos="2880"/>
              </w:tabs>
              <w:spacing w:after="240"/>
              <w:ind w:left="987" w:hanging="269"/>
              <w:rPr>
                <w:rFonts w:eastAsia="Times New Roman"/>
                <w:lang w:val="es-MX"/>
              </w:rPr>
            </w:pPr>
            <w:r w:rsidRPr="00ED4E10">
              <w:rPr>
                <w:rFonts w:eastAsia="Times New Roman"/>
                <w:bCs/>
                <w:szCs w:val="20"/>
              </w:rPr>
              <w:tab/>
            </w:r>
            <w:r w:rsidRPr="00ED4E10">
              <w:rPr>
                <w:rFonts w:eastAsia="Times New Roman"/>
                <w:bCs/>
                <w:szCs w:val="20"/>
              </w:rPr>
              <w:tab/>
            </w:r>
            <w:r w:rsidRPr="00ED4E10">
              <w:rPr>
                <w:rFonts w:eastAsia="Times New Roman"/>
                <w:bCs/>
                <w:szCs w:val="20"/>
              </w:rPr>
              <w:tab/>
            </w:r>
            <w:r w:rsidRPr="00ED4E10">
              <w:rPr>
                <w:rFonts w:eastAsia="Times New Roman"/>
                <w:bCs/>
                <w:szCs w:val="20"/>
              </w:rPr>
              <w:tab/>
            </w:r>
            <w:r w:rsidRPr="00ED4E10">
              <w:rPr>
                <w:rFonts w:eastAsia="Times New Roman"/>
                <w:bCs/>
                <w:position w:val="-22"/>
                <w:szCs w:val="20"/>
              </w:rPr>
              <w:object w:dxaOrig="225" w:dyaOrig="450" w14:anchorId="553F5E47">
                <v:shape id="_x0000_i1113" type="#_x0000_t75" style="width:15.6pt;height:20.4pt" o:ole="">
                  <v:imagedata r:id="rId118" o:title=""/>
                </v:shape>
                <o:OLEObject Type="Embed" ProgID="Equation.3" ShapeID="_x0000_i1113" DrawAspect="Content" ObjectID="_1825175681" r:id="rId131"/>
              </w:object>
            </w:r>
            <w:r w:rsidR="3317CFAC" w:rsidRPr="3596F030">
              <w:rPr>
                <w:rFonts w:eastAsia="Times New Roman"/>
                <w:lang w:val="es-MX"/>
              </w:rPr>
              <w:t>(</w:t>
            </w:r>
            <w:r w:rsidR="3317CFAC" w:rsidRPr="3596F030">
              <w:rPr>
                <w:rFonts w:eastAsia="Times New Roman"/>
                <w:lang w:val="pt-BR"/>
              </w:rPr>
              <w:t xml:space="preserve">Max (0.001, </w:t>
            </w:r>
            <w:r w:rsidR="3317CFAC" w:rsidRPr="3596F030">
              <w:rPr>
                <w:rFonts w:eastAsia="Times New Roman"/>
                <w:lang w:val="es-MX"/>
              </w:rPr>
              <w:t xml:space="preserve">EBP </w:t>
            </w:r>
            <w:r w:rsidR="3317CFAC" w:rsidRPr="7F613925">
              <w:rPr>
                <w:rFonts w:eastAsia="Times New Roman"/>
                <w:i/>
                <w:iCs/>
                <w:vertAlign w:val="subscript"/>
                <w:lang w:val="es-MX"/>
              </w:rPr>
              <w:t>q, r, p, y</w:t>
            </w:r>
            <w:r w:rsidR="3317CFAC" w:rsidRPr="3596F030">
              <w:rPr>
                <w:rFonts w:eastAsia="Times New Roman"/>
                <w:lang w:val="es-MX"/>
              </w:rPr>
              <w:t>)</w:t>
            </w:r>
            <w:r w:rsidR="3317CFAC" w:rsidRPr="7F613925">
              <w:rPr>
                <w:rFonts w:eastAsia="Times New Roman"/>
                <w:i/>
                <w:iCs/>
                <w:vertAlign w:val="subscript"/>
                <w:lang w:val="es-MX"/>
              </w:rPr>
              <w:t xml:space="preserve"> </w:t>
            </w:r>
            <w:r w:rsidR="3317CFAC" w:rsidRPr="3596F030">
              <w:rPr>
                <w:rFonts w:eastAsia="Times New Roman"/>
                <w:lang w:val="es-MX"/>
              </w:rPr>
              <w:t>* TLMP</w:t>
            </w:r>
            <w:r w:rsidR="3317CFAC" w:rsidRPr="7F613925">
              <w:rPr>
                <w:rFonts w:eastAsia="Times New Roman"/>
                <w:i/>
                <w:iCs/>
                <w:vertAlign w:val="subscript"/>
                <w:lang w:val="es-MX"/>
              </w:rPr>
              <w:t xml:space="preserve"> y</w:t>
            </w:r>
            <w:r w:rsidR="3317CFAC" w:rsidRPr="3596F030">
              <w:rPr>
                <w:rFonts w:eastAsia="Times New Roman"/>
                <w:lang w:val="es-MX"/>
              </w:rPr>
              <w:t>)</w:t>
            </w:r>
          </w:p>
          <w:p w14:paraId="29014F97" w14:textId="77777777" w:rsidR="00ED4E10" w:rsidRPr="00ED4E10" w:rsidRDefault="00ED4E10" w:rsidP="00ED4E10">
            <w:pPr>
              <w:tabs>
                <w:tab w:val="left" w:pos="2340"/>
                <w:tab w:val="left" w:pos="2880"/>
              </w:tabs>
              <w:spacing w:after="240"/>
              <w:ind w:left="987" w:hanging="269"/>
              <w:rPr>
                <w:rFonts w:eastAsia="Times New Roman"/>
                <w:bCs/>
                <w:szCs w:val="20"/>
                <w:lang w:val="es-MX"/>
              </w:rPr>
            </w:pPr>
            <w:r w:rsidRPr="00ED4E10">
              <w:rPr>
                <w:rFonts w:eastAsia="Times New Roman"/>
                <w:bCs/>
                <w:szCs w:val="20"/>
                <w:lang w:val="pt-BR"/>
              </w:rPr>
              <w:t>EMREGEN</w:t>
            </w:r>
            <w:r w:rsidRPr="00ED4E10">
              <w:rPr>
                <w:rFonts w:eastAsia="Times New Roman"/>
                <w:bCs/>
                <w:szCs w:val="20"/>
                <w:lang w:val="es-MX"/>
              </w:rPr>
              <w:t xml:space="preserve"> </w:t>
            </w:r>
            <w:r w:rsidRPr="00ED4E10">
              <w:rPr>
                <w:rFonts w:eastAsia="Times New Roman"/>
                <w:bCs/>
                <w:i/>
                <w:szCs w:val="20"/>
                <w:vertAlign w:val="subscript"/>
                <w:lang w:val="es-MX"/>
              </w:rPr>
              <w:t>q, r, p</w:t>
            </w:r>
            <w:r w:rsidRPr="00ED4E10">
              <w:rPr>
                <w:rFonts w:eastAsia="Times New Roman"/>
                <w:bCs/>
                <w:szCs w:val="20"/>
                <w:lang w:val="es-MX"/>
              </w:rPr>
              <w:tab/>
            </w:r>
            <w:r w:rsidRPr="00ED4E10">
              <w:rPr>
                <w:rFonts w:eastAsia="Times New Roman"/>
                <w:bCs/>
                <w:szCs w:val="20"/>
                <w:lang w:val="es-MX"/>
              </w:rPr>
              <w:tab/>
              <w:t xml:space="preserve">=  </w:t>
            </w:r>
            <w:r w:rsidRPr="00ED4E10">
              <w:rPr>
                <w:rFonts w:eastAsia="Times New Roman"/>
                <w:bCs/>
                <w:szCs w:val="20"/>
                <w:lang w:val="es-MX"/>
              </w:rPr>
              <w:tab/>
              <w:t>Max (0, Min (</w:t>
            </w:r>
            <w:r w:rsidRPr="00ED4E10">
              <w:rPr>
                <w:rFonts w:eastAsia="Times New Roman"/>
                <w:bCs/>
                <w:szCs w:val="20"/>
                <w:lang w:val="pt-BR"/>
              </w:rPr>
              <w:t>AEBPGEN</w:t>
            </w:r>
            <w:r w:rsidRPr="00ED4E10">
              <w:rPr>
                <w:rFonts w:eastAsia="Times New Roman"/>
                <w:bCs/>
                <w:szCs w:val="20"/>
                <w:vertAlign w:val="subscript"/>
                <w:lang w:val="pt-BR"/>
              </w:rPr>
              <w:t xml:space="preserve"> </w:t>
            </w:r>
            <w:r w:rsidRPr="00ED4E10">
              <w:rPr>
                <w:rFonts w:eastAsia="Times New Roman"/>
                <w:bCs/>
                <w:i/>
                <w:szCs w:val="20"/>
                <w:vertAlign w:val="subscript"/>
                <w:lang w:val="pt-BR"/>
              </w:rPr>
              <w:t>q, r, p</w:t>
            </w:r>
            <w:r w:rsidRPr="00ED4E10">
              <w:rPr>
                <w:rFonts w:eastAsia="Times New Roman"/>
                <w:bCs/>
                <w:szCs w:val="20"/>
                <w:lang w:val="pt-BR"/>
              </w:rPr>
              <w:t>,</w:t>
            </w:r>
            <w:r w:rsidRPr="00ED4E10">
              <w:rPr>
                <w:rFonts w:eastAsia="Times New Roman"/>
                <w:bCs/>
                <w:szCs w:val="20"/>
                <w:lang w:val="es-MX"/>
              </w:rPr>
              <w:t xml:space="preserve"> RTMG </w:t>
            </w:r>
            <w:r w:rsidRPr="00ED4E10">
              <w:rPr>
                <w:rFonts w:eastAsia="Times New Roman"/>
                <w:bCs/>
                <w:i/>
                <w:szCs w:val="20"/>
                <w:vertAlign w:val="subscript"/>
                <w:lang w:val="es-MX"/>
              </w:rPr>
              <w:t>q, r, p</w:t>
            </w:r>
            <w:r w:rsidRPr="00ED4E10">
              <w:rPr>
                <w:rFonts w:eastAsia="Times New Roman"/>
                <w:bCs/>
                <w:szCs w:val="20"/>
                <w:lang w:val="es-MX"/>
              </w:rPr>
              <w:t>))</w:t>
            </w:r>
          </w:p>
          <w:p w14:paraId="3257289A" w14:textId="77777777" w:rsidR="00ED4E10" w:rsidRPr="00ED4E10" w:rsidRDefault="0CDA1463" w:rsidP="509166F1">
            <w:pPr>
              <w:tabs>
                <w:tab w:val="left" w:pos="2340"/>
                <w:tab w:val="left" w:pos="2880"/>
              </w:tabs>
              <w:spacing w:after="240"/>
              <w:ind w:left="987" w:hanging="269"/>
              <w:rPr>
                <w:rFonts w:eastAsia="Times New Roman"/>
                <w:lang w:val="pt-BR"/>
              </w:rPr>
            </w:pPr>
            <w:r w:rsidRPr="509166F1">
              <w:rPr>
                <w:rFonts w:eastAsia="Times New Roman"/>
                <w:lang w:val="pt-BR"/>
              </w:rPr>
              <w:t>AEBPGEN</w:t>
            </w:r>
            <w:r w:rsidRPr="509166F1">
              <w:rPr>
                <w:rFonts w:eastAsia="Times New Roman"/>
                <w:vertAlign w:val="subscript"/>
                <w:lang w:val="pt-BR"/>
              </w:rPr>
              <w:t xml:space="preserve"> </w:t>
            </w:r>
            <w:r w:rsidRPr="7F613925">
              <w:rPr>
                <w:rFonts w:eastAsia="Times New Roman"/>
                <w:i/>
                <w:iCs/>
                <w:vertAlign w:val="subscript"/>
                <w:lang w:val="pt-BR"/>
              </w:rPr>
              <w:t>q, r, p</w:t>
            </w:r>
            <w:r w:rsidR="00ED4E10" w:rsidRPr="00ED4E10">
              <w:rPr>
                <w:rFonts w:eastAsia="Times New Roman"/>
                <w:bCs/>
                <w:szCs w:val="20"/>
                <w:lang w:val="pt-BR"/>
              </w:rPr>
              <w:tab/>
            </w:r>
            <w:r w:rsidR="00ED4E10" w:rsidRPr="00ED4E10">
              <w:rPr>
                <w:rFonts w:eastAsia="Times New Roman"/>
                <w:bCs/>
                <w:szCs w:val="20"/>
                <w:lang w:val="pt-BR"/>
              </w:rPr>
              <w:tab/>
            </w:r>
            <w:r w:rsidRPr="509166F1">
              <w:rPr>
                <w:rFonts w:eastAsia="Times New Roman"/>
                <w:lang w:val="pt-BR"/>
              </w:rPr>
              <w:t xml:space="preserve">= </w:t>
            </w:r>
            <w:r w:rsidR="00ED4E10" w:rsidRPr="00ED4E10">
              <w:rPr>
                <w:rFonts w:eastAsia="Times New Roman"/>
                <w:bCs/>
                <w:szCs w:val="20"/>
                <w:lang w:val="pt-BR"/>
              </w:rPr>
              <w:tab/>
            </w:r>
            <w:r w:rsidRPr="509166F1">
              <w:rPr>
                <w:rFonts w:eastAsia="Times New Roman"/>
                <w:lang w:val="pt-BR"/>
              </w:rPr>
              <w:t xml:space="preserve"> </w:t>
            </w:r>
            <w:r w:rsidR="00ED4E10" w:rsidRPr="00ED4E10">
              <w:rPr>
                <w:rFonts w:eastAsia="Times New Roman"/>
                <w:bCs/>
                <w:position w:val="-22"/>
                <w:szCs w:val="20"/>
              </w:rPr>
              <w:object w:dxaOrig="225" w:dyaOrig="450" w14:anchorId="7B10B084">
                <v:shape id="_x0000_i1114" type="#_x0000_t75" style="width:15.6pt;height:20.4pt" o:ole="">
                  <v:imagedata r:id="rId118" o:title=""/>
                </v:shape>
                <o:OLEObject Type="Embed" ProgID="Equation.3" ShapeID="_x0000_i1114" DrawAspect="Content" ObjectID="_1825175682" r:id="rId132"/>
              </w:object>
            </w:r>
            <w:r w:rsidRPr="509166F1">
              <w:rPr>
                <w:rFonts w:eastAsia="Times New Roman"/>
                <w:lang w:val="pt-BR"/>
              </w:rPr>
              <w:t xml:space="preserve"> (Max (0, EBP </w:t>
            </w:r>
            <w:r w:rsidRPr="7F613925">
              <w:rPr>
                <w:rFonts w:eastAsia="Times New Roman"/>
                <w:i/>
                <w:iCs/>
                <w:vertAlign w:val="subscript"/>
                <w:lang w:val="pt-BR"/>
              </w:rPr>
              <w:t>q, r, p, y</w:t>
            </w:r>
            <w:r w:rsidRPr="509166F1">
              <w:rPr>
                <w:rFonts w:eastAsia="Times New Roman"/>
                <w:lang w:val="pt-BR"/>
              </w:rPr>
              <w:t>) * TLMP</w:t>
            </w:r>
            <w:r w:rsidRPr="7F613925">
              <w:rPr>
                <w:rFonts w:eastAsia="Times New Roman"/>
                <w:i/>
                <w:iCs/>
                <w:vertAlign w:val="subscript"/>
                <w:lang w:val="pt-BR"/>
              </w:rPr>
              <w:t>y</w:t>
            </w:r>
            <w:r w:rsidRPr="509166F1">
              <w:rPr>
                <w:rFonts w:eastAsia="Times New Roman"/>
                <w:lang w:val="pt-BR"/>
              </w:rPr>
              <w:t xml:space="preserve"> / 3600)</w:t>
            </w:r>
          </w:p>
          <w:p w14:paraId="54BD6021" w14:textId="77777777" w:rsidR="00ED4E10" w:rsidRPr="00ED4E10" w:rsidRDefault="00ED4E10" w:rsidP="00ED4E10">
            <w:pPr>
              <w:tabs>
                <w:tab w:val="left" w:pos="2340"/>
                <w:tab w:val="left" w:pos="2880"/>
              </w:tabs>
              <w:spacing w:after="240"/>
              <w:ind w:left="987" w:hanging="269"/>
              <w:rPr>
                <w:rFonts w:eastAsia="Times New Roman"/>
                <w:bCs/>
                <w:szCs w:val="20"/>
                <w:lang w:val="pt-BR"/>
              </w:rPr>
            </w:pPr>
            <w:r w:rsidRPr="00ED4E10">
              <w:rPr>
                <w:rFonts w:eastAsia="Times New Roman"/>
                <w:bCs/>
                <w:szCs w:val="20"/>
                <w:lang w:val="pt-BR"/>
              </w:rPr>
              <w:t>If any EBP &lt; 0 then:</w:t>
            </w:r>
          </w:p>
          <w:p w14:paraId="001DB712" w14:textId="77777777" w:rsidR="00ED4E10" w:rsidRPr="00ED4E10" w:rsidRDefault="3317CFAC" w:rsidP="00ED4E10">
            <w:pPr>
              <w:tabs>
                <w:tab w:val="left" w:pos="2340"/>
                <w:tab w:val="left" w:pos="2880"/>
              </w:tabs>
              <w:spacing w:after="240"/>
              <w:ind w:left="987" w:hanging="269"/>
              <w:rPr>
                <w:rFonts w:eastAsia="Times New Roman"/>
                <w:b/>
                <w:bCs/>
                <w:sz w:val="32"/>
                <w:szCs w:val="32"/>
                <w:lang w:val="pt-BR"/>
              </w:rPr>
            </w:pPr>
            <w:r w:rsidRPr="509166F1">
              <w:rPr>
                <w:rFonts w:eastAsia="Times New Roman"/>
                <w:lang w:val="pt-BR"/>
              </w:rPr>
              <w:t xml:space="preserve">EBPWAPRLOAD </w:t>
            </w:r>
            <w:r w:rsidRPr="7F613925">
              <w:rPr>
                <w:rFonts w:eastAsia="Times New Roman"/>
                <w:i/>
                <w:iCs/>
                <w:vertAlign w:val="subscript"/>
                <w:lang w:val="pt-BR"/>
              </w:rPr>
              <w:t>q, r, p</w:t>
            </w:r>
            <w:r w:rsidR="00ED4E10" w:rsidRPr="00ED4E10">
              <w:rPr>
                <w:rFonts w:eastAsia="Times New Roman"/>
                <w:bCs/>
                <w:szCs w:val="20"/>
                <w:lang w:val="pt-BR"/>
              </w:rPr>
              <w:tab/>
            </w:r>
            <w:r w:rsidRPr="509166F1">
              <w:rPr>
                <w:rFonts w:eastAsia="Times New Roman"/>
                <w:lang w:val="pt-BR"/>
              </w:rPr>
              <w:t>=</w:t>
            </w:r>
            <w:r w:rsidR="00ED4E10" w:rsidRPr="00ED4E10">
              <w:rPr>
                <w:rFonts w:eastAsia="Times New Roman"/>
                <w:bCs/>
                <w:szCs w:val="20"/>
                <w:lang w:val="pt-BR"/>
              </w:rPr>
              <w:tab/>
            </w:r>
            <w:r w:rsidR="00ED4E10" w:rsidRPr="00ED4E10">
              <w:rPr>
                <w:rFonts w:eastAsia="Times New Roman"/>
                <w:bCs/>
                <w:position w:val="-22"/>
                <w:szCs w:val="20"/>
              </w:rPr>
              <w:object w:dxaOrig="225" w:dyaOrig="450" w14:anchorId="4A50B947">
                <v:shape id="_x0000_i1115" type="#_x0000_t75" style="width:15.6pt;height:20.4pt" o:ole="">
                  <v:imagedata r:id="rId116" o:title=""/>
                </v:shape>
                <o:OLEObject Type="Embed" ProgID="Equation.3" ShapeID="_x0000_i1115" DrawAspect="Content" ObjectID="_1825175683" r:id="rId133"/>
              </w:object>
            </w:r>
            <w:r w:rsidRPr="509166F1">
              <w:rPr>
                <w:rFonts w:eastAsia="Times New Roman"/>
                <w:lang w:val="pt-BR"/>
              </w:rPr>
              <w:t xml:space="preserve">(EBPPR </w:t>
            </w:r>
            <w:r w:rsidRPr="7F613925">
              <w:rPr>
                <w:rFonts w:eastAsia="Times New Roman"/>
                <w:i/>
                <w:iCs/>
                <w:vertAlign w:val="subscript"/>
                <w:lang w:val="pt-BR"/>
              </w:rPr>
              <w:t>q, r, p, y</w:t>
            </w:r>
            <w:r w:rsidRPr="509166F1">
              <w:rPr>
                <w:rFonts w:eastAsia="Times New Roman"/>
                <w:lang w:val="pt-BR"/>
              </w:rPr>
              <w:t xml:space="preserve"> * Min (-0.001, EBP </w:t>
            </w:r>
            <w:r w:rsidRPr="7F613925">
              <w:rPr>
                <w:rFonts w:eastAsia="Times New Roman"/>
                <w:i/>
                <w:iCs/>
                <w:vertAlign w:val="subscript"/>
                <w:lang w:val="pt-BR"/>
              </w:rPr>
              <w:t>q, r, p, y</w:t>
            </w:r>
            <w:r w:rsidRPr="509166F1">
              <w:rPr>
                <w:rFonts w:eastAsia="Times New Roman"/>
                <w:lang w:val="pt-BR"/>
              </w:rPr>
              <w:t xml:space="preserve">) * TLMP </w:t>
            </w:r>
            <w:r w:rsidRPr="7F613925">
              <w:rPr>
                <w:rFonts w:eastAsia="Times New Roman"/>
                <w:i/>
                <w:iCs/>
                <w:vertAlign w:val="subscript"/>
                <w:lang w:val="pt-BR"/>
              </w:rPr>
              <w:t>y</w:t>
            </w:r>
            <w:r w:rsidRPr="509166F1">
              <w:rPr>
                <w:rFonts w:eastAsia="Times New Roman"/>
                <w:lang w:val="pt-BR"/>
              </w:rPr>
              <w:t xml:space="preserve">) </w:t>
            </w:r>
            <w:r w:rsidRPr="00ED4E10">
              <w:rPr>
                <w:rFonts w:eastAsia="Times New Roman"/>
                <w:b/>
                <w:bCs/>
                <w:sz w:val="32"/>
                <w:szCs w:val="32"/>
                <w:lang w:val="pt-BR"/>
              </w:rPr>
              <w:t>/</w:t>
            </w:r>
          </w:p>
          <w:p w14:paraId="0F04E24B" w14:textId="77777777" w:rsidR="00ED4E10" w:rsidRPr="00ED4E10" w:rsidRDefault="00ED4E10" w:rsidP="509166F1">
            <w:pPr>
              <w:tabs>
                <w:tab w:val="left" w:pos="2340"/>
                <w:tab w:val="left" w:pos="2880"/>
              </w:tabs>
              <w:spacing w:after="240"/>
              <w:ind w:left="987" w:hanging="269"/>
              <w:rPr>
                <w:rFonts w:eastAsia="Times New Roman"/>
                <w:lang w:val="es-MX"/>
              </w:rPr>
            </w:pPr>
            <w:r w:rsidRPr="00ED4E10">
              <w:rPr>
                <w:rFonts w:eastAsia="Times New Roman"/>
                <w:bCs/>
                <w:szCs w:val="20"/>
                <w:lang w:val="pt-BR"/>
              </w:rPr>
              <w:tab/>
            </w:r>
            <w:r w:rsidRPr="00ED4E10">
              <w:rPr>
                <w:rFonts w:eastAsia="Times New Roman"/>
                <w:bCs/>
                <w:szCs w:val="20"/>
                <w:lang w:val="pt-BR"/>
              </w:rPr>
              <w:tab/>
            </w:r>
            <w:r w:rsidRPr="00ED4E10">
              <w:rPr>
                <w:rFonts w:eastAsia="Times New Roman"/>
                <w:bCs/>
                <w:szCs w:val="20"/>
                <w:lang w:val="pt-BR"/>
              </w:rPr>
              <w:tab/>
            </w:r>
            <w:r w:rsidRPr="00ED4E10">
              <w:rPr>
                <w:rFonts w:eastAsia="Times New Roman"/>
                <w:bCs/>
                <w:szCs w:val="20"/>
                <w:lang w:val="pt-BR"/>
              </w:rPr>
              <w:tab/>
            </w:r>
            <w:r w:rsidRPr="00ED4E10">
              <w:rPr>
                <w:rFonts w:eastAsia="Times New Roman"/>
                <w:bCs/>
                <w:szCs w:val="20"/>
                <w:lang w:val="pt-BR"/>
              </w:rPr>
              <w:tab/>
            </w:r>
            <w:r w:rsidRPr="00ED4E10">
              <w:rPr>
                <w:rFonts w:eastAsia="Times New Roman"/>
                <w:bCs/>
                <w:position w:val="-22"/>
                <w:szCs w:val="20"/>
              </w:rPr>
              <w:object w:dxaOrig="225" w:dyaOrig="450" w14:anchorId="15E0C66A">
                <v:shape id="_x0000_i1116" type="#_x0000_t75" style="width:15.6pt;height:20.4pt" o:ole="">
                  <v:imagedata r:id="rId118" o:title=""/>
                </v:shape>
                <o:OLEObject Type="Embed" ProgID="Equation.3" ShapeID="_x0000_i1116" DrawAspect="Content" ObjectID="_1825175684" r:id="rId134"/>
              </w:object>
            </w:r>
            <w:r w:rsidR="3317CFAC" w:rsidRPr="509166F1">
              <w:rPr>
                <w:rFonts w:eastAsia="Times New Roman"/>
                <w:lang w:val="es-MX"/>
              </w:rPr>
              <w:t>(</w:t>
            </w:r>
            <w:r w:rsidR="3317CFAC" w:rsidRPr="509166F1">
              <w:rPr>
                <w:rFonts w:eastAsia="Times New Roman"/>
                <w:lang w:val="pt-BR"/>
              </w:rPr>
              <w:t xml:space="preserve">Min (-0.001, </w:t>
            </w:r>
            <w:r w:rsidR="3317CFAC" w:rsidRPr="509166F1">
              <w:rPr>
                <w:rFonts w:eastAsia="Times New Roman"/>
                <w:lang w:val="es-MX"/>
              </w:rPr>
              <w:t xml:space="preserve">EBP </w:t>
            </w:r>
            <w:r w:rsidR="3317CFAC" w:rsidRPr="7F613925">
              <w:rPr>
                <w:rFonts w:eastAsia="Times New Roman"/>
                <w:i/>
                <w:iCs/>
                <w:vertAlign w:val="subscript"/>
                <w:lang w:val="es-MX"/>
              </w:rPr>
              <w:t>q, r, p, y</w:t>
            </w:r>
            <w:r w:rsidR="3317CFAC" w:rsidRPr="509166F1">
              <w:rPr>
                <w:rFonts w:eastAsia="Times New Roman"/>
                <w:lang w:val="es-MX"/>
              </w:rPr>
              <w:t>)</w:t>
            </w:r>
            <w:r w:rsidR="3317CFAC" w:rsidRPr="7F613925">
              <w:rPr>
                <w:rFonts w:eastAsia="Times New Roman"/>
                <w:i/>
                <w:iCs/>
                <w:vertAlign w:val="subscript"/>
                <w:lang w:val="es-MX"/>
              </w:rPr>
              <w:t xml:space="preserve"> </w:t>
            </w:r>
            <w:r w:rsidR="3317CFAC" w:rsidRPr="509166F1">
              <w:rPr>
                <w:rFonts w:eastAsia="Times New Roman"/>
                <w:lang w:val="es-MX"/>
              </w:rPr>
              <w:t>* TLMP</w:t>
            </w:r>
            <w:r w:rsidR="3317CFAC" w:rsidRPr="7F613925">
              <w:rPr>
                <w:rFonts w:eastAsia="Times New Roman"/>
                <w:i/>
                <w:iCs/>
                <w:vertAlign w:val="subscript"/>
                <w:lang w:val="es-MX"/>
              </w:rPr>
              <w:t xml:space="preserve"> y</w:t>
            </w:r>
            <w:r w:rsidR="3317CFAC" w:rsidRPr="509166F1">
              <w:rPr>
                <w:rFonts w:eastAsia="Times New Roman"/>
                <w:lang w:val="es-MX"/>
              </w:rPr>
              <w:t>)</w:t>
            </w:r>
          </w:p>
          <w:p w14:paraId="496A05ED" w14:textId="77777777" w:rsidR="00ED4E10" w:rsidRPr="00ED4E10" w:rsidRDefault="00ED4E10" w:rsidP="00ED4E10">
            <w:pPr>
              <w:tabs>
                <w:tab w:val="left" w:pos="2340"/>
                <w:tab w:val="left" w:pos="2880"/>
              </w:tabs>
              <w:spacing w:after="240"/>
              <w:ind w:left="987" w:hanging="269"/>
              <w:rPr>
                <w:rFonts w:eastAsia="Times New Roman"/>
                <w:bCs/>
                <w:szCs w:val="20"/>
                <w:lang w:val="es-MX"/>
              </w:rPr>
            </w:pPr>
            <w:r w:rsidRPr="00ED4E10">
              <w:rPr>
                <w:rFonts w:eastAsia="Times New Roman"/>
                <w:bCs/>
                <w:szCs w:val="20"/>
                <w:lang w:val="pt-BR"/>
              </w:rPr>
              <w:t>EMRELOAD</w:t>
            </w:r>
            <w:r w:rsidRPr="00ED4E10">
              <w:rPr>
                <w:rFonts w:eastAsia="Times New Roman"/>
                <w:bCs/>
                <w:szCs w:val="20"/>
                <w:lang w:val="es-MX"/>
              </w:rPr>
              <w:t xml:space="preserve"> </w:t>
            </w:r>
            <w:r w:rsidRPr="00ED4E10">
              <w:rPr>
                <w:rFonts w:eastAsia="Times New Roman"/>
                <w:bCs/>
                <w:i/>
                <w:szCs w:val="20"/>
                <w:vertAlign w:val="subscript"/>
                <w:lang w:val="es-MX"/>
              </w:rPr>
              <w:t>q, r, p</w:t>
            </w:r>
            <w:r w:rsidRPr="00ED4E10">
              <w:rPr>
                <w:rFonts w:eastAsia="Times New Roman"/>
                <w:bCs/>
                <w:szCs w:val="20"/>
                <w:lang w:val="es-MX"/>
              </w:rPr>
              <w:tab/>
              <w:t>=</w:t>
            </w:r>
            <w:r w:rsidRPr="00ED4E10">
              <w:rPr>
                <w:rFonts w:eastAsia="Times New Roman"/>
                <w:bCs/>
                <w:szCs w:val="20"/>
                <w:lang w:val="es-MX"/>
              </w:rPr>
              <w:tab/>
              <w:t>Min (0, Max (</w:t>
            </w:r>
            <w:r w:rsidRPr="00ED4E10">
              <w:rPr>
                <w:rFonts w:eastAsia="Times New Roman"/>
                <w:bCs/>
                <w:szCs w:val="20"/>
                <w:lang w:val="pt-BR"/>
              </w:rPr>
              <w:t>AEBPLOAD</w:t>
            </w:r>
            <w:r w:rsidRPr="00ED4E10">
              <w:rPr>
                <w:rFonts w:eastAsia="Times New Roman"/>
                <w:bCs/>
                <w:szCs w:val="20"/>
                <w:vertAlign w:val="subscript"/>
                <w:lang w:val="pt-BR"/>
              </w:rPr>
              <w:t xml:space="preserve"> </w:t>
            </w:r>
            <w:r w:rsidRPr="00ED4E10">
              <w:rPr>
                <w:rFonts w:eastAsia="Times New Roman"/>
                <w:bCs/>
                <w:i/>
                <w:szCs w:val="20"/>
                <w:vertAlign w:val="subscript"/>
                <w:lang w:val="pt-BR"/>
              </w:rPr>
              <w:t>q, r, p</w:t>
            </w:r>
            <w:r w:rsidRPr="00ED4E10">
              <w:rPr>
                <w:rFonts w:eastAsia="Times New Roman"/>
                <w:bCs/>
                <w:szCs w:val="20"/>
                <w:lang w:val="pt-BR"/>
              </w:rPr>
              <w:t>,</w:t>
            </w:r>
            <w:r w:rsidRPr="00ED4E10">
              <w:rPr>
                <w:rFonts w:eastAsia="Times New Roman"/>
                <w:bCs/>
                <w:szCs w:val="20"/>
                <w:lang w:val="es-MX"/>
              </w:rPr>
              <w:t xml:space="preserve"> RTCL </w:t>
            </w:r>
            <w:r w:rsidRPr="00ED4E10">
              <w:rPr>
                <w:rFonts w:eastAsia="Times New Roman"/>
                <w:bCs/>
                <w:i/>
                <w:szCs w:val="20"/>
                <w:vertAlign w:val="subscript"/>
                <w:lang w:val="es-MX"/>
              </w:rPr>
              <w:t>q, r, p</w:t>
            </w:r>
            <w:r w:rsidRPr="00ED4E10">
              <w:rPr>
                <w:rFonts w:eastAsia="Times New Roman"/>
                <w:bCs/>
                <w:szCs w:val="20"/>
                <w:lang w:val="es-MX"/>
              </w:rPr>
              <w:t>))</w:t>
            </w:r>
          </w:p>
          <w:p w14:paraId="03724387" w14:textId="77777777" w:rsidR="00ED4E10" w:rsidRPr="00ED4E10" w:rsidRDefault="0CDA1463" w:rsidP="509166F1">
            <w:pPr>
              <w:tabs>
                <w:tab w:val="left" w:pos="2340"/>
                <w:tab w:val="left" w:pos="2880"/>
              </w:tabs>
              <w:spacing w:after="240"/>
              <w:ind w:left="987" w:hanging="269"/>
              <w:rPr>
                <w:rFonts w:eastAsia="Times New Roman"/>
                <w:lang w:val="pt-BR"/>
              </w:rPr>
            </w:pPr>
            <w:r w:rsidRPr="509166F1">
              <w:rPr>
                <w:rFonts w:eastAsia="Times New Roman"/>
                <w:lang w:val="pt-BR"/>
              </w:rPr>
              <w:t>AEBPLOAD</w:t>
            </w:r>
            <w:r w:rsidRPr="7F613925">
              <w:rPr>
                <w:rFonts w:eastAsia="Times New Roman"/>
                <w:i/>
                <w:iCs/>
                <w:vertAlign w:val="subscript"/>
                <w:lang w:val="pt-BR"/>
              </w:rPr>
              <w:t xml:space="preserve"> q, r, p</w:t>
            </w:r>
            <w:r w:rsidR="00ED4E10" w:rsidRPr="00ED4E10">
              <w:rPr>
                <w:rFonts w:eastAsia="Times New Roman"/>
                <w:bCs/>
                <w:szCs w:val="20"/>
                <w:lang w:val="pt-BR"/>
              </w:rPr>
              <w:tab/>
            </w:r>
            <w:r w:rsidRPr="509166F1">
              <w:rPr>
                <w:rFonts w:eastAsia="Times New Roman"/>
                <w:lang w:val="pt-BR"/>
              </w:rPr>
              <w:t>=</w:t>
            </w:r>
            <w:r w:rsidR="00ED4E10" w:rsidRPr="00ED4E10">
              <w:rPr>
                <w:rFonts w:eastAsia="Times New Roman"/>
                <w:bCs/>
                <w:szCs w:val="20"/>
                <w:lang w:val="pt-BR"/>
              </w:rPr>
              <w:tab/>
            </w:r>
            <w:r w:rsidR="00ED4E10" w:rsidRPr="00ED4E10">
              <w:rPr>
                <w:rFonts w:eastAsia="Times New Roman"/>
                <w:bCs/>
                <w:position w:val="-22"/>
                <w:szCs w:val="20"/>
              </w:rPr>
              <w:object w:dxaOrig="225" w:dyaOrig="450" w14:anchorId="6B28A061">
                <v:shape id="_x0000_i1117" type="#_x0000_t75" style="width:15.6pt;height:20.4pt" o:ole="">
                  <v:imagedata r:id="rId118" o:title=""/>
                </v:shape>
                <o:OLEObject Type="Embed" ProgID="Equation.3" ShapeID="_x0000_i1117" DrawAspect="Content" ObjectID="_1825175685" r:id="rId135"/>
              </w:object>
            </w:r>
            <w:r w:rsidRPr="509166F1">
              <w:rPr>
                <w:rFonts w:eastAsia="Times New Roman"/>
                <w:lang w:val="pt-BR"/>
              </w:rPr>
              <w:t xml:space="preserve"> (Min (0, EBP </w:t>
            </w:r>
            <w:r w:rsidRPr="7F613925">
              <w:rPr>
                <w:rFonts w:eastAsia="Times New Roman"/>
                <w:i/>
                <w:iCs/>
                <w:vertAlign w:val="subscript"/>
                <w:lang w:val="pt-BR"/>
              </w:rPr>
              <w:t>q, r, p, y</w:t>
            </w:r>
            <w:r w:rsidRPr="509166F1">
              <w:rPr>
                <w:rFonts w:eastAsia="Times New Roman"/>
                <w:lang w:val="pt-BR"/>
              </w:rPr>
              <w:t>) * TLMP</w:t>
            </w:r>
            <w:r w:rsidRPr="7F613925">
              <w:rPr>
                <w:rFonts w:eastAsia="Times New Roman"/>
                <w:i/>
                <w:iCs/>
                <w:vertAlign w:val="subscript"/>
                <w:lang w:val="pt-BR"/>
              </w:rPr>
              <w:t>y</w:t>
            </w:r>
            <w:r w:rsidRPr="509166F1">
              <w:rPr>
                <w:rFonts w:eastAsia="Times New Roman"/>
                <w:lang w:val="pt-BR"/>
              </w:rPr>
              <w:t xml:space="preserve"> / 3600)</w:t>
            </w:r>
          </w:p>
          <w:p w14:paraId="51954358" w14:textId="77777777" w:rsidR="00ED4E10" w:rsidRPr="00ED4E10" w:rsidRDefault="00ED4E10" w:rsidP="00ED4E10">
            <w:pPr>
              <w:spacing w:after="240"/>
              <w:ind w:left="1440" w:hanging="720"/>
              <w:rPr>
                <w:rFonts w:eastAsia="Times New Roman"/>
                <w:szCs w:val="20"/>
                <w:lang w:val="pt-BR"/>
              </w:rPr>
            </w:pPr>
            <w:r w:rsidRPr="00ED4E10">
              <w:rPr>
                <w:rFonts w:eastAsia="Times New Roman"/>
                <w:szCs w:val="20"/>
                <w:lang w:val="pt-BR"/>
              </w:rPr>
              <w:t>(b)</w:t>
            </w:r>
            <w:r w:rsidRPr="00ED4E10">
              <w:rPr>
                <w:rFonts w:eastAsia="Times New Roman"/>
                <w:szCs w:val="20"/>
                <w:lang w:val="pt-BR"/>
              </w:rPr>
              <w:tab/>
              <w:t>Where the Real-Time Ancillary Services Net Revenue is calculated as follows:</w:t>
            </w:r>
          </w:p>
          <w:p w14:paraId="664574BD" w14:textId="67FEB916" w:rsidR="00ED4E10" w:rsidRPr="00ED4E10" w:rsidRDefault="00ED4E10" w:rsidP="00ED4E10">
            <w:pPr>
              <w:tabs>
                <w:tab w:val="left" w:pos="2790"/>
              </w:tabs>
              <w:spacing w:after="240"/>
              <w:ind w:left="3600" w:hanging="2880"/>
              <w:rPr>
                <w:rFonts w:eastAsia="Times New Roman"/>
                <w:szCs w:val="20"/>
                <w:lang w:val="pt-BR"/>
              </w:rPr>
            </w:pPr>
            <w:r w:rsidRPr="00ED4E10">
              <w:rPr>
                <w:rFonts w:eastAsia="Times New Roman"/>
                <w:szCs w:val="20"/>
                <w:lang w:val="pt-BR"/>
              </w:rPr>
              <w:t>RTASNET</w:t>
            </w:r>
            <w:r w:rsidRPr="00ED4E10">
              <w:rPr>
                <w:rFonts w:eastAsia="Times New Roman"/>
                <w:b/>
                <w:bCs/>
                <w:i/>
                <w:iCs/>
                <w:sz w:val="16"/>
                <w:szCs w:val="16"/>
                <w:lang w:val="pt-BR"/>
              </w:rPr>
              <w:t xml:space="preserve"> </w:t>
            </w:r>
            <w:r w:rsidRPr="00ED4E10">
              <w:rPr>
                <w:rFonts w:eastAsia="Times New Roman"/>
                <w:bCs/>
                <w:i/>
                <w:iCs/>
                <w:sz w:val="16"/>
                <w:szCs w:val="16"/>
                <w:lang w:val="pt-BR"/>
              </w:rPr>
              <w:t xml:space="preserve">q, r </w:t>
            </w:r>
            <w:r w:rsidRPr="00ED4E10">
              <w:rPr>
                <w:rFonts w:eastAsia="Times New Roman"/>
                <w:bCs/>
                <w:i/>
                <w:iCs/>
                <w:sz w:val="16"/>
                <w:szCs w:val="16"/>
                <w:lang w:val="pt-BR"/>
              </w:rPr>
              <w:tab/>
              <w:t xml:space="preserve">  </w:t>
            </w:r>
            <w:r w:rsidRPr="00ED4E10">
              <w:rPr>
                <w:rFonts w:eastAsia="Times New Roman"/>
                <w:bCs/>
                <w:iCs/>
                <w:sz w:val="20"/>
                <w:szCs w:val="16"/>
                <w:lang w:val="pt-BR"/>
              </w:rPr>
              <w:t xml:space="preserve">=  </w:t>
            </w:r>
            <w:r w:rsidRPr="00ED4E10">
              <w:rPr>
                <w:rFonts w:eastAsia="Times New Roman"/>
                <w:bCs/>
                <w:iCs/>
                <w:sz w:val="20"/>
                <w:szCs w:val="16"/>
                <w:lang w:val="pt-BR"/>
              </w:rPr>
              <w:tab/>
            </w:r>
            <w:r w:rsidRPr="00ED4E10">
              <w:rPr>
                <w:rFonts w:eastAsia="Times New Roman"/>
                <w:bCs/>
                <w:iCs/>
                <w:szCs w:val="20"/>
                <w:lang w:val="pt-BR"/>
              </w:rPr>
              <w:t xml:space="preserve">RTRUNET </w:t>
            </w:r>
            <w:r w:rsidRPr="00ED4E10">
              <w:rPr>
                <w:rFonts w:eastAsia="Times New Roman"/>
                <w:bCs/>
                <w:i/>
                <w:iCs/>
                <w:szCs w:val="20"/>
                <w:vertAlign w:val="subscript"/>
                <w:lang w:val="pt-BR"/>
              </w:rPr>
              <w:t>q, r</w:t>
            </w:r>
            <w:r w:rsidRPr="00ED4E10">
              <w:rPr>
                <w:rFonts w:eastAsia="Times New Roman"/>
                <w:bCs/>
                <w:iCs/>
                <w:szCs w:val="20"/>
                <w:vertAlign w:val="subscript"/>
                <w:lang w:val="pt-BR"/>
              </w:rPr>
              <w:t xml:space="preserve"> </w:t>
            </w:r>
            <w:r w:rsidRPr="00ED4E10">
              <w:rPr>
                <w:rFonts w:eastAsia="Times New Roman"/>
                <w:bCs/>
                <w:iCs/>
                <w:szCs w:val="20"/>
                <w:lang w:val="pt-BR"/>
              </w:rPr>
              <w:t xml:space="preserve">+ RTRDNET </w:t>
            </w:r>
            <w:r w:rsidRPr="00ED4E10">
              <w:rPr>
                <w:rFonts w:eastAsia="Times New Roman"/>
                <w:bCs/>
                <w:i/>
                <w:iCs/>
                <w:szCs w:val="20"/>
                <w:vertAlign w:val="subscript"/>
                <w:lang w:val="pt-BR"/>
              </w:rPr>
              <w:t xml:space="preserve">q, r </w:t>
            </w:r>
            <w:r w:rsidRPr="00ED4E10">
              <w:rPr>
                <w:rFonts w:eastAsia="Times New Roman"/>
                <w:bCs/>
                <w:iCs/>
                <w:szCs w:val="20"/>
                <w:lang w:val="pt-BR"/>
              </w:rPr>
              <w:t xml:space="preserve">+ RTNSNET </w:t>
            </w:r>
            <w:r w:rsidRPr="00ED4E10">
              <w:rPr>
                <w:rFonts w:eastAsia="Times New Roman"/>
                <w:bCs/>
                <w:i/>
                <w:iCs/>
                <w:szCs w:val="20"/>
                <w:vertAlign w:val="subscript"/>
                <w:lang w:val="pt-BR"/>
              </w:rPr>
              <w:t>q, r</w:t>
            </w:r>
            <w:r w:rsidRPr="00ED4E10">
              <w:rPr>
                <w:rFonts w:eastAsia="Times New Roman"/>
                <w:bCs/>
                <w:iCs/>
                <w:szCs w:val="20"/>
                <w:lang w:val="pt-BR"/>
              </w:rPr>
              <w:t xml:space="preserve"> + RTRRNET </w:t>
            </w:r>
            <w:r w:rsidRPr="00ED4E10">
              <w:rPr>
                <w:rFonts w:eastAsia="Times New Roman"/>
                <w:bCs/>
                <w:i/>
                <w:iCs/>
                <w:szCs w:val="20"/>
                <w:vertAlign w:val="subscript"/>
                <w:lang w:val="pt-BR"/>
              </w:rPr>
              <w:t>q, r</w:t>
            </w:r>
            <w:r w:rsidRPr="00ED4E10">
              <w:rPr>
                <w:rFonts w:eastAsia="Times New Roman"/>
                <w:bCs/>
                <w:iCs/>
                <w:szCs w:val="20"/>
                <w:lang w:val="pt-BR"/>
              </w:rPr>
              <w:t xml:space="preserve"> + RTECRNET </w:t>
            </w:r>
            <w:r w:rsidRPr="00ED4E10">
              <w:rPr>
                <w:rFonts w:eastAsia="Times New Roman"/>
                <w:bCs/>
                <w:i/>
                <w:iCs/>
                <w:szCs w:val="20"/>
                <w:vertAlign w:val="subscript"/>
                <w:lang w:val="pt-BR"/>
              </w:rPr>
              <w:t>q, r</w:t>
            </w:r>
            <w:ins w:id="1213" w:author="ERCOT" w:date="2025-07-29T16:03:00Z" w16du:dateUtc="2025-07-29T21:03:00Z">
              <w:r w:rsidR="001E4D19">
                <w:rPr>
                  <w:rFonts w:eastAsia="Times New Roman"/>
                  <w:bCs/>
                  <w:i/>
                  <w:iCs/>
                  <w:szCs w:val="20"/>
                  <w:vertAlign w:val="subscript"/>
                  <w:lang w:val="pt-BR"/>
                </w:rPr>
                <w:t xml:space="preserve"> </w:t>
              </w:r>
              <w:r w:rsidR="001E4D19" w:rsidRPr="00ED4E10">
                <w:rPr>
                  <w:rFonts w:eastAsia="Times New Roman"/>
                  <w:bCs/>
                  <w:iCs/>
                  <w:szCs w:val="20"/>
                  <w:lang w:val="pt-BR"/>
                </w:rPr>
                <w:t>+ RT</w:t>
              </w:r>
              <w:r w:rsidR="001E4D19">
                <w:rPr>
                  <w:rFonts w:eastAsia="Times New Roman"/>
                  <w:bCs/>
                  <w:iCs/>
                  <w:szCs w:val="20"/>
                  <w:lang w:val="pt-BR"/>
                </w:rPr>
                <w:t>DR</w:t>
              </w:r>
              <w:r w:rsidR="001E4D19" w:rsidRPr="00ED4E10">
                <w:rPr>
                  <w:rFonts w:eastAsia="Times New Roman"/>
                  <w:bCs/>
                  <w:iCs/>
                  <w:szCs w:val="20"/>
                  <w:lang w:val="pt-BR"/>
                </w:rPr>
                <w:t xml:space="preserve">RNET </w:t>
              </w:r>
              <w:r w:rsidR="001E4D19" w:rsidRPr="00ED4E10">
                <w:rPr>
                  <w:rFonts w:eastAsia="Times New Roman"/>
                  <w:bCs/>
                  <w:i/>
                  <w:iCs/>
                  <w:szCs w:val="20"/>
                  <w:vertAlign w:val="subscript"/>
                  <w:lang w:val="pt-BR"/>
                </w:rPr>
                <w:t>q, r</w:t>
              </w:r>
            </w:ins>
          </w:p>
          <w:p w14:paraId="119C5479" w14:textId="77777777" w:rsidR="00ED4E10" w:rsidRPr="00ED4E10" w:rsidRDefault="00ED4E10" w:rsidP="00ED4E10">
            <w:pPr>
              <w:tabs>
                <w:tab w:val="left" w:pos="2340"/>
                <w:tab w:val="left" w:pos="2880"/>
              </w:tabs>
              <w:spacing w:after="240"/>
              <w:ind w:left="987" w:hanging="269"/>
              <w:rPr>
                <w:rFonts w:eastAsia="Times New Roman"/>
                <w:bCs/>
                <w:szCs w:val="20"/>
              </w:rPr>
            </w:pPr>
            <w:r w:rsidRPr="00ED4E10">
              <w:rPr>
                <w:rFonts w:eastAsia="Times New Roman"/>
                <w:bCs/>
                <w:szCs w:val="20"/>
              </w:rPr>
              <w:t>Where for Reg-Up:</w:t>
            </w:r>
          </w:p>
          <w:p w14:paraId="35616952" w14:textId="77777777" w:rsidR="00ED4E10" w:rsidRPr="00ED4E10" w:rsidRDefault="00ED4E10" w:rsidP="00ED4E10">
            <w:pPr>
              <w:tabs>
                <w:tab w:val="left" w:pos="2340"/>
                <w:tab w:val="left" w:pos="2880"/>
              </w:tabs>
              <w:spacing w:after="240"/>
              <w:ind w:left="987" w:hanging="269"/>
              <w:rPr>
                <w:rFonts w:eastAsia="Times New Roman"/>
                <w:bCs/>
                <w:i/>
                <w:szCs w:val="20"/>
                <w:vertAlign w:val="subscript"/>
              </w:rPr>
            </w:pPr>
            <w:r w:rsidRPr="00ED4E10">
              <w:rPr>
                <w:rFonts w:eastAsia="Times New Roman"/>
                <w:bCs/>
                <w:szCs w:val="20"/>
              </w:rPr>
              <w:t xml:space="preserve">RTRUNET </w:t>
            </w:r>
            <w:r w:rsidRPr="00ED4E10">
              <w:rPr>
                <w:rFonts w:eastAsia="Times New Roman"/>
                <w:bCs/>
                <w:i/>
                <w:iCs/>
                <w:sz w:val="16"/>
                <w:szCs w:val="16"/>
              </w:rPr>
              <w:t xml:space="preserve">q, r </w:t>
            </w:r>
            <w:r w:rsidRPr="00ED4E10">
              <w:rPr>
                <w:rFonts w:eastAsia="Times New Roman"/>
                <w:bCs/>
                <w:szCs w:val="20"/>
              </w:rPr>
              <w:t xml:space="preserve"> </w:t>
            </w:r>
            <w:r w:rsidRPr="00ED4E10">
              <w:rPr>
                <w:rFonts w:eastAsia="Times New Roman"/>
                <w:bCs/>
                <w:szCs w:val="20"/>
              </w:rPr>
              <w:tab/>
            </w:r>
            <w:r w:rsidRPr="00ED4E10">
              <w:rPr>
                <w:rFonts w:eastAsia="Times New Roman"/>
                <w:bCs/>
                <w:szCs w:val="20"/>
              </w:rPr>
              <w:tab/>
              <w:t xml:space="preserve">= </w:t>
            </w:r>
            <w:r w:rsidRPr="00ED4E10">
              <w:rPr>
                <w:rFonts w:eastAsia="Times New Roman"/>
                <w:bCs/>
                <w:szCs w:val="20"/>
              </w:rPr>
              <w:tab/>
            </w:r>
            <w:r w:rsidRPr="00ED4E10">
              <w:rPr>
                <w:rFonts w:eastAsia="Times New Roman"/>
                <w:bCs/>
                <w:szCs w:val="20"/>
                <w:lang w:val="pt-BR"/>
              </w:rPr>
              <w:t xml:space="preserve">RTRUREV </w:t>
            </w:r>
            <w:r w:rsidRPr="00ED4E10">
              <w:rPr>
                <w:rFonts w:eastAsia="Times New Roman"/>
                <w:bCs/>
                <w:i/>
                <w:szCs w:val="20"/>
                <w:vertAlign w:val="subscript"/>
                <w:lang w:val="pt-BR"/>
              </w:rPr>
              <w:t xml:space="preserve">q, r </w:t>
            </w:r>
            <w:r w:rsidRPr="00ED4E10">
              <w:rPr>
                <w:rFonts w:eastAsia="Times New Roman"/>
                <w:bCs/>
                <w:szCs w:val="20"/>
              </w:rPr>
              <w:t>- (</w:t>
            </w:r>
            <w:r w:rsidRPr="00ED4E10">
              <w:rPr>
                <w:rFonts w:eastAsia="Times New Roman"/>
                <w:bCs/>
                <w:szCs w:val="20"/>
                <w:lang w:val="es-MX"/>
              </w:rPr>
              <w:t>¼</w:t>
            </w:r>
            <w:r w:rsidRPr="00ED4E10">
              <w:rPr>
                <w:rFonts w:eastAsia="Times New Roman"/>
                <w:bCs/>
                <w:szCs w:val="20"/>
              </w:rPr>
              <w:t xml:space="preserve">) * RTRUREVT </w:t>
            </w:r>
            <w:r w:rsidRPr="00ED4E10">
              <w:rPr>
                <w:rFonts w:eastAsia="Times New Roman"/>
                <w:bCs/>
                <w:i/>
                <w:iCs/>
                <w:sz w:val="16"/>
                <w:szCs w:val="16"/>
              </w:rPr>
              <w:t>q, r, p</w:t>
            </w:r>
            <w:r w:rsidRPr="00ED4E10">
              <w:rPr>
                <w:rFonts w:eastAsia="Times New Roman"/>
                <w:bCs/>
                <w:i/>
                <w:szCs w:val="20"/>
                <w:vertAlign w:val="subscript"/>
              </w:rPr>
              <w:t xml:space="preserve"> </w:t>
            </w:r>
          </w:p>
          <w:p w14:paraId="75122D93" w14:textId="77777777" w:rsidR="00ED4E10" w:rsidRPr="00ED4E10" w:rsidRDefault="00ED4E10" w:rsidP="00ED4E10">
            <w:pPr>
              <w:tabs>
                <w:tab w:val="left" w:pos="2340"/>
                <w:tab w:val="left" w:pos="2880"/>
              </w:tabs>
              <w:spacing w:after="240"/>
              <w:ind w:left="987" w:hanging="269"/>
              <w:rPr>
                <w:rFonts w:eastAsia="Times New Roman"/>
                <w:bCs/>
                <w:szCs w:val="20"/>
                <w:lang w:val="pt-BR"/>
              </w:rPr>
            </w:pPr>
            <w:r w:rsidRPr="00ED4E10">
              <w:rPr>
                <w:rFonts w:eastAsia="Times New Roman"/>
                <w:bCs/>
                <w:szCs w:val="20"/>
                <w:lang w:val="pt-BR"/>
              </w:rPr>
              <w:t>RTRUREVT</w:t>
            </w:r>
            <w:r w:rsidRPr="00ED4E10">
              <w:rPr>
                <w:rFonts w:eastAsia="Times New Roman"/>
                <w:bCs/>
                <w:i/>
                <w:szCs w:val="20"/>
                <w:vertAlign w:val="subscript"/>
                <w:lang w:val="pt-BR"/>
              </w:rPr>
              <w:t>q, r, p</w:t>
            </w:r>
            <w:r w:rsidRPr="00ED4E10">
              <w:rPr>
                <w:rFonts w:eastAsia="Times New Roman"/>
                <w:bCs/>
                <w:szCs w:val="20"/>
                <w:lang w:val="pt-BR"/>
              </w:rPr>
              <w:tab/>
              <w:t>=</w:t>
            </w:r>
            <w:r w:rsidRPr="00ED4E10">
              <w:rPr>
                <w:rFonts w:eastAsia="Times New Roman"/>
                <w:bCs/>
                <w:szCs w:val="20"/>
                <w:lang w:val="pt-BR"/>
              </w:rPr>
              <w:tab/>
              <w:t xml:space="preserve">RTRUWAPR </w:t>
            </w:r>
            <w:r w:rsidRPr="00ED4E10">
              <w:rPr>
                <w:rFonts w:eastAsia="Times New Roman"/>
                <w:bCs/>
                <w:i/>
                <w:szCs w:val="20"/>
                <w:vertAlign w:val="subscript"/>
                <w:lang w:val="pt-BR"/>
              </w:rPr>
              <w:t>q, r, p</w:t>
            </w:r>
            <w:r w:rsidRPr="00ED4E10">
              <w:rPr>
                <w:rFonts w:eastAsia="Times New Roman"/>
                <w:bCs/>
                <w:szCs w:val="20"/>
                <w:lang w:val="pt-BR"/>
              </w:rPr>
              <w:t xml:space="preserve"> * RTRUAWD </w:t>
            </w:r>
            <w:r w:rsidRPr="00ED4E10">
              <w:rPr>
                <w:rFonts w:eastAsia="Times New Roman"/>
                <w:bCs/>
                <w:i/>
                <w:szCs w:val="20"/>
                <w:vertAlign w:val="subscript"/>
                <w:lang w:val="pt-BR"/>
              </w:rPr>
              <w:t>q, r</w:t>
            </w:r>
          </w:p>
          <w:p w14:paraId="556B68D9" w14:textId="77777777" w:rsidR="00ED4E10" w:rsidRPr="00ED4E10" w:rsidRDefault="3317CFAC" w:rsidP="509166F1">
            <w:pPr>
              <w:tabs>
                <w:tab w:val="left" w:pos="2340"/>
                <w:tab w:val="left" w:pos="2880"/>
              </w:tabs>
              <w:spacing w:after="240"/>
              <w:ind w:left="987" w:hanging="269"/>
              <w:rPr>
                <w:rFonts w:eastAsia="Times New Roman"/>
                <w:lang w:val="pt-BR"/>
              </w:rPr>
            </w:pPr>
            <w:r w:rsidRPr="509166F1">
              <w:rPr>
                <w:rFonts w:eastAsia="Times New Roman"/>
                <w:lang w:val="pt-BR"/>
              </w:rPr>
              <w:t xml:space="preserve">RTRUWAPR </w:t>
            </w:r>
            <w:r w:rsidRPr="7F613925">
              <w:rPr>
                <w:rFonts w:eastAsia="Times New Roman"/>
                <w:i/>
                <w:iCs/>
                <w:vertAlign w:val="subscript"/>
                <w:lang w:val="pt-BR"/>
              </w:rPr>
              <w:t>q, r, p</w:t>
            </w:r>
            <w:r w:rsidR="00ED4E10" w:rsidRPr="00ED4E10">
              <w:rPr>
                <w:rFonts w:eastAsia="Times New Roman"/>
                <w:bCs/>
                <w:szCs w:val="20"/>
                <w:lang w:val="pt-BR"/>
              </w:rPr>
              <w:tab/>
            </w:r>
            <w:r w:rsidRPr="509166F1">
              <w:rPr>
                <w:rFonts w:eastAsia="Times New Roman"/>
                <w:lang w:val="pt-BR"/>
              </w:rPr>
              <w:t xml:space="preserve">= </w:t>
            </w:r>
            <w:r w:rsidR="00ED4E10" w:rsidRPr="00ED4E10">
              <w:rPr>
                <w:rFonts w:eastAsia="Times New Roman"/>
                <w:bCs/>
                <w:szCs w:val="20"/>
                <w:lang w:val="pt-BR"/>
              </w:rPr>
              <w:tab/>
            </w:r>
            <w:r w:rsidRPr="509166F1">
              <w:rPr>
                <w:rFonts w:eastAsia="Times New Roman"/>
                <w:lang w:val="pt-BR"/>
              </w:rPr>
              <w:t xml:space="preserve"> </w:t>
            </w:r>
            <w:r w:rsidR="00ED4E10" w:rsidRPr="00ED4E10">
              <w:rPr>
                <w:rFonts w:eastAsia="Times New Roman"/>
                <w:bCs/>
                <w:position w:val="-22"/>
                <w:szCs w:val="20"/>
              </w:rPr>
              <w:object w:dxaOrig="225" w:dyaOrig="450" w14:anchorId="109D9B35">
                <v:shape id="_x0000_i1118" type="#_x0000_t75" style="width:15.6pt;height:20.4pt" o:ole="">
                  <v:imagedata r:id="rId116" o:title=""/>
                </v:shape>
                <o:OLEObject Type="Embed" ProgID="Equation.3" ShapeID="_x0000_i1118" DrawAspect="Content" ObjectID="_1825175686" r:id="rId136"/>
              </w:object>
            </w:r>
            <w:r w:rsidRPr="509166F1">
              <w:rPr>
                <w:rFonts w:eastAsia="Times New Roman"/>
                <w:lang w:val="pt-BR"/>
              </w:rPr>
              <w:t xml:space="preserve">(RTRUOPR </w:t>
            </w:r>
            <w:r w:rsidRPr="7F613925">
              <w:rPr>
                <w:rFonts w:eastAsia="Times New Roman"/>
                <w:i/>
                <w:iCs/>
                <w:vertAlign w:val="subscript"/>
                <w:lang w:val="pt-BR"/>
              </w:rPr>
              <w:t>q, r, y</w:t>
            </w:r>
            <w:r w:rsidRPr="509166F1">
              <w:rPr>
                <w:rFonts w:eastAsia="Times New Roman"/>
                <w:lang w:val="pt-BR"/>
              </w:rPr>
              <w:t xml:space="preserve"> * Max (0.001, RTRUAWDS </w:t>
            </w:r>
            <w:r w:rsidRPr="7F613925">
              <w:rPr>
                <w:rFonts w:eastAsia="Times New Roman"/>
                <w:i/>
                <w:iCs/>
                <w:vertAlign w:val="subscript"/>
                <w:lang w:val="pt-BR"/>
              </w:rPr>
              <w:t>q, r, y</w:t>
            </w:r>
            <w:r w:rsidRPr="509166F1">
              <w:rPr>
                <w:rFonts w:eastAsia="Times New Roman"/>
                <w:lang w:val="es-MX"/>
              </w:rPr>
              <w:t>)</w:t>
            </w:r>
            <w:r w:rsidRPr="509166F1">
              <w:rPr>
                <w:rFonts w:eastAsia="Times New Roman"/>
                <w:lang w:val="pt-BR"/>
              </w:rPr>
              <w:t xml:space="preserve"> * TLMP </w:t>
            </w:r>
            <w:r w:rsidRPr="7F613925">
              <w:rPr>
                <w:rFonts w:eastAsia="Times New Roman"/>
                <w:i/>
                <w:iCs/>
                <w:vertAlign w:val="subscript"/>
                <w:lang w:val="pt-BR"/>
              </w:rPr>
              <w:t>y</w:t>
            </w:r>
            <w:r w:rsidRPr="509166F1">
              <w:rPr>
                <w:rFonts w:eastAsia="Times New Roman"/>
                <w:lang w:val="pt-BR"/>
              </w:rPr>
              <w:t xml:space="preserve">) </w:t>
            </w:r>
            <w:r w:rsidRPr="00ED4E10">
              <w:rPr>
                <w:rFonts w:eastAsia="Times New Roman"/>
                <w:b/>
                <w:bCs/>
                <w:sz w:val="32"/>
                <w:szCs w:val="32"/>
                <w:lang w:val="pt-BR"/>
              </w:rPr>
              <w:t>/</w:t>
            </w:r>
          </w:p>
          <w:p w14:paraId="14A21DD5" w14:textId="77777777" w:rsidR="00ED4E10" w:rsidRPr="00ED4E10" w:rsidRDefault="00ED4E10" w:rsidP="509166F1">
            <w:pPr>
              <w:tabs>
                <w:tab w:val="left" w:pos="2340"/>
                <w:tab w:val="left" w:pos="2880"/>
              </w:tabs>
              <w:spacing w:after="240"/>
              <w:ind w:left="987" w:hanging="269"/>
              <w:rPr>
                <w:rFonts w:eastAsia="Times New Roman"/>
                <w:lang w:val="es-MX"/>
              </w:rPr>
            </w:pPr>
            <w:r w:rsidRPr="00ED4E10">
              <w:rPr>
                <w:rFonts w:eastAsia="Times New Roman"/>
                <w:bCs/>
                <w:szCs w:val="20"/>
              </w:rPr>
              <w:lastRenderedPageBreak/>
              <w:tab/>
            </w:r>
            <w:r w:rsidRPr="00ED4E10">
              <w:rPr>
                <w:rFonts w:eastAsia="Times New Roman"/>
                <w:bCs/>
                <w:szCs w:val="20"/>
              </w:rPr>
              <w:tab/>
            </w:r>
            <w:r w:rsidRPr="00ED4E10">
              <w:rPr>
                <w:rFonts w:eastAsia="Times New Roman"/>
                <w:bCs/>
                <w:szCs w:val="20"/>
              </w:rPr>
              <w:tab/>
            </w:r>
            <w:r w:rsidRPr="00ED4E10">
              <w:rPr>
                <w:rFonts w:eastAsia="Times New Roman"/>
                <w:bCs/>
                <w:position w:val="-22"/>
                <w:szCs w:val="20"/>
              </w:rPr>
              <w:object w:dxaOrig="225" w:dyaOrig="450" w14:anchorId="0957FE60">
                <v:shape id="_x0000_i1119" type="#_x0000_t75" style="width:15.6pt;height:20.4pt" o:ole="">
                  <v:imagedata r:id="rId118" o:title=""/>
                </v:shape>
                <o:OLEObject Type="Embed" ProgID="Equation.3" ShapeID="_x0000_i1119" DrawAspect="Content" ObjectID="_1825175687" r:id="rId137"/>
              </w:object>
            </w:r>
            <w:r w:rsidR="3317CFAC" w:rsidRPr="509166F1">
              <w:rPr>
                <w:rFonts w:eastAsia="Times New Roman"/>
                <w:lang w:val="es-MX"/>
              </w:rPr>
              <w:t>(</w:t>
            </w:r>
            <w:r w:rsidR="3317CFAC" w:rsidRPr="509166F1">
              <w:rPr>
                <w:rFonts w:eastAsia="Times New Roman"/>
                <w:lang w:val="pt-BR"/>
              </w:rPr>
              <w:t xml:space="preserve">Max (0.001, </w:t>
            </w:r>
            <w:r w:rsidR="3317CFAC" w:rsidRPr="509166F1">
              <w:rPr>
                <w:rFonts w:eastAsia="Times New Roman"/>
                <w:lang w:val="es-MX"/>
              </w:rPr>
              <w:t xml:space="preserve">RTRUAWDS </w:t>
            </w:r>
            <w:r w:rsidR="3317CFAC" w:rsidRPr="7F613925">
              <w:rPr>
                <w:rFonts w:eastAsia="Times New Roman"/>
                <w:i/>
                <w:iCs/>
                <w:vertAlign w:val="subscript"/>
                <w:lang w:val="es-MX"/>
              </w:rPr>
              <w:t>q, r, y</w:t>
            </w:r>
            <w:r w:rsidR="3317CFAC" w:rsidRPr="509166F1">
              <w:rPr>
                <w:rFonts w:eastAsia="Times New Roman"/>
                <w:lang w:val="es-MX"/>
              </w:rPr>
              <w:t>)</w:t>
            </w:r>
            <w:r w:rsidR="3317CFAC" w:rsidRPr="7F613925">
              <w:rPr>
                <w:rFonts w:eastAsia="Times New Roman"/>
                <w:i/>
                <w:iCs/>
                <w:vertAlign w:val="subscript"/>
                <w:lang w:val="es-MX"/>
              </w:rPr>
              <w:t xml:space="preserve"> </w:t>
            </w:r>
            <w:r w:rsidR="3317CFAC" w:rsidRPr="509166F1">
              <w:rPr>
                <w:rFonts w:eastAsia="Times New Roman"/>
                <w:lang w:val="es-MX"/>
              </w:rPr>
              <w:t>* TLMP</w:t>
            </w:r>
            <w:r w:rsidR="3317CFAC" w:rsidRPr="7F613925">
              <w:rPr>
                <w:rFonts w:eastAsia="Times New Roman"/>
                <w:i/>
                <w:iCs/>
                <w:vertAlign w:val="subscript"/>
                <w:lang w:val="es-MX"/>
              </w:rPr>
              <w:t xml:space="preserve"> y</w:t>
            </w:r>
            <w:r w:rsidR="3317CFAC" w:rsidRPr="509166F1">
              <w:rPr>
                <w:rFonts w:eastAsia="Times New Roman"/>
                <w:lang w:val="es-MX"/>
              </w:rPr>
              <w:t>)</w:t>
            </w:r>
          </w:p>
          <w:p w14:paraId="2A5F356B" w14:textId="77777777" w:rsidR="00ED4E10" w:rsidRPr="00ED4E10" w:rsidRDefault="00ED4E10" w:rsidP="00ED4E10">
            <w:pPr>
              <w:tabs>
                <w:tab w:val="left" w:pos="2340"/>
                <w:tab w:val="left" w:pos="2880"/>
              </w:tabs>
              <w:spacing w:after="240"/>
              <w:ind w:left="987" w:hanging="269"/>
              <w:rPr>
                <w:rFonts w:eastAsia="Times New Roman"/>
                <w:bCs/>
                <w:szCs w:val="20"/>
              </w:rPr>
            </w:pPr>
            <w:r w:rsidRPr="00ED4E10">
              <w:rPr>
                <w:rFonts w:eastAsia="Times New Roman"/>
                <w:bCs/>
                <w:szCs w:val="20"/>
              </w:rPr>
              <w:t>Where for Reg-Down:</w:t>
            </w:r>
          </w:p>
          <w:p w14:paraId="219116D3" w14:textId="77777777" w:rsidR="00ED4E10" w:rsidRPr="00ED4E10" w:rsidRDefault="00ED4E10" w:rsidP="00ED4E10">
            <w:pPr>
              <w:spacing w:after="240"/>
              <w:ind w:left="2340" w:hanging="1620"/>
              <w:rPr>
                <w:rFonts w:eastAsia="Times New Roman"/>
                <w:i/>
                <w:szCs w:val="20"/>
                <w:vertAlign w:val="subscript"/>
                <w:lang w:val="pt-BR"/>
              </w:rPr>
            </w:pPr>
            <w:r w:rsidRPr="00ED4E10">
              <w:rPr>
                <w:rFonts w:eastAsia="Times New Roman"/>
                <w:szCs w:val="20"/>
                <w:lang w:val="pt-BR"/>
              </w:rPr>
              <w:t xml:space="preserve">RTRDNET </w:t>
            </w:r>
            <w:r w:rsidRPr="00ED4E10">
              <w:rPr>
                <w:rFonts w:eastAsia="Times New Roman"/>
                <w:bCs/>
                <w:i/>
                <w:iCs/>
                <w:sz w:val="16"/>
                <w:szCs w:val="16"/>
                <w:lang w:val="pt-BR"/>
              </w:rPr>
              <w:t>q, r</w:t>
            </w:r>
            <w:r w:rsidRPr="00ED4E10">
              <w:rPr>
                <w:rFonts w:eastAsia="Times New Roman"/>
                <w:bCs/>
                <w:i/>
                <w:iCs/>
                <w:sz w:val="16"/>
                <w:szCs w:val="16"/>
                <w:lang w:val="pt-BR"/>
              </w:rPr>
              <w:tab/>
            </w:r>
            <w:r w:rsidRPr="00ED4E10">
              <w:rPr>
                <w:rFonts w:eastAsia="Times New Roman"/>
                <w:bCs/>
                <w:i/>
                <w:iCs/>
                <w:sz w:val="16"/>
                <w:szCs w:val="16"/>
                <w:lang w:val="pt-BR"/>
              </w:rPr>
              <w:tab/>
            </w:r>
            <w:r w:rsidRPr="00ED4E10">
              <w:rPr>
                <w:rFonts w:eastAsia="Times New Roman"/>
                <w:szCs w:val="20"/>
                <w:lang w:val="pt-BR"/>
              </w:rPr>
              <w:t xml:space="preserve">= </w:t>
            </w:r>
            <w:r w:rsidRPr="00ED4E10">
              <w:rPr>
                <w:rFonts w:eastAsia="Times New Roman"/>
                <w:szCs w:val="20"/>
                <w:lang w:val="pt-BR"/>
              </w:rPr>
              <w:tab/>
            </w:r>
            <w:r w:rsidRPr="00ED4E10">
              <w:rPr>
                <w:rFonts w:eastAsia="Times New Roman"/>
                <w:iCs/>
                <w:szCs w:val="20"/>
                <w:lang w:val="pt-BR"/>
              </w:rPr>
              <w:t xml:space="preserve">RTRDREV </w:t>
            </w:r>
            <w:r w:rsidRPr="00ED4E10">
              <w:rPr>
                <w:rFonts w:eastAsia="Times New Roman"/>
                <w:i/>
                <w:szCs w:val="20"/>
                <w:vertAlign w:val="subscript"/>
                <w:lang w:val="pt-BR"/>
              </w:rPr>
              <w:t xml:space="preserve">q, r </w:t>
            </w:r>
            <w:r w:rsidRPr="00ED4E10">
              <w:rPr>
                <w:rFonts w:eastAsia="Times New Roman"/>
                <w:szCs w:val="20"/>
                <w:lang w:val="pt-BR"/>
              </w:rPr>
              <w:t>- (</w:t>
            </w:r>
            <w:r w:rsidRPr="00ED4E10">
              <w:rPr>
                <w:rFonts w:eastAsia="Times New Roman"/>
                <w:szCs w:val="20"/>
                <w:lang w:val="es-MX"/>
              </w:rPr>
              <w:t>¼</w:t>
            </w:r>
            <w:r w:rsidRPr="00ED4E10">
              <w:rPr>
                <w:rFonts w:eastAsia="Times New Roman"/>
                <w:szCs w:val="20"/>
                <w:lang w:val="pt-BR"/>
              </w:rPr>
              <w:t xml:space="preserve">) * RTRDREVT </w:t>
            </w:r>
            <w:r w:rsidRPr="00ED4E10">
              <w:rPr>
                <w:rFonts w:eastAsia="Times New Roman"/>
                <w:bCs/>
                <w:i/>
                <w:iCs/>
                <w:sz w:val="16"/>
                <w:szCs w:val="16"/>
                <w:lang w:val="pt-BR"/>
              </w:rPr>
              <w:t>q, r, p</w:t>
            </w:r>
          </w:p>
          <w:p w14:paraId="56256508" w14:textId="77777777" w:rsidR="00ED4E10" w:rsidRPr="00ED4E10" w:rsidRDefault="00ED4E10" w:rsidP="00ED4E10">
            <w:pPr>
              <w:tabs>
                <w:tab w:val="left" w:pos="2340"/>
                <w:tab w:val="left" w:pos="2880"/>
              </w:tabs>
              <w:spacing w:after="240"/>
              <w:ind w:left="987" w:hanging="269"/>
              <w:rPr>
                <w:rFonts w:eastAsia="Times New Roman"/>
                <w:bCs/>
                <w:szCs w:val="20"/>
                <w:lang w:val="pt-BR"/>
              </w:rPr>
            </w:pPr>
            <w:r w:rsidRPr="00ED4E10">
              <w:rPr>
                <w:rFonts w:eastAsia="Times New Roman"/>
                <w:bCs/>
                <w:szCs w:val="20"/>
                <w:lang w:val="pt-BR"/>
              </w:rPr>
              <w:t>RTRDREVT</w:t>
            </w:r>
            <w:r w:rsidRPr="00ED4E10">
              <w:rPr>
                <w:rFonts w:eastAsia="Times New Roman"/>
                <w:bCs/>
                <w:i/>
                <w:szCs w:val="20"/>
                <w:vertAlign w:val="subscript"/>
                <w:lang w:val="pt-BR"/>
              </w:rPr>
              <w:t>q, r, p</w:t>
            </w:r>
            <w:r w:rsidRPr="00ED4E10">
              <w:rPr>
                <w:rFonts w:eastAsia="Times New Roman"/>
                <w:bCs/>
                <w:szCs w:val="20"/>
                <w:lang w:val="pt-BR"/>
              </w:rPr>
              <w:tab/>
              <w:t>=</w:t>
            </w:r>
            <w:r w:rsidRPr="00ED4E10">
              <w:rPr>
                <w:rFonts w:eastAsia="Times New Roman"/>
                <w:bCs/>
                <w:szCs w:val="20"/>
                <w:lang w:val="pt-BR"/>
              </w:rPr>
              <w:tab/>
              <w:t xml:space="preserve">RTRDWAPR </w:t>
            </w:r>
            <w:r w:rsidRPr="00ED4E10">
              <w:rPr>
                <w:rFonts w:eastAsia="Times New Roman"/>
                <w:bCs/>
                <w:i/>
                <w:szCs w:val="20"/>
                <w:vertAlign w:val="subscript"/>
                <w:lang w:val="pt-BR"/>
              </w:rPr>
              <w:t>q, r, p</w:t>
            </w:r>
            <w:r w:rsidRPr="00ED4E10">
              <w:rPr>
                <w:rFonts w:eastAsia="Times New Roman"/>
                <w:bCs/>
                <w:szCs w:val="20"/>
                <w:lang w:val="pt-BR"/>
              </w:rPr>
              <w:t xml:space="preserve"> * RTRDAWD </w:t>
            </w:r>
            <w:r w:rsidRPr="00ED4E10">
              <w:rPr>
                <w:rFonts w:eastAsia="Times New Roman"/>
                <w:bCs/>
                <w:i/>
                <w:szCs w:val="20"/>
                <w:vertAlign w:val="subscript"/>
                <w:lang w:val="pt-BR"/>
              </w:rPr>
              <w:t>q, r</w:t>
            </w:r>
          </w:p>
          <w:p w14:paraId="73A1CF93" w14:textId="77777777" w:rsidR="00ED4E10" w:rsidRPr="00ED4E10" w:rsidRDefault="3317CFAC" w:rsidP="509166F1">
            <w:pPr>
              <w:tabs>
                <w:tab w:val="left" w:pos="2340"/>
                <w:tab w:val="left" w:pos="2880"/>
              </w:tabs>
              <w:spacing w:after="240"/>
              <w:ind w:left="987" w:hanging="269"/>
              <w:rPr>
                <w:rFonts w:eastAsia="Times New Roman"/>
                <w:lang w:val="pt-BR"/>
              </w:rPr>
            </w:pPr>
            <w:r w:rsidRPr="509166F1">
              <w:rPr>
                <w:rFonts w:eastAsia="Times New Roman"/>
                <w:lang w:val="pt-BR"/>
              </w:rPr>
              <w:t xml:space="preserve">RTRDWAPR </w:t>
            </w:r>
            <w:r w:rsidRPr="7F613925">
              <w:rPr>
                <w:rFonts w:eastAsia="Times New Roman"/>
                <w:i/>
                <w:iCs/>
                <w:vertAlign w:val="subscript"/>
                <w:lang w:val="pt-BR"/>
              </w:rPr>
              <w:t>q, r, p</w:t>
            </w:r>
            <w:r w:rsidR="00ED4E10" w:rsidRPr="00ED4E10">
              <w:rPr>
                <w:rFonts w:eastAsia="Times New Roman"/>
                <w:bCs/>
                <w:szCs w:val="20"/>
                <w:lang w:val="pt-BR"/>
              </w:rPr>
              <w:tab/>
            </w:r>
            <w:r w:rsidRPr="509166F1">
              <w:rPr>
                <w:rFonts w:eastAsia="Times New Roman"/>
                <w:lang w:val="pt-BR"/>
              </w:rPr>
              <w:t xml:space="preserve">=  </w:t>
            </w:r>
            <w:r w:rsidR="00ED4E10" w:rsidRPr="00ED4E10">
              <w:rPr>
                <w:rFonts w:eastAsia="Times New Roman"/>
                <w:bCs/>
                <w:szCs w:val="20"/>
                <w:lang w:val="pt-BR"/>
              </w:rPr>
              <w:tab/>
            </w:r>
            <w:r w:rsidR="00ED4E10" w:rsidRPr="00ED4E10">
              <w:rPr>
                <w:rFonts w:eastAsia="Times New Roman"/>
                <w:bCs/>
                <w:position w:val="-22"/>
                <w:szCs w:val="20"/>
              </w:rPr>
              <w:object w:dxaOrig="225" w:dyaOrig="450" w14:anchorId="0FC64C3F">
                <v:shape id="_x0000_i1120" type="#_x0000_t75" style="width:15.6pt;height:20.4pt" o:ole="">
                  <v:imagedata r:id="rId116" o:title=""/>
                </v:shape>
                <o:OLEObject Type="Embed" ProgID="Equation.3" ShapeID="_x0000_i1120" DrawAspect="Content" ObjectID="_1825175688" r:id="rId138"/>
              </w:object>
            </w:r>
            <w:r w:rsidRPr="509166F1">
              <w:rPr>
                <w:rFonts w:eastAsia="Times New Roman"/>
                <w:lang w:val="pt-BR"/>
              </w:rPr>
              <w:t xml:space="preserve">(RTRDOPR </w:t>
            </w:r>
            <w:r w:rsidRPr="7F613925">
              <w:rPr>
                <w:rFonts w:eastAsia="Times New Roman"/>
                <w:i/>
                <w:iCs/>
                <w:vertAlign w:val="subscript"/>
                <w:lang w:val="pt-BR"/>
              </w:rPr>
              <w:t>q, r, y</w:t>
            </w:r>
            <w:r w:rsidRPr="509166F1">
              <w:rPr>
                <w:rFonts w:eastAsia="Times New Roman"/>
                <w:lang w:val="pt-BR"/>
              </w:rPr>
              <w:t xml:space="preserve"> * Max (0.001, RTRDAWDS </w:t>
            </w:r>
            <w:r w:rsidRPr="7F613925">
              <w:rPr>
                <w:rFonts w:eastAsia="Times New Roman"/>
                <w:i/>
                <w:iCs/>
                <w:vertAlign w:val="subscript"/>
                <w:lang w:val="pt-BR"/>
              </w:rPr>
              <w:t>q, r, y</w:t>
            </w:r>
            <w:r w:rsidRPr="509166F1">
              <w:rPr>
                <w:rFonts w:eastAsia="Times New Roman"/>
                <w:lang w:val="es-MX"/>
              </w:rPr>
              <w:t xml:space="preserve">) </w:t>
            </w:r>
            <w:r w:rsidRPr="509166F1">
              <w:rPr>
                <w:rFonts w:eastAsia="Times New Roman"/>
                <w:lang w:val="pt-BR"/>
              </w:rPr>
              <w:t xml:space="preserve">* TLMP </w:t>
            </w:r>
            <w:r w:rsidRPr="7F613925">
              <w:rPr>
                <w:rFonts w:eastAsia="Times New Roman"/>
                <w:i/>
                <w:iCs/>
                <w:vertAlign w:val="subscript"/>
                <w:lang w:val="pt-BR"/>
              </w:rPr>
              <w:t>y</w:t>
            </w:r>
            <w:r w:rsidRPr="509166F1">
              <w:rPr>
                <w:rFonts w:eastAsia="Times New Roman"/>
                <w:lang w:val="pt-BR"/>
              </w:rPr>
              <w:t xml:space="preserve">) </w:t>
            </w:r>
            <w:r w:rsidRPr="00ED4E10">
              <w:rPr>
                <w:rFonts w:eastAsia="Times New Roman"/>
                <w:b/>
                <w:bCs/>
                <w:sz w:val="32"/>
                <w:szCs w:val="32"/>
                <w:lang w:val="pt-BR"/>
              </w:rPr>
              <w:t>/</w:t>
            </w:r>
          </w:p>
          <w:p w14:paraId="21A53B48" w14:textId="77777777" w:rsidR="00ED4E10" w:rsidRPr="00ED4E10" w:rsidRDefault="00ED4E10" w:rsidP="509166F1">
            <w:pPr>
              <w:tabs>
                <w:tab w:val="left" w:pos="2340"/>
                <w:tab w:val="left" w:pos="2880"/>
              </w:tabs>
              <w:spacing w:after="240"/>
              <w:ind w:left="987" w:hanging="269"/>
              <w:rPr>
                <w:rFonts w:eastAsia="Times New Roman"/>
                <w:lang w:val="es-MX"/>
              </w:rPr>
            </w:pPr>
            <w:r w:rsidRPr="00ED4E10">
              <w:rPr>
                <w:rFonts w:eastAsia="Times New Roman"/>
                <w:bCs/>
                <w:szCs w:val="20"/>
              </w:rPr>
              <w:tab/>
            </w:r>
            <w:r w:rsidRPr="00ED4E10">
              <w:rPr>
                <w:rFonts w:eastAsia="Times New Roman"/>
                <w:bCs/>
                <w:szCs w:val="20"/>
              </w:rPr>
              <w:tab/>
            </w:r>
            <w:r w:rsidRPr="00ED4E10">
              <w:rPr>
                <w:rFonts w:eastAsia="Times New Roman"/>
                <w:bCs/>
                <w:szCs w:val="20"/>
              </w:rPr>
              <w:tab/>
            </w:r>
            <w:r w:rsidRPr="00ED4E10">
              <w:rPr>
                <w:rFonts w:eastAsia="Times New Roman"/>
                <w:bCs/>
                <w:position w:val="-22"/>
                <w:szCs w:val="20"/>
              </w:rPr>
              <w:object w:dxaOrig="225" w:dyaOrig="450" w14:anchorId="4567B62C">
                <v:shape id="_x0000_i1121" type="#_x0000_t75" style="width:15.6pt;height:20.4pt" o:ole="">
                  <v:imagedata r:id="rId118" o:title=""/>
                </v:shape>
                <o:OLEObject Type="Embed" ProgID="Equation.3" ShapeID="_x0000_i1121" DrawAspect="Content" ObjectID="_1825175689" r:id="rId139"/>
              </w:object>
            </w:r>
            <w:r w:rsidR="3317CFAC" w:rsidRPr="509166F1">
              <w:rPr>
                <w:rFonts w:eastAsia="Times New Roman"/>
                <w:lang w:val="es-MX"/>
              </w:rPr>
              <w:t>(</w:t>
            </w:r>
            <w:r w:rsidR="3317CFAC" w:rsidRPr="509166F1">
              <w:rPr>
                <w:rFonts w:eastAsia="Times New Roman"/>
                <w:lang w:val="pt-BR"/>
              </w:rPr>
              <w:t xml:space="preserve">Max (0.001, </w:t>
            </w:r>
            <w:r w:rsidR="3317CFAC" w:rsidRPr="509166F1">
              <w:rPr>
                <w:rFonts w:eastAsia="Times New Roman"/>
                <w:lang w:val="es-MX"/>
              </w:rPr>
              <w:t xml:space="preserve">RTRDAWDS </w:t>
            </w:r>
            <w:r w:rsidR="3317CFAC" w:rsidRPr="7F613925">
              <w:rPr>
                <w:rFonts w:eastAsia="Times New Roman"/>
                <w:i/>
                <w:iCs/>
                <w:vertAlign w:val="subscript"/>
                <w:lang w:val="es-MX"/>
              </w:rPr>
              <w:t>q, r, y</w:t>
            </w:r>
            <w:r w:rsidR="3317CFAC" w:rsidRPr="509166F1">
              <w:rPr>
                <w:rFonts w:eastAsia="Times New Roman"/>
                <w:lang w:val="es-MX"/>
              </w:rPr>
              <w:t>)</w:t>
            </w:r>
            <w:r w:rsidR="3317CFAC" w:rsidRPr="7F613925">
              <w:rPr>
                <w:rFonts w:eastAsia="Times New Roman"/>
                <w:i/>
                <w:iCs/>
                <w:vertAlign w:val="subscript"/>
                <w:lang w:val="es-MX"/>
              </w:rPr>
              <w:t xml:space="preserve"> </w:t>
            </w:r>
            <w:r w:rsidR="3317CFAC" w:rsidRPr="509166F1">
              <w:rPr>
                <w:rFonts w:eastAsia="Times New Roman"/>
                <w:lang w:val="es-MX"/>
              </w:rPr>
              <w:t>* TLMP</w:t>
            </w:r>
            <w:r w:rsidR="3317CFAC" w:rsidRPr="7F613925">
              <w:rPr>
                <w:rFonts w:eastAsia="Times New Roman"/>
                <w:i/>
                <w:iCs/>
                <w:vertAlign w:val="subscript"/>
                <w:lang w:val="es-MX"/>
              </w:rPr>
              <w:t xml:space="preserve"> y</w:t>
            </w:r>
            <w:r w:rsidR="3317CFAC" w:rsidRPr="509166F1">
              <w:rPr>
                <w:rFonts w:eastAsia="Times New Roman"/>
                <w:lang w:val="es-MX"/>
              </w:rPr>
              <w:t>)</w:t>
            </w:r>
          </w:p>
          <w:p w14:paraId="5ADFFCD1" w14:textId="77777777" w:rsidR="00ED4E10" w:rsidRPr="00ED4E10" w:rsidRDefault="00ED4E10" w:rsidP="00ED4E10">
            <w:pPr>
              <w:tabs>
                <w:tab w:val="left" w:pos="2340"/>
                <w:tab w:val="left" w:pos="2880"/>
              </w:tabs>
              <w:spacing w:after="240"/>
              <w:ind w:left="987" w:hanging="269"/>
              <w:rPr>
                <w:rFonts w:eastAsia="Times New Roman"/>
                <w:bCs/>
                <w:szCs w:val="20"/>
              </w:rPr>
            </w:pPr>
            <w:r w:rsidRPr="00ED4E10">
              <w:rPr>
                <w:rFonts w:eastAsia="Times New Roman"/>
                <w:bCs/>
                <w:szCs w:val="20"/>
              </w:rPr>
              <w:t>Where for RRS:</w:t>
            </w:r>
          </w:p>
          <w:p w14:paraId="5DF2B896" w14:textId="77777777" w:rsidR="00ED4E10" w:rsidRPr="00ED4E10" w:rsidRDefault="00ED4E10" w:rsidP="00ED4E10">
            <w:pPr>
              <w:spacing w:after="240"/>
              <w:ind w:left="2340" w:hanging="1620"/>
              <w:rPr>
                <w:rFonts w:eastAsia="Times New Roman"/>
                <w:bCs/>
                <w:i/>
                <w:iCs/>
                <w:sz w:val="16"/>
                <w:szCs w:val="16"/>
                <w:lang w:val="pt-BR"/>
              </w:rPr>
            </w:pPr>
            <w:r w:rsidRPr="00ED4E10">
              <w:rPr>
                <w:rFonts w:eastAsia="Times New Roman"/>
                <w:szCs w:val="20"/>
                <w:lang w:val="pt-BR"/>
              </w:rPr>
              <w:t xml:space="preserve">RTRRNET </w:t>
            </w:r>
            <w:r w:rsidRPr="00ED4E10">
              <w:rPr>
                <w:rFonts w:eastAsia="Times New Roman"/>
                <w:bCs/>
                <w:i/>
                <w:iCs/>
                <w:sz w:val="16"/>
                <w:szCs w:val="16"/>
                <w:lang w:val="pt-BR"/>
              </w:rPr>
              <w:t xml:space="preserve">q, r </w:t>
            </w:r>
            <w:r w:rsidRPr="00ED4E10">
              <w:rPr>
                <w:rFonts w:eastAsia="Times New Roman"/>
                <w:szCs w:val="20"/>
                <w:lang w:val="pt-BR"/>
              </w:rPr>
              <w:t xml:space="preserve"> </w:t>
            </w:r>
            <w:r w:rsidRPr="00ED4E10">
              <w:rPr>
                <w:rFonts w:eastAsia="Times New Roman"/>
                <w:szCs w:val="20"/>
                <w:lang w:val="pt-BR"/>
              </w:rPr>
              <w:tab/>
            </w:r>
            <w:r w:rsidRPr="00ED4E10">
              <w:rPr>
                <w:rFonts w:eastAsia="Times New Roman"/>
                <w:szCs w:val="20"/>
                <w:lang w:val="pt-BR"/>
              </w:rPr>
              <w:tab/>
              <w:t xml:space="preserve">= </w:t>
            </w:r>
            <w:r w:rsidRPr="00ED4E10">
              <w:rPr>
                <w:rFonts w:eastAsia="Times New Roman"/>
                <w:szCs w:val="20"/>
                <w:lang w:val="pt-BR"/>
              </w:rPr>
              <w:tab/>
            </w:r>
            <w:r w:rsidRPr="00ED4E10">
              <w:rPr>
                <w:rFonts w:eastAsia="Times New Roman"/>
                <w:iCs/>
                <w:szCs w:val="20"/>
                <w:lang w:val="pt-BR"/>
              </w:rPr>
              <w:t xml:space="preserve">RTRRREV </w:t>
            </w:r>
            <w:r w:rsidRPr="00ED4E10">
              <w:rPr>
                <w:rFonts w:eastAsia="Times New Roman"/>
                <w:i/>
                <w:szCs w:val="20"/>
                <w:vertAlign w:val="subscript"/>
                <w:lang w:val="pt-BR"/>
              </w:rPr>
              <w:t xml:space="preserve">q, r </w:t>
            </w:r>
            <w:r w:rsidRPr="00ED4E10">
              <w:rPr>
                <w:rFonts w:eastAsia="Times New Roman"/>
                <w:szCs w:val="20"/>
                <w:lang w:val="pt-BR"/>
              </w:rPr>
              <w:t>- (</w:t>
            </w:r>
            <w:r w:rsidRPr="00ED4E10">
              <w:rPr>
                <w:rFonts w:eastAsia="Times New Roman"/>
                <w:szCs w:val="20"/>
                <w:lang w:val="es-MX"/>
              </w:rPr>
              <w:t>¼</w:t>
            </w:r>
            <w:r w:rsidRPr="00ED4E10">
              <w:rPr>
                <w:rFonts w:eastAsia="Times New Roman"/>
                <w:szCs w:val="20"/>
                <w:lang w:val="pt-BR"/>
              </w:rPr>
              <w:t xml:space="preserve">) * RTRRREVT </w:t>
            </w:r>
            <w:r w:rsidRPr="00ED4E10">
              <w:rPr>
                <w:rFonts w:eastAsia="Times New Roman"/>
                <w:bCs/>
                <w:i/>
                <w:iCs/>
                <w:sz w:val="16"/>
                <w:szCs w:val="16"/>
                <w:lang w:val="pt-BR"/>
              </w:rPr>
              <w:t>q, r, p</w:t>
            </w:r>
          </w:p>
          <w:p w14:paraId="43A04A74" w14:textId="77777777" w:rsidR="00ED4E10" w:rsidRPr="00ED4E10" w:rsidRDefault="00ED4E10" w:rsidP="00ED4E10">
            <w:pPr>
              <w:tabs>
                <w:tab w:val="left" w:pos="2340"/>
                <w:tab w:val="left" w:pos="2880"/>
              </w:tabs>
              <w:spacing w:after="240"/>
              <w:ind w:left="987" w:hanging="269"/>
              <w:rPr>
                <w:rFonts w:eastAsia="Times New Roman"/>
                <w:bCs/>
                <w:szCs w:val="20"/>
                <w:lang w:val="pt-BR"/>
              </w:rPr>
            </w:pPr>
            <w:r w:rsidRPr="00ED4E10">
              <w:rPr>
                <w:rFonts w:eastAsia="Times New Roman"/>
                <w:bCs/>
                <w:szCs w:val="20"/>
                <w:lang w:val="pt-BR"/>
              </w:rPr>
              <w:t>RTRRREVT</w:t>
            </w:r>
            <w:r w:rsidRPr="00ED4E10">
              <w:rPr>
                <w:rFonts w:eastAsia="Times New Roman"/>
                <w:bCs/>
                <w:i/>
                <w:szCs w:val="20"/>
                <w:vertAlign w:val="subscript"/>
                <w:lang w:val="pt-BR"/>
              </w:rPr>
              <w:t>q, r, p</w:t>
            </w:r>
            <w:r w:rsidRPr="00ED4E10">
              <w:rPr>
                <w:rFonts w:eastAsia="Times New Roman"/>
                <w:bCs/>
                <w:szCs w:val="20"/>
                <w:lang w:val="pt-BR"/>
              </w:rPr>
              <w:tab/>
              <w:t>=</w:t>
            </w:r>
            <w:r w:rsidRPr="00ED4E10">
              <w:rPr>
                <w:rFonts w:eastAsia="Times New Roman"/>
                <w:bCs/>
                <w:szCs w:val="20"/>
                <w:lang w:val="pt-BR"/>
              </w:rPr>
              <w:tab/>
              <w:t xml:space="preserve">RTRRWAPR </w:t>
            </w:r>
            <w:r w:rsidRPr="00ED4E10">
              <w:rPr>
                <w:rFonts w:eastAsia="Times New Roman"/>
                <w:bCs/>
                <w:i/>
                <w:szCs w:val="20"/>
                <w:vertAlign w:val="subscript"/>
                <w:lang w:val="pt-BR"/>
              </w:rPr>
              <w:t>q, r, p</w:t>
            </w:r>
            <w:r w:rsidRPr="00ED4E10">
              <w:rPr>
                <w:rFonts w:eastAsia="Times New Roman"/>
                <w:bCs/>
                <w:szCs w:val="20"/>
                <w:lang w:val="pt-BR"/>
              </w:rPr>
              <w:t xml:space="preserve"> * RTRRAWD </w:t>
            </w:r>
            <w:r w:rsidRPr="00ED4E10">
              <w:rPr>
                <w:rFonts w:eastAsia="Times New Roman"/>
                <w:bCs/>
                <w:i/>
                <w:szCs w:val="20"/>
                <w:vertAlign w:val="subscript"/>
                <w:lang w:val="pt-BR"/>
              </w:rPr>
              <w:t>q, r</w:t>
            </w:r>
          </w:p>
          <w:p w14:paraId="7755168F" w14:textId="77777777" w:rsidR="00ED4E10" w:rsidRPr="00ED4E10" w:rsidRDefault="3317CFAC" w:rsidP="79C6FA9D">
            <w:pPr>
              <w:tabs>
                <w:tab w:val="left" w:pos="2340"/>
                <w:tab w:val="left" w:pos="2880"/>
              </w:tabs>
              <w:spacing w:after="240"/>
              <w:ind w:left="987" w:hanging="269"/>
              <w:rPr>
                <w:rFonts w:eastAsia="Times New Roman"/>
                <w:lang w:val="es-MX"/>
              </w:rPr>
            </w:pPr>
            <w:r w:rsidRPr="79C6FA9D">
              <w:rPr>
                <w:rFonts w:eastAsia="Times New Roman"/>
                <w:lang w:val="pt-BR"/>
              </w:rPr>
              <w:t xml:space="preserve">RTRRWAPR </w:t>
            </w:r>
            <w:r w:rsidRPr="7F613925">
              <w:rPr>
                <w:rFonts w:eastAsia="Times New Roman"/>
                <w:i/>
                <w:iCs/>
                <w:vertAlign w:val="subscript"/>
                <w:lang w:val="pt-BR"/>
              </w:rPr>
              <w:t>q, r, p</w:t>
            </w:r>
            <w:r w:rsidR="00ED4E10" w:rsidRPr="00ED4E10">
              <w:rPr>
                <w:rFonts w:eastAsia="Times New Roman"/>
                <w:bCs/>
                <w:szCs w:val="20"/>
                <w:lang w:val="pt-BR"/>
              </w:rPr>
              <w:tab/>
            </w:r>
            <w:r w:rsidRPr="79C6FA9D">
              <w:rPr>
                <w:rFonts w:eastAsia="Times New Roman"/>
                <w:lang w:val="pt-BR"/>
              </w:rPr>
              <w:t>=</w:t>
            </w:r>
            <w:r w:rsidR="00ED4E10" w:rsidRPr="00ED4E10">
              <w:rPr>
                <w:rFonts w:eastAsia="Times New Roman"/>
                <w:bCs/>
                <w:szCs w:val="20"/>
                <w:lang w:val="pt-BR"/>
              </w:rPr>
              <w:tab/>
            </w:r>
            <w:r w:rsidR="00ED4E10" w:rsidRPr="00ED4E10">
              <w:rPr>
                <w:rFonts w:eastAsia="Times New Roman"/>
                <w:bCs/>
                <w:position w:val="-22"/>
                <w:szCs w:val="20"/>
              </w:rPr>
              <w:object w:dxaOrig="225" w:dyaOrig="450" w14:anchorId="36C4930C">
                <v:shape id="_x0000_i1122" type="#_x0000_t75" style="width:15.6pt;height:20.4pt" o:ole="">
                  <v:imagedata r:id="rId116" o:title=""/>
                </v:shape>
                <o:OLEObject Type="Embed" ProgID="Equation.3" ShapeID="_x0000_i1122" DrawAspect="Content" ObjectID="_1825175690" r:id="rId140"/>
              </w:object>
            </w:r>
            <w:r w:rsidRPr="79C6FA9D">
              <w:rPr>
                <w:rFonts w:eastAsia="Times New Roman"/>
                <w:lang w:val="pt-BR"/>
              </w:rPr>
              <w:t xml:space="preserve">(RTRROPR </w:t>
            </w:r>
            <w:r w:rsidRPr="7F613925">
              <w:rPr>
                <w:rFonts w:eastAsia="Times New Roman"/>
                <w:i/>
                <w:iCs/>
                <w:vertAlign w:val="subscript"/>
                <w:lang w:val="pt-BR"/>
              </w:rPr>
              <w:t>q, r, y</w:t>
            </w:r>
            <w:r w:rsidRPr="79C6FA9D">
              <w:rPr>
                <w:rFonts w:eastAsia="Times New Roman"/>
                <w:lang w:val="pt-BR"/>
              </w:rPr>
              <w:t xml:space="preserve"> * Max (0.001, RTRRAWDS </w:t>
            </w:r>
            <w:r w:rsidRPr="7F613925">
              <w:rPr>
                <w:rFonts w:eastAsia="Times New Roman"/>
                <w:i/>
                <w:iCs/>
                <w:vertAlign w:val="subscript"/>
                <w:lang w:val="pt-BR"/>
              </w:rPr>
              <w:t>q, r, y</w:t>
            </w:r>
            <w:r w:rsidRPr="79C6FA9D">
              <w:rPr>
                <w:rFonts w:eastAsia="Times New Roman"/>
                <w:lang w:val="es-MX"/>
              </w:rPr>
              <w:t xml:space="preserve">) </w:t>
            </w:r>
            <w:r w:rsidRPr="79C6FA9D">
              <w:rPr>
                <w:rFonts w:eastAsia="Times New Roman"/>
                <w:lang w:val="pt-BR"/>
              </w:rPr>
              <w:t xml:space="preserve">* TLMP </w:t>
            </w:r>
            <w:r w:rsidRPr="7F613925">
              <w:rPr>
                <w:rFonts w:eastAsia="Times New Roman"/>
                <w:i/>
                <w:iCs/>
                <w:vertAlign w:val="subscript"/>
                <w:lang w:val="pt-BR"/>
              </w:rPr>
              <w:t>y</w:t>
            </w:r>
            <w:r w:rsidRPr="79C6FA9D">
              <w:rPr>
                <w:rFonts w:eastAsia="Times New Roman"/>
                <w:lang w:val="pt-BR"/>
              </w:rPr>
              <w:t xml:space="preserve">) </w:t>
            </w:r>
            <w:r w:rsidRPr="00ED4E10">
              <w:rPr>
                <w:rFonts w:eastAsia="Times New Roman"/>
                <w:b/>
                <w:bCs/>
                <w:sz w:val="32"/>
                <w:szCs w:val="32"/>
                <w:lang w:val="pt-BR"/>
              </w:rPr>
              <w:t xml:space="preserve">/ </w:t>
            </w:r>
            <w:r w:rsidR="00ED4E10" w:rsidRPr="00ED4E10">
              <w:rPr>
                <w:rFonts w:eastAsia="Times New Roman"/>
                <w:bCs/>
                <w:position w:val="-22"/>
                <w:szCs w:val="20"/>
              </w:rPr>
              <w:object w:dxaOrig="225" w:dyaOrig="450" w14:anchorId="2E49FDC4">
                <v:shape id="_x0000_i1123" type="#_x0000_t75" style="width:15.6pt;height:20.4pt" o:ole="">
                  <v:imagedata r:id="rId118" o:title=""/>
                </v:shape>
                <o:OLEObject Type="Embed" ProgID="Equation.3" ShapeID="_x0000_i1123" DrawAspect="Content" ObjectID="_1825175691" r:id="rId141"/>
              </w:object>
            </w:r>
            <w:r w:rsidRPr="79C6FA9D">
              <w:rPr>
                <w:rFonts w:eastAsia="Times New Roman"/>
                <w:lang w:val="es-MX"/>
              </w:rPr>
              <w:t>(</w:t>
            </w:r>
            <w:r w:rsidRPr="79C6FA9D">
              <w:rPr>
                <w:rFonts w:eastAsia="Times New Roman"/>
                <w:lang w:val="pt-BR"/>
              </w:rPr>
              <w:t xml:space="preserve">Max (0.001, </w:t>
            </w:r>
            <w:r w:rsidRPr="79C6FA9D">
              <w:rPr>
                <w:rFonts w:eastAsia="Times New Roman"/>
                <w:lang w:val="es-MX"/>
              </w:rPr>
              <w:t xml:space="preserve">RTRRAWDS </w:t>
            </w:r>
            <w:r w:rsidRPr="7F613925">
              <w:rPr>
                <w:rFonts w:eastAsia="Times New Roman"/>
                <w:i/>
                <w:iCs/>
                <w:vertAlign w:val="subscript"/>
                <w:lang w:val="es-MX"/>
              </w:rPr>
              <w:t>q, r, y</w:t>
            </w:r>
            <w:r w:rsidRPr="79C6FA9D">
              <w:rPr>
                <w:rFonts w:eastAsia="Times New Roman"/>
                <w:lang w:val="es-MX"/>
              </w:rPr>
              <w:t>)</w:t>
            </w:r>
            <w:r w:rsidRPr="7F613925">
              <w:rPr>
                <w:rFonts w:eastAsia="Times New Roman"/>
                <w:i/>
                <w:iCs/>
                <w:vertAlign w:val="subscript"/>
                <w:lang w:val="es-MX"/>
              </w:rPr>
              <w:t xml:space="preserve"> </w:t>
            </w:r>
            <w:r w:rsidRPr="79C6FA9D">
              <w:rPr>
                <w:rFonts w:eastAsia="Times New Roman"/>
                <w:lang w:val="es-MX"/>
              </w:rPr>
              <w:t>* TLMP</w:t>
            </w:r>
            <w:r w:rsidRPr="7F613925">
              <w:rPr>
                <w:rFonts w:eastAsia="Times New Roman"/>
                <w:i/>
                <w:iCs/>
                <w:vertAlign w:val="subscript"/>
                <w:lang w:val="es-MX"/>
              </w:rPr>
              <w:t xml:space="preserve"> y</w:t>
            </w:r>
            <w:r w:rsidRPr="79C6FA9D">
              <w:rPr>
                <w:rFonts w:eastAsia="Times New Roman"/>
                <w:lang w:val="es-MX"/>
              </w:rPr>
              <w:t>)</w:t>
            </w:r>
          </w:p>
          <w:p w14:paraId="164F64A9" w14:textId="77777777" w:rsidR="00ED4E10" w:rsidRPr="00ED4E10" w:rsidRDefault="00ED4E10" w:rsidP="00ED4E10">
            <w:pPr>
              <w:tabs>
                <w:tab w:val="left" w:pos="2340"/>
                <w:tab w:val="left" w:pos="2880"/>
              </w:tabs>
              <w:spacing w:after="240"/>
              <w:ind w:left="987" w:hanging="269"/>
              <w:rPr>
                <w:rFonts w:eastAsia="Times New Roman"/>
                <w:bCs/>
                <w:szCs w:val="20"/>
              </w:rPr>
            </w:pPr>
            <w:r w:rsidRPr="00ED4E10">
              <w:rPr>
                <w:rFonts w:eastAsia="Times New Roman"/>
                <w:bCs/>
                <w:szCs w:val="20"/>
              </w:rPr>
              <w:t>Where for Non-Spin:</w:t>
            </w:r>
          </w:p>
          <w:p w14:paraId="7ED572D8" w14:textId="77777777" w:rsidR="00ED4E10" w:rsidRPr="00ED4E10" w:rsidRDefault="00ED4E10" w:rsidP="00ED4E10">
            <w:pPr>
              <w:spacing w:after="240"/>
              <w:ind w:left="2340" w:hanging="1620"/>
              <w:rPr>
                <w:rFonts w:eastAsia="Times New Roman"/>
                <w:bCs/>
                <w:i/>
                <w:iCs/>
                <w:sz w:val="16"/>
                <w:szCs w:val="16"/>
                <w:lang w:val="pt-BR"/>
              </w:rPr>
            </w:pPr>
            <w:r w:rsidRPr="00ED4E10">
              <w:rPr>
                <w:rFonts w:eastAsia="Times New Roman"/>
                <w:szCs w:val="20"/>
                <w:lang w:val="pt-BR"/>
              </w:rPr>
              <w:t xml:space="preserve">RTNSNET </w:t>
            </w:r>
            <w:r w:rsidRPr="00ED4E10">
              <w:rPr>
                <w:rFonts w:eastAsia="Times New Roman"/>
                <w:bCs/>
                <w:i/>
                <w:iCs/>
                <w:sz w:val="16"/>
                <w:szCs w:val="16"/>
                <w:lang w:val="pt-BR"/>
              </w:rPr>
              <w:t xml:space="preserve">q, r </w:t>
            </w:r>
            <w:r w:rsidRPr="00ED4E10">
              <w:rPr>
                <w:rFonts w:eastAsia="Times New Roman"/>
                <w:szCs w:val="20"/>
                <w:lang w:val="pt-BR"/>
              </w:rPr>
              <w:t xml:space="preserve"> </w:t>
            </w:r>
            <w:r w:rsidRPr="00ED4E10">
              <w:rPr>
                <w:rFonts w:eastAsia="Times New Roman"/>
                <w:szCs w:val="20"/>
                <w:lang w:val="pt-BR"/>
              </w:rPr>
              <w:tab/>
            </w:r>
            <w:r w:rsidRPr="00ED4E10">
              <w:rPr>
                <w:rFonts w:eastAsia="Times New Roman"/>
                <w:szCs w:val="20"/>
                <w:lang w:val="pt-BR"/>
              </w:rPr>
              <w:tab/>
              <w:t xml:space="preserve">= </w:t>
            </w:r>
            <w:r w:rsidRPr="00ED4E10">
              <w:rPr>
                <w:rFonts w:eastAsia="Times New Roman"/>
                <w:szCs w:val="20"/>
                <w:lang w:val="pt-BR"/>
              </w:rPr>
              <w:tab/>
            </w:r>
            <w:r w:rsidRPr="00ED4E10">
              <w:rPr>
                <w:rFonts w:eastAsia="Times New Roman"/>
                <w:iCs/>
                <w:szCs w:val="20"/>
                <w:lang w:val="pt-BR"/>
              </w:rPr>
              <w:t xml:space="preserve">RTNSREV </w:t>
            </w:r>
            <w:r w:rsidRPr="00ED4E10">
              <w:rPr>
                <w:rFonts w:eastAsia="Times New Roman"/>
                <w:i/>
                <w:szCs w:val="20"/>
                <w:vertAlign w:val="subscript"/>
                <w:lang w:val="pt-BR"/>
              </w:rPr>
              <w:t xml:space="preserve">q, r </w:t>
            </w:r>
            <w:r w:rsidRPr="00ED4E10">
              <w:rPr>
                <w:rFonts w:eastAsia="Times New Roman"/>
                <w:szCs w:val="20"/>
                <w:lang w:val="pt-BR"/>
              </w:rPr>
              <w:t>- (</w:t>
            </w:r>
            <w:r w:rsidRPr="00ED4E10">
              <w:rPr>
                <w:rFonts w:eastAsia="Times New Roman"/>
                <w:szCs w:val="20"/>
                <w:lang w:val="es-MX"/>
              </w:rPr>
              <w:t>¼</w:t>
            </w:r>
            <w:r w:rsidRPr="00ED4E10">
              <w:rPr>
                <w:rFonts w:eastAsia="Times New Roman"/>
                <w:szCs w:val="20"/>
                <w:lang w:val="pt-BR"/>
              </w:rPr>
              <w:t xml:space="preserve">) * RTNSREVT </w:t>
            </w:r>
            <w:r w:rsidRPr="00ED4E10">
              <w:rPr>
                <w:rFonts w:eastAsia="Times New Roman"/>
                <w:bCs/>
                <w:i/>
                <w:iCs/>
                <w:sz w:val="16"/>
                <w:szCs w:val="16"/>
                <w:lang w:val="pt-BR"/>
              </w:rPr>
              <w:t>q, r, p</w:t>
            </w:r>
          </w:p>
          <w:p w14:paraId="5DA3C54C" w14:textId="77777777" w:rsidR="00ED4E10" w:rsidRPr="00ED4E10" w:rsidRDefault="00ED4E10" w:rsidP="00ED4E10">
            <w:pPr>
              <w:tabs>
                <w:tab w:val="left" w:pos="2340"/>
                <w:tab w:val="left" w:pos="2880"/>
              </w:tabs>
              <w:spacing w:after="240"/>
              <w:ind w:left="987" w:hanging="269"/>
              <w:rPr>
                <w:rFonts w:eastAsia="Times New Roman"/>
                <w:bCs/>
                <w:szCs w:val="20"/>
                <w:lang w:val="pt-BR"/>
              </w:rPr>
            </w:pPr>
            <w:r w:rsidRPr="00ED4E10">
              <w:rPr>
                <w:rFonts w:eastAsia="Times New Roman"/>
                <w:bCs/>
                <w:szCs w:val="20"/>
                <w:lang w:val="pt-BR"/>
              </w:rPr>
              <w:t>RTNSREVT</w:t>
            </w:r>
            <w:r w:rsidRPr="00ED4E10">
              <w:rPr>
                <w:rFonts w:eastAsia="Times New Roman"/>
                <w:bCs/>
                <w:i/>
                <w:szCs w:val="20"/>
                <w:vertAlign w:val="subscript"/>
                <w:lang w:val="pt-BR"/>
              </w:rPr>
              <w:t>q, r, p</w:t>
            </w:r>
            <w:r w:rsidRPr="00ED4E10">
              <w:rPr>
                <w:rFonts w:eastAsia="Times New Roman"/>
                <w:bCs/>
                <w:szCs w:val="20"/>
                <w:lang w:val="pt-BR"/>
              </w:rPr>
              <w:tab/>
              <w:t>=</w:t>
            </w:r>
            <w:r w:rsidRPr="00ED4E10">
              <w:rPr>
                <w:rFonts w:eastAsia="Times New Roman"/>
                <w:bCs/>
                <w:szCs w:val="20"/>
                <w:lang w:val="pt-BR"/>
              </w:rPr>
              <w:tab/>
              <w:t xml:space="preserve">RTNSWAPR </w:t>
            </w:r>
            <w:r w:rsidRPr="00ED4E10">
              <w:rPr>
                <w:rFonts w:eastAsia="Times New Roman"/>
                <w:bCs/>
                <w:i/>
                <w:szCs w:val="20"/>
                <w:vertAlign w:val="subscript"/>
                <w:lang w:val="pt-BR"/>
              </w:rPr>
              <w:t>q, r, p</w:t>
            </w:r>
            <w:r w:rsidRPr="00ED4E10">
              <w:rPr>
                <w:rFonts w:eastAsia="Times New Roman"/>
                <w:bCs/>
                <w:szCs w:val="20"/>
                <w:lang w:val="pt-BR"/>
              </w:rPr>
              <w:t xml:space="preserve"> * RTNSAWD </w:t>
            </w:r>
            <w:r w:rsidRPr="00ED4E10">
              <w:rPr>
                <w:rFonts w:eastAsia="Times New Roman"/>
                <w:bCs/>
                <w:i/>
                <w:szCs w:val="20"/>
                <w:vertAlign w:val="subscript"/>
                <w:lang w:val="pt-BR"/>
              </w:rPr>
              <w:t>q, r</w:t>
            </w:r>
          </w:p>
          <w:p w14:paraId="6ED4E620" w14:textId="77777777" w:rsidR="00ED4E10" w:rsidRPr="00ED4E10" w:rsidRDefault="3317CFAC" w:rsidP="79C6FA9D">
            <w:pPr>
              <w:tabs>
                <w:tab w:val="left" w:pos="2340"/>
                <w:tab w:val="left" w:pos="2880"/>
              </w:tabs>
              <w:spacing w:after="240"/>
              <w:ind w:left="987" w:hanging="269"/>
              <w:rPr>
                <w:rFonts w:eastAsia="Times New Roman"/>
                <w:lang w:val="es-MX"/>
              </w:rPr>
            </w:pPr>
            <w:r w:rsidRPr="79C6FA9D">
              <w:rPr>
                <w:rFonts w:eastAsia="Times New Roman"/>
                <w:lang w:val="pt-BR"/>
              </w:rPr>
              <w:t xml:space="preserve">RTNSWAPR </w:t>
            </w:r>
            <w:r w:rsidRPr="7F613925">
              <w:rPr>
                <w:rFonts w:eastAsia="Times New Roman"/>
                <w:i/>
                <w:iCs/>
                <w:vertAlign w:val="subscript"/>
                <w:lang w:val="pt-BR"/>
              </w:rPr>
              <w:t>q, r, p</w:t>
            </w:r>
            <w:r w:rsidR="00ED4E10" w:rsidRPr="00ED4E10">
              <w:rPr>
                <w:rFonts w:eastAsia="Times New Roman"/>
                <w:bCs/>
                <w:szCs w:val="20"/>
                <w:lang w:val="pt-BR"/>
              </w:rPr>
              <w:tab/>
            </w:r>
            <w:r w:rsidRPr="79C6FA9D">
              <w:rPr>
                <w:rFonts w:eastAsia="Times New Roman"/>
                <w:lang w:val="pt-BR"/>
              </w:rPr>
              <w:t xml:space="preserve">=  </w:t>
            </w:r>
            <w:r w:rsidR="00ED4E10" w:rsidRPr="00ED4E10">
              <w:rPr>
                <w:rFonts w:eastAsia="Times New Roman"/>
                <w:bCs/>
                <w:szCs w:val="20"/>
                <w:lang w:val="pt-BR"/>
              </w:rPr>
              <w:tab/>
            </w:r>
            <w:r w:rsidR="00ED4E10" w:rsidRPr="00ED4E10">
              <w:rPr>
                <w:rFonts w:eastAsia="Times New Roman"/>
                <w:bCs/>
                <w:position w:val="-22"/>
                <w:szCs w:val="20"/>
              </w:rPr>
              <w:object w:dxaOrig="225" w:dyaOrig="450" w14:anchorId="679909D7">
                <v:shape id="_x0000_i1124" type="#_x0000_t75" style="width:15.6pt;height:20.4pt" o:ole="">
                  <v:imagedata r:id="rId116" o:title=""/>
                </v:shape>
                <o:OLEObject Type="Embed" ProgID="Equation.3" ShapeID="_x0000_i1124" DrawAspect="Content" ObjectID="_1825175692" r:id="rId142"/>
              </w:object>
            </w:r>
            <w:r w:rsidRPr="79C6FA9D">
              <w:rPr>
                <w:rFonts w:eastAsia="Times New Roman"/>
                <w:lang w:val="pt-BR"/>
              </w:rPr>
              <w:t xml:space="preserve">(RTNSOPR </w:t>
            </w:r>
            <w:r w:rsidRPr="7F613925">
              <w:rPr>
                <w:rFonts w:eastAsia="Times New Roman"/>
                <w:i/>
                <w:iCs/>
                <w:vertAlign w:val="subscript"/>
                <w:lang w:val="pt-BR"/>
              </w:rPr>
              <w:t>q, r, y</w:t>
            </w:r>
            <w:r w:rsidRPr="79C6FA9D">
              <w:rPr>
                <w:rFonts w:eastAsia="Times New Roman"/>
                <w:lang w:val="pt-BR"/>
              </w:rPr>
              <w:t xml:space="preserve"> * Max (0.001, RTNSAWDS </w:t>
            </w:r>
            <w:r w:rsidRPr="7F613925">
              <w:rPr>
                <w:rFonts w:eastAsia="Times New Roman"/>
                <w:i/>
                <w:iCs/>
                <w:vertAlign w:val="subscript"/>
                <w:lang w:val="pt-BR"/>
              </w:rPr>
              <w:t>q, r, y</w:t>
            </w:r>
            <w:r w:rsidRPr="79C6FA9D">
              <w:rPr>
                <w:rFonts w:eastAsia="Times New Roman"/>
                <w:lang w:val="es-MX"/>
              </w:rPr>
              <w:t xml:space="preserve">) </w:t>
            </w:r>
            <w:r w:rsidRPr="79C6FA9D">
              <w:rPr>
                <w:rFonts w:eastAsia="Times New Roman"/>
                <w:lang w:val="pt-BR"/>
              </w:rPr>
              <w:t xml:space="preserve">* TLMP </w:t>
            </w:r>
            <w:r w:rsidRPr="7F613925">
              <w:rPr>
                <w:rFonts w:eastAsia="Times New Roman"/>
                <w:i/>
                <w:iCs/>
                <w:vertAlign w:val="subscript"/>
                <w:lang w:val="pt-BR"/>
              </w:rPr>
              <w:t>y</w:t>
            </w:r>
            <w:r w:rsidRPr="79C6FA9D">
              <w:rPr>
                <w:rFonts w:eastAsia="Times New Roman"/>
                <w:lang w:val="pt-BR"/>
              </w:rPr>
              <w:t xml:space="preserve">) </w:t>
            </w:r>
            <w:r w:rsidRPr="00ED4E10">
              <w:rPr>
                <w:rFonts w:eastAsia="Times New Roman"/>
                <w:b/>
                <w:bCs/>
                <w:sz w:val="32"/>
                <w:szCs w:val="32"/>
                <w:lang w:val="pt-BR"/>
              </w:rPr>
              <w:t>/</w:t>
            </w:r>
            <w:r w:rsidR="00ED4E10" w:rsidRPr="00ED4E10">
              <w:rPr>
                <w:rFonts w:eastAsia="Times New Roman"/>
                <w:bCs/>
                <w:position w:val="-22"/>
                <w:szCs w:val="20"/>
              </w:rPr>
              <w:object w:dxaOrig="225" w:dyaOrig="450" w14:anchorId="751B5B70">
                <v:shape id="_x0000_i1125" type="#_x0000_t75" style="width:15.6pt;height:20.4pt" o:ole="">
                  <v:imagedata r:id="rId118" o:title=""/>
                </v:shape>
                <o:OLEObject Type="Embed" ProgID="Equation.3" ShapeID="_x0000_i1125" DrawAspect="Content" ObjectID="_1825175693" r:id="rId143"/>
              </w:object>
            </w:r>
            <w:r w:rsidRPr="79C6FA9D">
              <w:rPr>
                <w:rFonts w:eastAsia="Times New Roman"/>
                <w:lang w:val="es-MX"/>
              </w:rPr>
              <w:t>(</w:t>
            </w:r>
            <w:r w:rsidRPr="79C6FA9D">
              <w:rPr>
                <w:rFonts w:eastAsia="Times New Roman"/>
                <w:lang w:val="pt-BR"/>
              </w:rPr>
              <w:t xml:space="preserve">Max (0.001, </w:t>
            </w:r>
            <w:r w:rsidRPr="79C6FA9D">
              <w:rPr>
                <w:rFonts w:eastAsia="Times New Roman"/>
                <w:lang w:val="es-MX"/>
              </w:rPr>
              <w:t xml:space="preserve">RTNSAWDS </w:t>
            </w:r>
            <w:r w:rsidRPr="7F613925">
              <w:rPr>
                <w:rFonts w:eastAsia="Times New Roman"/>
                <w:i/>
                <w:iCs/>
                <w:vertAlign w:val="subscript"/>
                <w:lang w:val="es-MX"/>
              </w:rPr>
              <w:t>q, r, y</w:t>
            </w:r>
            <w:r w:rsidRPr="79C6FA9D">
              <w:rPr>
                <w:rFonts w:eastAsia="Times New Roman"/>
                <w:lang w:val="es-MX"/>
              </w:rPr>
              <w:t>)</w:t>
            </w:r>
            <w:r w:rsidRPr="7F613925">
              <w:rPr>
                <w:rFonts w:eastAsia="Times New Roman"/>
                <w:i/>
                <w:iCs/>
                <w:vertAlign w:val="subscript"/>
                <w:lang w:val="es-MX"/>
              </w:rPr>
              <w:t xml:space="preserve"> </w:t>
            </w:r>
            <w:r w:rsidRPr="79C6FA9D">
              <w:rPr>
                <w:rFonts w:eastAsia="Times New Roman"/>
                <w:lang w:val="es-MX"/>
              </w:rPr>
              <w:t>* TLMP</w:t>
            </w:r>
            <w:r w:rsidRPr="7F613925">
              <w:rPr>
                <w:rFonts w:eastAsia="Times New Roman"/>
                <w:i/>
                <w:iCs/>
                <w:vertAlign w:val="subscript"/>
                <w:lang w:val="es-MX"/>
              </w:rPr>
              <w:t xml:space="preserve"> y</w:t>
            </w:r>
            <w:r w:rsidRPr="79C6FA9D">
              <w:rPr>
                <w:rFonts w:eastAsia="Times New Roman"/>
                <w:lang w:val="es-MX"/>
              </w:rPr>
              <w:t>)</w:t>
            </w:r>
          </w:p>
          <w:p w14:paraId="788D3A94" w14:textId="77777777" w:rsidR="00ED4E10" w:rsidRPr="00ED4E10" w:rsidRDefault="00ED4E10" w:rsidP="00ED4E10">
            <w:pPr>
              <w:tabs>
                <w:tab w:val="left" w:pos="2340"/>
                <w:tab w:val="left" w:pos="2880"/>
              </w:tabs>
              <w:spacing w:after="240"/>
              <w:ind w:left="987" w:hanging="269"/>
              <w:rPr>
                <w:rFonts w:eastAsia="Times New Roman"/>
                <w:bCs/>
                <w:szCs w:val="20"/>
              </w:rPr>
            </w:pPr>
            <w:r w:rsidRPr="00ED4E10">
              <w:rPr>
                <w:rFonts w:eastAsia="Times New Roman"/>
                <w:bCs/>
                <w:szCs w:val="20"/>
              </w:rPr>
              <w:t>Where for ERCOT Contingency Reserve (ECRS):</w:t>
            </w:r>
          </w:p>
          <w:p w14:paraId="5D0D41C4" w14:textId="77777777" w:rsidR="00ED4E10" w:rsidRPr="00ED4E10" w:rsidRDefault="00ED4E10" w:rsidP="00ED4E10">
            <w:pPr>
              <w:spacing w:after="240"/>
              <w:ind w:left="2340" w:hanging="1620"/>
              <w:rPr>
                <w:rFonts w:eastAsia="Times New Roman"/>
                <w:bCs/>
                <w:i/>
                <w:iCs/>
                <w:sz w:val="16"/>
                <w:szCs w:val="16"/>
                <w:lang w:val="pt-BR"/>
              </w:rPr>
            </w:pPr>
            <w:r w:rsidRPr="00ED4E10">
              <w:rPr>
                <w:rFonts w:eastAsia="Times New Roman"/>
                <w:szCs w:val="20"/>
                <w:lang w:val="pt-BR"/>
              </w:rPr>
              <w:t xml:space="preserve">RTECRNET </w:t>
            </w:r>
            <w:r w:rsidRPr="00ED4E10">
              <w:rPr>
                <w:rFonts w:eastAsia="Times New Roman"/>
                <w:bCs/>
                <w:i/>
                <w:iCs/>
                <w:sz w:val="16"/>
                <w:szCs w:val="16"/>
                <w:lang w:val="pt-BR"/>
              </w:rPr>
              <w:t xml:space="preserve">q, r </w:t>
            </w:r>
            <w:r w:rsidRPr="00ED4E10">
              <w:rPr>
                <w:rFonts w:eastAsia="Times New Roman"/>
                <w:szCs w:val="20"/>
                <w:lang w:val="pt-BR"/>
              </w:rPr>
              <w:t xml:space="preserve"> </w:t>
            </w:r>
            <w:r w:rsidRPr="00ED4E10">
              <w:rPr>
                <w:rFonts w:eastAsia="Times New Roman"/>
                <w:szCs w:val="20"/>
                <w:lang w:val="pt-BR"/>
              </w:rPr>
              <w:tab/>
              <w:t xml:space="preserve">= </w:t>
            </w:r>
            <w:r w:rsidRPr="00ED4E10">
              <w:rPr>
                <w:rFonts w:eastAsia="Times New Roman"/>
                <w:szCs w:val="20"/>
                <w:lang w:val="pt-BR"/>
              </w:rPr>
              <w:tab/>
            </w:r>
            <w:r w:rsidRPr="00ED4E10">
              <w:rPr>
                <w:rFonts w:eastAsia="Times New Roman"/>
                <w:iCs/>
                <w:szCs w:val="20"/>
                <w:lang w:val="pt-BR"/>
              </w:rPr>
              <w:t xml:space="preserve">RTECRREV </w:t>
            </w:r>
            <w:r w:rsidRPr="00ED4E10">
              <w:rPr>
                <w:rFonts w:eastAsia="Times New Roman"/>
                <w:i/>
                <w:szCs w:val="20"/>
                <w:vertAlign w:val="subscript"/>
                <w:lang w:val="pt-BR"/>
              </w:rPr>
              <w:t xml:space="preserve">q, r </w:t>
            </w:r>
            <w:r w:rsidRPr="00ED4E10">
              <w:rPr>
                <w:rFonts w:eastAsia="Times New Roman"/>
                <w:szCs w:val="20"/>
                <w:lang w:val="pt-BR"/>
              </w:rPr>
              <w:t>- (</w:t>
            </w:r>
            <w:r w:rsidRPr="00ED4E10">
              <w:rPr>
                <w:rFonts w:eastAsia="Times New Roman"/>
                <w:szCs w:val="20"/>
                <w:lang w:val="es-MX"/>
              </w:rPr>
              <w:t>¼</w:t>
            </w:r>
            <w:r w:rsidRPr="00ED4E10">
              <w:rPr>
                <w:rFonts w:eastAsia="Times New Roman"/>
                <w:szCs w:val="20"/>
                <w:lang w:val="pt-BR"/>
              </w:rPr>
              <w:t xml:space="preserve">) * RTECRREVT </w:t>
            </w:r>
            <w:r w:rsidRPr="00ED4E10">
              <w:rPr>
                <w:rFonts w:eastAsia="Times New Roman"/>
                <w:bCs/>
                <w:i/>
                <w:iCs/>
                <w:sz w:val="16"/>
                <w:szCs w:val="16"/>
                <w:lang w:val="pt-BR"/>
              </w:rPr>
              <w:t>q, r, p</w:t>
            </w:r>
          </w:p>
          <w:p w14:paraId="60A0DBBC" w14:textId="77777777" w:rsidR="00ED4E10" w:rsidRPr="00ED4E10" w:rsidRDefault="00ED4E10" w:rsidP="00ED4E10">
            <w:pPr>
              <w:tabs>
                <w:tab w:val="left" w:pos="2340"/>
                <w:tab w:val="left" w:pos="2880"/>
              </w:tabs>
              <w:spacing w:after="240"/>
              <w:ind w:left="987" w:hanging="269"/>
              <w:rPr>
                <w:rFonts w:eastAsia="Times New Roman"/>
                <w:bCs/>
                <w:szCs w:val="20"/>
                <w:lang w:val="pt-BR"/>
              </w:rPr>
            </w:pPr>
            <w:r w:rsidRPr="00ED4E10">
              <w:rPr>
                <w:rFonts w:eastAsia="Times New Roman"/>
                <w:bCs/>
                <w:szCs w:val="20"/>
                <w:lang w:val="pt-BR"/>
              </w:rPr>
              <w:t>RTECRREVT</w:t>
            </w:r>
            <w:r w:rsidRPr="00ED4E10">
              <w:rPr>
                <w:rFonts w:eastAsia="Times New Roman"/>
                <w:bCs/>
                <w:i/>
                <w:szCs w:val="20"/>
                <w:vertAlign w:val="subscript"/>
                <w:lang w:val="pt-BR"/>
              </w:rPr>
              <w:t>q, r, p</w:t>
            </w:r>
            <w:r w:rsidRPr="00ED4E10">
              <w:rPr>
                <w:rFonts w:eastAsia="Times New Roman"/>
                <w:bCs/>
                <w:szCs w:val="20"/>
                <w:lang w:val="pt-BR"/>
              </w:rPr>
              <w:tab/>
              <w:t>=</w:t>
            </w:r>
            <w:r w:rsidRPr="00ED4E10">
              <w:rPr>
                <w:rFonts w:eastAsia="Times New Roman"/>
                <w:bCs/>
                <w:szCs w:val="20"/>
                <w:lang w:val="pt-BR"/>
              </w:rPr>
              <w:tab/>
              <w:t xml:space="preserve">RTECRWAPR </w:t>
            </w:r>
            <w:r w:rsidRPr="00ED4E10">
              <w:rPr>
                <w:rFonts w:eastAsia="Times New Roman"/>
                <w:bCs/>
                <w:i/>
                <w:szCs w:val="20"/>
                <w:vertAlign w:val="subscript"/>
                <w:lang w:val="pt-BR"/>
              </w:rPr>
              <w:t>q, r, p</w:t>
            </w:r>
            <w:r w:rsidRPr="00ED4E10">
              <w:rPr>
                <w:rFonts w:eastAsia="Times New Roman"/>
                <w:bCs/>
                <w:szCs w:val="20"/>
                <w:lang w:val="pt-BR"/>
              </w:rPr>
              <w:t xml:space="preserve"> * RTECRAWD </w:t>
            </w:r>
            <w:r w:rsidRPr="00ED4E10">
              <w:rPr>
                <w:rFonts w:eastAsia="Times New Roman"/>
                <w:bCs/>
                <w:i/>
                <w:szCs w:val="20"/>
                <w:vertAlign w:val="subscript"/>
                <w:lang w:val="pt-BR"/>
              </w:rPr>
              <w:t>q, r</w:t>
            </w:r>
          </w:p>
          <w:p w14:paraId="161AABD8" w14:textId="77777777" w:rsidR="00ED4E10" w:rsidRDefault="3317CFAC" w:rsidP="79C6FA9D">
            <w:pPr>
              <w:tabs>
                <w:tab w:val="left" w:pos="2340"/>
                <w:tab w:val="left" w:pos="2880"/>
              </w:tabs>
              <w:spacing w:after="240"/>
              <w:ind w:left="987" w:hanging="269"/>
              <w:rPr>
                <w:rFonts w:eastAsia="Times New Roman"/>
                <w:lang w:val="es-MX"/>
              </w:rPr>
            </w:pPr>
            <w:r w:rsidRPr="79C6FA9D">
              <w:rPr>
                <w:rFonts w:eastAsia="Times New Roman"/>
                <w:lang w:val="pt-BR"/>
              </w:rPr>
              <w:t xml:space="preserve">RTECRWAPR </w:t>
            </w:r>
            <w:r w:rsidRPr="7F613925">
              <w:rPr>
                <w:rFonts w:eastAsia="Times New Roman"/>
                <w:i/>
                <w:iCs/>
                <w:vertAlign w:val="subscript"/>
                <w:lang w:val="pt-BR"/>
              </w:rPr>
              <w:t>q, r, p</w:t>
            </w:r>
            <w:r w:rsidR="00ED4E10" w:rsidRPr="00ED4E10">
              <w:rPr>
                <w:rFonts w:eastAsia="Times New Roman"/>
                <w:bCs/>
                <w:szCs w:val="20"/>
                <w:lang w:val="pt-BR"/>
              </w:rPr>
              <w:tab/>
            </w:r>
            <w:r w:rsidRPr="79C6FA9D">
              <w:rPr>
                <w:rFonts w:eastAsia="Times New Roman"/>
                <w:lang w:val="pt-BR"/>
              </w:rPr>
              <w:t xml:space="preserve">=  </w:t>
            </w:r>
            <w:r w:rsidR="00ED4E10" w:rsidRPr="00ED4E10">
              <w:rPr>
                <w:rFonts w:eastAsia="Times New Roman"/>
                <w:bCs/>
                <w:szCs w:val="20"/>
                <w:lang w:val="pt-BR"/>
              </w:rPr>
              <w:tab/>
            </w:r>
            <w:r w:rsidR="00ED4E10" w:rsidRPr="00ED4E10">
              <w:rPr>
                <w:rFonts w:eastAsia="Times New Roman"/>
                <w:bCs/>
                <w:position w:val="-22"/>
                <w:szCs w:val="20"/>
              </w:rPr>
              <w:object w:dxaOrig="225" w:dyaOrig="450" w14:anchorId="358FCBD4">
                <v:shape id="_x0000_i1126" type="#_x0000_t75" style="width:15.6pt;height:20.4pt" o:ole="">
                  <v:imagedata r:id="rId116" o:title=""/>
                </v:shape>
                <o:OLEObject Type="Embed" ProgID="Equation.3" ShapeID="_x0000_i1126" DrawAspect="Content" ObjectID="_1825175694" r:id="rId144"/>
              </w:object>
            </w:r>
            <w:r w:rsidRPr="79C6FA9D">
              <w:rPr>
                <w:rFonts w:eastAsia="Times New Roman"/>
                <w:lang w:val="pt-BR"/>
              </w:rPr>
              <w:t xml:space="preserve">(RTECROPR </w:t>
            </w:r>
            <w:r w:rsidRPr="7F613925">
              <w:rPr>
                <w:rFonts w:eastAsia="Times New Roman"/>
                <w:i/>
                <w:iCs/>
                <w:vertAlign w:val="subscript"/>
                <w:lang w:val="pt-BR"/>
              </w:rPr>
              <w:t>q, r, y</w:t>
            </w:r>
            <w:r w:rsidRPr="79C6FA9D">
              <w:rPr>
                <w:rFonts w:eastAsia="Times New Roman"/>
                <w:lang w:val="pt-BR"/>
              </w:rPr>
              <w:t xml:space="preserve"> * Max (0.001, RTECRAWDS </w:t>
            </w:r>
            <w:r w:rsidRPr="7F613925">
              <w:rPr>
                <w:rFonts w:eastAsia="Times New Roman"/>
                <w:i/>
                <w:iCs/>
                <w:vertAlign w:val="subscript"/>
                <w:lang w:val="pt-BR"/>
              </w:rPr>
              <w:t>q, r, y</w:t>
            </w:r>
            <w:r w:rsidRPr="79C6FA9D">
              <w:rPr>
                <w:rFonts w:eastAsia="Times New Roman"/>
                <w:lang w:val="es-MX"/>
              </w:rPr>
              <w:t>)</w:t>
            </w:r>
            <w:r w:rsidRPr="79C6FA9D">
              <w:rPr>
                <w:rFonts w:eastAsia="Times New Roman"/>
                <w:lang w:val="pt-BR"/>
              </w:rPr>
              <w:t xml:space="preserve"> * TLMP </w:t>
            </w:r>
            <w:r w:rsidRPr="7F613925">
              <w:rPr>
                <w:rFonts w:eastAsia="Times New Roman"/>
                <w:i/>
                <w:iCs/>
                <w:vertAlign w:val="subscript"/>
                <w:lang w:val="pt-BR"/>
              </w:rPr>
              <w:t>y</w:t>
            </w:r>
            <w:r w:rsidRPr="79C6FA9D">
              <w:rPr>
                <w:rFonts w:eastAsia="Times New Roman"/>
                <w:lang w:val="pt-BR"/>
              </w:rPr>
              <w:t xml:space="preserve">) </w:t>
            </w:r>
            <w:r w:rsidRPr="00ED4E10">
              <w:rPr>
                <w:rFonts w:eastAsia="Times New Roman"/>
                <w:b/>
                <w:bCs/>
                <w:sz w:val="32"/>
                <w:szCs w:val="32"/>
                <w:lang w:val="pt-BR"/>
              </w:rPr>
              <w:t>/</w:t>
            </w:r>
            <w:r w:rsidR="00ED4E10" w:rsidRPr="00ED4E10">
              <w:rPr>
                <w:rFonts w:eastAsia="Times New Roman"/>
                <w:bCs/>
                <w:szCs w:val="20"/>
              </w:rPr>
              <w:tab/>
            </w:r>
            <w:r w:rsidR="00ED4E10" w:rsidRPr="00ED4E10">
              <w:rPr>
                <w:rFonts w:eastAsia="Times New Roman"/>
                <w:bCs/>
                <w:position w:val="-22"/>
                <w:szCs w:val="20"/>
              </w:rPr>
              <w:object w:dxaOrig="225" w:dyaOrig="450" w14:anchorId="688B4C78">
                <v:shape id="_x0000_i1127" type="#_x0000_t75" style="width:15.6pt;height:20.4pt" o:ole="">
                  <v:imagedata r:id="rId118" o:title=""/>
                </v:shape>
                <o:OLEObject Type="Embed" ProgID="Equation.3" ShapeID="_x0000_i1127" DrawAspect="Content" ObjectID="_1825175695" r:id="rId145"/>
              </w:object>
            </w:r>
            <w:r w:rsidRPr="79C6FA9D">
              <w:rPr>
                <w:rFonts w:eastAsia="Times New Roman"/>
                <w:lang w:val="es-MX"/>
              </w:rPr>
              <w:t>(</w:t>
            </w:r>
            <w:r w:rsidRPr="79C6FA9D">
              <w:rPr>
                <w:rFonts w:eastAsia="Times New Roman"/>
                <w:lang w:val="pt-BR"/>
              </w:rPr>
              <w:t xml:space="preserve">Max (0.001, </w:t>
            </w:r>
            <w:r w:rsidRPr="79C6FA9D">
              <w:rPr>
                <w:rFonts w:eastAsia="Times New Roman"/>
                <w:lang w:val="es-MX"/>
              </w:rPr>
              <w:t xml:space="preserve">RTECRAWDS </w:t>
            </w:r>
            <w:r w:rsidRPr="7F613925">
              <w:rPr>
                <w:rFonts w:eastAsia="Times New Roman"/>
                <w:i/>
                <w:iCs/>
                <w:vertAlign w:val="subscript"/>
                <w:lang w:val="es-MX"/>
              </w:rPr>
              <w:t>q, r, y</w:t>
            </w:r>
            <w:r w:rsidRPr="79C6FA9D">
              <w:rPr>
                <w:rFonts w:eastAsia="Times New Roman"/>
                <w:lang w:val="es-MX"/>
              </w:rPr>
              <w:t>)</w:t>
            </w:r>
            <w:r w:rsidRPr="7F613925">
              <w:rPr>
                <w:rFonts w:eastAsia="Times New Roman"/>
                <w:i/>
                <w:iCs/>
                <w:vertAlign w:val="subscript"/>
                <w:lang w:val="es-MX"/>
              </w:rPr>
              <w:t xml:space="preserve"> </w:t>
            </w:r>
            <w:r w:rsidRPr="79C6FA9D">
              <w:rPr>
                <w:rFonts w:eastAsia="Times New Roman"/>
                <w:lang w:val="es-MX"/>
              </w:rPr>
              <w:t>* TLMP</w:t>
            </w:r>
            <w:r w:rsidRPr="7F613925">
              <w:rPr>
                <w:rFonts w:eastAsia="Times New Roman"/>
                <w:i/>
                <w:iCs/>
                <w:vertAlign w:val="subscript"/>
                <w:lang w:val="es-MX"/>
              </w:rPr>
              <w:t xml:space="preserve"> y</w:t>
            </w:r>
            <w:r w:rsidRPr="79C6FA9D">
              <w:rPr>
                <w:rFonts w:eastAsia="Times New Roman"/>
                <w:lang w:val="es-MX"/>
              </w:rPr>
              <w:t>)</w:t>
            </w:r>
          </w:p>
          <w:p w14:paraId="1E1B8332" w14:textId="7A1056D6" w:rsidR="001E4D19" w:rsidRPr="00ED4E10" w:rsidRDefault="001E4D19" w:rsidP="001E4D19">
            <w:pPr>
              <w:tabs>
                <w:tab w:val="left" w:pos="2340"/>
                <w:tab w:val="left" w:pos="2880"/>
              </w:tabs>
              <w:spacing w:after="240"/>
              <w:ind w:left="987" w:hanging="269"/>
              <w:rPr>
                <w:ins w:id="1214" w:author="ERCOT" w:date="2025-07-29T16:02:00Z" w16du:dateUtc="2025-07-29T21:02:00Z"/>
                <w:rFonts w:eastAsia="Times New Roman"/>
              </w:rPr>
            </w:pPr>
            <w:ins w:id="1215" w:author="ERCOT" w:date="2025-07-29T16:02:00Z" w16du:dateUtc="2025-07-29T21:02:00Z">
              <w:r w:rsidRPr="4CD90589">
                <w:rPr>
                  <w:rFonts w:eastAsia="Times New Roman"/>
                </w:rPr>
                <w:t>Where for Dispatchable Reli</w:t>
              </w:r>
            </w:ins>
            <w:ins w:id="1216" w:author="ERCOT" w:date="2025-09-15T12:11:00Z" w16du:dateUtc="2025-09-15T17:11:00Z">
              <w:r w:rsidR="00930BB2" w:rsidRPr="4CD90589">
                <w:rPr>
                  <w:rFonts w:eastAsia="Times New Roman"/>
                </w:rPr>
                <w:t>a</w:t>
              </w:r>
            </w:ins>
            <w:ins w:id="1217" w:author="ERCOT" w:date="2025-07-29T16:02:00Z" w16du:dateUtc="2025-07-29T21:02:00Z">
              <w:r w:rsidRPr="4CD90589">
                <w:rPr>
                  <w:rFonts w:eastAsia="Times New Roman"/>
                </w:rPr>
                <w:t>bility Reserve</w:t>
              </w:r>
            </w:ins>
            <w:ins w:id="1218" w:author="ERCOT" w:date="2025-10-24T21:09:00Z">
              <w:r w:rsidRPr="4CD90589">
                <w:rPr>
                  <w:rFonts w:eastAsia="Times New Roman"/>
                </w:rPr>
                <w:t xml:space="preserve"> </w:t>
              </w:r>
              <w:r w:rsidR="5FB3227F" w:rsidRPr="4CD90589">
                <w:rPr>
                  <w:rFonts w:eastAsia="Times New Roman"/>
                </w:rPr>
                <w:t>Service</w:t>
              </w:r>
            </w:ins>
            <w:ins w:id="1219" w:author="ERCOT" w:date="2025-07-29T16:02:00Z">
              <w:r w:rsidR="158C1E34" w:rsidRPr="4CD90589">
                <w:rPr>
                  <w:rFonts w:eastAsia="Times New Roman"/>
                </w:rPr>
                <w:t xml:space="preserve"> </w:t>
              </w:r>
            </w:ins>
            <w:ins w:id="1220" w:author="ERCOT" w:date="2025-07-29T16:02:00Z" w16du:dateUtc="2025-07-29T21:02:00Z">
              <w:r w:rsidRPr="4CD90589">
                <w:rPr>
                  <w:rFonts w:eastAsia="Times New Roman"/>
                </w:rPr>
                <w:t>(DRRS):</w:t>
              </w:r>
            </w:ins>
          </w:p>
          <w:p w14:paraId="2084C678" w14:textId="10A43ACC" w:rsidR="001E4D19" w:rsidRPr="00ED4E10" w:rsidRDefault="001E4D19" w:rsidP="001E4D19">
            <w:pPr>
              <w:spacing w:after="240"/>
              <w:ind w:left="2340" w:hanging="1620"/>
              <w:rPr>
                <w:ins w:id="1221" w:author="ERCOT" w:date="2025-07-29T16:02:00Z" w16du:dateUtc="2025-07-29T21:02:00Z"/>
                <w:rFonts w:eastAsia="Times New Roman"/>
                <w:bCs/>
                <w:i/>
                <w:iCs/>
                <w:sz w:val="16"/>
                <w:szCs w:val="16"/>
                <w:lang w:val="pt-BR"/>
              </w:rPr>
            </w:pPr>
            <w:ins w:id="1222" w:author="ERCOT" w:date="2025-07-29T16:02:00Z" w16du:dateUtc="2025-07-29T21:02:00Z">
              <w:r w:rsidRPr="00ED4E10">
                <w:rPr>
                  <w:rFonts w:eastAsia="Times New Roman"/>
                  <w:szCs w:val="20"/>
                  <w:lang w:val="pt-BR"/>
                </w:rPr>
                <w:lastRenderedPageBreak/>
                <w:t>RT</w:t>
              </w:r>
              <w:r>
                <w:rPr>
                  <w:rFonts w:eastAsia="Times New Roman"/>
                  <w:szCs w:val="20"/>
                  <w:lang w:val="pt-BR"/>
                </w:rPr>
                <w:t>DR</w:t>
              </w:r>
              <w:r w:rsidRPr="00ED4E10">
                <w:rPr>
                  <w:rFonts w:eastAsia="Times New Roman"/>
                  <w:szCs w:val="20"/>
                  <w:lang w:val="pt-BR"/>
                </w:rPr>
                <w:t xml:space="preserve">RNET </w:t>
              </w:r>
              <w:r w:rsidRPr="00ED4E10">
                <w:rPr>
                  <w:rFonts w:eastAsia="Times New Roman"/>
                  <w:bCs/>
                  <w:i/>
                  <w:iCs/>
                  <w:sz w:val="16"/>
                  <w:szCs w:val="16"/>
                  <w:lang w:val="pt-BR"/>
                </w:rPr>
                <w:t xml:space="preserve">q, r </w:t>
              </w:r>
              <w:r w:rsidRPr="00ED4E10">
                <w:rPr>
                  <w:rFonts w:eastAsia="Times New Roman"/>
                  <w:szCs w:val="20"/>
                  <w:lang w:val="pt-BR"/>
                </w:rPr>
                <w:t xml:space="preserve"> </w:t>
              </w:r>
              <w:r w:rsidRPr="00ED4E10">
                <w:rPr>
                  <w:rFonts w:eastAsia="Times New Roman"/>
                  <w:szCs w:val="20"/>
                  <w:lang w:val="pt-BR"/>
                </w:rPr>
                <w:tab/>
                <w:t xml:space="preserve">= </w:t>
              </w:r>
              <w:r w:rsidRPr="00ED4E10">
                <w:rPr>
                  <w:rFonts w:eastAsia="Times New Roman"/>
                  <w:szCs w:val="20"/>
                  <w:lang w:val="pt-BR"/>
                </w:rPr>
                <w:tab/>
              </w:r>
              <w:r w:rsidRPr="00ED4E10">
                <w:rPr>
                  <w:rFonts w:eastAsia="Times New Roman"/>
                  <w:iCs/>
                  <w:szCs w:val="20"/>
                  <w:lang w:val="pt-BR"/>
                </w:rPr>
                <w:t>RT</w:t>
              </w:r>
              <w:r>
                <w:rPr>
                  <w:rFonts w:eastAsia="Times New Roman"/>
                  <w:iCs/>
                  <w:szCs w:val="20"/>
                  <w:lang w:val="pt-BR"/>
                </w:rPr>
                <w:t>DR</w:t>
              </w:r>
              <w:r w:rsidRPr="00ED4E10">
                <w:rPr>
                  <w:rFonts w:eastAsia="Times New Roman"/>
                  <w:iCs/>
                  <w:szCs w:val="20"/>
                  <w:lang w:val="pt-BR"/>
                </w:rPr>
                <w:t xml:space="preserve">RREV </w:t>
              </w:r>
              <w:r w:rsidRPr="00ED4E10">
                <w:rPr>
                  <w:rFonts w:eastAsia="Times New Roman"/>
                  <w:i/>
                  <w:szCs w:val="20"/>
                  <w:vertAlign w:val="subscript"/>
                  <w:lang w:val="pt-BR"/>
                </w:rPr>
                <w:t xml:space="preserve">q, r </w:t>
              </w:r>
              <w:r w:rsidRPr="00ED4E10">
                <w:rPr>
                  <w:rFonts w:eastAsia="Times New Roman"/>
                  <w:szCs w:val="20"/>
                  <w:lang w:val="pt-BR"/>
                </w:rPr>
                <w:t>- (</w:t>
              </w:r>
              <w:r w:rsidRPr="00ED4E10">
                <w:rPr>
                  <w:rFonts w:eastAsia="Times New Roman"/>
                  <w:szCs w:val="20"/>
                  <w:lang w:val="es-MX"/>
                </w:rPr>
                <w:t>¼</w:t>
              </w:r>
              <w:r w:rsidRPr="00ED4E10">
                <w:rPr>
                  <w:rFonts w:eastAsia="Times New Roman"/>
                  <w:szCs w:val="20"/>
                  <w:lang w:val="pt-BR"/>
                </w:rPr>
                <w:t>) * RT</w:t>
              </w:r>
              <w:r>
                <w:rPr>
                  <w:rFonts w:eastAsia="Times New Roman"/>
                  <w:szCs w:val="20"/>
                  <w:lang w:val="pt-BR"/>
                </w:rPr>
                <w:t>DR</w:t>
              </w:r>
              <w:r w:rsidRPr="00ED4E10">
                <w:rPr>
                  <w:rFonts w:eastAsia="Times New Roman"/>
                  <w:szCs w:val="20"/>
                  <w:lang w:val="pt-BR"/>
                </w:rPr>
                <w:t xml:space="preserve">RREVT </w:t>
              </w:r>
              <w:r w:rsidRPr="00ED4E10">
                <w:rPr>
                  <w:rFonts w:eastAsia="Times New Roman"/>
                  <w:bCs/>
                  <w:i/>
                  <w:iCs/>
                  <w:sz w:val="16"/>
                  <w:szCs w:val="16"/>
                  <w:lang w:val="pt-BR"/>
                </w:rPr>
                <w:t>q, r, p</w:t>
              </w:r>
            </w:ins>
          </w:p>
          <w:p w14:paraId="20BEB101" w14:textId="01F9006D" w:rsidR="001E4D19" w:rsidRPr="00ED4E10" w:rsidRDefault="001E4D19" w:rsidP="001E4D19">
            <w:pPr>
              <w:tabs>
                <w:tab w:val="left" w:pos="2340"/>
                <w:tab w:val="left" w:pos="2880"/>
              </w:tabs>
              <w:spacing w:after="240"/>
              <w:ind w:left="987" w:hanging="269"/>
              <w:rPr>
                <w:ins w:id="1223" w:author="ERCOT" w:date="2025-07-29T16:02:00Z" w16du:dateUtc="2025-07-29T21:02:00Z"/>
                <w:rFonts w:eastAsia="Times New Roman"/>
                <w:bCs/>
                <w:szCs w:val="20"/>
                <w:lang w:val="pt-BR"/>
              </w:rPr>
            </w:pPr>
            <w:ins w:id="1224" w:author="ERCOT" w:date="2025-07-29T16:02:00Z" w16du:dateUtc="2025-07-29T21:02:00Z">
              <w:r w:rsidRPr="00ED4E10">
                <w:rPr>
                  <w:rFonts w:eastAsia="Times New Roman"/>
                  <w:bCs/>
                  <w:szCs w:val="20"/>
                  <w:lang w:val="pt-BR"/>
                </w:rPr>
                <w:t>RT</w:t>
              </w:r>
              <w:r>
                <w:rPr>
                  <w:rFonts w:eastAsia="Times New Roman"/>
                  <w:bCs/>
                  <w:szCs w:val="20"/>
                  <w:lang w:val="pt-BR"/>
                </w:rPr>
                <w:t>DR</w:t>
              </w:r>
              <w:r w:rsidRPr="00ED4E10">
                <w:rPr>
                  <w:rFonts w:eastAsia="Times New Roman"/>
                  <w:bCs/>
                  <w:szCs w:val="20"/>
                  <w:lang w:val="pt-BR"/>
                </w:rPr>
                <w:t>RREVT</w:t>
              </w:r>
              <w:r w:rsidRPr="00ED4E10">
                <w:rPr>
                  <w:rFonts w:eastAsia="Times New Roman"/>
                  <w:bCs/>
                  <w:i/>
                  <w:szCs w:val="20"/>
                  <w:vertAlign w:val="subscript"/>
                  <w:lang w:val="pt-BR"/>
                </w:rPr>
                <w:t>q, r, p</w:t>
              </w:r>
              <w:r w:rsidRPr="00ED4E10">
                <w:rPr>
                  <w:rFonts w:eastAsia="Times New Roman"/>
                  <w:bCs/>
                  <w:szCs w:val="20"/>
                  <w:lang w:val="pt-BR"/>
                </w:rPr>
                <w:tab/>
                <w:t>=</w:t>
              </w:r>
              <w:r w:rsidRPr="00ED4E10">
                <w:rPr>
                  <w:rFonts w:eastAsia="Times New Roman"/>
                  <w:bCs/>
                  <w:szCs w:val="20"/>
                  <w:lang w:val="pt-BR"/>
                </w:rPr>
                <w:tab/>
                <w:t>RT</w:t>
              </w:r>
              <w:r>
                <w:rPr>
                  <w:rFonts w:eastAsia="Times New Roman"/>
                  <w:bCs/>
                  <w:szCs w:val="20"/>
                  <w:lang w:val="pt-BR"/>
                </w:rPr>
                <w:t>DR</w:t>
              </w:r>
              <w:r w:rsidRPr="00ED4E10">
                <w:rPr>
                  <w:rFonts w:eastAsia="Times New Roman"/>
                  <w:bCs/>
                  <w:szCs w:val="20"/>
                  <w:lang w:val="pt-BR"/>
                </w:rPr>
                <w:t xml:space="preserve">RWAPR </w:t>
              </w:r>
              <w:r w:rsidRPr="00ED4E10">
                <w:rPr>
                  <w:rFonts w:eastAsia="Times New Roman"/>
                  <w:bCs/>
                  <w:i/>
                  <w:szCs w:val="20"/>
                  <w:vertAlign w:val="subscript"/>
                  <w:lang w:val="pt-BR"/>
                </w:rPr>
                <w:t>q, r, p</w:t>
              </w:r>
              <w:r w:rsidRPr="00ED4E10">
                <w:rPr>
                  <w:rFonts w:eastAsia="Times New Roman"/>
                  <w:bCs/>
                  <w:szCs w:val="20"/>
                  <w:lang w:val="pt-BR"/>
                </w:rPr>
                <w:t xml:space="preserve"> * RT</w:t>
              </w:r>
              <w:r>
                <w:rPr>
                  <w:rFonts w:eastAsia="Times New Roman"/>
                  <w:bCs/>
                  <w:szCs w:val="20"/>
                  <w:lang w:val="pt-BR"/>
                </w:rPr>
                <w:t>DR</w:t>
              </w:r>
              <w:r w:rsidRPr="00ED4E10">
                <w:rPr>
                  <w:rFonts w:eastAsia="Times New Roman"/>
                  <w:bCs/>
                  <w:szCs w:val="20"/>
                  <w:lang w:val="pt-BR"/>
                </w:rPr>
                <w:t xml:space="preserve">RAWD </w:t>
              </w:r>
              <w:r w:rsidRPr="00ED4E10">
                <w:rPr>
                  <w:rFonts w:eastAsia="Times New Roman"/>
                  <w:bCs/>
                  <w:i/>
                  <w:szCs w:val="20"/>
                  <w:vertAlign w:val="subscript"/>
                  <w:lang w:val="pt-BR"/>
                </w:rPr>
                <w:t>q, r</w:t>
              </w:r>
            </w:ins>
          </w:p>
          <w:p w14:paraId="71C98C36" w14:textId="7C12D57D" w:rsidR="001E4D19" w:rsidRPr="00ED4E10" w:rsidRDefault="67389A9C" w:rsidP="79C6FA9D">
            <w:pPr>
              <w:tabs>
                <w:tab w:val="left" w:pos="2340"/>
                <w:tab w:val="left" w:pos="2880"/>
              </w:tabs>
              <w:spacing w:after="240"/>
              <w:ind w:left="987" w:hanging="269"/>
              <w:rPr>
                <w:rFonts w:eastAsia="Times New Roman"/>
                <w:lang w:val="es-MX"/>
              </w:rPr>
            </w:pPr>
            <w:ins w:id="1225" w:author="ERCOT" w:date="2025-07-29T16:02:00Z" w16du:dateUtc="2025-07-29T21:02:00Z">
              <w:r w:rsidRPr="47A0B24F">
                <w:rPr>
                  <w:rFonts w:eastAsia="Times New Roman"/>
                  <w:lang w:val="pt-BR"/>
                </w:rPr>
                <w:t xml:space="preserve">RTDRRWAPR </w:t>
              </w:r>
              <w:r w:rsidRPr="47A0B24F">
                <w:rPr>
                  <w:rFonts w:eastAsia="Times New Roman"/>
                  <w:i/>
                  <w:iCs/>
                  <w:vertAlign w:val="subscript"/>
                  <w:lang w:val="pt-BR"/>
                </w:rPr>
                <w:t>q, r, p</w:t>
              </w:r>
              <w:r w:rsidR="56C8F176">
                <w:tab/>
              </w:r>
              <w:r w:rsidRPr="47A0B24F">
                <w:rPr>
                  <w:rFonts w:eastAsia="Times New Roman"/>
                  <w:lang w:val="pt-BR"/>
                </w:rPr>
                <w:t xml:space="preserve">=  </w:t>
              </w:r>
              <w:r w:rsidR="56C8F176">
                <w:tab/>
              </w:r>
            </w:ins>
            <w:ins w:id="1226" w:author="ERCOT" w:date="2025-11-20T18:23:00Z" w16du:dateUtc="2025-11-21T00:23:00Z">
              <w:r w:rsidR="00B85924" w:rsidRPr="00760B0B">
                <w:rPr>
                  <w:rFonts w:eastAsia="Times New Roman"/>
                  <w:b/>
                  <w:bCs/>
                  <w:position w:val="-22"/>
                </w:rPr>
                <w:object w:dxaOrig="225" w:dyaOrig="465" w14:anchorId="3537E27C">
                  <v:shape id="_x0000_i1128" type="#_x0000_t75" style="width:21.6pt;height:26.4pt" o:ole="">
                    <v:imagedata r:id="rId103" o:title=""/>
                  </v:shape>
                  <o:OLEObject Type="Embed" ProgID="Equation.3" ShapeID="_x0000_i1128" DrawAspect="Content" ObjectID="_1825175696" r:id="rId146"/>
                </w:object>
              </w:r>
            </w:ins>
            <w:ins w:id="1227" w:author="ERCOT" w:date="2025-07-29T16:02:00Z">
              <w:r w:rsidRPr="47A0B24F">
                <w:rPr>
                  <w:rFonts w:eastAsia="Times New Roman"/>
                  <w:lang w:val="pt-BR"/>
                </w:rPr>
                <w:t xml:space="preserve">(RTDRROPR </w:t>
              </w:r>
              <w:r w:rsidRPr="47A0B24F">
                <w:rPr>
                  <w:rFonts w:eastAsia="Times New Roman"/>
                  <w:i/>
                  <w:iCs/>
                  <w:vertAlign w:val="subscript"/>
                  <w:lang w:val="pt-BR"/>
                </w:rPr>
                <w:t>q, r, y</w:t>
              </w:r>
              <w:r w:rsidRPr="47A0B24F">
                <w:rPr>
                  <w:rFonts w:eastAsia="Times New Roman"/>
                  <w:lang w:val="pt-BR"/>
                </w:rPr>
                <w:t xml:space="preserve"> * Max (0.001, RTDRRAWDS </w:t>
              </w:r>
              <w:r w:rsidRPr="47A0B24F">
                <w:rPr>
                  <w:rFonts w:eastAsia="Times New Roman"/>
                  <w:i/>
                  <w:iCs/>
                  <w:vertAlign w:val="subscript"/>
                  <w:lang w:val="pt-BR"/>
                </w:rPr>
                <w:t>q, r, y</w:t>
              </w:r>
              <w:r w:rsidRPr="47A0B24F">
                <w:rPr>
                  <w:rFonts w:eastAsia="Times New Roman"/>
                  <w:lang w:val="es-MX"/>
                </w:rPr>
                <w:t>)</w:t>
              </w:r>
              <w:r w:rsidRPr="47A0B24F">
                <w:rPr>
                  <w:rFonts w:eastAsia="Times New Roman"/>
                  <w:lang w:val="pt-BR"/>
                </w:rPr>
                <w:t xml:space="preserve"> * TLMP </w:t>
              </w:r>
              <w:r w:rsidRPr="47A0B24F">
                <w:rPr>
                  <w:rFonts w:eastAsia="Times New Roman"/>
                  <w:i/>
                  <w:iCs/>
                  <w:vertAlign w:val="subscript"/>
                  <w:lang w:val="pt-BR"/>
                </w:rPr>
                <w:t>y</w:t>
              </w:r>
              <w:r w:rsidRPr="47A0B24F">
                <w:rPr>
                  <w:rFonts w:eastAsia="Times New Roman"/>
                  <w:lang w:val="pt-BR"/>
                </w:rPr>
                <w:t xml:space="preserve">) </w:t>
              </w:r>
              <w:r w:rsidRPr="47A0B24F">
                <w:rPr>
                  <w:rFonts w:eastAsia="Times New Roman"/>
                  <w:b/>
                  <w:bCs/>
                  <w:sz w:val="32"/>
                  <w:szCs w:val="32"/>
                  <w:lang w:val="pt-BR"/>
                </w:rPr>
                <w:t>/</w:t>
              </w:r>
              <w:r w:rsidR="56C8F176">
                <w:tab/>
              </w:r>
            </w:ins>
            <w:ins w:id="1228" w:author="ERCOT" w:date="2025-11-20T18:24:00Z" w16du:dateUtc="2025-11-21T00:24:00Z">
              <w:r w:rsidR="00B85924" w:rsidRPr="00760B0B">
                <w:rPr>
                  <w:rFonts w:eastAsia="Times New Roman"/>
                  <w:b/>
                  <w:bCs/>
                  <w:position w:val="-22"/>
                </w:rPr>
                <w:object w:dxaOrig="225" w:dyaOrig="465" w14:anchorId="0FDC6BF6">
                  <v:shape id="_x0000_i1129" type="#_x0000_t75" style="width:21.6pt;height:26.4pt" o:ole="">
                    <v:imagedata r:id="rId103" o:title=""/>
                  </v:shape>
                  <o:OLEObject Type="Embed" ProgID="Equation.3" ShapeID="_x0000_i1129" DrawAspect="Content" ObjectID="_1825175697" r:id="rId147"/>
                </w:object>
              </w:r>
            </w:ins>
            <w:ins w:id="1229" w:author="ERCOT" w:date="2025-07-29T16:02:00Z">
              <w:r w:rsidRPr="47A0B24F">
                <w:rPr>
                  <w:rFonts w:eastAsia="Times New Roman"/>
                  <w:lang w:val="es-MX"/>
                </w:rPr>
                <w:t>(</w:t>
              </w:r>
              <w:r w:rsidRPr="47A0B24F">
                <w:rPr>
                  <w:rFonts w:eastAsia="Times New Roman"/>
                  <w:lang w:val="pt-BR"/>
                </w:rPr>
                <w:t xml:space="preserve">Max (0.001, </w:t>
              </w:r>
              <w:r w:rsidRPr="47A0B24F">
                <w:rPr>
                  <w:rFonts w:eastAsia="Times New Roman"/>
                  <w:lang w:val="es-MX"/>
                </w:rPr>
                <w:t xml:space="preserve">RTDRRAWDS </w:t>
              </w:r>
              <w:r w:rsidRPr="47A0B24F">
                <w:rPr>
                  <w:rFonts w:eastAsia="Times New Roman"/>
                  <w:i/>
                  <w:iCs/>
                  <w:vertAlign w:val="subscript"/>
                  <w:lang w:val="es-MX"/>
                </w:rPr>
                <w:t>q, r, y</w:t>
              </w:r>
              <w:r w:rsidRPr="47A0B24F">
                <w:rPr>
                  <w:rFonts w:eastAsia="Times New Roman"/>
                  <w:lang w:val="es-MX"/>
                </w:rPr>
                <w:t>)</w:t>
              </w:r>
              <w:r w:rsidRPr="47A0B24F">
                <w:rPr>
                  <w:rFonts w:eastAsia="Times New Roman"/>
                  <w:i/>
                  <w:iCs/>
                  <w:vertAlign w:val="subscript"/>
                  <w:lang w:val="es-MX"/>
                </w:rPr>
                <w:t xml:space="preserve"> </w:t>
              </w:r>
              <w:r w:rsidRPr="47A0B24F">
                <w:rPr>
                  <w:rFonts w:eastAsia="Times New Roman"/>
                  <w:lang w:val="es-MX"/>
                </w:rPr>
                <w:t>* TLMP</w:t>
              </w:r>
              <w:r w:rsidRPr="47A0B24F">
                <w:rPr>
                  <w:rFonts w:eastAsia="Times New Roman"/>
                  <w:i/>
                  <w:iCs/>
                  <w:vertAlign w:val="subscript"/>
                  <w:lang w:val="es-MX"/>
                </w:rPr>
                <w:t xml:space="preserve"> y</w:t>
              </w:r>
              <w:r w:rsidRPr="47A0B24F">
                <w:rPr>
                  <w:rFonts w:eastAsia="Times New Roman"/>
                  <w:lang w:val="es-MX"/>
                </w:rPr>
                <w:t>)</w:t>
              </w:r>
            </w:ins>
          </w:p>
          <w:p w14:paraId="183F2A34" w14:textId="77777777" w:rsidR="00ED4E10" w:rsidRPr="00ED4E10" w:rsidRDefault="00ED4E10" w:rsidP="00ED4E10">
            <w:pPr>
              <w:rPr>
                <w:rFonts w:eastAsia="Times New Roman"/>
                <w:szCs w:val="20"/>
              </w:rPr>
            </w:pPr>
            <w:r w:rsidRPr="00ED4E10">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867"/>
              <w:gridCol w:w="6526"/>
            </w:tblGrid>
            <w:tr w:rsidR="00815FE7" w:rsidRPr="00ED4E10" w14:paraId="4B50EB0F" w14:textId="77777777" w:rsidTr="00AB6DE3">
              <w:trPr>
                <w:cantSplit/>
                <w:tblHeader/>
              </w:trPr>
              <w:tc>
                <w:tcPr>
                  <w:tcW w:w="942" w:type="pct"/>
                </w:tcPr>
                <w:p w14:paraId="4A42D13A" w14:textId="77777777" w:rsidR="00ED4E10" w:rsidRPr="00ED4E10" w:rsidRDefault="00ED4E10" w:rsidP="00ED4E10">
                  <w:pPr>
                    <w:spacing w:after="240"/>
                    <w:rPr>
                      <w:rFonts w:eastAsia="Times New Roman"/>
                      <w:b/>
                      <w:iCs/>
                      <w:sz w:val="20"/>
                      <w:szCs w:val="20"/>
                    </w:rPr>
                  </w:pPr>
                  <w:r w:rsidRPr="00ED4E10">
                    <w:rPr>
                      <w:rFonts w:eastAsia="Times New Roman"/>
                      <w:b/>
                      <w:iCs/>
                      <w:sz w:val="20"/>
                      <w:szCs w:val="20"/>
                    </w:rPr>
                    <w:t>Variable</w:t>
                  </w:r>
                </w:p>
              </w:tc>
              <w:tc>
                <w:tcPr>
                  <w:tcW w:w="476" w:type="pct"/>
                </w:tcPr>
                <w:p w14:paraId="00616ABA" w14:textId="77777777" w:rsidR="00ED4E10" w:rsidRPr="00ED4E10" w:rsidRDefault="00ED4E10" w:rsidP="00ED4E10">
                  <w:pPr>
                    <w:spacing w:after="240"/>
                    <w:rPr>
                      <w:rFonts w:eastAsia="Times New Roman"/>
                      <w:b/>
                      <w:iCs/>
                      <w:sz w:val="20"/>
                      <w:szCs w:val="20"/>
                    </w:rPr>
                  </w:pPr>
                  <w:r w:rsidRPr="00ED4E10">
                    <w:rPr>
                      <w:rFonts w:eastAsia="Times New Roman"/>
                      <w:b/>
                      <w:iCs/>
                      <w:sz w:val="20"/>
                      <w:szCs w:val="20"/>
                    </w:rPr>
                    <w:t>Unit</w:t>
                  </w:r>
                </w:p>
              </w:tc>
              <w:tc>
                <w:tcPr>
                  <w:tcW w:w="3582" w:type="pct"/>
                </w:tcPr>
                <w:p w14:paraId="34480E14" w14:textId="77777777" w:rsidR="00ED4E10" w:rsidRPr="00ED4E10" w:rsidRDefault="00ED4E10" w:rsidP="00ED4E10">
                  <w:pPr>
                    <w:spacing w:after="240"/>
                    <w:rPr>
                      <w:rFonts w:eastAsia="Times New Roman"/>
                      <w:b/>
                      <w:iCs/>
                      <w:sz w:val="20"/>
                      <w:szCs w:val="20"/>
                    </w:rPr>
                  </w:pPr>
                  <w:r w:rsidRPr="00ED4E10">
                    <w:rPr>
                      <w:rFonts w:eastAsia="Times New Roman"/>
                      <w:b/>
                      <w:iCs/>
                      <w:sz w:val="20"/>
                      <w:szCs w:val="20"/>
                    </w:rPr>
                    <w:t>Definition</w:t>
                  </w:r>
                </w:p>
              </w:tc>
            </w:tr>
            <w:tr w:rsidR="00815FE7" w:rsidRPr="00ED4E10" w14:paraId="39CCF99E" w14:textId="77777777" w:rsidTr="00AB6DE3">
              <w:trPr>
                <w:cantSplit/>
              </w:trPr>
              <w:tc>
                <w:tcPr>
                  <w:tcW w:w="942" w:type="pct"/>
                </w:tcPr>
                <w:p w14:paraId="7A5685D9"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EMREAMT </w:t>
                  </w:r>
                  <w:r w:rsidRPr="00ED4E10">
                    <w:rPr>
                      <w:rFonts w:eastAsia="Times New Roman"/>
                      <w:i/>
                      <w:iCs/>
                      <w:sz w:val="20"/>
                      <w:szCs w:val="20"/>
                      <w:vertAlign w:val="subscript"/>
                    </w:rPr>
                    <w:t>q, r, p</w:t>
                  </w:r>
                </w:p>
              </w:tc>
              <w:tc>
                <w:tcPr>
                  <w:tcW w:w="476" w:type="pct"/>
                </w:tcPr>
                <w:p w14:paraId="6459C925"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63867F42"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Emergency Energy Amount per QSE per Settlement Point per Resource</w:t>
                  </w:r>
                  <w:r w:rsidRPr="00ED4E10">
                    <w:rPr>
                      <w:rFonts w:eastAsia="Times New Roman"/>
                      <w:iCs/>
                      <w:sz w:val="20"/>
                      <w:szCs w:val="20"/>
                    </w:rPr>
                    <w:t xml:space="preserve">—The payment to QSE </w:t>
                  </w:r>
                  <w:r w:rsidRPr="00ED4E10">
                    <w:rPr>
                      <w:rFonts w:eastAsia="Times New Roman"/>
                      <w:i/>
                      <w:iCs/>
                      <w:sz w:val="20"/>
                      <w:szCs w:val="20"/>
                    </w:rPr>
                    <w:t>q</w:t>
                  </w:r>
                  <w:r w:rsidRPr="00ED4E10">
                    <w:rPr>
                      <w:rFonts w:eastAsia="Times New Roman"/>
                      <w:iCs/>
                      <w:sz w:val="20"/>
                      <w:szCs w:val="20"/>
                    </w:rPr>
                    <w:t xml:space="preserve"> as additional compensation for the additional energy or Ancillary Services produced or consumed by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in Real-Time during the Emergency Condition or Watch,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6BA26776" w14:textId="77777777" w:rsidTr="00AB6DE3">
              <w:trPr>
                <w:cantSplit/>
              </w:trPr>
              <w:tc>
                <w:tcPr>
                  <w:tcW w:w="942" w:type="pct"/>
                </w:tcPr>
                <w:p w14:paraId="0790F8CB" w14:textId="77777777" w:rsidR="00ED4E10" w:rsidRPr="00ED4E10" w:rsidRDefault="00ED4E10" w:rsidP="00ED4E10">
                  <w:pPr>
                    <w:spacing w:after="60"/>
                    <w:rPr>
                      <w:rFonts w:eastAsia="Times New Roman"/>
                      <w:iCs/>
                      <w:sz w:val="20"/>
                      <w:szCs w:val="20"/>
                    </w:rPr>
                  </w:pPr>
                  <w:r w:rsidRPr="00ED4E10">
                    <w:rPr>
                      <w:rFonts w:eastAsia="Times New Roman"/>
                      <w:iCs/>
                      <w:sz w:val="20"/>
                      <w:szCs w:val="20"/>
                      <w:lang w:val="pt-BR"/>
                    </w:rPr>
                    <w:t xml:space="preserve">RTENET </w:t>
                  </w:r>
                  <w:r w:rsidRPr="00ED4E10">
                    <w:rPr>
                      <w:rFonts w:eastAsia="Times New Roman"/>
                      <w:i/>
                      <w:iCs/>
                      <w:sz w:val="20"/>
                      <w:szCs w:val="20"/>
                      <w:vertAlign w:val="subscript"/>
                      <w:lang w:val="pt-BR"/>
                    </w:rPr>
                    <w:t>q, r, p</w:t>
                  </w:r>
                </w:p>
              </w:tc>
              <w:tc>
                <w:tcPr>
                  <w:tcW w:w="476" w:type="pct"/>
                </w:tcPr>
                <w:p w14:paraId="5FA547C8"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62BF9ACC"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Real-Time Energy Net Revenue</w:t>
                  </w:r>
                  <w:r w:rsidRPr="00ED4E10">
                    <w:rPr>
                      <w:rFonts w:eastAsia="Times New Roman"/>
                      <w:iCs/>
                      <w:sz w:val="20"/>
                      <w:szCs w:val="20"/>
                    </w:rPr>
                    <w:t xml:space="preserve">—The net difference between the Real-Time Energy Revenue and the Real-Time Energy Revenue Target for QSE </w:t>
                  </w:r>
                  <w:r w:rsidRPr="00ED4E10">
                    <w:rPr>
                      <w:rFonts w:eastAsia="Times New Roman"/>
                      <w:i/>
                      <w:iCs/>
                      <w:sz w:val="20"/>
                      <w:szCs w:val="20"/>
                    </w:rPr>
                    <w:t xml:space="preserve">q </w:t>
                  </w:r>
                  <w:r w:rsidRPr="00ED4E10">
                    <w:rPr>
                      <w:rFonts w:eastAsia="Times New Roman"/>
                      <w:iCs/>
                      <w:sz w:val="20"/>
                      <w:szCs w:val="20"/>
                    </w:rPr>
                    <w:t xml:space="preserve">for Resource </w:t>
                  </w:r>
                  <w:proofErr w:type="spellStart"/>
                  <w:r w:rsidRPr="00ED4E10">
                    <w:rPr>
                      <w:rFonts w:eastAsia="Times New Roman"/>
                      <w:i/>
                      <w:iCs/>
                      <w:sz w:val="20"/>
                      <w:szCs w:val="20"/>
                    </w:rPr>
                    <w:t xml:space="preserve">r </w:t>
                  </w:r>
                  <w:r w:rsidRPr="00ED4E10">
                    <w:rPr>
                      <w:rFonts w:eastAsia="Times New Roman"/>
                      <w:iCs/>
                      <w:sz w:val="20"/>
                      <w:szCs w:val="20"/>
                    </w:rPr>
                    <w:t>at</w:t>
                  </w:r>
                  <w:proofErr w:type="spellEnd"/>
                  <w:r w:rsidRPr="00ED4E10">
                    <w:rPr>
                      <w:rFonts w:eastAsia="Times New Roman"/>
                      <w:iCs/>
                      <w:sz w:val="20"/>
                      <w:szCs w:val="20"/>
                    </w:rPr>
                    <w:t xml:space="preserve"> Resource node </w:t>
                  </w:r>
                  <w:r w:rsidRPr="00ED4E10">
                    <w:rPr>
                      <w:rFonts w:eastAsia="Times New Roman"/>
                      <w:i/>
                      <w:iCs/>
                      <w:sz w:val="20"/>
                      <w:szCs w:val="20"/>
                    </w:rPr>
                    <w:t xml:space="preserve">p </w:t>
                  </w:r>
                  <w:r w:rsidRPr="00ED4E10">
                    <w:rPr>
                      <w:rFonts w:eastAsia="Times New Roman"/>
                      <w:iCs/>
                      <w:sz w:val="20"/>
                      <w:szCs w:val="20"/>
                    </w:rPr>
                    <w:t xml:space="preserve">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0BA108D7" w14:textId="77777777" w:rsidTr="00AB6DE3">
              <w:trPr>
                <w:cantSplit/>
              </w:trPr>
              <w:tc>
                <w:tcPr>
                  <w:tcW w:w="942" w:type="pct"/>
                </w:tcPr>
                <w:p w14:paraId="50681486" w14:textId="77777777" w:rsidR="00ED4E10" w:rsidRPr="00ED4E10" w:rsidRDefault="00ED4E10" w:rsidP="00ED4E10">
                  <w:pPr>
                    <w:spacing w:after="60"/>
                    <w:rPr>
                      <w:rFonts w:eastAsia="Times New Roman"/>
                      <w:iCs/>
                      <w:sz w:val="20"/>
                      <w:szCs w:val="20"/>
                      <w:lang w:val="pt-BR"/>
                    </w:rPr>
                  </w:pPr>
                  <w:r w:rsidRPr="00ED4E10">
                    <w:rPr>
                      <w:rFonts w:eastAsia="Times New Roman"/>
                      <w:iCs/>
                      <w:sz w:val="20"/>
                      <w:szCs w:val="20"/>
                    </w:rPr>
                    <w:t xml:space="preserve">RTASNET </w:t>
                  </w:r>
                  <w:r w:rsidRPr="00ED4E10">
                    <w:rPr>
                      <w:rFonts w:eastAsia="Times New Roman"/>
                      <w:bCs/>
                      <w:i/>
                      <w:sz w:val="20"/>
                      <w:szCs w:val="20"/>
                      <w:vertAlign w:val="subscript"/>
                    </w:rPr>
                    <w:t>q, r</w:t>
                  </w:r>
                </w:p>
              </w:tc>
              <w:tc>
                <w:tcPr>
                  <w:tcW w:w="476" w:type="pct"/>
                </w:tcPr>
                <w:p w14:paraId="43E83FDB"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3FE692F8"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Ancillary Service Net Revenue</w:t>
                  </w:r>
                  <w:r w:rsidRPr="00ED4E10">
                    <w:rPr>
                      <w:rFonts w:eastAsia="Times New Roman"/>
                      <w:iCs/>
                      <w:sz w:val="20"/>
                      <w:szCs w:val="20"/>
                    </w:rPr>
                    <w:t xml:space="preserve">—The sum of the Ancillary Service net revenues for QSE </w:t>
                  </w:r>
                  <w:r w:rsidRPr="00ED4E10">
                    <w:rPr>
                      <w:rFonts w:eastAsia="Times New Roman"/>
                      <w:i/>
                      <w:iCs/>
                      <w:sz w:val="20"/>
                      <w:szCs w:val="20"/>
                    </w:rPr>
                    <w:t xml:space="preserve">q </w:t>
                  </w:r>
                  <w:r w:rsidRPr="00ED4E10">
                    <w:rPr>
                      <w:rFonts w:eastAsia="Times New Roman"/>
                      <w:iCs/>
                      <w:sz w:val="20"/>
                      <w:szCs w:val="20"/>
                    </w:rPr>
                    <w:t xml:space="preserve">for Resource </w:t>
                  </w:r>
                  <w:r w:rsidRPr="00ED4E10">
                    <w:rPr>
                      <w:rFonts w:eastAsia="Times New Roman"/>
                      <w:i/>
                      <w:iCs/>
                      <w:sz w:val="20"/>
                      <w:szCs w:val="20"/>
                    </w:rPr>
                    <w:t xml:space="preserve">r </w:t>
                  </w:r>
                  <w:r w:rsidRPr="00ED4E10">
                    <w:rPr>
                      <w:rFonts w:eastAsia="Times New Roman"/>
                      <w:iCs/>
                      <w:sz w:val="20"/>
                      <w:szCs w:val="20"/>
                    </w:rPr>
                    <w:t xml:space="preserve">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4612A2BA" w14:textId="77777777" w:rsidTr="00AB6DE3">
              <w:trPr>
                <w:cantSplit/>
              </w:trPr>
              <w:tc>
                <w:tcPr>
                  <w:tcW w:w="942" w:type="pct"/>
                </w:tcPr>
                <w:p w14:paraId="3BDCE44A" w14:textId="77777777" w:rsidR="00ED4E10" w:rsidRPr="00ED4E10" w:rsidRDefault="00ED4E10" w:rsidP="00ED4E10">
                  <w:pPr>
                    <w:spacing w:after="60"/>
                    <w:rPr>
                      <w:rFonts w:eastAsia="Times New Roman"/>
                      <w:bCs/>
                      <w:sz w:val="20"/>
                      <w:szCs w:val="20"/>
                    </w:rPr>
                  </w:pPr>
                  <w:r w:rsidRPr="00ED4E10">
                    <w:rPr>
                      <w:rFonts w:eastAsia="Times New Roman"/>
                      <w:iCs/>
                      <w:sz w:val="20"/>
                      <w:szCs w:val="20"/>
                    </w:rPr>
                    <w:t xml:space="preserve">RTEREV </w:t>
                  </w:r>
                  <w:r w:rsidRPr="00ED4E10">
                    <w:rPr>
                      <w:rFonts w:eastAsia="Times New Roman"/>
                      <w:i/>
                      <w:iCs/>
                      <w:sz w:val="20"/>
                      <w:szCs w:val="20"/>
                      <w:vertAlign w:val="subscript"/>
                    </w:rPr>
                    <w:t>q, r, p</w:t>
                  </w:r>
                </w:p>
              </w:tc>
              <w:tc>
                <w:tcPr>
                  <w:tcW w:w="476" w:type="pct"/>
                </w:tcPr>
                <w:p w14:paraId="242ECFF7"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32ECEB7B"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Energy Revenue</w:t>
                  </w:r>
                  <w:r w:rsidRPr="00ED4E10">
                    <w:rPr>
                      <w:rFonts w:eastAsia="Times New Roman"/>
                      <w:iCs/>
                      <w:sz w:val="20"/>
                      <w:szCs w:val="20"/>
                    </w:rPr>
                    <w:t xml:space="preserve">—The calculated Real-Time energy revenue at the RTSPP for QSE </w:t>
                  </w:r>
                  <w:r w:rsidRPr="00ED4E10">
                    <w:rPr>
                      <w:rFonts w:eastAsia="Times New Roman"/>
                      <w:i/>
                      <w:iCs/>
                      <w:sz w:val="20"/>
                      <w:szCs w:val="20"/>
                    </w:rPr>
                    <w:t xml:space="preserve">q </w:t>
                  </w:r>
                  <w:r w:rsidRPr="00ED4E10">
                    <w:rPr>
                      <w:rFonts w:eastAsia="Times New Roman"/>
                      <w:iCs/>
                      <w:sz w:val="20"/>
                      <w:szCs w:val="20"/>
                    </w:rPr>
                    <w:t>calculated for</w:t>
                  </w:r>
                  <w:r w:rsidRPr="00ED4E10">
                    <w:rPr>
                      <w:rFonts w:eastAsia="Times New Roman"/>
                      <w:i/>
                      <w:iCs/>
                      <w:sz w:val="20"/>
                      <w:szCs w:val="20"/>
                    </w:rPr>
                    <w:t xml:space="preserve"> </w:t>
                  </w:r>
                  <w:r w:rsidRPr="00ED4E10">
                    <w:rPr>
                      <w:rFonts w:eastAsia="Times New Roman"/>
                      <w:iCs/>
                      <w:sz w:val="20"/>
                      <w:szCs w:val="20"/>
                    </w:rPr>
                    <w:t xml:space="preserve">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 xml:space="preserve">p </w:t>
                  </w:r>
                  <w:r w:rsidRPr="00ED4E10">
                    <w:rPr>
                      <w:rFonts w:eastAsia="Times New Roman"/>
                      <w:iCs/>
                      <w:sz w:val="20"/>
                      <w:szCs w:val="20"/>
                    </w:rPr>
                    <w:t xml:space="preserve">for the 15-minute Settlement Interval.  Where for a Combined Cycle Train, the Resource </w:t>
                  </w:r>
                  <w:r w:rsidRPr="00ED4E10">
                    <w:rPr>
                      <w:rFonts w:eastAsia="Times New Roman"/>
                      <w:i/>
                      <w:iCs/>
                      <w:sz w:val="20"/>
                      <w:szCs w:val="20"/>
                    </w:rPr>
                    <w:t>r</w:t>
                  </w:r>
                  <w:r w:rsidRPr="00ED4E10">
                    <w:rPr>
                      <w:rFonts w:eastAsia="Times New Roman"/>
                      <w:iCs/>
                      <w:sz w:val="20"/>
                      <w:szCs w:val="20"/>
                    </w:rPr>
                    <w:t xml:space="preserve"> is the Combined Cycle Train.</w:t>
                  </w:r>
                </w:p>
              </w:tc>
            </w:tr>
            <w:tr w:rsidR="00815FE7" w:rsidRPr="00ED4E10" w14:paraId="7280257A" w14:textId="77777777" w:rsidTr="00AB6DE3">
              <w:trPr>
                <w:cantSplit/>
              </w:trPr>
              <w:tc>
                <w:tcPr>
                  <w:tcW w:w="942" w:type="pct"/>
                </w:tcPr>
                <w:p w14:paraId="53F999A1"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EMREGEN </w:t>
                  </w:r>
                  <w:r w:rsidRPr="00ED4E10">
                    <w:rPr>
                      <w:rFonts w:eastAsia="Times New Roman"/>
                      <w:i/>
                      <w:iCs/>
                      <w:sz w:val="20"/>
                      <w:szCs w:val="20"/>
                      <w:vertAlign w:val="subscript"/>
                    </w:rPr>
                    <w:t>q, r, p</w:t>
                  </w:r>
                </w:p>
              </w:tc>
              <w:tc>
                <w:tcPr>
                  <w:tcW w:w="476" w:type="pct"/>
                </w:tcPr>
                <w:p w14:paraId="29878A16"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2" w:type="pct"/>
                </w:tcPr>
                <w:p w14:paraId="4FC9243D"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Emergency Energy for Generation per QSE per Settlement Point per Resource</w:t>
                  </w:r>
                  <w:r w:rsidRPr="00ED4E10">
                    <w:rPr>
                      <w:rFonts w:eastAsia="Times New Roman"/>
                      <w:iCs/>
                      <w:sz w:val="20"/>
                      <w:szCs w:val="20"/>
                    </w:rPr>
                    <w:t xml:space="preserve">—The generation produced by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in Real-Time during the Emergency Condition or Watch,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7A08906A" w14:textId="77777777" w:rsidTr="00AB6DE3">
              <w:trPr>
                <w:cantSplit/>
              </w:trPr>
              <w:tc>
                <w:tcPr>
                  <w:tcW w:w="942" w:type="pct"/>
                </w:tcPr>
                <w:p w14:paraId="392ABA0C"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EMRELOAD </w:t>
                  </w:r>
                  <w:r w:rsidRPr="00ED4E10">
                    <w:rPr>
                      <w:rFonts w:eastAsia="Times New Roman"/>
                      <w:i/>
                      <w:iCs/>
                      <w:sz w:val="20"/>
                      <w:szCs w:val="20"/>
                      <w:vertAlign w:val="subscript"/>
                    </w:rPr>
                    <w:t>q, r, p</w:t>
                  </w:r>
                </w:p>
              </w:tc>
              <w:tc>
                <w:tcPr>
                  <w:tcW w:w="476" w:type="pct"/>
                </w:tcPr>
                <w:p w14:paraId="37303A99"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2" w:type="pct"/>
                </w:tcPr>
                <w:p w14:paraId="5044CA0F"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Emergency Energy for Charging Load per QSE per Settlement Point per Resource</w:t>
                  </w:r>
                  <w:r w:rsidRPr="00ED4E10">
                    <w:rPr>
                      <w:rFonts w:eastAsia="Times New Roman"/>
                      <w:iCs/>
                      <w:sz w:val="20"/>
                      <w:szCs w:val="20"/>
                    </w:rPr>
                    <w:t xml:space="preserve">—The charging load for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in Real-Time during the Emergency Condition or Watch, for the 15-minute Settlement Interval.</w:t>
                  </w:r>
                </w:p>
              </w:tc>
            </w:tr>
            <w:tr w:rsidR="00815FE7" w:rsidRPr="00ED4E10" w14:paraId="7648FA2A" w14:textId="77777777" w:rsidTr="00AB6DE3">
              <w:trPr>
                <w:cantSplit/>
              </w:trPr>
              <w:tc>
                <w:tcPr>
                  <w:tcW w:w="942" w:type="pct"/>
                </w:tcPr>
                <w:p w14:paraId="35993316" w14:textId="77777777" w:rsidR="00ED4E10" w:rsidRPr="00ED4E10" w:rsidRDefault="00ED4E10" w:rsidP="00ED4E10">
                  <w:pPr>
                    <w:spacing w:after="60"/>
                    <w:rPr>
                      <w:rFonts w:eastAsia="Times New Roman"/>
                      <w:bCs/>
                      <w:sz w:val="20"/>
                      <w:szCs w:val="20"/>
                    </w:rPr>
                  </w:pPr>
                  <w:r w:rsidRPr="00ED4E10">
                    <w:rPr>
                      <w:rFonts w:eastAsia="Times New Roman"/>
                      <w:iCs/>
                      <w:sz w:val="20"/>
                      <w:szCs w:val="20"/>
                    </w:rPr>
                    <w:t xml:space="preserve">RTEREVT </w:t>
                  </w:r>
                  <w:r w:rsidRPr="00ED4E10">
                    <w:rPr>
                      <w:rFonts w:eastAsia="Times New Roman"/>
                      <w:bCs/>
                      <w:i/>
                      <w:sz w:val="20"/>
                      <w:szCs w:val="16"/>
                      <w:vertAlign w:val="subscript"/>
                    </w:rPr>
                    <w:t>q, r, p</w:t>
                  </w:r>
                </w:p>
              </w:tc>
              <w:tc>
                <w:tcPr>
                  <w:tcW w:w="476" w:type="pct"/>
                </w:tcPr>
                <w:p w14:paraId="5149A124"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10B7CD3B"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Real-Time Energy Revenue Target</w:t>
                  </w:r>
                  <w:r w:rsidRPr="00ED4E10">
                    <w:rPr>
                      <w:rFonts w:eastAsia="Times New Roman"/>
                      <w:iCs/>
                      <w:sz w:val="20"/>
                      <w:szCs w:val="20"/>
                    </w:rPr>
                    <w:t xml:space="preserve">—The energy revenue target at the EBPWAPRGEN and EBPWAPRLOAD of the Resource </w:t>
                  </w:r>
                  <w:r w:rsidRPr="00ED4E10">
                    <w:rPr>
                      <w:rFonts w:eastAsia="Times New Roman"/>
                      <w:i/>
                      <w:iCs/>
                      <w:sz w:val="20"/>
                      <w:szCs w:val="20"/>
                    </w:rPr>
                    <w:t xml:space="preserve">r </w:t>
                  </w:r>
                  <w:r w:rsidRPr="00ED4E10">
                    <w:rPr>
                      <w:rFonts w:eastAsia="Times New Roman"/>
                      <w:iCs/>
                      <w:sz w:val="20"/>
                      <w:szCs w:val="20"/>
                    </w:rPr>
                    <w:t xml:space="preserve">represented by QSE </w:t>
                  </w:r>
                  <w:r w:rsidRPr="00ED4E10">
                    <w:rPr>
                      <w:rFonts w:eastAsia="Times New Roman"/>
                      <w:i/>
                      <w:iCs/>
                      <w:sz w:val="20"/>
                      <w:szCs w:val="20"/>
                    </w:rPr>
                    <w:t>q</w:t>
                  </w:r>
                  <w:r w:rsidRPr="00ED4E10">
                    <w:rPr>
                      <w:rFonts w:eastAsia="Times New Roman"/>
                      <w:iCs/>
                      <w:sz w:val="20"/>
                      <w:szCs w:val="20"/>
                    </w:rPr>
                    <w:t xml:space="preserve">, for the 15-minute Settlement Interval.  Where for a Combined Cycle Train, the Resource </w:t>
                  </w:r>
                  <w:r w:rsidRPr="00ED4E10">
                    <w:rPr>
                      <w:rFonts w:eastAsia="Times New Roman"/>
                      <w:i/>
                      <w:iCs/>
                      <w:sz w:val="20"/>
                      <w:szCs w:val="20"/>
                    </w:rPr>
                    <w:t>r</w:t>
                  </w:r>
                  <w:r w:rsidRPr="00ED4E10">
                    <w:rPr>
                      <w:rFonts w:eastAsia="Times New Roman"/>
                      <w:iCs/>
                      <w:sz w:val="20"/>
                      <w:szCs w:val="20"/>
                    </w:rPr>
                    <w:t xml:space="preserve"> is the Combined Cycle Train.</w:t>
                  </w:r>
                </w:p>
              </w:tc>
            </w:tr>
            <w:tr w:rsidR="00815FE7" w:rsidRPr="00ED4E10" w14:paraId="7E75E0F3" w14:textId="77777777" w:rsidTr="00AB6DE3">
              <w:trPr>
                <w:cantSplit/>
              </w:trPr>
              <w:tc>
                <w:tcPr>
                  <w:tcW w:w="942" w:type="pct"/>
                </w:tcPr>
                <w:p w14:paraId="68B22420"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EBPWAPRGEN </w:t>
                  </w:r>
                  <w:r w:rsidRPr="00ED4E10">
                    <w:rPr>
                      <w:rFonts w:eastAsia="Times New Roman"/>
                      <w:i/>
                      <w:iCs/>
                      <w:sz w:val="20"/>
                      <w:szCs w:val="20"/>
                      <w:vertAlign w:val="subscript"/>
                    </w:rPr>
                    <w:t>q, r, p</w:t>
                  </w:r>
                </w:p>
              </w:tc>
              <w:tc>
                <w:tcPr>
                  <w:tcW w:w="476" w:type="pct"/>
                </w:tcPr>
                <w:p w14:paraId="1520DE08"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2" w:type="pct"/>
                </w:tcPr>
                <w:p w14:paraId="28F29CCB"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Emergency Base Point Weighted Average Price for Generation per QSE per Settlement Point per Resource</w:t>
                  </w:r>
                  <w:r w:rsidRPr="00ED4E10">
                    <w:rPr>
                      <w:rFonts w:eastAsia="Times New Roman"/>
                      <w:iCs/>
                      <w:sz w:val="20"/>
                      <w:szCs w:val="20"/>
                    </w:rPr>
                    <w:t xml:space="preserve">—The weighted average of the Emergency Base Point Prices corresponding with the positive Emergency Base Points for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2117203E" w14:textId="77777777" w:rsidTr="00AB6DE3">
              <w:trPr>
                <w:cantSplit/>
              </w:trPr>
              <w:tc>
                <w:tcPr>
                  <w:tcW w:w="942" w:type="pct"/>
                </w:tcPr>
                <w:p w14:paraId="0B43B5E1"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lastRenderedPageBreak/>
                    <w:t xml:space="preserve">EBPWAPRLOAD </w:t>
                  </w:r>
                  <w:r w:rsidRPr="00ED4E10">
                    <w:rPr>
                      <w:rFonts w:eastAsia="Times New Roman"/>
                      <w:i/>
                      <w:iCs/>
                      <w:sz w:val="20"/>
                      <w:szCs w:val="20"/>
                      <w:vertAlign w:val="subscript"/>
                    </w:rPr>
                    <w:t>q, r, p</w:t>
                  </w:r>
                </w:p>
              </w:tc>
              <w:tc>
                <w:tcPr>
                  <w:tcW w:w="476" w:type="pct"/>
                </w:tcPr>
                <w:p w14:paraId="3FA525EC"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2" w:type="pct"/>
                </w:tcPr>
                <w:p w14:paraId="3DAC9684"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Emergency Base Point Weighted Average Price for Charging Load per QSE per Settlement Point per Resource</w:t>
                  </w:r>
                  <w:r w:rsidRPr="00ED4E10">
                    <w:rPr>
                      <w:rFonts w:eastAsia="Times New Roman"/>
                      <w:iCs/>
                      <w:sz w:val="20"/>
                      <w:szCs w:val="20"/>
                    </w:rPr>
                    <w:t xml:space="preserve">—The weighted average of the Emergency Base Point Prices corresponding with the negative Emergency Base Points, for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for the 15-minute Settlement Interval.</w:t>
                  </w:r>
                </w:p>
              </w:tc>
            </w:tr>
            <w:tr w:rsidR="00245159" w:rsidRPr="00ED4E10" w14:paraId="00A4FCA5" w14:textId="77777777" w:rsidTr="00AB6DE3">
              <w:trPr>
                <w:cantSplit/>
              </w:trPr>
              <w:tc>
                <w:tcPr>
                  <w:tcW w:w="942" w:type="pct"/>
                  <w:tcBorders>
                    <w:top w:val="single" w:sz="4" w:space="0" w:color="auto"/>
                    <w:left w:val="single" w:sz="4" w:space="0" w:color="auto"/>
                    <w:bottom w:val="single" w:sz="4" w:space="0" w:color="auto"/>
                    <w:right w:val="single" w:sz="4" w:space="0" w:color="auto"/>
                  </w:tcBorders>
                </w:tcPr>
                <w:p w14:paraId="0F3CBFA5"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AEBPGEN</w:t>
                  </w:r>
                  <w:r w:rsidRPr="00ED4E10">
                    <w:rPr>
                      <w:rFonts w:eastAsia="Times New Roman"/>
                      <w:iCs/>
                      <w:sz w:val="20"/>
                      <w:szCs w:val="20"/>
                      <w:vertAlign w:val="subscript"/>
                    </w:rPr>
                    <w:t xml:space="preserve"> </w:t>
                  </w:r>
                  <w:r w:rsidRPr="00ED4E10">
                    <w:rPr>
                      <w:rFonts w:eastAsia="Times New Roman"/>
                      <w:i/>
                      <w:iCs/>
                      <w:sz w:val="20"/>
                      <w:szCs w:val="20"/>
                      <w:vertAlign w:val="subscript"/>
                    </w:rPr>
                    <w:t>q, r, p</w:t>
                  </w:r>
                </w:p>
              </w:tc>
              <w:tc>
                <w:tcPr>
                  <w:tcW w:w="476" w:type="pct"/>
                  <w:tcBorders>
                    <w:top w:val="single" w:sz="4" w:space="0" w:color="auto"/>
                    <w:left w:val="single" w:sz="4" w:space="0" w:color="auto"/>
                    <w:bottom w:val="single" w:sz="4" w:space="0" w:color="auto"/>
                    <w:right w:val="single" w:sz="4" w:space="0" w:color="auto"/>
                  </w:tcBorders>
                </w:tcPr>
                <w:p w14:paraId="2890DD9B"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2" w:type="pct"/>
                  <w:tcBorders>
                    <w:top w:val="single" w:sz="4" w:space="0" w:color="auto"/>
                    <w:left w:val="single" w:sz="4" w:space="0" w:color="auto"/>
                    <w:bottom w:val="single" w:sz="4" w:space="0" w:color="auto"/>
                    <w:right w:val="single" w:sz="4" w:space="0" w:color="auto"/>
                  </w:tcBorders>
                </w:tcPr>
                <w:p w14:paraId="589253C8"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Aggregated Emergency Base Point for Generation</w:t>
                  </w:r>
                  <w:r w:rsidRPr="00ED4E10">
                    <w:rPr>
                      <w:rFonts w:eastAsia="Times New Roman"/>
                      <w:iCs/>
                      <w:sz w:val="20"/>
                      <w:szCs w:val="20"/>
                    </w:rPr>
                    <w:t xml:space="preserve">—The aggregation of the positive Emergency Base Points for the Resource </w:t>
                  </w:r>
                  <w:r w:rsidRPr="00ED4E10">
                    <w:rPr>
                      <w:rFonts w:eastAsia="Times New Roman"/>
                      <w:i/>
                      <w:iCs/>
                      <w:sz w:val="20"/>
                      <w:szCs w:val="20"/>
                    </w:rPr>
                    <w:t>r</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245159" w:rsidRPr="00ED4E10" w14:paraId="76E13A17" w14:textId="77777777" w:rsidTr="00AB6DE3">
              <w:trPr>
                <w:cantSplit/>
              </w:trPr>
              <w:tc>
                <w:tcPr>
                  <w:tcW w:w="942" w:type="pct"/>
                  <w:tcBorders>
                    <w:top w:val="single" w:sz="4" w:space="0" w:color="auto"/>
                    <w:left w:val="single" w:sz="4" w:space="0" w:color="auto"/>
                    <w:bottom w:val="single" w:sz="4" w:space="0" w:color="auto"/>
                    <w:right w:val="single" w:sz="4" w:space="0" w:color="auto"/>
                  </w:tcBorders>
                </w:tcPr>
                <w:p w14:paraId="547D0960"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AEBPLOAD</w:t>
                  </w:r>
                  <w:r w:rsidRPr="00ED4E10">
                    <w:rPr>
                      <w:rFonts w:eastAsia="Times New Roman"/>
                      <w:iCs/>
                      <w:sz w:val="20"/>
                      <w:szCs w:val="20"/>
                      <w:vertAlign w:val="subscript"/>
                    </w:rPr>
                    <w:t xml:space="preserve"> </w:t>
                  </w:r>
                  <w:r w:rsidRPr="00ED4E10">
                    <w:rPr>
                      <w:rFonts w:eastAsia="Times New Roman"/>
                      <w:i/>
                      <w:iCs/>
                      <w:sz w:val="20"/>
                      <w:szCs w:val="20"/>
                      <w:vertAlign w:val="subscript"/>
                    </w:rPr>
                    <w:t>q, r, p</w:t>
                  </w:r>
                </w:p>
              </w:tc>
              <w:tc>
                <w:tcPr>
                  <w:tcW w:w="476" w:type="pct"/>
                  <w:tcBorders>
                    <w:top w:val="single" w:sz="4" w:space="0" w:color="auto"/>
                    <w:left w:val="single" w:sz="4" w:space="0" w:color="auto"/>
                    <w:bottom w:val="single" w:sz="4" w:space="0" w:color="auto"/>
                    <w:right w:val="single" w:sz="4" w:space="0" w:color="auto"/>
                  </w:tcBorders>
                </w:tcPr>
                <w:p w14:paraId="5BDD93FF"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2" w:type="pct"/>
                  <w:tcBorders>
                    <w:top w:val="single" w:sz="4" w:space="0" w:color="auto"/>
                    <w:left w:val="single" w:sz="4" w:space="0" w:color="auto"/>
                    <w:bottom w:val="single" w:sz="4" w:space="0" w:color="auto"/>
                    <w:right w:val="single" w:sz="4" w:space="0" w:color="auto"/>
                  </w:tcBorders>
                </w:tcPr>
                <w:p w14:paraId="5E83870F"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Aggregated Emergency Base Point for Charging Load</w:t>
                  </w:r>
                  <w:r w:rsidRPr="00ED4E10">
                    <w:rPr>
                      <w:rFonts w:eastAsia="Times New Roman"/>
                      <w:iCs/>
                      <w:sz w:val="20"/>
                      <w:szCs w:val="20"/>
                    </w:rPr>
                    <w:t xml:space="preserve">—The aggregation of the negative Emergency Base Points for the Resource </w:t>
                  </w:r>
                  <w:r w:rsidRPr="00ED4E10">
                    <w:rPr>
                      <w:rFonts w:eastAsia="Times New Roman"/>
                      <w:i/>
                      <w:iCs/>
                      <w:sz w:val="20"/>
                      <w:szCs w:val="20"/>
                    </w:rPr>
                    <w:t xml:space="preserve">r </w:t>
                  </w:r>
                  <w:r w:rsidRPr="00ED4E10">
                    <w:rPr>
                      <w:rFonts w:eastAsia="Times New Roman"/>
                      <w:iCs/>
                      <w:sz w:val="20"/>
                      <w:szCs w:val="20"/>
                    </w:rPr>
                    <w:t xml:space="preserve">represented by QSE </w:t>
                  </w:r>
                  <w:r w:rsidRPr="00ED4E10">
                    <w:rPr>
                      <w:rFonts w:eastAsia="Times New Roman"/>
                      <w:i/>
                      <w:iCs/>
                      <w:sz w:val="20"/>
                      <w:szCs w:val="20"/>
                    </w:rPr>
                    <w:t>q</w:t>
                  </w:r>
                  <w:r w:rsidRPr="00ED4E10">
                    <w:rPr>
                      <w:rFonts w:eastAsia="Times New Roman"/>
                      <w:iCs/>
                      <w:sz w:val="20"/>
                      <w:szCs w:val="20"/>
                    </w:rPr>
                    <w:t xml:space="preserve">, for the 15-minute Settlement Interval.  </w:t>
                  </w:r>
                </w:p>
              </w:tc>
            </w:tr>
            <w:tr w:rsidR="00815FE7" w:rsidRPr="00ED4E10" w14:paraId="5917EF61" w14:textId="77777777" w:rsidTr="00AB6DE3">
              <w:trPr>
                <w:cantSplit/>
              </w:trPr>
              <w:tc>
                <w:tcPr>
                  <w:tcW w:w="942" w:type="pct"/>
                </w:tcPr>
                <w:p w14:paraId="397E76EC"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EBP </w:t>
                  </w:r>
                  <w:r w:rsidRPr="00ED4E10">
                    <w:rPr>
                      <w:rFonts w:eastAsia="Times New Roman"/>
                      <w:i/>
                      <w:iCs/>
                      <w:sz w:val="20"/>
                      <w:szCs w:val="20"/>
                      <w:vertAlign w:val="subscript"/>
                    </w:rPr>
                    <w:t>q, r, p, y</w:t>
                  </w:r>
                </w:p>
              </w:tc>
              <w:tc>
                <w:tcPr>
                  <w:tcW w:w="476" w:type="pct"/>
                </w:tcPr>
                <w:p w14:paraId="43A50B3C"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2DACCBEC"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Emergency Base Point per QSE per Settlement Point per Resource by interval</w:t>
                  </w:r>
                  <w:r w:rsidRPr="00ED4E10">
                    <w:rPr>
                      <w:rFonts w:eastAsia="Times New Roman"/>
                      <w:iCs/>
                      <w:sz w:val="20"/>
                      <w:szCs w:val="20"/>
                    </w:rPr>
                    <w:t xml:space="preserve">—The Emergency Base Point of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Emergency Base Point interval or SCED interval</w:t>
                  </w:r>
                  <w:r w:rsidRPr="00ED4E10">
                    <w:rPr>
                      <w:rFonts w:eastAsia="Times New Roman"/>
                      <w:i/>
                      <w:iCs/>
                      <w:sz w:val="20"/>
                      <w:szCs w:val="20"/>
                    </w:rPr>
                    <w:t xml:space="preserve"> y</w:t>
                  </w:r>
                  <w:r w:rsidRPr="00ED4E10">
                    <w:rPr>
                      <w:rFonts w:eastAsia="Times New Roman"/>
                      <w:iCs/>
                      <w:sz w:val="20"/>
                      <w:szCs w:val="20"/>
                    </w:rPr>
                    <w:t xml:space="preserve">.  If a Base Point instead of an Emergency Base Point is effective during the interval </w:t>
                  </w:r>
                  <w:r w:rsidRPr="00ED4E10">
                    <w:rPr>
                      <w:rFonts w:eastAsia="Times New Roman"/>
                      <w:i/>
                      <w:iCs/>
                      <w:sz w:val="20"/>
                      <w:szCs w:val="20"/>
                    </w:rPr>
                    <w:t>y</w:t>
                  </w:r>
                  <w:r w:rsidRPr="00ED4E10">
                    <w:rPr>
                      <w:rFonts w:eastAsia="Times New Roman"/>
                      <w:iCs/>
                      <w:sz w:val="20"/>
                      <w:szCs w:val="20"/>
                    </w:rPr>
                    <w:t xml:space="preserve">, its value equals the Base Point.  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c>
            </w:tr>
            <w:tr w:rsidR="00815FE7" w:rsidRPr="00ED4E10" w14:paraId="68A8FE49" w14:textId="77777777" w:rsidTr="00AB6DE3">
              <w:trPr>
                <w:cantSplit/>
              </w:trPr>
              <w:tc>
                <w:tcPr>
                  <w:tcW w:w="942" w:type="pct"/>
                </w:tcPr>
                <w:p w14:paraId="0647437E"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EBPPR </w:t>
                  </w:r>
                  <w:r w:rsidRPr="00ED4E10">
                    <w:rPr>
                      <w:rFonts w:eastAsia="Times New Roman"/>
                      <w:i/>
                      <w:iCs/>
                      <w:sz w:val="20"/>
                      <w:szCs w:val="20"/>
                      <w:vertAlign w:val="subscript"/>
                    </w:rPr>
                    <w:t>q, r, p, y</w:t>
                  </w:r>
                </w:p>
              </w:tc>
              <w:tc>
                <w:tcPr>
                  <w:tcW w:w="476" w:type="pct"/>
                </w:tcPr>
                <w:p w14:paraId="76F4F7C9"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2" w:type="pct"/>
                </w:tcPr>
                <w:p w14:paraId="2ED2D102"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Emergency Base Point Price per QSE per Settlement Point per Resource by interval</w:t>
                  </w:r>
                  <w:r w:rsidRPr="00ED4E10">
                    <w:rPr>
                      <w:rFonts w:eastAsia="Times New Roman"/>
                      <w:iCs/>
                      <w:sz w:val="20"/>
                      <w:szCs w:val="20"/>
                    </w:rPr>
                    <w:t>—The price on the Energy Offer Curve</w:t>
                  </w:r>
                  <w:r w:rsidRPr="00ED4E10">
                    <w:rPr>
                      <w:rFonts w:ascii="Calibri" w:eastAsia="Calibri" w:hAnsi="Calibri"/>
                      <w:sz w:val="22"/>
                      <w:szCs w:val="22"/>
                    </w:rPr>
                    <w:t xml:space="preserve"> </w:t>
                  </w:r>
                  <w:r w:rsidRPr="00ED4E10">
                    <w:rPr>
                      <w:rFonts w:eastAsia="Times New Roman"/>
                      <w:iCs/>
                      <w:sz w:val="20"/>
                      <w:szCs w:val="20"/>
                    </w:rPr>
                    <w:t>or Energy Bid/Offer Curve corresponding to the Emergency Base Point</w:t>
                  </w:r>
                  <w:r w:rsidRPr="00ED4E10">
                    <w:rPr>
                      <w:rFonts w:ascii="Calibri" w:eastAsia="Calibri" w:hAnsi="Calibri"/>
                      <w:sz w:val="22"/>
                      <w:szCs w:val="22"/>
                    </w:rPr>
                    <w:t xml:space="preserve"> </w:t>
                  </w:r>
                  <w:r w:rsidRPr="00ED4E10">
                    <w:rPr>
                      <w:rFonts w:eastAsia="Times New Roman"/>
                      <w:iCs/>
                      <w:sz w:val="20"/>
                      <w:szCs w:val="20"/>
                    </w:rPr>
                    <w:t xml:space="preserve">for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Emergency Base Point interval or SCED interval </w:t>
                  </w:r>
                  <w:r w:rsidRPr="00ED4E10">
                    <w:rPr>
                      <w:rFonts w:eastAsia="Times New Roman"/>
                      <w:i/>
                      <w:iCs/>
                      <w:sz w:val="20"/>
                      <w:szCs w:val="20"/>
                    </w:rPr>
                    <w:t>y</w:t>
                  </w:r>
                  <w:r w:rsidRPr="00ED4E10">
                    <w:rPr>
                      <w:rFonts w:eastAsia="Times New Roman"/>
                      <w:iCs/>
                      <w:sz w:val="20"/>
                      <w:szCs w:val="20"/>
                    </w:rPr>
                    <w:t xml:space="preserve">.  The Energy Offer Curve shall be capped by the MOC pursuant to Section 4.4.9.4.1, Mitigated Offer Cap, and the Energy Bid/Offer Curve shall be capped by the maximum RTSPP at the Settlement Point for the Operating Day, per paragraph (10)(b) of Section 6.6.9.  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c>
            </w:tr>
            <w:tr w:rsidR="00815FE7" w:rsidRPr="00ED4E10" w14:paraId="116DB249" w14:textId="77777777" w:rsidTr="00AB6DE3">
              <w:trPr>
                <w:cantSplit/>
              </w:trPr>
              <w:tc>
                <w:tcPr>
                  <w:tcW w:w="942" w:type="pct"/>
                </w:tcPr>
                <w:p w14:paraId="36301814"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RTSPP</w:t>
                  </w:r>
                  <w:r w:rsidRPr="00ED4E10">
                    <w:rPr>
                      <w:rFonts w:eastAsia="Times New Roman"/>
                      <w:i/>
                      <w:iCs/>
                      <w:sz w:val="20"/>
                      <w:szCs w:val="20"/>
                    </w:rPr>
                    <w:t xml:space="preserve"> </w:t>
                  </w:r>
                  <w:r w:rsidRPr="00ED4E10">
                    <w:rPr>
                      <w:rFonts w:eastAsia="Times New Roman"/>
                      <w:i/>
                      <w:iCs/>
                      <w:sz w:val="20"/>
                      <w:szCs w:val="20"/>
                      <w:vertAlign w:val="subscript"/>
                    </w:rPr>
                    <w:t>p</w:t>
                  </w:r>
                </w:p>
              </w:tc>
              <w:tc>
                <w:tcPr>
                  <w:tcW w:w="476" w:type="pct"/>
                </w:tcPr>
                <w:p w14:paraId="6E187DC5"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2" w:type="pct"/>
                </w:tcPr>
                <w:p w14:paraId="3C9DEBD9"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Real-Time Settlement Point Price per Settlement Point</w:t>
                  </w:r>
                  <w:r w:rsidRPr="00ED4E10">
                    <w:rPr>
                      <w:rFonts w:eastAsia="Times New Roman"/>
                      <w:iCs/>
                      <w:sz w:val="20"/>
                      <w:szCs w:val="20"/>
                    </w:rPr>
                    <w:t xml:space="preserve">—The Real-Time Settlement Point Price at Settlement Point </w:t>
                  </w:r>
                  <w:r w:rsidRPr="00ED4E10">
                    <w:rPr>
                      <w:rFonts w:eastAsia="Times New Roman"/>
                      <w:i/>
                      <w:iCs/>
                      <w:sz w:val="20"/>
                      <w:szCs w:val="20"/>
                    </w:rPr>
                    <w:t>p</w:t>
                  </w:r>
                  <w:r w:rsidRPr="00ED4E10">
                    <w:rPr>
                      <w:rFonts w:eastAsia="Times New Roman"/>
                      <w:iCs/>
                      <w:sz w:val="20"/>
                      <w:szCs w:val="20"/>
                    </w:rPr>
                    <w:t>, for the 15-minute Settlement Interval.</w:t>
                  </w:r>
                </w:p>
              </w:tc>
            </w:tr>
            <w:tr w:rsidR="00815FE7" w:rsidRPr="00ED4E10" w14:paraId="3E3C7C08" w14:textId="77777777" w:rsidTr="00AB6DE3">
              <w:trPr>
                <w:cantSplit/>
              </w:trPr>
              <w:tc>
                <w:tcPr>
                  <w:tcW w:w="942" w:type="pct"/>
                </w:tcPr>
                <w:p w14:paraId="385D54D1"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RTMG </w:t>
                  </w:r>
                  <w:r w:rsidRPr="00ED4E10">
                    <w:rPr>
                      <w:rFonts w:eastAsia="Times New Roman"/>
                      <w:i/>
                      <w:iCs/>
                      <w:sz w:val="20"/>
                      <w:szCs w:val="20"/>
                      <w:vertAlign w:val="subscript"/>
                    </w:rPr>
                    <w:t>q, r, p</w:t>
                  </w:r>
                </w:p>
              </w:tc>
              <w:tc>
                <w:tcPr>
                  <w:tcW w:w="476" w:type="pct"/>
                </w:tcPr>
                <w:p w14:paraId="6F8B958A"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2" w:type="pct"/>
                </w:tcPr>
                <w:p w14:paraId="58F4B123"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Real-Time Metered Generation per QSE per Settlement Point per Resource</w:t>
                  </w:r>
                  <w:r w:rsidRPr="00ED4E10">
                    <w:rPr>
                      <w:rFonts w:eastAsia="Times New Roman"/>
                      <w:iCs/>
                      <w:sz w:val="20"/>
                      <w:szCs w:val="20"/>
                    </w:rPr>
                    <w:t xml:space="preserve">—The metered generation of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in Real-Time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49BBBC53" w14:textId="77777777" w:rsidTr="00AB6DE3">
              <w:trPr>
                <w:cantSplit/>
              </w:trPr>
              <w:tc>
                <w:tcPr>
                  <w:tcW w:w="942" w:type="pct"/>
                </w:tcPr>
                <w:p w14:paraId="316F2376"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RTCL </w:t>
                  </w:r>
                  <w:r w:rsidRPr="00ED4E10">
                    <w:rPr>
                      <w:rFonts w:eastAsia="Times New Roman"/>
                      <w:i/>
                      <w:iCs/>
                      <w:sz w:val="20"/>
                      <w:szCs w:val="20"/>
                      <w:vertAlign w:val="subscript"/>
                    </w:rPr>
                    <w:t>q, r, p</w:t>
                  </w:r>
                </w:p>
              </w:tc>
              <w:tc>
                <w:tcPr>
                  <w:tcW w:w="476" w:type="pct"/>
                </w:tcPr>
                <w:p w14:paraId="0FB03691"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MWh</w:t>
                  </w:r>
                </w:p>
              </w:tc>
              <w:tc>
                <w:tcPr>
                  <w:tcW w:w="3582" w:type="pct"/>
                </w:tcPr>
                <w:p w14:paraId="762A2433"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Charging Load per QSE per Resource per Settlement Point</w:t>
                  </w:r>
                  <w:r w:rsidRPr="00ED4E10">
                    <w:rPr>
                      <w:rFonts w:eastAsia="Times New Roman"/>
                      <w:iCs/>
                      <w:sz w:val="20"/>
                      <w:szCs w:val="20"/>
                    </w:rPr>
                    <w:t xml:space="preserve">—The charging load for Resource </w:t>
                  </w:r>
                  <w:proofErr w:type="spellStart"/>
                  <w:r w:rsidRPr="00ED4E10">
                    <w:rPr>
                      <w:rFonts w:eastAsia="Times New Roman"/>
                      <w:i/>
                      <w:iCs/>
                      <w:sz w:val="20"/>
                      <w:szCs w:val="20"/>
                    </w:rPr>
                    <w:t xml:space="preserve">r </w:t>
                  </w:r>
                  <w:r w:rsidRPr="00ED4E10">
                    <w:rPr>
                      <w:rFonts w:eastAsia="Times New Roman"/>
                      <w:iCs/>
                      <w:sz w:val="20"/>
                      <w:szCs w:val="20"/>
                    </w:rPr>
                    <w:t>at</w:t>
                  </w:r>
                  <w:proofErr w:type="spellEnd"/>
                  <w:r w:rsidRPr="00ED4E10">
                    <w:rPr>
                      <w:rFonts w:eastAsia="Times New Roman"/>
                      <w:iCs/>
                      <w:sz w:val="20"/>
                      <w:szCs w:val="20"/>
                    </w:rPr>
                    <w:t xml:space="preserve"> Resource Node </w:t>
                  </w:r>
                  <w:r w:rsidRPr="00ED4E10">
                    <w:rPr>
                      <w:rFonts w:eastAsia="Times New Roman"/>
                      <w:i/>
                      <w:iCs/>
                      <w:sz w:val="20"/>
                      <w:szCs w:val="20"/>
                    </w:rPr>
                    <w:t xml:space="preserve">p </w:t>
                  </w:r>
                  <w:r w:rsidRPr="00ED4E10">
                    <w:rPr>
                      <w:rFonts w:eastAsia="Times New Roman"/>
                      <w:iCs/>
                      <w:sz w:val="20"/>
                      <w:szCs w:val="20"/>
                    </w:rPr>
                    <w:t xml:space="preserve">represented by the QSE </w:t>
                  </w:r>
                  <w:r w:rsidRPr="00ED4E10">
                    <w:rPr>
                      <w:rFonts w:eastAsia="Times New Roman"/>
                      <w:i/>
                      <w:iCs/>
                      <w:sz w:val="20"/>
                      <w:szCs w:val="20"/>
                    </w:rPr>
                    <w:t xml:space="preserve">q, </w:t>
                  </w:r>
                  <w:r w:rsidRPr="00ED4E10">
                    <w:rPr>
                      <w:rFonts w:eastAsia="Times New Roman"/>
                      <w:iCs/>
                      <w:sz w:val="20"/>
                      <w:szCs w:val="20"/>
                    </w:rPr>
                    <w:t>represented as a negative value,</w:t>
                  </w:r>
                  <w:r w:rsidRPr="00ED4E10">
                    <w:rPr>
                      <w:rFonts w:eastAsia="Times New Roman"/>
                      <w:i/>
                      <w:iCs/>
                      <w:sz w:val="20"/>
                      <w:szCs w:val="20"/>
                    </w:rPr>
                    <w:t xml:space="preserve"> </w:t>
                  </w:r>
                  <w:r w:rsidRPr="00ED4E10">
                    <w:rPr>
                      <w:rFonts w:eastAsia="Times New Roman"/>
                      <w:iCs/>
                      <w:sz w:val="20"/>
                      <w:szCs w:val="20"/>
                    </w:rPr>
                    <w:t xml:space="preserve">for the 15-minute Settlement Interval. </w:t>
                  </w:r>
                </w:p>
              </w:tc>
            </w:tr>
            <w:tr w:rsidR="00815FE7" w:rsidRPr="00ED4E10" w14:paraId="183E0E5C" w14:textId="77777777" w:rsidTr="00AB6DE3">
              <w:trPr>
                <w:cantSplit/>
              </w:trPr>
              <w:tc>
                <w:tcPr>
                  <w:tcW w:w="942" w:type="pct"/>
                </w:tcPr>
                <w:p w14:paraId="4234A979" w14:textId="77777777" w:rsidR="00ED4E10" w:rsidRPr="00ED4E10" w:rsidRDefault="00ED4E10" w:rsidP="00ED4E10">
                  <w:pPr>
                    <w:spacing w:after="60"/>
                    <w:rPr>
                      <w:rFonts w:eastAsia="Times New Roman"/>
                      <w:iCs/>
                      <w:sz w:val="20"/>
                      <w:szCs w:val="20"/>
                    </w:rPr>
                  </w:pPr>
                  <w:r w:rsidRPr="00ED4E10">
                    <w:rPr>
                      <w:rFonts w:eastAsia="Times New Roman"/>
                      <w:bCs/>
                      <w:sz w:val="20"/>
                      <w:szCs w:val="20"/>
                    </w:rPr>
                    <w:t>RTRUNET</w:t>
                  </w:r>
                  <w:r w:rsidRPr="00ED4E10">
                    <w:rPr>
                      <w:rFonts w:eastAsia="Times New Roman"/>
                      <w:bCs/>
                      <w:iCs/>
                      <w:szCs w:val="20"/>
                    </w:rPr>
                    <w:t xml:space="preserve"> </w:t>
                  </w:r>
                  <w:r w:rsidRPr="00ED4E10">
                    <w:rPr>
                      <w:rFonts w:eastAsia="Times New Roman"/>
                      <w:bCs/>
                      <w:i/>
                      <w:iCs/>
                      <w:szCs w:val="20"/>
                      <w:vertAlign w:val="subscript"/>
                    </w:rPr>
                    <w:t>q, r</w:t>
                  </w:r>
                </w:p>
              </w:tc>
              <w:tc>
                <w:tcPr>
                  <w:tcW w:w="476" w:type="pct"/>
                </w:tcPr>
                <w:p w14:paraId="79566151"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01E062E1"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Real-Time Reg-Up Net Revenue</w:t>
                  </w:r>
                  <w:r w:rsidRPr="00ED4E10">
                    <w:rPr>
                      <w:rFonts w:eastAsia="Times New Roman"/>
                      <w:iCs/>
                      <w:sz w:val="20"/>
                      <w:szCs w:val="20"/>
                    </w:rPr>
                    <w:t xml:space="preserve">—The difference between the Real-Time Reg-Up Revenue and the Real-Time Reg-Up Revenue Target for QSE </w:t>
                  </w:r>
                  <w:r w:rsidRPr="00ED4E10">
                    <w:rPr>
                      <w:rFonts w:eastAsia="Times New Roman"/>
                      <w:i/>
                      <w:iCs/>
                      <w:sz w:val="20"/>
                      <w:szCs w:val="20"/>
                    </w:rPr>
                    <w:t>q</w:t>
                  </w:r>
                  <w:r w:rsidRPr="00ED4E10">
                    <w:rPr>
                      <w:rFonts w:eastAsia="Times New Roman"/>
                      <w:iCs/>
                      <w:sz w:val="20"/>
                      <w:szCs w:val="20"/>
                    </w:rPr>
                    <w:t xml:space="preserve"> for Resource </w:t>
                  </w:r>
                  <w:r w:rsidRPr="00ED4E10">
                    <w:rPr>
                      <w:rFonts w:eastAsia="Times New Roman"/>
                      <w:i/>
                      <w:iCs/>
                      <w:sz w:val="20"/>
                      <w:szCs w:val="20"/>
                    </w:rPr>
                    <w:t xml:space="preserve">r </w:t>
                  </w:r>
                  <w:r w:rsidRPr="00ED4E10">
                    <w:rPr>
                      <w:rFonts w:eastAsia="Times New Roman"/>
                      <w:iCs/>
                      <w:sz w:val="20"/>
                      <w:szCs w:val="20"/>
                    </w:rPr>
                    <w:t xml:space="preserve">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3087510D" w14:textId="77777777" w:rsidTr="00AB6DE3">
              <w:trPr>
                <w:cantSplit/>
              </w:trPr>
              <w:tc>
                <w:tcPr>
                  <w:tcW w:w="942" w:type="pct"/>
                </w:tcPr>
                <w:p w14:paraId="1FB990E1" w14:textId="77777777" w:rsidR="00ED4E10" w:rsidRPr="00ED4E10" w:rsidRDefault="00ED4E10" w:rsidP="00ED4E10">
                  <w:pPr>
                    <w:spacing w:after="60"/>
                    <w:rPr>
                      <w:rFonts w:eastAsia="Times New Roman"/>
                      <w:iCs/>
                      <w:sz w:val="20"/>
                      <w:szCs w:val="20"/>
                    </w:rPr>
                  </w:pPr>
                  <w:r w:rsidRPr="00ED4E10">
                    <w:rPr>
                      <w:rFonts w:eastAsia="Times New Roman"/>
                      <w:bCs/>
                      <w:sz w:val="20"/>
                      <w:szCs w:val="20"/>
                    </w:rPr>
                    <w:t>RTRDNET</w:t>
                  </w:r>
                  <w:r w:rsidRPr="00ED4E10">
                    <w:rPr>
                      <w:rFonts w:eastAsia="Times New Roman"/>
                      <w:bCs/>
                      <w:iCs/>
                      <w:szCs w:val="20"/>
                    </w:rPr>
                    <w:t xml:space="preserve"> </w:t>
                  </w:r>
                  <w:r w:rsidRPr="00ED4E10">
                    <w:rPr>
                      <w:rFonts w:eastAsia="Times New Roman"/>
                      <w:bCs/>
                      <w:i/>
                      <w:iCs/>
                      <w:szCs w:val="20"/>
                      <w:vertAlign w:val="subscript"/>
                    </w:rPr>
                    <w:t>q, r</w:t>
                  </w:r>
                </w:p>
              </w:tc>
              <w:tc>
                <w:tcPr>
                  <w:tcW w:w="476" w:type="pct"/>
                </w:tcPr>
                <w:p w14:paraId="2CF7CDB9"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399BFEB6"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Reg-Down Net Revenue</w:t>
                  </w:r>
                  <w:r w:rsidRPr="00ED4E10">
                    <w:rPr>
                      <w:rFonts w:eastAsia="Times New Roman"/>
                      <w:iCs/>
                      <w:sz w:val="20"/>
                      <w:szCs w:val="20"/>
                    </w:rPr>
                    <w:t xml:space="preserve">—The difference between calculated revenue for the Real-Time Reg-Down Revenue and the Real-Time Reg-Down Revenue Target for QSE </w:t>
                  </w:r>
                  <w:r w:rsidRPr="00ED4E10">
                    <w:rPr>
                      <w:rFonts w:eastAsia="Times New Roman"/>
                      <w:i/>
                      <w:iCs/>
                      <w:sz w:val="20"/>
                      <w:szCs w:val="20"/>
                    </w:rPr>
                    <w:t>q</w:t>
                  </w:r>
                  <w:r w:rsidRPr="00ED4E10">
                    <w:rPr>
                      <w:rFonts w:eastAsia="Times New Roman"/>
                      <w:iCs/>
                      <w:sz w:val="20"/>
                      <w:szCs w:val="20"/>
                    </w:rPr>
                    <w:t xml:space="preserve"> for Resource </w:t>
                  </w:r>
                  <w:r w:rsidRPr="00ED4E10">
                    <w:rPr>
                      <w:rFonts w:eastAsia="Times New Roman"/>
                      <w:i/>
                      <w:iCs/>
                      <w:sz w:val="20"/>
                      <w:szCs w:val="20"/>
                    </w:rPr>
                    <w:t xml:space="preserve">r </w:t>
                  </w:r>
                  <w:r w:rsidRPr="00ED4E10">
                    <w:rPr>
                      <w:rFonts w:eastAsia="Times New Roman"/>
                      <w:iCs/>
                      <w:sz w:val="20"/>
                      <w:szCs w:val="20"/>
                    </w:rPr>
                    <w:t xml:space="preserve">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30B966C5" w14:textId="77777777" w:rsidTr="00AB6DE3">
              <w:trPr>
                <w:cantSplit/>
              </w:trPr>
              <w:tc>
                <w:tcPr>
                  <w:tcW w:w="942" w:type="pct"/>
                </w:tcPr>
                <w:p w14:paraId="523D3DC2" w14:textId="77777777" w:rsidR="00ED4E10" w:rsidRPr="00ED4E10" w:rsidRDefault="00ED4E10" w:rsidP="00ED4E10">
                  <w:pPr>
                    <w:spacing w:after="60"/>
                    <w:rPr>
                      <w:rFonts w:eastAsia="Times New Roman"/>
                      <w:bCs/>
                      <w:sz w:val="20"/>
                      <w:szCs w:val="20"/>
                    </w:rPr>
                  </w:pPr>
                  <w:r w:rsidRPr="00ED4E10">
                    <w:rPr>
                      <w:rFonts w:eastAsia="Times New Roman"/>
                      <w:bCs/>
                      <w:sz w:val="20"/>
                      <w:szCs w:val="20"/>
                    </w:rPr>
                    <w:lastRenderedPageBreak/>
                    <w:t>RTRRNET</w:t>
                  </w:r>
                  <w:r w:rsidRPr="00ED4E10">
                    <w:rPr>
                      <w:rFonts w:eastAsia="Times New Roman"/>
                      <w:bCs/>
                      <w:iCs/>
                      <w:szCs w:val="20"/>
                    </w:rPr>
                    <w:t xml:space="preserve"> </w:t>
                  </w:r>
                  <w:r w:rsidRPr="00ED4E10">
                    <w:rPr>
                      <w:rFonts w:eastAsia="Times New Roman"/>
                      <w:bCs/>
                      <w:i/>
                      <w:iCs/>
                      <w:szCs w:val="20"/>
                      <w:vertAlign w:val="subscript"/>
                    </w:rPr>
                    <w:t>q, r</w:t>
                  </w:r>
                </w:p>
              </w:tc>
              <w:tc>
                <w:tcPr>
                  <w:tcW w:w="476" w:type="pct"/>
                </w:tcPr>
                <w:p w14:paraId="127713BF"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7D3D38CF"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Responsive Reserve Net Revenue</w:t>
                  </w:r>
                  <w:r w:rsidRPr="00ED4E10">
                    <w:rPr>
                      <w:rFonts w:eastAsia="Times New Roman"/>
                      <w:iCs/>
                      <w:sz w:val="20"/>
                      <w:szCs w:val="20"/>
                    </w:rPr>
                    <w:t xml:space="preserve">—The difference between Real-Time RRS Revenue and the Real-Time RRS Revenue Target for QSE </w:t>
                  </w:r>
                  <w:r w:rsidRPr="00ED4E10">
                    <w:rPr>
                      <w:rFonts w:eastAsia="Times New Roman"/>
                      <w:i/>
                      <w:iCs/>
                      <w:sz w:val="20"/>
                      <w:szCs w:val="20"/>
                    </w:rPr>
                    <w:t>q</w:t>
                  </w:r>
                  <w:r w:rsidRPr="00ED4E10">
                    <w:rPr>
                      <w:rFonts w:eastAsia="Times New Roman"/>
                      <w:iCs/>
                      <w:sz w:val="20"/>
                      <w:szCs w:val="20"/>
                    </w:rPr>
                    <w:t xml:space="preserve"> for Resource </w:t>
                  </w:r>
                  <w:r w:rsidRPr="00ED4E10">
                    <w:rPr>
                      <w:rFonts w:eastAsia="Times New Roman"/>
                      <w:i/>
                      <w:iCs/>
                      <w:sz w:val="20"/>
                      <w:szCs w:val="20"/>
                    </w:rPr>
                    <w:t xml:space="preserve">r </w:t>
                  </w:r>
                  <w:r w:rsidRPr="00ED4E10">
                    <w:rPr>
                      <w:rFonts w:eastAsia="Times New Roman"/>
                      <w:iCs/>
                      <w:sz w:val="20"/>
                      <w:szCs w:val="20"/>
                    </w:rPr>
                    <w:t xml:space="preserve">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412729FD" w14:textId="77777777" w:rsidTr="00AB6DE3">
              <w:trPr>
                <w:cantSplit/>
              </w:trPr>
              <w:tc>
                <w:tcPr>
                  <w:tcW w:w="942" w:type="pct"/>
                </w:tcPr>
                <w:p w14:paraId="53A859EC" w14:textId="77777777" w:rsidR="00ED4E10" w:rsidRPr="00ED4E10" w:rsidRDefault="00ED4E10" w:rsidP="00ED4E10">
                  <w:pPr>
                    <w:spacing w:after="60"/>
                    <w:rPr>
                      <w:rFonts w:eastAsia="Times New Roman"/>
                      <w:bCs/>
                      <w:sz w:val="20"/>
                      <w:szCs w:val="20"/>
                    </w:rPr>
                  </w:pPr>
                  <w:r w:rsidRPr="00ED4E10">
                    <w:rPr>
                      <w:rFonts w:eastAsia="Times New Roman"/>
                      <w:bCs/>
                      <w:sz w:val="20"/>
                      <w:szCs w:val="20"/>
                    </w:rPr>
                    <w:t>RTNSNET</w:t>
                  </w:r>
                  <w:r w:rsidRPr="00ED4E10">
                    <w:rPr>
                      <w:rFonts w:eastAsia="Times New Roman"/>
                      <w:bCs/>
                      <w:iCs/>
                      <w:szCs w:val="20"/>
                    </w:rPr>
                    <w:t xml:space="preserve"> </w:t>
                  </w:r>
                  <w:r w:rsidRPr="00ED4E10">
                    <w:rPr>
                      <w:rFonts w:eastAsia="Times New Roman"/>
                      <w:bCs/>
                      <w:i/>
                      <w:iCs/>
                      <w:szCs w:val="20"/>
                      <w:vertAlign w:val="subscript"/>
                    </w:rPr>
                    <w:t>q, r</w:t>
                  </w:r>
                </w:p>
              </w:tc>
              <w:tc>
                <w:tcPr>
                  <w:tcW w:w="476" w:type="pct"/>
                </w:tcPr>
                <w:p w14:paraId="7C8EA213"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06ECAFF6"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Non-Spin Net Revenue</w:t>
                  </w:r>
                  <w:r w:rsidRPr="00ED4E10">
                    <w:rPr>
                      <w:rFonts w:eastAsia="Times New Roman"/>
                      <w:iCs/>
                      <w:sz w:val="20"/>
                      <w:szCs w:val="20"/>
                    </w:rPr>
                    <w:t xml:space="preserve">—The difference between Real-Time Non-Spin Revenue and the Real-Time Non-Spin Revenue Target for Resource </w:t>
                  </w:r>
                  <w:r w:rsidRPr="00ED4E10">
                    <w:rPr>
                      <w:rFonts w:eastAsia="Times New Roman"/>
                      <w:i/>
                      <w:iCs/>
                      <w:sz w:val="20"/>
                      <w:szCs w:val="20"/>
                    </w:rPr>
                    <w:t xml:space="preserve">r </w:t>
                  </w:r>
                  <w:r w:rsidRPr="00ED4E10">
                    <w:rPr>
                      <w:rFonts w:eastAsia="Times New Roman"/>
                      <w:iCs/>
                      <w:sz w:val="20"/>
                      <w:szCs w:val="20"/>
                    </w:rPr>
                    <w:t xml:space="preserve">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5739764C" w14:textId="77777777" w:rsidTr="00AB6DE3">
              <w:trPr>
                <w:cantSplit/>
              </w:trPr>
              <w:tc>
                <w:tcPr>
                  <w:tcW w:w="942" w:type="pct"/>
                </w:tcPr>
                <w:p w14:paraId="16829C8A" w14:textId="77777777" w:rsidR="00ED4E10" w:rsidRPr="00ED4E10" w:rsidRDefault="00ED4E10" w:rsidP="00ED4E10">
                  <w:pPr>
                    <w:spacing w:after="60"/>
                    <w:rPr>
                      <w:rFonts w:eastAsia="Times New Roman"/>
                      <w:bCs/>
                      <w:sz w:val="20"/>
                      <w:szCs w:val="20"/>
                    </w:rPr>
                  </w:pPr>
                  <w:r w:rsidRPr="00ED4E10">
                    <w:rPr>
                      <w:rFonts w:eastAsia="Times New Roman"/>
                      <w:bCs/>
                      <w:sz w:val="20"/>
                      <w:szCs w:val="20"/>
                    </w:rPr>
                    <w:t>RTECRNET</w:t>
                  </w:r>
                  <w:r w:rsidRPr="00ED4E10">
                    <w:rPr>
                      <w:rFonts w:eastAsia="Times New Roman"/>
                      <w:bCs/>
                      <w:iCs/>
                      <w:szCs w:val="20"/>
                    </w:rPr>
                    <w:t xml:space="preserve"> </w:t>
                  </w:r>
                  <w:r w:rsidRPr="00ED4E10">
                    <w:rPr>
                      <w:rFonts w:eastAsia="Times New Roman"/>
                      <w:bCs/>
                      <w:i/>
                      <w:iCs/>
                      <w:szCs w:val="20"/>
                      <w:vertAlign w:val="subscript"/>
                    </w:rPr>
                    <w:t>q, r</w:t>
                  </w:r>
                </w:p>
              </w:tc>
              <w:tc>
                <w:tcPr>
                  <w:tcW w:w="476" w:type="pct"/>
                </w:tcPr>
                <w:p w14:paraId="2BBC1481"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696B5F72"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ERCOT Contingency Reserve Service Net Revenue</w:t>
                  </w:r>
                  <w:r w:rsidRPr="00ED4E10">
                    <w:rPr>
                      <w:rFonts w:eastAsia="Times New Roman"/>
                      <w:iCs/>
                      <w:sz w:val="20"/>
                      <w:szCs w:val="20"/>
                    </w:rPr>
                    <w:t xml:space="preserve">—The difference between Real-Time ECRS Revenue and the Real-Time ECRS Revenue Target for Resource </w:t>
                  </w:r>
                  <w:r w:rsidRPr="00ED4E10">
                    <w:rPr>
                      <w:rFonts w:eastAsia="Times New Roman"/>
                      <w:i/>
                      <w:iCs/>
                      <w:sz w:val="20"/>
                      <w:szCs w:val="20"/>
                    </w:rPr>
                    <w:t xml:space="preserve">r </w:t>
                  </w:r>
                  <w:r w:rsidRPr="00ED4E10">
                    <w:rPr>
                      <w:rFonts w:eastAsia="Times New Roman"/>
                      <w:iCs/>
                      <w:sz w:val="20"/>
                      <w:szCs w:val="20"/>
                    </w:rPr>
                    <w:t xml:space="preserve">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47062F9E" w14:textId="77777777" w:rsidTr="00AB6DE3">
              <w:trPr>
                <w:cantSplit/>
                <w:ins w:id="1230" w:author="ERCOT" w:date="2025-07-29T16:03:00Z"/>
              </w:trPr>
              <w:tc>
                <w:tcPr>
                  <w:tcW w:w="942" w:type="pct"/>
                </w:tcPr>
                <w:p w14:paraId="3186B8BB" w14:textId="583C3F5E" w:rsidR="00AB6DE3" w:rsidRPr="00ED4E10" w:rsidRDefault="00D81925" w:rsidP="00ED4E10">
                  <w:pPr>
                    <w:spacing w:after="60"/>
                    <w:rPr>
                      <w:ins w:id="1231" w:author="ERCOT" w:date="2025-07-29T16:03:00Z" w16du:dateUtc="2025-07-29T21:03:00Z"/>
                      <w:rFonts w:eastAsia="Times New Roman"/>
                      <w:bCs/>
                      <w:sz w:val="20"/>
                      <w:szCs w:val="20"/>
                    </w:rPr>
                  </w:pPr>
                  <w:ins w:id="1232" w:author="ERCOT" w:date="2025-07-29T16:05:00Z" w16du:dateUtc="2025-07-29T21:05:00Z">
                    <w:r w:rsidRPr="00ED4E10">
                      <w:rPr>
                        <w:rFonts w:eastAsia="Times New Roman"/>
                        <w:bCs/>
                        <w:sz w:val="20"/>
                        <w:szCs w:val="20"/>
                      </w:rPr>
                      <w:t>RT</w:t>
                    </w:r>
                    <w:r>
                      <w:rPr>
                        <w:rFonts w:eastAsia="Times New Roman"/>
                        <w:bCs/>
                        <w:sz w:val="20"/>
                        <w:szCs w:val="20"/>
                      </w:rPr>
                      <w:t>DR</w:t>
                    </w:r>
                    <w:r w:rsidRPr="00ED4E10">
                      <w:rPr>
                        <w:rFonts w:eastAsia="Times New Roman"/>
                        <w:bCs/>
                        <w:sz w:val="20"/>
                        <w:szCs w:val="20"/>
                      </w:rPr>
                      <w:t>RNET</w:t>
                    </w:r>
                    <w:r w:rsidRPr="00ED4E10">
                      <w:rPr>
                        <w:rFonts w:eastAsia="Times New Roman"/>
                        <w:bCs/>
                        <w:iCs/>
                        <w:szCs w:val="20"/>
                      </w:rPr>
                      <w:t xml:space="preserve"> </w:t>
                    </w:r>
                    <w:r w:rsidRPr="00ED4E10">
                      <w:rPr>
                        <w:rFonts w:eastAsia="Times New Roman"/>
                        <w:bCs/>
                        <w:i/>
                        <w:iCs/>
                        <w:szCs w:val="20"/>
                        <w:vertAlign w:val="subscript"/>
                      </w:rPr>
                      <w:t>q, r</w:t>
                    </w:r>
                  </w:ins>
                </w:p>
              </w:tc>
              <w:tc>
                <w:tcPr>
                  <w:tcW w:w="476" w:type="pct"/>
                </w:tcPr>
                <w:p w14:paraId="1869A6FE" w14:textId="7E8CEC68" w:rsidR="00AB6DE3" w:rsidRPr="00ED4E10" w:rsidRDefault="00D81925" w:rsidP="00ED4E10">
                  <w:pPr>
                    <w:spacing w:after="60"/>
                    <w:rPr>
                      <w:ins w:id="1233" w:author="ERCOT" w:date="2025-07-29T16:03:00Z" w16du:dateUtc="2025-07-29T21:03:00Z"/>
                      <w:rFonts w:eastAsia="Times New Roman"/>
                      <w:iCs/>
                      <w:sz w:val="20"/>
                      <w:szCs w:val="20"/>
                    </w:rPr>
                  </w:pPr>
                  <w:ins w:id="1234" w:author="ERCOT" w:date="2025-07-29T16:05:00Z" w16du:dateUtc="2025-07-29T21:05:00Z">
                    <w:r>
                      <w:rPr>
                        <w:rFonts w:eastAsia="Times New Roman"/>
                        <w:iCs/>
                        <w:sz w:val="20"/>
                        <w:szCs w:val="20"/>
                      </w:rPr>
                      <w:t>$</w:t>
                    </w:r>
                  </w:ins>
                </w:p>
              </w:tc>
              <w:tc>
                <w:tcPr>
                  <w:tcW w:w="3582" w:type="pct"/>
                </w:tcPr>
                <w:p w14:paraId="28381593" w14:textId="5FB2D273" w:rsidR="00AB6DE3" w:rsidRPr="00ED4E10" w:rsidRDefault="00D81925" w:rsidP="00ED4E10">
                  <w:pPr>
                    <w:spacing w:after="60"/>
                    <w:rPr>
                      <w:ins w:id="1235" w:author="ERCOT" w:date="2025-07-29T16:03:00Z" w16du:dateUtc="2025-07-29T21:03:00Z"/>
                      <w:rFonts w:eastAsia="Times New Roman"/>
                      <w:i/>
                      <w:iCs/>
                      <w:sz w:val="20"/>
                      <w:szCs w:val="20"/>
                    </w:rPr>
                  </w:pPr>
                  <w:ins w:id="1236" w:author="ERCOT" w:date="2025-07-29T16:05:00Z" w16du:dateUtc="2025-07-29T21:05:00Z">
                    <w:r w:rsidRPr="00ED4E10">
                      <w:rPr>
                        <w:rFonts w:eastAsia="Times New Roman"/>
                        <w:i/>
                        <w:iCs/>
                        <w:sz w:val="20"/>
                        <w:szCs w:val="20"/>
                      </w:rPr>
                      <w:t xml:space="preserve">Real-Time </w:t>
                    </w:r>
                    <w:r>
                      <w:rPr>
                        <w:rFonts w:eastAsia="Times New Roman"/>
                        <w:i/>
                        <w:iCs/>
                        <w:sz w:val="20"/>
                        <w:szCs w:val="20"/>
                      </w:rPr>
                      <w:t>Dispatchable Reliability</w:t>
                    </w:r>
                    <w:r w:rsidRPr="00ED4E10">
                      <w:rPr>
                        <w:rFonts w:eastAsia="Times New Roman"/>
                        <w:i/>
                        <w:iCs/>
                        <w:sz w:val="20"/>
                        <w:szCs w:val="20"/>
                      </w:rPr>
                      <w:t xml:space="preserve"> Reserve Service Net Revenue</w:t>
                    </w:r>
                    <w:r w:rsidRPr="00ED4E10">
                      <w:rPr>
                        <w:rFonts w:eastAsia="Times New Roman"/>
                        <w:iCs/>
                        <w:sz w:val="20"/>
                        <w:szCs w:val="20"/>
                      </w:rPr>
                      <w:t xml:space="preserve">—The difference between Real-Time </w:t>
                    </w:r>
                    <w:r>
                      <w:rPr>
                        <w:rFonts w:eastAsia="Times New Roman"/>
                        <w:iCs/>
                        <w:sz w:val="20"/>
                        <w:szCs w:val="20"/>
                      </w:rPr>
                      <w:t>DRRS</w:t>
                    </w:r>
                    <w:r w:rsidRPr="00ED4E10">
                      <w:rPr>
                        <w:rFonts w:eastAsia="Times New Roman"/>
                        <w:iCs/>
                        <w:sz w:val="20"/>
                        <w:szCs w:val="20"/>
                      </w:rPr>
                      <w:t xml:space="preserve"> Revenue and the Real-Time </w:t>
                    </w:r>
                    <w:r>
                      <w:rPr>
                        <w:rFonts w:eastAsia="Times New Roman"/>
                        <w:iCs/>
                        <w:sz w:val="20"/>
                        <w:szCs w:val="20"/>
                      </w:rPr>
                      <w:t>DRRS</w:t>
                    </w:r>
                    <w:r w:rsidRPr="00ED4E10">
                      <w:rPr>
                        <w:rFonts w:eastAsia="Times New Roman"/>
                        <w:iCs/>
                        <w:sz w:val="20"/>
                        <w:szCs w:val="20"/>
                      </w:rPr>
                      <w:t xml:space="preserve"> Revenue Target for Resource </w:t>
                    </w:r>
                    <w:r w:rsidRPr="00ED4E10">
                      <w:rPr>
                        <w:rFonts w:eastAsia="Times New Roman"/>
                        <w:i/>
                        <w:iCs/>
                        <w:sz w:val="20"/>
                        <w:szCs w:val="20"/>
                      </w:rPr>
                      <w:t xml:space="preserve">r </w:t>
                    </w:r>
                    <w:r w:rsidRPr="00ED4E10">
                      <w:rPr>
                        <w:rFonts w:eastAsia="Times New Roman"/>
                        <w:iCs/>
                        <w:sz w:val="20"/>
                        <w:szCs w:val="20"/>
                      </w:rPr>
                      <w:t xml:space="preserve">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ins>
                </w:p>
              </w:tc>
            </w:tr>
            <w:tr w:rsidR="00815FE7" w:rsidRPr="00ED4E10" w14:paraId="59C02AB1" w14:textId="77777777" w:rsidTr="00AB6DE3">
              <w:trPr>
                <w:cantSplit/>
              </w:trPr>
              <w:tc>
                <w:tcPr>
                  <w:tcW w:w="942" w:type="pct"/>
                </w:tcPr>
                <w:p w14:paraId="527C324D" w14:textId="77777777" w:rsidR="00ED4E10" w:rsidRPr="00ED4E10" w:rsidRDefault="00ED4E10" w:rsidP="00ED4E10">
                  <w:pPr>
                    <w:spacing w:after="60"/>
                    <w:rPr>
                      <w:rFonts w:eastAsia="Times New Roman"/>
                      <w:bCs/>
                      <w:sz w:val="20"/>
                      <w:szCs w:val="20"/>
                    </w:rPr>
                  </w:pPr>
                  <w:r w:rsidRPr="00ED4E10">
                    <w:rPr>
                      <w:rFonts w:eastAsia="Times New Roman"/>
                      <w:iCs/>
                      <w:sz w:val="20"/>
                      <w:szCs w:val="20"/>
                    </w:rPr>
                    <w:t xml:space="preserve">RTRUREV </w:t>
                  </w:r>
                  <w:r w:rsidRPr="00ED4E10">
                    <w:rPr>
                      <w:rFonts w:eastAsia="Times New Roman"/>
                      <w:i/>
                      <w:iCs/>
                      <w:sz w:val="20"/>
                      <w:szCs w:val="20"/>
                      <w:vertAlign w:val="subscript"/>
                    </w:rPr>
                    <w:t>q, r</w:t>
                  </w:r>
                </w:p>
              </w:tc>
              <w:tc>
                <w:tcPr>
                  <w:tcW w:w="476" w:type="pct"/>
                </w:tcPr>
                <w:p w14:paraId="01A29502"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553B29D1"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Reg-Up Revenue</w:t>
                  </w:r>
                  <w:r w:rsidRPr="00ED4E10">
                    <w:rPr>
                      <w:rFonts w:eastAsia="Times New Roman"/>
                      <w:iCs/>
                      <w:sz w:val="20"/>
                      <w:szCs w:val="20"/>
                    </w:rPr>
                    <w:t xml:space="preserve">—The calculated Real-Time Reg-Up revenue for QSE </w:t>
                  </w:r>
                  <w:r w:rsidRPr="00ED4E10">
                    <w:rPr>
                      <w:rFonts w:eastAsia="Times New Roman"/>
                      <w:i/>
                      <w:iCs/>
                      <w:sz w:val="20"/>
                      <w:szCs w:val="20"/>
                    </w:rPr>
                    <w:t xml:space="preserve">q </w:t>
                  </w:r>
                  <w:r w:rsidRPr="00ED4E10">
                    <w:rPr>
                      <w:rFonts w:eastAsia="Times New Roman"/>
                      <w:iCs/>
                      <w:sz w:val="20"/>
                      <w:szCs w:val="20"/>
                    </w:rPr>
                    <w:t>calculated for</w:t>
                  </w:r>
                  <w:r w:rsidRPr="00ED4E10">
                    <w:rPr>
                      <w:rFonts w:eastAsia="Times New Roman"/>
                      <w:i/>
                      <w:iCs/>
                      <w:sz w:val="20"/>
                      <w:szCs w:val="20"/>
                    </w:rPr>
                    <w:t xml:space="preserve"> </w:t>
                  </w:r>
                  <w:r w:rsidRPr="00ED4E10">
                    <w:rPr>
                      <w:rFonts w:eastAsia="Times New Roman"/>
                      <w:iCs/>
                      <w:sz w:val="20"/>
                      <w:szCs w:val="20"/>
                    </w:rPr>
                    <w:t xml:space="preserve">Resource </w:t>
                  </w:r>
                  <w:r w:rsidRPr="00ED4E10">
                    <w:rPr>
                      <w:rFonts w:eastAsia="Times New Roman"/>
                      <w:i/>
                      <w:iCs/>
                      <w:sz w:val="20"/>
                      <w:szCs w:val="20"/>
                    </w:rPr>
                    <w:t xml:space="preserve">r </w:t>
                  </w:r>
                  <w:r w:rsidRPr="00ED4E10">
                    <w:rPr>
                      <w:rFonts w:eastAsia="Times New Roman"/>
                      <w:iCs/>
                      <w:sz w:val="20"/>
                      <w:szCs w:val="20"/>
                    </w:rPr>
                    <w:t xml:space="preserve">for the 15-minute Settlement Interval.  Where for a Combined Cycle Train, the Resource </w:t>
                  </w:r>
                  <w:r w:rsidRPr="00ED4E10">
                    <w:rPr>
                      <w:rFonts w:eastAsia="Times New Roman"/>
                      <w:i/>
                      <w:iCs/>
                      <w:sz w:val="20"/>
                      <w:szCs w:val="20"/>
                    </w:rPr>
                    <w:t>r</w:t>
                  </w:r>
                  <w:r w:rsidRPr="00ED4E10">
                    <w:rPr>
                      <w:rFonts w:eastAsia="Times New Roman"/>
                      <w:iCs/>
                      <w:sz w:val="20"/>
                      <w:szCs w:val="20"/>
                    </w:rPr>
                    <w:t xml:space="preserve"> is the Combined Cycle Train.</w:t>
                  </w:r>
                </w:p>
              </w:tc>
            </w:tr>
            <w:tr w:rsidR="00815FE7" w:rsidRPr="00ED4E10" w14:paraId="755FDF7B" w14:textId="77777777" w:rsidTr="00AB6DE3">
              <w:trPr>
                <w:cantSplit/>
              </w:trPr>
              <w:tc>
                <w:tcPr>
                  <w:tcW w:w="942" w:type="pct"/>
                </w:tcPr>
                <w:p w14:paraId="3C329F98" w14:textId="77777777" w:rsidR="00ED4E10" w:rsidRPr="00ED4E10" w:rsidRDefault="00ED4E10" w:rsidP="00ED4E10">
                  <w:pPr>
                    <w:spacing w:after="60"/>
                    <w:rPr>
                      <w:rFonts w:eastAsia="Times New Roman"/>
                      <w:bCs/>
                      <w:sz w:val="20"/>
                      <w:szCs w:val="20"/>
                    </w:rPr>
                  </w:pPr>
                  <w:r w:rsidRPr="00ED4E10">
                    <w:rPr>
                      <w:rFonts w:eastAsia="Times New Roman"/>
                      <w:iCs/>
                      <w:sz w:val="20"/>
                      <w:szCs w:val="20"/>
                    </w:rPr>
                    <w:t xml:space="preserve">RTRDREV </w:t>
                  </w:r>
                  <w:r w:rsidRPr="00ED4E10">
                    <w:rPr>
                      <w:rFonts w:eastAsia="Times New Roman"/>
                      <w:i/>
                      <w:iCs/>
                      <w:sz w:val="20"/>
                      <w:szCs w:val="20"/>
                      <w:vertAlign w:val="subscript"/>
                    </w:rPr>
                    <w:t>q, r</w:t>
                  </w:r>
                </w:p>
              </w:tc>
              <w:tc>
                <w:tcPr>
                  <w:tcW w:w="476" w:type="pct"/>
                </w:tcPr>
                <w:p w14:paraId="7D215525"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02CC5EDC"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Reg-Down Revenue</w:t>
                  </w:r>
                  <w:r w:rsidRPr="00ED4E10">
                    <w:rPr>
                      <w:rFonts w:eastAsia="Times New Roman"/>
                      <w:iCs/>
                      <w:sz w:val="20"/>
                      <w:szCs w:val="20"/>
                    </w:rPr>
                    <w:t xml:space="preserve">—The calculated Real-Time Reg-Down revenue for QSE </w:t>
                  </w:r>
                  <w:r w:rsidRPr="00ED4E10">
                    <w:rPr>
                      <w:rFonts w:eastAsia="Times New Roman"/>
                      <w:i/>
                      <w:iCs/>
                      <w:sz w:val="20"/>
                      <w:szCs w:val="20"/>
                    </w:rPr>
                    <w:t xml:space="preserve">q </w:t>
                  </w:r>
                  <w:r w:rsidRPr="00ED4E10">
                    <w:rPr>
                      <w:rFonts w:eastAsia="Times New Roman"/>
                      <w:iCs/>
                      <w:sz w:val="20"/>
                      <w:szCs w:val="20"/>
                    </w:rPr>
                    <w:t>calculated for</w:t>
                  </w:r>
                  <w:r w:rsidRPr="00ED4E10">
                    <w:rPr>
                      <w:rFonts w:eastAsia="Times New Roman"/>
                      <w:i/>
                      <w:iCs/>
                      <w:sz w:val="20"/>
                      <w:szCs w:val="20"/>
                    </w:rPr>
                    <w:t xml:space="preserve"> </w:t>
                  </w:r>
                  <w:r w:rsidRPr="00ED4E10">
                    <w:rPr>
                      <w:rFonts w:eastAsia="Times New Roman"/>
                      <w:iCs/>
                      <w:sz w:val="20"/>
                      <w:szCs w:val="20"/>
                    </w:rPr>
                    <w:t xml:space="preserve">Resource </w:t>
                  </w:r>
                  <w:r w:rsidRPr="00ED4E10">
                    <w:rPr>
                      <w:rFonts w:eastAsia="Times New Roman"/>
                      <w:i/>
                      <w:iCs/>
                      <w:sz w:val="20"/>
                      <w:szCs w:val="20"/>
                    </w:rPr>
                    <w:t xml:space="preserve">r </w:t>
                  </w:r>
                  <w:r w:rsidRPr="00ED4E10">
                    <w:rPr>
                      <w:rFonts w:eastAsia="Times New Roman"/>
                      <w:iCs/>
                      <w:sz w:val="20"/>
                      <w:szCs w:val="20"/>
                    </w:rPr>
                    <w:t xml:space="preserve">for the 15-minute Settlement interval.  Where for a Combined Cycle Train, the Resource </w:t>
                  </w:r>
                  <w:r w:rsidRPr="00ED4E10">
                    <w:rPr>
                      <w:rFonts w:eastAsia="Times New Roman"/>
                      <w:i/>
                      <w:iCs/>
                      <w:sz w:val="20"/>
                      <w:szCs w:val="20"/>
                    </w:rPr>
                    <w:t>r</w:t>
                  </w:r>
                  <w:r w:rsidRPr="00ED4E10">
                    <w:rPr>
                      <w:rFonts w:eastAsia="Times New Roman"/>
                      <w:iCs/>
                      <w:sz w:val="20"/>
                      <w:szCs w:val="20"/>
                    </w:rPr>
                    <w:t xml:space="preserve"> is the Combined Cycle Train.</w:t>
                  </w:r>
                </w:p>
              </w:tc>
            </w:tr>
            <w:tr w:rsidR="00815FE7" w:rsidRPr="00ED4E10" w14:paraId="7B66BC9C" w14:textId="77777777" w:rsidTr="00AB6DE3">
              <w:trPr>
                <w:cantSplit/>
              </w:trPr>
              <w:tc>
                <w:tcPr>
                  <w:tcW w:w="942" w:type="pct"/>
                </w:tcPr>
                <w:p w14:paraId="7A0D6F6A" w14:textId="77777777" w:rsidR="00ED4E10" w:rsidRPr="00ED4E10" w:rsidRDefault="00ED4E10" w:rsidP="00ED4E10">
                  <w:pPr>
                    <w:spacing w:after="60"/>
                    <w:rPr>
                      <w:rFonts w:eastAsia="Times New Roman"/>
                      <w:bCs/>
                      <w:sz w:val="20"/>
                      <w:szCs w:val="20"/>
                    </w:rPr>
                  </w:pPr>
                  <w:r w:rsidRPr="00ED4E10">
                    <w:rPr>
                      <w:rFonts w:eastAsia="Times New Roman"/>
                      <w:iCs/>
                      <w:sz w:val="20"/>
                      <w:szCs w:val="20"/>
                    </w:rPr>
                    <w:t xml:space="preserve">RTRRREV </w:t>
                  </w:r>
                  <w:r w:rsidRPr="00ED4E10">
                    <w:rPr>
                      <w:rFonts w:eastAsia="Times New Roman"/>
                      <w:i/>
                      <w:iCs/>
                      <w:sz w:val="20"/>
                      <w:szCs w:val="20"/>
                      <w:vertAlign w:val="subscript"/>
                    </w:rPr>
                    <w:t>q, r</w:t>
                  </w:r>
                </w:p>
              </w:tc>
              <w:tc>
                <w:tcPr>
                  <w:tcW w:w="476" w:type="pct"/>
                </w:tcPr>
                <w:p w14:paraId="70781E7B"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4B3640F4"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Responsive Reserve Revenue</w:t>
                  </w:r>
                  <w:r w:rsidRPr="00ED4E10">
                    <w:rPr>
                      <w:rFonts w:eastAsia="Times New Roman"/>
                      <w:iCs/>
                      <w:sz w:val="20"/>
                      <w:szCs w:val="20"/>
                    </w:rPr>
                    <w:t xml:space="preserve">—The calculated Real-Time RRS revenue for QSE </w:t>
                  </w:r>
                  <w:r w:rsidRPr="00ED4E10">
                    <w:rPr>
                      <w:rFonts w:eastAsia="Times New Roman"/>
                      <w:i/>
                      <w:iCs/>
                      <w:sz w:val="20"/>
                      <w:szCs w:val="20"/>
                    </w:rPr>
                    <w:t xml:space="preserve">q </w:t>
                  </w:r>
                  <w:r w:rsidRPr="00ED4E10">
                    <w:rPr>
                      <w:rFonts w:eastAsia="Times New Roman"/>
                      <w:iCs/>
                      <w:sz w:val="20"/>
                      <w:szCs w:val="20"/>
                    </w:rPr>
                    <w:t>calculated for</w:t>
                  </w:r>
                  <w:r w:rsidRPr="00ED4E10">
                    <w:rPr>
                      <w:rFonts w:eastAsia="Times New Roman"/>
                      <w:i/>
                      <w:iCs/>
                      <w:sz w:val="20"/>
                      <w:szCs w:val="20"/>
                    </w:rPr>
                    <w:t xml:space="preserve"> </w:t>
                  </w:r>
                  <w:r w:rsidRPr="00ED4E10">
                    <w:rPr>
                      <w:rFonts w:eastAsia="Times New Roman"/>
                      <w:iCs/>
                      <w:sz w:val="20"/>
                      <w:szCs w:val="20"/>
                    </w:rPr>
                    <w:t xml:space="preserve">Resource </w:t>
                  </w:r>
                  <w:r w:rsidRPr="00ED4E10">
                    <w:rPr>
                      <w:rFonts w:eastAsia="Times New Roman"/>
                      <w:i/>
                      <w:iCs/>
                      <w:sz w:val="20"/>
                      <w:szCs w:val="20"/>
                    </w:rPr>
                    <w:t xml:space="preserve">r </w:t>
                  </w:r>
                  <w:r w:rsidRPr="00ED4E10">
                    <w:rPr>
                      <w:rFonts w:eastAsia="Times New Roman"/>
                      <w:iCs/>
                      <w:sz w:val="20"/>
                      <w:szCs w:val="20"/>
                    </w:rPr>
                    <w:t xml:space="preserve">for the 15-minute Settlement interval.  Where for a Combined Cycle Train, the Resource </w:t>
                  </w:r>
                  <w:r w:rsidRPr="00ED4E10">
                    <w:rPr>
                      <w:rFonts w:eastAsia="Times New Roman"/>
                      <w:i/>
                      <w:iCs/>
                      <w:sz w:val="20"/>
                      <w:szCs w:val="20"/>
                    </w:rPr>
                    <w:t>r</w:t>
                  </w:r>
                  <w:r w:rsidRPr="00ED4E10">
                    <w:rPr>
                      <w:rFonts w:eastAsia="Times New Roman"/>
                      <w:iCs/>
                      <w:sz w:val="20"/>
                      <w:szCs w:val="20"/>
                    </w:rPr>
                    <w:t xml:space="preserve"> is the Combined Cycle Train.</w:t>
                  </w:r>
                </w:p>
              </w:tc>
            </w:tr>
            <w:tr w:rsidR="00815FE7" w:rsidRPr="00ED4E10" w14:paraId="06A8916B" w14:textId="77777777" w:rsidTr="00AB6DE3">
              <w:trPr>
                <w:cantSplit/>
              </w:trPr>
              <w:tc>
                <w:tcPr>
                  <w:tcW w:w="942" w:type="pct"/>
                </w:tcPr>
                <w:p w14:paraId="2F5EA30F" w14:textId="77777777" w:rsidR="00ED4E10" w:rsidRPr="00ED4E10" w:rsidRDefault="00ED4E10" w:rsidP="00ED4E10">
                  <w:pPr>
                    <w:spacing w:after="60"/>
                    <w:rPr>
                      <w:rFonts w:eastAsia="Times New Roman"/>
                      <w:bCs/>
                      <w:sz w:val="20"/>
                      <w:szCs w:val="20"/>
                    </w:rPr>
                  </w:pPr>
                  <w:r w:rsidRPr="00ED4E10">
                    <w:rPr>
                      <w:rFonts w:eastAsia="Times New Roman"/>
                      <w:iCs/>
                      <w:sz w:val="20"/>
                      <w:szCs w:val="20"/>
                    </w:rPr>
                    <w:t xml:space="preserve">RTNSREV </w:t>
                  </w:r>
                  <w:r w:rsidRPr="00ED4E10">
                    <w:rPr>
                      <w:rFonts w:eastAsia="Times New Roman"/>
                      <w:i/>
                      <w:iCs/>
                      <w:sz w:val="20"/>
                      <w:szCs w:val="20"/>
                      <w:vertAlign w:val="subscript"/>
                    </w:rPr>
                    <w:t>q, r</w:t>
                  </w:r>
                </w:p>
              </w:tc>
              <w:tc>
                <w:tcPr>
                  <w:tcW w:w="476" w:type="pct"/>
                </w:tcPr>
                <w:p w14:paraId="5CA24FFD"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59E37912"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Non-Spin Revenue</w:t>
                  </w:r>
                  <w:r w:rsidRPr="00ED4E10">
                    <w:rPr>
                      <w:rFonts w:eastAsia="Times New Roman"/>
                      <w:iCs/>
                      <w:sz w:val="20"/>
                      <w:szCs w:val="20"/>
                    </w:rPr>
                    <w:t xml:space="preserve">—The calculated Real-Time Non-Spin revenue for QSE </w:t>
                  </w:r>
                  <w:r w:rsidRPr="00ED4E10">
                    <w:rPr>
                      <w:rFonts w:eastAsia="Times New Roman"/>
                      <w:i/>
                      <w:iCs/>
                      <w:sz w:val="20"/>
                      <w:szCs w:val="20"/>
                    </w:rPr>
                    <w:t xml:space="preserve">q </w:t>
                  </w:r>
                  <w:r w:rsidRPr="00ED4E10">
                    <w:rPr>
                      <w:rFonts w:eastAsia="Times New Roman"/>
                      <w:iCs/>
                      <w:sz w:val="20"/>
                      <w:szCs w:val="20"/>
                    </w:rPr>
                    <w:t>calculated for</w:t>
                  </w:r>
                  <w:r w:rsidRPr="00ED4E10">
                    <w:rPr>
                      <w:rFonts w:eastAsia="Times New Roman"/>
                      <w:i/>
                      <w:iCs/>
                      <w:sz w:val="20"/>
                      <w:szCs w:val="20"/>
                    </w:rPr>
                    <w:t xml:space="preserve"> </w:t>
                  </w:r>
                  <w:r w:rsidRPr="00ED4E10">
                    <w:rPr>
                      <w:rFonts w:eastAsia="Times New Roman"/>
                      <w:iCs/>
                      <w:sz w:val="20"/>
                      <w:szCs w:val="20"/>
                    </w:rPr>
                    <w:t xml:space="preserve">Resource </w:t>
                  </w:r>
                  <w:r w:rsidRPr="00ED4E10">
                    <w:rPr>
                      <w:rFonts w:eastAsia="Times New Roman"/>
                      <w:i/>
                      <w:iCs/>
                      <w:sz w:val="20"/>
                      <w:szCs w:val="20"/>
                    </w:rPr>
                    <w:t xml:space="preserve">r </w:t>
                  </w:r>
                  <w:r w:rsidRPr="00ED4E10">
                    <w:rPr>
                      <w:rFonts w:eastAsia="Times New Roman"/>
                      <w:iCs/>
                      <w:sz w:val="20"/>
                      <w:szCs w:val="20"/>
                    </w:rPr>
                    <w:t xml:space="preserve">for the 15-minute Settlement interval.  Where for a Combined Cycle Train, the Resource </w:t>
                  </w:r>
                  <w:r w:rsidRPr="00ED4E10">
                    <w:rPr>
                      <w:rFonts w:eastAsia="Times New Roman"/>
                      <w:i/>
                      <w:iCs/>
                      <w:sz w:val="20"/>
                      <w:szCs w:val="20"/>
                    </w:rPr>
                    <w:t>r</w:t>
                  </w:r>
                  <w:r w:rsidRPr="00ED4E10">
                    <w:rPr>
                      <w:rFonts w:eastAsia="Times New Roman"/>
                      <w:iCs/>
                      <w:sz w:val="20"/>
                      <w:szCs w:val="20"/>
                    </w:rPr>
                    <w:t xml:space="preserve"> is the Combined Cycle Train.</w:t>
                  </w:r>
                </w:p>
              </w:tc>
            </w:tr>
            <w:tr w:rsidR="00815FE7" w:rsidRPr="00ED4E10" w14:paraId="5B07FEDA" w14:textId="77777777" w:rsidTr="00AB6DE3">
              <w:trPr>
                <w:cantSplit/>
              </w:trPr>
              <w:tc>
                <w:tcPr>
                  <w:tcW w:w="942" w:type="pct"/>
                </w:tcPr>
                <w:p w14:paraId="0BDF5C3D" w14:textId="77777777" w:rsidR="00ED4E10" w:rsidRPr="00ED4E10" w:rsidRDefault="00ED4E10" w:rsidP="00ED4E10">
                  <w:pPr>
                    <w:spacing w:after="60"/>
                    <w:rPr>
                      <w:rFonts w:eastAsia="Times New Roman"/>
                      <w:bCs/>
                      <w:sz w:val="20"/>
                      <w:szCs w:val="20"/>
                    </w:rPr>
                  </w:pPr>
                  <w:r w:rsidRPr="00ED4E10">
                    <w:rPr>
                      <w:rFonts w:eastAsia="Times New Roman"/>
                      <w:iCs/>
                      <w:sz w:val="20"/>
                      <w:szCs w:val="20"/>
                    </w:rPr>
                    <w:t xml:space="preserve">RTECRREV </w:t>
                  </w:r>
                  <w:r w:rsidRPr="00ED4E10">
                    <w:rPr>
                      <w:rFonts w:eastAsia="Times New Roman"/>
                      <w:i/>
                      <w:iCs/>
                      <w:sz w:val="20"/>
                      <w:szCs w:val="20"/>
                      <w:vertAlign w:val="subscript"/>
                    </w:rPr>
                    <w:t>q, r</w:t>
                  </w:r>
                </w:p>
              </w:tc>
              <w:tc>
                <w:tcPr>
                  <w:tcW w:w="476" w:type="pct"/>
                </w:tcPr>
                <w:p w14:paraId="12E243A4"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0D4995E4"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ERCOT Contingency Reserve Service Revenue</w:t>
                  </w:r>
                  <w:r w:rsidRPr="00ED4E10">
                    <w:rPr>
                      <w:rFonts w:eastAsia="Times New Roman"/>
                      <w:iCs/>
                      <w:sz w:val="20"/>
                      <w:szCs w:val="20"/>
                    </w:rPr>
                    <w:t xml:space="preserve">—The calculated Real-Time ECRS revenue for QSE </w:t>
                  </w:r>
                  <w:r w:rsidRPr="00ED4E10">
                    <w:rPr>
                      <w:rFonts w:eastAsia="Times New Roman"/>
                      <w:i/>
                      <w:iCs/>
                      <w:sz w:val="20"/>
                      <w:szCs w:val="20"/>
                    </w:rPr>
                    <w:t xml:space="preserve">q </w:t>
                  </w:r>
                  <w:r w:rsidRPr="00ED4E10">
                    <w:rPr>
                      <w:rFonts w:eastAsia="Times New Roman"/>
                      <w:iCs/>
                      <w:sz w:val="20"/>
                      <w:szCs w:val="20"/>
                    </w:rPr>
                    <w:t>calculated for</w:t>
                  </w:r>
                  <w:r w:rsidRPr="00ED4E10">
                    <w:rPr>
                      <w:rFonts w:eastAsia="Times New Roman"/>
                      <w:i/>
                      <w:iCs/>
                      <w:sz w:val="20"/>
                      <w:szCs w:val="20"/>
                    </w:rPr>
                    <w:t xml:space="preserve"> </w:t>
                  </w:r>
                  <w:r w:rsidRPr="00ED4E10">
                    <w:rPr>
                      <w:rFonts w:eastAsia="Times New Roman"/>
                      <w:iCs/>
                      <w:sz w:val="20"/>
                      <w:szCs w:val="20"/>
                    </w:rPr>
                    <w:t xml:space="preserve">Resource </w:t>
                  </w:r>
                  <w:r w:rsidRPr="00ED4E10">
                    <w:rPr>
                      <w:rFonts w:eastAsia="Times New Roman"/>
                      <w:i/>
                      <w:iCs/>
                      <w:sz w:val="20"/>
                      <w:szCs w:val="20"/>
                    </w:rPr>
                    <w:t xml:space="preserve">r </w:t>
                  </w:r>
                  <w:r w:rsidRPr="00ED4E10">
                    <w:rPr>
                      <w:rFonts w:eastAsia="Times New Roman"/>
                      <w:iCs/>
                      <w:sz w:val="20"/>
                      <w:szCs w:val="20"/>
                    </w:rPr>
                    <w:t xml:space="preserve">for the 15-minute Settlement interval.  Where for a Combined Cycle Train, the Resource </w:t>
                  </w:r>
                  <w:r w:rsidRPr="00ED4E10">
                    <w:rPr>
                      <w:rFonts w:eastAsia="Times New Roman"/>
                      <w:i/>
                      <w:iCs/>
                      <w:sz w:val="20"/>
                      <w:szCs w:val="20"/>
                    </w:rPr>
                    <w:t>r</w:t>
                  </w:r>
                  <w:r w:rsidRPr="00ED4E10">
                    <w:rPr>
                      <w:rFonts w:eastAsia="Times New Roman"/>
                      <w:iCs/>
                      <w:sz w:val="20"/>
                      <w:szCs w:val="20"/>
                    </w:rPr>
                    <w:t xml:space="preserve"> is the Combined Cycle Train.</w:t>
                  </w:r>
                </w:p>
              </w:tc>
            </w:tr>
            <w:tr w:rsidR="00815FE7" w:rsidRPr="00ED4E10" w14:paraId="6F066420" w14:textId="77777777" w:rsidTr="00AB6DE3">
              <w:trPr>
                <w:cantSplit/>
                <w:ins w:id="1237" w:author="ERCOT" w:date="2025-07-29T16:03:00Z"/>
              </w:trPr>
              <w:tc>
                <w:tcPr>
                  <w:tcW w:w="942" w:type="pct"/>
                </w:tcPr>
                <w:p w14:paraId="758203A5" w14:textId="2F29A35B" w:rsidR="00AB6DE3" w:rsidRPr="00ED4E10" w:rsidRDefault="00D81925" w:rsidP="00ED4E10">
                  <w:pPr>
                    <w:spacing w:after="60"/>
                    <w:rPr>
                      <w:ins w:id="1238" w:author="ERCOT" w:date="2025-07-29T16:03:00Z" w16du:dateUtc="2025-07-29T21:03:00Z"/>
                      <w:rFonts w:eastAsia="Times New Roman"/>
                      <w:iCs/>
                      <w:sz w:val="20"/>
                      <w:szCs w:val="20"/>
                    </w:rPr>
                  </w:pPr>
                  <w:ins w:id="1239" w:author="ERCOT" w:date="2025-07-29T16:05:00Z" w16du:dateUtc="2025-07-29T21:05:00Z">
                    <w:r w:rsidRPr="00ED4E10">
                      <w:rPr>
                        <w:rFonts w:eastAsia="Times New Roman"/>
                        <w:iCs/>
                        <w:sz w:val="20"/>
                        <w:szCs w:val="20"/>
                      </w:rPr>
                      <w:t>RT</w:t>
                    </w:r>
                    <w:r>
                      <w:rPr>
                        <w:rFonts w:eastAsia="Times New Roman"/>
                        <w:iCs/>
                        <w:sz w:val="20"/>
                        <w:szCs w:val="20"/>
                      </w:rPr>
                      <w:t>DR</w:t>
                    </w:r>
                    <w:r w:rsidRPr="00ED4E10">
                      <w:rPr>
                        <w:rFonts w:eastAsia="Times New Roman"/>
                        <w:iCs/>
                        <w:sz w:val="20"/>
                        <w:szCs w:val="20"/>
                      </w:rPr>
                      <w:t xml:space="preserve">RREV </w:t>
                    </w:r>
                    <w:r w:rsidRPr="00ED4E10">
                      <w:rPr>
                        <w:rFonts w:eastAsia="Times New Roman"/>
                        <w:i/>
                        <w:iCs/>
                        <w:sz w:val="20"/>
                        <w:szCs w:val="20"/>
                        <w:vertAlign w:val="subscript"/>
                      </w:rPr>
                      <w:t>q, r</w:t>
                    </w:r>
                  </w:ins>
                </w:p>
              </w:tc>
              <w:tc>
                <w:tcPr>
                  <w:tcW w:w="476" w:type="pct"/>
                </w:tcPr>
                <w:p w14:paraId="17D2CDB3" w14:textId="37ACD092" w:rsidR="00AB6DE3" w:rsidRPr="00ED4E10" w:rsidRDefault="00D81925" w:rsidP="00ED4E10">
                  <w:pPr>
                    <w:spacing w:after="60"/>
                    <w:rPr>
                      <w:ins w:id="1240" w:author="ERCOT" w:date="2025-07-29T16:03:00Z" w16du:dateUtc="2025-07-29T21:03:00Z"/>
                      <w:rFonts w:eastAsia="Times New Roman"/>
                      <w:iCs/>
                      <w:sz w:val="20"/>
                      <w:szCs w:val="20"/>
                    </w:rPr>
                  </w:pPr>
                  <w:ins w:id="1241" w:author="ERCOT" w:date="2025-07-29T16:05:00Z" w16du:dateUtc="2025-07-29T21:05:00Z">
                    <w:r>
                      <w:rPr>
                        <w:rFonts w:eastAsia="Times New Roman"/>
                        <w:iCs/>
                        <w:sz w:val="20"/>
                        <w:szCs w:val="20"/>
                      </w:rPr>
                      <w:t>$</w:t>
                    </w:r>
                  </w:ins>
                </w:p>
              </w:tc>
              <w:tc>
                <w:tcPr>
                  <w:tcW w:w="3582" w:type="pct"/>
                </w:tcPr>
                <w:p w14:paraId="0D2A1024" w14:textId="0AA509F0" w:rsidR="00AB6DE3" w:rsidRPr="00ED4E10" w:rsidRDefault="00D81925" w:rsidP="00ED4E10">
                  <w:pPr>
                    <w:spacing w:after="60"/>
                    <w:rPr>
                      <w:ins w:id="1242" w:author="ERCOT" w:date="2025-07-29T16:03:00Z" w16du:dateUtc="2025-07-29T21:03:00Z"/>
                      <w:rFonts w:eastAsia="Times New Roman"/>
                      <w:i/>
                      <w:iCs/>
                      <w:sz w:val="20"/>
                      <w:szCs w:val="20"/>
                    </w:rPr>
                  </w:pPr>
                  <w:ins w:id="1243" w:author="ERCOT" w:date="2025-07-29T16:05:00Z" w16du:dateUtc="2025-07-29T21:05:00Z">
                    <w:r w:rsidRPr="00ED4E10">
                      <w:rPr>
                        <w:rFonts w:eastAsia="Times New Roman"/>
                        <w:i/>
                        <w:iCs/>
                        <w:sz w:val="20"/>
                        <w:szCs w:val="20"/>
                      </w:rPr>
                      <w:t xml:space="preserve">Real-Time </w:t>
                    </w:r>
                    <w:r>
                      <w:rPr>
                        <w:rFonts w:eastAsia="Times New Roman"/>
                        <w:i/>
                        <w:iCs/>
                        <w:sz w:val="20"/>
                        <w:szCs w:val="20"/>
                      </w:rPr>
                      <w:t>Dispatchable Reliability</w:t>
                    </w:r>
                    <w:r w:rsidRPr="00ED4E10">
                      <w:rPr>
                        <w:rFonts w:eastAsia="Times New Roman"/>
                        <w:i/>
                        <w:iCs/>
                        <w:sz w:val="20"/>
                        <w:szCs w:val="20"/>
                      </w:rPr>
                      <w:t xml:space="preserve"> Reserve Service Revenue</w:t>
                    </w:r>
                    <w:r w:rsidRPr="00ED4E10">
                      <w:rPr>
                        <w:rFonts w:eastAsia="Times New Roman"/>
                        <w:iCs/>
                        <w:sz w:val="20"/>
                        <w:szCs w:val="20"/>
                      </w:rPr>
                      <w:t xml:space="preserve">—The calculated Real-Time </w:t>
                    </w:r>
                    <w:r>
                      <w:rPr>
                        <w:rFonts w:eastAsia="Times New Roman"/>
                        <w:iCs/>
                        <w:sz w:val="20"/>
                        <w:szCs w:val="20"/>
                      </w:rPr>
                      <w:t>DRRS</w:t>
                    </w:r>
                    <w:r w:rsidRPr="00ED4E10">
                      <w:rPr>
                        <w:rFonts w:eastAsia="Times New Roman"/>
                        <w:iCs/>
                        <w:sz w:val="20"/>
                        <w:szCs w:val="20"/>
                      </w:rPr>
                      <w:t xml:space="preserve"> revenue for QSE </w:t>
                    </w:r>
                    <w:r w:rsidRPr="00ED4E10">
                      <w:rPr>
                        <w:rFonts w:eastAsia="Times New Roman"/>
                        <w:i/>
                        <w:iCs/>
                        <w:sz w:val="20"/>
                        <w:szCs w:val="20"/>
                      </w:rPr>
                      <w:t xml:space="preserve">q </w:t>
                    </w:r>
                    <w:r w:rsidRPr="00ED4E10">
                      <w:rPr>
                        <w:rFonts w:eastAsia="Times New Roman"/>
                        <w:iCs/>
                        <w:sz w:val="20"/>
                        <w:szCs w:val="20"/>
                      </w:rPr>
                      <w:t>calculated for</w:t>
                    </w:r>
                    <w:r w:rsidRPr="00ED4E10">
                      <w:rPr>
                        <w:rFonts w:eastAsia="Times New Roman"/>
                        <w:i/>
                        <w:iCs/>
                        <w:sz w:val="20"/>
                        <w:szCs w:val="20"/>
                      </w:rPr>
                      <w:t xml:space="preserve"> </w:t>
                    </w:r>
                    <w:r w:rsidRPr="00ED4E10">
                      <w:rPr>
                        <w:rFonts w:eastAsia="Times New Roman"/>
                        <w:iCs/>
                        <w:sz w:val="20"/>
                        <w:szCs w:val="20"/>
                      </w:rPr>
                      <w:t xml:space="preserve">Resource </w:t>
                    </w:r>
                    <w:r w:rsidRPr="00ED4E10">
                      <w:rPr>
                        <w:rFonts w:eastAsia="Times New Roman"/>
                        <w:i/>
                        <w:iCs/>
                        <w:sz w:val="20"/>
                        <w:szCs w:val="20"/>
                      </w:rPr>
                      <w:t xml:space="preserve">r </w:t>
                    </w:r>
                    <w:r w:rsidRPr="00ED4E10">
                      <w:rPr>
                        <w:rFonts w:eastAsia="Times New Roman"/>
                        <w:iCs/>
                        <w:sz w:val="20"/>
                        <w:szCs w:val="20"/>
                      </w:rPr>
                      <w:t xml:space="preserve">for the 15-minute Settlement interval.  Where for a Combined Cycle Train, the Resource </w:t>
                    </w:r>
                    <w:r w:rsidRPr="00ED4E10">
                      <w:rPr>
                        <w:rFonts w:eastAsia="Times New Roman"/>
                        <w:i/>
                        <w:iCs/>
                        <w:sz w:val="20"/>
                        <w:szCs w:val="20"/>
                      </w:rPr>
                      <w:t>r</w:t>
                    </w:r>
                    <w:r w:rsidRPr="00ED4E10">
                      <w:rPr>
                        <w:rFonts w:eastAsia="Times New Roman"/>
                        <w:iCs/>
                        <w:sz w:val="20"/>
                        <w:szCs w:val="20"/>
                      </w:rPr>
                      <w:t xml:space="preserve"> is the Combined Cycle Train.</w:t>
                    </w:r>
                  </w:ins>
                </w:p>
              </w:tc>
            </w:tr>
            <w:tr w:rsidR="00815FE7" w:rsidRPr="00ED4E10" w14:paraId="628F1329" w14:textId="77777777" w:rsidTr="00AB6DE3">
              <w:trPr>
                <w:cantSplit/>
              </w:trPr>
              <w:tc>
                <w:tcPr>
                  <w:tcW w:w="942" w:type="pct"/>
                </w:tcPr>
                <w:p w14:paraId="5CC8E5C8" w14:textId="77777777" w:rsidR="00ED4E10" w:rsidRPr="00ED4E10" w:rsidRDefault="00ED4E10" w:rsidP="00ED4E10">
                  <w:pPr>
                    <w:spacing w:after="60"/>
                    <w:rPr>
                      <w:rFonts w:eastAsia="Times New Roman"/>
                      <w:bCs/>
                      <w:sz w:val="20"/>
                      <w:szCs w:val="20"/>
                    </w:rPr>
                  </w:pPr>
                  <w:r w:rsidRPr="00ED4E10">
                    <w:rPr>
                      <w:rFonts w:eastAsia="Times New Roman"/>
                      <w:iCs/>
                      <w:sz w:val="20"/>
                      <w:szCs w:val="20"/>
                    </w:rPr>
                    <w:t xml:space="preserve">RTRUREVT </w:t>
                  </w:r>
                  <w:r w:rsidRPr="00ED4E10">
                    <w:rPr>
                      <w:rFonts w:eastAsia="Times New Roman"/>
                      <w:bCs/>
                      <w:i/>
                      <w:sz w:val="20"/>
                      <w:szCs w:val="16"/>
                      <w:vertAlign w:val="subscript"/>
                    </w:rPr>
                    <w:t>q, r, p</w:t>
                  </w:r>
                </w:p>
              </w:tc>
              <w:tc>
                <w:tcPr>
                  <w:tcW w:w="476" w:type="pct"/>
                </w:tcPr>
                <w:p w14:paraId="22241BC6"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5E4A46E8"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Real-Time Reg-Up Revenue Target</w:t>
                  </w:r>
                  <w:r w:rsidRPr="00ED4E10">
                    <w:rPr>
                      <w:rFonts w:eastAsia="Times New Roman"/>
                      <w:iCs/>
                      <w:sz w:val="20"/>
                      <w:szCs w:val="20"/>
                    </w:rPr>
                    <w:t xml:space="preserve">—The revenue target of the Reg-Up award to Resource </w:t>
                  </w:r>
                  <w:proofErr w:type="spellStart"/>
                  <w:r w:rsidRPr="00ED4E10">
                    <w:rPr>
                      <w:rFonts w:eastAsia="Times New Roman"/>
                      <w:i/>
                      <w:iCs/>
                      <w:sz w:val="20"/>
                      <w:szCs w:val="20"/>
                    </w:rPr>
                    <w:t xml:space="preserve">r </w:t>
                  </w:r>
                  <w:r w:rsidRPr="00ED4E10">
                    <w:rPr>
                      <w:rFonts w:eastAsia="Times New Roman"/>
                      <w:iCs/>
                      <w:sz w:val="20"/>
                      <w:szCs w:val="20"/>
                    </w:rPr>
                    <w:t>at</w:t>
                  </w:r>
                  <w:proofErr w:type="spellEnd"/>
                  <w:r w:rsidRPr="00ED4E10">
                    <w:rPr>
                      <w:rFonts w:eastAsia="Times New Roman"/>
                      <w:iCs/>
                      <w:sz w:val="20"/>
                      <w:szCs w:val="20"/>
                    </w:rPr>
                    <w:t xml:space="preserve"> Resource Node </w:t>
                  </w:r>
                  <w:r w:rsidRPr="00ED4E10">
                    <w:rPr>
                      <w:rFonts w:eastAsia="Times New Roman"/>
                      <w:i/>
                      <w:iCs/>
                      <w:sz w:val="20"/>
                      <w:szCs w:val="20"/>
                    </w:rPr>
                    <w:t xml:space="preserve">p </w:t>
                  </w:r>
                  <w:r w:rsidRPr="00ED4E10">
                    <w:rPr>
                      <w:rFonts w:eastAsia="Times New Roman"/>
                      <w:iCs/>
                      <w:sz w:val="20"/>
                      <w:szCs w:val="20"/>
                    </w:rPr>
                    <w:t xml:space="preserve">represented by QSE </w:t>
                  </w:r>
                  <w:r w:rsidRPr="00ED4E10">
                    <w:rPr>
                      <w:rFonts w:eastAsia="Times New Roman"/>
                      <w:i/>
                      <w:iCs/>
                      <w:sz w:val="20"/>
                      <w:szCs w:val="20"/>
                    </w:rPr>
                    <w:t>q</w:t>
                  </w:r>
                  <w:r w:rsidRPr="00ED4E10">
                    <w:rPr>
                      <w:rFonts w:eastAsia="Times New Roman"/>
                      <w:iCs/>
                      <w:sz w:val="20"/>
                      <w:szCs w:val="20"/>
                    </w:rPr>
                    <w:t xml:space="preserve"> based on the Ancillary Service Offer for the 15-minute Settlement Interval.  Where for a Combined Cycle Train, the Resource </w:t>
                  </w:r>
                  <w:r w:rsidRPr="00ED4E10">
                    <w:rPr>
                      <w:rFonts w:eastAsia="Times New Roman"/>
                      <w:i/>
                      <w:iCs/>
                      <w:sz w:val="20"/>
                      <w:szCs w:val="20"/>
                    </w:rPr>
                    <w:t>r</w:t>
                  </w:r>
                  <w:r w:rsidRPr="00ED4E10">
                    <w:rPr>
                      <w:rFonts w:eastAsia="Times New Roman"/>
                      <w:iCs/>
                      <w:sz w:val="20"/>
                      <w:szCs w:val="20"/>
                    </w:rPr>
                    <w:t xml:space="preserve"> is the Combined Cycle Train.</w:t>
                  </w:r>
                </w:p>
              </w:tc>
            </w:tr>
            <w:tr w:rsidR="00815FE7" w:rsidRPr="00ED4E10" w14:paraId="0F6CC1D8" w14:textId="77777777" w:rsidTr="00AB6DE3">
              <w:trPr>
                <w:cantSplit/>
              </w:trPr>
              <w:tc>
                <w:tcPr>
                  <w:tcW w:w="942" w:type="pct"/>
                </w:tcPr>
                <w:p w14:paraId="25DF06C7" w14:textId="77777777" w:rsidR="00ED4E10" w:rsidRPr="00ED4E10" w:rsidRDefault="00ED4E10" w:rsidP="00ED4E10">
                  <w:pPr>
                    <w:spacing w:after="60"/>
                    <w:rPr>
                      <w:rFonts w:eastAsia="Times New Roman"/>
                      <w:bCs/>
                      <w:sz w:val="20"/>
                      <w:szCs w:val="20"/>
                    </w:rPr>
                  </w:pPr>
                  <w:r w:rsidRPr="00ED4E10">
                    <w:rPr>
                      <w:rFonts w:eastAsia="Times New Roman"/>
                      <w:iCs/>
                      <w:sz w:val="20"/>
                      <w:szCs w:val="20"/>
                    </w:rPr>
                    <w:t xml:space="preserve">RTRDREVT </w:t>
                  </w:r>
                  <w:r w:rsidRPr="00ED4E10">
                    <w:rPr>
                      <w:rFonts w:eastAsia="Times New Roman"/>
                      <w:bCs/>
                      <w:i/>
                      <w:sz w:val="20"/>
                      <w:szCs w:val="16"/>
                      <w:vertAlign w:val="subscript"/>
                    </w:rPr>
                    <w:t>q, r, p</w:t>
                  </w:r>
                </w:p>
              </w:tc>
              <w:tc>
                <w:tcPr>
                  <w:tcW w:w="476" w:type="pct"/>
                </w:tcPr>
                <w:p w14:paraId="7813D5EF"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2C032344"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Reg-Down Revenue Target</w:t>
                  </w:r>
                  <w:r w:rsidRPr="00ED4E10">
                    <w:rPr>
                      <w:rFonts w:eastAsia="Times New Roman"/>
                      <w:iCs/>
                      <w:sz w:val="20"/>
                      <w:szCs w:val="20"/>
                    </w:rPr>
                    <w:t xml:space="preserve">—The revenue target of the Reg-Down award to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 xml:space="preserve">p </w:t>
                  </w:r>
                  <w:r w:rsidRPr="00ED4E10">
                    <w:rPr>
                      <w:rFonts w:eastAsia="Times New Roman"/>
                      <w:iCs/>
                      <w:sz w:val="20"/>
                      <w:szCs w:val="20"/>
                    </w:rPr>
                    <w:t xml:space="preserve">represented by QSE </w:t>
                  </w:r>
                  <w:r w:rsidRPr="00ED4E10">
                    <w:rPr>
                      <w:rFonts w:eastAsia="Times New Roman"/>
                      <w:i/>
                      <w:iCs/>
                      <w:sz w:val="20"/>
                      <w:szCs w:val="20"/>
                    </w:rPr>
                    <w:t>q</w:t>
                  </w:r>
                  <w:r w:rsidRPr="00ED4E10">
                    <w:rPr>
                      <w:rFonts w:eastAsia="Times New Roman"/>
                      <w:iCs/>
                      <w:sz w:val="20"/>
                      <w:szCs w:val="20"/>
                    </w:rPr>
                    <w:t xml:space="preserve"> based on the Ancillary Service Offer for the 15-minute Settlement Interval.  Where for a Combined Cycle Train, the Resource </w:t>
                  </w:r>
                  <w:r w:rsidRPr="00ED4E10">
                    <w:rPr>
                      <w:rFonts w:eastAsia="Times New Roman"/>
                      <w:i/>
                      <w:iCs/>
                      <w:sz w:val="20"/>
                      <w:szCs w:val="20"/>
                    </w:rPr>
                    <w:t>r</w:t>
                  </w:r>
                  <w:r w:rsidRPr="00ED4E10">
                    <w:rPr>
                      <w:rFonts w:eastAsia="Times New Roman"/>
                      <w:iCs/>
                      <w:sz w:val="20"/>
                      <w:szCs w:val="20"/>
                    </w:rPr>
                    <w:t xml:space="preserve"> is the Combined Cycle Train.</w:t>
                  </w:r>
                </w:p>
              </w:tc>
            </w:tr>
            <w:tr w:rsidR="00815FE7" w:rsidRPr="00ED4E10" w14:paraId="13609BA8" w14:textId="77777777" w:rsidTr="00AB6DE3">
              <w:trPr>
                <w:cantSplit/>
              </w:trPr>
              <w:tc>
                <w:tcPr>
                  <w:tcW w:w="942" w:type="pct"/>
                </w:tcPr>
                <w:p w14:paraId="5A5542A6" w14:textId="77777777" w:rsidR="00ED4E10" w:rsidRPr="00ED4E10" w:rsidRDefault="00ED4E10" w:rsidP="00ED4E10">
                  <w:pPr>
                    <w:spacing w:after="60"/>
                    <w:rPr>
                      <w:rFonts w:eastAsia="Times New Roman"/>
                      <w:bCs/>
                      <w:sz w:val="20"/>
                      <w:szCs w:val="20"/>
                    </w:rPr>
                  </w:pPr>
                  <w:r w:rsidRPr="00ED4E10">
                    <w:rPr>
                      <w:rFonts w:eastAsia="Times New Roman"/>
                      <w:iCs/>
                      <w:sz w:val="20"/>
                      <w:szCs w:val="20"/>
                    </w:rPr>
                    <w:t xml:space="preserve">RTRRREVT </w:t>
                  </w:r>
                  <w:r w:rsidRPr="00ED4E10">
                    <w:rPr>
                      <w:rFonts w:eastAsia="Times New Roman"/>
                      <w:bCs/>
                      <w:i/>
                      <w:sz w:val="20"/>
                      <w:szCs w:val="16"/>
                      <w:vertAlign w:val="subscript"/>
                    </w:rPr>
                    <w:t>q, r, p</w:t>
                  </w:r>
                </w:p>
              </w:tc>
              <w:tc>
                <w:tcPr>
                  <w:tcW w:w="476" w:type="pct"/>
                </w:tcPr>
                <w:p w14:paraId="13EAC994"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3143DC21"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Responsive Reserve Revenue Target</w:t>
                  </w:r>
                  <w:r w:rsidRPr="00ED4E10">
                    <w:rPr>
                      <w:rFonts w:eastAsia="Times New Roman"/>
                      <w:iCs/>
                      <w:sz w:val="20"/>
                      <w:szCs w:val="20"/>
                    </w:rPr>
                    <w:t xml:space="preserve">—The revenue target of the RRS award to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 xml:space="preserve">p </w:t>
                  </w:r>
                  <w:r w:rsidRPr="00ED4E10">
                    <w:rPr>
                      <w:rFonts w:eastAsia="Times New Roman"/>
                      <w:iCs/>
                      <w:sz w:val="20"/>
                      <w:szCs w:val="20"/>
                    </w:rPr>
                    <w:t xml:space="preserve">represented by QSE </w:t>
                  </w:r>
                  <w:r w:rsidRPr="00ED4E10">
                    <w:rPr>
                      <w:rFonts w:eastAsia="Times New Roman"/>
                      <w:i/>
                      <w:iCs/>
                      <w:sz w:val="20"/>
                      <w:szCs w:val="20"/>
                    </w:rPr>
                    <w:t>q</w:t>
                  </w:r>
                  <w:r w:rsidRPr="00ED4E10">
                    <w:rPr>
                      <w:rFonts w:eastAsia="Times New Roman"/>
                      <w:iCs/>
                      <w:sz w:val="20"/>
                      <w:szCs w:val="20"/>
                    </w:rPr>
                    <w:t xml:space="preserve"> based on the Ancillary Service Offer for the 15-minute Settlement Interval.  Where for a Combined Cycle Train, the Resource </w:t>
                  </w:r>
                  <w:r w:rsidRPr="00ED4E10">
                    <w:rPr>
                      <w:rFonts w:eastAsia="Times New Roman"/>
                      <w:i/>
                      <w:iCs/>
                      <w:sz w:val="20"/>
                      <w:szCs w:val="20"/>
                    </w:rPr>
                    <w:t>r</w:t>
                  </w:r>
                  <w:r w:rsidRPr="00ED4E10">
                    <w:rPr>
                      <w:rFonts w:eastAsia="Times New Roman"/>
                      <w:iCs/>
                      <w:sz w:val="20"/>
                      <w:szCs w:val="20"/>
                    </w:rPr>
                    <w:t xml:space="preserve"> is the Combined Cycle Train.</w:t>
                  </w:r>
                </w:p>
              </w:tc>
            </w:tr>
            <w:tr w:rsidR="00815FE7" w:rsidRPr="00ED4E10" w14:paraId="64873BE7" w14:textId="77777777" w:rsidTr="00AB6DE3">
              <w:trPr>
                <w:cantSplit/>
              </w:trPr>
              <w:tc>
                <w:tcPr>
                  <w:tcW w:w="942" w:type="pct"/>
                </w:tcPr>
                <w:p w14:paraId="7C404250"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lastRenderedPageBreak/>
                    <w:t xml:space="preserve">RTNSREVT </w:t>
                  </w:r>
                  <w:r w:rsidRPr="00ED4E10">
                    <w:rPr>
                      <w:rFonts w:eastAsia="Times New Roman"/>
                      <w:bCs/>
                      <w:i/>
                      <w:sz w:val="20"/>
                      <w:szCs w:val="16"/>
                      <w:vertAlign w:val="subscript"/>
                    </w:rPr>
                    <w:t>q, r, p</w:t>
                  </w:r>
                </w:p>
              </w:tc>
              <w:tc>
                <w:tcPr>
                  <w:tcW w:w="476" w:type="pct"/>
                </w:tcPr>
                <w:p w14:paraId="483CDF70"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6254A693"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Non-Spin Revenue Target</w:t>
                  </w:r>
                  <w:r w:rsidRPr="00ED4E10">
                    <w:rPr>
                      <w:rFonts w:eastAsia="Times New Roman"/>
                      <w:iCs/>
                      <w:sz w:val="20"/>
                      <w:szCs w:val="20"/>
                    </w:rPr>
                    <w:t xml:space="preserve">—The revenue target of the Non-Spin award to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 xml:space="preserve">p </w:t>
                  </w:r>
                  <w:r w:rsidRPr="00ED4E10">
                    <w:rPr>
                      <w:rFonts w:eastAsia="Times New Roman"/>
                      <w:iCs/>
                      <w:sz w:val="20"/>
                      <w:szCs w:val="20"/>
                    </w:rPr>
                    <w:t xml:space="preserve">represented by QSE </w:t>
                  </w:r>
                  <w:r w:rsidRPr="00ED4E10">
                    <w:rPr>
                      <w:rFonts w:eastAsia="Times New Roman"/>
                      <w:i/>
                      <w:iCs/>
                      <w:sz w:val="20"/>
                      <w:szCs w:val="20"/>
                    </w:rPr>
                    <w:t>q</w:t>
                  </w:r>
                  <w:r w:rsidRPr="00ED4E10">
                    <w:rPr>
                      <w:rFonts w:eastAsia="Times New Roman"/>
                      <w:iCs/>
                      <w:sz w:val="20"/>
                      <w:szCs w:val="20"/>
                    </w:rPr>
                    <w:t xml:space="preserve"> based on the Ancillary Service Offer for the 15-minute Settlement Interval.  Where for a Combined Cycle Train, the Resource </w:t>
                  </w:r>
                  <w:r w:rsidRPr="00ED4E10">
                    <w:rPr>
                      <w:rFonts w:eastAsia="Times New Roman"/>
                      <w:i/>
                      <w:iCs/>
                      <w:sz w:val="20"/>
                      <w:szCs w:val="20"/>
                    </w:rPr>
                    <w:t>r</w:t>
                  </w:r>
                  <w:r w:rsidRPr="00ED4E10">
                    <w:rPr>
                      <w:rFonts w:eastAsia="Times New Roman"/>
                      <w:iCs/>
                      <w:sz w:val="20"/>
                      <w:szCs w:val="20"/>
                    </w:rPr>
                    <w:t xml:space="preserve"> is the Combined Cycle Train.</w:t>
                  </w:r>
                </w:p>
              </w:tc>
            </w:tr>
            <w:tr w:rsidR="00815FE7" w:rsidRPr="00ED4E10" w14:paraId="4DA1FFAD" w14:textId="77777777" w:rsidTr="00AB6DE3">
              <w:trPr>
                <w:cantSplit/>
              </w:trPr>
              <w:tc>
                <w:tcPr>
                  <w:tcW w:w="942" w:type="pct"/>
                </w:tcPr>
                <w:p w14:paraId="3311F957"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RTECRREVT </w:t>
                  </w:r>
                  <w:r w:rsidRPr="00ED4E10">
                    <w:rPr>
                      <w:rFonts w:eastAsia="Times New Roman"/>
                      <w:bCs/>
                      <w:i/>
                      <w:sz w:val="20"/>
                      <w:szCs w:val="16"/>
                      <w:vertAlign w:val="subscript"/>
                    </w:rPr>
                    <w:t>q, r, p</w:t>
                  </w:r>
                </w:p>
              </w:tc>
              <w:tc>
                <w:tcPr>
                  <w:tcW w:w="476" w:type="pct"/>
                </w:tcPr>
                <w:p w14:paraId="53975213"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582" w:type="pct"/>
                </w:tcPr>
                <w:p w14:paraId="6F348A13"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ERCOT Contingency Reserve Service Revenue Target</w:t>
                  </w:r>
                  <w:r w:rsidRPr="00ED4E10">
                    <w:rPr>
                      <w:rFonts w:eastAsia="Times New Roman"/>
                      <w:iCs/>
                      <w:sz w:val="20"/>
                      <w:szCs w:val="20"/>
                    </w:rPr>
                    <w:t xml:space="preserve">—The revenue target of the ECRS award to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 xml:space="preserve">p </w:t>
                  </w:r>
                  <w:r w:rsidRPr="00ED4E10">
                    <w:rPr>
                      <w:rFonts w:eastAsia="Times New Roman"/>
                      <w:iCs/>
                      <w:sz w:val="20"/>
                      <w:szCs w:val="20"/>
                    </w:rPr>
                    <w:t xml:space="preserve">represented by QSE </w:t>
                  </w:r>
                  <w:r w:rsidRPr="00ED4E10">
                    <w:rPr>
                      <w:rFonts w:eastAsia="Times New Roman"/>
                      <w:i/>
                      <w:iCs/>
                      <w:sz w:val="20"/>
                      <w:szCs w:val="20"/>
                    </w:rPr>
                    <w:t>q</w:t>
                  </w:r>
                  <w:r w:rsidRPr="00ED4E10">
                    <w:rPr>
                      <w:rFonts w:eastAsia="Times New Roman"/>
                      <w:iCs/>
                      <w:sz w:val="20"/>
                      <w:szCs w:val="20"/>
                    </w:rPr>
                    <w:t xml:space="preserve"> based on the Ancillary Service Offer for the 15-minute Settlement Interval.  Where for a Combined Cycle Train, the Resource </w:t>
                  </w:r>
                  <w:r w:rsidRPr="00ED4E10">
                    <w:rPr>
                      <w:rFonts w:eastAsia="Times New Roman"/>
                      <w:i/>
                      <w:iCs/>
                      <w:sz w:val="20"/>
                      <w:szCs w:val="20"/>
                    </w:rPr>
                    <w:t>r</w:t>
                  </w:r>
                  <w:r w:rsidRPr="00ED4E10">
                    <w:rPr>
                      <w:rFonts w:eastAsia="Times New Roman"/>
                      <w:iCs/>
                      <w:sz w:val="20"/>
                      <w:szCs w:val="20"/>
                    </w:rPr>
                    <w:t xml:space="preserve"> is the Combined Cycle Train.</w:t>
                  </w:r>
                </w:p>
              </w:tc>
            </w:tr>
            <w:tr w:rsidR="00AB6DE3" w:rsidRPr="00ED4E10" w14:paraId="7F46CB57" w14:textId="77777777" w:rsidTr="00AB6DE3">
              <w:trPr>
                <w:cantSplit/>
                <w:ins w:id="1244" w:author="ERCOT" w:date="2025-07-29T16:03:00Z"/>
              </w:trPr>
              <w:tc>
                <w:tcPr>
                  <w:tcW w:w="942" w:type="pct"/>
                </w:tcPr>
                <w:p w14:paraId="73ED2A5F" w14:textId="2A26EBB1" w:rsidR="00AB6DE3" w:rsidRPr="00ED4E10" w:rsidRDefault="00D81925" w:rsidP="00ED4E10">
                  <w:pPr>
                    <w:spacing w:after="60"/>
                    <w:rPr>
                      <w:ins w:id="1245" w:author="ERCOT" w:date="2025-07-29T16:03:00Z" w16du:dateUtc="2025-07-29T21:03:00Z"/>
                      <w:rFonts w:eastAsia="Times New Roman"/>
                      <w:iCs/>
                      <w:sz w:val="20"/>
                      <w:szCs w:val="20"/>
                    </w:rPr>
                  </w:pPr>
                  <w:ins w:id="1246" w:author="ERCOT" w:date="2025-07-29T16:05:00Z" w16du:dateUtc="2025-07-29T21:05:00Z">
                    <w:r w:rsidRPr="00ED4E10">
                      <w:rPr>
                        <w:rFonts w:eastAsia="Times New Roman"/>
                        <w:iCs/>
                        <w:sz w:val="20"/>
                        <w:szCs w:val="20"/>
                      </w:rPr>
                      <w:t>RT</w:t>
                    </w:r>
                  </w:ins>
                  <w:ins w:id="1247" w:author="ERCOT" w:date="2025-07-29T16:06:00Z" w16du:dateUtc="2025-07-29T21:06:00Z">
                    <w:r>
                      <w:rPr>
                        <w:rFonts w:eastAsia="Times New Roman"/>
                        <w:iCs/>
                        <w:sz w:val="20"/>
                        <w:szCs w:val="20"/>
                      </w:rPr>
                      <w:t>DR</w:t>
                    </w:r>
                  </w:ins>
                  <w:ins w:id="1248" w:author="ERCOT" w:date="2025-07-29T16:05:00Z" w16du:dateUtc="2025-07-29T21:05:00Z">
                    <w:r w:rsidRPr="00ED4E10">
                      <w:rPr>
                        <w:rFonts w:eastAsia="Times New Roman"/>
                        <w:iCs/>
                        <w:sz w:val="20"/>
                        <w:szCs w:val="20"/>
                      </w:rPr>
                      <w:t xml:space="preserve">RREVT </w:t>
                    </w:r>
                    <w:r w:rsidRPr="00ED4E10">
                      <w:rPr>
                        <w:rFonts w:eastAsia="Times New Roman"/>
                        <w:bCs/>
                        <w:i/>
                        <w:sz w:val="20"/>
                        <w:szCs w:val="16"/>
                        <w:vertAlign w:val="subscript"/>
                      </w:rPr>
                      <w:t>q, r, p</w:t>
                    </w:r>
                  </w:ins>
                </w:p>
              </w:tc>
              <w:tc>
                <w:tcPr>
                  <w:tcW w:w="476" w:type="pct"/>
                </w:tcPr>
                <w:p w14:paraId="6C7F77F8" w14:textId="0CDC99DD" w:rsidR="00AB6DE3" w:rsidRPr="00ED4E10" w:rsidRDefault="00D81925" w:rsidP="00ED4E10">
                  <w:pPr>
                    <w:spacing w:after="60"/>
                    <w:rPr>
                      <w:ins w:id="1249" w:author="ERCOT" w:date="2025-07-29T16:03:00Z" w16du:dateUtc="2025-07-29T21:03:00Z"/>
                      <w:rFonts w:eastAsia="Times New Roman"/>
                      <w:iCs/>
                      <w:sz w:val="20"/>
                      <w:szCs w:val="20"/>
                    </w:rPr>
                  </w:pPr>
                  <w:ins w:id="1250" w:author="ERCOT" w:date="2025-07-29T16:05:00Z" w16du:dateUtc="2025-07-29T21:05:00Z">
                    <w:r>
                      <w:rPr>
                        <w:rFonts w:eastAsia="Times New Roman"/>
                        <w:iCs/>
                        <w:sz w:val="20"/>
                        <w:szCs w:val="20"/>
                      </w:rPr>
                      <w:t>$</w:t>
                    </w:r>
                  </w:ins>
                </w:p>
              </w:tc>
              <w:tc>
                <w:tcPr>
                  <w:tcW w:w="3582" w:type="pct"/>
                </w:tcPr>
                <w:p w14:paraId="712A4FDD" w14:textId="21BC2ECD" w:rsidR="00AB6DE3" w:rsidRPr="00ED4E10" w:rsidRDefault="00D81925" w:rsidP="00ED4E10">
                  <w:pPr>
                    <w:spacing w:after="60"/>
                    <w:rPr>
                      <w:ins w:id="1251" w:author="ERCOT" w:date="2025-07-29T16:03:00Z" w16du:dateUtc="2025-07-29T21:03:00Z"/>
                      <w:rFonts w:eastAsia="Times New Roman"/>
                      <w:i/>
                      <w:iCs/>
                      <w:sz w:val="20"/>
                      <w:szCs w:val="20"/>
                    </w:rPr>
                  </w:pPr>
                  <w:ins w:id="1252" w:author="ERCOT" w:date="2025-07-29T16:05:00Z" w16du:dateUtc="2025-07-29T21:05:00Z">
                    <w:r w:rsidRPr="00ED4E10">
                      <w:rPr>
                        <w:rFonts w:eastAsia="Times New Roman"/>
                        <w:i/>
                        <w:iCs/>
                        <w:sz w:val="20"/>
                        <w:szCs w:val="20"/>
                      </w:rPr>
                      <w:t xml:space="preserve">Real-Time </w:t>
                    </w:r>
                  </w:ins>
                  <w:ins w:id="1253" w:author="ERCOT" w:date="2025-07-29T16:06:00Z" w16du:dateUtc="2025-07-29T21:06:00Z">
                    <w:r>
                      <w:rPr>
                        <w:rFonts w:eastAsia="Times New Roman"/>
                        <w:i/>
                        <w:iCs/>
                        <w:sz w:val="20"/>
                        <w:szCs w:val="20"/>
                      </w:rPr>
                      <w:t>Dispatchable Reliability</w:t>
                    </w:r>
                  </w:ins>
                  <w:ins w:id="1254" w:author="ERCOT" w:date="2025-07-29T16:05:00Z" w16du:dateUtc="2025-07-29T21:05:00Z">
                    <w:r w:rsidRPr="00ED4E10">
                      <w:rPr>
                        <w:rFonts w:eastAsia="Times New Roman"/>
                        <w:i/>
                        <w:iCs/>
                        <w:sz w:val="20"/>
                        <w:szCs w:val="20"/>
                      </w:rPr>
                      <w:t xml:space="preserve"> Reserve Service Revenue Target</w:t>
                    </w:r>
                    <w:r w:rsidRPr="00ED4E10">
                      <w:rPr>
                        <w:rFonts w:eastAsia="Times New Roman"/>
                        <w:iCs/>
                        <w:sz w:val="20"/>
                        <w:szCs w:val="20"/>
                      </w:rPr>
                      <w:t xml:space="preserve">—The revenue target of the </w:t>
                    </w:r>
                  </w:ins>
                  <w:ins w:id="1255" w:author="ERCOT" w:date="2025-07-29T16:06:00Z" w16du:dateUtc="2025-07-29T21:06:00Z">
                    <w:r>
                      <w:rPr>
                        <w:rFonts w:eastAsia="Times New Roman"/>
                        <w:iCs/>
                        <w:sz w:val="20"/>
                        <w:szCs w:val="20"/>
                      </w:rPr>
                      <w:t>DRRS</w:t>
                    </w:r>
                  </w:ins>
                  <w:ins w:id="1256" w:author="ERCOT" w:date="2025-07-29T16:05:00Z" w16du:dateUtc="2025-07-29T21:05:00Z">
                    <w:r w:rsidRPr="00ED4E10">
                      <w:rPr>
                        <w:rFonts w:eastAsia="Times New Roman"/>
                        <w:iCs/>
                        <w:sz w:val="20"/>
                        <w:szCs w:val="20"/>
                      </w:rPr>
                      <w:t xml:space="preserve"> award to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 xml:space="preserve">p </w:t>
                    </w:r>
                    <w:r w:rsidRPr="00ED4E10">
                      <w:rPr>
                        <w:rFonts w:eastAsia="Times New Roman"/>
                        <w:iCs/>
                        <w:sz w:val="20"/>
                        <w:szCs w:val="20"/>
                      </w:rPr>
                      <w:t xml:space="preserve">represented by QSE </w:t>
                    </w:r>
                    <w:r w:rsidRPr="00ED4E10">
                      <w:rPr>
                        <w:rFonts w:eastAsia="Times New Roman"/>
                        <w:i/>
                        <w:iCs/>
                        <w:sz w:val="20"/>
                        <w:szCs w:val="20"/>
                      </w:rPr>
                      <w:t>q</w:t>
                    </w:r>
                    <w:r w:rsidRPr="00ED4E10">
                      <w:rPr>
                        <w:rFonts w:eastAsia="Times New Roman"/>
                        <w:iCs/>
                        <w:sz w:val="20"/>
                        <w:szCs w:val="20"/>
                      </w:rPr>
                      <w:t xml:space="preserve"> based on the Ancillary Service Offer for the 15-minute Settlement Interval.  Where for a Combined Cycle Train, the Resource </w:t>
                    </w:r>
                    <w:r w:rsidRPr="00ED4E10">
                      <w:rPr>
                        <w:rFonts w:eastAsia="Times New Roman"/>
                        <w:i/>
                        <w:iCs/>
                        <w:sz w:val="20"/>
                        <w:szCs w:val="20"/>
                      </w:rPr>
                      <w:t>r</w:t>
                    </w:r>
                    <w:r w:rsidRPr="00ED4E10">
                      <w:rPr>
                        <w:rFonts w:eastAsia="Times New Roman"/>
                        <w:iCs/>
                        <w:sz w:val="20"/>
                        <w:szCs w:val="20"/>
                      </w:rPr>
                      <w:t xml:space="preserve"> is the Combined Cycle Train.</w:t>
                    </w:r>
                  </w:ins>
                </w:p>
              </w:tc>
            </w:tr>
            <w:tr w:rsidR="00815FE7" w:rsidRPr="00ED4E10" w14:paraId="3ACD7E40" w14:textId="77777777" w:rsidTr="00AB6DE3">
              <w:trPr>
                <w:cantSplit/>
              </w:trPr>
              <w:tc>
                <w:tcPr>
                  <w:tcW w:w="942" w:type="pct"/>
                </w:tcPr>
                <w:p w14:paraId="5ADA6497" w14:textId="77777777" w:rsidR="00ED4E10" w:rsidRPr="00ED4E10" w:rsidRDefault="00ED4E10" w:rsidP="00ED4E10">
                  <w:pPr>
                    <w:spacing w:after="60"/>
                    <w:rPr>
                      <w:rFonts w:eastAsia="Times New Roman"/>
                      <w:iCs/>
                      <w:sz w:val="20"/>
                      <w:szCs w:val="20"/>
                    </w:rPr>
                  </w:pPr>
                  <w:r w:rsidRPr="00ED4E10">
                    <w:rPr>
                      <w:rFonts w:eastAsia="Times New Roman"/>
                      <w:iCs/>
                      <w:sz w:val="20"/>
                      <w:szCs w:val="20"/>
                      <w:lang w:val="pt-BR"/>
                    </w:rPr>
                    <w:t xml:space="preserve">RTRUWAPR </w:t>
                  </w:r>
                  <w:r w:rsidRPr="00ED4E10">
                    <w:rPr>
                      <w:rFonts w:eastAsia="Times New Roman"/>
                      <w:i/>
                      <w:iCs/>
                      <w:sz w:val="20"/>
                      <w:szCs w:val="20"/>
                      <w:vertAlign w:val="subscript"/>
                      <w:lang w:val="pt-BR"/>
                    </w:rPr>
                    <w:t>q, r, p</w:t>
                  </w:r>
                </w:p>
              </w:tc>
              <w:tc>
                <w:tcPr>
                  <w:tcW w:w="476" w:type="pct"/>
                </w:tcPr>
                <w:p w14:paraId="0751DF68"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6AF4577E"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Real-Time Reg-Up Weighted-Average Price</w:t>
                  </w:r>
                  <w:r w:rsidRPr="00ED4E10">
                    <w:rPr>
                      <w:rFonts w:eastAsia="Times New Roman"/>
                      <w:iCs/>
                      <w:sz w:val="20"/>
                      <w:szCs w:val="20"/>
                    </w:rPr>
                    <w:t xml:space="preserve">—The weighted average of the Ancillary Service Offer prices corresponding with the Reg-Up awards on the Ancillary Service Offer curves for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4C53F9D0" w14:textId="77777777" w:rsidTr="00AB6DE3">
              <w:trPr>
                <w:cantSplit/>
              </w:trPr>
              <w:tc>
                <w:tcPr>
                  <w:tcW w:w="942" w:type="pct"/>
                </w:tcPr>
                <w:p w14:paraId="7871324A" w14:textId="77777777" w:rsidR="00ED4E10" w:rsidRPr="00ED4E10" w:rsidRDefault="00ED4E10" w:rsidP="00ED4E10">
                  <w:pPr>
                    <w:spacing w:after="60"/>
                    <w:rPr>
                      <w:rFonts w:eastAsia="Times New Roman"/>
                      <w:iCs/>
                      <w:sz w:val="20"/>
                      <w:szCs w:val="20"/>
                    </w:rPr>
                  </w:pPr>
                  <w:r w:rsidRPr="00ED4E10">
                    <w:rPr>
                      <w:rFonts w:eastAsia="Times New Roman"/>
                      <w:iCs/>
                      <w:sz w:val="20"/>
                      <w:szCs w:val="20"/>
                      <w:lang w:val="pt-BR"/>
                    </w:rPr>
                    <w:t xml:space="preserve">RTRDWAPR </w:t>
                  </w:r>
                  <w:r w:rsidRPr="00ED4E10">
                    <w:rPr>
                      <w:rFonts w:eastAsia="Times New Roman"/>
                      <w:i/>
                      <w:iCs/>
                      <w:sz w:val="20"/>
                      <w:szCs w:val="20"/>
                      <w:vertAlign w:val="subscript"/>
                      <w:lang w:val="pt-BR"/>
                    </w:rPr>
                    <w:t>q, r, p</w:t>
                  </w:r>
                </w:p>
              </w:tc>
              <w:tc>
                <w:tcPr>
                  <w:tcW w:w="476" w:type="pct"/>
                </w:tcPr>
                <w:p w14:paraId="29A3474E"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77F35014"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Reg-Down Weighted-Average Price</w:t>
                  </w:r>
                  <w:r w:rsidRPr="00ED4E10">
                    <w:rPr>
                      <w:rFonts w:eastAsia="Times New Roman"/>
                      <w:iCs/>
                      <w:sz w:val="20"/>
                      <w:szCs w:val="20"/>
                    </w:rPr>
                    <w:t xml:space="preserve">—The weighted average of the Ancillary Service Offer prices corresponding with the Reg-Down awards on the Ancillary Service Offer curves for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3933B66F" w14:textId="77777777" w:rsidTr="00AB6DE3">
              <w:trPr>
                <w:cantSplit/>
              </w:trPr>
              <w:tc>
                <w:tcPr>
                  <w:tcW w:w="942" w:type="pct"/>
                </w:tcPr>
                <w:p w14:paraId="4CA385CA" w14:textId="77777777" w:rsidR="00ED4E10" w:rsidRPr="00ED4E10" w:rsidRDefault="00ED4E10" w:rsidP="00ED4E10">
                  <w:pPr>
                    <w:spacing w:after="60"/>
                    <w:rPr>
                      <w:rFonts w:eastAsia="Times New Roman"/>
                      <w:iCs/>
                      <w:sz w:val="20"/>
                      <w:szCs w:val="20"/>
                    </w:rPr>
                  </w:pPr>
                  <w:r w:rsidRPr="00ED4E10">
                    <w:rPr>
                      <w:rFonts w:eastAsia="Times New Roman"/>
                      <w:iCs/>
                      <w:sz w:val="20"/>
                      <w:szCs w:val="20"/>
                      <w:lang w:val="pt-BR"/>
                    </w:rPr>
                    <w:t xml:space="preserve">RTRRWAPR </w:t>
                  </w:r>
                  <w:r w:rsidRPr="00ED4E10">
                    <w:rPr>
                      <w:rFonts w:eastAsia="Times New Roman"/>
                      <w:i/>
                      <w:iCs/>
                      <w:sz w:val="20"/>
                      <w:szCs w:val="20"/>
                      <w:vertAlign w:val="subscript"/>
                      <w:lang w:val="pt-BR"/>
                    </w:rPr>
                    <w:t>q, r, p</w:t>
                  </w:r>
                </w:p>
              </w:tc>
              <w:tc>
                <w:tcPr>
                  <w:tcW w:w="476" w:type="pct"/>
                </w:tcPr>
                <w:p w14:paraId="38507F6F"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03359221"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Responsive Reserve Weighted-Average Price</w:t>
                  </w:r>
                  <w:r w:rsidRPr="00ED4E10">
                    <w:rPr>
                      <w:rFonts w:eastAsia="Times New Roman"/>
                      <w:iCs/>
                      <w:sz w:val="20"/>
                      <w:szCs w:val="20"/>
                    </w:rPr>
                    <w:t xml:space="preserve">—The weighted average of the Ancillary Service Offer prices corresponding with the RRS awards on the Ancillary Service Offer curves for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185EA99A" w14:textId="77777777" w:rsidTr="00AB6DE3">
              <w:trPr>
                <w:cantSplit/>
              </w:trPr>
              <w:tc>
                <w:tcPr>
                  <w:tcW w:w="942" w:type="pct"/>
                </w:tcPr>
                <w:p w14:paraId="0FEA8DE1" w14:textId="77777777" w:rsidR="00ED4E10" w:rsidRPr="00ED4E10" w:rsidRDefault="00ED4E10" w:rsidP="00ED4E10">
                  <w:pPr>
                    <w:spacing w:after="60"/>
                    <w:rPr>
                      <w:rFonts w:eastAsia="Times New Roman"/>
                      <w:iCs/>
                      <w:sz w:val="20"/>
                      <w:szCs w:val="20"/>
                    </w:rPr>
                  </w:pPr>
                  <w:r w:rsidRPr="00ED4E10">
                    <w:rPr>
                      <w:rFonts w:eastAsia="Times New Roman"/>
                      <w:iCs/>
                      <w:sz w:val="20"/>
                      <w:szCs w:val="20"/>
                      <w:lang w:val="pt-BR"/>
                    </w:rPr>
                    <w:t xml:space="preserve">RTNSWAPR </w:t>
                  </w:r>
                  <w:r w:rsidRPr="00ED4E10">
                    <w:rPr>
                      <w:rFonts w:eastAsia="Times New Roman"/>
                      <w:i/>
                      <w:iCs/>
                      <w:sz w:val="20"/>
                      <w:szCs w:val="20"/>
                      <w:vertAlign w:val="subscript"/>
                      <w:lang w:val="pt-BR"/>
                    </w:rPr>
                    <w:t>q, r, p</w:t>
                  </w:r>
                </w:p>
              </w:tc>
              <w:tc>
                <w:tcPr>
                  <w:tcW w:w="476" w:type="pct"/>
                </w:tcPr>
                <w:p w14:paraId="3451BB25"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3E853C14"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Non-Spin Weighted-Average Price</w:t>
                  </w:r>
                  <w:r w:rsidRPr="00ED4E10">
                    <w:rPr>
                      <w:rFonts w:eastAsia="Times New Roman"/>
                      <w:iCs/>
                      <w:sz w:val="20"/>
                      <w:szCs w:val="20"/>
                    </w:rPr>
                    <w:t xml:space="preserve">—The weighted average of the Ancillary Service Offer prices corresponding with the Non-Spin awards on the Ancillary Service Offer curves for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609987E2" w14:textId="77777777" w:rsidTr="00AB6DE3">
              <w:trPr>
                <w:cantSplit/>
              </w:trPr>
              <w:tc>
                <w:tcPr>
                  <w:tcW w:w="942" w:type="pct"/>
                </w:tcPr>
                <w:p w14:paraId="029D46BA" w14:textId="77777777" w:rsidR="00ED4E10" w:rsidRPr="00ED4E10" w:rsidRDefault="00ED4E10" w:rsidP="00ED4E10">
                  <w:pPr>
                    <w:spacing w:after="60"/>
                    <w:rPr>
                      <w:rFonts w:eastAsia="Times New Roman"/>
                      <w:iCs/>
                      <w:sz w:val="20"/>
                      <w:szCs w:val="20"/>
                      <w:lang w:val="pt-BR"/>
                    </w:rPr>
                  </w:pPr>
                  <w:r w:rsidRPr="00ED4E10">
                    <w:rPr>
                      <w:rFonts w:eastAsia="Times New Roman"/>
                      <w:iCs/>
                      <w:sz w:val="20"/>
                      <w:szCs w:val="20"/>
                      <w:lang w:val="pt-BR"/>
                    </w:rPr>
                    <w:t xml:space="preserve">RTECRWAPR </w:t>
                  </w:r>
                  <w:r w:rsidRPr="00ED4E10">
                    <w:rPr>
                      <w:rFonts w:eastAsia="Times New Roman"/>
                      <w:i/>
                      <w:iCs/>
                      <w:sz w:val="20"/>
                      <w:szCs w:val="20"/>
                      <w:vertAlign w:val="subscript"/>
                      <w:lang w:val="pt-BR"/>
                    </w:rPr>
                    <w:t>q, r, p</w:t>
                  </w:r>
                </w:p>
              </w:tc>
              <w:tc>
                <w:tcPr>
                  <w:tcW w:w="476" w:type="pct"/>
                </w:tcPr>
                <w:p w14:paraId="66AEEF83"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6027594B"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ERCOT Contingency Reserve Service Weighted-Average Price</w:t>
                  </w:r>
                  <w:r w:rsidRPr="00ED4E10">
                    <w:rPr>
                      <w:rFonts w:eastAsia="Times New Roman"/>
                      <w:iCs/>
                      <w:sz w:val="20"/>
                      <w:szCs w:val="20"/>
                    </w:rPr>
                    <w:t xml:space="preserve">—The weighted average of the Ancillary Service Offer prices corresponding with the ECRS awards on the Ancillary Service Offer curves for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AB6DE3" w:rsidRPr="00ED4E10" w14:paraId="42B2395C" w14:textId="77777777" w:rsidTr="00AB6DE3">
              <w:trPr>
                <w:cantSplit/>
                <w:ins w:id="1257" w:author="ERCOT" w:date="2025-07-29T16:03:00Z"/>
              </w:trPr>
              <w:tc>
                <w:tcPr>
                  <w:tcW w:w="942" w:type="pct"/>
                </w:tcPr>
                <w:p w14:paraId="4C33B9E6" w14:textId="4C279580" w:rsidR="00AB6DE3" w:rsidRPr="00ED4E10" w:rsidRDefault="00E1186B" w:rsidP="00ED4E10">
                  <w:pPr>
                    <w:spacing w:after="60"/>
                    <w:rPr>
                      <w:ins w:id="1258" w:author="ERCOT" w:date="2025-07-29T16:03:00Z" w16du:dateUtc="2025-07-29T21:03:00Z"/>
                      <w:rFonts w:eastAsia="Times New Roman"/>
                      <w:iCs/>
                      <w:sz w:val="20"/>
                      <w:szCs w:val="20"/>
                      <w:lang w:val="pt-BR"/>
                    </w:rPr>
                  </w:pPr>
                  <w:ins w:id="1259" w:author="ERCOT" w:date="2025-07-29T16:06:00Z" w16du:dateUtc="2025-07-29T21:06:00Z">
                    <w:r w:rsidRPr="00ED4E10">
                      <w:rPr>
                        <w:rFonts w:eastAsia="Times New Roman"/>
                        <w:iCs/>
                        <w:sz w:val="20"/>
                        <w:szCs w:val="20"/>
                        <w:lang w:val="pt-BR"/>
                      </w:rPr>
                      <w:t>RT</w:t>
                    </w:r>
                    <w:r>
                      <w:rPr>
                        <w:rFonts w:eastAsia="Times New Roman"/>
                        <w:iCs/>
                        <w:sz w:val="20"/>
                        <w:szCs w:val="20"/>
                        <w:lang w:val="pt-BR"/>
                      </w:rPr>
                      <w:t>DR</w:t>
                    </w:r>
                    <w:r w:rsidRPr="00ED4E10">
                      <w:rPr>
                        <w:rFonts w:eastAsia="Times New Roman"/>
                        <w:iCs/>
                        <w:sz w:val="20"/>
                        <w:szCs w:val="20"/>
                        <w:lang w:val="pt-BR"/>
                      </w:rPr>
                      <w:t xml:space="preserve">RWAPR </w:t>
                    </w:r>
                    <w:r w:rsidRPr="00ED4E10">
                      <w:rPr>
                        <w:rFonts w:eastAsia="Times New Roman"/>
                        <w:i/>
                        <w:iCs/>
                        <w:sz w:val="20"/>
                        <w:szCs w:val="20"/>
                        <w:vertAlign w:val="subscript"/>
                        <w:lang w:val="pt-BR"/>
                      </w:rPr>
                      <w:t>q, r, p</w:t>
                    </w:r>
                  </w:ins>
                </w:p>
              </w:tc>
              <w:tc>
                <w:tcPr>
                  <w:tcW w:w="476" w:type="pct"/>
                </w:tcPr>
                <w:p w14:paraId="776F8651" w14:textId="5652C7A6" w:rsidR="00AB6DE3" w:rsidRPr="00ED4E10" w:rsidRDefault="00E1186B" w:rsidP="00ED4E10">
                  <w:pPr>
                    <w:spacing w:after="60"/>
                    <w:rPr>
                      <w:ins w:id="1260" w:author="ERCOT" w:date="2025-07-29T16:03:00Z" w16du:dateUtc="2025-07-29T21:03:00Z"/>
                      <w:rFonts w:eastAsia="Times New Roman"/>
                      <w:iCs/>
                      <w:sz w:val="20"/>
                      <w:szCs w:val="20"/>
                    </w:rPr>
                  </w:pPr>
                  <w:ins w:id="1261" w:author="ERCOT" w:date="2025-07-29T16:06:00Z" w16du:dateUtc="2025-07-29T21:06:00Z">
                    <w:r w:rsidRPr="00ED4E10">
                      <w:rPr>
                        <w:rFonts w:eastAsia="Times New Roman"/>
                        <w:iCs/>
                        <w:sz w:val="20"/>
                        <w:szCs w:val="20"/>
                      </w:rPr>
                      <w:t>$/MW</w:t>
                    </w:r>
                  </w:ins>
                </w:p>
              </w:tc>
              <w:tc>
                <w:tcPr>
                  <w:tcW w:w="3582" w:type="pct"/>
                </w:tcPr>
                <w:p w14:paraId="0C80C27F" w14:textId="11349617" w:rsidR="00AB6DE3" w:rsidRPr="00ED4E10" w:rsidRDefault="00E1186B" w:rsidP="00ED4E10">
                  <w:pPr>
                    <w:spacing w:after="60"/>
                    <w:rPr>
                      <w:ins w:id="1262" w:author="ERCOT" w:date="2025-07-29T16:03:00Z" w16du:dateUtc="2025-07-29T21:03:00Z"/>
                      <w:rFonts w:eastAsia="Times New Roman"/>
                      <w:i/>
                      <w:iCs/>
                      <w:sz w:val="20"/>
                      <w:szCs w:val="20"/>
                    </w:rPr>
                  </w:pPr>
                  <w:ins w:id="1263" w:author="ERCOT" w:date="2025-07-29T16:06:00Z" w16du:dateUtc="2025-07-29T21:06:00Z">
                    <w:r w:rsidRPr="00ED4E10">
                      <w:rPr>
                        <w:rFonts w:eastAsia="Times New Roman"/>
                        <w:i/>
                        <w:iCs/>
                        <w:sz w:val="20"/>
                        <w:szCs w:val="20"/>
                      </w:rPr>
                      <w:t xml:space="preserve">Real-Time </w:t>
                    </w:r>
                    <w:r>
                      <w:rPr>
                        <w:rFonts w:eastAsia="Times New Roman"/>
                        <w:i/>
                        <w:iCs/>
                        <w:sz w:val="20"/>
                        <w:szCs w:val="20"/>
                      </w:rPr>
                      <w:t>Dispatchable Reliability</w:t>
                    </w:r>
                    <w:r w:rsidRPr="00ED4E10">
                      <w:rPr>
                        <w:rFonts w:eastAsia="Times New Roman"/>
                        <w:i/>
                        <w:iCs/>
                        <w:sz w:val="20"/>
                        <w:szCs w:val="20"/>
                      </w:rPr>
                      <w:t xml:space="preserve"> Reserve Service Weighted-Average Price</w:t>
                    </w:r>
                    <w:r w:rsidRPr="00ED4E10">
                      <w:rPr>
                        <w:rFonts w:eastAsia="Times New Roman"/>
                        <w:iCs/>
                        <w:sz w:val="20"/>
                        <w:szCs w:val="20"/>
                      </w:rPr>
                      <w:t xml:space="preserve">—The weighted average of the Ancillary Service Offer prices corresponding with the </w:t>
                    </w:r>
                    <w:r>
                      <w:rPr>
                        <w:rFonts w:eastAsia="Times New Roman"/>
                        <w:iCs/>
                        <w:sz w:val="20"/>
                        <w:szCs w:val="20"/>
                      </w:rPr>
                      <w:t>DRRS</w:t>
                    </w:r>
                    <w:r w:rsidRPr="00ED4E10">
                      <w:rPr>
                        <w:rFonts w:eastAsia="Times New Roman"/>
                        <w:iCs/>
                        <w:sz w:val="20"/>
                        <w:szCs w:val="20"/>
                      </w:rPr>
                      <w:t xml:space="preserve"> awards </w:t>
                    </w:r>
                  </w:ins>
                  <w:ins w:id="1264" w:author="ERCOT" w:date="2025-07-30T09:34:00Z" w16du:dateUtc="2025-07-30T14:34:00Z">
                    <w:r w:rsidR="001C6337">
                      <w:rPr>
                        <w:rFonts w:eastAsia="Times New Roman"/>
                        <w:iCs/>
                        <w:sz w:val="20"/>
                        <w:szCs w:val="20"/>
                      </w:rPr>
                      <w:t>from</w:t>
                    </w:r>
                  </w:ins>
                  <w:ins w:id="1265" w:author="ERCOT" w:date="2025-07-29T16:06:00Z" w16du:dateUtc="2025-07-29T21:06:00Z">
                    <w:r w:rsidRPr="00ED4E10">
                      <w:rPr>
                        <w:rFonts w:eastAsia="Times New Roman"/>
                        <w:iCs/>
                        <w:sz w:val="20"/>
                        <w:szCs w:val="20"/>
                      </w:rPr>
                      <w:t xml:space="preserve"> the Ancillary Service Offer for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ins>
                </w:p>
              </w:tc>
            </w:tr>
            <w:tr w:rsidR="00815FE7" w:rsidRPr="00ED4E10" w14:paraId="70EA848E" w14:textId="77777777" w:rsidTr="00AB6DE3">
              <w:trPr>
                <w:cantSplit/>
              </w:trPr>
              <w:tc>
                <w:tcPr>
                  <w:tcW w:w="942" w:type="pct"/>
                </w:tcPr>
                <w:p w14:paraId="7CFEC9AE" w14:textId="77777777" w:rsidR="00ED4E10" w:rsidRPr="00ED4E10" w:rsidRDefault="00ED4E10" w:rsidP="00ED4E10">
                  <w:pPr>
                    <w:spacing w:after="60"/>
                    <w:rPr>
                      <w:rFonts w:eastAsia="Times New Roman"/>
                      <w:iCs/>
                      <w:sz w:val="20"/>
                      <w:szCs w:val="20"/>
                      <w:lang w:val="pt-BR"/>
                    </w:rPr>
                  </w:pPr>
                  <w:r w:rsidRPr="00ED4E10">
                    <w:rPr>
                      <w:rFonts w:eastAsia="Times New Roman"/>
                      <w:iCs/>
                      <w:sz w:val="20"/>
                      <w:szCs w:val="20"/>
                    </w:rPr>
                    <w:t>RTRUAWD</w:t>
                  </w:r>
                  <w:r w:rsidRPr="00ED4E10">
                    <w:rPr>
                      <w:rFonts w:eastAsia="Times New Roman"/>
                      <w:i/>
                      <w:iCs/>
                      <w:sz w:val="20"/>
                      <w:szCs w:val="20"/>
                      <w:vertAlign w:val="subscript"/>
                    </w:rPr>
                    <w:t xml:space="preserve"> q, r</w:t>
                  </w:r>
                </w:p>
              </w:tc>
              <w:tc>
                <w:tcPr>
                  <w:tcW w:w="476" w:type="pct"/>
                </w:tcPr>
                <w:p w14:paraId="558C1D95"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7B57C341"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Reg-Up Award per Resource per QSE</w:t>
                  </w:r>
                  <w:r w:rsidRPr="00ED4E10">
                    <w:rPr>
                      <w:rFonts w:eastAsia="Times New Roman"/>
                      <w:iCs/>
                      <w:sz w:val="20"/>
                      <w:szCs w:val="20"/>
                    </w:rPr>
                    <w:t xml:space="preserve">—The Reg-Up amount awarded to QSE </w:t>
                  </w:r>
                  <w:r w:rsidRPr="00ED4E10">
                    <w:rPr>
                      <w:rFonts w:eastAsia="Times New Roman"/>
                      <w:i/>
                      <w:iCs/>
                      <w:sz w:val="20"/>
                      <w:szCs w:val="20"/>
                    </w:rPr>
                    <w:t>q</w:t>
                  </w:r>
                  <w:r w:rsidRPr="00ED4E10">
                    <w:rPr>
                      <w:rFonts w:eastAsia="Times New Roman"/>
                      <w:iCs/>
                      <w:sz w:val="20"/>
                      <w:szCs w:val="20"/>
                    </w:rPr>
                    <w:t xml:space="preserve"> for Resource </w:t>
                  </w:r>
                  <w:r w:rsidRPr="00ED4E10">
                    <w:rPr>
                      <w:rFonts w:eastAsia="Times New Roman"/>
                      <w:i/>
                      <w:iCs/>
                      <w:sz w:val="20"/>
                      <w:szCs w:val="20"/>
                    </w:rPr>
                    <w:t>r</w:t>
                  </w:r>
                  <w:r w:rsidRPr="00ED4E10">
                    <w:rPr>
                      <w:rFonts w:eastAsia="Times New Roman"/>
                      <w:iCs/>
                      <w:sz w:val="20"/>
                      <w:szCs w:val="20"/>
                    </w:rPr>
                    <w:t xml:space="preserve"> in Real-Time </w:t>
                  </w:r>
                  <w:r w:rsidRPr="00ED4E10">
                    <w:rPr>
                      <w:rFonts w:eastAsia="Times New Roman"/>
                      <w:iCs/>
                      <w:sz w:val="20"/>
                      <w:szCs w:val="18"/>
                    </w:rPr>
                    <w:t xml:space="preserve">for </w:t>
                  </w:r>
                  <w:r w:rsidRPr="00ED4E10">
                    <w:rPr>
                      <w:rFonts w:eastAsia="Times New Roman"/>
                      <w:iCs/>
                      <w:sz w:val="20"/>
                      <w:szCs w:val="20"/>
                    </w:rPr>
                    <w:t xml:space="preserve">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22E33F6C" w14:textId="77777777" w:rsidTr="00AB6DE3">
              <w:trPr>
                <w:cantSplit/>
              </w:trPr>
              <w:tc>
                <w:tcPr>
                  <w:tcW w:w="942" w:type="pct"/>
                </w:tcPr>
                <w:p w14:paraId="6FEC23CF" w14:textId="77777777" w:rsidR="00ED4E10" w:rsidRPr="00ED4E10" w:rsidRDefault="00ED4E10" w:rsidP="00ED4E10">
                  <w:pPr>
                    <w:spacing w:after="60"/>
                    <w:rPr>
                      <w:rFonts w:eastAsia="Times New Roman"/>
                      <w:iCs/>
                      <w:sz w:val="20"/>
                      <w:szCs w:val="20"/>
                      <w:lang w:val="pt-BR"/>
                    </w:rPr>
                  </w:pPr>
                  <w:r w:rsidRPr="00ED4E10">
                    <w:rPr>
                      <w:rFonts w:eastAsia="Times New Roman"/>
                      <w:iCs/>
                      <w:sz w:val="20"/>
                      <w:szCs w:val="20"/>
                    </w:rPr>
                    <w:lastRenderedPageBreak/>
                    <w:t>RTRDAWD</w:t>
                  </w:r>
                  <w:r w:rsidRPr="00ED4E10">
                    <w:rPr>
                      <w:rFonts w:eastAsia="Times New Roman"/>
                      <w:i/>
                      <w:iCs/>
                      <w:sz w:val="20"/>
                      <w:szCs w:val="20"/>
                      <w:vertAlign w:val="subscript"/>
                    </w:rPr>
                    <w:t xml:space="preserve"> q, r</w:t>
                  </w:r>
                </w:p>
              </w:tc>
              <w:tc>
                <w:tcPr>
                  <w:tcW w:w="476" w:type="pct"/>
                </w:tcPr>
                <w:p w14:paraId="5126AF83"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54282368"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Reg-Down Award per Resource per QSE</w:t>
                  </w:r>
                  <w:r w:rsidRPr="00ED4E10">
                    <w:rPr>
                      <w:rFonts w:eastAsia="Times New Roman"/>
                      <w:iCs/>
                      <w:sz w:val="20"/>
                      <w:szCs w:val="20"/>
                    </w:rPr>
                    <w:t xml:space="preserve">—The Reg-Down amount awarded to QSE </w:t>
                  </w:r>
                  <w:r w:rsidRPr="00ED4E10">
                    <w:rPr>
                      <w:rFonts w:eastAsia="Times New Roman"/>
                      <w:i/>
                      <w:iCs/>
                      <w:sz w:val="20"/>
                      <w:szCs w:val="20"/>
                    </w:rPr>
                    <w:t>q</w:t>
                  </w:r>
                  <w:r w:rsidRPr="00ED4E10">
                    <w:rPr>
                      <w:rFonts w:eastAsia="Times New Roman"/>
                      <w:iCs/>
                      <w:sz w:val="20"/>
                      <w:szCs w:val="20"/>
                    </w:rPr>
                    <w:t xml:space="preserve"> for Resource </w:t>
                  </w:r>
                  <w:r w:rsidRPr="00ED4E10">
                    <w:rPr>
                      <w:rFonts w:eastAsia="Times New Roman"/>
                      <w:i/>
                      <w:iCs/>
                      <w:sz w:val="20"/>
                      <w:szCs w:val="20"/>
                    </w:rPr>
                    <w:t>r</w:t>
                  </w:r>
                  <w:r w:rsidRPr="00ED4E10">
                    <w:rPr>
                      <w:rFonts w:eastAsia="Times New Roman"/>
                      <w:iCs/>
                      <w:sz w:val="20"/>
                      <w:szCs w:val="20"/>
                    </w:rPr>
                    <w:t xml:space="preserve"> in Real-Time </w:t>
                  </w:r>
                  <w:r w:rsidRPr="00ED4E10">
                    <w:rPr>
                      <w:rFonts w:eastAsia="Times New Roman"/>
                      <w:iCs/>
                      <w:sz w:val="20"/>
                      <w:szCs w:val="18"/>
                    </w:rPr>
                    <w:t xml:space="preserve">for </w:t>
                  </w:r>
                  <w:r w:rsidRPr="00ED4E10">
                    <w:rPr>
                      <w:rFonts w:eastAsia="Times New Roman"/>
                      <w:iCs/>
                      <w:sz w:val="20"/>
                      <w:szCs w:val="20"/>
                    </w:rPr>
                    <w:t xml:space="preserve">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1DA75DA6" w14:textId="77777777" w:rsidTr="00AB6DE3">
              <w:trPr>
                <w:cantSplit/>
              </w:trPr>
              <w:tc>
                <w:tcPr>
                  <w:tcW w:w="942" w:type="pct"/>
                </w:tcPr>
                <w:p w14:paraId="0304E8A1" w14:textId="77777777" w:rsidR="00ED4E10" w:rsidRPr="00ED4E10" w:rsidRDefault="00ED4E10" w:rsidP="00ED4E10">
                  <w:pPr>
                    <w:spacing w:after="60"/>
                    <w:rPr>
                      <w:rFonts w:eastAsia="Times New Roman"/>
                      <w:iCs/>
                      <w:sz w:val="20"/>
                      <w:szCs w:val="20"/>
                      <w:lang w:val="pt-BR"/>
                    </w:rPr>
                  </w:pPr>
                  <w:r w:rsidRPr="00ED4E10">
                    <w:rPr>
                      <w:rFonts w:eastAsia="Times New Roman"/>
                      <w:iCs/>
                      <w:sz w:val="20"/>
                      <w:szCs w:val="20"/>
                    </w:rPr>
                    <w:t>RTRRAWD</w:t>
                  </w:r>
                  <w:r w:rsidRPr="00ED4E10">
                    <w:rPr>
                      <w:rFonts w:eastAsia="Times New Roman"/>
                      <w:i/>
                      <w:iCs/>
                      <w:sz w:val="20"/>
                      <w:szCs w:val="20"/>
                      <w:vertAlign w:val="subscript"/>
                    </w:rPr>
                    <w:t xml:space="preserve"> q, r</w:t>
                  </w:r>
                </w:p>
              </w:tc>
              <w:tc>
                <w:tcPr>
                  <w:tcW w:w="476" w:type="pct"/>
                </w:tcPr>
                <w:p w14:paraId="6E5D2C85"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0781E7D4"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Responsive Reserve Award per Resource per QSE</w:t>
                  </w:r>
                  <w:r w:rsidRPr="00ED4E10">
                    <w:rPr>
                      <w:rFonts w:eastAsia="Times New Roman"/>
                      <w:iCs/>
                      <w:sz w:val="20"/>
                      <w:szCs w:val="20"/>
                    </w:rPr>
                    <w:t xml:space="preserve">—The RRS amount awarded to QSE </w:t>
                  </w:r>
                  <w:r w:rsidRPr="00ED4E10">
                    <w:rPr>
                      <w:rFonts w:eastAsia="Times New Roman"/>
                      <w:i/>
                      <w:iCs/>
                      <w:sz w:val="20"/>
                      <w:szCs w:val="20"/>
                    </w:rPr>
                    <w:t>q</w:t>
                  </w:r>
                  <w:r w:rsidRPr="00ED4E10">
                    <w:rPr>
                      <w:rFonts w:eastAsia="Times New Roman"/>
                      <w:iCs/>
                      <w:sz w:val="20"/>
                      <w:szCs w:val="20"/>
                    </w:rPr>
                    <w:t xml:space="preserve"> for Resource </w:t>
                  </w:r>
                  <w:r w:rsidRPr="00ED4E10">
                    <w:rPr>
                      <w:rFonts w:eastAsia="Times New Roman"/>
                      <w:i/>
                      <w:iCs/>
                      <w:sz w:val="20"/>
                      <w:szCs w:val="20"/>
                    </w:rPr>
                    <w:t>r</w:t>
                  </w:r>
                  <w:r w:rsidRPr="00ED4E10">
                    <w:rPr>
                      <w:rFonts w:eastAsia="Times New Roman"/>
                      <w:iCs/>
                      <w:sz w:val="20"/>
                      <w:szCs w:val="20"/>
                    </w:rPr>
                    <w:t xml:space="preserve"> in Real-Time </w:t>
                  </w:r>
                  <w:r w:rsidRPr="00ED4E10">
                    <w:rPr>
                      <w:rFonts w:eastAsia="Times New Roman"/>
                      <w:iCs/>
                      <w:sz w:val="20"/>
                      <w:szCs w:val="18"/>
                    </w:rPr>
                    <w:t xml:space="preserve">for </w:t>
                  </w:r>
                  <w:r w:rsidRPr="00ED4E10">
                    <w:rPr>
                      <w:rFonts w:eastAsia="Times New Roman"/>
                      <w:iCs/>
                      <w:sz w:val="20"/>
                      <w:szCs w:val="20"/>
                    </w:rPr>
                    <w:t xml:space="preserve">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28C29BC9" w14:textId="77777777" w:rsidTr="00AB6DE3">
              <w:trPr>
                <w:cantSplit/>
              </w:trPr>
              <w:tc>
                <w:tcPr>
                  <w:tcW w:w="942" w:type="pct"/>
                </w:tcPr>
                <w:p w14:paraId="38C07489" w14:textId="77777777" w:rsidR="00ED4E10" w:rsidRPr="00ED4E10" w:rsidRDefault="00ED4E10" w:rsidP="00ED4E10">
                  <w:pPr>
                    <w:spacing w:after="60"/>
                    <w:rPr>
                      <w:rFonts w:eastAsia="Times New Roman"/>
                      <w:iCs/>
                      <w:sz w:val="20"/>
                      <w:szCs w:val="20"/>
                      <w:lang w:val="pt-BR"/>
                    </w:rPr>
                  </w:pPr>
                  <w:r w:rsidRPr="00ED4E10">
                    <w:rPr>
                      <w:rFonts w:eastAsia="Times New Roman"/>
                      <w:iCs/>
                      <w:sz w:val="20"/>
                      <w:szCs w:val="20"/>
                    </w:rPr>
                    <w:t>RTNSAWD</w:t>
                  </w:r>
                  <w:r w:rsidRPr="00ED4E10">
                    <w:rPr>
                      <w:rFonts w:eastAsia="Times New Roman"/>
                      <w:i/>
                      <w:iCs/>
                      <w:sz w:val="20"/>
                      <w:szCs w:val="20"/>
                      <w:vertAlign w:val="subscript"/>
                    </w:rPr>
                    <w:t xml:space="preserve"> q, r</w:t>
                  </w:r>
                </w:p>
              </w:tc>
              <w:tc>
                <w:tcPr>
                  <w:tcW w:w="476" w:type="pct"/>
                </w:tcPr>
                <w:p w14:paraId="4A436D55"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17C62D40"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Non-Spin Award per Resource per QSE</w:t>
                  </w:r>
                  <w:r w:rsidRPr="00ED4E10">
                    <w:rPr>
                      <w:rFonts w:eastAsia="Times New Roman"/>
                      <w:iCs/>
                      <w:sz w:val="20"/>
                      <w:szCs w:val="20"/>
                    </w:rPr>
                    <w:t xml:space="preserve">—The Non-Spin amount awarded to QSE </w:t>
                  </w:r>
                  <w:r w:rsidRPr="00ED4E10">
                    <w:rPr>
                      <w:rFonts w:eastAsia="Times New Roman"/>
                      <w:i/>
                      <w:iCs/>
                      <w:sz w:val="20"/>
                      <w:szCs w:val="20"/>
                    </w:rPr>
                    <w:t>q</w:t>
                  </w:r>
                  <w:r w:rsidRPr="00ED4E10">
                    <w:rPr>
                      <w:rFonts w:eastAsia="Times New Roman"/>
                      <w:iCs/>
                      <w:sz w:val="20"/>
                      <w:szCs w:val="20"/>
                    </w:rPr>
                    <w:t xml:space="preserve"> for Resource </w:t>
                  </w:r>
                  <w:r w:rsidRPr="00ED4E10">
                    <w:rPr>
                      <w:rFonts w:eastAsia="Times New Roman"/>
                      <w:i/>
                      <w:iCs/>
                      <w:sz w:val="20"/>
                      <w:szCs w:val="20"/>
                    </w:rPr>
                    <w:t>r</w:t>
                  </w:r>
                  <w:r w:rsidRPr="00ED4E10">
                    <w:rPr>
                      <w:rFonts w:eastAsia="Times New Roman"/>
                      <w:iCs/>
                      <w:sz w:val="20"/>
                      <w:szCs w:val="20"/>
                    </w:rPr>
                    <w:t xml:space="preserve"> in Real-Time </w:t>
                  </w:r>
                  <w:r w:rsidRPr="00ED4E10">
                    <w:rPr>
                      <w:rFonts w:eastAsia="Times New Roman"/>
                      <w:iCs/>
                      <w:sz w:val="20"/>
                      <w:szCs w:val="18"/>
                    </w:rPr>
                    <w:t xml:space="preserve">for </w:t>
                  </w:r>
                  <w:r w:rsidRPr="00ED4E10">
                    <w:rPr>
                      <w:rFonts w:eastAsia="Times New Roman"/>
                      <w:iCs/>
                      <w:sz w:val="20"/>
                      <w:szCs w:val="20"/>
                    </w:rPr>
                    <w:t xml:space="preserve">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815FE7" w:rsidRPr="00ED4E10" w14:paraId="3CC2A270" w14:textId="77777777" w:rsidTr="00AB6DE3">
              <w:trPr>
                <w:cantSplit/>
              </w:trPr>
              <w:tc>
                <w:tcPr>
                  <w:tcW w:w="942" w:type="pct"/>
                </w:tcPr>
                <w:p w14:paraId="4CDF35F3" w14:textId="77777777" w:rsidR="00ED4E10" w:rsidRPr="00ED4E10" w:rsidRDefault="00ED4E10" w:rsidP="00ED4E10">
                  <w:pPr>
                    <w:spacing w:after="60"/>
                    <w:rPr>
                      <w:rFonts w:eastAsia="Times New Roman"/>
                      <w:iCs/>
                      <w:sz w:val="20"/>
                      <w:szCs w:val="20"/>
                      <w:lang w:val="pt-BR"/>
                    </w:rPr>
                  </w:pPr>
                  <w:r w:rsidRPr="00ED4E10">
                    <w:rPr>
                      <w:rFonts w:eastAsia="Times New Roman"/>
                      <w:iCs/>
                      <w:sz w:val="20"/>
                      <w:szCs w:val="20"/>
                    </w:rPr>
                    <w:t>RTECRAWD</w:t>
                  </w:r>
                  <w:r w:rsidRPr="00ED4E10">
                    <w:rPr>
                      <w:rFonts w:eastAsia="Times New Roman"/>
                      <w:i/>
                      <w:iCs/>
                      <w:sz w:val="20"/>
                      <w:szCs w:val="20"/>
                      <w:vertAlign w:val="subscript"/>
                    </w:rPr>
                    <w:t xml:space="preserve"> q, r</w:t>
                  </w:r>
                </w:p>
              </w:tc>
              <w:tc>
                <w:tcPr>
                  <w:tcW w:w="476" w:type="pct"/>
                </w:tcPr>
                <w:p w14:paraId="2A259381"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7E9888BC"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ERCOT Contingency Reserve Service Award per Resource per QSE</w:t>
                  </w:r>
                  <w:r w:rsidRPr="00ED4E10">
                    <w:rPr>
                      <w:rFonts w:eastAsia="Times New Roman"/>
                      <w:iCs/>
                      <w:sz w:val="20"/>
                      <w:szCs w:val="20"/>
                    </w:rPr>
                    <w:t xml:space="preserve">—The ECRS amount awarded to QSE </w:t>
                  </w:r>
                  <w:r w:rsidRPr="00ED4E10">
                    <w:rPr>
                      <w:rFonts w:eastAsia="Times New Roman"/>
                      <w:i/>
                      <w:iCs/>
                      <w:sz w:val="20"/>
                      <w:szCs w:val="20"/>
                    </w:rPr>
                    <w:t>q</w:t>
                  </w:r>
                  <w:r w:rsidRPr="00ED4E10">
                    <w:rPr>
                      <w:rFonts w:eastAsia="Times New Roman"/>
                      <w:iCs/>
                      <w:sz w:val="20"/>
                      <w:szCs w:val="20"/>
                    </w:rPr>
                    <w:t xml:space="preserve"> for Resource </w:t>
                  </w:r>
                  <w:r w:rsidRPr="00ED4E10">
                    <w:rPr>
                      <w:rFonts w:eastAsia="Times New Roman"/>
                      <w:i/>
                      <w:iCs/>
                      <w:sz w:val="20"/>
                      <w:szCs w:val="20"/>
                    </w:rPr>
                    <w:t>r</w:t>
                  </w:r>
                  <w:r w:rsidRPr="00ED4E10">
                    <w:rPr>
                      <w:rFonts w:eastAsia="Times New Roman"/>
                      <w:iCs/>
                      <w:sz w:val="20"/>
                      <w:szCs w:val="20"/>
                    </w:rPr>
                    <w:t xml:space="preserve"> in Real-Time </w:t>
                  </w:r>
                  <w:r w:rsidRPr="00ED4E10">
                    <w:rPr>
                      <w:rFonts w:eastAsia="Times New Roman"/>
                      <w:iCs/>
                      <w:sz w:val="20"/>
                      <w:szCs w:val="18"/>
                    </w:rPr>
                    <w:t xml:space="preserve">for </w:t>
                  </w:r>
                  <w:r w:rsidRPr="00ED4E10">
                    <w:rPr>
                      <w:rFonts w:eastAsia="Times New Roman"/>
                      <w:iCs/>
                      <w:sz w:val="20"/>
                      <w:szCs w:val="20"/>
                    </w:rPr>
                    <w:t xml:space="preserve">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AB6DE3" w:rsidRPr="00ED4E10" w14:paraId="36D54A9F" w14:textId="77777777" w:rsidTr="00AB6DE3">
              <w:trPr>
                <w:cantSplit/>
                <w:ins w:id="1266" w:author="ERCOT" w:date="2025-07-29T16:03:00Z"/>
              </w:trPr>
              <w:tc>
                <w:tcPr>
                  <w:tcW w:w="942" w:type="pct"/>
                </w:tcPr>
                <w:p w14:paraId="1E37935A" w14:textId="4AB2935A" w:rsidR="00AB6DE3" w:rsidRPr="00ED4E10" w:rsidRDefault="00E1186B" w:rsidP="00ED4E10">
                  <w:pPr>
                    <w:spacing w:after="60"/>
                    <w:rPr>
                      <w:ins w:id="1267" w:author="ERCOT" w:date="2025-07-29T16:03:00Z" w16du:dateUtc="2025-07-29T21:03:00Z"/>
                      <w:rFonts w:eastAsia="Times New Roman"/>
                      <w:iCs/>
                      <w:sz w:val="20"/>
                      <w:szCs w:val="20"/>
                    </w:rPr>
                  </w:pPr>
                  <w:ins w:id="1268" w:author="ERCOT" w:date="2025-07-29T16:06:00Z" w16du:dateUtc="2025-07-29T21:06:00Z">
                    <w:r w:rsidRPr="00ED4E10">
                      <w:rPr>
                        <w:rFonts w:eastAsia="Times New Roman"/>
                        <w:iCs/>
                        <w:sz w:val="20"/>
                        <w:szCs w:val="20"/>
                      </w:rPr>
                      <w:t>RT</w:t>
                    </w:r>
                    <w:r>
                      <w:rPr>
                        <w:rFonts w:eastAsia="Times New Roman"/>
                        <w:iCs/>
                        <w:sz w:val="20"/>
                        <w:szCs w:val="20"/>
                      </w:rPr>
                      <w:t>DR</w:t>
                    </w:r>
                    <w:r w:rsidRPr="00ED4E10">
                      <w:rPr>
                        <w:rFonts w:eastAsia="Times New Roman"/>
                        <w:iCs/>
                        <w:sz w:val="20"/>
                        <w:szCs w:val="20"/>
                      </w:rPr>
                      <w:t>RAWD</w:t>
                    </w:r>
                    <w:r w:rsidRPr="00ED4E10">
                      <w:rPr>
                        <w:rFonts w:eastAsia="Times New Roman"/>
                        <w:i/>
                        <w:iCs/>
                        <w:sz w:val="20"/>
                        <w:szCs w:val="20"/>
                        <w:vertAlign w:val="subscript"/>
                      </w:rPr>
                      <w:t xml:space="preserve"> q, r</w:t>
                    </w:r>
                  </w:ins>
                </w:p>
              </w:tc>
              <w:tc>
                <w:tcPr>
                  <w:tcW w:w="476" w:type="pct"/>
                </w:tcPr>
                <w:p w14:paraId="551CB272" w14:textId="3B4386AA" w:rsidR="00AB6DE3" w:rsidRPr="00ED4E10" w:rsidRDefault="00E1186B" w:rsidP="00ED4E10">
                  <w:pPr>
                    <w:spacing w:after="60"/>
                    <w:rPr>
                      <w:ins w:id="1269" w:author="ERCOT" w:date="2025-07-29T16:03:00Z" w16du:dateUtc="2025-07-29T21:03:00Z"/>
                      <w:rFonts w:eastAsia="Times New Roman"/>
                      <w:iCs/>
                      <w:sz w:val="20"/>
                      <w:szCs w:val="20"/>
                    </w:rPr>
                  </w:pPr>
                  <w:ins w:id="1270" w:author="ERCOT" w:date="2025-07-29T16:06:00Z" w16du:dateUtc="2025-07-29T21:06:00Z">
                    <w:r>
                      <w:rPr>
                        <w:rFonts w:eastAsia="Times New Roman"/>
                        <w:iCs/>
                        <w:sz w:val="20"/>
                        <w:szCs w:val="20"/>
                      </w:rPr>
                      <w:t>MW</w:t>
                    </w:r>
                  </w:ins>
                </w:p>
              </w:tc>
              <w:tc>
                <w:tcPr>
                  <w:tcW w:w="3582" w:type="pct"/>
                </w:tcPr>
                <w:p w14:paraId="48F69595" w14:textId="540E0EB3" w:rsidR="00AB6DE3" w:rsidRPr="00ED4E10" w:rsidRDefault="00E1186B" w:rsidP="00ED4E10">
                  <w:pPr>
                    <w:spacing w:after="60"/>
                    <w:rPr>
                      <w:ins w:id="1271" w:author="ERCOT" w:date="2025-07-29T16:03:00Z" w16du:dateUtc="2025-07-29T21:03:00Z"/>
                      <w:rFonts w:eastAsia="Times New Roman"/>
                      <w:i/>
                      <w:iCs/>
                      <w:sz w:val="20"/>
                      <w:szCs w:val="20"/>
                    </w:rPr>
                  </w:pPr>
                  <w:ins w:id="1272" w:author="ERCOT" w:date="2025-07-29T16:06:00Z" w16du:dateUtc="2025-07-29T21:06:00Z">
                    <w:r w:rsidRPr="00ED4E10">
                      <w:rPr>
                        <w:rFonts w:eastAsia="Times New Roman"/>
                        <w:i/>
                        <w:iCs/>
                        <w:sz w:val="20"/>
                        <w:szCs w:val="20"/>
                      </w:rPr>
                      <w:t xml:space="preserve">Real-Time </w:t>
                    </w:r>
                    <w:r>
                      <w:rPr>
                        <w:rFonts w:eastAsia="Times New Roman"/>
                        <w:i/>
                        <w:iCs/>
                        <w:sz w:val="20"/>
                        <w:szCs w:val="20"/>
                      </w:rPr>
                      <w:t>Dispatchable Reliabili</w:t>
                    </w:r>
                  </w:ins>
                  <w:ins w:id="1273" w:author="ERCOT" w:date="2025-07-29T16:07:00Z" w16du:dateUtc="2025-07-29T21:07:00Z">
                    <w:r>
                      <w:rPr>
                        <w:rFonts w:eastAsia="Times New Roman"/>
                        <w:i/>
                        <w:iCs/>
                        <w:sz w:val="20"/>
                        <w:szCs w:val="20"/>
                      </w:rPr>
                      <w:t>ty</w:t>
                    </w:r>
                  </w:ins>
                  <w:ins w:id="1274" w:author="ERCOT" w:date="2025-07-29T16:06:00Z" w16du:dateUtc="2025-07-29T21:06:00Z">
                    <w:r w:rsidRPr="00ED4E10">
                      <w:rPr>
                        <w:rFonts w:eastAsia="Times New Roman"/>
                        <w:i/>
                        <w:iCs/>
                        <w:sz w:val="20"/>
                        <w:szCs w:val="20"/>
                      </w:rPr>
                      <w:t xml:space="preserve"> Reserve Service Award per Resource per QSE</w:t>
                    </w:r>
                    <w:r w:rsidRPr="00ED4E10">
                      <w:rPr>
                        <w:rFonts w:eastAsia="Times New Roman"/>
                        <w:iCs/>
                        <w:sz w:val="20"/>
                        <w:szCs w:val="20"/>
                      </w:rPr>
                      <w:t xml:space="preserve">—The </w:t>
                    </w:r>
                  </w:ins>
                  <w:ins w:id="1275" w:author="ERCOT" w:date="2025-07-29T16:07:00Z" w16du:dateUtc="2025-07-29T21:07:00Z">
                    <w:r>
                      <w:rPr>
                        <w:rFonts w:eastAsia="Times New Roman"/>
                        <w:iCs/>
                        <w:sz w:val="20"/>
                        <w:szCs w:val="20"/>
                      </w:rPr>
                      <w:t>DRRS</w:t>
                    </w:r>
                  </w:ins>
                  <w:ins w:id="1276" w:author="ERCOT" w:date="2025-07-29T16:06:00Z" w16du:dateUtc="2025-07-29T21:06:00Z">
                    <w:r w:rsidRPr="00ED4E10">
                      <w:rPr>
                        <w:rFonts w:eastAsia="Times New Roman"/>
                        <w:iCs/>
                        <w:sz w:val="20"/>
                        <w:szCs w:val="20"/>
                      </w:rPr>
                      <w:t xml:space="preserve"> amount awarded to QSE </w:t>
                    </w:r>
                    <w:r w:rsidRPr="00ED4E10">
                      <w:rPr>
                        <w:rFonts w:eastAsia="Times New Roman"/>
                        <w:i/>
                        <w:iCs/>
                        <w:sz w:val="20"/>
                        <w:szCs w:val="20"/>
                      </w:rPr>
                      <w:t>q</w:t>
                    </w:r>
                    <w:r w:rsidRPr="00ED4E10">
                      <w:rPr>
                        <w:rFonts w:eastAsia="Times New Roman"/>
                        <w:iCs/>
                        <w:sz w:val="20"/>
                        <w:szCs w:val="20"/>
                      </w:rPr>
                      <w:t xml:space="preserve"> for Resource </w:t>
                    </w:r>
                    <w:r w:rsidRPr="00ED4E10">
                      <w:rPr>
                        <w:rFonts w:eastAsia="Times New Roman"/>
                        <w:i/>
                        <w:iCs/>
                        <w:sz w:val="20"/>
                        <w:szCs w:val="20"/>
                      </w:rPr>
                      <w:t>r</w:t>
                    </w:r>
                    <w:r w:rsidRPr="00ED4E10">
                      <w:rPr>
                        <w:rFonts w:eastAsia="Times New Roman"/>
                        <w:iCs/>
                        <w:sz w:val="20"/>
                        <w:szCs w:val="20"/>
                      </w:rPr>
                      <w:t xml:space="preserve"> in Real-Time </w:t>
                    </w:r>
                    <w:r w:rsidRPr="00ED4E10">
                      <w:rPr>
                        <w:rFonts w:eastAsia="Times New Roman"/>
                        <w:iCs/>
                        <w:sz w:val="20"/>
                        <w:szCs w:val="18"/>
                      </w:rPr>
                      <w:t xml:space="preserve">for </w:t>
                    </w:r>
                    <w:r w:rsidRPr="00ED4E10">
                      <w:rPr>
                        <w:rFonts w:eastAsia="Times New Roman"/>
                        <w:iCs/>
                        <w:sz w:val="20"/>
                        <w:szCs w:val="20"/>
                      </w:rPr>
                      <w:t xml:space="preserve">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ins>
                </w:p>
              </w:tc>
            </w:tr>
            <w:tr w:rsidR="00815FE7" w:rsidRPr="00ED4E10" w14:paraId="2917D609" w14:textId="77777777" w:rsidTr="00AB6DE3">
              <w:trPr>
                <w:cantSplit/>
              </w:trPr>
              <w:tc>
                <w:tcPr>
                  <w:tcW w:w="942" w:type="pct"/>
                </w:tcPr>
                <w:p w14:paraId="11DE6C32" w14:textId="77777777" w:rsidR="00ED4E10" w:rsidRPr="00ED4E10" w:rsidRDefault="00ED4E10" w:rsidP="00ED4E10">
                  <w:pPr>
                    <w:spacing w:after="60"/>
                    <w:rPr>
                      <w:rFonts w:eastAsia="Times New Roman"/>
                      <w:iCs/>
                      <w:sz w:val="20"/>
                      <w:szCs w:val="20"/>
                    </w:rPr>
                  </w:pPr>
                  <w:r w:rsidRPr="00ED4E10">
                    <w:rPr>
                      <w:rFonts w:eastAsia="Times New Roman"/>
                      <w:iCs/>
                      <w:sz w:val="20"/>
                      <w:szCs w:val="20"/>
                      <w:lang w:val="pt-BR"/>
                    </w:rPr>
                    <w:t xml:space="preserve">RTRUOPR </w:t>
                  </w:r>
                  <w:r w:rsidRPr="00ED4E10">
                    <w:rPr>
                      <w:rFonts w:eastAsia="Times New Roman"/>
                      <w:i/>
                      <w:iCs/>
                      <w:sz w:val="20"/>
                      <w:szCs w:val="20"/>
                      <w:vertAlign w:val="subscript"/>
                      <w:lang w:val="pt-BR"/>
                    </w:rPr>
                    <w:t>q, r, y</w:t>
                  </w:r>
                </w:p>
              </w:tc>
              <w:tc>
                <w:tcPr>
                  <w:tcW w:w="476" w:type="pct"/>
                </w:tcPr>
                <w:p w14:paraId="1CE974E9"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4336D1B5"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Real-Time Reg-Up Offer Price</w:t>
                  </w:r>
                  <w:r w:rsidRPr="00ED4E10">
                    <w:rPr>
                      <w:rFonts w:eastAsia="Times New Roman"/>
                      <w:iCs/>
                      <w:sz w:val="20"/>
                      <w:szCs w:val="20"/>
                    </w:rPr>
                    <w:t xml:space="preserve">—The price on the Ancillary Service Offer curve at the Reg-Up award of Resource </w:t>
                  </w:r>
                  <w:r w:rsidRPr="00ED4E10">
                    <w:rPr>
                      <w:rFonts w:eastAsia="Times New Roman"/>
                      <w:i/>
                      <w:iCs/>
                      <w:sz w:val="20"/>
                      <w:szCs w:val="20"/>
                    </w:rPr>
                    <w:t>r</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SCED interval</w:t>
                  </w:r>
                  <w:r w:rsidRPr="00ED4E10">
                    <w:rPr>
                      <w:rFonts w:eastAsia="Times New Roman"/>
                      <w:i/>
                      <w:iCs/>
                      <w:sz w:val="20"/>
                      <w:szCs w:val="20"/>
                    </w:rPr>
                    <w:t xml:space="preserve"> y</w:t>
                  </w:r>
                  <w:r w:rsidRPr="00ED4E10">
                    <w:rPr>
                      <w:rFonts w:eastAsia="Times New Roman"/>
                      <w:iCs/>
                      <w:sz w:val="20"/>
                      <w:szCs w:val="20"/>
                    </w:rPr>
                    <w:t xml:space="preserve">.  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c>
            </w:tr>
            <w:tr w:rsidR="00815FE7" w:rsidRPr="00ED4E10" w14:paraId="70C4CC3E" w14:textId="77777777" w:rsidTr="00AB6DE3">
              <w:trPr>
                <w:cantSplit/>
              </w:trPr>
              <w:tc>
                <w:tcPr>
                  <w:tcW w:w="942" w:type="pct"/>
                </w:tcPr>
                <w:p w14:paraId="127AE37A" w14:textId="77777777" w:rsidR="00ED4E10" w:rsidRPr="00ED4E10" w:rsidRDefault="00ED4E10" w:rsidP="00ED4E10">
                  <w:pPr>
                    <w:spacing w:after="60"/>
                    <w:rPr>
                      <w:rFonts w:eastAsia="Times New Roman"/>
                      <w:iCs/>
                      <w:sz w:val="20"/>
                      <w:szCs w:val="20"/>
                    </w:rPr>
                  </w:pPr>
                  <w:r w:rsidRPr="00ED4E10">
                    <w:rPr>
                      <w:rFonts w:eastAsia="Times New Roman"/>
                      <w:iCs/>
                      <w:sz w:val="20"/>
                      <w:szCs w:val="20"/>
                      <w:lang w:val="pt-BR"/>
                    </w:rPr>
                    <w:t xml:space="preserve">RTRDOPR </w:t>
                  </w:r>
                  <w:r w:rsidRPr="00ED4E10">
                    <w:rPr>
                      <w:rFonts w:eastAsia="Times New Roman"/>
                      <w:i/>
                      <w:iCs/>
                      <w:sz w:val="20"/>
                      <w:szCs w:val="20"/>
                      <w:vertAlign w:val="subscript"/>
                      <w:lang w:val="pt-BR"/>
                    </w:rPr>
                    <w:t>q, r, y</w:t>
                  </w:r>
                </w:p>
              </w:tc>
              <w:tc>
                <w:tcPr>
                  <w:tcW w:w="476" w:type="pct"/>
                </w:tcPr>
                <w:p w14:paraId="0F756862"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26323FC2"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Reg-Down Offer Price</w:t>
                  </w:r>
                  <w:r w:rsidRPr="00ED4E10">
                    <w:rPr>
                      <w:rFonts w:eastAsia="Times New Roman"/>
                      <w:iCs/>
                      <w:sz w:val="20"/>
                      <w:szCs w:val="20"/>
                    </w:rPr>
                    <w:t xml:space="preserve">—The price on the Ancillary Service Offer curve at the Reg-Down award of Resource </w:t>
                  </w:r>
                  <w:r w:rsidRPr="00ED4E10">
                    <w:rPr>
                      <w:rFonts w:eastAsia="Times New Roman"/>
                      <w:i/>
                      <w:iCs/>
                      <w:sz w:val="20"/>
                      <w:szCs w:val="20"/>
                    </w:rPr>
                    <w:t>r</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SCED interval</w:t>
                  </w:r>
                  <w:r w:rsidRPr="00ED4E10">
                    <w:rPr>
                      <w:rFonts w:eastAsia="Times New Roman"/>
                      <w:i/>
                      <w:iCs/>
                      <w:sz w:val="20"/>
                      <w:szCs w:val="20"/>
                    </w:rPr>
                    <w:t xml:space="preserve"> y</w:t>
                  </w:r>
                  <w:r w:rsidRPr="00ED4E10">
                    <w:rPr>
                      <w:rFonts w:eastAsia="Times New Roman"/>
                      <w:iCs/>
                      <w:sz w:val="20"/>
                      <w:szCs w:val="20"/>
                    </w:rPr>
                    <w:t xml:space="preserve">.  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c>
            </w:tr>
            <w:tr w:rsidR="00815FE7" w:rsidRPr="00ED4E10" w14:paraId="698F1296" w14:textId="77777777" w:rsidTr="00AB6DE3">
              <w:trPr>
                <w:cantSplit/>
              </w:trPr>
              <w:tc>
                <w:tcPr>
                  <w:tcW w:w="942" w:type="pct"/>
                </w:tcPr>
                <w:p w14:paraId="48DC4D66" w14:textId="77777777" w:rsidR="00ED4E10" w:rsidRPr="00ED4E10" w:rsidRDefault="00ED4E10" w:rsidP="00ED4E10">
                  <w:pPr>
                    <w:spacing w:after="60"/>
                    <w:rPr>
                      <w:rFonts w:eastAsia="Times New Roman"/>
                      <w:iCs/>
                      <w:sz w:val="20"/>
                      <w:szCs w:val="20"/>
                    </w:rPr>
                  </w:pPr>
                  <w:r w:rsidRPr="00ED4E10">
                    <w:rPr>
                      <w:rFonts w:eastAsia="Times New Roman"/>
                      <w:iCs/>
                      <w:sz w:val="20"/>
                      <w:szCs w:val="20"/>
                      <w:lang w:val="pt-BR"/>
                    </w:rPr>
                    <w:t xml:space="preserve">RTRROPR </w:t>
                  </w:r>
                  <w:r w:rsidRPr="00ED4E10">
                    <w:rPr>
                      <w:rFonts w:eastAsia="Times New Roman"/>
                      <w:i/>
                      <w:iCs/>
                      <w:sz w:val="20"/>
                      <w:szCs w:val="20"/>
                      <w:vertAlign w:val="subscript"/>
                      <w:lang w:val="pt-BR"/>
                    </w:rPr>
                    <w:t>q, r, y</w:t>
                  </w:r>
                </w:p>
              </w:tc>
              <w:tc>
                <w:tcPr>
                  <w:tcW w:w="476" w:type="pct"/>
                </w:tcPr>
                <w:p w14:paraId="46922B07"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708997BD"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Responsive Reserve Offer Price</w:t>
                  </w:r>
                  <w:r w:rsidRPr="00ED4E10">
                    <w:rPr>
                      <w:rFonts w:eastAsia="Times New Roman"/>
                      <w:iCs/>
                      <w:sz w:val="20"/>
                      <w:szCs w:val="20"/>
                    </w:rPr>
                    <w:t xml:space="preserve">—The price on the Ancillary Service Offer curve at the RRS award of Resource </w:t>
                  </w:r>
                  <w:r w:rsidRPr="00ED4E10">
                    <w:rPr>
                      <w:rFonts w:eastAsia="Times New Roman"/>
                      <w:i/>
                      <w:iCs/>
                      <w:sz w:val="20"/>
                      <w:szCs w:val="20"/>
                    </w:rPr>
                    <w:t>r</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SCED interval</w:t>
                  </w:r>
                  <w:r w:rsidRPr="00ED4E10">
                    <w:rPr>
                      <w:rFonts w:eastAsia="Times New Roman"/>
                      <w:i/>
                      <w:iCs/>
                      <w:sz w:val="20"/>
                      <w:szCs w:val="20"/>
                    </w:rPr>
                    <w:t xml:space="preserve"> y</w:t>
                  </w:r>
                  <w:r w:rsidRPr="00ED4E10">
                    <w:rPr>
                      <w:rFonts w:eastAsia="Times New Roman"/>
                      <w:iCs/>
                      <w:sz w:val="20"/>
                      <w:szCs w:val="20"/>
                    </w:rPr>
                    <w:t xml:space="preserve">.  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c>
            </w:tr>
            <w:tr w:rsidR="00815FE7" w:rsidRPr="00ED4E10" w14:paraId="6266C103" w14:textId="77777777" w:rsidTr="00AB6DE3">
              <w:trPr>
                <w:cantSplit/>
              </w:trPr>
              <w:tc>
                <w:tcPr>
                  <w:tcW w:w="942" w:type="pct"/>
                </w:tcPr>
                <w:p w14:paraId="30C8F81C" w14:textId="77777777" w:rsidR="00ED4E10" w:rsidRPr="00ED4E10" w:rsidRDefault="00ED4E10" w:rsidP="00ED4E10">
                  <w:pPr>
                    <w:spacing w:after="60"/>
                    <w:rPr>
                      <w:rFonts w:eastAsia="Times New Roman"/>
                      <w:iCs/>
                      <w:sz w:val="20"/>
                      <w:szCs w:val="20"/>
                    </w:rPr>
                  </w:pPr>
                  <w:r w:rsidRPr="00ED4E10">
                    <w:rPr>
                      <w:rFonts w:eastAsia="Times New Roman"/>
                      <w:iCs/>
                      <w:sz w:val="20"/>
                      <w:szCs w:val="20"/>
                      <w:lang w:val="pt-BR"/>
                    </w:rPr>
                    <w:t xml:space="preserve">RTNSOPR </w:t>
                  </w:r>
                  <w:r w:rsidRPr="00ED4E10">
                    <w:rPr>
                      <w:rFonts w:eastAsia="Times New Roman"/>
                      <w:i/>
                      <w:iCs/>
                      <w:sz w:val="20"/>
                      <w:szCs w:val="20"/>
                      <w:vertAlign w:val="subscript"/>
                      <w:lang w:val="pt-BR"/>
                    </w:rPr>
                    <w:t>q, r, y</w:t>
                  </w:r>
                </w:p>
              </w:tc>
              <w:tc>
                <w:tcPr>
                  <w:tcW w:w="476" w:type="pct"/>
                </w:tcPr>
                <w:p w14:paraId="28E30810"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28B92901"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Non-Spin Offer Price</w:t>
                  </w:r>
                  <w:r w:rsidRPr="00ED4E10">
                    <w:rPr>
                      <w:rFonts w:eastAsia="Times New Roman"/>
                      <w:iCs/>
                      <w:sz w:val="20"/>
                      <w:szCs w:val="20"/>
                    </w:rPr>
                    <w:t xml:space="preserve">—The price on the Ancillary Service Offer curve at the Non-Spin award of Resource </w:t>
                  </w:r>
                  <w:r w:rsidRPr="00ED4E10">
                    <w:rPr>
                      <w:rFonts w:eastAsia="Times New Roman"/>
                      <w:i/>
                      <w:iCs/>
                      <w:sz w:val="20"/>
                      <w:szCs w:val="20"/>
                    </w:rPr>
                    <w:t>r</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SCED interval</w:t>
                  </w:r>
                  <w:r w:rsidRPr="00ED4E10">
                    <w:rPr>
                      <w:rFonts w:eastAsia="Times New Roman"/>
                      <w:i/>
                      <w:iCs/>
                      <w:sz w:val="20"/>
                      <w:szCs w:val="20"/>
                    </w:rPr>
                    <w:t xml:space="preserve"> y</w:t>
                  </w:r>
                  <w:r w:rsidRPr="00ED4E10">
                    <w:rPr>
                      <w:rFonts w:eastAsia="Times New Roman"/>
                      <w:iCs/>
                      <w:sz w:val="20"/>
                      <w:szCs w:val="20"/>
                    </w:rPr>
                    <w:t xml:space="preserve">.  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c>
            </w:tr>
            <w:tr w:rsidR="00815FE7" w:rsidRPr="00ED4E10" w14:paraId="7B9702EC" w14:textId="77777777" w:rsidTr="00AB6DE3">
              <w:trPr>
                <w:cantSplit/>
              </w:trPr>
              <w:tc>
                <w:tcPr>
                  <w:tcW w:w="942" w:type="pct"/>
                </w:tcPr>
                <w:p w14:paraId="1B076C08" w14:textId="77777777" w:rsidR="00ED4E10" w:rsidRPr="00ED4E10" w:rsidRDefault="00ED4E10" w:rsidP="00ED4E10">
                  <w:pPr>
                    <w:spacing w:after="60"/>
                    <w:rPr>
                      <w:rFonts w:eastAsia="Times New Roman"/>
                      <w:iCs/>
                      <w:sz w:val="20"/>
                      <w:szCs w:val="20"/>
                    </w:rPr>
                  </w:pPr>
                  <w:r w:rsidRPr="00ED4E10">
                    <w:rPr>
                      <w:rFonts w:eastAsia="Times New Roman"/>
                      <w:iCs/>
                      <w:sz w:val="20"/>
                      <w:szCs w:val="20"/>
                      <w:lang w:val="pt-BR"/>
                    </w:rPr>
                    <w:t xml:space="preserve">RTECROPR </w:t>
                  </w:r>
                  <w:r w:rsidRPr="00ED4E10">
                    <w:rPr>
                      <w:rFonts w:eastAsia="Times New Roman"/>
                      <w:i/>
                      <w:iCs/>
                      <w:sz w:val="20"/>
                      <w:szCs w:val="20"/>
                      <w:vertAlign w:val="subscript"/>
                      <w:lang w:val="pt-BR"/>
                    </w:rPr>
                    <w:t>q, r, y</w:t>
                  </w:r>
                </w:p>
              </w:tc>
              <w:tc>
                <w:tcPr>
                  <w:tcW w:w="476" w:type="pct"/>
                </w:tcPr>
                <w:p w14:paraId="06C81D84"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462103AE"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ERCOT Contingency Reserve Service Offer Price</w:t>
                  </w:r>
                  <w:r w:rsidRPr="00ED4E10">
                    <w:rPr>
                      <w:rFonts w:eastAsia="Times New Roman"/>
                      <w:iCs/>
                      <w:sz w:val="20"/>
                      <w:szCs w:val="20"/>
                    </w:rPr>
                    <w:t xml:space="preserve">—The price on the Ancillary Service Offer curve at the ECRS award of Resource </w:t>
                  </w:r>
                  <w:r w:rsidRPr="00ED4E10">
                    <w:rPr>
                      <w:rFonts w:eastAsia="Times New Roman"/>
                      <w:i/>
                      <w:iCs/>
                      <w:sz w:val="20"/>
                      <w:szCs w:val="20"/>
                    </w:rPr>
                    <w:t>r</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SCED interval</w:t>
                  </w:r>
                  <w:r w:rsidRPr="00ED4E10">
                    <w:rPr>
                      <w:rFonts w:eastAsia="Times New Roman"/>
                      <w:i/>
                      <w:iCs/>
                      <w:sz w:val="20"/>
                      <w:szCs w:val="20"/>
                    </w:rPr>
                    <w:t xml:space="preserve"> y</w:t>
                  </w:r>
                  <w:r w:rsidRPr="00ED4E10">
                    <w:rPr>
                      <w:rFonts w:eastAsia="Times New Roman"/>
                      <w:iCs/>
                      <w:sz w:val="20"/>
                      <w:szCs w:val="20"/>
                    </w:rPr>
                    <w:t xml:space="preserve">.  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c>
            </w:tr>
            <w:tr w:rsidR="00AB6DE3" w:rsidRPr="00ED4E10" w14:paraId="5D5F4296" w14:textId="77777777" w:rsidTr="00AB6DE3">
              <w:trPr>
                <w:cantSplit/>
                <w:ins w:id="1277" w:author="ERCOT" w:date="2025-07-29T16:04:00Z"/>
              </w:trPr>
              <w:tc>
                <w:tcPr>
                  <w:tcW w:w="942" w:type="pct"/>
                </w:tcPr>
                <w:p w14:paraId="1927362F" w14:textId="15C372A4" w:rsidR="00AB6DE3" w:rsidRPr="00ED4E10" w:rsidRDefault="00E1186B" w:rsidP="00ED4E10">
                  <w:pPr>
                    <w:spacing w:after="60"/>
                    <w:rPr>
                      <w:ins w:id="1278" w:author="ERCOT" w:date="2025-07-29T16:04:00Z" w16du:dateUtc="2025-07-29T21:04:00Z"/>
                      <w:rFonts w:eastAsia="Times New Roman"/>
                      <w:iCs/>
                      <w:sz w:val="20"/>
                      <w:szCs w:val="20"/>
                      <w:lang w:val="pt-BR"/>
                    </w:rPr>
                  </w:pPr>
                  <w:ins w:id="1279" w:author="ERCOT" w:date="2025-07-29T16:07:00Z" w16du:dateUtc="2025-07-29T21:07:00Z">
                    <w:r w:rsidRPr="00ED4E10">
                      <w:rPr>
                        <w:rFonts w:eastAsia="Times New Roman"/>
                        <w:iCs/>
                        <w:sz w:val="20"/>
                        <w:szCs w:val="20"/>
                        <w:lang w:val="pt-BR"/>
                      </w:rPr>
                      <w:t>RT</w:t>
                    </w:r>
                    <w:r>
                      <w:rPr>
                        <w:rFonts w:eastAsia="Times New Roman"/>
                        <w:iCs/>
                        <w:sz w:val="20"/>
                        <w:szCs w:val="20"/>
                        <w:lang w:val="pt-BR"/>
                      </w:rPr>
                      <w:t>DR</w:t>
                    </w:r>
                    <w:r w:rsidRPr="00ED4E10">
                      <w:rPr>
                        <w:rFonts w:eastAsia="Times New Roman"/>
                        <w:iCs/>
                        <w:sz w:val="20"/>
                        <w:szCs w:val="20"/>
                        <w:lang w:val="pt-BR"/>
                      </w:rPr>
                      <w:t xml:space="preserve">ROPR </w:t>
                    </w:r>
                    <w:r w:rsidRPr="00ED4E10">
                      <w:rPr>
                        <w:rFonts w:eastAsia="Times New Roman"/>
                        <w:i/>
                        <w:iCs/>
                        <w:sz w:val="20"/>
                        <w:szCs w:val="20"/>
                        <w:vertAlign w:val="subscript"/>
                        <w:lang w:val="pt-BR"/>
                      </w:rPr>
                      <w:t>q, r, y</w:t>
                    </w:r>
                  </w:ins>
                </w:p>
              </w:tc>
              <w:tc>
                <w:tcPr>
                  <w:tcW w:w="476" w:type="pct"/>
                </w:tcPr>
                <w:p w14:paraId="10566625" w14:textId="30F8C373" w:rsidR="00AB6DE3" w:rsidRPr="00ED4E10" w:rsidRDefault="00E1186B" w:rsidP="00ED4E10">
                  <w:pPr>
                    <w:spacing w:after="60"/>
                    <w:rPr>
                      <w:ins w:id="1280" w:author="ERCOT" w:date="2025-07-29T16:04:00Z" w16du:dateUtc="2025-07-29T21:04:00Z"/>
                      <w:rFonts w:eastAsia="Times New Roman"/>
                      <w:iCs/>
                      <w:sz w:val="20"/>
                      <w:szCs w:val="20"/>
                    </w:rPr>
                  </w:pPr>
                  <w:ins w:id="1281" w:author="ERCOT" w:date="2025-07-29T16:07:00Z" w16du:dateUtc="2025-07-29T21:07:00Z">
                    <w:r w:rsidRPr="00ED4E10">
                      <w:rPr>
                        <w:rFonts w:eastAsia="Times New Roman"/>
                        <w:iCs/>
                        <w:sz w:val="20"/>
                        <w:szCs w:val="20"/>
                      </w:rPr>
                      <w:t>$/MW</w:t>
                    </w:r>
                  </w:ins>
                </w:p>
              </w:tc>
              <w:tc>
                <w:tcPr>
                  <w:tcW w:w="3582" w:type="pct"/>
                </w:tcPr>
                <w:p w14:paraId="5D994E57" w14:textId="28E21385" w:rsidR="00AB6DE3" w:rsidRPr="00ED4E10" w:rsidRDefault="00E1186B" w:rsidP="00ED4E10">
                  <w:pPr>
                    <w:spacing w:after="60"/>
                    <w:rPr>
                      <w:ins w:id="1282" w:author="ERCOT" w:date="2025-07-29T16:04:00Z" w16du:dateUtc="2025-07-29T21:04:00Z"/>
                      <w:rFonts w:eastAsia="Times New Roman"/>
                      <w:i/>
                      <w:iCs/>
                      <w:sz w:val="20"/>
                      <w:szCs w:val="20"/>
                    </w:rPr>
                  </w:pPr>
                  <w:ins w:id="1283" w:author="ERCOT" w:date="2025-07-29T16:07:00Z" w16du:dateUtc="2025-07-29T21:07:00Z">
                    <w:r w:rsidRPr="00ED4E10">
                      <w:rPr>
                        <w:rFonts w:eastAsia="Times New Roman"/>
                        <w:i/>
                        <w:iCs/>
                        <w:sz w:val="20"/>
                        <w:szCs w:val="20"/>
                      </w:rPr>
                      <w:t xml:space="preserve">Real-Time </w:t>
                    </w:r>
                    <w:r>
                      <w:rPr>
                        <w:rFonts w:eastAsia="Times New Roman"/>
                        <w:i/>
                        <w:iCs/>
                        <w:sz w:val="20"/>
                        <w:szCs w:val="20"/>
                      </w:rPr>
                      <w:t>Dispatchable Reliability</w:t>
                    </w:r>
                    <w:r w:rsidRPr="00ED4E10">
                      <w:rPr>
                        <w:rFonts w:eastAsia="Times New Roman"/>
                        <w:i/>
                        <w:iCs/>
                        <w:sz w:val="20"/>
                        <w:szCs w:val="20"/>
                      </w:rPr>
                      <w:t xml:space="preserve"> Reserve Service Offer Price</w:t>
                    </w:r>
                    <w:r w:rsidRPr="00ED4E10">
                      <w:rPr>
                        <w:rFonts w:eastAsia="Times New Roman"/>
                        <w:iCs/>
                        <w:sz w:val="20"/>
                        <w:szCs w:val="20"/>
                      </w:rPr>
                      <w:t xml:space="preserve">—The price </w:t>
                    </w:r>
                  </w:ins>
                  <w:ins w:id="1284" w:author="ERCOT" w:date="2025-07-30T09:36:00Z" w16du:dateUtc="2025-07-30T14:36:00Z">
                    <w:r w:rsidR="008D4FDA">
                      <w:rPr>
                        <w:rFonts w:eastAsia="Times New Roman"/>
                        <w:iCs/>
                        <w:sz w:val="20"/>
                        <w:szCs w:val="20"/>
                      </w:rPr>
                      <w:t>from</w:t>
                    </w:r>
                  </w:ins>
                  <w:ins w:id="1285" w:author="ERCOT" w:date="2025-07-29T16:07:00Z" w16du:dateUtc="2025-07-29T21:07:00Z">
                    <w:r w:rsidRPr="00ED4E10">
                      <w:rPr>
                        <w:rFonts w:eastAsia="Times New Roman"/>
                        <w:iCs/>
                        <w:sz w:val="20"/>
                        <w:szCs w:val="20"/>
                      </w:rPr>
                      <w:t xml:space="preserve"> the </w:t>
                    </w:r>
                  </w:ins>
                  <w:ins w:id="1286" w:author="ERCOT" w:date="2025-07-30T09:36:00Z" w16du:dateUtc="2025-07-30T14:36:00Z">
                    <w:r w:rsidR="007976C3">
                      <w:rPr>
                        <w:rFonts w:eastAsia="Times New Roman"/>
                        <w:iCs/>
                        <w:sz w:val="20"/>
                        <w:szCs w:val="20"/>
                      </w:rPr>
                      <w:t xml:space="preserve">submitted </w:t>
                    </w:r>
                  </w:ins>
                  <w:ins w:id="1287" w:author="ERCOT" w:date="2025-07-29T16:07:00Z" w16du:dateUtc="2025-07-29T21:07:00Z">
                    <w:r w:rsidRPr="00ED4E10">
                      <w:rPr>
                        <w:rFonts w:eastAsia="Times New Roman"/>
                        <w:iCs/>
                        <w:sz w:val="20"/>
                        <w:szCs w:val="20"/>
                      </w:rPr>
                      <w:t xml:space="preserve">Ancillary Service Offer at the </w:t>
                    </w:r>
                    <w:r>
                      <w:rPr>
                        <w:rFonts w:eastAsia="Times New Roman"/>
                        <w:iCs/>
                        <w:sz w:val="20"/>
                        <w:szCs w:val="20"/>
                      </w:rPr>
                      <w:t>DRRS</w:t>
                    </w:r>
                    <w:r w:rsidRPr="00ED4E10">
                      <w:rPr>
                        <w:rFonts w:eastAsia="Times New Roman"/>
                        <w:iCs/>
                        <w:sz w:val="20"/>
                        <w:szCs w:val="20"/>
                      </w:rPr>
                      <w:t xml:space="preserve"> award of Resource </w:t>
                    </w:r>
                    <w:r w:rsidRPr="00ED4E10">
                      <w:rPr>
                        <w:rFonts w:eastAsia="Times New Roman"/>
                        <w:i/>
                        <w:iCs/>
                        <w:sz w:val="20"/>
                        <w:szCs w:val="20"/>
                      </w:rPr>
                      <w:t>r</w:t>
                    </w:r>
                    <w:r w:rsidRPr="00ED4E10">
                      <w:rPr>
                        <w:rFonts w:eastAsia="Times New Roman"/>
                        <w:iCs/>
                        <w:sz w:val="20"/>
                        <w:szCs w:val="20"/>
                      </w:rPr>
                      <w:t xml:space="preserve"> represented by QSE </w:t>
                    </w:r>
                    <w:r w:rsidRPr="00ED4E10">
                      <w:rPr>
                        <w:rFonts w:eastAsia="Times New Roman"/>
                        <w:i/>
                        <w:iCs/>
                        <w:sz w:val="20"/>
                        <w:szCs w:val="20"/>
                      </w:rPr>
                      <w:t>q</w:t>
                    </w:r>
                    <w:r w:rsidRPr="00ED4E10">
                      <w:rPr>
                        <w:rFonts w:eastAsia="Times New Roman"/>
                        <w:iCs/>
                        <w:sz w:val="20"/>
                        <w:szCs w:val="20"/>
                      </w:rPr>
                      <w:t xml:space="preserve"> for the SCED interval</w:t>
                    </w:r>
                    <w:r w:rsidRPr="00ED4E10">
                      <w:rPr>
                        <w:rFonts w:eastAsia="Times New Roman"/>
                        <w:i/>
                        <w:iCs/>
                        <w:sz w:val="20"/>
                        <w:szCs w:val="20"/>
                      </w:rPr>
                      <w:t xml:space="preserve"> y</w:t>
                    </w:r>
                    <w:r w:rsidRPr="00ED4E10">
                      <w:rPr>
                        <w:rFonts w:eastAsia="Times New Roman"/>
                        <w:iCs/>
                        <w:sz w:val="20"/>
                        <w:szCs w:val="20"/>
                      </w:rPr>
                      <w:t xml:space="preserve">.  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ins>
                </w:p>
              </w:tc>
            </w:tr>
            <w:tr w:rsidR="00815FE7" w:rsidRPr="00ED4E10" w14:paraId="143C838A" w14:textId="77777777" w:rsidTr="00AB6DE3">
              <w:trPr>
                <w:cantSplit/>
              </w:trPr>
              <w:tc>
                <w:tcPr>
                  <w:tcW w:w="942" w:type="pct"/>
                </w:tcPr>
                <w:p w14:paraId="6B581A55" w14:textId="77777777" w:rsidR="00ED4E10" w:rsidRPr="00ED4E10" w:rsidRDefault="00ED4E10" w:rsidP="00ED4E10">
                  <w:pPr>
                    <w:spacing w:after="60"/>
                    <w:rPr>
                      <w:rFonts w:eastAsia="Times New Roman"/>
                      <w:iCs/>
                      <w:sz w:val="20"/>
                      <w:szCs w:val="20"/>
                      <w:lang w:val="pt-BR"/>
                    </w:rPr>
                  </w:pPr>
                  <w:r w:rsidRPr="00ED4E10">
                    <w:rPr>
                      <w:rFonts w:eastAsia="Times New Roman"/>
                      <w:iCs/>
                      <w:sz w:val="20"/>
                      <w:szCs w:val="20"/>
                    </w:rPr>
                    <w:t xml:space="preserve">RTRUAWDS </w:t>
                  </w:r>
                  <w:r w:rsidRPr="00ED4E10">
                    <w:rPr>
                      <w:rFonts w:eastAsia="Times New Roman"/>
                      <w:i/>
                      <w:iCs/>
                      <w:sz w:val="20"/>
                      <w:szCs w:val="20"/>
                      <w:vertAlign w:val="subscript"/>
                    </w:rPr>
                    <w:t>q, r, y</w:t>
                  </w:r>
                </w:p>
              </w:tc>
              <w:tc>
                <w:tcPr>
                  <w:tcW w:w="476" w:type="pct"/>
                </w:tcPr>
                <w:p w14:paraId="2DF71FCC"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7C8BA4C1"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Reg-Up Award per Resource per QSE per SCED interval</w:t>
                  </w:r>
                  <w:r w:rsidRPr="00ED4E10">
                    <w:rPr>
                      <w:rFonts w:eastAsia="Times New Roman"/>
                      <w:iCs/>
                      <w:sz w:val="20"/>
                      <w:szCs w:val="20"/>
                    </w:rPr>
                    <w:t xml:space="preserve">—The Reg-Up amount awarded to QSE </w:t>
                  </w:r>
                  <w:r w:rsidRPr="00ED4E10">
                    <w:rPr>
                      <w:rFonts w:eastAsia="Times New Roman"/>
                      <w:i/>
                      <w:iCs/>
                      <w:sz w:val="20"/>
                      <w:szCs w:val="20"/>
                    </w:rPr>
                    <w:t>q</w:t>
                  </w:r>
                  <w:r w:rsidRPr="00ED4E10">
                    <w:rPr>
                      <w:rFonts w:eastAsia="Times New Roman"/>
                      <w:iCs/>
                      <w:sz w:val="20"/>
                      <w:szCs w:val="20"/>
                    </w:rPr>
                    <w:t xml:space="preserve"> for Resource </w:t>
                  </w:r>
                  <w:r w:rsidRPr="00ED4E10">
                    <w:rPr>
                      <w:rFonts w:eastAsia="Times New Roman"/>
                      <w:i/>
                      <w:iCs/>
                      <w:sz w:val="20"/>
                      <w:szCs w:val="20"/>
                    </w:rPr>
                    <w:t xml:space="preserve">r </w:t>
                  </w:r>
                  <w:r w:rsidRPr="00ED4E10">
                    <w:rPr>
                      <w:rFonts w:eastAsia="Times New Roman"/>
                      <w:iCs/>
                      <w:sz w:val="20"/>
                      <w:szCs w:val="20"/>
                    </w:rPr>
                    <w:t>in Real-Time</w:t>
                  </w:r>
                  <w:r w:rsidRPr="00ED4E10">
                    <w:rPr>
                      <w:rFonts w:eastAsia="Times New Roman"/>
                      <w:i/>
                      <w:iCs/>
                      <w:sz w:val="20"/>
                      <w:szCs w:val="20"/>
                    </w:rPr>
                    <w:t xml:space="preserve"> </w:t>
                  </w:r>
                  <w:r w:rsidRPr="00ED4E10">
                    <w:rPr>
                      <w:rFonts w:eastAsia="Times New Roman"/>
                      <w:iCs/>
                      <w:sz w:val="20"/>
                      <w:szCs w:val="20"/>
                    </w:rPr>
                    <w:t xml:space="preserve">for the SCED interval </w:t>
                  </w:r>
                  <w:r w:rsidRPr="00ED4E10">
                    <w:rPr>
                      <w:rFonts w:eastAsia="Times New Roman"/>
                      <w:i/>
                      <w:iCs/>
                      <w:sz w:val="20"/>
                      <w:szCs w:val="20"/>
                    </w:rPr>
                    <w:t xml:space="preserve">y.  </w:t>
                  </w:r>
                  <w:r w:rsidRPr="00ED4E10">
                    <w:rPr>
                      <w:rFonts w:eastAsia="Times New Roman"/>
                      <w:iCs/>
                      <w:sz w:val="20"/>
                      <w:szCs w:val="20"/>
                    </w:rPr>
                    <w:t xml:space="preserve">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c>
            </w:tr>
            <w:tr w:rsidR="00815FE7" w:rsidRPr="00ED4E10" w14:paraId="6B9C34D7" w14:textId="77777777" w:rsidTr="00AB6DE3">
              <w:trPr>
                <w:cantSplit/>
              </w:trPr>
              <w:tc>
                <w:tcPr>
                  <w:tcW w:w="942" w:type="pct"/>
                </w:tcPr>
                <w:p w14:paraId="708F0FAF"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lastRenderedPageBreak/>
                    <w:t xml:space="preserve">RTRDAWDS </w:t>
                  </w:r>
                  <w:r w:rsidRPr="00ED4E10">
                    <w:rPr>
                      <w:rFonts w:eastAsia="Times New Roman"/>
                      <w:i/>
                      <w:iCs/>
                      <w:sz w:val="20"/>
                      <w:szCs w:val="20"/>
                      <w:vertAlign w:val="subscript"/>
                    </w:rPr>
                    <w:t>q, r, y</w:t>
                  </w:r>
                </w:p>
              </w:tc>
              <w:tc>
                <w:tcPr>
                  <w:tcW w:w="476" w:type="pct"/>
                </w:tcPr>
                <w:p w14:paraId="3B59A283"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78BC51D4"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Reg-Down Award per Resource per QSE per SCED interval</w:t>
                  </w:r>
                  <w:r w:rsidRPr="00ED4E10">
                    <w:rPr>
                      <w:rFonts w:eastAsia="Times New Roman"/>
                      <w:iCs/>
                      <w:sz w:val="20"/>
                      <w:szCs w:val="20"/>
                    </w:rPr>
                    <w:t xml:space="preserve">—The Reg-Down amount awarded to QSE </w:t>
                  </w:r>
                  <w:r w:rsidRPr="00ED4E10">
                    <w:rPr>
                      <w:rFonts w:eastAsia="Times New Roman"/>
                      <w:i/>
                      <w:iCs/>
                      <w:sz w:val="20"/>
                      <w:szCs w:val="20"/>
                    </w:rPr>
                    <w:t>q</w:t>
                  </w:r>
                  <w:r w:rsidRPr="00ED4E10">
                    <w:rPr>
                      <w:rFonts w:eastAsia="Times New Roman"/>
                      <w:iCs/>
                      <w:sz w:val="20"/>
                      <w:szCs w:val="20"/>
                    </w:rPr>
                    <w:t xml:space="preserve"> for Resource </w:t>
                  </w:r>
                  <w:r w:rsidRPr="00ED4E10">
                    <w:rPr>
                      <w:rFonts w:eastAsia="Times New Roman"/>
                      <w:i/>
                      <w:iCs/>
                      <w:sz w:val="20"/>
                      <w:szCs w:val="20"/>
                    </w:rPr>
                    <w:t xml:space="preserve">r </w:t>
                  </w:r>
                  <w:r w:rsidRPr="00ED4E10">
                    <w:rPr>
                      <w:rFonts w:eastAsia="Times New Roman"/>
                      <w:iCs/>
                      <w:sz w:val="20"/>
                      <w:szCs w:val="20"/>
                    </w:rPr>
                    <w:t>in Real-Time</w:t>
                  </w:r>
                  <w:r w:rsidRPr="00ED4E10">
                    <w:rPr>
                      <w:rFonts w:eastAsia="Times New Roman"/>
                      <w:i/>
                      <w:iCs/>
                      <w:sz w:val="20"/>
                      <w:szCs w:val="20"/>
                    </w:rPr>
                    <w:t xml:space="preserve"> </w:t>
                  </w:r>
                  <w:r w:rsidRPr="00ED4E10">
                    <w:rPr>
                      <w:rFonts w:eastAsia="Times New Roman"/>
                      <w:iCs/>
                      <w:sz w:val="20"/>
                      <w:szCs w:val="20"/>
                    </w:rPr>
                    <w:t xml:space="preserve">for the SCED interval </w:t>
                  </w:r>
                  <w:r w:rsidRPr="00ED4E10">
                    <w:rPr>
                      <w:rFonts w:eastAsia="Times New Roman"/>
                      <w:i/>
                      <w:iCs/>
                      <w:sz w:val="20"/>
                      <w:szCs w:val="20"/>
                    </w:rPr>
                    <w:t xml:space="preserve">y.  </w:t>
                  </w:r>
                  <w:r w:rsidRPr="00ED4E10">
                    <w:rPr>
                      <w:rFonts w:eastAsia="Times New Roman"/>
                      <w:iCs/>
                      <w:sz w:val="20"/>
                      <w:szCs w:val="20"/>
                    </w:rPr>
                    <w:t xml:space="preserve">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c>
            </w:tr>
            <w:tr w:rsidR="00815FE7" w:rsidRPr="00ED4E10" w14:paraId="52EA52A0" w14:textId="77777777" w:rsidTr="00AB6DE3">
              <w:trPr>
                <w:cantSplit/>
              </w:trPr>
              <w:tc>
                <w:tcPr>
                  <w:tcW w:w="942" w:type="pct"/>
                </w:tcPr>
                <w:p w14:paraId="62A3FBA3"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RTRRAWDS </w:t>
                  </w:r>
                  <w:r w:rsidRPr="00ED4E10">
                    <w:rPr>
                      <w:rFonts w:eastAsia="Times New Roman"/>
                      <w:i/>
                      <w:iCs/>
                      <w:sz w:val="20"/>
                      <w:szCs w:val="20"/>
                      <w:vertAlign w:val="subscript"/>
                    </w:rPr>
                    <w:t>q, r, y</w:t>
                  </w:r>
                </w:p>
              </w:tc>
              <w:tc>
                <w:tcPr>
                  <w:tcW w:w="476" w:type="pct"/>
                </w:tcPr>
                <w:p w14:paraId="47F98CD5"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4B9CA171"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Responsive Reserve Award per Resource per QSE per SCED interval</w:t>
                  </w:r>
                  <w:r w:rsidRPr="00ED4E10">
                    <w:rPr>
                      <w:rFonts w:eastAsia="Times New Roman"/>
                      <w:iCs/>
                      <w:sz w:val="20"/>
                      <w:szCs w:val="20"/>
                    </w:rPr>
                    <w:t xml:space="preserve">—The RRS amount awarded to QSE </w:t>
                  </w:r>
                  <w:r w:rsidRPr="00ED4E10">
                    <w:rPr>
                      <w:rFonts w:eastAsia="Times New Roman"/>
                      <w:i/>
                      <w:iCs/>
                      <w:sz w:val="20"/>
                      <w:szCs w:val="20"/>
                    </w:rPr>
                    <w:t>q</w:t>
                  </w:r>
                  <w:r w:rsidRPr="00ED4E10">
                    <w:rPr>
                      <w:rFonts w:eastAsia="Times New Roman"/>
                      <w:iCs/>
                      <w:sz w:val="20"/>
                      <w:szCs w:val="20"/>
                    </w:rPr>
                    <w:t xml:space="preserve"> for Resource </w:t>
                  </w:r>
                  <w:r w:rsidRPr="00ED4E10">
                    <w:rPr>
                      <w:rFonts w:eastAsia="Times New Roman"/>
                      <w:i/>
                      <w:iCs/>
                      <w:sz w:val="20"/>
                      <w:szCs w:val="20"/>
                    </w:rPr>
                    <w:t xml:space="preserve">r </w:t>
                  </w:r>
                  <w:r w:rsidRPr="00ED4E10">
                    <w:rPr>
                      <w:rFonts w:eastAsia="Times New Roman"/>
                      <w:iCs/>
                      <w:sz w:val="20"/>
                      <w:szCs w:val="20"/>
                    </w:rPr>
                    <w:t>in Real-Time</w:t>
                  </w:r>
                  <w:r w:rsidRPr="00ED4E10">
                    <w:rPr>
                      <w:rFonts w:eastAsia="Times New Roman"/>
                      <w:i/>
                      <w:iCs/>
                      <w:sz w:val="20"/>
                      <w:szCs w:val="20"/>
                    </w:rPr>
                    <w:t xml:space="preserve"> </w:t>
                  </w:r>
                  <w:r w:rsidRPr="00ED4E10">
                    <w:rPr>
                      <w:rFonts w:eastAsia="Times New Roman"/>
                      <w:iCs/>
                      <w:sz w:val="20"/>
                      <w:szCs w:val="20"/>
                    </w:rPr>
                    <w:t xml:space="preserve">for the SCED interval </w:t>
                  </w:r>
                  <w:r w:rsidRPr="00ED4E10">
                    <w:rPr>
                      <w:rFonts w:eastAsia="Times New Roman"/>
                      <w:i/>
                      <w:iCs/>
                      <w:sz w:val="20"/>
                      <w:szCs w:val="20"/>
                    </w:rPr>
                    <w:t xml:space="preserve">y.  </w:t>
                  </w:r>
                  <w:r w:rsidRPr="00ED4E10">
                    <w:rPr>
                      <w:rFonts w:eastAsia="Times New Roman"/>
                      <w:iCs/>
                      <w:sz w:val="20"/>
                      <w:szCs w:val="20"/>
                    </w:rPr>
                    <w:t xml:space="preserve">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c>
            </w:tr>
            <w:tr w:rsidR="00815FE7" w:rsidRPr="00ED4E10" w14:paraId="09053593" w14:textId="77777777" w:rsidTr="00AB6DE3">
              <w:trPr>
                <w:cantSplit/>
              </w:trPr>
              <w:tc>
                <w:tcPr>
                  <w:tcW w:w="942" w:type="pct"/>
                </w:tcPr>
                <w:p w14:paraId="0270B785"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RTNSAWDS </w:t>
                  </w:r>
                  <w:r w:rsidRPr="00ED4E10">
                    <w:rPr>
                      <w:rFonts w:eastAsia="Times New Roman"/>
                      <w:i/>
                      <w:iCs/>
                      <w:sz w:val="20"/>
                      <w:szCs w:val="20"/>
                      <w:vertAlign w:val="subscript"/>
                    </w:rPr>
                    <w:t>q, r, y</w:t>
                  </w:r>
                </w:p>
              </w:tc>
              <w:tc>
                <w:tcPr>
                  <w:tcW w:w="476" w:type="pct"/>
                </w:tcPr>
                <w:p w14:paraId="393D124E"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76F3FB86"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Non-Spin Award per Resource per QSE per SCED interval</w:t>
                  </w:r>
                  <w:r w:rsidRPr="00ED4E10">
                    <w:rPr>
                      <w:rFonts w:eastAsia="Times New Roman"/>
                      <w:iCs/>
                      <w:sz w:val="20"/>
                      <w:szCs w:val="20"/>
                    </w:rPr>
                    <w:t xml:space="preserve">—The Non-Spin amount awarded to QSE </w:t>
                  </w:r>
                  <w:r w:rsidRPr="00ED4E10">
                    <w:rPr>
                      <w:rFonts w:eastAsia="Times New Roman"/>
                      <w:i/>
                      <w:iCs/>
                      <w:sz w:val="20"/>
                      <w:szCs w:val="20"/>
                    </w:rPr>
                    <w:t>q</w:t>
                  </w:r>
                  <w:r w:rsidRPr="00ED4E10">
                    <w:rPr>
                      <w:rFonts w:eastAsia="Times New Roman"/>
                      <w:iCs/>
                      <w:sz w:val="20"/>
                      <w:szCs w:val="20"/>
                    </w:rPr>
                    <w:t xml:space="preserve"> for Resource </w:t>
                  </w:r>
                  <w:r w:rsidRPr="00ED4E10">
                    <w:rPr>
                      <w:rFonts w:eastAsia="Times New Roman"/>
                      <w:i/>
                      <w:iCs/>
                      <w:sz w:val="20"/>
                      <w:szCs w:val="20"/>
                    </w:rPr>
                    <w:t xml:space="preserve">r </w:t>
                  </w:r>
                  <w:r w:rsidRPr="00ED4E10">
                    <w:rPr>
                      <w:rFonts w:eastAsia="Times New Roman"/>
                      <w:iCs/>
                      <w:sz w:val="20"/>
                      <w:szCs w:val="20"/>
                    </w:rPr>
                    <w:t>in Real-Time</w:t>
                  </w:r>
                  <w:r w:rsidRPr="00ED4E10">
                    <w:rPr>
                      <w:rFonts w:eastAsia="Times New Roman"/>
                      <w:i/>
                      <w:iCs/>
                      <w:sz w:val="20"/>
                      <w:szCs w:val="20"/>
                    </w:rPr>
                    <w:t xml:space="preserve"> </w:t>
                  </w:r>
                  <w:r w:rsidRPr="00ED4E10">
                    <w:rPr>
                      <w:rFonts w:eastAsia="Times New Roman"/>
                      <w:iCs/>
                      <w:sz w:val="20"/>
                      <w:szCs w:val="20"/>
                    </w:rPr>
                    <w:t xml:space="preserve">for the SCED interval </w:t>
                  </w:r>
                  <w:r w:rsidRPr="00ED4E10">
                    <w:rPr>
                      <w:rFonts w:eastAsia="Times New Roman"/>
                      <w:i/>
                      <w:iCs/>
                      <w:sz w:val="20"/>
                      <w:szCs w:val="20"/>
                    </w:rPr>
                    <w:t xml:space="preserve">y.  </w:t>
                  </w:r>
                  <w:r w:rsidRPr="00ED4E10">
                    <w:rPr>
                      <w:rFonts w:eastAsia="Times New Roman"/>
                      <w:iCs/>
                      <w:sz w:val="20"/>
                      <w:szCs w:val="20"/>
                    </w:rPr>
                    <w:t xml:space="preserve">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c>
            </w:tr>
            <w:tr w:rsidR="00815FE7" w:rsidRPr="00ED4E10" w14:paraId="472FF8BA" w14:textId="77777777" w:rsidTr="00AB6DE3">
              <w:trPr>
                <w:cantSplit/>
              </w:trPr>
              <w:tc>
                <w:tcPr>
                  <w:tcW w:w="942" w:type="pct"/>
                </w:tcPr>
                <w:p w14:paraId="27E4FF7A"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RTECRAWDS </w:t>
                  </w:r>
                  <w:r w:rsidRPr="00ED4E10">
                    <w:rPr>
                      <w:rFonts w:eastAsia="Times New Roman"/>
                      <w:i/>
                      <w:iCs/>
                      <w:sz w:val="20"/>
                      <w:szCs w:val="20"/>
                      <w:vertAlign w:val="subscript"/>
                    </w:rPr>
                    <w:t>q, r, y</w:t>
                  </w:r>
                </w:p>
              </w:tc>
              <w:tc>
                <w:tcPr>
                  <w:tcW w:w="476" w:type="pct"/>
                </w:tcPr>
                <w:p w14:paraId="1729B235"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MW</w:t>
                  </w:r>
                </w:p>
              </w:tc>
              <w:tc>
                <w:tcPr>
                  <w:tcW w:w="3582" w:type="pct"/>
                </w:tcPr>
                <w:p w14:paraId="35A64849"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Real-Time ERCOT Contingency Reserve Service Award per Resource per QSE per SCED interval</w:t>
                  </w:r>
                  <w:r w:rsidRPr="00ED4E10">
                    <w:rPr>
                      <w:rFonts w:eastAsia="Times New Roman"/>
                      <w:iCs/>
                      <w:sz w:val="20"/>
                      <w:szCs w:val="20"/>
                    </w:rPr>
                    <w:t xml:space="preserve">—The ECRS amount awarded to QSE </w:t>
                  </w:r>
                  <w:r w:rsidRPr="00ED4E10">
                    <w:rPr>
                      <w:rFonts w:eastAsia="Times New Roman"/>
                      <w:i/>
                      <w:iCs/>
                      <w:sz w:val="20"/>
                      <w:szCs w:val="20"/>
                    </w:rPr>
                    <w:t>q</w:t>
                  </w:r>
                  <w:r w:rsidRPr="00ED4E10">
                    <w:rPr>
                      <w:rFonts w:eastAsia="Times New Roman"/>
                      <w:iCs/>
                      <w:sz w:val="20"/>
                      <w:szCs w:val="20"/>
                    </w:rPr>
                    <w:t xml:space="preserve"> for Resource </w:t>
                  </w:r>
                  <w:r w:rsidRPr="00ED4E10">
                    <w:rPr>
                      <w:rFonts w:eastAsia="Times New Roman"/>
                      <w:i/>
                      <w:iCs/>
                      <w:sz w:val="20"/>
                      <w:szCs w:val="20"/>
                    </w:rPr>
                    <w:t xml:space="preserve">r </w:t>
                  </w:r>
                  <w:r w:rsidRPr="00ED4E10">
                    <w:rPr>
                      <w:rFonts w:eastAsia="Times New Roman"/>
                      <w:iCs/>
                      <w:sz w:val="20"/>
                      <w:szCs w:val="20"/>
                    </w:rPr>
                    <w:t>in Real-Time</w:t>
                  </w:r>
                  <w:r w:rsidRPr="00ED4E10">
                    <w:rPr>
                      <w:rFonts w:eastAsia="Times New Roman"/>
                      <w:i/>
                      <w:iCs/>
                      <w:sz w:val="20"/>
                      <w:szCs w:val="20"/>
                    </w:rPr>
                    <w:t xml:space="preserve"> </w:t>
                  </w:r>
                  <w:r w:rsidRPr="00ED4E10">
                    <w:rPr>
                      <w:rFonts w:eastAsia="Times New Roman"/>
                      <w:iCs/>
                      <w:sz w:val="20"/>
                      <w:szCs w:val="20"/>
                    </w:rPr>
                    <w:t xml:space="preserve">for the SCED interval </w:t>
                  </w:r>
                  <w:r w:rsidRPr="00ED4E10">
                    <w:rPr>
                      <w:rFonts w:eastAsia="Times New Roman"/>
                      <w:i/>
                      <w:iCs/>
                      <w:sz w:val="20"/>
                      <w:szCs w:val="20"/>
                    </w:rPr>
                    <w:t xml:space="preserve">y.  </w:t>
                  </w:r>
                  <w:r w:rsidRPr="00ED4E10">
                    <w:rPr>
                      <w:rFonts w:eastAsia="Times New Roman"/>
                      <w:iCs/>
                      <w:sz w:val="20"/>
                      <w:szCs w:val="20"/>
                    </w:rPr>
                    <w:t xml:space="preserve">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p>
              </w:tc>
            </w:tr>
            <w:tr w:rsidR="00AB6DE3" w:rsidRPr="00ED4E10" w14:paraId="7C6C73A5" w14:textId="77777777" w:rsidTr="00AB6DE3">
              <w:trPr>
                <w:cantSplit/>
                <w:ins w:id="1288" w:author="ERCOT" w:date="2025-07-29T16:04:00Z"/>
              </w:trPr>
              <w:tc>
                <w:tcPr>
                  <w:tcW w:w="942" w:type="pct"/>
                </w:tcPr>
                <w:p w14:paraId="6D0B186C" w14:textId="59479BEF" w:rsidR="00AB6DE3" w:rsidRPr="00ED4E10" w:rsidRDefault="00E1186B" w:rsidP="00ED4E10">
                  <w:pPr>
                    <w:spacing w:after="60"/>
                    <w:rPr>
                      <w:ins w:id="1289" w:author="ERCOT" w:date="2025-07-29T16:04:00Z" w16du:dateUtc="2025-07-29T21:04:00Z"/>
                      <w:rFonts w:eastAsia="Times New Roman"/>
                      <w:iCs/>
                      <w:sz w:val="20"/>
                      <w:szCs w:val="20"/>
                    </w:rPr>
                  </w:pPr>
                  <w:ins w:id="1290" w:author="ERCOT" w:date="2025-07-29T16:07:00Z" w16du:dateUtc="2025-07-29T21:07:00Z">
                    <w:r w:rsidRPr="00ED4E10">
                      <w:rPr>
                        <w:rFonts w:eastAsia="Times New Roman"/>
                        <w:iCs/>
                        <w:sz w:val="20"/>
                        <w:szCs w:val="20"/>
                      </w:rPr>
                      <w:t>RT</w:t>
                    </w:r>
                    <w:r>
                      <w:rPr>
                        <w:rFonts w:eastAsia="Times New Roman"/>
                        <w:iCs/>
                        <w:sz w:val="20"/>
                        <w:szCs w:val="20"/>
                      </w:rPr>
                      <w:t>DR</w:t>
                    </w:r>
                    <w:r w:rsidRPr="00ED4E10">
                      <w:rPr>
                        <w:rFonts w:eastAsia="Times New Roman"/>
                        <w:iCs/>
                        <w:sz w:val="20"/>
                        <w:szCs w:val="20"/>
                      </w:rPr>
                      <w:t xml:space="preserve">RAWDS </w:t>
                    </w:r>
                    <w:r w:rsidRPr="00ED4E10">
                      <w:rPr>
                        <w:rFonts w:eastAsia="Times New Roman"/>
                        <w:i/>
                        <w:iCs/>
                        <w:sz w:val="20"/>
                        <w:szCs w:val="20"/>
                        <w:vertAlign w:val="subscript"/>
                      </w:rPr>
                      <w:t>q, r, y</w:t>
                    </w:r>
                  </w:ins>
                </w:p>
              </w:tc>
              <w:tc>
                <w:tcPr>
                  <w:tcW w:w="476" w:type="pct"/>
                </w:tcPr>
                <w:p w14:paraId="5DB4CA96" w14:textId="5A642141" w:rsidR="00AB6DE3" w:rsidRPr="00ED4E10" w:rsidRDefault="00E1186B" w:rsidP="00ED4E10">
                  <w:pPr>
                    <w:spacing w:after="60"/>
                    <w:rPr>
                      <w:ins w:id="1291" w:author="ERCOT" w:date="2025-07-29T16:04:00Z" w16du:dateUtc="2025-07-29T21:04:00Z"/>
                      <w:rFonts w:eastAsia="Times New Roman"/>
                      <w:iCs/>
                      <w:sz w:val="20"/>
                      <w:szCs w:val="20"/>
                    </w:rPr>
                  </w:pPr>
                  <w:ins w:id="1292" w:author="ERCOT" w:date="2025-07-29T16:07:00Z" w16du:dateUtc="2025-07-29T21:07:00Z">
                    <w:r>
                      <w:rPr>
                        <w:rFonts w:eastAsia="Times New Roman"/>
                        <w:iCs/>
                        <w:sz w:val="20"/>
                        <w:szCs w:val="20"/>
                      </w:rPr>
                      <w:t>MW</w:t>
                    </w:r>
                  </w:ins>
                </w:p>
              </w:tc>
              <w:tc>
                <w:tcPr>
                  <w:tcW w:w="3582" w:type="pct"/>
                </w:tcPr>
                <w:p w14:paraId="7BCCD74C" w14:textId="64759DCA" w:rsidR="00AB6DE3" w:rsidRPr="00ED4E10" w:rsidRDefault="00E1186B" w:rsidP="00ED4E10">
                  <w:pPr>
                    <w:spacing w:after="60"/>
                    <w:rPr>
                      <w:ins w:id="1293" w:author="ERCOT" w:date="2025-07-29T16:04:00Z" w16du:dateUtc="2025-07-29T21:04:00Z"/>
                      <w:rFonts w:eastAsia="Times New Roman"/>
                      <w:i/>
                      <w:iCs/>
                      <w:sz w:val="20"/>
                      <w:szCs w:val="20"/>
                    </w:rPr>
                  </w:pPr>
                  <w:ins w:id="1294" w:author="ERCOT" w:date="2025-07-29T16:07:00Z" w16du:dateUtc="2025-07-29T21:07:00Z">
                    <w:r w:rsidRPr="00ED4E10">
                      <w:rPr>
                        <w:rFonts w:eastAsia="Times New Roman"/>
                        <w:i/>
                        <w:iCs/>
                        <w:sz w:val="20"/>
                        <w:szCs w:val="20"/>
                      </w:rPr>
                      <w:t xml:space="preserve">Real-Time </w:t>
                    </w:r>
                    <w:r>
                      <w:rPr>
                        <w:rFonts w:eastAsia="Times New Roman"/>
                        <w:i/>
                        <w:iCs/>
                        <w:sz w:val="20"/>
                        <w:szCs w:val="20"/>
                      </w:rPr>
                      <w:t>Dispatchable Reliability</w:t>
                    </w:r>
                    <w:r w:rsidRPr="00ED4E10">
                      <w:rPr>
                        <w:rFonts w:eastAsia="Times New Roman"/>
                        <w:i/>
                        <w:iCs/>
                        <w:sz w:val="20"/>
                        <w:szCs w:val="20"/>
                      </w:rPr>
                      <w:t xml:space="preserve"> Reserve Service Award per Resource per QSE per SCED interval</w:t>
                    </w:r>
                    <w:r w:rsidRPr="00ED4E10">
                      <w:rPr>
                        <w:rFonts w:eastAsia="Times New Roman"/>
                        <w:iCs/>
                        <w:sz w:val="20"/>
                        <w:szCs w:val="20"/>
                      </w:rPr>
                      <w:t xml:space="preserve">—The </w:t>
                    </w:r>
                    <w:r>
                      <w:rPr>
                        <w:rFonts w:eastAsia="Times New Roman"/>
                        <w:iCs/>
                        <w:sz w:val="20"/>
                        <w:szCs w:val="20"/>
                      </w:rPr>
                      <w:t>DRRS</w:t>
                    </w:r>
                    <w:r w:rsidRPr="00ED4E10">
                      <w:rPr>
                        <w:rFonts w:eastAsia="Times New Roman"/>
                        <w:iCs/>
                        <w:sz w:val="20"/>
                        <w:szCs w:val="20"/>
                      </w:rPr>
                      <w:t xml:space="preserve"> amount awarded to QSE </w:t>
                    </w:r>
                    <w:r w:rsidRPr="00ED4E10">
                      <w:rPr>
                        <w:rFonts w:eastAsia="Times New Roman"/>
                        <w:i/>
                        <w:iCs/>
                        <w:sz w:val="20"/>
                        <w:szCs w:val="20"/>
                      </w:rPr>
                      <w:t>q</w:t>
                    </w:r>
                    <w:r w:rsidRPr="00ED4E10">
                      <w:rPr>
                        <w:rFonts w:eastAsia="Times New Roman"/>
                        <w:iCs/>
                        <w:sz w:val="20"/>
                        <w:szCs w:val="20"/>
                      </w:rPr>
                      <w:t xml:space="preserve"> for Resource </w:t>
                    </w:r>
                    <w:r w:rsidRPr="00ED4E10">
                      <w:rPr>
                        <w:rFonts w:eastAsia="Times New Roman"/>
                        <w:i/>
                        <w:iCs/>
                        <w:sz w:val="20"/>
                        <w:szCs w:val="20"/>
                      </w:rPr>
                      <w:t xml:space="preserve">r </w:t>
                    </w:r>
                    <w:r w:rsidRPr="00ED4E10">
                      <w:rPr>
                        <w:rFonts w:eastAsia="Times New Roman"/>
                        <w:iCs/>
                        <w:sz w:val="20"/>
                        <w:szCs w:val="20"/>
                      </w:rPr>
                      <w:t>in Real-Time</w:t>
                    </w:r>
                    <w:r w:rsidRPr="00ED4E10">
                      <w:rPr>
                        <w:rFonts w:eastAsia="Times New Roman"/>
                        <w:i/>
                        <w:iCs/>
                        <w:sz w:val="20"/>
                        <w:szCs w:val="20"/>
                      </w:rPr>
                      <w:t xml:space="preserve"> </w:t>
                    </w:r>
                    <w:r w:rsidRPr="00ED4E10">
                      <w:rPr>
                        <w:rFonts w:eastAsia="Times New Roman"/>
                        <w:iCs/>
                        <w:sz w:val="20"/>
                        <w:szCs w:val="20"/>
                      </w:rPr>
                      <w:t xml:space="preserve">for the SCED interval </w:t>
                    </w:r>
                    <w:r w:rsidRPr="00ED4E10">
                      <w:rPr>
                        <w:rFonts w:eastAsia="Times New Roman"/>
                        <w:i/>
                        <w:iCs/>
                        <w:sz w:val="20"/>
                        <w:szCs w:val="20"/>
                      </w:rPr>
                      <w:t xml:space="preserve">y.  </w:t>
                    </w:r>
                    <w:r w:rsidRPr="00ED4E10">
                      <w:rPr>
                        <w:rFonts w:eastAsia="Times New Roman"/>
                        <w:iCs/>
                        <w:sz w:val="20"/>
                        <w:szCs w:val="20"/>
                      </w:rPr>
                      <w:t xml:space="preserve">Where for a Combined Cycle Train, the Resource </w:t>
                    </w:r>
                    <w:r w:rsidRPr="00ED4E10">
                      <w:rPr>
                        <w:rFonts w:eastAsia="Times New Roman"/>
                        <w:i/>
                        <w:iCs/>
                        <w:sz w:val="20"/>
                        <w:szCs w:val="20"/>
                      </w:rPr>
                      <w:t xml:space="preserve">r </w:t>
                    </w:r>
                    <w:r w:rsidRPr="00ED4E10">
                      <w:rPr>
                        <w:rFonts w:eastAsia="Times New Roman"/>
                        <w:iCs/>
                        <w:sz w:val="20"/>
                        <w:szCs w:val="20"/>
                      </w:rPr>
                      <w:t>is a Combined Cycle Generation Resource within the Combined Cycle Train.</w:t>
                    </w:r>
                  </w:ins>
                </w:p>
              </w:tc>
            </w:tr>
            <w:tr w:rsidR="00245159" w:rsidRPr="00ED4E10" w14:paraId="55E3B22C" w14:textId="77777777" w:rsidTr="00AB6DE3">
              <w:trPr>
                <w:cantSplit/>
              </w:trPr>
              <w:tc>
                <w:tcPr>
                  <w:tcW w:w="942" w:type="pct"/>
                  <w:tcBorders>
                    <w:top w:val="single" w:sz="4" w:space="0" w:color="auto"/>
                    <w:left w:val="single" w:sz="4" w:space="0" w:color="auto"/>
                    <w:bottom w:val="single" w:sz="4" w:space="0" w:color="auto"/>
                    <w:right w:val="single" w:sz="4" w:space="0" w:color="auto"/>
                  </w:tcBorders>
                </w:tcPr>
                <w:p w14:paraId="1665DA1B"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TLMP </w:t>
                  </w:r>
                  <w:r w:rsidRPr="00ED4E10">
                    <w:rPr>
                      <w:rFonts w:eastAsia="Times New Roman"/>
                      <w:i/>
                      <w:iCs/>
                      <w:sz w:val="20"/>
                      <w:szCs w:val="20"/>
                      <w:vertAlign w:val="subscript"/>
                    </w:rPr>
                    <w:t>y</w:t>
                  </w:r>
                </w:p>
              </w:tc>
              <w:tc>
                <w:tcPr>
                  <w:tcW w:w="476" w:type="pct"/>
                  <w:tcBorders>
                    <w:top w:val="single" w:sz="4" w:space="0" w:color="auto"/>
                    <w:left w:val="single" w:sz="4" w:space="0" w:color="auto"/>
                    <w:bottom w:val="single" w:sz="4" w:space="0" w:color="auto"/>
                    <w:right w:val="single" w:sz="4" w:space="0" w:color="auto"/>
                  </w:tcBorders>
                </w:tcPr>
                <w:p w14:paraId="5C6CEBD0"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second</w:t>
                  </w:r>
                </w:p>
              </w:tc>
              <w:tc>
                <w:tcPr>
                  <w:tcW w:w="3582" w:type="pct"/>
                  <w:tcBorders>
                    <w:top w:val="single" w:sz="4" w:space="0" w:color="auto"/>
                    <w:left w:val="single" w:sz="4" w:space="0" w:color="auto"/>
                    <w:bottom w:val="single" w:sz="4" w:space="0" w:color="auto"/>
                    <w:right w:val="single" w:sz="4" w:space="0" w:color="auto"/>
                  </w:tcBorders>
                </w:tcPr>
                <w:p w14:paraId="599F78A2" w14:textId="77777777" w:rsidR="00ED4E10" w:rsidRPr="00ED4E10" w:rsidRDefault="00ED4E10" w:rsidP="00ED4E10">
                  <w:pPr>
                    <w:spacing w:after="60"/>
                    <w:rPr>
                      <w:rFonts w:eastAsia="Times New Roman"/>
                      <w:iCs/>
                      <w:sz w:val="20"/>
                      <w:szCs w:val="20"/>
                    </w:rPr>
                  </w:pPr>
                  <w:r w:rsidRPr="00ED4E10">
                    <w:rPr>
                      <w:rFonts w:eastAsia="Times New Roman"/>
                      <w:i/>
                      <w:sz w:val="20"/>
                      <w:szCs w:val="20"/>
                    </w:rPr>
                    <w:t>Duration of Emergency Base Point interval or SCED interval per interval</w:t>
                  </w:r>
                  <w:r w:rsidRPr="00ED4E10">
                    <w:rPr>
                      <w:rFonts w:eastAsia="Times New Roman"/>
                      <w:iCs/>
                      <w:sz w:val="20"/>
                      <w:szCs w:val="20"/>
                    </w:rPr>
                    <w:t xml:space="preserve">—The duration of the portion of the Emergency Base Point interval or SCED interval </w:t>
                  </w:r>
                  <w:r w:rsidRPr="00ED4E10">
                    <w:rPr>
                      <w:rFonts w:eastAsia="Times New Roman"/>
                      <w:i/>
                      <w:iCs/>
                      <w:sz w:val="20"/>
                      <w:szCs w:val="20"/>
                    </w:rPr>
                    <w:t>y</w:t>
                  </w:r>
                  <w:r w:rsidRPr="00ED4E10">
                    <w:rPr>
                      <w:rFonts w:eastAsia="Times New Roman"/>
                      <w:iCs/>
                      <w:sz w:val="20"/>
                      <w:szCs w:val="20"/>
                    </w:rPr>
                    <w:t xml:space="preserve"> </w:t>
                  </w:r>
                  <w:r w:rsidRPr="00ED4E10">
                    <w:rPr>
                      <w:rFonts w:eastAsia="Times New Roman"/>
                      <w:sz w:val="20"/>
                      <w:szCs w:val="20"/>
                    </w:rPr>
                    <w:t>within the 15-minute Settlement Interval</w:t>
                  </w:r>
                  <w:r w:rsidRPr="00ED4E10">
                    <w:rPr>
                      <w:rFonts w:eastAsia="Times New Roman"/>
                      <w:iCs/>
                      <w:sz w:val="20"/>
                      <w:szCs w:val="20"/>
                    </w:rPr>
                    <w:t>.</w:t>
                  </w:r>
                </w:p>
              </w:tc>
            </w:tr>
            <w:tr w:rsidR="00245159" w:rsidRPr="00ED4E10" w14:paraId="24841D1A" w14:textId="77777777" w:rsidTr="00AB6DE3">
              <w:trPr>
                <w:cantSplit/>
              </w:trPr>
              <w:tc>
                <w:tcPr>
                  <w:tcW w:w="942" w:type="pct"/>
                  <w:tcBorders>
                    <w:top w:val="single" w:sz="4" w:space="0" w:color="auto"/>
                    <w:left w:val="single" w:sz="4" w:space="0" w:color="auto"/>
                    <w:bottom w:val="single" w:sz="4" w:space="0" w:color="auto"/>
                    <w:right w:val="single" w:sz="4" w:space="0" w:color="auto"/>
                  </w:tcBorders>
                </w:tcPr>
                <w:p w14:paraId="1B371B3A"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q</w:t>
                  </w:r>
                </w:p>
              </w:tc>
              <w:tc>
                <w:tcPr>
                  <w:tcW w:w="476" w:type="pct"/>
                  <w:tcBorders>
                    <w:top w:val="single" w:sz="4" w:space="0" w:color="auto"/>
                    <w:left w:val="single" w:sz="4" w:space="0" w:color="auto"/>
                    <w:bottom w:val="single" w:sz="4" w:space="0" w:color="auto"/>
                    <w:right w:val="single" w:sz="4" w:space="0" w:color="auto"/>
                  </w:tcBorders>
                </w:tcPr>
                <w:p w14:paraId="2C1C405C"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582" w:type="pct"/>
                  <w:tcBorders>
                    <w:top w:val="single" w:sz="4" w:space="0" w:color="auto"/>
                    <w:left w:val="single" w:sz="4" w:space="0" w:color="auto"/>
                    <w:bottom w:val="single" w:sz="4" w:space="0" w:color="auto"/>
                    <w:right w:val="single" w:sz="4" w:space="0" w:color="auto"/>
                  </w:tcBorders>
                </w:tcPr>
                <w:p w14:paraId="52DDDD6A"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 QSE.</w:t>
                  </w:r>
                </w:p>
              </w:tc>
            </w:tr>
            <w:tr w:rsidR="00245159" w:rsidRPr="00ED4E10" w14:paraId="7313EB11" w14:textId="77777777" w:rsidTr="00AB6DE3">
              <w:trPr>
                <w:cantSplit/>
              </w:trPr>
              <w:tc>
                <w:tcPr>
                  <w:tcW w:w="942" w:type="pct"/>
                  <w:tcBorders>
                    <w:top w:val="single" w:sz="4" w:space="0" w:color="auto"/>
                    <w:left w:val="single" w:sz="4" w:space="0" w:color="auto"/>
                    <w:bottom w:val="single" w:sz="4" w:space="0" w:color="auto"/>
                    <w:right w:val="single" w:sz="4" w:space="0" w:color="auto"/>
                  </w:tcBorders>
                </w:tcPr>
                <w:p w14:paraId="7B5D3001"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p</w:t>
                  </w:r>
                </w:p>
              </w:tc>
              <w:tc>
                <w:tcPr>
                  <w:tcW w:w="476" w:type="pct"/>
                  <w:tcBorders>
                    <w:top w:val="single" w:sz="4" w:space="0" w:color="auto"/>
                    <w:left w:val="single" w:sz="4" w:space="0" w:color="auto"/>
                    <w:bottom w:val="single" w:sz="4" w:space="0" w:color="auto"/>
                    <w:right w:val="single" w:sz="4" w:space="0" w:color="auto"/>
                  </w:tcBorders>
                </w:tcPr>
                <w:p w14:paraId="41079418"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582" w:type="pct"/>
                  <w:tcBorders>
                    <w:top w:val="single" w:sz="4" w:space="0" w:color="auto"/>
                    <w:left w:val="single" w:sz="4" w:space="0" w:color="auto"/>
                    <w:bottom w:val="single" w:sz="4" w:space="0" w:color="auto"/>
                    <w:right w:val="single" w:sz="4" w:space="0" w:color="auto"/>
                  </w:tcBorders>
                </w:tcPr>
                <w:p w14:paraId="5AC92EC4"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 Resource Node Settlement Point.</w:t>
                  </w:r>
                </w:p>
              </w:tc>
            </w:tr>
            <w:tr w:rsidR="00245159" w:rsidRPr="00ED4E10" w14:paraId="16A1B704" w14:textId="77777777" w:rsidTr="00AB6DE3">
              <w:trPr>
                <w:cantSplit/>
              </w:trPr>
              <w:tc>
                <w:tcPr>
                  <w:tcW w:w="942" w:type="pct"/>
                  <w:tcBorders>
                    <w:top w:val="single" w:sz="4" w:space="0" w:color="auto"/>
                    <w:left w:val="single" w:sz="4" w:space="0" w:color="auto"/>
                    <w:bottom w:val="single" w:sz="4" w:space="0" w:color="auto"/>
                    <w:right w:val="single" w:sz="4" w:space="0" w:color="auto"/>
                  </w:tcBorders>
                </w:tcPr>
                <w:p w14:paraId="5E2DF185"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w:t>
                  </w:r>
                </w:p>
              </w:tc>
              <w:tc>
                <w:tcPr>
                  <w:tcW w:w="476" w:type="pct"/>
                  <w:tcBorders>
                    <w:top w:val="single" w:sz="4" w:space="0" w:color="auto"/>
                    <w:left w:val="single" w:sz="4" w:space="0" w:color="auto"/>
                    <w:bottom w:val="single" w:sz="4" w:space="0" w:color="auto"/>
                    <w:right w:val="single" w:sz="4" w:space="0" w:color="auto"/>
                  </w:tcBorders>
                </w:tcPr>
                <w:p w14:paraId="23976F62"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582" w:type="pct"/>
                  <w:tcBorders>
                    <w:top w:val="single" w:sz="4" w:space="0" w:color="auto"/>
                    <w:left w:val="single" w:sz="4" w:space="0" w:color="auto"/>
                    <w:bottom w:val="single" w:sz="4" w:space="0" w:color="auto"/>
                    <w:right w:val="single" w:sz="4" w:space="0" w:color="auto"/>
                  </w:tcBorders>
                </w:tcPr>
                <w:p w14:paraId="0398C3F1"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 Generation Resource or ESR.</w:t>
                  </w:r>
                </w:p>
              </w:tc>
            </w:tr>
            <w:tr w:rsidR="00245159" w:rsidRPr="00ED4E10" w14:paraId="7EF18F35" w14:textId="77777777" w:rsidTr="00AB6DE3">
              <w:trPr>
                <w:cantSplit/>
              </w:trPr>
              <w:tc>
                <w:tcPr>
                  <w:tcW w:w="942" w:type="pct"/>
                  <w:tcBorders>
                    <w:top w:val="single" w:sz="4" w:space="0" w:color="auto"/>
                    <w:left w:val="single" w:sz="4" w:space="0" w:color="auto"/>
                    <w:bottom w:val="single" w:sz="4" w:space="0" w:color="auto"/>
                    <w:right w:val="single" w:sz="4" w:space="0" w:color="auto"/>
                  </w:tcBorders>
                </w:tcPr>
                <w:p w14:paraId="54F6CC59"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y</w:t>
                  </w:r>
                </w:p>
              </w:tc>
              <w:tc>
                <w:tcPr>
                  <w:tcW w:w="476" w:type="pct"/>
                  <w:tcBorders>
                    <w:top w:val="single" w:sz="4" w:space="0" w:color="auto"/>
                    <w:left w:val="single" w:sz="4" w:space="0" w:color="auto"/>
                    <w:bottom w:val="single" w:sz="4" w:space="0" w:color="auto"/>
                    <w:right w:val="single" w:sz="4" w:space="0" w:color="auto"/>
                  </w:tcBorders>
                </w:tcPr>
                <w:p w14:paraId="1B0A5F81"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582" w:type="pct"/>
                  <w:tcBorders>
                    <w:top w:val="single" w:sz="4" w:space="0" w:color="auto"/>
                    <w:left w:val="single" w:sz="4" w:space="0" w:color="auto"/>
                    <w:bottom w:val="single" w:sz="4" w:space="0" w:color="auto"/>
                    <w:right w:val="single" w:sz="4" w:space="0" w:color="auto"/>
                  </w:tcBorders>
                </w:tcPr>
                <w:p w14:paraId="77FEA449"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An Emergency Base Point interval or SCED interval that overlaps the 15-minute Settlement Interval.</w:t>
                  </w:r>
                </w:p>
              </w:tc>
            </w:tr>
            <w:tr w:rsidR="00245159" w:rsidRPr="00ED4E10" w14:paraId="4D109A7C" w14:textId="77777777" w:rsidTr="00AB6DE3">
              <w:trPr>
                <w:cantSplit/>
              </w:trPr>
              <w:tc>
                <w:tcPr>
                  <w:tcW w:w="942" w:type="pct"/>
                  <w:tcBorders>
                    <w:top w:val="single" w:sz="4" w:space="0" w:color="auto"/>
                    <w:left w:val="single" w:sz="4" w:space="0" w:color="auto"/>
                    <w:bottom w:val="single" w:sz="4" w:space="0" w:color="auto"/>
                    <w:right w:val="single" w:sz="4" w:space="0" w:color="auto"/>
                  </w:tcBorders>
                </w:tcPr>
                <w:p w14:paraId="140FECDA"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3600</w:t>
                  </w:r>
                </w:p>
              </w:tc>
              <w:tc>
                <w:tcPr>
                  <w:tcW w:w="476" w:type="pct"/>
                  <w:tcBorders>
                    <w:top w:val="single" w:sz="4" w:space="0" w:color="auto"/>
                    <w:left w:val="single" w:sz="4" w:space="0" w:color="auto"/>
                    <w:bottom w:val="single" w:sz="4" w:space="0" w:color="auto"/>
                    <w:right w:val="single" w:sz="4" w:space="0" w:color="auto"/>
                  </w:tcBorders>
                </w:tcPr>
                <w:p w14:paraId="41FE1FC4"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582" w:type="pct"/>
                  <w:tcBorders>
                    <w:top w:val="single" w:sz="4" w:space="0" w:color="auto"/>
                    <w:left w:val="single" w:sz="4" w:space="0" w:color="auto"/>
                    <w:bottom w:val="single" w:sz="4" w:space="0" w:color="auto"/>
                    <w:right w:val="single" w:sz="4" w:space="0" w:color="auto"/>
                  </w:tcBorders>
                </w:tcPr>
                <w:p w14:paraId="4D15815D"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The number of seconds in one hour.</w:t>
                  </w:r>
                </w:p>
              </w:tc>
            </w:tr>
          </w:tbl>
          <w:p w14:paraId="11036EC0" w14:textId="77777777" w:rsidR="00ED4E10" w:rsidRPr="00ED4E10" w:rsidRDefault="00ED4E10" w:rsidP="00ED4E10">
            <w:pPr>
              <w:spacing w:before="240" w:after="240"/>
              <w:ind w:left="720" w:hanging="720"/>
              <w:rPr>
                <w:rFonts w:eastAsia="Times New Roman"/>
                <w:iCs/>
                <w:szCs w:val="20"/>
              </w:rPr>
            </w:pPr>
            <w:r w:rsidRPr="00ED4E10">
              <w:rPr>
                <w:rFonts w:eastAsia="Times New Roman"/>
                <w:iCs/>
                <w:szCs w:val="20"/>
              </w:rPr>
              <w:t>(3)</w:t>
            </w:r>
            <w:r w:rsidRPr="00ED4E10">
              <w:rPr>
                <w:rFonts w:eastAsia="Times New Roman"/>
                <w:iCs/>
                <w:szCs w:val="20"/>
              </w:rPr>
              <w:tab/>
              <w:t>The extension of the Energy Offer Curve or Energy Bid/Offer Curve and Mitigated Offer Cap (MOC) is used to calculate the Emergency Base Point Price (EBPPR).  If the Emergency Base Point MW value is greater than the largest MW value on the Energy Offer Curve or Energy Bid/Offer Curve submitted by the QSE for the Resource, or the Resource’s MOC, then the Energy Offer Curve, Energy Bid/Offer Curve, or MOC is extended to the Emergency Base Point MW value with a $/MWh value that is equal to the highest $/MWh value on the applicable curve.  If the Emergency Base Point MW value is lower than the lowest MW value on the Energy Offer Curve or Energy Bid/Offer Curve submitted by the QSE for the Resource, or the Resource’s MOC, then the Energy Offer Curve, Energy Bid/Offer Curve or MOC is extended to the Emergency Base Point MW value with a $/MWh value that is equal to the lowest $/MWh value on the applicable curve.</w:t>
            </w:r>
          </w:p>
          <w:p w14:paraId="4BBC7E36" w14:textId="77777777" w:rsidR="00ED4E10" w:rsidRPr="00ED4E10" w:rsidRDefault="00ED4E10" w:rsidP="00ED4E10">
            <w:pPr>
              <w:spacing w:after="240"/>
              <w:ind w:left="720" w:hanging="720"/>
              <w:rPr>
                <w:rFonts w:eastAsia="Times New Roman"/>
                <w:iCs/>
                <w:szCs w:val="20"/>
              </w:rPr>
            </w:pPr>
            <w:r w:rsidRPr="00ED4E10">
              <w:rPr>
                <w:rFonts w:eastAsia="Times New Roman"/>
                <w:iCs/>
                <w:szCs w:val="20"/>
              </w:rPr>
              <w:t>(4)</w:t>
            </w:r>
            <w:r w:rsidRPr="00ED4E10">
              <w:rPr>
                <w:rFonts w:eastAsia="Times New Roman"/>
                <w:iCs/>
                <w:szCs w:val="20"/>
              </w:rPr>
              <w:tab/>
              <w:t>The total additional compensation to each QSE for emergency Settlement of Resources for the 15-minute Settlement Interval is calculated as follows:</w:t>
            </w:r>
          </w:p>
          <w:p w14:paraId="1942BBE1" w14:textId="77777777" w:rsidR="00ED4E10" w:rsidRPr="00ED4E10" w:rsidRDefault="3317CFAC" w:rsidP="79C6FA9D">
            <w:pPr>
              <w:tabs>
                <w:tab w:val="left" w:pos="2340"/>
                <w:tab w:val="left" w:pos="3420"/>
              </w:tabs>
              <w:spacing w:before="240" w:after="240"/>
              <w:ind w:left="3420" w:hanging="2700"/>
              <w:rPr>
                <w:rFonts w:eastAsia="Times New Roman"/>
                <w:b/>
                <w:bCs/>
              </w:rPr>
            </w:pPr>
            <w:r w:rsidRPr="79C6FA9D">
              <w:rPr>
                <w:rFonts w:eastAsia="Times New Roman"/>
                <w:b/>
                <w:bCs/>
              </w:rPr>
              <w:lastRenderedPageBreak/>
              <w:t xml:space="preserve">EMREAMTQSETOT </w:t>
            </w:r>
            <w:r w:rsidRPr="7F613925">
              <w:rPr>
                <w:rFonts w:eastAsia="Times New Roman"/>
                <w:b/>
                <w:bCs/>
                <w:i/>
                <w:iCs/>
                <w:vertAlign w:val="subscript"/>
              </w:rPr>
              <w:t>q</w:t>
            </w:r>
            <w:r w:rsidR="00ED4E10" w:rsidRPr="00ED4E10">
              <w:rPr>
                <w:rFonts w:eastAsia="Times New Roman"/>
                <w:b/>
                <w:bCs/>
                <w:szCs w:val="20"/>
              </w:rPr>
              <w:tab/>
            </w:r>
            <w:r w:rsidRPr="79C6FA9D">
              <w:rPr>
                <w:rFonts w:eastAsia="Times New Roman"/>
                <w:b/>
                <w:bCs/>
              </w:rPr>
              <w:t>=</w:t>
            </w:r>
            <w:r w:rsidR="00ED4E10" w:rsidRPr="00ED4E10">
              <w:rPr>
                <w:rFonts w:eastAsia="Times New Roman"/>
                <w:b/>
                <w:bCs/>
                <w:szCs w:val="20"/>
              </w:rPr>
              <w:tab/>
            </w:r>
            <w:r w:rsidR="00ED4E10" w:rsidRPr="00ED4E10">
              <w:rPr>
                <w:rFonts w:eastAsia="Times New Roman"/>
                <w:b/>
                <w:bCs/>
                <w:position w:val="-18"/>
                <w:szCs w:val="20"/>
              </w:rPr>
              <w:object w:dxaOrig="225" w:dyaOrig="420" w14:anchorId="43018A3C">
                <v:shape id="_x0000_i1130" type="#_x0000_t75" style="width:15.6pt;height:20.4pt" o:ole="">
                  <v:imagedata r:id="rId121" o:title=""/>
                </v:shape>
                <o:OLEObject Type="Embed" ProgID="Equation.3" ShapeID="_x0000_i1130" DrawAspect="Content" ObjectID="_1825175698" r:id="rId148"/>
              </w:object>
            </w:r>
            <w:r w:rsidR="00ED4E10" w:rsidRPr="00ED4E10">
              <w:rPr>
                <w:rFonts w:eastAsia="Times New Roman"/>
                <w:b/>
                <w:bCs/>
                <w:position w:val="-22"/>
                <w:szCs w:val="20"/>
              </w:rPr>
              <w:object w:dxaOrig="225" w:dyaOrig="465" w14:anchorId="2D20F631">
                <v:shape id="_x0000_i1131" type="#_x0000_t75" style="width:15.6pt;height:20.4pt" o:ole="">
                  <v:imagedata r:id="rId26" o:title=""/>
                </v:shape>
                <o:OLEObject Type="Embed" ProgID="Equation.3" ShapeID="_x0000_i1131" DrawAspect="Content" ObjectID="_1825175699" r:id="rId149"/>
              </w:object>
            </w:r>
            <w:r w:rsidRPr="79C6FA9D">
              <w:rPr>
                <w:rFonts w:eastAsia="Times New Roman"/>
                <w:b/>
                <w:bCs/>
              </w:rPr>
              <w:t xml:space="preserve">EMREAMT </w:t>
            </w:r>
            <w:r w:rsidRPr="7F613925">
              <w:rPr>
                <w:rFonts w:eastAsia="Times New Roman"/>
                <w:b/>
                <w:bCs/>
                <w:i/>
                <w:iCs/>
                <w:vertAlign w:val="subscript"/>
              </w:rPr>
              <w:t>q, r, p</w:t>
            </w:r>
          </w:p>
          <w:p w14:paraId="302E6D8C" w14:textId="77777777" w:rsidR="00ED4E10" w:rsidRPr="00ED4E10" w:rsidRDefault="00ED4E10" w:rsidP="00ED4E10">
            <w:pPr>
              <w:rPr>
                <w:rFonts w:eastAsia="Times New Roman"/>
                <w:szCs w:val="20"/>
              </w:rPr>
            </w:pPr>
            <w:r w:rsidRPr="00ED4E10">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825"/>
              <w:gridCol w:w="6027"/>
            </w:tblGrid>
            <w:tr w:rsidR="00ED4E10" w:rsidRPr="00ED4E10" w14:paraId="54F13230" w14:textId="77777777" w:rsidTr="00550BA7">
              <w:trPr>
                <w:cantSplit/>
                <w:tblHeader/>
              </w:trPr>
              <w:tc>
                <w:tcPr>
                  <w:tcW w:w="1239" w:type="pct"/>
                </w:tcPr>
                <w:p w14:paraId="002D604A" w14:textId="77777777" w:rsidR="00ED4E10" w:rsidRPr="00ED4E10" w:rsidRDefault="00ED4E10" w:rsidP="00ED4E10">
                  <w:pPr>
                    <w:spacing w:after="240"/>
                    <w:rPr>
                      <w:rFonts w:eastAsia="Times New Roman"/>
                      <w:b/>
                      <w:iCs/>
                      <w:sz w:val="20"/>
                      <w:szCs w:val="20"/>
                    </w:rPr>
                  </w:pPr>
                  <w:r w:rsidRPr="00ED4E10">
                    <w:rPr>
                      <w:rFonts w:eastAsia="Times New Roman"/>
                      <w:b/>
                      <w:iCs/>
                      <w:sz w:val="20"/>
                      <w:szCs w:val="20"/>
                    </w:rPr>
                    <w:t>Variable</w:t>
                  </w:r>
                </w:p>
              </w:tc>
              <w:tc>
                <w:tcPr>
                  <w:tcW w:w="453" w:type="pct"/>
                </w:tcPr>
                <w:p w14:paraId="67D3B4D9" w14:textId="77777777" w:rsidR="00ED4E10" w:rsidRPr="00ED4E10" w:rsidRDefault="00ED4E10" w:rsidP="00ED4E10">
                  <w:pPr>
                    <w:spacing w:after="240"/>
                    <w:rPr>
                      <w:rFonts w:eastAsia="Times New Roman"/>
                      <w:b/>
                      <w:iCs/>
                      <w:sz w:val="20"/>
                      <w:szCs w:val="20"/>
                    </w:rPr>
                  </w:pPr>
                  <w:r w:rsidRPr="00ED4E10">
                    <w:rPr>
                      <w:rFonts w:eastAsia="Times New Roman"/>
                      <w:b/>
                      <w:iCs/>
                      <w:sz w:val="20"/>
                      <w:szCs w:val="20"/>
                    </w:rPr>
                    <w:t>Unit</w:t>
                  </w:r>
                </w:p>
              </w:tc>
              <w:tc>
                <w:tcPr>
                  <w:tcW w:w="3308" w:type="pct"/>
                </w:tcPr>
                <w:p w14:paraId="3FCDCAFD" w14:textId="77777777" w:rsidR="00ED4E10" w:rsidRPr="00ED4E10" w:rsidRDefault="00ED4E10" w:rsidP="00ED4E10">
                  <w:pPr>
                    <w:spacing w:after="240"/>
                    <w:rPr>
                      <w:rFonts w:eastAsia="Times New Roman"/>
                      <w:b/>
                      <w:iCs/>
                      <w:sz w:val="20"/>
                      <w:szCs w:val="20"/>
                    </w:rPr>
                  </w:pPr>
                  <w:r w:rsidRPr="00ED4E10">
                    <w:rPr>
                      <w:rFonts w:eastAsia="Times New Roman"/>
                      <w:b/>
                      <w:iCs/>
                      <w:sz w:val="20"/>
                      <w:szCs w:val="20"/>
                    </w:rPr>
                    <w:t>Definition</w:t>
                  </w:r>
                </w:p>
              </w:tc>
            </w:tr>
            <w:tr w:rsidR="00ED4E10" w:rsidRPr="00ED4E10" w14:paraId="63B007D9" w14:textId="77777777" w:rsidTr="00550BA7">
              <w:trPr>
                <w:cantSplit/>
              </w:trPr>
              <w:tc>
                <w:tcPr>
                  <w:tcW w:w="1239" w:type="pct"/>
                </w:tcPr>
                <w:p w14:paraId="441F32F4"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EMREAMTQSETOT </w:t>
                  </w:r>
                  <w:r w:rsidRPr="00ED4E10">
                    <w:rPr>
                      <w:rFonts w:eastAsia="Times New Roman"/>
                      <w:i/>
                      <w:iCs/>
                      <w:sz w:val="20"/>
                      <w:szCs w:val="20"/>
                      <w:vertAlign w:val="subscript"/>
                    </w:rPr>
                    <w:t>q</w:t>
                  </w:r>
                </w:p>
              </w:tc>
              <w:tc>
                <w:tcPr>
                  <w:tcW w:w="453" w:type="pct"/>
                </w:tcPr>
                <w:p w14:paraId="7BF29A78"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308" w:type="pct"/>
                </w:tcPr>
                <w:p w14:paraId="251CFA03"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 xml:space="preserve">Emergency Energy Amount QSE Total per </w:t>
                  </w:r>
                  <w:proofErr w:type="spellStart"/>
                  <w:r w:rsidRPr="00ED4E10">
                    <w:rPr>
                      <w:rFonts w:eastAsia="Times New Roman"/>
                      <w:i/>
                      <w:iCs/>
                      <w:sz w:val="20"/>
                      <w:szCs w:val="20"/>
                    </w:rPr>
                    <w:t>QSE</w:t>
                  </w:r>
                  <w:r w:rsidRPr="00ED4E10">
                    <w:rPr>
                      <w:rFonts w:ascii="Symbol" w:eastAsia="Symbol" w:hAnsi="Symbol" w:cs="Symbol"/>
                      <w:sz w:val="20"/>
                      <w:szCs w:val="20"/>
                    </w:rPr>
                    <w:t>¾</w:t>
                  </w:r>
                  <w:r w:rsidRPr="00ED4E10">
                    <w:rPr>
                      <w:rFonts w:eastAsia="Times New Roman"/>
                      <w:iCs/>
                      <w:sz w:val="20"/>
                      <w:szCs w:val="20"/>
                    </w:rPr>
                    <w:t>The</w:t>
                  </w:r>
                  <w:proofErr w:type="spellEnd"/>
                  <w:r w:rsidRPr="00ED4E10">
                    <w:rPr>
                      <w:rFonts w:eastAsia="Times New Roman"/>
                      <w:iCs/>
                      <w:sz w:val="20"/>
                      <w:szCs w:val="20"/>
                    </w:rPr>
                    <w:t xml:space="preserve"> total of the payments to QSE </w:t>
                  </w:r>
                  <w:r w:rsidRPr="00ED4E10">
                    <w:rPr>
                      <w:rFonts w:eastAsia="Times New Roman"/>
                      <w:i/>
                      <w:iCs/>
                      <w:sz w:val="20"/>
                      <w:szCs w:val="20"/>
                    </w:rPr>
                    <w:t>q</w:t>
                  </w:r>
                  <w:r w:rsidRPr="00ED4E10">
                    <w:rPr>
                      <w:rFonts w:eastAsia="Times New Roman"/>
                      <w:iCs/>
                      <w:sz w:val="20"/>
                      <w:szCs w:val="20"/>
                    </w:rPr>
                    <w:t xml:space="preserve"> as additional compensation for additional energy or Ancillary Services of the Resources represented by this QSE for the 15-minute Settlement Interval.</w:t>
                  </w:r>
                </w:p>
              </w:tc>
            </w:tr>
            <w:tr w:rsidR="00ED4E10" w:rsidRPr="00ED4E10" w14:paraId="0ACF133A" w14:textId="77777777" w:rsidTr="00550BA7">
              <w:trPr>
                <w:cantSplit/>
              </w:trPr>
              <w:tc>
                <w:tcPr>
                  <w:tcW w:w="1239" w:type="pct"/>
                </w:tcPr>
                <w:p w14:paraId="732A09F6"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 xml:space="preserve">EMREAMT </w:t>
                  </w:r>
                  <w:r w:rsidRPr="00ED4E10">
                    <w:rPr>
                      <w:rFonts w:eastAsia="Times New Roman"/>
                      <w:i/>
                      <w:iCs/>
                      <w:sz w:val="20"/>
                      <w:szCs w:val="20"/>
                      <w:vertAlign w:val="subscript"/>
                    </w:rPr>
                    <w:t>q, r, p</w:t>
                  </w:r>
                </w:p>
              </w:tc>
              <w:tc>
                <w:tcPr>
                  <w:tcW w:w="453" w:type="pct"/>
                </w:tcPr>
                <w:p w14:paraId="2ECD256B"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w:t>
                  </w:r>
                </w:p>
              </w:tc>
              <w:tc>
                <w:tcPr>
                  <w:tcW w:w="3308" w:type="pct"/>
                </w:tcPr>
                <w:p w14:paraId="0F2147E0" w14:textId="77777777" w:rsidR="00ED4E10" w:rsidRPr="00ED4E10" w:rsidRDefault="00ED4E10" w:rsidP="00ED4E10">
                  <w:pPr>
                    <w:spacing w:after="60"/>
                    <w:rPr>
                      <w:rFonts w:eastAsia="Times New Roman"/>
                      <w:iCs/>
                      <w:sz w:val="20"/>
                      <w:szCs w:val="20"/>
                    </w:rPr>
                  </w:pPr>
                  <w:r w:rsidRPr="00ED4E10">
                    <w:rPr>
                      <w:rFonts w:eastAsia="Times New Roman"/>
                      <w:i/>
                      <w:iCs/>
                      <w:sz w:val="20"/>
                      <w:szCs w:val="20"/>
                    </w:rPr>
                    <w:t>Emergency Energy Amount per QSE per Settlement Point per Resource</w:t>
                  </w:r>
                  <w:r w:rsidRPr="00ED4E10">
                    <w:rPr>
                      <w:rFonts w:eastAsia="Times New Roman"/>
                      <w:iCs/>
                      <w:sz w:val="20"/>
                      <w:szCs w:val="20"/>
                    </w:rPr>
                    <w:t xml:space="preserve">—The payment to QSE </w:t>
                  </w:r>
                  <w:r w:rsidRPr="00ED4E10">
                    <w:rPr>
                      <w:rFonts w:eastAsia="Times New Roman"/>
                      <w:i/>
                      <w:iCs/>
                      <w:sz w:val="20"/>
                      <w:szCs w:val="20"/>
                    </w:rPr>
                    <w:t>q</w:t>
                  </w:r>
                  <w:r w:rsidRPr="00ED4E10">
                    <w:rPr>
                      <w:rFonts w:eastAsia="Times New Roman"/>
                      <w:iCs/>
                      <w:sz w:val="20"/>
                      <w:szCs w:val="20"/>
                    </w:rPr>
                    <w:t xml:space="preserve"> as additional compensation for the additional energy or Ancillary Services produced or consumed by Resource </w:t>
                  </w:r>
                  <w:proofErr w:type="spellStart"/>
                  <w:r w:rsidRPr="00ED4E10">
                    <w:rPr>
                      <w:rFonts w:eastAsia="Times New Roman"/>
                      <w:i/>
                      <w:iCs/>
                      <w:sz w:val="20"/>
                      <w:szCs w:val="20"/>
                    </w:rPr>
                    <w:t>r</w:t>
                  </w:r>
                  <w:r w:rsidRPr="00ED4E10">
                    <w:rPr>
                      <w:rFonts w:eastAsia="Times New Roman"/>
                      <w:iCs/>
                      <w:sz w:val="20"/>
                      <w:szCs w:val="20"/>
                    </w:rPr>
                    <w:t xml:space="preserve"> at</w:t>
                  </w:r>
                  <w:proofErr w:type="spellEnd"/>
                  <w:r w:rsidRPr="00ED4E10">
                    <w:rPr>
                      <w:rFonts w:eastAsia="Times New Roman"/>
                      <w:iCs/>
                      <w:sz w:val="20"/>
                      <w:szCs w:val="20"/>
                    </w:rPr>
                    <w:t xml:space="preserve"> Resource Node </w:t>
                  </w:r>
                  <w:r w:rsidRPr="00ED4E10">
                    <w:rPr>
                      <w:rFonts w:eastAsia="Times New Roman"/>
                      <w:i/>
                      <w:iCs/>
                      <w:sz w:val="20"/>
                      <w:szCs w:val="20"/>
                    </w:rPr>
                    <w:t>p</w:t>
                  </w:r>
                  <w:r w:rsidRPr="00ED4E10">
                    <w:rPr>
                      <w:rFonts w:eastAsia="Times New Roman"/>
                      <w:iCs/>
                      <w:sz w:val="20"/>
                      <w:szCs w:val="20"/>
                    </w:rPr>
                    <w:t xml:space="preserve"> in Real-Time during the Emergency Condition or Watch, for the 15-minute Settlement Interval.  Where for a Combined Cycle Train, the Resource </w:t>
                  </w:r>
                  <w:r w:rsidRPr="00ED4E10">
                    <w:rPr>
                      <w:rFonts w:eastAsia="Times New Roman"/>
                      <w:i/>
                      <w:iCs/>
                      <w:sz w:val="20"/>
                      <w:szCs w:val="20"/>
                    </w:rPr>
                    <w:t xml:space="preserve">r </w:t>
                  </w:r>
                  <w:r w:rsidRPr="00ED4E10">
                    <w:rPr>
                      <w:rFonts w:eastAsia="Times New Roman"/>
                      <w:iCs/>
                      <w:sz w:val="20"/>
                      <w:szCs w:val="20"/>
                    </w:rPr>
                    <w:t>is the Combined Cycle Train.</w:t>
                  </w:r>
                </w:p>
              </w:tc>
            </w:tr>
            <w:tr w:rsidR="00ED4E10" w:rsidRPr="00ED4E10" w14:paraId="4546D147" w14:textId="77777777" w:rsidTr="00550BA7">
              <w:trPr>
                <w:cantSplit/>
              </w:trPr>
              <w:tc>
                <w:tcPr>
                  <w:tcW w:w="1239" w:type="pct"/>
                  <w:tcBorders>
                    <w:top w:val="single" w:sz="4" w:space="0" w:color="auto"/>
                    <w:left w:val="single" w:sz="4" w:space="0" w:color="auto"/>
                    <w:bottom w:val="single" w:sz="4" w:space="0" w:color="auto"/>
                    <w:right w:val="single" w:sz="4" w:space="0" w:color="auto"/>
                  </w:tcBorders>
                </w:tcPr>
                <w:p w14:paraId="45214A0C"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q</w:t>
                  </w:r>
                </w:p>
              </w:tc>
              <w:tc>
                <w:tcPr>
                  <w:tcW w:w="453" w:type="pct"/>
                  <w:tcBorders>
                    <w:top w:val="single" w:sz="4" w:space="0" w:color="auto"/>
                    <w:left w:val="single" w:sz="4" w:space="0" w:color="auto"/>
                    <w:bottom w:val="single" w:sz="4" w:space="0" w:color="auto"/>
                    <w:right w:val="single" w:sz="4" w:space="0" w:color="auto"/>
                  </w:tcBorders>
                </w:tcPr>
                <w:p w14:paraId="29228E1F"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2DB2F3FC"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 QSE.</w:t>
                  </w:r>
                </w:p>
              </w:tc>
            </w:tr>
            <w:tr w:rsidR="00ED4E10" w:rsidRPr="00ED4E10" w14:paraId="20C2116E" w14:textId="77777777" w:rsidTr="00550BA7">
              <w:trPr>
                <w:cantSplit/>
              </w:trPr>
              <w:tc>
                <w:tcPr>
                  <w:tcW w:w="1239" w:type="pct"/>
                  <w:tcBorders>
                    <w:top w:val="single" w:sz="4" w:space="0" w:color="auto"/>
                    <w:left w:val="single" w:sz="4" w:space="0" w:color="auto"/>
                    <w:bottom w:val="single" w:sz="4" w:space="0" w:color="auto"/>
                    <w:right w:val="single" w:sz="4" w:space="0" w:color="auto"/>
                  </w:tcBorders>
                </w:tcPr>
                <w:p w14:paraId="48D77C9D"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p</w:t>
                  </w:r>
                </w:p>
              </w:tc>
              <w:tc>
                <w:tcPr>
                  <w:tcW w:w="453" w:type="pct"/>
                  <w:tcBorders>
                    <w:top w:val="single" w:sz="4" w:space="0" w:color="auto"/>
                    <w:left w:val="single" w:sz="4" w:space="0" w:color="auto"/>
                    <w:bottom w:val="single" w:sz="4" w:space="0" w:color="auto"/>
                    <w:right w:val="single" w:sz="4" w:space="0" w:color="auto"/>
                  </w:tcBorders>
                </w:tcPr>
                <w:p w14:paraId="0DD47B7D"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2B9225D4"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 Resource Node Settlement Point.</w:t>
                  </w:r>
                </w:p>
              </w:tc>
            </w:tr>
            <w:tr w:rsidR="00ED4E10" w:rsidRPr="00ED4E10" w14:paraId="6F360850" w14:textId="77777777" w:rsidTr="00550BA7">
              <w:trPr>
                <w:cantSplit/>
              </w:trPr>
              <w:tc>
                <w:tcPr>
                  <w:tcW w:w="1239" w:type="pct"/>
                  <w:tcBorders>
                    <w:top w:val="single" w:sz="4" w:space="0" w:color="auto"/>
                    <w:left w:val="single" w:sz="4" w:space="0" w:color="auto"/>
                    <w:bottom w:val="single" w:sz="4" w:space="0" w:color="auto"/>
                    <w:right w:val="single" w:sz="4" w:space="0" w:color="auto"/>
                  </w:tcBorders>
                </w:tcPr>
                <w:p w14:paraId="50237384" w14:textId="77777777" w:rsidR="00ED4E10" w:rsidRPr="00ED4E10" w:rsidRDefault="00ED4E10" w:rsidP="00ED4E10">
                  <w:pPr>
                    <w:spacing w:after="60"/>
                    <w:rPr>
                      <w:rFonts w:eastAsia="Times New Roman"/>
                      <w:i/>
                      <w:iCs/>
                      <w:sz w:val="20"/>
                      <w:szCs w:val="20"/>
                    </w:rPr>
                  </w:pPr>
                  <w:r w:rsidRPr="00ED4E10">
                    <w:rPr>
                      <w:rFonts w:eastAsia="Times New Roman"/>
                      <w:i/>
                      <w:iCs/>
                      <w:sz w:val="20"/>
                      <w:szCs w:val="20"/>
                    </w:rPr>
                    <w:t>r</w:t>
                  </w:r>
                </w:p>
              </w:tc>
              <w:tc>
                <w:tcPr>
                  <w:tcW w:w="453" w:type="pct"/>
                  <w:tcBorders>
                    <w:top w:val="single" w:sz="4" w:space="0" w:color="auto"/>
                    <w:left w:val="single" w:sz="4" w:space="0" w:color="auto"/>
                    <w:bottom w:val="single" w:sz="4" w:space="0" w:color="auto"/>
                    <w:right w:val="single" w:sz="4" w:space="0" w:color="auto"/>
                  </w:tcBorders>
                </w:tcPr>
                <w:p w14:paraId="7B135E86"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311E3723" w14:textId="77777777" w:rsidR="00ED4E10" w:rsidRPr="00ED4E10" w:rsidRDefault="00ED4E10" w:rsidP="00ED4E10">
                  <w:pPr>
                    <w:spacing w:after="60"/>
                    <w:rPr>
                      <w:rFonts w:eastAsia="Times New Roman"/>
                      <w:iCs/>
                      <w:sz w:val="20"/>
                      <w:szCs w:val="20"/>
                    </w:rPr>
                  </w:pPr>
                  <w:r w:rsidRPr="00ED4E10">
                    <w:rPr>
                      <w:rFonts w:eastAsia="Times New Roman"/>
                      <w:iCs/>
                      <w:sz w:val="20"/>
                      <w:szCs w:val="20"/>
                    </w:rPr>
                    <w:t>A Generation Resource or ESR.</w:t>
                  </w:r>
                </w:p>
              </w:tc>
            </w:tr>
          </w:tbl>
          <w:p w14:paraId="06E9D3A9" w14:textId="77777777" w:rsidR="00ED4E10" w:rsidRPr="00ED4E10" w:rsidRDefault="00ED4E10" w:rsidP="00ED4E10">
            <w:pPr>
              <w:spacing w:after="240"/>
              <w:ind w:left="720" w:hanging="720"/>
              <w:rPr>
                <w:rFonts w:eastAsia="Times New Roman"/>
                <w:szCs w:val="20"/>
              </w:rPr>
            </w:pPr>
          </w:p>
        </w:tc>
      </w:tr>
    </w:tbl>
    <w:p w14:paraId="192C8F97" w14:textId="77777777" w:rsidR="009551ED" w:rsidRPr="009551ED" w:rsidRDefault="009551ED" w:rsidP="009551ED">
      <w:pPr>
        <w:keepNext/>
        <w:widowControl w:val="0"/>
        <w:tabs>
          <w:tab w:val="left" w:pos="1260"/>
        </w:tabs>
        <w:spacing w:before="480" w:after="240"/>
        <w:ind w:left="1267" w:hanging="1267"/>
        <w:outlineLvl w:val="3"/>
        <w:rPr>
          <w:rFonts w:eastAsia="Times New Roman"/>
          <w:b/>
          <w:bCs/>
          <w:snapToGrid w:val="0"/>
          <w:szCs w:val="20"/>
        </w:rPr>
      </w:pPr>
      <w:bookmarkStart w:id="1295" w:name="_Toc189044476"/>
      <w:commentRangeStart w:id="1296"/>
      <w:r w:rsidRPr="009551ED">
        <w:rPr>
          <w:rFonts w:eastAsia="Times New Roman"/>
          <w:b/>
          <w:bCs/>
          <w:snapToGrid w:val="0"/>
          <w:szCs w:val="20"/>
        </w:rPr>
        <w:lastRenderedPageBreak/>
        <w:t>6.6.12.1</w:t>
      </w:r>
      <w:commentRangeEnd w:id="1296"/>
      <w:r w:rsidR="009C0EAE">
        <w:rPr>
          <w:rStyle w:val="CommentReference"/>
        </w:rPr>
        <w:commentReference w:id="1296"/>
      </w:r>
      <w:r w:rsidRPr="009551ED">
        <w:rPr>
          <w:rFonts w:eastAsia="Times New Roman"/>
          <w:b/>
          <w:bCs/>
          <w:snapToGrid w:val="0"/>
          <w:szCs w:val="20"/>
        </w:rPr>
        <w:tab/>
        <w:t>Switchable Generation Make-Whole Payment</w:t>
      </w:r>
      <w:bookmarkEnd w:id="1295"/>
    </w:p>
    <w:p w14:paraId="5D8D6590" w14:textId="77777777" w:rsidR="009551ED" w:rsidRPr="009551ED" w:rsidRDefault="009551ED" w:rsidP="009551ED">
      <w:pPr>
        <w:ind w:left="720" w:hanging="720"/>
        <w:rPr>
          <w:rFonts w:eastAsia="Times New Roman"/>
          <w:szCs w:val="20"/>
        </w:rPr>
      </w:pPr>
      <w:r w:rsidRPr="009551ED">
        <w:rPr>
          <w:rFonts w:eastAsia="Times New Roman"/>
          <w:szCs w:val="20"/>
        </w:rPr>
        <w:t>(1)</w:t>
      </w:r>
      <w:r w:rsidRPr="009551ED">
        <w:rPr>
          <w:rFonts w:eastAsia="Times New Roman"/>
          <w:szCs w:val="20"/>
        </w:rPr>
        <w:tab/>
        <w:t>To compensate QSEs representing SWGRs that switch to the ERCOT Control Area from a non-ERCOT Control Area pursuant to an ERCOT RUC instruction for an actual or anticipated EEA condition, ERCOT shall calculate a Switchable Generation Make-Whole Payment (SWMWAMT) for an Operating Day, allocated to each instructed Operating Hour as follows:</w:t>
      </w:r>
    </w:p>
    <w:p w14:paraId="147E355F" w14:textId="77777777" w:rsidR="009551ED" w:rsidRPr="009551ED" w:rsidRDefault="009551ED" w:rsidP="009551ED">
      <w:pPr>
        <w:rPr>
          <w:rFonts w:eastAsia="Times New Roman"/>
          <w:szCs w:val="20"/>
        </w:rPr>
      </w:pPr>
    </w:p>
    <w:p w14:paraId="48D23675" w14:textId="77777777" w:rsidR="009551ED" w:rsidRPr="009551ED" w:rsidRDefault="009551ED" w:rsidP="009551ED">
      <w:pPr>
        <w:tabs>
          <w:tab w:val="left" w:pos="2250"/>
          <w:tab w:val="left" w:pos="3150"/>
          <w:tab w:val="left" w:pos="3960"/>
        </w:tabs>
        <w:spacing w:after="240"/>
        <w:ind w:left="3960" w:hanging="3240"/>
        <w:rPr>
          <w:rFonts w:eastAsia="Times New Roman"/>
          <w:b/>
          <w:bCs/>
          <w:i/>
          <w:vertAlign w:val="subscript"/>
        </w:rPr>
      </w:pPr>
      <w:r w:rsidRPr="009551ED">
        <w:rPr>
          <w:rFonts w:eastAsia="Times New Roman"/>
          <w:b/>
          <w:bCs/>
        </w:rPr>
        <w:t xml:space="preserve">SWMWAMT </w:t>
      </w:r>
      <w:r w:rsidRPr="009551ED">
        <w:rPr>
          <w:rFonts w:eastAsia="Times New Roman"/>
          <w:b/>
          <w:bCs/>
          <w:i/>
          <w:vertAlign w:val="subscript"/>
        </w:rPr>
        <w:t>q, r</w:t>
      </w:r>
      <w:r w:rsidRPr="009551ED">
        <w:rPr>
          <w:rFonts w:eastAsia="Times New Roman"/>
          <w:b/>
          <w:bCs/>
        </w:rPr>
        <w:t xml:space="preserve">  =  (-1) * Max (0, (SWCG </w:t>
      </w:r>
      <w:r w:rsidRPr="009551ED">
        <w:rPr>
          <w:rFonts w:eastAsia="Times New Roman"/>
          <w:b/>
          <w:bCs/>
          <w:i/>
          <w:vertAlign w:val="subscript"/>
        </w:rPr>
        <w:t>q, r, d</w:t>
      </w:r>
      <w:r w:rsidRPr="009551ED">
        <w:rPr>
          <w:rFonts w:eastAsia="Times New Roman"/>
          <w:b/>
          <w:bCs/>
        </w:rPr>
        <w:t xml:space="preserve"> – </w:t>
      </w:r>
      <w:r w:rsidRPr="009551ED">
        <w:rPr>
          <w:rFonts w:eastAsia="Times New Roman"/>
          <w:b/>
          <w:bCs/>
          <w:lang w:val="pt-BR"/>
        </w:rPr>
        <w:t>SWRTREV</w:t>
      </w:r>
      <w:r w:rsidRPr="009551ED">
        <w:rPr>
          <w:rFonts w:eastAsia="Times New Roman"/>
          <w:b/>
          <w:bCs/>
          <w:i/>
          <w:vertAlign w:val="subscript"/>
          <w:lang w:val="pt-BR"/>
        </w:rPr>
        <w:t xml:space="preserve"> q, r, d</w:t>
      </w:r>
      <w:r w:rsidRPr="009551ED">
        <w:rPr>
          <w:rFonts w:eastAsia="Times New Roman"/>
          <w:b/>
          <w:bCs/>
        </w:rPr>
        <w:t xml:space="preserve">)) / SWIHR </w:t>
      </w:r>
      <w:r w:rsidRPr="009551ED">
        <w:rPr>
          <w:rFonts w:eastAsia="Times New Roman"/>
          <w:b/>
          <w:bCs/>
          <w:i/>
          <w:vertAlign w:val="subscript"/>
        </w:rPr>
        <w:t>q, r, d</w:t>
      </w:r>
    </w:p>
    <w:p w14:paraId="43800224" w14:textId="77777777" w:rsidR="009551ED" w:rsidRPr="009551ED" w:rsidRDefault="009551ED" w:rsidP="009551ED">
      <w:pPr>
        <w:spacing w:after="240"/>
        <w:ind w:left="720"/>
        <w:rPr>
          <w:rFonts w:eastAsia="Times New Roman"/>
          <w:szCs w:val="20"/>
        </w:rPr>
      </w:pPr>
      <w:r w:rsidRPr="009551ED">
        <w:rPr>
          <w:rFonts w:eastAsia="Times New Roman"/>
          <w:szCs w:val="20"/>
        </w:rPr>
        <w:t>Where:</w:t>
      </w:r>
    </w:p>
    <w:p w14:paraId="20DEFE8A" w14:textId="77777777" w:rsidR="009551ED" w:rsidRPr="009551ED" w:rsidRDefault="009551ED" w:rsidP="009551ED">
      <w:pPr>
        <w:spacing w:after="240"/>
        <w:ind w:left="2250" w:hanging="1530"/>
        <w:rPr>
          <w:rFonts w:eastAsia="Times New Roman"/>
          <w:szCs w:val="20"/>
        </w:rPr>
      </w:pPr>
      <w:r w:rsidRPr="009551ED">
        <w:rPr>
          <w:rFonts w:eastAsia="Times New Roman"/>
          <w:szCs w:val="20"/>
        </w:rPr>
        <w:t xml:space="preserve">SWCG </w:t>
      </w:r>
      <w:r w:rsidRPr="009551ED">
        <w:rPr>
          <w:rFonts w:eastAsia="Times New Roman"/>
          <w:i/>
          <w:szCs w:val="20"/>
          <w:vertAlign w:val="subscript"/>
        </w:rPr>
        <w:t>q, r, d</w:t>
      </w:r>
      <w:r w:rsidRPr="009551ED">
        <w:rPr>
          <w:rFonts w:eastAsia="Times New Roman"/>
          <w:szCs w:val="20"/>
        </w:rPr>
        <w:t xml:space="preserve">  =  SWSUC </w:t>
      </w:r>
      <w:r w:rsidRPr="009551ED">
        <w:rPr>
          <w:rFonts w:eastAsia="Times New Roman"/>
          <w:i/>
          <w:szCs w:val="20"/>
          <w:vertAlign w:val="subscript"/>
        </w:rPr>
        <w:t>q, r, d</w:t>
      </w:r>
      <w:r w:rsidRPr="009551ED">
        <w:rPr>
          <w:rFonts w:eastAsia="Times New Roman"/>
          <w:szCs w:val="20"/>
        </w:rPr>
        <w:t xml:space="preserve"> + SWMEC </w:t>
      </w:r>
      <w:r w:rsidRPr="009551ED">
        <w:rPr>
          <w:rFonts w:eastAsia="Times New Roman"/>
          <w:i/>
          <w:szCs w:val="20"/>
          <w:vertAlign w:val="subscript"/>
        </w:rPr>
        <w:t>q, r, d</w:t>
      </w:r>
      <w:r w:rsidRPr="009551ED">
        <w:rPr>
          <w:rFonts w:eastAsia="Times New Roman"/>
          <w:szCs w:val="20"/>
        </w:rPr>
        <w:t xml:space="preserve"> + SWOC </w:t>
      </w:r>
      <w:r w:rsidRPr="009551ED">
        <w:rPr>
          <w:rFonts w:eastAsia="Times New Roman"/>
          <w:i/>
          <w:szCs w:val="20"/>
          <w:vertAlign w:val="subscript"/>
        </w:rPr>
        <w:t>q, r, d</w:t>
      </w:r>
      <w:r w:rsidRPr="009551ED">
        <w:rPr>
          <w:rFonts w:eastAsia="Times New Roman"/>
          <w:szCs w:val="20"/>
        </w:rPr>
        <w:t xml:space="preserve"> + SWAC</w:t>
      </w:r>
      <w:r w:rsidRPr="009551ED">
        <w:rPr>
          <w:rFonts w:eastAsia="Times New Roman"/>
          <w:i/>
          <w:szCs w:val="20"/>
          <w:vertAlign w:val="subscript"/>
        </w:rPr>
        <w:t xml:space="preserve"> q, r, d</w:t>
      </w:r>
      <w:r w:rsidRPr="009551ED">
        <w:rPr>
          <w:rFonts w:eastAsia="Times New Roman"/>
          <w:szCs w:val="20"/>
        </w:rPr>
        <w:t xml:space="preserve">  + </w:t>
      </w:r>
    </w:p>
    <w:p w14:paraId="25D7B758" w14:textId="77777777" w:rsidR="009551ED" w:rsidRPr="009551ED" w:rsidRDefault="009551ED" w:rsidP="009551ED">
      <w:pPr>
        <w:spacing w:after="240"/>
        <w:ind w:left="2250" w:hanging="90"/>
        <w:rPr>
          <w:rFonts w:eastAsia="Times New Roman"/>
          <w:szCs w:val="20"/>
        </w:rPr>
      </w:pPr>
      <w:r w:rsidRPr="009551ED">
        <w:rPr>
          <w:rFonts w:eastAsia="Times New Roman"/>
          <w:szCs w:val="20"/>
        </w:rPr>
        <w:t>SWPSLR</w:t>
      </w:r>
      <w:r w:rsidRPr="009551ED">
        <w:rPr>
          <w:rFonts w:eastAsia="Times New Roman"/>
          <w:i/>
          <w:szCs w:val="20"/>
          <w:vertAlign w:val="subscript"/>
        </w:rPr>
        <w:t xml:space="preserve"> q, r, d</w:t>
      </w:r>
    </w:p>
    <w:p w14:paraId="5FA1822F" w14:textId="77777777" w:rsidR="009551ED" w:rsidRPr="009551ED" w:rsidRDefault="685FDA47" w:rsidP="79C6FA9D">
      <w:pPr>
        <w:spacing w:after="240"/>
        <w:ind w:left="2250" w:hanging="1530"/>
        <w:rPr>
          <w:rFonts w:eastAsia="Times New Roman"/>
          <w:lang w:val="pt-BR"/>
        </w:rPr>
      </w:pPr>
      <w:r w:rsidRPr="79C6FA9D">
        <w:rPr>
          <w:rFonts w:eastAsia="Times New Roman"/>
          <w:lang w:val="pt-BR"/>
        </w:rPr>
        <w:t xml:space="preserve">SWRTREV </w:t>
      </w:r>
      <w:r w:rsidRPr="7F613925">
        <w:rPr>
          <w:rFonts w:eastAsia="Times New Roman"/>
          <w:i/>
          <w:iCs/>
          <w:vertAlign w:val="subscript"/>
          <w:lang w:val="pt-BR"/>
        </w:rPr>
        <w:t>q</w:t>
      </w:r>
      <w:r w:rsidRPr="7F613925">
        <w:rPr>
          <w:rFonts w:eastAsia="Times New Roman"/>
          <w:i/>
          <w:iCs/>
          <w:vertAlign w:val="subscript"/>
          <w:lang w:val="it-IT"/>
        </w:rPr>
        <w:t>, r, d</w:t>
      </w:r>
      <w:r w:rsidRPr="79C6FA9D">
        <w:rPr>
          <w:rFonts w:eastAsia="Times New Roman"/>
          <w:lang w:val="it-IT"/>
        </w:rPr>
        <w:t xml:space="preserve">   </w:t>
      </w:r>
      <w:r w:rsidRPr="79C6FA9D">
        <w:rPr>
          <w:rFonts w:eastAsia="Times New Roman"/>
        </w:rPr>
        <w:t xml:space="preserve">=  </w:t>
      </w:r>
      <w:r w:rsidRPr="79C6FA9D">
        <w:rPr>
          <w:rFonts w:eastAsia="Times New Roman"/>
          <w:lang w:val="pt-BR"/>
        </w:rPr>
        <w:t xml:space="preserve">Max [0, </w:t>
      </w:r>
      <w:r w:rsidR="009551ED" w:rsidRPr="009551ED">
        <w:rPr>
          <w:rFonts w:eastAsia="Times New Roman"/>
          <w:position w:val="-20"/>
          <w:szCs w:val="20"/>
        </w:rPr>
        <w:object w:dxaOrig="220" w:dyaOrig="440" w14:anchorId="331808C5">
          <v:shape id="_x0000_i1132" type="#_x0000_t75" style="width:11.4pt;height:20.4pt" o:ole="">
            <v:imagedata r:id="rId39" o:title=""/>
          </v:shape>
          <o:OLEObject Type="Embed" ProgID="Equation.3" ShapeID="_x0000_i1132" DrawAspect="Content" ObjectID="_1825175700" r:id="rId150"/>
        </w:object>
      </w:r>
      <w:r w:rsidRPr="79C6FA9D">
        <w:rPr>
          <w:rFonts w:eastAsia="Times New Roman"/>
        </w:rPr>
        <w:t>(</w:t>
      </w:r>
      <w:r w:rsidRPr="79C6FA9D">
        <w:rPr>
          <w:rFonts w:eastAsia="Times New Roman"/>
          <w:lang w:val="pt-BR"/>
        </w:rPr>
        <w:t>RTSPP</w:t>
      </w:r>
      <w:r w:rsidRPr="7F613925">
        <w:rPr>
          <w:rFonts w:eastAsia="Times New Roman"/>
          <w:b/>
          <w:bCs/>
          <w:i/>
          <w:iCs/>
          <w:vertAlign w:val="subscript"/>
        </w:rPr>
        <w:t xml:space="preserve"> </w:t>
      </w:r>
      <w:r w:rsidRPr="7F613925">
        <w:rPr>
          <w:rFonts w:eastAsia="Times New Roman"/>
          <w:i/>
          <w:iCs/>
          <w:vertAlign w:val="subscript"/>
        </w:rPr>
        <w:t>p, i</w:t>
      </w:r>
      <w:r w:rsidRPr="79C6FA9D">
        <w:rPr>
          <w:rFonts w:eastAsia="Times New Roman"/>
          <w:lang w:val="pt-BR"/>
        </w:rPr>
        <w:t xml:space="preserve"> * </w:t>
      </w:r>
      <w:r w:rsidRPr="79C6FA9D">
        <w:rPr>
          <w:rFonts w:eastAsia="Times New Roman"/>
        </w:rPr>
        <w:t>RTMG</w:t>
      </w:r>
      <w:r w:rsidRPr="7F613925">
        <w:rPr>
          <w:rFonts w:eastAsia="Times New Roman"/>
          <w:b/>
          <w:bCs/>
          <w:i/>
          <w:iCs/>
          <w:vertAlign w:val="subscript"/>
        </w:rPr>
        <w:t xml:space="preserve"> </w:t>
      </w:r>
      <w:r w:rsidRPr="7F613925">
        <w:rPr>
          <w:rFonts w:eastAsia="Times New Roman"/>
          <w:i/>
          <w:iCs/>
          <w:vertAlign w:val="subscript"/>
        </w:rPr>
        <w:t>q, r, i</w:t>
      </w:r>
      <w:r w:rsidRPr="79C6FA9D">
        <w:rPr>
          <w:rFonts w:eastAsia="Times New Roman"/>
        </w:rPr>
        <w:t xml:space="preserve"> </w:t>
      </w:r>
      <w:r w:rsidRPr="79C6FA9D">
        <w:rPr>
          <w:rFonts w:eastAsia="Times New Roman"/>
          <w:lang w:val="pt-BR"/>
        </w:rPr>
        <w:t xml:space="preserve">+ (-1) * (EMREAMT </w:t>
      </w:r>
      <w:r w:rsidRPr="7F613925">
        <w:rPr>
          <w:rFonts w:eastAsia="Times New Roman"/>
          <w:i/>
          <w:iCs/>
          <w:vertAlign w:val="subscript"/>
          <w:lang w:val="pt-BR"/>
        </w:rPr>
        <w:t xml:space="preserve">q, r, p, i </w:t>
      </w:r>
      <w:r w:rsidRPr="79C6FA9D">
        <w:rPr>
          <w:rFonts w:eastAsia="Times New Roman"/>
          <w:lang w:val="pt-BR"/>
        </w:rPr>
        <w:t xml:space="preserve"> +  VSSVARAMT</w:t>
      </w:r>
      <w:r w:rsidRPr="79C6FA9D">
        <w:rPr>
          <w:rFonts w:eastAsia="Times New Roman"/>
        </w:rPr>
        <w:t xml:space="preserve"> </w:t>
      </w:r>
      <w:r w:rsidRPr="7F613925">
        <w:rPr>
          <w:rFonts w:eastAsia="Times New Roman"/>
          <w:i/>
          <w:iCs/>
          <w:vertAlign w:val="subscript"/>
        </w:rPr>
        <w:t>q, r, i</w:t>
      </w:r>
      <w:r w:rsidRPr="79C6FA9D">
        <w:rPr>
          <w:rFonts w:eastAsia="Times New Roman"/>
          <w:vertAlign w:val="subscript"/>
        </w:rPr>
        <w:t xml:space="preserve"> </w:t>
      </w:r>
      <w:r w:rsidRPr="79C6FA9D">
        <w:rPr>
          <w:rFonts w:eastAsia="Times New Roman"/>
          <w:lang w:val="pt-BR"/>
        </w:rPr>
        <w:t xml:space="preserve">+ VSSEAMT </w:t>
      </w:r>
      <w:r w:rsidRPr="7F613925">
        <w:rPr>
          <w:rFonts w:eastAsia="Times New Roman"/>
          <w:i/>
          <w:iCs/>
          <w:vertAlign w:val="subscript"/>
          <w:lang w:val="pt-BR"/>
        </w:rPr>
        <w:t>q, r, i</w:t>
      </w:r>
      <w:r w:rsidRPr="79C6FA9D">
        <w:rPr>
          <w:rFonts w:eastAsia="Times New Roman"/>
          <w:lang w:val="pt-BR"/>
        </w:rPr>
        <w:t>) + Max(0, (RTOLHSLRA</w:t>
      </w:r>
      <w:r w:rsidRPr="7F613925">
        <w:rPr>
          <w:rFonts w:eastAsia="Times New Roman"/>
          <w:i/>
          <w:iCs/>
          <w:vertAlign w:val="subscript"/>
          <w:lang w:val="pt-BR"/>
        </w:rPr>
        <w:t xml:space="preserve"> q, r, p, i</w:t>
      </w:r>
      <w:r w:rsidRPr="79C6FA9D">
        <w:rPr>
          <w:rFonts w:eastAsia="Times New Roman"/>
          <w:lang w:val="pt-BR"/>
        </w:rPr>
        <w:t xml:space="preserve"> – RTMGA</w:t>
      </w:r>
      <w:r w:rsidRPr="7F613925">
        <w:rPr>
          <w:rFonts w:eastAsia="Times New Roman"/>
          <w:i/>
          <w:iCs/>
          <w:vertAlign w:val="subscript"/>
          <w:lang w:val="pt-BR"/>
        </w:rPr>
        <w:t xml:space="preserve"> q, r, p, i</w:t>
      </w:r>
      <w:r w:rsidRPr="79C6FA9D">
        <w:rPr>
          <w:rFonts w:eastAsia="Times New Roman"/>
          <w:lang w:val="pt-BR"/>
        </w:rPr>
        <w:t>) * (RTRSVPOR</w:t>
      </w:r>
      <w:r w:rsidRPr="7F613925">
        <w:rPr>
          <w:rFonts w:eastAsia="Times New Roman"/>
          <w:i/>
          <w:iCs/>
          <w:vertAlign w:val="subscript"/>
          <w:lang w:val="pt-BR"/>
        </w:rPr>
        <w:t xml:space="preserve"> i</w:t>
      </w:r>
      <w:r w:rsidRPr="79C6FA9D">
        <w:rPr>
          <w:rFonts w:eastAsia="Times New Roman"/>
          <w:lang w:val="pt-BR"/>
        </w:rPr>
        <w:t xml:space="preserve"> + RTRDP</w:t>
      </w:r>
      <w:r w:rsidRPr="7F613925">
        <w:rPr>
          <w:rFonts w:eastAsia="Times New Roman"/>
          <w:i/>
          <w:iCs/>
          <w:vertAlign w:val="subscript"/>
          <w:lang w:val="pt-BR"/>
        </w:rPr>
        <w:t xml:space="preserve"> i</w:t>
      </w:r>
      <w:r w:rsidRPr="79C6FA9D">
        <w:rPr>
          <w:rFonts w:eastAsia="Times New Roman"/>
          <w:lang w:val="pt-BR"/>
        </w:rPr>
        <w:t>)))]</w:t>
      </w:r>
    </w:p>
    <w:p w14:paraId="520C2F66" w14:textId="77777777" w:rsidR="009551ED" w:rsidRPr="009551ED" w:rsidRDefault="009551ED" w:rsidP="009551ED">
      <w:pPr>
        <w:spacing w:after="240"/>
        <w:ind w:left="2250" w:hanging="1530"/>
        <w:rPr>
          <w:rFonts w:eastAsia="Times New Roman"/>
          <w:szCs w:val="20"/>
          <w:lang w:val="it-IT"/>
        </w:rPr>
      </w:pPr>
      <w:r w:rsidRPr="009551ED">
        <w:rPr>
          <w:rFonts w:eastAsia="Times New Roman"/>
          <w:szCs w:val="20"/>
        </w:rPr>
        <w:t>SWAC</w:t>
      </w:r>
      <w:r w:rsidRPr="009551ED">
        <w:rPr>
          <w:rFonts w:eastAsia="Times New Roman"/>
          <w:i/>
          <w:szCs w:val="20"/>
          <w:vertAlign w:val="subscript"/>
        </w:rPr>
        <w:t xml:space="preserve"> q, r, d</w:t>
      </w:r>
      <w:r w:rsidRPr="009551ED">
        <w:rPr>
          <w:rFonts w:eastAsia="Times New Roman"/>
          <w:szCs w:val="20"/>
        </w:rPr>
        <w:t xml:space="preserve">  =  SWFC</w:t>
      </w:r>
      <w:r w:rsidRPr="009551ED">
        <w:rPr>
          <w:rFonts w:eastAsia="Times New Roman"/>
          <w:i/>
          <w:szCs w:val="20"/>
          <w:vertAlign w:val="subscript"/>
        </w:rPr>
        <w:t xml:space="preserve"> q, r, d</w:t>
      </w:r>
      <w:r w:rsidRPr="009551ED">
        <w:rPr>
          <w:rFonts w:eastAsia="Times New Roman"/>
          <w:szCs w:val="20"/>
          <w:lang w:val="it-IT"/>
        </w:rPr>
        <w:t xml:space="preserve"> </w:t>
      </w:r>
      <w:r w:rsidRPr="009551ED">
        <w:rPr>
          <w:rFonts w:eastAsia="Times New Roman"/>
          <w:szCs w:val="20"/>
        </w:rPr>
        <w:t>+ SWEIC</w:t>
      </w:r>
      <w:r w:rsidRPr="009551ED">
        <w:rPr>
          <w:rFonts w:eastAsia="Times New Roman"/>
          <w:i/>
          <w:szCs w:val="20"/>
          <w:vertAlign w:val="subscript"/>
        </w:rPr>
        <w:t xml:space="preserve"> q, r, d</w:t>
      </w:r>
      <w:r w:rsidRPr="009551ED">
        <w:rPr>
          <w:rFonts w:eastAsia="Times New Roman"/>
          <w:szCs w:val="20"/>
          <w:lang w:val="it-IT"/>
        </w:rPr>
        <w:t xml:space="preserve"> </w:t>
      </w:r>
      <w:r w:rsidRPr="009551ED">
        <w:rPr>
          <w:rFonts w:eastAsia="Times New Roman"/>
          <w:szCs w:val="20"/>
        </w:rPr>
        <w:t>+ SWASIC</w:t>
      </w:r>
      <w:r w:rsidRPr="009551ED">
        <w:rPr>
          <w:rFonts w:eastAsia="Times New Roman"/>
          <w:i/>
          <w:szCs w:val="20"/>
          <w:vertAlign w:val="subscript"/>
        </w:rPr>
        <w:t xml:space="preserve"> q, r, d</w:t>
      </w:r>
      <w:r w:rsidRPr="009551ED">
        <w:rPr>
          <w:rFonts w:eastAsia="Times New Roman"/>
          <w:szCs w:val="20"/>
          <w:lang w:val="it-IT"/>
        </w:rPr>
        <w:t xml:space="preserve"> + </w:t>
      </w:r>
      <w:r w:rsidRPr="009551ED">
        <w:rPr>
          <w:rFonts w:eastAsia="Times New Roman"/>
          <w:szCs w:val="20"/>
          <w:lang w:val="pt-BR"/>
        </w:rPr>
        <w:t>SWMWDC</w:t>
      </w:r>
      <w:r w:rsidRPr="009551ED">
        <w:rPr>
          <w:rFonts w:eastAsia="Times New Roman"/>
          <w:i/>
          <w:szCs w:val="20"/>
          <w:vertAlign w:val="subscript"/>
        </w:rPr>
        <w:t xml:space="preserve"> q, r, d </w:t>
      </w:r>
      <w:r w:rsidRPr="009551ED">
        <w:rPr>
          <w:rFonts w:eastAsia="Times New Roman"/>
          <w:szCs w:val="20"/>
          <w:lang w:val="it-IT"/>
        </w:rPr>
        <w:t xml:space="preserve">+ </w:t>
      </w:r>
      <w:r w:rsidRPr="009551ED">
        <w:rPr>
          <w:rFonts w:eastAsia="Times New Roman"/>
          <w:szCs w:val="20"/>
          <w:lang w:val="pt-BR"/>
        </w:rPr>
        <w:t>SWFIPC</w:t>
      </w:r>
      <w:r w:rsidRPr="009551ED">
        <w:rPr>
          <w:rFonts w:eastAsia="Times New Roman"/>
          <w:i/>
          <w:szCs w:val="20"/>
          <w:vertAlign w:val="subscript"/>
        </w:rPr>
        <w:t xml:space="preserve"> q, r, d</w:t>
      </w:r>
    </w:p>
    <w:p w14:paraId="38832C3B" w14:textId="47A90CE5" w:rsidR="009551ED" w:rsidRPr="009551ED" w:rsidRDefault="685FDA47" w:rsidP="009551ED">
      <w:pPr>
        <w:spacing w:after="240"/>
        <w:ind w:left="2250" w:hanging="1530"/>
        <w:rPr>
          <w:rFonts w:eastAsia="Times New Roman"/>
          <w:lang w:val="it-IT"/>
        </w:rPr>
      </w:pPr>
      <w:r w:rsidRPr="79C6FA9D">
        <w:rPr>
          <w:rFonts w:eastAsia="Times New Roman"/>
        </w:rPr>
        <w:t>SWPSLR</w:t>
      </w:r>
      <w:r w:rsidRPr="7F613925">
        <w:rPr>
          <w:rFonts w:eastAsia="Times New Roman"/>
          <w:i/>
          <w:iCs/>
          <w:vertAlign w:val="subscript"/>
        </w:rPr>
        <w:t xml:space="preserve"> q, r, d</w:t>
      </w:r>
      <w:r w:rsidRPr="79C6FA9D">
        <w:rPr>
          <w:rFonts w:eastAsia="Times New Roman"/>
        </w:rPr>
        <w:t xml:space="preserve">  =  </w:t>
      </w:r>
      <w:r w:rsidR="009551ED" w:rsidRPr="009551ED">
        <w:rPr>
          <w:rFonts w:eastAsia="Times New Roman"/>
          <w:position w:val="-20"/>
          <w:szCs w:val="20"/>
        </w:rPr>
        <w:object w:dxaOrig="220" w:dyaOrig="440" w14:anchorId="3C153DAA">
          <v:shape id="_x0000_i1133" type="#_x0000_t75" style="width:11.4pt;height:20.4pt" o:ole="">
            <v:imagedata r:id="rId39" o:title=""/>
          </v:shape>
          <o:OLEObject Type="Embed" ProgID="Equation.3" ShapeID="_x0000_i1133" DrawAspect="Content" ObjectID="_1825175701" r:id="rId151"/>
        </w:object>
      </w:r>
      <w:r w:rsidRPr="79C6FA9D">
        <w:rPr>
          <w:rFonts w:eastAsia="Times New Roman"/>
        </w:rPr>
        <w:t>(</w:t>
      </w:r>
      <w:r w:rsidRPr="79C6FA9D">
        <w:rPr>
          <w:rFonts w:eastAsia="Times New Roman"/>
          <w:lang w:val="pt-BR"/>
        </w:rPr>
        <w:t>RTSPP</w:t>
      </w:r>
      <w:r w:rsidRPr="7F613925">
        <w:rPr>
          <w:rFonts w:eastAsia="Times New Roman"/>
          <w:b/>
          <w:bCs/>
          <w:i/>
          <w:iCs/>
          <w:vertAlign w:val="subscript"/>
        </w:rPr>
        <w:t xml:space="preserve"> </w:t>
      </w:r>
      <w:r w:rsidRPr="7F613925">
        <w:rPr>
          <w:rFonts w:eastAsia="Times New Roman"/>
          <w:i/>
          <w:iCs/>
          <w:vertAlign w:val="subscript"/>
        </w:rPr>
        <w:t>p, i</w:t>
      </w:r>
      <w:r w:rsidRPr="79C6FA9D">
        <w:rPr>
          <w:rFonts w:eastAsia="Times New Roman"/>
          <w:lang w:val="pt-BR"/>
        </w:rPr>
        <w:t xml:space="preserve"> * </w:t>
      </w:r>
      <w:r w:rsidRPr="79C6FA9D">
        <w:rPr>
          <w:rFonts w:eastAsia="Times New Roman"/>
        </w:rPr>
        <w:t xml:space="preserve">RTLPX </w:t>
      </w:r>
      <w:r w:rsidRPr="7F613925">
        <w:rPr>
          <w:rFonts w:eastAsia="Times New Roman"/>
          <w:i/>
          <w:iCs/>
          <w:vertAlign w:val="subscript"/>
        </w:rPr>
        <w:t xml:space="preserve">q, r, i </w:t>
      </w:r>
      <w:r w:rsidRPr="79C6FA9D">
        <w:rPr>
          <w:rFonts w:eastAsia="Times New Roman"/>
        </w:rPr>
        <w:t xml:space="preserve">) – (FIP+FA) * SFC </w:t>
      </w:r>
      <w:r w:rsidRPr="7F613925">
        <w:rPr>
          <w:rFonts w:eastAsia="Times New Roman"/>
          <w:i/>
          <w:iCs/>
          <w:vertAlign w:val="subscript"/>
        </w:rPr>
        <w:t>d</w:t>
      </w:r>
    </w:p>
    <w:p w14:paraId="1B44948D" w14:textId="77777777" w:rsidR="009551ED" w:rsidRPr="009551ED" w:rsidRDefault="009551ED" w:rsidP="009551ED">
      <w:pPr>
        <w:spacing w:after="240"/>
        <w:ind w:left="1440" w:hanging="720"/>
        <w:rPr>
          <w:rFonts w:eastAsia="Times New Roman"/>
        </w:rPr>
      </w:pPr>
      <w:r w:rsidRPr="009551ED">
        <w:rPr>
          <w:rFonts w:eastAsia="Times New Roman"/>
        </w:rPr>
        <w:t>If ERCOT has approved verifiable costs for the SWGR:</w:t>
      </w:r>
    </w:p>
    <w:p w14:paraId="310392C8" w14:textId="77777777" w:rsidR="009551ED" w:rsidRPr="009551ED" w:rsidRDefault="0122B778" w:rsidP="7F613925">
      <w:pPr>
        <w:tabs>
          <w:tab w:val="left" w:pos="1800"/>
        </w:tabs>
        <w:spacing w:after="240"/>
        <w:ind w:left="2160" w:hanging="1440"/>
        <w:rPr>
          <w:rFonts w:eastAsia="Times New Roman"/>
          <w:i/>
          <w:iCs/>
          <w:vertAlign w:val="subscript"/>
        </w:rPr>
      </w:pPr>
      <w:r w:rsidRPr="79C6FA9D">
        <w:rPr>
          <w:rFonts w:eastAsia="Times New Roman"/>
        </w:rPr>
        <w:lastRenderedPageBreak/>
        <w:t xml:space="preserve">     SWSUC </w:t>
      </w:r>
      <w:r w:rsidRPr="7F613925">
        <w:rPr>
          <w:rFonts w:eastAsia="Times New Roman"/>
          <w:i/>
          <w:iCs/>
          <w:vertAlign w:val="subscript"/>
        </w:rPr>
        <w:t>q, r, d</w:t>
      </w:r>
      <w:r w:rsidRPr="79C6FA9D">
        <w:rPr>
          <w:rFonts w:eastAsia="Times New Roman"/>
        </w:rPr>
        <w:t xml:space="preserve"> = </w:t>
      </w:r>
      <w:r w:rsidR="009551ED" w:rsidRPr="009551ED">
        <w:rPr>
          <w:rFonts w:eastAsia="Times New Roman"/>
          <w:position w:val="-20"/>
          <w:szCs w:val="20"/>
          <w:lang w:val="pt-BR"/>
        </w:rPr>
        <w:object w:dxaOrig="210" w:dyaOrig="450" w14:anchorId="15EB8345">
          <v:shape id="_x0000_i1134" type="#_x0000_t75" style="width:11.4pt;height:20.4pt" o:ole="">
            <v:imagedata r:id="rId32" o:title=""/>
          </v:shape>
          <o:OLEObject Type="Embed" ProgID="Equation.3" ShapeID="_x0000_i1134" DrawAspect="Content" ObjectID="_1825175702" r:id="rId152"/>
        </w:object>
      </w:r>
      <w:r w:rsidRPr="79C6FA9D">
        <w:rPr>
          <w:rFonts w:eastAsia="Times New Roman"/>
        </w:rPr>
        <w:t xml:space="preserve"> [SWSF * </w:t>
      </w:r>
      <w:r w:rsidRPr="79C6FA9D">
        <w:rPr>
          <w:rFonts w:eastAsia="Times New Roman"/>
          <w:lang w:val="pt-BR"/>
        </w:rPr>
        <w:t>(</w:t>
      </w:r>
      <w:r w:rsidRPr="79C6FA9D">
        <w:rPr>
          <w:rFonts w:eastAsia="Times New Roman"/>
        </w:rPr>
        <w:t>DAFCRS</w:t>
      </w:r>
      <w:r w:rsidRPr="7F613925">
        <w:rPr>
          <w:rFonts w:eastAsia="Times New Roman"/>
          <w:i/>
          <w:iCs/>
          <w:vertAlign w:val="subscript"/>
        </w:rPr>
        <w:t xml:space="preserve"> r, s</w:t>
      </w:r>
      <w:r w:rsidRPr="79C6FA9D">
        <w:rPr>
          <w:rFonts w:eastAsia="Times New Roman"/>
        </w:rPr>
        <w:t xml:space="preserve"> * (GASPERSU </w:t>
      </w:r>
      <w:r w:rsidRPr="7F613925">
        <w:rPr>
          <w:rFonts w:eastAsia="Times New Roman"/>
          <w:i/>
          <w:iCs/>
          <w:vertAlign w:val="subscript"/>
        </w:rPr>
        <w:t>r, s</w:t>
      </w:r>
      <w:r w:rsidRPr="79C6FA9D">
        <w:rPr>
          <w:rFonts w:eastAsia="Times New Roman"/>
        </w:rPr>
        <w:t xml:space="preserve"> * FIP + OILPERSU</w:t>
      </w:r>
      <w:r w:rsidRPr="7F613925">
        <w:rPr>
          <w:rFonts w:eastAsia="Times New Roman"/>
          <w:i/>
          <w:iCs/>
          <w:vertAlign w:val="subscript"/>
        </w:rPr>
        <w:t xml:space="preserve"> r, s</w:t>
      </w:r>
      <w:r w:rsidRPr="79C6FA9D">
        <w:rPr>
          <w:rFonts w:eastAsia="Times New Roman"/>
        </w:rPr>
        <w:t xml:space="preserve"> * FOP + SFPERSU</w:t>
      </w:r>
      <w:r w:rsidRPr="7F613925">
        <w:rPr>
          <w:rFonts w:eastAsia="Times New Roman"/>
          <w:i/>
          <w:iCs/>
          <w:vertAlign w:val="subscript"/>
        </w:rPr>
        <w:t xml:space="preserve"> r, s</w:t>
      </w:r>
      <w:r w:rsidRPr="79C6FA9D">
        <w:rPr>
          <w:rFonts w:eastAsia="Times New Roman"/>
        </w:rPr>
        <w:t xml:space="preserve"> * SFP) + VOMS</w:t>
      </w:r>
      <w:r w:rsidRPr="7F613925">
        <w:rPr>
          <w:rFonts w:eastAsia="Times New Roman"/>
          <w:i/>
          <w:iCs/>
          <w:vertAlign w:val="subscript"/>
        </w:rPr>
        <w:t xml:space="preserve"> r, s</w:t>
      </w:r>
      <w:r w:rsidRPr="79C6FA9D">
        <w:rPr>
          <w:rFonts w:eastAsia="Times New Roman"/>
        </w:rPr>
        <w:t xml:space="preserve">)] + ADJSWSUC </w:t>
      </w:r>
      <w:r w:rsidRPr="7F613925">
        <w:rPr>
          <w:rFonts w:eastAsia="Times New Roman"/>
          <w:i/>
          <w:iCs/>
          <w:vertAlign w:val="subscript"/>
        </w:rPr>
        <w:t>q, r, d</w:t>
      </w:r>
    </w:p>
    <w:p w14:paraId="7122C6EA" w14:textId="7284A8A7" w:rsidR="009551ED" w:rsidRPr="009551ED" w:rsidRDefault="685FDA47" w:rsidP="7F613925">
      <w:pPr>
        <w:tabs>
          <w:tab w:val="left" w:pos="1800"/>
        </w:tabs>
        <w:spacing w:after="240"/>
        <w:ind w:left="2160" w:hanging="1440"/>
        <w:rPr>
          <w:rFonts w:eastAsia="Times New Roman"/>
          <w:i/>
          <w:iCs/>
          <w:vertAlign w:val="subscript"/>
        </w:rPr>
      </w:pPr>
      <w:r w:rsidRPr="79C6FA9D">
        <w:rPr>
          <w:rFonts w:eastAsia="Times New Roman"/>
        </w:rPr>
        <w:t xml:space="preserve">     SWMEC </w:t>
      </w:r>
      <w:r w:rsidRPr="7F613925">
        <w:rPr>
          <w:rFonts w:eastAsia="Times New Roman"/>
          <w:i/>
          <w:iCs/>
          <w:vertAlign w:val="subscript"/>
        </w:rPr>
        <w:t>q, r, d</w:t>
      </w:r>
      <w:r w:rsidRPr="79C6FA9D">
        <w:rPr>
          <w:rFonts w:eastAsia="Times New Roman"/>
        </w:rPr>
        <w:t xml:space="preserve"> = </w:t>
      </w:r>
      <w:r w:rsidR="009551ED" w:rsidRPr="009551ED">
        <w:rPr>
          <w:rFonts w:eastAsia="Times New Roman"/>
          <w:position w:val="-20"/>
          <w:szCs w:val="20"/>
          <w:lang w:val="pt-BR"/>
        </w:rPr>
        <w:object w:dxaOrig="220" w:dyaOrig="440" w14:anchorId="07179FBF">
          <v:shape id="_x0000_i1135" type="#_x0000_t75" style="width:15.6pt;height:20.4pt" o:ole="">
            <v:imagedata r:id="rId153" o:title=""/>
          </v:shape>
          <o:OLEObject Type="Embed" ProgID="Equation.3" ShapeID="_x0000_i1135" DrawAspect="Content" ObjectID="_1825175703" r:id="rId154"/>
        </w:object>
      </w:r>
      <w:r w:rsidRPr="79C6FA9D">
        <w:rPr>
          <w:rFonts w:eastAsia="Times New Roman"/>
          <w:lang w:val="pt-BR"/>
        </w:rPr>
        <w:t>(</w:t>
      </w:r>
      <w:r w:rsidRPr="79C6FA9D">
        <w:rPr>
          <w:rFonts w:eastAsia="Times New Roman"/>
        </w:rPr>
        <w:t>(</w:t>
      </w:r>
      <w:r w:rsidRPr="79C6FA9D">
        <w:rPr>
          <w:rFonts w:eastAsia="Times New Roman"/>
          <w:lang w:val="pt-BR"/>
        </w:rPr>
        <w:t>AHR</w:t>
      </w:r>
      <w:r w:rsidRPr="7F613925">
        <w:rPr>
          <w:rFonts w:eastAsia="Times New Roman"/>
          <w:i/>
          <w:iCs/>
          <w:vertAlign w:val="subscript"/>
          <w:lang w:val="es-ES"/>
        </w:rPr>
        <w:t xml:space="preserve"> r, i</w:t>
      </w:r>
      <w:r w:rsidRPr="79C6FA9D">
        <w:rPr>
          <w:rFonts w:eastAsia="Times New Roman"/>
          <w:lang w:val="pt-BR"/>
        </w:rPr>
        <w:t xml:space="preserve"> </w:t>
      </w:r>
      <w:r w:rsidRPr="79C6FA9D">
        <w:rPr>
          <w:rFonts w:eastAsia="Times New Roman"/>
        </w:rPr>
        <w:t xml:space="preserve">* (GASPERME </w:t>
      </w:r>
      <w:r w:rsidRPr="7F613925">
        <w:rPr>
          <w:rFonts w:eastAsia="Times New Roman"/>
          <w:i/>
          <w:iCs/>
          <w:vertAlign w:val="subscript"/>
        </w:rPr>
        <w:t>r</w:t>
      </w:r>
      <w:r w:rsidRPr="79C6FA9D">
        <w:rPr>
          <w:rFonts w:eastAsia="Times New Roman"/>
        </w:rPr>
        <w:t xml:space="preserve"> * FIP + OILPERME </w:t>
      </w:r>
      <w:r w:rsidRPr="7F613925">
        <w:rPr>
          <w:rFonts w:eastAsia="Times New Roman"/>
          <w:i/>
          <w:iCs/>
          <w:vertAlign w:val="subscript"/>
        </w:rPr>
        <w:t>r</w:t>
      </w:r>
      <w:r w:rsidRPr="79C6FA9D">
        <w:rPr>
          <w:rFonts w:eastAsia="Times New Roman"/>
        </w:rPr>
        <w:t xml:space="preserve"> * FOP + SFPERME</w:t>
      </w:r>
      <w:r w:rsidRPr="7F613925">
        <w:rPr>
          <w:rFonts w:eastAsia="Times New Roman"/>
          <w:i/>
          <w:iCs/>
          <w:vertAlign w:val="subscript"/>
        </w:rPr>
        <w:t xml:space="preserve"> r</w:t>
      </w:r>
      <w:r w:rsidRPr="79C6FA9D">
        <w:rPr>
          <w:rFonts w:eastAsia="Times New Roman"/>
        </w:rPr>
        <w:t xml:space="preserve">* SFP + FA </w:t>
      </w:r>
      <w:r w:rsidRPr="7F613925">
        <w:rPr>
          <w:rFonts w:eastAsia="Times New Roman"/>
          <w:i/>
          <w:iCs/>
          <w:vertAlign w:val="subscript"/>
        </w:rPr>
        <w:t>r</w:t>
      </w:r>
      <w:r w:rsidRPr="79C6FA9D">
        <w:rPr>
          <w:rFonts w:eastAsia="Times New Roman"/>
        </w:rPr>
        <w:t>) + VOMLSL</w:t>
      </w:r>
      <w:r w:rsidRPr="7F613925">
        <w:rPr>
          <w:rFonts w:eastAsia="Times New Roman"/>
          <w:i/>
          <w:iCs/>
          <w:vertAlign w:val="subscript"/>
        </w:rPr>
        <w:t xml:space="preserve"> r</w:t>
      </w:r>
      <w:r w:rsidRPr="79C6FA9D">
        <w:rPr>
          <w:rFonts w:eastAsia="Times New Roman"/>
        </w:rPr>
        <w:t xml:space="preserve">) * Min (LSL </w:t>
      </w:r>
      <w:r w:rsidRPr="7F613925">
        <w:rPr>
          <w:rFonts w:eastAsia="Times New Roman"/>
          <w:i/>
          <w:iCs/>
          <w:vertAlign w:val="subscript"/>
        </w:rPr>
        <w:t>q, r, i</w:t>
      </w:r>
      <w:r w:rsidRPr="79C6FA9D">
        <w:rPr>
          <w:rFonts w:eastAsia="Times New Roman"/>
        </w:rPr>
        <w:t xml:space="preserve"> * (¼), RTMG </w:t>
      </w:r>
      <w:r w:rsidRPr="7F613925">
        <w:rPr>
          <w:rFonts w:eastAsia="Times New Roman"/>
          <w:i/>
          <w:iCs/>
          <w:vertAlign w:val="subscript"/>
        </w:rPr>
        <w:t>q, r, i</w:t>
      </w:r>
      <w:r w:rsidRPr="79C6FA9D">
        <w:rPr>
          <w:rFonts w:eastAsia="Times New Roman"/>
        </w:rPr>
        <w:t xml:space="preserve">)) </w:t>
      </w:r>
      <w:r w:rsidRPr="7F613925">
        <w:rPr>
          <w:rFonts w:eastAsia="Times New Roman"/>
          <w:i/>
          <w:iCs/>
          <w:vertAlign w:val="subscript"/>
        </w:rPr>
        <w:t xml:space="preserve">  </w:t>
      </w:r>
    </w:p>
    <w:p w14:paraId="5E35EB0E" w14:textId="5968CE97" w:rsidR="009551ED" w:rsidRPr="009551ED" w:rsidRDefault="685FDA47" w:rsidP="7F613925">
      <w:pPr>
        <w:tabs>
          <w:tab w:val="left" w:pos="1800"/>
        </w:tabs>
        <w:spacing w:after="240"/>
        <w:ind w:left="2160" w:hanging="1440"/>
        <w:rPr>
          <w:rFonts w:eastAsia="Times New Roman"/>
          <w:i/>
          <w:iCs/>
          <w:vertAlign w:val="subscript"/>
        </w:rPr>
      </w:pPr>
      <w:r w:rsidRPr="79C6FA9D">
        <w:rPr>
          <w:rFonts w:eastAsia="Times New Roman"/>
        </w:rPr>
        <w:t xml:space="preserve">     SWOC </w:t>
      </w:r>
      <w:r w:rsidRPr="7F613925">
        <w:rPr>
          <w:rFonts w:eastAsia="Times New Roman"/>
          <w:i/>
          <w:iCs/>
          <w:vertAlign w:val="subscript"/>
        </w:rPr>
        <w:t>q, r, d</w:t>
      </w:r>
      <w:r w:rsidRPr="79C6FA9D">
        <w:rPr>
          <w:rFonts w:eastAsia="Times New Roman"/>
        </w:rPr>
        <w:t xml:space="preserve"> = </w:t>
      </w:r>
      <w:r w:rsidR="009551ED" w:rsidRPr="009551ED">
        <w:rPr>
          <w:rFonts w:eastAsia="Times New Roman"/>
          <w:position w:val="-20"/>
          <w:szCs w:val="20"/>
          <w:lang w:val="pt-BR"/>
        </w:rPr>
        <w:object w:dxaOrig="220" w:dyaOrig="440" w14:anchorId="30582646">
          <v:shape id="_x0000_i1136" type="#_x0000_t75" style="width:15.6pt;height:20.4pt" o:ole="">
            <v:imagedata r:id="rId153" o:title=""/>
          </v:shape>
          <o:OLEObject Type="Embed" ProgID="Equation.3" ShapeID="_x0000_i1136" DrawAspect="Content" ObjectID="_1825175704" r:id="rId155"/>
        </w:object>
      </w:r>
      <w:r w:rsidRPr="79C6FA9D">
        <w:rPr>
          <w:rFonts w:eastAsia="Times New Roman"/>
          <w:lang w:val="pt-BR"/>
        </w:rPr>
        <w:t>[</w:t>
      </w:r>
      <w:r w:rsidRPr="79C6FA9D">
        <w:rPr>
          <w:rFonts w:eastAsia="Times New Roman"/>
        </w:rPr>
        <w:t>(</w:t>
      </w:r>
      <w:r w:rsidRPr="79C6FA9D">
        <w:rPr>
          <w:rFonts w:eastAsia="Times New Roman"/>
          <w:lang w:val="pt-BR"/>
        </w:rPr>
        <w:t>AHR</w:t>
      </w:r>
      <w:r w:rsidRPr="7F613925">
        <w:rPr>
          <w:rFonts w:eastAsia="Times New Roman"/>
          <w:i/>
          <w:iCs/>
          <w:vertAlign w:val="subscript"/>
          <w:lang w:val="es-ES"/>
        </w:rPr>
        <w:t xml:space="preserve"> r, i</w:t>
      </w:r>
      <w:r w:rsidRPr="79C6FA9D">
        <w:rPr>
          <w:rFonts w:eastAsia="Times New Roman"/>
        </w:rPr>
        <w:t xml:space="preserve"> * ((GASPEROL </w:t>
      </w:r>
      <w:r w:rsidRPr="7F613925">
        <w:rPr>
          <w:rFonts w:eastAsia="Times New Roman"/>
          <w:i/>
          <w:iCs/>
          <w:vertAlign w:val="subscript"/>
        </w:rPr>
        <w:t>r</w:t>
      </w:r>
      <w:r w:rsidRPr="79C6FA9D">
        <w:rPr>
          <w:rFonts w:eastAsia="Times New Roman"/>
        </w:rPr>
        <w:t xml:space="preserve"> * FIP + OILPEROL</w:t>
      </w:r>
      <w:r w:rsidRPr="7F613925">
        <w:rPr>
          <w:rFonts w:eastAsia="Times New Roman"/>
          <w:i/>
          <w:iCs/>
          <w:vertAlign w:val="subscript"/>
        </w:rPr>
        <w:t xml:space="preserve"> r </w:t>
      </w:r>
      <w:r w:rsidRPr="79C6FA9D">
        <w:rPr>
          <w:rFonts w:eastAsia="Times New Roman"/>
        </w:rPr>
        <w:t>* FOP + SFPEROL</w:t>
      </w:r>
      <w:r w:rsidRPr="7F613925">
        <w:rPr>
          <w:rFonts w:eastAsia="Times New Roman"/>
          <w:i/>
          <w:iCs/>
          <w:vertAlign w:val="subscript"/>
        </w:rPr>
        <w:t xml:space="preserve"> r</w:t>
      </w:r>
      <w:r w:rsidRPr="79C6FA9D">
        <w:rPr>
          <w:rFonts w:eastAsia="Times New Roman"/>
        </w:rPr>
        <w:t xml:space="preserve"> * SFP) + FA</w:t>
      </w:r>
      <w:r w:rsidRPr="7F613925">
        <w:rPr>
          <w:rFonts w:eastAsia="Times New Roman"/>
          <w:i/>
          <w:iCs/>
          <w:vertAlign w:val="subscript"/>
        </w:rPr>
        <w:t xml:space="preserve"> r</w:t>
      </w:r>
      <w:r w:rsidRPr="79C6FA9D">
        <w:rPr>
          <w:rFonts w:eastAsia="Times New Roman"/>
        </w:rPr>
        <w:t>) + OM</w:t>
      </w:r>
      <w:r w:rsidRPr="7F613925">
        <w:rPr>
          <w:rFonts w:eastAsia="Times New Roman"/>
          <w:i/>
          <w:iCs/>
          <w:vertAlign w:val="subscript"/>
        </w:rPr>
        <w:t xml:space="preserve"> r</w:t>
      </w:r>
      <w:r w:rsidRPr="79C6FA9D">
        <w:rPr>
          <w:rFonts w:eastAsia="Times New Roman"/>
        </w:rPr>
        <w:t xml:space="preserve">) * Max(0, (RTMG </w:t>
      </w:r>
      <w:r w:rsidRPr="7F613925">
        <w:rPr>
          <w:rFonts w:eastAsia="Times New Roman"/>
          <w:i/>
          <w:iCs/>
          <w:vertAlign w:val="subscript"/>
        </w:rPr>
        <w:t>q, r, i</w:t>
      </w:r>
      <w:r w:rsidRPr="79C6FA9D">
        <w:rPr>
          <w:rFonts w:eastAsia="Times New Roman"/>
        </w:rPr>
        <w:t xml:space="preserve"> – LSL </w:t>
      </w:r>
      <w:r w:rsidRPr="7F613925">
        <w:rPr>
          <w:rFonts w:eastAsia="Times New Roman"/>
          <w:i/>
          <w:iCs/>
          <w:vertAlign w:val="subscript"/>
        </w:rPr>
        <w:t>q, r, i</w:t>
      </w:r>
      <w:r w:rsidRPr="79C6FA9D">
        <w:rPr>
          <w:rFonts w:eastAsia="Times New Roman"/>
        </w:rPr>
        <w:t xml:space="preserve"> * (¼)))] </w:t>
      </w:r>
      <w:r w:rsidRPr="7F613925">
        <w:rPr>
          <w:rFonts w:eastAsia="Times New Roman"/>
          <w:i/>
          <w:iCs/>
        </w:rPr>
        <w:t xml:space="preserve">- </w:t>
      </w:r>
      <w:r w:rsidRPr="79C6FA9D">
        <w:rPr>
          <w:rFonts w:eastAsia="Times New Roman"/>
          <w:lang w:val="pt-BR"/>
        </w:rPr>
        <w:t>OPC</w:t>
      </w:r>
      <w:r w:rsidRPr="7F613925">
        <w:rPr>
          <w:rFonts w:eastAsia="Times New Roman"/>
          <w:i/>
          <w:iCs/>
          <w:vertAlign w:val="subscript"/>
          <w:lang w:val="es-ES"/>
        </w:rPr>
        <w:t xml:space="preserve"> r, d</w:t>
      </w:r>
      <w:r w:rsidRPr="79C6FA9D">
        <w:rPr>
          <w:rFonts w:eastAsia="Times New Roman"/>
        </w:rPr>
        <w:t xml:space="preserve"> </w:t>
      </w:r>
      <w:r w:rsidRPr="7F613925">
        <w:rPr>
          <w:rFonts w:eastAsia="Times New Roman"/>
          <w:i/>
          <w:iCs/>
          <w:vertAlign w:val="subscript"/>
        </w:rPr>
        <w:t xml:space="preserve">  </w:t>
      </w:r>
    </w:p>
    <w:p w14:paraId="55874F3A" w14:textId="77777777" w:rsidR="009551ED" w:rsidRPr="009551ED" w:rsidRDefault="009551ED" w:rsidP="009551ED">
      <w:pPr>
        <w:tabs>
          <w:tab w:val="left" w:pos="1800"/>
        </w:tabs>
        <w:spacing w:after="240"/>
        <w:ind w:left="2160" w:hanging="1440"/>
        <w:rPr>
          <w:rFonts w:eastAsia="Times New Roman"/>
          <w:szCs w:val="20"/>
          <w:lang w:val="pt-BR"/>
        </w:rPr>
      </w:pPr>
      <w:r w:rsidRPr="009551ED">
        <w:rPr>
          <w:rFonts w:eastAsia="Times New Roman"/>
          <w:szCs w:val="20"/>
          <w:lang w:val="pt-BR"/>
        </w:rPr>
        <w:t>Where,</w:t>
      </w:r>
    </w:p>
    <w:p w14:paraId="42F7476D" w14:textId="77777777" w:rsidR="009551ED" w:rsidRPr="009551ED" w:rsidRDefault="0122B778" w:rsidP="7F613925">
      <w:pPr>
        <w:tabs>
          <w:tab w:val="left" w:pos="2160"/>
          <w:tab w:val="left" w:pos="2880"/>
        </w:tabs>
        <w:spacing w:after="240"/>
        <w:ind w:leftChars="300" w:left="2880" w:hangingChars="900" w:hanging="2160"/>
        <w:rPr>
          <w:rFonts w:eastAsia="Times New Roman"/>
          <w:i/>
          <w:iCs/>
          <w:vertAlign w:val="subscript"/>
        </w:rPr>
      </w:pPr>
      <w:r w:rsidRPr="79C6FA9D">
        <w:rPr>
          <w:rFonts w:eastAsia="Times New Roman"/>
          <w:lang w:val="pt-BR"/>
        </w:rPr>
        <w:t>OPC</w:t>
      </w:r>
      <w:r w:rsidRPr="7F613925">
        <w:rPr>
          <w:rFonts w:eastAsia="Times New Roman"/>
          <w:i/>
          <w:iCs/>
          <w:vertAlign w:val="subscript"/>
          <w:lang w:val="es-ES"/>
        </w:rPr>
        <w:t xml:space="preserve"> r, d</w:t>
      </w:r>
      <w:r w:rsidRPr="79C6FA9D">
        <w:rPr>
          <w:rFonts w:eastAsia="Times New Roman"/>
          <w:lang w:val="pt-BR"/>
        </w:rPr>
        <w:t xml:space="preserve"> = </w:t>
      </w:r>
      <w:r w:rsidR="009551ED" w:rsidRPr="009551ED">
        <w:rPr>
          <w:rFonts w:eastAsia="Times New Roman"/>
          <w:bCs/>
          <w:position w:val="-20"/>
          <w:lang w:val="pt-BR"/>
        </w:rPr>
        <w:object w:dxaOrig="220" w:dyaOrig="440" w14:anchorId="40C114A3">
          <v:shape id="_x0000_i1137" type="#_x0000_t75" style="width:15.6pt;height:20.4pt" o:ole="">
            <v:imagedata r:id="rId153" o:title=""/>
          </v:shape>
          <o:OLEObject Type="Embed" ProgID="Equation.3" ShapeID="_x0000_i1137" DrawAspect="Content" ObjectID="_1825175705" r:id="rId156"/>
        </w:object>
      </w:r>
      <w:r w:rsidRPr="79C6FA9D">
        <w:rPr>
          <w:rFonts w:eastAsia="Times New Roman"/>
          <w:lang w:val="pt-BR"/>
        </w:rPr>
        <w:t>(</w:t>
      </w:r>
      <w:r w:rsidRPr="79C6FA9D">
        <w:rPr>
          <w:rFonts w:eastAsia="Times New Roman"/>
        </w:rPr>
        <w:t>(P</w:t>
      </w:r>
      <w:r w:rsidRPr="79C6FA9D">
        <w:rPr>
          <w:rFonts w:eastAsia="Times New Roman"/>
          <w:lang w:val="pt-BR"/>
        </w:rPr>
        <w:t>AHR</w:t>
      </w:r>
      <w:r w:rsidRPr="7F613925">
        <w:rPr>
          <w:rFonts w:eastAsia="Times New Roman"/>
          <w:i/>
          <w:iCs/>
          <w:vertAlign w:val="subscript"/>
          <w:lang w:val="es-ES"/>
        </w:rPr>
        <w:t xml:space="preserve"> r, i</w:t>
      </w:r>
      <w:r w:rsidRPr="79C6FA9D">
        <w:rPr>
          <w:rFonts w:eastAsia="Times New Roman"/>
        </w:rPr>
        <w:t xml:space="preserve"> * (FIP + FA</w:t>
      </w:r>
      <w:r w:rsidRPr="7F613925">
        <w:rPr>
          <w:rFonts w:eastAsia="Times New Roman"/>
          <w:i/>
          <w:iCs/>
          <w:vertAlign w:val="subscript"/>
        </w:rPr>
        <w:t xml:space="preserve"> r</w:t>
      </w:r>
      <w:r w:rsidRPr="79C6FA9D">
        <w:rPr>
          <w:rFonts w:eastAsia="Times New Roman"/>
        </w:rPr>
        <w:t xml:space="preserve">) + OM </w:t>
      </w:r>
      <w:r w:rsidRPr="7F613925">
        <w:rPr>
          <w:rFonts w:eastAsia="Times New Roman"/>
          <w:i/>
          <w:iCs/>
          <w:vertAlign w:val="subscript"/>
        </w:rPr>
        <w:t>r</w:t>
      </w:r>
      <w:r w:rsidRPr="79C6FA9D">
        <w:rPr>
          <w:rFonts w:eastAsia="Times New Roman"/>
        </w:rPr>
        <w:t>) * AENG</w:t>
      </w:r>
      <w:r w:rsidRPr="7F613925">
        <w:rPr>
          <w:rFonts w:eastAsia="Times New Roman"/>
          <w:i/>
          <w:iCs/>
          <w:vertAlign w:val="subscript"/>
          <w:lang w:val="es-ES"/>
        </w:rPr>
        <w:t xml:space="preserve"> r, i</w:t>
      </w:r>
      <w:r w:rsidRPr="79C6FA9D">
        <w:rPr>
          <w:rFonts w:eastAsia="Times New Roman"/>
        </w:rPr>
        <w:t xml:space="preserve">) </w:t>
      </w:r>
      <w:r w:rsidRPr="7F613925">
        <w:rPr>
          <w:rFonts w:eastAsia="Times New Roman"/>
          <w:i/>
          <w:iCs/>
          <w:vertAlign w:val="subscript"/>
        </w:rPr>
        <w:t xml:space="preserve">  </w:t>
      </w:r>
    </w:p>
    <w:p w14:paraId="237BF4E5" w14:textId="77777777" w:rsidR="009551ED" w:rsidRPr="009551ED" w:rsidRDefault="009551ED" w:rsidP="009551ED">
      <w:pPr>
        <w:spacing w:after="240"/>
        <w:ind w:left="1440" w:hanging="720"/>
        <w:rPr>
          <w:rFonts w:eastAsia="Times New Roman"/>
        </w:rPr>
      </w:pPr>
      <w:r w:rsidRPr="009551ED">
        <w:rPr>
          <w:rFonts w:eastAsia="Times New Roman"/>
        </w:rPr>
        <w:t>If ERCOT has not approved verifiable costs for the SWGR:</w:t>
      </w:r>
    </w:p>
    <w:p w14:paraId="656EB5ED" w14:textId="58193B42" w:rsidR="009551ED" w:rsidRPr="009551ED" w:rsidRDefault="685FDA47" w:rsidP="7F613925">
      <w:pPr>
        <w:tabs>
          <w:tab w:val="left" w:pos="2160"/>
          <w:tab w:val="left" w:pos="2880"/>
        </w:tabs>
        <w:spacing w:after="240"/>
        <w:ind w:leftChars="300" w:left="2880" w:hangingChars="900" w:hanging="2160"/>
        <w:rPr>
          <w:rFonts w:eastAsia="Times New Roman"/>
          <w:i/>
          <w:iCs/>
          <w:vertAlign w:val="subscript"/>
        </w:rPr>
      </w:pPr>
      <w:r w:rsidRPr="79C6FA9D">
        <w:rPr>
          <w:rFonts w:eastAsia="Times New Roman"/>
        </w:rPr>
        <w:t xml:space="preserve">     SWSUC </w:t>
      </w:r>
      <w:r w:rsidRPr="7F613925">
        <w:rPr>
          <w:rFonts w:eastAsia="Times New Roman"/>
          <w:i/>
          <w:iCs/>
          <w:vertAlign w:val="subscript"/>
        </w:rPr>
        <w:t>q, r, d</w:t>
      </w:r>
      <w:r w:rsidRPr="79C6FA9D">
        <w:rPr>
          <w:rFonts w:eastAsia="Times New Roman"/>
        </w:rPr>
        <w:t xml:space="preserve"> = </w:t>
      </w:r>
      <w:r w:rsidR="009551ED" w:rsidRPr="009551ED">
        <w:rPr>
          <w:rFonts w:eastAsia="Times New Roman"/>
          <w:bCs/>
          <w:position w:val="-20"/>
          <w:szCs w:val="20"/>
          <w:lang w:val="pt-BR"/>
        </w:rPr>
        <w:object w:dxaOrig="210" w:dyaOrig="450" w14:anchorId="4A417673">
          <v:shape id="_x0000_i1138" type="#_x0000_t75" style="width:11.4pt;height:20.4pt" o:ole="">
            <v:imagedata r:id="rId32" o:title=""/>
          </v:shape>
          <o:OLEObject Type="Embed" ProgID="Equation.3" ShapeID="_x0000_i1138" DrawAspect="Content" ObjectID="_1825175706" r:id="rId157"/>
        </w:object>
      </w:r>
      <w:r w:rsidRPr="79C6FA9D">
        <w:rPr>
          <w:rFonts w:eastAsia="Times New Roman"/>
        </w:rPr>
        <w:t xml:space="preserve"> (SWSF * RCGSC </w:t>
      </w:r>
      <w:r w:rsidRPr="7F613925">
        <w:rPr>
          <w:rFonts w:eastAsia="Times New Roman"/>
          <w:i/>
          <w:iCs/>
          <w:vertAlign w:val="subscript"/>
        </w:rPr>
        <w:t xml:space="preserve">s, </w:t>
      </w:r>
      <w:proofErr w:type="spellStart"/>
      <w:r w:rsidRPr="7F613925">
        <w:rPr>
          <w:rFonts w:eastAsia="Times New Roman"/>
          <w:i/>
          <w:iCs/>
          <w:vertAlign w:val="subscript"/>
        </w:rPr>
        <w:t>rc</w:t>
      </w:r>
      <w:proofErr w:type="spellEnd"/>
      <w:r w:rsidRPr="79C6FA9D">
        <w:rPr>
          <w:rFonts w:eastAsia="Times New Roman"/>
        </w:rPr>
        <w:t xml:space="preserve">) + ADJSWSUC </w:t>
      </w:r>
      <w:r w:rsidRPr="7F613925">
        <w:rPr>
          <w:rFonts w:eastAsia="Times New Roman"/>
          <w:i/>
          <w:iCs/>
          <w:vertAlign w:val="subscript"/>
        </w:rPr>
        <w:t>q, r, d</w:t>
      </w:r>
    </w:p>
    <w:p w14:paraId="634642E7" w14:textId="6B54AD1D" w:rsidR="009551ED" w:rsidRPr="009551ED" w:rsidRDefault="685FDA47" w:rsidP="7F613925">
      <w:pPr>
        <w:tabs>
          <w:tab w:val="left" w:pos="1800"/>
        </w:tabs>
        <w:spacing w:after="240"/>
        <w:ind w:left="2160" w:hanging="1440"/>
        <w:rPr>
          <w:rFonts w:eastAsia="Times New Roman"/>
          <w:i/>
          <w:iCs/>
          <w:vertAlign w:val="subscript"/>
        </w:rPr>
      </w:pPr>
      <w:r w:rsidRPr="79C6FA9D">
        <w:rPr>
          <w:rFonts w:eastAsia="Times New Roman"/>
        </w:rPr>
        <w:t xml:space="preserve">     SWMEC </w:t>
      </w:r>
      <w:r w:rsidRPr="7F613925">
        <w:rPr>
          <w:rFonts w:eastAsia="Times New Roman"/>
          <w:i/>
          <w:iCs/>
          <w:vertAlign w:val="subscript"/>
        </w:rPr>
        <w:t>q, r, d</w:t>
      </w:r>
      <w:r w:rsidRPr="79C6FA9D">
        <w:rPr>
          <w:rFonts w:eastAsia="Times New Roman"/>
        </w:rPr>
        <w:t xml:space="preserve"> = </w:t>
      </w:r>
      <w:r w:rsidR="009551ED" w:rsidRPr="009551ED">
        <w:rPr>
          <w:rFonts w:eastAsia="Times New Roman"/>
          <w:position w:val="-20"/>
          <w:szCs w:val="20"/>
          <w:lang w:val="pt-BR"/>
        </w:rPr>
        <w:object w:dxaOrig="220" w:dyaOrig="440" w14:anchorId="4C69ED52">
          <v:shape id="_x0000_i1139" type="#_x0000_t75" style="width:15.6pt;height:20.4pt" o:ole="">
            <v:imagedata r:id="rId153" o:title=""/>
          </v:shape>
          <o:OLEObject Type="Embed" ProgID="Equation.3" ShapeID="_x0000_i1139" DrawAspect="Content" ObjectID="_1825175707" r:id="rId158"/>
        </w:object>
      </w:r>
      <w:r w:rsidRPr="79C6FA9D">
        <w:rPr>
          <w:rFonts w:eastAsia="Times New Roman"/>
        </w:rPr>
        <w:t xml:space="preserve">(RCGMEC </w:t>
      </w:r>
      <w:r w:rsidRPr="7F613925">
        <w:rPr>
          <w:rFonts w:eastAsia="Times New Roman"/>
          <w:i/>
          <w:iCs/>
          <w:vertAlign w:val="subscript"/>
        </w:rPr>
        <w:t xml:space="preserve">i, </w:t>
      </w:r>
      <w:proofErr w:type="spellStart"/>
      <w:r w:rsidRPr="7F613925">
        <w:rPr>
          <w:rFonts w:eastAsia="Times New Roman"/>
          <w:i/>
          <w:iCs/>
          <w:vertAlign w:val="subscript"/>
        </w:rPr>
        <w:t>rc</w:t>
      </w:r>
      <w:proofErr w:type="spellEnd"/>
      <w:r w:rsidRPr="79C6FA9D">
        <w:rPr>
          <w:rFonts w:eastAsia="Times New Roman"/>
        </w:rPr>
        <w:t xml:space="preserve"> * Min (LSL </w:t>
      </w:r>
      <w:r w:rsidRPr="7F613925">
        <w:rPr>
          <w:rFonts w:eastAsia="Times New Roman"/>
          <w:i/>
          <w:iCs/>
          <w:vertAlign w:val="subscript"/>
        </w:rPr>
        <w:t>q, r, i</w:t>
      </w:r>
      <w:r w:rsidRPr="79C6FA9D">
        <w:rPr>
          <w:rFonts w:eastAsia="Times New Roman"/>
        </w:rPr>
        <w:t xml:space="preserve"> * (¼), RTMG </w:t>
      </w:r>
      <w:r w:rsidRPr="7F613925">
        <w:rPr>
          <w:rFonts w:eastAsia="Times New Roman"/>
          <w:i/>
          <w:iCs/>
          <w:vertAlign w:val="subscript"/>
        </w:rPr>
        <w:t>q, r, i</w:t>
      </w:r>
      <w:r w:rsidRPr="79C6FA9D">
        <w:rPr>
          <w:rFonts w:eastAsia="Times New Roman"/>
        </w:rPr>
        <w:t xml:space="preserve">)) </w:t>
      </w:r>
      <w:r w:rsidRPr="7F613925">
        <w:rPr>
          <w:rFonts w:eastAsia="Times New Roman"/>
          <w:i/>
          <w:iCs/>
          <w:vertAlign w:val="subscript"/>
        </w:rPr>
        <w:t xml:space="preserve">  </w:t>
      </w:r>
    </w:p>
    <w:p w14:paraId="198170C9" w14:textId="2521BAE9" w:rsidR="009551ED" w:rsidRPr="009551ED" w:rsidRDefault="685FDA47" w:rsidP="7F613925">
      <w:pPr>
        <w:tabs>
          <w:tab w:val="left" w:pos="2160"/>
          <w:tab w:val="left" w:pos="2880"/>
        </w:tabs>
        <w:spacing w:after="240"/>
        <w:ind w:leftChars="300" w:left="2880" w:hangingChars="900" w:hanging="2160"/>
        <w:rPr>
          <w:rFonts w:eastAsia="Times New Roman"/>
          <w:i/>
          <w:iCs/>
          <w:vertAlign w:val="subscript"/>
        </w:rPr>
      </w:pPr>
      <w:r w:rsidRPr="79C6FA9D">
        <w:rPr>
          <w:rFonts w:eastAsia="Times New Roman"/>
        </w:rPr>
        <w:t xml:space="preserve">     SWOC </w:t>
      </w:r>
      <w:r w:rsidRPr="7F613925">
        <w:rPr>
          <w:rFonts w:eastAsia="Times New Roman"/>
          <w:i/>
          <w:iCs/>
          <w:vertAlign w:val="subscript"/>
        </w:rPr>
        <w:t>q, r, d</w:t>
      </w:r>
      <w:r w:rsidRPr="79C6FA9D">
        <w:rPr>
          <w:rFonts w:eastAsia="Times New Roman"/>
        </w:rPr>
        <w:t xml:space="preserve"> = </w:t>
      </w:r>
      <w:r w:rsidR="009551ED" w:rsidRPr="009551ED">
        <w:rPr>
          <w:rFonts w:eastAsia="Times New Roman"/>
          <w:bCs/>
          <w:position w:val="-20"/>
          <w:lang w:val="pt-BR"/>
        </w:rPr>
        <w:object w:dxaOrig="220" w:dyaOrig="440" w14:anchorId="16C250F0">
          <v:shape id="_x0000_i1140" type="#_x0000_t75" style="width:15.6pt;height:20.4pt" o:ole="">
            <v:imagedata r:id="rId153" o:title=""/>
          </v:shape>
          <o:OLEObject Type="Embed" ProgID="Equation.3" ShapeID="_x0000_i1140" DrawAspect="Content" ObjectID="_1825175708" r:id="rId159"/>
        </w:object>
      </w:r>
      <w:r w:rsidRPr="79C6FA9D">
        <w:rPr>
          <w:rFonts w:eastAsia="Times New Roman"/>
        </w:rPr>
        <w:t>((PA</w:t>
      </w:r>
      <w:r w:rsidRPr="79C6FA9D">
        <w:rPr>
          <w:rFonts w:eastAsia="Times New Roman"/>
          <w:lang w:val="pt-BR"/>
        </w:rPr>
        <w:t xml:space="preserve">HR </w:t>
      </w:r>
      <w:r w:rsidRPr="7F613925">
        <w:rPr>
          <w:rFonts w:eastAsia="Times New Roman"/>
          <w:i/>
          <w:iCs/>
          <w:vertAlign w:val="subscript"/>
        </w:rPr>
        <w:t xml:space="preserve">r, </w:t>
      </w:r>
      <w:r w:rsidRPr="7F613925">
        <w:rPr>
          <w:rFonts w:eastAsia="Times New Roman"/>
          <w:i/>
          <w:iCs/>
          <w:vertAlign w:val="subscript"/>
          <w:lang w:val="es-ES"/>
        </w:rPr>
        <w:t xml:space="preserve">i </w:t>
      </w:r>
      <w:r w:rsidRPr="79C6FA9D">
        <w:rPr>
          <w:rFonts w:eastAsia="Times New Roman"/>
        </w:rPr>
        <w:t xml:space="preserve">* FIP + STOM </w:t>
      </w:r>
      <w:proofErr w:type="spellStart"/>
      <w:r w:rsidRPr="7F613925">
        <w:rPr>
          <w:rFonts w:eastAsia="Times New Roman"/>
          <w:i/>
          <w:iCs/>
          <w:vertAlign w:val="subscript"/>
        </w:rPr>
        <w:t>rc</w:t>
      </w:r>
      <w:proofErr w:type="spellEnd"/>
      <w:r w:rsidRPr="79C6FA9D">
        <w:rPr>
          <w:rFonts w:eastAsia="Times New Roman"/>
        </w:rPr>
        <w:t xml:space="preserve">) * Max(0, (RTMG </w:t>
      </w:r>
      <w:r w:rsidRPr="7F613925">
        <w:rPr>
          <w:rFonts w:eastAsia="Times New Roman"/>
          <w:i/>
          <w:iCs/>
          <w:vertAlign w:val="subscript"/>
        </w:rPr>
        <w:t>q, r, i</w:t>
      </w:r>
      <w:r w:rsidRPr="79C6FA9D">
        <w:rPr>
          <w:rFonts w:eastAsia="Times New Roman"/>
        </w:rPr>
        <w:t xml:space="preserve"> – LSL </w:t>
      </w:r>
      <w:r w:rsidRPr="7F613925">
        <w:rPr>
          <w:rFonts w:eastAsia="Times New Roman"/>
          <w:i/>
          <w:iCs/>
          <w:vertAlign w:val="subscript"/>
        </w:rPr>
        <w:t>q, r, i</w:t>
      </w:r>
      <w:r w:rsidRPr="79C6FA9D">
        <w:rPr>
          <w:rFonts w:eastAsia="Times New Roman"/>
        </w:rPr>
        <w:t xml:space="preserve"> * (¼)))) </w:t>
      </w:r>
      <w:r w:rsidRPr="7F613925">
        <w:rPr>
          <w:rFonts w:eastAsia="Times New Roman"/>
          <w:i/>
          <w:iCs/>
        </w:rPr>
        <w:t xml:space="preserve">- </w:t>
      </w:r>
      <w:r w:rsidRPr="79C6FA9D">
        <w:rPr>
          <w:rFonts w:eastAsia="Times New Roman"/>
          <w:lang w:val="pt-BR"/>
        </w:rPr>
        <w:t>OPC</w:t>
      </w:r>
      <w:r w:rsidRPr="7F613925">
        <w:rPr>
          <w:rFonts w:eastAsia="Times New Roman"/>
          <w:i/>
          <w:iCs/>
          <w:vertAlign w:val="subscript"/>
          <w:lang w:val="es-ES"/>
        </w:rPr>
        <w:t xml:space="preserve"> r, d</w:t>
      </w:r>
    </w:p>
    <w:p w14:paraId="15D092D5" w14:textId="77777777" w:rsidR="009551ED" w:rsidRPr="009551ED" w:rsidRDefault="009551ED" w:rsidP="009551ED">
      <w:pPr>
        <w:tabs>
          <w:tab w:val="left" w:pos="1800"/>
        </w:tabs>
        <w:spacing w:after="240"/>
        <w:ind w:left="2160" w:hanging="1440"/>
        <w:rPr>
          <w:rFonts w:eastAsia="Times New Roman"/>
          <w:szCs w:val="20"/>
          <w:lang w:val="pt-BR"/>
        </w:rPr>
      </w:pPr>
      <w:r w:rsidRPr="009551ED">
        <w:rPr>
          <w:rFonts w:eastAsia="Times New Roman"/>
          <w:szCs w:val="20"/>
          <w:lang w:val="pt-BR"/>
        </w:rPr>
        <w:t>Where,</w:t>
      </w:r>
    </w:p>
    <w:p w14:paraId="7D9DB79D" w14:textId="77777777" w:rsidR="009551ED" w:rsidRPr="009551ED" w:rsidRDefault="685FDA47" w:rsidP="7F613925">
      <w:pPr>
        <w:tabs>
          <w:tab w:val="left" w:pos="2160"/>
          <w:tab w:val="left" w:pos="2880"/>
        </w:tabs>
        <w:spacing w:after="240"/>
        <w:ind w:leftChars="300" w:left="2880" w:hangingChars="900" w:hanging="2160"/>
        <w:rPr>
          <w:rFonts w:eastAsia="Times New Roman"/>
          <w:i/>
          <w:iCs/>
          <w:vertAlign w:val="subscript"/>
        </w:rPr>
      </w:pPr>
      <w:r w:rsidRPr="79C6FA9D">
        <w:rPr>
          <w:rFonts w:eastAsia="Times New Roman"/>
          <w:lang w:val="pt-BR"/>
        </w:rPr>
        <w:t>OPC</w:t>
      </w:r>
      <w:r w:rsidRPr="7F613925">
        <w:rPr>
          <w:rFonts w:eastAsia="Times New Roman"/>
          <w:i/>
          <w:iCs/>
          <w:vertAlign w:val="subscript"/>
          <w:lang w:val="es-ES"/>
        </w:rPr>
        <w:t xml:space="preserve"> r, d</w:t>
      </w:r>
      <w:r w:rsidRPr="79C6FA9D">
        <w:rPr>
          <w:rFonts w:eastAsia="Times New Roman"/>
          <w:lang w:val="pt-BR"/>
        </w:rPr>
        <w:t xml:space="preserve"> = </w:t>
      </w:r>
      <w:r w:rsidR="009551ED" w:rsidRPr="009551ED">
        <w:rPr>
          <w:rFonts w:eastAsia="Times New Roman"/>
          <w:bCs/>
          <w:position w:val="-20"/>
          <w:lang w:val="pt-BR"/>
        </w:rPr>
        <w:object w:dxaOrig="220" w:dyaOrig="440" w14:anchorId="37A7BB1D">
          <v:shape id="_x0000_i1141" type="#_x0000_t75" style="width:15.6pt;height:20.4pt" o:ole="">
            <v:imagedata r:id="rId153" o:title=""/>
          </v:shape>
          <o:OLEObject Type="Embed" ProgID="Equation.3" ShapeID="_x0000_i1141" DrawAspect="Content" ObjectID="_1825175709" r:id="rId160"/>
        </w:object>
      </w:r>
      <w:r w:rsidRPr="79C6FA9D">
        <w:rPr>
          <w:rFonts w:eastAsia="Times New Roman"/>
          <w:lang w:val="pt-BR"/>
        </w:rPr>
        <w:t>(</w:t>
      </w:r>
      <w:r w:rsidRPr="79C6FA9D">
        <w:rPr>
          <w:rFonts w:eastAsia="Times New Roman"/>
        </w:rPr>
        <w:t>(P</w:t>
      </w:r>
      <w:r w:rsidRPr="79C6FA9D">
        <w:rPr>
          <w:rFonts w:eastAsia="Times New Roman"/>
          <w:lang w:val="pt-BR"/>
        </w:rPr>
        <w:t>AHR</w:t>
      </w:r>
      <w:r w:rsidRPr="7F613925">
        <w:rPr>
          <w:rFonts w:eastAsia="Times New Roman"/>
          <w:i/>
          <w:iCs/>
          <w:vertAlign w:val="subscript"/>
          <w:lang w:val="es-ES"/>
        </w:rPr>
        <w:t xml:space="preserve"> r, i</w:t>
      </w:r>
      <w:r w:rsidRPr="79C6FA9D">
        <w:rPr>
          <w:rFonts w:eastAsia="Times New Roman"/>
        </w:rPr>
        <w:t xml:space="preserve"> * FIP + STOM </w:t>
      </w:r>
      <w:proofErr w:type="spellStart"/>
      <w:r w:rsidRPr="7F613925">
        <w:rPr>
          <w:rFonts w:eastAsia="Times New Roman"/>
          <w:i/>
          <w:iCs/>
          <w:vertAlign w:val="subscript"/>
        </w:rPr>
        <w:t>rc</w:t>
      </w:r>
      <w:proofErr w:type="spellEnd"/>
      <w:r w:rsidRPr="79C6FA9D">
        <w:rPr>
          <w:rFonts w:eastAsia="Times New Roman"/>
        </w:rPr>
        <w:t>) * AENG</w:t>
      </w:r>
      <w:r w:rsidRPr="7F613925">
        <w:rPr>
          <w:rFonts w:eastAsia="Times New Roman"/>
          <w:i/>
          <w:iCs/>
          <w:vertAlign w:val="subscript"/>
          <w:lang w:val="es-ES"/>
        </w:rPr>
        <w:t xml:space="preserve"> r, i</w:t>
      </w:r>
      <w:r w:rsidRPr="79C6FA9D">
        <w:rPr>
          <w:rFonts w:eastAsia="Times New Roman"/>
        </w:rPr>
        <w:t xml:space="preserve">) </w:t>
      </w:r>
      <w:r w:rsidRPr="7F613925">
        <w:rPr>
          <w:rFonts w:eastAsia="Times New Roman"/>
          <w:i/>
          <w:iCs/>
          <w:vertAlign w:val="subscript"/>
        </w:rPr>
        <w:t xml:space="preserve">  </w:t>
      </w:r>
    </w:p>
    <w:p w14:paraId="2699F1C1" w14:textId="77777777" w:rsidR="009551ED" w:rsidRPr="009551ED" w:rsidRDefault="009551ED" w:rsidP="009551ED">
      <w:pPr>
        <w:rPr>
          <w:rFonts w:eastAsia="Times New Roman"/>
          <w:szCs w:val="20"/>
        </w:rPr>
      </w:pPr>
      <w:r w:rsidRPr="009551ED">
        <w:rPr>
          <w:rFonts w:eastAsia="Times New Roman"/>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07"/>
        <w:gridCol w:w="1294"/>
        <w:gridCol w:w="6251"/>
      </w:tblGrid>
      <w:tr w:rsidR="009551ED" w:rsidRPr="009551ED" w14:paraId="0A2FA858" w14:textId="77777777" w:rsidTr="00550BA7">
        <w:trPr>
          <w:cantSplit/>
          <w:trHeight w:val="359"/>
          <w:tblHeader/>
        </w:trPr>
        <w:tc>
          <w:tcPr>
            <w:tcW w:w="966" w:type="pct"/>
            <w:tcBorders>
              <w:top w:val="single" w:sz="4" w:space="0" w:color="auto"/>
              <w:left w:val="single" w:sz="4" w:space="0" w:color="auto"/>
              <w:bottom w:val="single" w:sz="6" w:space="0" w:color="auto"/>
              <w:right w:val="single" w:sz="6" w:space="0" w:color="auto"/>
            </w:tcBorders>
            <w:hideMark/>
          </w:tcPr>
          <w:p w14:paraId="7ADC4C5B" w14:textId="77777777" w:rsidR="009551ED" w:rsidRPr="009551ED" w:rsidRDefault="009551ED" w:rsidP="009551ED">
            <w:pPr>
              <w:spacing w:after="120"/>
              <w:rPr>
                <w:rFonts w:eastAsia="Times New Roman"/>
                <w:b/>
                <w:iCs/>
                <w:sz w:val="20"/>
                <w:szCs w:val="20"/>
              </w:rPr>
            </w:pPr>
            <w:r w:rsidRPr="009551ED">
              <w:rPr>
                <w:rFonts w:eastAsia="Times New Roman"/>
                <w:b/>
                <w:iCs/>
                <w:sz w:val="20"/>
                <w:szCs w:val="20"/>
              </w:rPr>
              <w:t>Variable</w:t>
            </w:r>
          </w:p>
        </w:tc>
        <w:tc>
          <w:tcPr>
            <w:tcW w:w="692" w:type="pct"/>
            <w:tcBorders>
              <w:top w:val="single" w:sz="4" w:space="0" w:color="auto"/>
              <w:left w:val="single" w:sz="6" w:space="0" w:color="auto"/>
              <w:bottom w:val="single" w:sz="6" w:space="0" w:color="auto"/>
              <w:right w:val="single" w:sz="6" w:space="0" w:color="auto"/>
            </w:tcBorders>
            <w:hideMark/>
          </w:tcPr>
          <w:p w14:paraId="706A37B1" w14:textId="77777777" w:rsidR="009551ED" w:rsidRPr="009551ED" w:rsidRDefault="009551ED" w:rsidP="009551ED">
            <w:pPr>
              <w:spacing w:after="120"/>
              <w:jc w:val="center"/>
              <w:rPr>
                <w:rFonts w:eastAsia="Times New Roman"/>
                <w:b/>
                <w:iCs/>
                <w:sz w:val="20"/>
                <w:szCs w:val="20"/>
              </w:rPr>
            </w:pPr>
            <w:r w:rsidRPr="009551ED">
              <w:rPr>
                <w:rFonts w:eastAsia="Times New Roman"/>
                <w:b/>
                <w:iCs/>
                <w:sz w:val="20"/>
                <w:szCs w:val="20"/>
              </w:rPr>
              <w:t>Unit</w:t>
            </w:r>
          </w:p>
        </w:tc>
        <w:tc>
          <w:tcPr>
            <w:tcW w:w="3342" w:type="pct"/>
            <w:tcBorders>
              <w:top w:val="single" w:sz="4" w:space="0" w:color="auto"/>
              <w:left w:val="single" w:sz="6" w:space="0" w:color="auto"/>
              <w:bottom w:val="single" w:sz="6" w:space="0" w:color="auto"/>
              <w:right w:val="single" w:sz="4" w:space="0" w:color="auto"/>
            </w:tcBorders>
            <w:hideMark/>
          </w:tcPr>
          <w:p w14:paraId="35E76C39" w14:textId="77777777" w:rsidR="009551ED" w:rsidRPr="009551ED" w:rsidRDefault="009551ED" w:rsidP="009551ED">
            <w:pPr>
              <w:spacing w:after="120"/>
              <w:rPr>
                <w:rFonts w:eastAsia="Times New Roman"/>
                <w:b/>
                <w:iCs/>
                <w:sz w:val="20"/>
                <w:szCs w:val="20"/>
              </w:rPr>
            </w:pPr>
            <w:r w:rsidRPr="009551ED">
              <w:rPr>
                <w:rFonts w:eastAsia="Times New Roman"/>
                <w:b/>
                <w:iCs/>
                <w:sz w:val="20"/>
                <w:szCs w:val="20"/>
              </w:rPr>
              <w:t>Definition</w:t>
            </w:r>
          </w:p>
        </w:tc>
      </w:tr>
      <w:tr w:rsidR="009551ED" w:rsidRPr="009551ED" w14:paraId="43A6335F" w14:textId="77777777" w:rsidTr="00550BA7">
        <w:trPr>
          <w:cantSplit/>
        </w:trPr>
        <w:tc>
          <w:tcPr>
            <w:tcW w:w="966" w:type="pct"/>
            <w:tcBorders>
              <w:top w:val="single" w:sz="6" w:space="0" w:color="auto"/>
              <w:left w:val="single" w:sz="4" w:space="0" w:color="auto"/>
              <w:bottom w:val="single" w:sz="6" w:space="0" w:color="auto"/>
              <w:right w:val="single" w:sz="6" w:space="0" w:color="auto"/>
            </w:tcBorders>
            <w:hideMark/>
          </w:tcPr>
          <w:p w14:paraId="6159DF1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SWMWAMT </w:t>
            </w:r>
            <w:r w:rsidRPr="009551ED">
              <w:rPr>
                <w:rFonts w:eastAsia="Times New Roman"/>
                <w:i/>
                <w:iCs/>
                <w:sz w:val="20"/>
                <w:szCs w:val="20"/>
                <w:vertAlign w:val="subscript"/>
              </w:rPr>
              <w:t>q, r</w:t>
            </w:r>
            <w:r w:rsidRPr="009551ED">
              <w:rPr>
                <w:rFonts w:eastAsia="Times New Roman"/>
                <w:b/>
                <w:iCs/>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4FCFFB6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hideMark/>
          </w:tcPr>
          <w:p w14:paraId="78ED536B"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Switchable Generation Make-Whole Payment</w:t>
            </w:r>
            <w:r w:rsidRPr="009551ED">
              <w:rPr>
                <w:rFonts w:eastAsia="Times New Roman"/>
                <w:iCs/>
                <w:sz w:val="20"/>
                <w:szCs w:val="20"/>
              </w:rPr>
              <w:t xml:space="preserve">—The Switchable Generation Make-Whole Payment to the QSE </w:t>
            </w:r>
            <w:r w:rsidRPr="009551ED">
              <w:rPr>
                <w:rFonts w:eastAsia="Times New Roman"/>
                <w:i/>
                <w:iCs/>
                <w:sz w:val="20"/>
                <w:szCs w:val="20"/>
              </w:rPr>
              <w:t>q,</w:t>
            </w:r>
            <w:r w:rsidRPr="009551ED">
              <w:rPr>
                <w:rFonts w:eastAsia="Times New Roman"/>
                <w:iCs/>
                <w:sz w:val="20"/>
                <w:szCs w:val="20"/>
              </w:rPr>
              <w:t xml:space="preserve"> for Resource </w:t>
            </w:r>
            <w:r w:rsidRPr="009551ED">
              <w:rPr>
                <w:rFonts w:eastAsia="Times New Roman"/>
                <w:i/>
                <w:iCs/>
                <w:sz w:val="20"/>
                <w:szCs w:val="20"/>
              </w:rPr>
              <w:t>r</w:t>
            </w:r>
            <w:r w:rsidRPr="009551ED">
              <w:rPr>
                <w:rFonts w:eastAsia="Times New Roman"/>
                <w:iCs/>
                <w:sz w:val="20"/>
                <w:szCs w:val="20"/>
              </w:rPr>
              <w:t xml:space="preserve">, for the hour.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w:t>
            </w:r>
          </w:p>
        </w:tc>
      </w:tr>
      <w:tr w:rsidR="009551ED" w:rsidRPr="009551ED" w14:paraId="332A87A6"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5A0D94F5"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SWCG </w:t>
            </w:r>
            <w:r w:rsidRPr="009551ED">
              <w:rPr>
                <w:rFonts w:eastAsia="Times New Roman"/>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561865DA"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010836CA"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Switchable Generation Cost Guarantee</w:t>
            </w:r>
            <w:r w:rsidRPr="009551ED">
              <w:rPr>
                <w:rFonts w:eastAsia="Times New Roman"/>
                <w:iCs/>
                <w:sz w:val="20"/>
                <w:szCs w:val="20"/>
              </w:rPr>
              <w:t xml:space="preserve">—The sum of eligible Startup Costs, minimum-energy costs, operating costs, and other Switchable Generation approved costs for Resource </w:t>
            </w:r>
            <w:r w:rsidRPr="009551ED">
              <w:rPr>
                <w:rFonts w:eastAsia="Times New Roman"/>
                <w:i/>
                <w:iCs/>
                <w:sz w:val="20"/>
                <w:szCs w:val="20"/>
              </w:rPr>
              <w:t xml:space="preserve">r </w:t>
            </w:r>
            <w:r w:rsidRPr="009551ED">
              <w:rPr>
                <w:rFonts w:eastAsia="Times New Roman"/>
                <w:iCs/>
                <w:sz w:val="20"/>
                <w:szCs w:val="20"/>
              </w:rPr>
              <w:t xml:space="preserve">represented by QSE </w:t>
            </w:r>
            <w:r w:rsidRPr="009551ED">
              <w:rPr>
                <w:rFonts w:eastAsia="Times New Roman"/>
                <w:i/>
                <w:iCs/>
                <w:sz w:val="20"/>
                <w:szCs w:val="20"/>
              </w:rPr>
              <w:t>q</w:t>
            </w:r>
            <w:r w:rsidRPr="009551ED">
              <w:rPr>
                <w:rFonts w:eastAsia="Times New Roman"/>
                <w:iCs/>
                <w:sz w:val="20"/>
                <w:szCs w:val="20"/>
              </w:rPr>
              <w:t xml:space="preserve"> for all instructed hours,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w:t>
            </w:r>
          </w:p>
        </w:tc>
      </w:tr>
      <w:tr w:rsidR="009551ED" w:rsidRPr="009551ED" w14:paraId="4FF9BE1E"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01A2C1DA" w14:textId="77777777" w:rsidR="009551ED" w:rsidRPr="009551ED" w:rsidRDefault="009551ED" w:rsidP="009551ED">
            <w:pPr>
              <w:spacing w:after="60"/>
              <w:rPr>
                <w:rFonts w:eastAsia="Times New Roman"/>
                <w:iCs/>
                <w:sz w:val="20"/>
                <w:szCs w:val="20"/>
              </w:rPr>
            </w:pPr>
            <w:r w:rsidRPr="009551ED">
              <w:rPr>
                <w:rFonts w:eastAsia="Times New Roman"/>
                <w:iCs/>
                <w:sz w:val="20"/>
                <w:szCs w:val="20"/>
                <w:lang w:val="pt-BR"/>
              </w:rPr>
              <w:t>OPC</w:t>
            </w:r>
            <w:r w:rsidRPr="009551ED">
              <w:rPr>
                <w:rFonts w:eastAsia="Times New Roman"/>
                <w:i/>
                <w:iCs/>
                <w:sz w:val="20"/>
                <w:szCs w:val="20"/>
                <w:vertAlign w:val="subscript"/>
                <w:lang w:val="es-ES"/>
              </w:rPr>
              <w:t xml:space="preserve"> r, d</w:t>
            </w:r>
          </w:p>
        </w:tc>
        <w:tc>
          <w:tcPr>
            <w:tcW w:w="692" w:type="pct"/>
            <w:tcBorders>
              <w:top w:val="single" w:sz="6" w:space="0" w:color="auto"/>
              <w:left w:val="single" w:sz="6" w:space="0" w:color="auto"/>
              <w:bottom w:val="single" w:sz="6" w:space="0" w:color="auto"/>
              <w:right w:val="single" w:sz="6" w:space="0" w:color="auto"/>
            </w:tcBorders>
          </w:tcPr>
          <w:p w14:paraId="5BF37F4E"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2767B0E3"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 xml:space="preserve">Operational Cost </w:t>
            </w:r>
            <w:r w:rsidRPr="009551ED">
              <w:rPr>
                <w:rFonts w:eastAsia="Times New Roman"/>
                <w:sz w:val="20"/>
                <w:szCs w:val="20"/>
              </w:rPr>
              <w:t xml:space="preserve">– The operational cost for the Resource </w:t>
            </w:r>
            <w:r w:rsidRPr="009551ED">
              <w:rPr>
                <w:rFonts w:eastAsia="Times New Roman"/>
                <w:i/>
                <w:iCs/>
                <w:sz w:val="20"/>
                <w:szCs w:val="20"/>
              </w:rPr>
              <w:t xml:space="preserve">r </w:t>
            </w:r>
            <w:r w:rsidRPr="009551ED">
              <w:rPr>
                <w:rFonts w:eastAsia="Times New Roman"/>
                <w:sz w:val="20"/>
                <w:szCs w:val="20"/>
              </w:rPr>
              <w:t xml:space="preserve">for the Operating Day </w:t>
            </w:r>
            <w:r w:rsidRPr="009551ED">
              <w:rPr>
                <w:rFonts w:eastAsia="Times New Roman"/>
                <w:i/>
                <w:iCs/>
                <w:sz w:val="20"/>
                <w:szCs w:val="20"/>
              </w:rPr>
              <w:t>d</w:t>
            </w:r>
            <w:r w:rsidRPr="009551ED">
              <w:rPr>
                <w:rFonts w:eastAsia="Times New Roman"/>
                <w:sz w:val="20"/>
                <w:szCs w:val="20"/>
              </w:rPr>
              <w:t xml:space="preserve"> in the non-ERCOT Control Area.  The operating costs represent the costs the Resource would have incurred to generate the awarded energy in the non-ERCOT Control Area Day-Ahead market absent a request to switch to ERCOT</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w:t>
            </w:r>
          </w:p>
        </w:tc>
      </w:tr>
      <w:tr w:rsidR="009551ED" w:rsidRPr="009551ED" w14:paraId="165166AD"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3AFF73F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lastRenderedPageBreak/>
              <w:t>AENG</w:t>
            </w:r>
            <w:r w:rsidRPr="009551ED">
              <w:rPr>
                <w:rFonts w:eastAsia="Times New Roman"/>
                <w:i/>
                <w:iCs/>
                <w:sz w:val="20"/>
                <w:szCs w:val="20"/>
                <w:vertAlign w:val="subscript"/>
                <w:lang w:val="es-ES"/>
              </w:rPr>
              <w:t xml:space="preserve"> r, i</w:t>
            </w:r>
          </w:p>
        </w:tc>
        <w:tc>
          <w:tcPr>
            <w:tcW w:w="692" w:type="pct"/>
            <w:tcBorders>
              <w:top w:val="single" w:sz="6" w:space="0" w:color="auto"/>
              <w:left w:val="single" w:sz="6" w:space="0" w:color="auto"/>
              <w:bottom w:val="single" w:sz="6" w:space="0" w:color="auto"/>
              <w:right w:val="single" w:sz="6" w:space="0" w:color="auto"/>
            </w:tcBorders>
          </w:tcPr>
          <w:p w14:paraId="750FC5B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79218753"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 xml:space="preserve">Awarded Energy Non-ERCOT Day-Ahead Market </w:t>
            </w:r>
            <w:r w:rsidRPr="009551ED">
              <w:rPr>
                <w:rFonts w:eastAsia="Times New Roman"/>
                <w:sz w:val="20"/>
                <w:szCs w:val="20"/>
              </w:rPr>
              <w:t xml:space="preserve">– The awarded energy in the non-ERCOT Day-Ahead Market for the Resource </w:t>
            </w:r>
            <w:r w:rsidRPr="009551ED">
              <w:rPr>
                <w:rFonts w:eastAsia="Times New Roman"/>
                <w:i/>
                <w:iCs/>
                <w:sz w:val="20"/>
                <w:szCs w:val="20"/>
              </w:rPr>
              <w:t>r</w:t>
            </w:r>
            <w:r w:rsidRPr="009551ED">
              <w:rPr>
                <w:rFonts w:eastAsia="Times New Roman"/>
                <w:sz w:val="20"/>
                <w:szCs w:val="20"/>
              </w:rPr>
              <w:t xml:space="preserve"> during the Interval </w:t>
            </w:r>
            <w:r w:rsidRPr="009551ED">
              <w:rPr>
                <w:rFonts w:eastAsia="Times New Roman"/>
                <w:i/>
                <w:iCs/>
                <w:sz w:val="20"/>
                <w:szCs w:val="20"/>
              </w:rPr>
              <w:t>i</w:t>
            </w:r>
            <w:r w:rsidRPr="009551ED">
              <w:rPr>
                <w:rFonts w:eastAsia="Times New Roman"/>
                <w:sz w:val="20"/>
                <w:szCs w:val="20"/>
              </w:rPr>
              <w:t xml:space="preserve">.  The awarded energy in the non-ERCOT Control Area Day-Ahead market represents the energy award for the interval that was not generated by </w:t>
            </w:r>
            <w:proofErr w:type="gramStart"/>
            <w:r w:rsidRPr="009551ED">
              <w:rPr>
                <w:rFonts w:eastAsia="Times New Roman"/>
                <w:sz w:val="20"/>
                <w:szCs w:val="20"/>
              </w:rPr>
              <w:t>the Resource</w:t>
            </w:r>
            <w:proofErr w:type="gramEnd"/>
            <w:r w:rsidRPr="009551ED">
              <w:rPr>
                <w:rFonts w:eastAsia="Times New Roman"/>
                <w:sz w:val="20"/>
                <w:szCs w:val="20"/>
              </w:rPr>
              <w:t xml:space="preserve"> due to the switch to ERCOT.  </w:t>
            </w:r>
            <w:r w:rsidRPr="009551ED">
              <w:rPr>
                <w:rFonts w:eastAsia="Times New Roman"/>
                <w:iCs/>
                <w:sz w:val="20"/>
                <w:szCs w:val="20"/>
              </w:rPr>
              <w:t xml:space="preserve">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w:t>
            </w:r>
          </w:p>
        </w:tc>
      </w:tr>
      <w:tr w:rsidR="009551ED" w:rsidRPr="009551ED" w14:paraId="203FBF6E" w14:textId="77777777" w:rsidTr="00550BA7">
        <w:trPr>
          <w:cantSplit/>
        </w:trPr>
        <w:tc>
          <w:tcPr>
            <w:tcW w:w="966" w:type="pct"/>
            <w:tcBorders>
              <w:top w:val="single" w:sz="6" w:space="0" w:color="auto"/>
              <w:left w:val="single" w:sz="4" w:space="0" w:color="auto"/>
              <w:bottom w:val="single" w:sz="6" w:space="0" w:color="auto"/>
              <w:right w:val="single" w:sz="6" w:space="0" w:color="auto"/>
            </w:tcBorders>
            <w:hideMark/>
          </w:tcPr>
          <w:p w14:paraId="4BDCC780"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SWSUC </w:t>
            </w:r>
            <w:r w:rsidRPr="009551ED">
              <w:rPr>
                <w:rFonts w:eastAsia="Times New Roman"/>
                <w:i/>
                <w:iCs/>
                <w:sz w:val="20"/>
                <w:szCs w:val="20"/>
                <w:vertAlign w:val="subscript"/>
              </w:rPr>
              <w:t>q ,r, d</w:t>
            </w:r>
            <w:r w:rsidRPr="009551ED">
              <w:rPr>
                <w:rFonts w:eastAsia="Times New Roman"/>
                <w:iCs/>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6FDE4C5E"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hideMark/>
          </w:tcPr>
          <w:p w14:paraId="3E24AE4E"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Switchable Generation</w:t>
            </w:r>
            <w:r w:rsidRPr="009551ED">
              <w:rPr>
                <w:rFonts w:eastAsia="Times New Roman"/>
                <w:iCs/>
                <w:sz w:val="20"/>
                <w:szCs w:val="20"/>
              </w:rPr>
              <w:t xml:space="preserve"> </w:t>
            </w:r>
            <w:r w:rsidRPr="009551ED">
              <w:rPr>
                <w:rFonts w:eastAsia="Times New Roman"/>
                <w:i/>
                <w:iCs/>
                <w:sz w:val="20"/>
                <w:szCs w:val="20"/>
              </w:rPr>
              <w:t xml:space="preserve">Start-Up Cost </w:t>
            </w:r>
            <w:r w:rsidRPr="009551ED">
              <w:rPr>
                <w:rFonts w:eastAsia="Times New Roman"/>
                <w:iCs/>
                <w:sz w:val="20"/>
                <w:szCs w:val="20"/>
              </w:rPr>
              <w:t xml:space="preserve">—The Startup Costs for Resource </w:t>
            </w:r>
            <w:r w:rsidRPr="009551ED">
              <w:rPr>
                <w:rFonts w:eastAsia="Times New Roman"/>
                <w:i/>
                <w:iCs/>
                <w:sz w:val="20"/>
                <w:szCs w:val="20"/>
              </w:rPr>
              <w:t xml:space="preserve">r </w:t>
            </w:r>
            <w:r w:rsidRPr="009551ED">
              <w:rPr>
                <w:rFonts w:eastAsia="Times New Roman"/>
                <w:iCs/>
                <w:sz w:val="20"/>
                <w:szCs w:val="20"/>
              </w:rPr>
              <w:t>represented by QSE</w:t>
            </w:r>
            <w:r w:rsidRPr="009551ED">
              <w:rPr>
                <w:rFonts w:eastAsia="Times New Roman"/>
                <w:i/>
                <w:iCs/>
                <w:sz w:val="20"/>
                <w:szCs w:val="20"/>
              </w:rPr>
              <w:t xml:space="preserve"> q </w:t>
            </w:r>
            <w:r w:rsidRPr="009551ED">
              <w:rPr>
                <w:rFonts w:eastAsia="Times New Roman"/>
                <w:iCs/>
                <w:sz w:val="20"/>
                <w:szCs w:val="20"/>
              </w:rPr>
              <w:t xml:space="preserve">for startup hours,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w:t>
            </w:r>
          </w:p>
        </w:tc>
      </w:tr>
      <w:tr w:rsidR="009551ED" w:rsidRPr="009551ED" w14:paraId="2C89E4BF"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489F9150" w14:textId="77777777" w:rsidR="009551ED" w:rsidRPr="009551ED" w:rsidRDefault="009551ED" w:rsidP="009551ED">
            <w:pPr>
              <w:spacing w:after="60"/>
              <w:rPr>
                <w:rFonts w:eastAsia="Times New Roman"/>
                <w:iCs/>
                <w:sz w:val="20"/>
                <w:szCs w:val="20"/>
              </w:rPr>
            </w:pPr>
            <w:r w:rsidRPr="009551ED">
              <w:rPr>
                <w:rFonts w:eastAsia="Times New Roman"/>
                <w:sz w:val="20"/>
                <w:szCs w:val="20"/>
              </w:rPr>
              <w:t>SWPSLR</w:t>
            </w:r>
            <w:r w:rsidRPr="009551ED">
              <w:rPr>
                <w:rFonts w:eastAsia="Times New Roman"/>
                <w:i/>
                <w:iCs/>
                <w:sz w:val="20"/>
                <w:szCs w:val="20"/>
                <w:vertAlign w:val="subscript"/>
              </w:rPr>
              <w:t xml:space="preserve"> q ,r, d</w:t>
            </w:r>
            <w:r w:rsidRPr="009551ED">
              <w:rPr>
                <w:rFonts w:eastAsia="Times New Roman"/>
                <w:iCs/>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tcPr>
          <w:p w14:paraId="2C96864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25AB0274"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 xml:space="preserve">Switchable Generation Physical Switch Lost Revenue – </w:t>
            </w:r>
            <w:r w:rsidRPr="009551ED">
              <w:rPr>
                <w:rFonts w:eastAsia="Times New Roman"/>
                <w:iCs/>
                <w:sz w:val="20"/>
                <w:szCs w:val="20"/>
              </w:rPr>
              <w:t xml:space="preserve">The loss of revenue, net of any saved costs including avoided fuel consumption, experienced by the QSE when the Combined Cycle Generation Resource operating in ERCOT must reduce its output to accommodate a switch from a non-ERCOT Control Area of one or more turbines needed to achieve a Combined Cycle Generation Resource configuration instructed by ERCOT.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w:t>
            </w:r>
          </w:p>
        </w:tc>
      </w:tr>
      <w:tr w:rsidR="009551ED" w:rsidRPr="009551ED" w14:paraId="5B5C7684"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41194D9A"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RTLPX </w:t>
            </w:r>
            <w:r w:rsidRPr="009551ED">
              <w:rPr>
                <w:rFonts w:eastAsia="Times New Roman"/>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02C2DB19"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085C12DF"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Real-Time Proxy Generation per QSE per Resource by Settlement Interval</w:t>
            </w:r>
            <w:r w:rsidRPr="009551ED">
              <w:rPr>
                <w:rFonts w:eastAsia="Times New Roman"/>
                <w:iCs/>
                <w:sz w:val="20"/>
                <w:szCs w:val="20"/>
              </w:rPr>
              <w:t xml:space="preserve">—The Real-Time energy that was not generated in ERCOT by Combined Cycle Train, </w:t>
            </w:r>
            <w:r w:rsidRPr="009551ED">
              <w:rPr>
                <w:rFonts w:eastAsia="Times New Roman"/>
                <w:i/>
                <w:iCs/>
                <w:sz w:val="20"/>
                <w:szCs w:val="20"/>
              </w:rPr>
              <w:t>r</w:t>
            </w:r>
            <w:r w:rsidRPr="009551ED">
              <w:rPr>
                <w:rFonts w:eastAsia="Times New Roman"/>
                <w:iCs/>
                <w:sz w:val="20"/>
                <w:szCs w:val="20"/>
              </w:rPr>
              <w:t xml:space="preserve">, represented by QSE </w:t>
            </w:r>
            <w:r w:rsidRPr="009551ED">
              <w:rPr>
                <w:rFonts w:eastAsia="Times New Roman"/>
                <w:i/>
                <w:iCs/>
                <w:sz w:val="20"/>
                <w:szCs w:val="20"/>
              </w:rPr>
              <w:t>q</w:t>
            </w:r>
            <w:r w:rsidRPr="009551ED">
              <w:rPr>
                <w:rFonts w:eastAsia="Times New Roman"/>
                <w:iCs/>
                <w:sz w:val="20"/>
                <w:szCs w:val="20"/>
              </w:rPr>
              <w:t xml:space="preserve">, for the 15-minute Settlement Interval </w:t>
            </w:r>
            <w:r w:rsidRPr="009551ED">
              <w:rPr>
                <w:rFonts w:eastAsia="Times New Roman"/>
                <w:i/>
                <w:iCs/>
                <w:sz w:val="20"/>
                <w:szCs w:val="20"/>
              </w:rPr>
              <w:t>i</w:t>
            </w:r>
            <w:r w:rsidRPr="009551ED">
              <w:rPr>
                <w:rFonts w:eastAsia="Times New Roman"/>
                <w:iCs/>
                <w:sz w:val="20"/>
                <w:szCs w:val="20"/>
              </w:rPr>
              <w:t>, due to a reduction in output that was necessary to facilitate a switch of another unit in the same Combined Cycle Train to the ERCOT System from a non-ERCOT Control Area, or to a non-ERCOT Control Area from the ERCOT System, when the switch is instructed by ERCOT.</w:t>
            </w:r>
          </w:p>
          <w:p w14:paraId="4F4C9EC0"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During </w:t>
            </w:r>
            <w:proofErr w:type="gramStart"/>
            <w:r w:rsidRPr="009551ED">
              <w:rPr>
                <w:rFonts w:eastAsia="Times New Roman"/>
                <w:iCs/>
                <w:sz w:val="20"/>
                <w:szCs w:val="20"/>
              </w:rPr>
              <w:t>a shutdown</w:t>
            </w:r>
            <w:proofErr w:type="gramEnd"/>
            <w:r w:rsidRPr="009551ED">
              <w:rPr>
                <w:rFonts w:eastAsia="Times New Roman"/>
                <w:iCs/>
                <w:sz w:val="20"/>
                <w:szCs w:val="20"/>
              </w:rPr>
              <w:t xml:space="preserve"> to switch to ERCOT, the value of RTLPX will be determined based on the reduced generation, by interval, for the period starting from the commencement of the shutdown sequence in the non-ERCOT Control Area until breaker close in ERCOT.  The reduction in generation shall be determined based on the last metered output value for the Combined Cycle Generation Resource operating in ERCOT immediately prior to the commencement of the shutdown sequence in the non-ERCOT Control Area as compared with the actual metered output during the relevant period, but only to the extent ERCOT determines the reduction in output was necessary to facilitate the switch.  </w:t>
            </w:r>
          </w:p>
          <w:p w14:paraId="4972FCE3" w14:textId="77777777" w:rsidR="009551ED" w:rsidRPr="009551ED" w:rsidRDefault="009551ED" w:rsidP="009551ED">
            <w:pPr>
              <w:spacing w:after="60"/>
              <w:rPr>
                <w:rFonts w:eastAsia="Times New Roman"/>
                <w:i/>
                <w:iCs/>
                <w:sz w:val="20"/>
                <w:szCs w:val="20"/>
              </w:rPr>
            </w:pPr>
            <w:r w:rsidRPr="009551ED">
              <w:rPr>
                <w:rFonts w:eastAsia="Times New Roman"/>
                <w:iCs/>
                <w:sz w:val="20"/>
                <w:szCs w:val="20"/>
              </w:rPr>
              <w:t>During a shutdown after an ERCOT release of the SWGR, the value of RTLPX will be determined based on the reduced generation, by interval, for the period starting from the commencement of the shutdown sequence in the ERCOT Control Area until breaker close in the non-ERCOT Control Area, with a maximum duration equal to the duration of the switch from the non-ERCOT Control Area to ERCOT</w:t>
            </w:r>
            <w:r w:rsidRPr="009551ED" w:rsidDel="00482822">
              <w:rPr>
                <w:rFonts w:eastAsia="Times New Roman"/>
                <w:iCs/>
                <w:sz w:val="20"/>
                <w:szCs w:val="20"/>
              </w:rPr>
              <w:t xml:space="preserve"> </w:t>
            </w:r>
            <w:r w:rsidRPr="009551ED">
              <w:rPr>
                <w:rFonts w:eastAsia="Times New Roman"/>
                <w:iCs/>
                <w:sz w:val="20"/>
                <w:szCs w:val="20"/>
              </w:rPr>
              <w:t xml:space="preserve">pursuant to the RUC instruction.  This proxy value will apply only if the QSE shuts down the unit within 60 minutes after the ERCOT release.  The reduction in generation shall be determined based on the last metered output value for the Combined Cycle Generation Resource operating in ERCOT immediately prior to the commencement of the shutdown sequence in ERCOT, as compared with the actual metered output during the relevant period, but only to the extent ERCOT determines the reduction in output was necessary to facilitate the switch.  </w:t>
            </w:r>
          </w:p>
        </w:tc>
      </w:tr>
      <w:tr w:rsidR="009551ED" w:rsidRPr="009551ED" w14:paraId="5EB59B86"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053B8EEE"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lastRenderedPageBreak/>
              <w:t xml:space="preserve">SFC </w:t>
            </w:r>
            <w:r w:rsidRPr="009551ED">
              <w:rPr>
                <w:rFonts w:eastAsia="Times New Roman"/>
                <w:i/>
                <w:iCs/>
                <w:sz w:val="20"/>
                <w:szCs w:val="20"/>
                <w:vertAlign w:val="subscript"/>
              </w:rPr>
              <w:t>d</w:t>
            </w:r>
          </w:p>
        </w:tc>
        <w:tc>
          <w:tcPr>
            <w:tcW w:w="692" w:type="pct"/>
            <w:tcBorders>
              <w:top w:val="single" w:sz="6" w:space="0" w:color="auto"/>
              <w:left w:val="single" w:sz="6" w:space="0" w:color="auto"/>
              <w:bottom w:val="single" w:sz="6" w:space="0" w:color="auto"/>
              <w:right w:val="single" w:sz="6" w:space="0" w:color="auto"/>
            </w:tcBorders>
          </w:tcPr>
          <w:p w14:paraId="58E7064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MMBtu</w:t>
            </w:r>
          </w:p>
        </w:tc>
        <w:tc>
          <w:tcPr>
            <w:tcW w:w="3342" w:type="pct"/>
            <w:tcBorders>
              <w:top w:val="single" w:sz="6" w:space="0" w:color="auto"/>
              <w:left w:val="single" w:sz="6" w:space="0" w:color="auto"/>
              <w:bottom w:val="single" w:sz="6" w:space="0" w:color="auto"/>
              <w:right w:val="single" w:sz="4" w:space="0" w:color="auto"/>
            </w:tcBorders>
          </w:tcPr>
          <w:p w14:paraId="31E9502D"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 xml:space="preserve">Saved Fuel Consumption </w:t>
            </w:r>
            <w:r w:rsidRPr="009551ED">
              <w:rPr>
                <w:rFonts w:eastAsia="Times New Roman"/>
                <w:iCs/>
                <w:sz w:val="20"/>
                <w:szCs w:val="20"/>
              </w:rPr>
              <w:t>— Fuel quantity saved due to an output reduction of the combustion turbine(s) operating in ERCOT during the relevant period if necessary to accommodate the switch to and from the ERCOT area.</w:t>
            </w:r>
          </w:p>
        </w:tc>
      </w:tr>
      <w:tr w:rsidR="009551ED" w:rsidRPr="009551ED" w14:paraId="471FC09A"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781C40F6" w14:textId="77777777" w:rsidR="009551ED" w:rsidRPr="009551ED" w:rsidRDefault="009551ED" w:rsidP="009551ED">
            <w:pPr>
              <w:spacing w:after="60"/>
              <w:rPr>
                <w:rFonts w:eastAsia="Times New Roman"/>
                <w:iCs/>
                <w:sz w:val="20"/>
                <w:szCs w:val="20"/>
              </w:rPr>
            </w:pPr>
            <w:r w:rsidRPr="009551ED">
              <w:rPr>
                <w:rFonts w:eastAsia="Times New Roman"/>
                <w:sz w:val="20"/>
                <w:szCs w:val="20"/>
              </w:rPr>
              <w:t>SWSF</w:t>
            </w:r>
          </w:p>
        </w:tc>
        <w:tc>
          <w:tcPr>
            <w:tcW w:w="692" w:type="pct"/>
            <w:tcBorders>
              <w:top w:val="single" w:sz="6" w:space="0" w:color="auto"/>
              <w:left w:val="single" w:sz="6" w:space="0" w:color="auto"/>
              <w:bottom w:val="single" w:sz="6" w:space="0" w:color="auto"/>
              <w:right w:val="single" w:sz="6" w:space="0" w:color="auto"/>
            </w:tcBorders>
          </w:tcPr>
          <w:p w14:paraId="6EF52309"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4D4E1245"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Switchable Generation</w:t>
            </w:r>
            <w:r w:rsidRPr="009551ED">
              <w:rPr>
                <w:rFonts w:eastAsia="Times New Roman"/>
                <w:iCs/>
                <w:sz w:val="20"/>
                <w:szCs w:val="20"/>
              </w:rPr>
              <w:t xml:space="preserve"> </w:t>
            </w:r>
            <w:r w:rsidRPr="009551ED">
              <w:rPr>
                <w:rFonts w:eastAsia="Times New Roman"/>
                <w:i/>
                <w:iCs/>
                <w:sz w:val="20"/>
                <w:szCs w:val="20"/>
              </w:rPr>
              <w:t xml:space="preserve">Startup Factor </w:t>
            </w:r>
            <w:r w:rsidRPr="009551ED">
              <w:rPr>
                <w:rFonts w:eastAsia="Times New Roman"/>
                <w:iCs/>
                <w:sz w:val="20"/>
                <w:szCs w:val="20"/>
              </w:rPr>
              <w:t>—The Switchable Generation Startup Factor for an SWGR.  The SWSF shall be set to a value of 2 if the SWGR has a COP Resource Status of EMRSWGR within 24 hours of being released by the ERCOT Operator.  Otherwise, the SWSF shall be set to a value of 1.</w:t>
            </w:r>
          </w:p>
        </w:tc>
      </w:tr>
      <w:tr w:rsidR="009551ED" w:rsidRPr="009551ED" w14:paraId="7E2F2E25"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282C9E20"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SWMEC </w:t>
            </w:r>
            <w:r w:rsidRPr="009551ED">
              <w:rPr>
                <w:rFonts w:eastAsia="Times New Roman"/>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52BB04B8"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6BB0F18A"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Switchable Generation</w:t>
            </w:r>
            <w:r w:rsidRPr="009551ED">
              <w:rPr>
                <w:rFonts w:eastAsia="Times New Roman"/>
                <w:iCs/>
                <w:sz w:val="20"/>
                <w:szCs w:val="20"/>
              </w:rPr>
              <w:t xml:space="preserve"> </w:t>
            </w:r>
            <w:r w:rsidRPr="009551ED">
              <w:rPr>
                <w:rFonts w:eastAsia="Times New Roman"/>
                <w:i/>
                <w:iCs/>
                <w:sz w:val="20"/>
                <w:szCs w:val="20"/>
              </w:rPr>
              <w:t xml:space="preserve">Minimum Energy Cost </w:t>
            </w:r>
            <w:r w:rsidRPr="009551ED">
              <w:rPr>
                <w:rFonts w:eastAsia="Times New Roman"/>
                <w:iCs/>
                <w:sz w:val="20"/>
                <w:szCs w:val="20"/>
              </w:rPr>
              <w:t xml:space="preserve">—The minimum energy costs for Resource </w:t>
            </w:r>
            <w:r w:rsidRPr="009551ED">
              <w:rPr>
                <w:rFonts w:eastAsia="Times New Roman"/>
                <w:i/>
                <w:iCs/>
                <w:sz w:val="20"/>
                <w:szCs w:val="20"/>
              </w:rPr>
              <w:t xml:space="preserve">r </w:t>
            </w:r>
            <w:r w:rsidRPr="009551ED">
              <w:rPr>
                <w:rFonts w:eastAsia="Times New Roman"/>
                <w:iCs/>
                <w:sz w:val="20"/>
                <w:szCs w:val="20"/>
              </w:rPr>
              <w:t>represented by QSE</w:t>
            </w:r>
            <w:r w:rsidRPr="009551ED">
              <w:rPr>
                <w:rFonts w:eastAsia="Times New Roman"/>
                <w:i/>
                <w:iCs/>
                <w:sz w:val="20"/>
                <w:szCs w:val="20"/>
              </w:rPr>
              <w:t xml:space="preserve"> q </w:t>
            </w:r>
            <w:r w:rsidRPr="009551ED">
              <w:rPr>
                <w:rFonts w:eastAsia="Times New Roman"/>
                <w:iCs/>
                <w:sz w:val="20"/>
                <w:szCs w:val="20"/>
              </w:rPr>
              <w:t xml:space="preserve">during instructed hours,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w:t>
            </w:r>
          </w:p>
        </w:tc>
      </w:tr>
      <w:tr w:rsidR="009551ED" w:rsidRPr="009551ED" w14:paraId="2E84E2EE"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730A3ABF"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SWOC </w:t>
            </w:r>
            <w:r w:rsidRPr="009551ED">
              <w:rPr>
                <w:rFonts w:eastAsia="Times New Roman"/>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6A7CB495"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4D28BA6E"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Switchable Generation</w:t>
            </w:r>
            <w:r w:rsidRPr="009551ED">
              <w:rPr>
                <w:rFonts w:eastAsia="Times New Roman"/>
                <w:iCs/>
                <w:sz w:val="20"/>
                <w:szCs w:val="20"/>
              </w:rPr>
              <w:t xml:space="preserve"> </w:t>
            </w:r>
            <w:r w:rsidRPr="009551ED">
              <w:rPr>
                <w:rFonts w:eastAsia="Times New Roman"/>
                <w:i/>
                <w:iCs/>
                <w:sz w:val="20"/>
                <w:szCs w:val="20"/>
              </w:rPr>
              <w:t xml:space="preserve">Operating Cost </w:t>
            </w:r>
            <w:r w:rsidRPr="009551ED">
              <w:rPr>
                <w:rFonts w:eastAsia="Times New Roman"/>
                <w:iCs/>
                <w:sz w:val="20"/>
                <w:szCs w:val="20"/>
              </w:rPr>
              <w:t xml:space="preserve">—The operating costs for Resource </w:t>
            </w:r>
            <w:r w:rsidRPr="009551ED">
              <w:rPr>
                <w:rFonts w:eastAsia="Times New Roman"/>
                <w:i/>
                <w:iCs/>
                <w:sz w:val="20"/>
                <w:szCs w:val="20"/>
              </w:rPr>
              <w:t xml:space="preserve">r </w:t>
            </w:r>
            <w:r w:rsidRPr="009551ED">
              <w:rPr>
                <w:rFonts w:eastAsia="Times New Roman"/>
                <w:iCs/>
                <w:sz w:val="20"/>
                <w:szCs w:val="20"/>
              </w:rPr>
              <w:t>represented by QSE</w:t>
            </w:r>
            <w:r w:rsidRPr="009551ED">
              <w:rPr>
                <w:rFonts w:eastAsia="Times New Roman"/>
                <w:i/>
                <w:iCs/>
                <w:sz w:val="20"/>
                <w:szCs w:val="20"/>
              </w:rPr>
              <w:t xml:space="preserve"> q </w:t>
            </w:r>
            <w:r w:rsidRPr="009551ED">
              <w:rPr>
                <w:rFonts w:eastAsia="Times New Roman"/>
                <w:iCs/>
                <w:sz w:val="20"/>
                <w:szCs w:val="20"/>
              </w:rPr>
              <w:t xml:space="preserve">during instructed hours,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  Switchable generation operating cost represents the Real-Time operating costs in ERCOT reduced by the savings in operating costs not incurred due to the switch from the non-ERCOT Control Area.</w:t>
            </w:r>
          </w:p>
        </w:tc>
      </w:tr>
      <w:tr w:rsidR="009551ED" w:rsidRPr="009551ED" w14:paraId="7D625926"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3B029D8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SWAC</w:t>
            </w:r>
            <w:r w:rsidRPr="009551ED">
              <w:rPr>
                <w:rFonts w:eastAsia="Times New Roman"/>
                <w:i/>
                <w:iCs/>
                <w:sz w:val="20"/>
                <w:szCs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6E6302EF"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67748D6C"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 xml:space="preserve">Switchable Generation Approved Costs – </w:t>
            </w:r>
            <w:r w:rsidRPr="009551ED">
              <w:rPr>
                <w:rFonts w:eastAsia="Times New Roman"/>
                <w:iCs/>
                <w:sz w:val="20"/>
                <w:szCs w:val="20"/>
              </w:rPr>
              <w:t xml:space="preserve">The total amount of the calculation of financial loss, as submitted by the QSE </w:t>
            </w:r>
            <w:r w:rsidRPr="009551ED">
              <w:rPr>
                <w:rFonts w:eastAsia="Times New Roman"/>
                <w:i/>
                <w:iCs/>
                <w:sz w:val="20"/>
                <w:szCs w:val="20"/>
              </w:rPr>
              <w:t xml:space="preserve">q </w:t>
            </w:r>
            <w:r w:rsidRPr="009551ED">
              <w:rPr>
                <w:rFonts w:eastAsia="Times New Roman"/>
                <w:iCs/>
                <w:sz w:val="20"/>
                <w:szCs w:val="20"/>
              </w:rPr>
              <w:t>for the Resource</w:t>
            </w:r>
            <w:r w:rsidRPr="009551ED">
              <w:rPr>
                <w:rFonts w:eastAsia="Times New Roman"/>
                <w:i/>
                <w:iCs/>
                <w:sz w:val="20"/>
                <w:szCs w:val="20"/>
              </w:rPr>
              <w:t xml:space="preserve"> r, </w:t>
            </w:r>
            <w:r w:rsidRPr="009551ED">
              <w:rPr>
                <w:rFonts w:eastAsia="Times New Roman"/>
                <w:iCs/>
                <w:sz w:val="20"/>
                <w:szCs w:val="20"/>
              </w:rPr>
              <w:t xml:space="preserve">as approved by ERCOT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r</w:t>
            </w:r>
            <w:r w:rsidRPr="009551ED">
              <w:rPr>
                <w:rFonts w:eastAsia="Times New Roman"/>
                <w:iCs/>
                <w:sz w:val="20"/>
                <w:szCs w:val="20"/>
              </w:rPr>
              <w:t xml:space="preserve"> is the Combined Cycle Train.</w:t>
            </w:r>
          </w:p>
        </w:tc>
      </w:tr>
      <w:tr w:rsidR="009551ED" w:rsidRPr="009551ED" w14:paraId="7011D6A4"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4102FCBE"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SWFC</w:t>
            </w:r>
            <w:r w:rsidRPr="009551ED">
              <w:rPr>
                <w:rFonts w:eastAsia="Times New Roman"/>
                <w:i/>
                <w:iCs/>
                <w:sz w:val="20"/>
                <w:szCs w:val="20"/>
                <w:vertAlign w:val="subscript"/>
              </w:rPr>
              <w:t xml:space="preserve"> q, r, d</w:t>
            </w:r>
            <w:r w:rsidRPr="009551ED">
              <w:rPr>
                <w:rFonts w:eastAsia="Times New Roman"/>
                <w:i/>
                <w:iCs/>
                <w:sz w:val="20"/>
                <w:szCs w:val="20"/>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2AA6DB4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5E369C2A"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Switchable Generator</w:t>
            </w:r>
            <w:r w:rsidRPr="009551ED">
              <w:rPr>
                <w:rFonts w:eastAsia="Times New Roman"/>
                <w:iCs/>
                <w:sz w:val="20"/>
                <w:szCs w:val="20"/>
              </w:rPr>
              <w:t xml:space="preserve"> </w:t>
            </w:r>
            <w:r w:rsidRPr="009551ED">
              <w:rPr>
                <w:rFonts w:eastAsia="Times New Roman"/>
                <w:i/>
                <w:iCs/>
                <w:sz w:val="20"/>
                <w:szCs w:val="20"/>
              </w:rPr>
              <w:t xml:space="preserve">Fuel Cost </w:t>
            </w:r>
            <w:r w:rsidRPr="009551ED">
              <w:rPr>
                <w:rFonts w:eastAsia="Times New Roman"/>
                <w:iCs/>
                <w:sz w:val="20"/>
                <w:szCs w:val="20"/>
              </w:rPr>
              <w:t xml:space="preserve">—The incremental fuel costs and fees for Resource </w:t>
            </w:r>
            <w:r w:rsidRPr="009551ED">
              <w:rPr>
                <w:rFonts w:eastAsia="Times New Roman"/>
                <w:i/>
                <w:iCs/>
                <w:sz w:val="20"/>
                <w:szCs w:val="20"/>
              </w:rPr>
              <w:t xml:space="preserve">r </w:t>
            </w:r>
            <w:r w:rsidRPr="009551ED">
              <w:rPr>
                <w:rFonts w:eastAsia="Times New Roman"/>
                <w:iCs/>
                <w:sz w:val="20"/>
                <w:szCs w:val="20"/>
              </w:rPr>
              <w:t>represented by QSE</w:t>
            </w:r>
            <w:r w:rsidRPr="009551ED">
              <w:rPr>
                <w:rFonts w:eastAsia="Times New Roman"/>
                <w:i/>
                <w:iCs/>
                <w:sz w:val="20"/>
                <w:szCs w:val="20"/>
              </w:rPr>
              <w:t xml:space="preserve"> q </w:t>
            </w:r>
            <w:r w:rsidRPr="009551ED">
              <w:rPr>
                <w:rFonts w:eastAsia="Times New Roman"/>
                <w:iCs/>
                <w:sz w:val="20"/>
                <w:szCs w:val="20"/>
              </w:rPr>
              <w:t xml:space="preserve">for all instructed hours,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 xml:space="preserve">is the Combined Cycle Train.  Incremental fuel costs must be based on those costs incurred as described in Section 9.14.9, Incremental Fuel Costs for Switchable Generation Make-Whole Payment. </w:t>
            </w:r>
          </w:p>
        </w:tc>
      </w:tr>
      <w:tr w:rsidR="009551ED" w:rsidRPr="009551ED" w14:paraId="3C223449"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7764342E"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SWFIPC </w:t>
            </w:r>
            <w:r w:rsidRPr="009551ED">
              <w:rPr>
                <w:rFonts w:eastAsia="Times New Roman"/>
                <w:i/>
                <w:iCs/>
                <w:sz w:val="20"/>
                <w:szCs w:val="20"/>
                <w:vertAlign w:val="subscript"/>
              </w:rPr>
              <w:t>q, r, d</w:t>
            </w:r>
            <w:r w:rsidRPr="009551ED">
              <w:rPr>
                <w:rFonts w:eastAsia="Times New Roman"/>
                <w:i/>
                <w:iCs/>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tcPr>
          <w:p w14:paraId="5A32CA69"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698C082A"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Switchable Generator Fuel Imbalance Penalty Cost</w:t>
            </w:r>
            <w:r w:rsidRPr="009551ED">
              <w:rPr>
                <w:rFonts w:eastAsia="Times New Roman"/>
                <w:iCs/>
                <w:sz w:val="20"/>
                <w:szCs w:val="20"/>
              </w:rPr>
              <w:t xml:space="preserve"> —The fuel imbalance penalty cost for Resource </w:t>
            </w:r>
            <w:r w:rsidRPr="009551ED">
              <w:rPr>
                <w:rFonts w:eastAsia="Times New Roman"/>
                <w:i/>
                <w:iCs/>
                <w:sz w:val="20"/>
                <w:szCs w:val="20"/>
              </w:rPr>
              <w:t>r</w:t>
            </w:r>
            <w:r w:rsidRPr="009551ED">
              <w:rPr>
                <w:rFonts w:eastAsia="Times New Roman"/>
                <w:iCs/>
                <w:sz w:val="20"/>
                <w:szCs w:val="20"/>
              </w:rPr>
              <w:t xml:space="preserve"> represented by QSE </w:t>
            </w:r>
            <w:r w:rsidRPr="009551ED">
              <w:rPr>
                <w:rFonts w:eastAsia="Times New Roman"/>
                <w:i/>
                <w:iCs/>
                <w:sz w:val="20"/>
                <w:szCs w:val="20"/>
              </w:rPr>
              <w:t>q</w:t>
            </w:r>
            <w:r w:rsidRPr="009551ED">
              <w:rPr>
                <w:rFonts w:eastAsia="Times New Roman"/>
                <w:iCs/>
                <w:sz w:val="20"/>
                <w:szCs w:val="20"/>
              </w:rPr>
              <w:t xml:space="preserve">, for the Operating Day, arising from the SWGR not consuming its contracted fuel quantities </w:t>
            </w:r>
            <w:proofErr w:type="gramStart"/>
            <w:r w:rsidRPr="009551ED">
              <w:rPr>
                <w:rFonts w:eastAsia="Times New Roman"/>
                <w:iCs/>
                <w:sz w:val="20"/>
                <w:szCs w:val="20"/>
              </w:rPr>
              <w:t>as a result of</w:t>
            </w:r>
            <w:proofErr w:type="gramEnd"/>
            <w:r w:rsidRPr="009551ED">
              <w:rPr>
                <w:rFonts w:eastAsia="Times New Roman"/>
                <w:iCs/>
                <w:sz w:val="20"/>
                <w:szCs w:val="20"/>
              </w:rPr>
              <w:t xml:space="preserve"> a switch from a non-ERCOT Control Area as requested by ERCOT.  Fuel imbalance penalty costs are limited to those costs assessed for the period starting at the initiation of the ramp-down in the non-ERCOT Control Area to two hours following the time ERCOT released the SWGR. Where for a Combined Cycle Train, the Resource </w:t>
            </w:r>
            <w:r w:rsidRPr="009551ED">
              <w:rPr>
                <w:rFonts w:eastAsia="Times New Roman"/>
                <w:i/>
                <w:iCs/>
                <w:sz w:val="20"/>
                <w:szCs w:val="20"/>
              </w:rPr>
              <w:t>r</w:t>
            </w:r>
            <w:r w:rsidRPr="009551ED">
              <w:rPr>
                <w:rFonts w:eastAsia="Times New Roman"/>
                <w:iCs/>
                <w:sz w:val="20"/>
                <w:szCs w:val="20"/>
              </w:rPr>
              <w:t xml:space="preserve"> is the Combined Cycle Train.</w:t>
            </w:r>
          </w:p>
        </w:tc>
      </w:tr>
      <w:tr w:rsidR="009551ED" w:rsidRPr="009551ED" w14:paraId="7D9E0D17"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073CA61F"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SWEIC</w:t>
            </w:r>
            <w:r w:rsidRPr="009551ED">
              <w:rPr>
                <w:rFonts w:eastAsia="Times New Roman"/>
                <w:i/>
                <w:iCs/>
                <w:sz w:val="20"/>
                <w:szCs w:val="20"/>
                <w:vertAlign w:val="subscript"/>
              </w:rPr>
              <w:t xml:space="preserve"> q, r, d</w:t>
            </w:r>
            <w:r w:rsidRPr="009551ED">
              <w:rPr>
                <w:rFonts w:eastAsia="Times New Roman"/>
                <w:i/>
                <w:iCs/>
                <w:sz w:val="20"/>
                <w:szCs w:val="20"/>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3CBD9F52"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5195DF22"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Switchable Generator</w:t>
            </w:r>
            <w:r w:rsidRPr="009551ED">
              <w:rPr>
                <w:rFonts w:eastAsia="Times New Roman"/>
                <w:iCs/>
                <w:sz w:val="20"/>
                <w:szCs w:val="20"/>
              </w:rPr>
              <w:t xml:space="preserve"> </w:t>
            </w:r>
            <w:r w:rsidRPr="009551ED">
              <w:rPr>
                <w:rFonts w:eastAsia="Times New Roman"/>
                <w:i/>
                <w:iCs/>
                <w:sz w:val="20"/>
                <w:szCs w:val="20"/>
              </w:rPr>
              <w:t xml:space="preserve">Energy Imbalance Cost </w:t>
            </w:r>
            <w:r w:rsidRPr="009551ED">
              <w:rPr>
                <w:rFonts w:eastAsia="Times New Roman"/>
                <w:iCs/>
                <w:sz w:val="20"/>
                <w:szCs w:val="20"/>
              </w:rPr>
              <w:t xml:space="preserve">—The energy imbalance costs for Resource </w:t>
            </w:r>
            <w:r w:rsidRPr="009551ED">
              <w:rPr>
                <w:rFonts w:eastAsia="Times New Roman"/>
                <w:i/>
                <w:iCs/>
                <w:sz w:val="20"/>
                <w:szCs w:val="20"/>
              </w:rPr>
              <w:t xml:space="preserve">r </w:t>
            </w:r>
            <w:r w:rsidRPr="009551ED">
              <w:rPr>
                <w:rFonts w:eastAsia="Times New Roman"/>
                <w:iCs/>
                <w:sz w:val="20"/>
                <w:szCs w:val="20"/>
              </w:rPr>
              <w:t>represented by QSE</w:t>
            </w:r>
            <w:r w:rsidRPr="009551ED">
              <w:rPr>
                <w:rFonts w:eastAsia="Times New Roman"/>
                <w:i/>
                <w:iCs/>
                <w:sz w:val="20"/>
                <w:szCs w:val="20"/>
              </w:rPr>
              <w:t xml:space="preserve"> q </w:t>
            </w:r>
            <w:r w:rsidRPr="009551ED">
              <w:rPr>
                <w:rFonts w:eastAsia="Times New Roman"/>
                <w:iCs/>
                <w:sz w:val="20"/>
                <w:szCs w:val="20"/>
              </w:rPr>
              <w:t xml:space="preserve">for instructed hours,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 xml:space="preserve">is the Combined Cycle Train.  Energy imbalance costs represent Real-Time imbalance charges </w:t>
            </w:r>
            <w:proofErr w:type="gramStart"/>
            <w:r w:rsidRPr="009551ED">
              <w:rPr>
                <w:rFonts w:eastAsia="Times New Roman"/>
                <w:iCs/>
                <w:sz w:val="20"/>
                <w:szCs w:val="20"/>
              </w:rPr>
              <w:t>for the amount of</w:t>
            </w:r>
            <w:proofErr w:type="gramEnd"/>
            <w:r w:rsidRPr="009551ED">
              <w:rPr>
                <w:rFonts w:eastAsia="Times New Roman"/>
                <w:iCs/>
                <w:sz w:val="20"/>
                <w:szCs w:val="20"/>
              </w:rPr>
              <w:t xml:space="preserve"> energy the SWGR </w:t>
            </w:r>
            <w:proofErr w:type="gramStart"/>
            <w:r w:rsidRPr="009551ED">
              <w:rPr>
                <w:rFonts w:eastAsia="Times New Roman"/>
                <w:iCs/>
                <w:sz w:val="20"/>
                <w:szCs w:val="20"/>
              </w:rPr>
              <w:t>was not able to</w:t>
            </w:r>
            <w:proofErr w:type="gramEnd"/>
            <w:r w:rsidRPr="009551ED">
              <w:rPr>
                <w:rFonts w:eastAsia="Times New Roman"/>
                <w:iCs/>
                <w:sz w:val="20"/>
                <w:szCs w:val="20"/>
              </w:rPr>
              <w:t xml:space="preserve"> provide as required by its DAM commitment from the non-ERCOT Control Area, starting from the beginning of the ramp-down period in the other grid to two hours following the time ERCOT released the Resource.</w:t>
            </w:r>
          </w:p>
        </w:tc>
      </w:tr>
      <w:tr w:rsidR="009551ED" w:rsidRPr="009551ED" w14:paraId="4342FB4D"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33692138"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lastRenderedPageBreak/>
              <w:t>SWASIC</w:t>
            </w:r>
            <w:r w:rsidRPr="009551ED">
              <w:rPr>
                <w:rFonts w:eastAsia="Times New Roman"/>
                <w:i/>
                <w:iCs/>
                <w:sz w:val="20"/>
                <w:szCs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632C308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314F1E1D"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Switchable Generator</w:t>
            </w:r>
            <w:r w:rsidRPr="009551ED">
              <w:rPr>
                <w:rFonts w:eastAsia="Times New Roman"/>
                <w:iCs/>
                <w:sz w:val="20"/>
                <w:szCs w:val="20"/>
              </w:rPr>
              <w:t xml:space="preserve"> </w:t>
            </w:r>
            <w:r w:rsidRPr="009551ED">
              <w:rPr>
                <w:rFonts w:eastAsia="Times New Roman"/>
                <w:i/>
                <w:iCs/>
                <w:sz w:val="20"/>
                <w:szCs w:val="20"/>
              </w:rPr>
              <w:t xml:space="preserve">Ancillary Services Imbalance Cost </w:t>
            </w:r>
            <w:r w:rsidRPr="009551ED">
              <w:rPr>
                <w:rFonts w:eastAsia="Times New Roman"/>
                <w:iCs/>
                <w:sz w:val="20"/>
                <w:szCs w:val="20"/>
              </w:rPr>
              <w:t xml:space="preserve">—The Ancillary Service imbalance costs for Resource </w:t>
            </w:r>
            <w:r w:rsidRPr="009551ED">
              <w:rPr>
                <w:rFonts w:eastAsia="Times New Roman"/>
                <w:i/>
                <w:iCs/>
                <w:sz w:val="20"/>
                <w:szCs w:val="20"/>
              </w:rPr>
              <w:t xml:space="preserve">r </w:t>
            </w:r>
            <w:r w:rsidRPr="009551ED">
              <w:rPr>
                <w:rFonts w:eastAsia="Times New Roman"/>
                <w:iCs/>
                <w:sz w:val="20"/>
                <w:szCs w:val="20"/>
              </w:rPr>
              <w:t>represented by QSE</w:t>
            </w:r>
            <w:r w:rsidRPr="009551ED">
              <w:rPr>
                <w:rFonts w:eastAsia="Times New Roman"/>
                <w:i/>
                <w:iCs/>
                <w:sz w:val="20"/>
                <w:szCs w:val="20"/>
              </w:rPr>
              <w:t xml:space="preserve"> q </w:t>
            </w:r>
            <w:r w:rsidRPr="009551ED">
              <w:rPr>
                <w:rFonts w:eastAsia="Times New Roman"/>
                <w:iCs/>
                <w:sz w:val="20"/>
                <w:szCs w:val="20"/>
              </w:rPr>
              <w:t xml:space="preserve">for instructed hours,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 xml:space="preserve">is the Combined Cycle Train.  Ancillary Service imbalance costs represent Real-Time imbalance charges for the </w:t>
            </w:r>
            <w:proofErr w:type="gramStart"/>
            <w:r w:rsidRPr="009551ED">
              <w:rPr>
                <w:rFonts w:eastAsia="Times New Roman"/>
                <w:iCs/>
                <w:sz w:val="20"/>
                <w:szCs w:val="20"/>
              </w:rPr>
              <w:t>amount</w:t>
            </w:r>
            <w:proofErr w:type="gramEnd"/>
            <w:r w:rsidRPr="009551ED">
              <w:rPr>
                <w:rFonts w:eastAsia="Times New Roman"/>
                <w:iCs/>
                <w:sz w:val="20"/>
                <w:szCs w:val="20"/>
              </w:rPr>
              <w:t xml:space="preserve"> of Ancillary Services the SWGR </w:t>
            </w:r>
            <w:proofErr w:type="gramStart"/>
            <w:r w:rsidRPr="009551ED">
              <w:rPr>
                <w:rFonts w:eastAsia="Times New Roman"/>
                <w:iCs/>
                <w:sz w:val="20"/>
                <w:szCs w:val="20"/>
              </w:rPr>
              <w:t>was not able to</w:t>
            </w:r>
            <w:proofErr w:type="gramEnd"/>
            <w:r w:rsidRPr="009551ED">
              <w:rPr>
                <w:rFonts w:eastAsia="Times New Roman"/>
                <w:iCs/>
                <w:sz w:val="20"/>
                <w:szCs w:val="20"/>
              </w:rPr>
              <w:t xml:space="preserve"> provide as required by its Day-Ahead commitment from the non-ERCOT Control Area, starting from the time of shutdown in the other grid to two hours following the time ERCOT released the Resource.</w:t>
            </w:r>
          </w:p>
        </w:tc>
      </w:tr>
      <w:tr w:rsidR="009551ED" w:rsidRPr="009551ED" w14:paraId="392649C6"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7BAF9EB9" w14:textId="77777777" w:rsidR="009551ED" w:rsidRPr="009551ED" w:rsidRDefault="009551ED" w:rsidP="009551ED">
            <w:pPr>
              <w:spacing w:after="60"/>
              <w:rPr>
                <w:rFonts w:eastAsia="Times New Roman"/>
                <w:iCs/>
                <w:sz w:val="20"/>
                <w:szCs w:val="20"/>
                <w:lang w:val="pt-BR"/>
              </w:rPr>
            </w:pPr>
            <w:r w:rsidRPr="009551ED">
              <w:rPr>
                <w:rFonts w:eastAsia="Times New Roman"/>
                <w:iCs/>
                <w:sz w:val="20"/>
                <w:szCs w:val="20"/>
                <w:lang w:val="pt-BR"/>
              </w:rPr>
              <w:t>SWMWDC</w:t>
            </w:r>
            <w:r w:rsidRPr="009551ED">
              <w:rPr>
                <w:rFonts w:eastAsia="Times New Roman"/>
                <w:i/>
                <w:iCs/>
                <w:sz w:val="20"/>
                <w:szCs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1B6912A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28FE26E1"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Switchable Generator</w:t>
            </w:r>
            <w:r w:rsidRPr="009551ED">
              <w:rPr>
                <w:rFonts w:eastAsia="Times New Roman"/>
                <w:iCs/>
                <w:sz w:val="20"/>
                <w:szCs w:val="20"/>
              </w:rPr>
              <w:t xml:space="preserve"> </w:t>
            </w:r>
            <w:r w:rsidRPr="009551ED">
              <w:rPr>
                <w:rFonts w:eastAsia="Times New Roman"/>
                <w:i/>
                <w:iCs/>
                <w:sz w:val="20"/>
                <w:szCs w:val="20"/>
              </w:rPr>
              <w:t xml:space="preserve">Make-Whole Payment Distribution Cost </w:t>
            </w:r>
            <w:r w:rsidRPr="009551ED">
              <w:rPr>
                <w:rFonts w:eastAsia="Times New Roman"/>
                <w:iCs/>
                <w:sz w:val="20"/>
                <w:szCs w:val="20"/>
              </w:rPr>
              <w:t>—The</w:t>
            </w:r>
            <w:r w:rsidRPr="009551ED" w:rsidDel="00E21E0A">
              <w:rPr>
                <w:rFonts w:eastAsia="Times New Roman"/>
                <w:iCs/>
                <w:sz w:val="20"/>
                <w:szCs w:val="20"/>
              </w:rPr>
              <w:t xml:space="preserve"> </w:t>
            </w:r>
            <w:r w:rsidRPr="009551ED">
              <w:rPr>
                <w:rFonts w:eastAsia="Times New Roman"/>
                <w:iCs/>
                <w:sz w:val="20"/>
                <w:szCs w:val="20"/>
              </w:rPr>
              <w:t>Make-Whole Payment distribution costs</w:t>
            </w:r>
            <w:r w:rsidRPr="009551ED">
              <w:rPr>
                <w:rFonts w:eastAsia="Times New Roman"/>
                <w:i/>
                <w:iCs/>
                <w:sz w:val="20"/>
                <w:szCs w:val="20"/>
              </w:rPr>
              <w:t xml:space="preserve"> </w:t>
            </w:r>
            <w:r w:rsidRPr="009551ED">
              <w:rPr>
                <w:rFonts w:eastAsia="Times New Roman"/>
                <w:iCs/>
                <w:sz w:val="20"/>
                <w:szCs w:val="20"/>
              </w:rPr>
              <w:t xml:space="preserve">for Resource </w:t>
            </w:r>
            <w:r w:rsidRPr="009551ED">
              <w:rPr>
                <w:rFonts w:eastAsia="Times New Roman"/>
                <w:i/>
                <w:iCs/>
                <w:sz w:val="20"/>
                <w:szCs w:val="20"/>
              </w:rPr>
              <w:t xml:space="preserve">r </w:t>
            </w:r>
            <w:r w:rsidRPr="009551ED">
              <w:rPr>
                <w:rFonts w:eastAsia="Times New Roman"/>
                <w:iCs/>
                <w:sz w:val="20"/>
                <w:szCs w:val="20"/>
              </w:rPr>
              <w:t>represented by QSE</w:t>
            </w:r>
            <w:r w:rsidRPr="009551ED">
              <w:rPr>
                <w:rFonts w:eastAsia="Times New Roman"/>
                <w:i/>
                <w:iCs/>
                <w:sz w:val="20"/>
                <w:szCs w:val="20"/>
              </w:rPr>
              <w:t xml:space="preserve"> q </w:t>
            </w:r>
            <w:r w:rsidRPr="009551ED">
              <w:rPr>
                <w:rFonts w:eastAsia="Times New Roman"/>
                <w:iCs/>
                <w:sz w:val="20"/>
                <w:szCs w:val="20"/>
              </w:rPr>
              <w:t xml:space="preserve">for instructed hours,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  Make-Whole Payment distribution costs represent charges from non-ERCOT Control Area from the time of shutdown in the other grid to two hours following the time ERCOT released the Resource.</w:t>
            </w:r>
          </w:p>
        </w:tc>
      </w:tr>
      <w:tr w:rsidR="009551ED" w:rsidRPr="009551ED" w14:paraId="4CC81226"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0CE90813" w14:textId="77777777" w:rsidR="009551ED" w:rsidRPr="009551ED" w:rsidRDefault="009551ED" w:rsidP="009551ED">
            <w:pPr>
              <w:spacing w:after="60"/>
              <w:rPr>
                <w:rFonts w:eastAsia="Times New Roman"/>
                <w:iCs/>
                <w:sz w:val="20"/>
                <w:szCs w:val="20"/>
              </w:rPr>
            </w:pPr>
            <w:r w:rsidRPr="009551ED">
              <w:rPr>
                <w:rFonts w:eastAsia="Times New Roman"/>
                <w:iCs/>
                <w:sz w:val="20"/>
                <w:szCs w:val="20"/>
                <w:lang w:val="pt-BR"/>
              </w:rPr>
              <w:t>SWRTREV</w:t>
            </w:r>
            <w:r w:rsidRPr="009551ED">
              <w:rPr>
                <w:rFonts w:eastAsia="Times New Roman"/>
                <w:i/>
                <w:iCs/>
                <w:sz w:val="20"/>
                <w:szCs w:val="20"/>
                <w:vertAlign w:val="subscript"/>
                <w:lang w:val="pt-BR"/>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62E77DE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65D58E7C"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 xml:space="preserve">Switchable Generation Real-Time Revenues – </w:t>
            </w:r>
            <w:r w:rsidRPr="009551ED">
              <w:rPr>
                <w:rFonts w:eastAsia="Times New Roman"/>
                <w:iCs/>
                <w:sz w:val="20"/>
                <w:szCs w:val="20"/>
              </w:rPr>
              <w:t xml:space="preserve">The sum of energy revenues for the Resource </w:t>
            </w:r>
            <w:r w:rsidRPr="009551ED">
              <w:rPr>
                <w:rFonts w:eastAsia="Times New Roman"/>
                <w:i/>
                <w:iCs/>
                <w:sz w:val="20"/>
                <w:szCs w:val="20"/>
              </w:rPr>
              <w:t xml:space="preserve">r, </w:t>
            </w:r>
            <w:r w:rsidRPr="009551ED">
              <w:rPr>
                <w:rFonts w:eastAsia="Times New Roman"/>
                <w:iCs/>
                <w:sz w:val="20"/>
                <w:szCs w:val="20"/>
              </w:rPr>
              <w:t xml:space="preserve">represented by QSE </w:t>
            </w:r>
            <w:r w:rsidRPr="009551ED">
              <w:rPr>
                <w:rFonts w:eastAsia="Times New Roman"/>
                <w:i/>
                <w:iCs/>
                <w:sz w:val="20"/>
                <w:szCs w:val="20"/>
              </w:rPr>
              <w:t xml:space="preserve">q, </w:t>
            </w:r>
            <w:r w:rsidRPr="009551ED">
              <w:rPr>
                <w:rFonts w:eastAsia="Times New Roman"/>
                <w:iCs/>
                <w:sz w:val="20"/>
                <w:szCs w:val="20"/>
              </w:rPr>
              <w:t xml:space="preserve">during all instructed hours for the Operating Day </w:t>
            </w:r>
            <w:r w:rsidRPr="009551ED">
              <w:rPr>
                <w:rFonts w:eastAsia="Times New Roman"/>
                <w:i/>
                <w:iCs/>
                <w:sz w:val="20"/>
                <w:szCs w:val="20"/>
              </w:rPr>
              <w:t xml:space="preserve">d. </w:t>
            </w:r>
            <w:r w:rsidRPr="009551ED">
              <w:rPr>
                <w:rFonts w:eastAsia="Times New Roman"/>
                <w:iCs/>
                <w:sz w:val="20"/>
                <w:szCs w:val="20"/>
              </w:rPr>
              <w:t xml:space="preserve"> Where for a Combined Cycle Train, Resource</w:t>
            </w:r>
            <w:r w:rsidRPr="009551ED">
              <w:rPr>
                <w:rFonts w:eastAsia="Times New Roman"/>
                <w:i/>
                <w:iCs/>
                <w:sz w:val="20"/>
                <w:szCs w:val="20"/>
              </w:rPr>
              <w:t xml:space="preserve"> r </w:t>
            </w:r>
            <w:r w:rsidRPr="009551ED">
              <w:rPr>
                <w:rFonts w:eastAsia="Times New Roman"/>
                <w:iCs/>
                <w:sz w:val="20"/>
                <w:szCs w:val="20"/>
              </w:rPr>
              <w:t>is the Combined Cycle Train.</w:t>
            </w:r>
          </w:p>
        </w:tc>
      </w:tr>
      <w:tr w:rsidR="009551ED" w:rsidRPr="009551ED" w14:paraId="34AC8956"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326D133F"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GASPERSU </w:t>
            </w:r>
            <w:r w:rsidRPr="009551ED">
              <w:rPr>
                <w:rFonts w:eastAsia="Times New Roman"/>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1D8830C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0CC31FED"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Percent of Natural Gas to Operate per Start</w:t>
            </w:r>
            <w:r w:rsidRPr="009551ED">
              <w:rPr>
                <w:rFonts w:eastAsia="Times New Roman"/>
                <w:iCs/>
                <w:sz w:val="20"/>
                <w:szCs w:val="20"/>
              </w:rPr>
              <w:t xml:space="preserve">—The percentage of natural gas used by Resource </w:t>
            </w:r>
            <w:r w:rsidRPr="009551ED">
              <w:rPr>
                <w:rFonts w:eastAsia="Times New Roman"/>
                <w:i/>
                <w:iCs/>
                <w:sz w:val="20"/>
                <w:szCs w:val="20"/>
              </w:rPr>
              <w:t>r</w:t>
            </w:r>
            <w:r w:rsidRPr="009551ED">
              <w:rPr>
                <w:rFonts w:eastAsia="Times New Roman"/>
                <w:iCs/>
                <w:sz w:val="20"/>
                <w:szCs w:val="20"/>
              </w:rPr>
              <w:t xml:space="preserve"> to operate per start </w:t>
            </w:r>
            <w:r w:rsidRPr="009551ED">
              <w:rPr>
                <w:rFonts w:eastAsia="Times New Roman"/>
                <w:i/>
                <w:iCs/>
                <w:sz w:val="20"/>
                <w:szCs w:val="20"/>
              </w:rPr>
              <w:t>s</w:t>
            </w:r>
            <w:r w:rsidRPr="009551ED">
              <w:rPr>
                <w:rFonts w:eastAsia="Times New Roman"/>
                <w:iCs/>
                <w:sz w:val="20"/>
                <w:szCs w:val="20"/>
              </w:rPr>
              <w:t xml:space="preserve">,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9551ED" w:rsidRPr="009551ED" w14:paraId="041B4168"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5A1D7199"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OILPERSU </w:t>
            </w:r>
            <w:r w:rsidRPr="009551ED">
              <w:rPr>
                <w:rFonts w:eastAsia="Times New Roman"/>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369BCDC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1231306B"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Percent of Oil to Operate per Start</w:t>
            </w:r>
            <w:r w:rsidRPr="009551ED">
              <w:rPr>
                <w:rFonts w:eastAsia="Times New Roman"/>
                <w:iCs/>
                <w:sz w:val="20"/>
                <w:szCs w:val="20"/>
              </w:rPr>
              <w:t xml:space="preserve">—The percentage of fuel oil used by Resource </w:t>
            </w:r>
            <w:r w:rsidRPr="009551ED">
              <w:rPr>
                <w:rFonts w:eastAsia="Times New Roman"/>
                <w:i/>
                <w:iCs/>
                <w:sz w:val="20"/>
                <w:szCs w:val="20"/>
              </w:rPr>
              <w:t>r</w:t>
            </w:r>
            <w:r w:rsidRPr="009551ED">
              <w:rPr>
                <w:rFonts w:eastAsia="Times New Roman"/>
                <w:iCs/>
                <w:sz w:val="20"/>
                <w:szCs w:val="20"/>
              </w:rPr>
              <w:t xml:space="preserve"> to operate per start </w:t>
            </w:r>
            <w:r w:rsidRPr="009551ED">
              <w:rPr>
                <w:rFonts w:eastAsia="Times New Roman"/>
                <w:i/>
                <w:iCs/>
                <w:sz w:val="20"/>
                <w:szCs w:val="20"/>
              </w:rPr>
              <w:t>s</w:t>
            </w:r>
            <w:r w:rsidRPr="009551ED">
              <w:rPr>
                <w:rFonts w:eastAsia="Times New Roman"/>
                <w:iCs/>
                <w:sz w:val="20"/>
                <w:szCs w:val="20"/>
              </w:rPr>
              <w:t xml:space="preserve">,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9551ED" w:rsidRPr="009551ED" w14:paraId="3F87B91F"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24A8DFAA"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SFPERSU </w:t>
            </w:r>
            <w:r w:rsidRPr="009551ED">
              <w:rPr>
                <w:rFonts w:eastAsia="Times New Roman"/>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7D994F07"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7D79AA50"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Percent of Solid Fuel to Operate per Start</w:t>
            </w:r>
            <w:r w:rsidRPr="009551ED">
              <w:rPr>
                <w:rFonts w:eastAsia="Times New Roman"/>
                <w:iCs/>
                <w:sz w:val="20"/>
                <w:szCs w:val="20"/>
              </w:rPr>
              <w:t xml:space="preserve">—The percentage of solid fuel used by Resource </w:t>
            </w:r>
            <w:r w:rsidRPr="009551ED">
              <w:rPr>
                <w:rFonts w:eastAsia="Times New Roman"/>
                <w:i/>
                <w:iCs/>
                <w:sz w:val="20"/>
                <w:szCs w:val="20"/>
              </w:rPr>
              <w:t>r</w:t>
            </w:r>
            <w:r w:rsidRPr="009551ED">
              <w:rPr>
                <w:rFonts w:eastAsia="Times New Roman"/>
                <w:iCs/>
                <w:sz w:val="20"/>
                <w:szCs w:val="20"/>
              </w:rPr>
              <w:t xml:space="preserve"> to operate per start </w:t>
            </w:r>
            <w:r w:rsidRPr="009551ED">
              <w:rPr>
                <w:rFonts w:eastAsia="Times New Roman"/>
                <w:i/>
                <w:iCs/>
                <w:sz w:val="20"/>
                <w:szCs w:val="20"/>
              </w:rPr>
              <w:t>s</w:t>
            </w:r>
            <w:r w:rsidRPr="009551ED">
              <w:rPr>
                <w:rFonts w:eastAsia="Times New Roman"/>
                <w:iCs/>
                <w:sz w:val="20"/>
                <w:szCs w:val="20"/>
              </w:rPr>
              <w:t xml:space="preserve">,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9551ED" w:rsidRPr="009551ED" w14:paraId="6A632528"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54D5B00E"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GASPERME </w:t>
            </w:r>
            <w:r w:rsidRPr="009551ED">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24CFE21A"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5621D131"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Percent of Natural Gas to Operate at LSL</w:t>
            </w:r>
            <w:r w:rsidRPr="009551ED">
              <w:rPr>
                <w:rFonts w:eastAsia="Times New Roman"/>
                <w:iCs/>
                <w:sz w:val="20"/>
                <w:szCs w:val="20"/>
              </w:rPr>
              <w:t xml:space="preserve">—The percentage of natural gas used by Resource </w:t>
            </w:r>
            <w:r w:rsidRPr="009551ED">
              <w:rPr>
                <w:rFonts w:eastAsia="Times New Roman"/>
                <w:i/>
                <w:iCs/>
                <w:sz w:val="20"/>
                <w:szCs w:val="20"/>
              </w:rPr>
              <w:t>r</w:t>
            </w:r>
            <w:r w:rsidRPr="009551ED">
              <w:rPr>
                <w:rFonts w:eastAsia="Times New Roman"/>
                <w:iCs/>
                <w:sz w:val="20"/>
                <w:szCs w:val="20"/>
              </w:rPr>
              <w:t xml:space="preserve"> to operate at LSL,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9551ED" w:rsidRPr="009551ED" w14:paraId="23BD7FB1"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78955FFF"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OILPERME </w:t>
            </w:r>
            <w:r w:rsidRPr="009551ED">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1590AC2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6A283671"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Percent of Oil to Operate at LSL</w:t>
            </w:r>
            <w:r w:rsidRPr="009551ED">
              <w:rPr>
                <w:rFonts w:eastAsia="Times New Roman"/>
                <w:iCs/>
                <w:sz w:val="20"/>
                <w:szCs w:val="20"/>
              </w:rPr>
              <w:t xml:space="preserve">—The percentage of fuel oil used by Resource </w:t>
            </w:r>
            <w:r w:rsidRPr="009551ED">
              <w:rPr>
                <w:rFonts w:eastAsia="Times New Roman"/>
                <w:i/>
                <w:iCs/>
                <w:sz w:val="20"/>
                <w:szCs w:val="20"/>
              </w:rPr>
              <w:t>r</w:t>
            </w:r>
            <w:r w:rsidRPr="009551ED">
              <w:rPr>
                <w:rFonts w:eastAsia="Times New Roman"/>
                <w:iCs/>
                <w:sz w:val="20"/>
                <w:szCs w:val="20"/>
              </w:rPr>
              <w:t xml:space="preserve"> to operate at LSL,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9551ED" w:rsidRPr="009551ED" w14:paraId="42D181FA"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37D87FB2"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SFPERME </w:t>
            </w:r>
            <w:r w:rsidRPr="009551ED">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07A793B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None </w:t>
            </w:r>
          </w:p>
        </w:tc>
        <w:tc>
          <w:tcPr>
            <w:tcW w:w="3342" w:type="pct"/>
            <w:tcBorders>
              <w:top w:val="single" w:sz="6" w:space="0" w:color="auto"/>
              <w:left w:val="single" w:sz="6" w:space="0" w:color="auto"/>
              <w:bottom w:val="single" w:sz="6" w:space="0" w:color="auto"/>
              <w:right w:val="single" w:sz="4" w:space="0" w:color="auto"/>
            </w:tcBorders>
          </w:tcPr>
          <w:p w14:paraId="42DA112B"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Percent of Solid Fuel to Operate at LSL</w:t>
            </w:r>
            <w:r w:rsidRPr="009551ED">
              <w:rPr>
                <w:rFonts w:eastAsia="Times New Roman"/>
                <w:iCs/>
                <w:sz w:val="20"/>
                <w:szCs w:val="20"/>
              </w:rPr>
              <w:t xml:space="preserve">—The percentage of solid fuel used by Resource </w:t>
            </w:r>
            <w:r w:rsidRPr="009551ED">
              <w:rPr>
                <w:rFonts w:eastAsia="Times New Roman"/>
                <w:i/>
                <w:iCs/>
                <w:sz w:val="20"/>
                <w:szCs w:val="20"/>
              </w:rPr>
              <w:t>r</w:t>
            </w:r>
            <w:r w:rsidRPr="009551ED">
              <w:rPr>
                <w:rFonts w:eastAsia="Times New Roman"/>
                <w:iCs/>
                <w:sz w:val="20"/>
                <w:szCs w:val="20"/>
              </w:rPr>
              <w:t xml:space="preserve"> to operate at LSL,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9551ED" w:rsidRPr="009551ED" w14:paraId="1859F8E6"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7A74281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DAFCRS </w:t>
            </w:r>
            <w:r w:rsidRPr="009551ED">
              <w:rPr>
                <w:rFonts w:eastAsia="Times New Roman"/>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5533C7A3"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MMBtu/Start</w:t>
            </w:r>
          </w:p>
        </w:tc>
        <w:tc>
          <w:tcPr>
            <w:tcW w:w="3342" w:type="pct"/>
            <w:tcBorders>
              <w:top w:val="single" w:sz="6" w:space="0" w:color="auto"/>
              <w:left w:val="single" w:sz="6" w:space="0" w:color="auto"/>
              <w:bottom w:val="single" w:sz="6" w:space="0" w:color="auto"/>
              <w:right w:val="single" w:sz="4" w:space="0" w:color="auto"/>
            </w:tcBorders>
          </w:tcPr>
          <w:p w14:paraId="3E7E8FA8"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Day-Ahead Actual Fuel Consumption Rate per Start</w:t>
            </w:r>
            <w:r w:rsidRPr="009551ED">
              <w:rPr>
                <w:rFonts w:eastAsia="Times New Roman"/>
                <w:iCs/>
                <w:sz w:val="20"/>
                <w:szCs w:val="20"/>
              </w:rPr>
              <w:t xml:space="preserve">—The actual fuel consumption rate for Resource </w:t>
            </w:r>
            <w:r w:rsidRPr="009551ED">
              <w:rPr>
                <w:rFonts w:eastAsia="Times New Roman"/>
                <w:i/>
                <w:iCs/>
                <w:sz w:val="20"/>
                <w:szCs w:val="20"/>
              </w:rPr>
              <w:t>r</w:t>
            </w:r>
            <w:r w:rsidRPr="009551ED">
              <w:rPr>
                <w:rFonts w:eastAsia="Times New Roman"/>
                <w:iCs/>
                <w:sz w:val="20"/>
                <w:szCs w:val="20"/>
              </w:rPr>
              <w:t xml:space="preserve"> to startup per start </w:t>
            </w:r>
            <w:proofErr w:type="spellStart"/>
            <w:r w:rsidRPr="009551ED">
              <w:rPr>
                <w:rFonts w:eastAsia="Times New Roman"/>
                <w:iCs/>
                <w:sz w:val="20"/>
                <w:szCs w:val="20"/>
              </w:rPr>
              <w:t xml:space="preserve">type </w:t>
            </w:r>
            <w:r w:rsidRPr="009551ED">
              <w:rPr>
                <w:rFonts w:eastAsia="Times New Roman"/>
                <w:i/>
                <w:iCs/>
                <w:sz w:val="20"/>
                <w:szCs w:val="20"/>
              </w:rPr>
              <w:t>s</w:t>
            </w:r>
            <w:proofErr w:type="spellEnd"/>
            <w:r w:rsidRPr="009551ED">
              <w:rPr>
                <w:rFonts w:eastAsia="Times New Roman"/>
                <w:iCs/>
                <w:sz w:val="20"/>
                <w:szCs w:val="20"/>
              </w:rPr>
              <w:t xml:space="preserve">, adjusted by VOXR as defined in the Verifiable Cost Manual.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  For additional information, see Verifiable Cost Manual Section 3.3, Startup Fuel Consumption.</w:t>
            </w:r>
          </w:p>
        </w:tc>
      </w:tr>
      <w:tr w:rsidR="009551ED" w:rsidRPr="009551ED" w14:paraId="728716F5"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4EAE535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lastRenderedPageBreak/>
              <w:t xml:space="preserve">VOMS </w:t>
            </w:r>
            <w:r w:rsidRPr="009551ED">
              <w:rPr>
                <w:rFonts w:eastAsia="Times New Roman"/>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10C0FF63" w14:textId="77777777" w:rsidR="009551ED" w:rsidRPr="009551ED" w:rsidRDefault="009551ED" w:rsidP="009551ED">
            <w:pPr>
              <w:spacing w:after="60"/>
              <w:rPr>
                <w:rFonts w:eastAsia="Times New Roman"/>
                <w:iCs/>
                <w:sz w:val="20"/>
                <w:szCs w:val="20"/>
              </w:rPr>
            </w:pPr>
            <w:r w:rsidRPr="009551ED">
              <w:rPr>
                <w:rFonts w:eastAsia="Times New Roman"/>
                <w:sz w:val="20"/>
                <w:szCs w:val="20"/>
              </w:rPr>
              <w:t>$/Start</w:t>
            </w:r>
          </w:p>
        </w:tc>
        <w:tc>
          <w:tcPr>
            <w:tcW w:w="3342" w:type="pct"/>
            <w:tcBorders>
              <w:top w:val="single" w:sz="6" w:space="0" w:color="auto"/>
              <w:left w:val="single" w:sz="6" w:space="0" w:color="auto"/>
              <w:bottom w:val="single" w:sz="6" w:space="0" w:color="auto"/>
              <w:right w:val="single" w:sz="4" w:space="0" w:color="auto"/>
            </w:tcBorders>
          </w:tcPr>
          <w:p w14:paraId="57124252" w14:textId="77777777" w:rsidR="009551ED" w:rsidRPr="009551ED" w:rsidRDefault="009551ED" w:rsidP="009551ED">
            <w:pPr>
              <w:spacing w:after="60"/>
              <w:rPr>
                <w:rFonts w:eastAsia="Times New Roman"/>
                <w:i/>
                <w:iCs/>
                <w:sz w:val="20"/>
                <w:szCs w:val="20"/>
              </w:rPr>
            </w:pPr>
            <w:r w:rsidRPr="009551ED">
              <w:rPr>
                <w:rFonts w:eastAsia="Times New Roman"/>
                <w:i/>
                <w:sz w:val="20"/>
                <w:szCs w:val="20"/>
              </w:rPr>
              <w:t>Variable Operations and Maintenance Cost per Start</w:t>
            </w:r>
            <w:r w:rsidRPr="009551ED">
              <w:rPr>
                <w:rFonts w:eastAsia="Times New Roman"/>
                <w:iCs/>
                <w:sz w:val="20"/>
                <w:szCs w:val="20"/>
              </w:rPr>
              <w:t>—</w:t>
            </w:r>
            <w:r w:rsidRPr="009551ED">
              <w:rPr>
                <w:rFonts w:eastAsia="Times New Roman"/>
                <w:sz w:val="20"/>
                <w:szCs w:val="20"/>
              </w:rPr>
              <w:t xml:space="preserve">The operations and maintenance cost for Resource </w:t>
            </w:r>
            <w:r w:rsidRPr="009551ED">
              <w:rPr>
                <w:rFonts w:eastAsia="Times New Roman"/>
                <w:i/>
                <w:sz w:val="20"/>
                <w:szCs w:val="20"/>
              </w:rPr>
              <w:t>r</w:t>
            </w:r>
            <w:r w:rsidRPr="009551ED">
              <w:rPr>
                <w:rFonts w:eastAsia="Times New Roman"/>
                <w:sz w:val="20"/>
                <w:szCs w:val="20"/>
              </w:rPr>
              <w:t xml:space="preserve"> to startup, per start </w:t>
            </w:r>
            <w:r w:rsidRPr="009551ED">
              <w:rPr>
                <w:rFonts w:eastAsia="Times New Roman"/>
                <w:i/>
                <w:sz w:val="20"/>
                <w:szCs w:val="20"/>
              </w:rPr>
              <w:t>s</w:t>
            </w:r>
            <w:r w:rsidRPr="009551ED">
              <w:rPr>
                <w:rFonts w:eastAsia="Times New Roman"/>
                <w:sz w:val="20"/>
                <w:szCs w:val="20"/>
              </w:rPr>
              <w:t xml:space="preserve">, including an adjustment for emissions costs.  Where for a Combined Cycle Train, the Resource </w:t>
            </w:r>
            <w:r w:rsidRPr="009551ED">
              <w:rPr>
                <w:rFonts w:eastAsia="Times New Roman"/>
                <w:i/>
                <w:sz w:val="20"/>
                <w:szCs w:val="20"/>
              </w:rPr>
              <w:t>r</w:t>
            </w:r>
            <w:r w:rsidRPr="009551ED">
              <w:rPr>
                <w:rFonts w:eastAsia="Times New Roman"/>
                <w:sz w:val="20"/>
                <w:szCs w:val="20"/>
              </w:rPr>
              <w:t xml:space="preserve"> is a Combined Cycle Generation Resource within the Combined Cycle Train.  For additional information, see Verifiable Cost Manual Section 3.2, Submitting Startup Costs.</w:t>
            </w:r>
          </w:p>
        </w:tc>
      </w:tr>
      <w:tr w:rsidR="009551ED" w:rsidRPr="009551ED" w14:paraId="3A8AD031"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4388A6AC"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VOMLSL </w:t>
            </w:r>
            <w:r w:rsidRPr="009551ED">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6C6EDD16"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74249591"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Variable Operations and Maintenance Cost at LSL</w:t>
            </w:r>
            <w:r w:rsidRPr="009551ED">
              <w:rPr>
                <w:rFonts w:eastAsia="Times New Roman"/>
                <w:iCs/>
                <w:sz w:val="20"/>
                <w:szCs w:val="20"/>
              </w:rPr>
              <w:t xml:space="preserve">—The operations and maintenance cost for Resource </w:t>
            </w:r>
            <w:r w:rsidRPr="009551ED">
              <w:rPr>
                <w:rFonts w:eastAsia="Times New Roman"/>
                <w:i/>
                <w:iCs/>
                <w:sz w:val="20"/>
                <w:szCs w:val="20"/>
              </w:rPr>
              <w:t>r</w:t>
            </w:r>
            <w:r w:rsidRPr="009551ED">
              <w:rPr>
                <w:rFonts w:eastAsia="Times New Roman"/>
                <w:iCs/>
                <w:sz w:val="20"/>
                <w:szCs w:val="20"/>
              </w:rPr>
              <w:t xml:space="preserve"> to operate at LSL, including an adjustment for emissions costs.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  For additional information, see Verifiable Cost Manual Section 4.2, Submitting Minimum Energy Costs.</w:t>
            </w:r>
          </w:p>
        </w:tc>
      </w:tr>
      <w:tr w:rsidR="009551ED" w:rsidRPr="009551ED" w14:paraId="48182AC5"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7A61ACA8"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LSL </w:t>
            </w:r>
            <w:r w:rsidRPr="009551ED">
              <w:rPr>
                <w:rFonts w:eastAsia="Times New Roman"/>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1029A677"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w:t>
            </w:r>
          </w:p>
        </w:tc>
        <w:tc>
          <w:tcPr>
            <w:tcW w:w="3342" w:type="pct"/>
            <w:tcBorders>
              <w:top w:val="single" w:sz="6" w:space="0" w:color="auto"/>
              <w:left w:val="single" w:sz="6" w:space="0" w:color="auto"/>
              <w:bottom w:val="single" w:sz="6" w:space="0" w:color="auto"/>
              <w:right w:val="single" w:sz="4" w:space="0" w:color="auto"/>
            </w:tcBorders>
          </w:tcPr>
          <w:p w14:paraId="28E3D968"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Low Sustained Limit</w:t>
            </w:r>
            <w:r w:rsidRPr="009551ED">
              <w:rPr>
                <w:rFonts w:eastAsia="Times New Roman"/>
                <w:iCs/>
                <w:sz w:val="20"/>
                <w:szCs w:val="20"/>
              </w:rPr>
              <w:t xml:space="preserve">—The LSL of Generation Resource </w:t>
            </w:r>
            <w:r w:rsidRPr="009551ED">
              <w:rPr>
                <w:rFonts w:eastAsia="Times New Roman"/>
                <w:i/>
                <w:iCs/>
                <w:sz w:val="20"/>
                <w:szCs w:val="20"/>
              </w:rPr>
              <w:t>r</w:t>
            </w:r>
            <w:r w:rsidRPr="009551ED">
              <w:rPr>
                <w:rFonts w:eastAsia="Times New Roman"/>
                <w:iCs/>
                <w:sz w:val="20"/>
                <w:szCs w:val="20"/>
              </w:rPr>
              <w:t xml:space="preserve"> represented by QSE </w:t>
            </w:r>
            <w:r w:rsidRPr="009551ED">
              <w:rPr>
                <w:rFonts w:eastAsia="Times New Roman"/>
                <w:i/>
                <w:iCs/>
                <w:sz w:val="20"/>
                <w:szCs w:val="20"/>
              </w:rPr>
              <w:t>q</w:t>
            </w:r>
            <w:r w:rsidRPr="009551ED">
              <w:rPr>
                <w:rFonts w:eastAsia="Times New Roman"/>
                <w:iCs/>
                <w:sz w:val="20"/>
                <w:szCs w:val="20"/>
              </w:rPr>
              <w:t xml:space="preserve"> for the hour that includes the Settlement Interval </w:t>
            </w:r>
            <w:r w:rsidRPr="009551ED">
              <w:rPr>
                <w:rFonts w:eastAsia="Times New Roman"/>
                <w:i/>
                <w:iCs/>
                <w:sz w:val="20"/>
                <w:szCs w:val="20"/>
              </w:rPr>
              <w:t>i</w:t>
            </w:r>
            <w:r w:rsidRPr="009551ED">
              <w:rPr>
                <w:rFonts w:eastAsia="Times New Roman"/>
                <w:iCs/>
                <w:sz w:val="20"/>
                <w:szCs w:val="20"/>
              </w:rPr>
              <w:t xml:space="preserve">, as submitted in the COP.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  </w:t>
            </w:r>
          </w:p>
        </w:tc>
      </w:tr>
      <w:tr w:rsidR="009551ED" w:rsidRPr="009551ED" w14:paraId="1C5E0F35"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622DA60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RTMG </w:t>
            </w:r>
            <w:r w:rsidRPr="009551ED">
              <w:rPr>
                <w:rFonts w:eastAsia="Times New Roman"/>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0C481C70"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4577B4C0"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Real-Time Metered Generation per QSE per Resource by Settlement Interval by hour</w:t>
            </w:r>
            <w:r w:rsidRPr="009551ED">
              <w:rPr>
                <w:rFonts w:eastAsia="Times New Roman"/>
                <w:iCs/>
                <w:sz w:val="20"/>
                <w:szCs w:val="20"/>
              </w:rPr>
              <w:t xml:space="preserve">—The Real-Time energy from Resource </w:t>
            </w:r>
            <w:r w:rsidRPr="009551ED">
              <w:rPr>
                <w:rFonts w:eastAsia="Times New Roman"/>
                <w:i/>
                <w:iCs/>
                <w:sz w:val="20"/>
                <w:szCs w:val="20"/>
              </w:rPr>
              <w:t>r</w:t>
            </w:r>
            <w:r w:rsidRPr="009551ED">
              <w:rPr>
                <w:rFonts w:eastAsia="Times New Roman"/>
                <w:iCs/>
                <w:sz w:val="20"/>
                <w:szCs w:val="20"/>
              </w:rPr>
              <w:t xml:space="preserve"> represented by QSE </w:t>
            </w:r>
            <w:r w:rsidRPr="009551ED">
              <w:rPr>
                <w:rFonts w:eastAsia="Times New Roman"/>
                <w:i/>
                <w:iCs/>
                <w:sz w:val="20"/>
                <w:szCs w:val="20"/>
              </w:rPr>
              <w:t>q</w:t>
            </w:r>
            <w:r w:rsidRPr="009551ED">
              <w:rPr>
                <w:rFonts w:eastAsia="Times New Roman"/>
                <w:iCs/>
                <w:sz w:val="20"/>
                <w:szCs w:val="20"/>
              </w:rPr>
              <w:t xml:space="preserve">, for the 15-minute Settlement Interval </w:t>
            </w:r>
            <w:r w:rsidRPr="009551ED">
              <w:rPr>
                <w:rFonts w:eastAsia="Times New Roman"/>
                <w:i/>
                <w:iCs/>
                <w:sz w:val="20"/>
                <w:szCs w:val="20"/>
              </w:rPr>
              <w:t>i</w:t>
            </w:r>
            <w:r w:rsidRPr="009551ED">
              <w:rPr>
                <w:rFonts w:eastAsia="Times New Roman"/>
                <w:iCs/>
                <w:sz w:val="20"/>
                <w:szCs w:val="20"/>
              </w:rPr>
              <w:t xml:space="preserve">.  Where for a Combined Cycle Train, the Resource </w:t>
            </w:r>
            <w:r w:rsidRPr="009551ED">
              <w:rPr>
                <w:rFonts w:eastAsia="Times New Roman"/>
                <w:i/>
                <w:iCs/>
                <w:sz w:val="20"/>
                <w:szCs w:val="20"/>
              </w:rPr>
              <w:t>r</w:t>
            </w:r>
            <w:r w:rsidRPr="009551ED">
              <w:rPr>
                <w:rFonts w:eastAsia="Times New Roman"/>
                <w:iCs/>
                <w:sz w:val="20"/>
                <w:szCs w:val="20"/>
              </w:rPr>
              <w:t xml:space="preserve"> is the Combined Cycle Train.</w:t>
            </w:r>
          </w:p>
        </w:tc>
      </w:tr>
      <w:tr w:rsidR="009551ED" w:rsidRPr="009551ED" w14:paraId="0649642C"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5F7A157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AHR </w:t>
            </w:r>
            <w:r w:rsidRPr="009551ED">
              <w:rPr>
                <w:rFonts w:eastAsia="Times New Roman"/>
                <w:i/>
                <w:iCs/>
                <w:sz w:val="20"/>
                <w:szCs w:val="20"/>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6996F67C"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MMBtu / MWh</w:t>
            </w:r>
          </w:p>
        </w:tc>
        <w:tc>
          <w:tcPr>
            <w:tcW w:w="3342" w:type="pct"/>
            <w:tcBorders>
              <w:top w:val="single" w:sz="6" w:space="0" w:color="auto"/>
              <w:left w:val="single" w:sz="6" w:space="0" w:color="auto"/>
              <w:bottom w:val="single" w:sz="6" w:space="0" w:color="auto"/>
              <w:right w:val="single" w:sz="4" w:space="0" w:color="auto"/>
            </w:tcBorders>
          </w:tcPr>
          <w:p w14:paraId="5F7AD4FA"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Average Heat Rate per Resource</w:t>
            </w:r>
            <w:r w:rsidRPr="009551ED">
              <w:rPr>
                <w:rFonts w:eastAsia="Times New Roman"/>
                <w:iCs/>
                <w:sz w:val="20"/>
                <w:szCs w:val="20"/>
              </w:rPr>
              <w:t xml:space="preserve">– The verifiable average heat rate for the Resource </w:t>
            </w:r>
            <w:r w:rsidRPr="009551ED">
              <w:rPr>
                <w:rFonts w:eastAsia="Times New Roman"/>
                <w:i/>
                <w:iCs/>
                <w:sz w:val="20"/>
                <w:szCs w:val="20"/>
              </w:rPr>
              <w:t>r</w:t>
            </w:r>
            <w:r w:rsidRPr="009551ED">
              <w:rPr>
                <w:rFonts w:eastAsia="Times New Roman"/>
                <w:iCs/>
                <w:sz w:val="20"/>
                <w:szCs w:val="20"/>
              </w:rPr>
              <w:t xml:space="preserve">, for the operating level, for the 15-minute Settlement Interval </w:t>
            </w:r>
            <w:r w:rsidRPr="009551ED">
              <w:rPr>
                <w:rFonts w:eastAsia="Times New Roman"/>
                <w:i/>
                <w:iCs/>
                <w:sz w:val="20"/>
                <w:szCs w:val="20"/>
              </w:rPr>
              <w:t>i</w:t>
            </w:r>
            <w:r w:rsidRPr="009551ED">
              <w:rPr>
                <w:rFonts w:eastAsia="Times New Roman"/>
                <w:iCs/>
                <w:sz w:val="20"/>
                <w:szCs w:val="20"/>
              </w:rPr>
              <w:t xml:space="preserve">.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9551ED" w:rsidRPr="009551ED" w14:paraId="60F0910D"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4894AE4C"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OM </w:t>
            </w:r>
            <w:r w:rsidRPr="009551ED">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0AEF69F0"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1DBFC4E0"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Verifiable Operations and Maintenance Cost Above LSL</w:t>
            </w:r>
            <w:r w:rsidRPr="009551ED">
              <w:rPr>
                <w:rFonts w:eastAsia="Times New Roman"/>
                <w:iCs/>
                <w:sz w:val="20"/>
                <w:szCs w:val="20"/>
              </w:rPr>
              <w:t xml:space="preserve">– The O&amp;M cost for Resource </w:t>
            </w:r>
            <w:r w:rsidRPr="009551ED">
              <w:rPr>
                <w:rFonts w:eastAsia="Times New Roman"/>
                <w:i/>
                <w:iCs/>
                <w:sz w:val="20"/>
                <w:szCs w:val="20"/>
              </w:rPr>
              <w:t>r</w:t>
            </w:r>
            <w:r w:rsidRPr="009551ED">
              <w:rPr>
                <w:rFonts w:eastAsia="Times New Roman"/>
                <w:iCs/>
                <w:sz w:val="20"/>
                <w:szCs w:val="20"/>
              </w:rPr>
              <w:t xml:space="preserve"> to operate above LSL.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  See the Verifiable Cost Manual for additional information. </w:t>
            </w:r>
          </w:p>
        </w:tc>
      </w:tr>
      <w:tr w:rsidR="009551ED" w:rsidRPr="009551ED" w14:paraId="5A766ADC"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07F98B19"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SWIHR </w:t>
            </w:r>
            <w:r w:rsidRPr="009551ED">
              <w:rPr>
                <w:rFonts w:eastAsia="Times New Roman"/>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0B59FCBA"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1641195B"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Switchable Generation Instructed Hours</w:t>
            </w:r>
            <w:r w:rsidRPr="009551ED">
              <w:rPr>
                <w:rFonts w:eastAsia="Times New Roman"/>
                <w:iCs/>
                <w:sz w:val="20"/>
                <w:szCs w:val="20"/>
              </w:rPr>
              <w:t xml:space="preserve">—The total number of Switchable Generation instructed hours, for Resource </w:t>
            </w:r>
            <w:r w:rsidRPr="009551ED">
              <w:rPr>
                <w:rFonts w:eastAsia="Times New Roman"/>
                <w:i/>
                <w:iCs/>
                <w:sz w:val="20"/>
                <w:szCs w:val="20"/>
              </w:rPr>
              <w:t>r</w:t>
            </w:r>
            <w:r w:rsidRPr="009551ED">
              <w:rPr>
                <w:rFonts w:eastAsia="Times New Roman"/>
                <w:iCs/>
                <w:sz w:val="20"/>
                <w:szCs w:val="20"/>
              </w:rPr>
              <w:t xml:space="preserve"> represented by QSE </w:t>
            </w:r>
            <w:r w:rsidRPr="009551ED">
              <w:rPr>
                <w:rFonts w:eastAsia="Times New Roman"/>
                <w:i/>
                <w:iCs/>
                <w:sz w:val="20"/>
                <w:szCs w:val="20"/>
              </w:rPr>
              <w:t>q,</w:t>
            </w:r>
            <w:r w:rsidRPr="009551ED">
              <w:rPr>
                <w:rFonts w:eastAsia="Times New Roman"/>
                <w:iCs/>
                <w:sz w:val="20"/>
                <w:szCs w:val="20"/>
              </w:rPr>
              <w:t xml:space="preserve"> for the Operating Day </w:t>
            </w:r>
            <w:r w:rsidRPr="009551ED">
              <w:rPr>
                <w:rFonts w:eastAsia="Times New Roman"/>
                <w:i/>
                <w:iCs/>
                <w:sz w:val="20"/>
                <w:szCs w:val="20"/>
              </w:rPr>
              <w:t>d</w:t>
            </w:r>
            <w:r w:rsidRPr="009551ED">
              <w:rPr>
                <w:rFonts w:eastAsia="Times New Roman"/>
                <w:iCs/>
                <w:sz w:val="20"/>
                <w:szCs w:val="20"/>
              </w:rPr>
              <w:t>.  When one or more Combined Cycle Generation Resources are committed by ERCOT, the total number of instructed hours is calculated for the Combined Cycle Train for all switchable instructed Combined Cycle Generation Resources.</w:t>
            </w:r>
          </w:p>
        </w:tc>
      </w:tr>
      <w:tr w:rsidR="009551ED" w:rsidRPr="009551ED" w14:paraId="723EA639"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0BEE599C"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SFP</w:t>
            </w:r>
          </w:p>
        </w:tc>
        <w:tc>
          <w:tcPr>
            <w:tcW w:w="692" w:type="pct"/>
            <w:tcBorders>
              <w:top w:val="single" w:sz="6" w:space="0" w:color="auto"/>
              <w:left w:val="single" w:sz="6" w:space="0" w:color="auto"/>
              <w:bottom w:val="single" w:sz="6" w:space="0" w:color="auto"/>
              <w:right w:val="single" w:sz="6" w:space="0" w:color="auto"/>
            </w:tcBorders>
          </w:tcPr>
          <w:p w14:paraId="51F0676C"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$/MMBtu</w:t>
            </w:r>
          </w:p>
        </w:tc>
        <w:tc>
          <w:tcPr>
            <w:tcW w:w="3342" w:type="pct"/>
            <w:tcBorders>
              <w:top w:val="single" w:sz="6" w:space="0" w:color="auto"/>
              <w:left w:val="single" w:sz="6" w:space="0" w:color="auto"/>
              <w:bottom w:val="single" w:sz="6" w:space="0" w:color="auto"/>
              <w:right w:val="single" w:sz="4" w:space="0" w:color="auto"/>
            </w:tcBorders>
          </w:tcPr>
          <w:p w14:paraId="0EBC8B74"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Solid Fuel Price</w:t>
            </w:r>
            <w:r w:rsidRPr="009551ED">
              <w:rPr>
                <w:rFonts w:eastAsia="Times New Roman"/>
                <w:iCs/>
                <w:sz w:val="20"/>
                <w:szCs w:val="20"/>
              </w:rPr>
              <w:t xml:space="preserve">—The solid fuel index price is $1.50.  </w:t>
            </w:r>
          </w:p>
        </w:tc>
      </w:tr>
      <w:tr w:rsidR="009551ED" w:rsidRPr="009551ED" w14:paraId="49E3534B"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687BC4A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GASPEROL </w:t>
            </w:r>
            <w:r w:rsidRPr="009551ED">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6F35174F"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62CC1234"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Percent of Natural Gas to Operate Above LSL</w:t>
            </w:r>
            <w:r w:rsidRPr="009551ED">
              <w:rPr>
                <w:rFonts w:eastAsia="Times New Roman"/>
                <w:iCs/>
                <w:sz w:val="20"/>
                <w:szCs w:val="20"/>
              </w:rPr>
              <w:t xml:space="preserve">—The percentage of natural gas used by Resource </w:t>
            </w:r>
            <w:r w:rsidRPr="009551ED">
              <w:rPr>
                <w:rFonts w:eastAsia="Times New Roman"/>
                <w:i/>
                <w:iCs/>
                <w:sz w:val="20"/>
                <w:szCs w:val="20"/>
              </w:rPr>
              <w:t xml:space="preserve">r </w:t>
            </w:r>
            <w:r w:rsidRPr="009551ED">
              <w:rPr>
                <w:rFonts w:eastAsia="Times New Roman"/>
                <w:iCs/>
                <w:sz w:val="20"/>
                <w:szCs w:val="20"/>
              </w:rPr>
              <w:t xml:space="preserve">to operate above LSL,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9551ED" w:rsidRPr="009551ED" w14:paraId="3A153E70"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30FF4E7F"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OILPEROL </w:t>
            </w:r>
            <w:r w:rsidRPr="009551ED">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4D732757"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55B92034"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Percent of Oil to Operate Above LSL</w:t>
            </w:r>
            <w:r w:rsidRPr="009551ED">
              <w:rPr>
                <w:rFonts w:eastAsia="Times New Roman"/>
                <w:iCs/>
                <w:sz w:val="20"/>
                <w:szCs w:val="20"/>
              </w:rPr>
              <w:t xml:space="preserve">—The percentage of fuel oil used by Resource </w:t>
            </w:r>
            <w:r w:rsidRPr="009551ED">
              <w:rPr>
                <w:rFonts w:eastAsia="Times New Roman"/>
                <w:i/>
                <w:iCs/>
                <w:sz w:val="20"/>
                <w:szCs w:val="20"/>
              </w:rPr>
              <w:t xml:space="preserve">r </w:t>
            </w:r>
            <w:r w:rsidRPr="009551ED">
              <w:rPr>
                <w:rFonts w:eastAsia="Times New Roman"/>
                <w:iCs/>
                <w:sz w:val="20"/>
                <w:szCs w:val="20"/>
              </w:rPr>
              <w:t xml:space="preserve">to operate above LSL,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9551ED" w:rsidRPr="009551ED" w14:paraId="6A71FD5E"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5C091678"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SFPEROL </w:t>
            </w:r>
            <w:r w:rsidRPr="009551ED">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63AFD3E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6B605A38"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Percent of Solid Fuel to Operate Above LSL</w:t>
            </w:r>
            <w:r w:rsidRPr="009551ED">
              <w:rPr>
                <w:rFonts w:eastAsia="Times New Roman"/>
                <w:iCs/>
                <w:sz w:val="20"/>
                <w:szCs w:val="20"/>
              </w:rPr>
              <w:t xml:space="preserve">—The percentage of solid fuel used by Resource </w:t>
            </w:r>
            <w:r w:rsidRPr="009551ED">
              <w:rPr>
                <w:rFonts w:eastAsia="Times New Roman"/>
                <w:i/>
                <w:iCs/>
                <w:sz w:val="20"/>
                <w:szCs w:val="20"/>
              </w:rPr>
              <w:t>r</w:t>
            </w:r>
            <w:r w:rsidRPr="009551ED">
              <w:rPr>
                <w:rFonts w:eastAsia="Times New Roman"/>
                <w:iCs/>
                <w:sz w:val="20"/>
                <w:szCs w:val="20"/>
              </w:rPr>
              <w:t xml:space="preserve"> to operate above LSL,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9551ED" w:rsidRPr="009551ED" w14:paraId="763CAF49"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3211F610"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lastRenderedPageBreak/>
              <w:t xml:space="preserve">ADJSWSUC </w:t>
            </w:r>
            <w:r w:rsidRPr="009551ED">
              <w:rPr>
                <w:rFonts w:eastAsia="Times New Roman"/>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76198167"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4B863218" w14:textId="77777777" w:rsidR="009551ED" w:rsidRPr="009551ED" w:rsidRDefault="009551ED" w:rsidP="009551ED">
            <w:pPr>
              <w:spacing w:after="60"/>
              <w:rPr>
                <w:rFonts w:eastAsia="Times New Roman"/>
                <w:iCs/>
                <w:sz w:val="20"/>
                <w:szCs w:val="20"/>
                <w:highlight w:val="yellow"/>
              </w:rPr>
            </w:pPr>
            <w:r w:rsidRPr="009551ED">
              <w:rPr>
                <w:rFonts w:eastAsia="Times New Roman"/>
                <w:i/>
                <w:iCs/>
                <w:sz w:val="20"/>
                <w:szCs w:val="20"/>
              </w:rPr>
              <w:t>Adjustment to Switchable Generation</w:t>
            </w:r>
            <w:r w:rsidRPr="009551ED">
              <w:rPr>
                <w:rFonts w:eastAsia="Times New Roman"/>
                <w:iCs/>
                <w:sz w:val="20"/>
                <w:szCs w:val="20"/>
              </w:rPr>
              <w:t xml:space="preserve"> </w:t>
            </w:r>
            <w:r w:rsidRPr="009551ED">
              <w:rPr>
                <w:rFonts w:eastAsia="Times New Roman"/>
                <w:i/>
                <w:iCs/>
                <w:sz w:val="20"/>
                <w:szCs w:val="20"/>
              </w:rPr>
              <w:t xml:space="preserve">Start-Up Cost </w:t>
            </w:r>
            <w:r w:rsidRPr="009551ED">
              <w:rPr>
                <w:rFonts w:eastAsia="Times New Roman"/>
                <w:iCs/>
                <w:sz w:val="20"/>
                <w:szCs w:val="20"/>
              </w:rPr>
              <w:t xml:space="preserve">— Adjustment to Switchable Generation Start-up Cost for Resource </w:t>
            </w:r>
            <w:r w:rsidRPr="009551ED">
              <w:rPr>
                <w:rFonts w:eastAsia="Times New Roman"/>
                <w:i/>
                <w:iCs/>
                <w:sz w:val="20"/>
                <w:szCs w:val="20"/>
              </w:rPr>
              <w:t xml:space="preserve">r </w:t>
            </w:r>
            <w:r w:rsidRPr="009551ED">
              <w:rPr>
                <w:rFonts w:eastAsia="Times New Roman"/>
                <w:iCs/>
                <w:sz w:val="20"/>
                <w:szCs w:val="20"/>
              </w:rPr>
              <w:t>represented by QSE</w:t>
            </w:r>
            <w:r w:rsidRPr="009551ED">
              <w:rPr>
                <w:rFonts w:eastAsia="Times New Roman"/>
                <w:i/>
                <w:iCs/>
                <w:sz w:val="20"/>
                <w:szCs w:val="20"/>
              </w:rPr>
              <w:t xml:space="preserve"> q</w:t>
            </w:r>
            <w:r w:rsidRPr="009551ED">
              <w:rPr>
                <w:rFonts w:eastAsia="Times New Roman"/>
                <w:iCs/>
                <w:sz w:val="20"/>
                <w:szCs w:val="20"/>
              </w:rPr>
              <w:t xml:space="preserve">,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  This adjustment may include eligible startup transition costs for a Combined Cycle Train or costs for any SWGR not captured in other billing determinants.</w:t>
            </w:r>
          </w:p>
        </w:tc>
      </w:tr>
      <w:tr w:rsidR="009551ED" w:rsidRPr="009551ED" w14:paraId="453FFAB1"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111D8B4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RCGSC </w:t>
            </w:r>
            <w:r w:rsidRPr="009551ED">
              <w:rPr>
                <w:rFonts w:eastAsia="Times New Roman"/>
                <w:iCs/>
                <w:sz w:val="20"/>
                <w:szCs w:val="20"/>
                <w:vertAlign w:val="subscript"/>
              </w:rPr>
              <w:t xml:space="preserve">s, </w:t>
            </w:r>
            <w:proofErr w:type="spellStart"/>
            <w:r w:rsidRPr="009551ED">
              <w:rPr>
                <w:rFonts w:eastAsia="Times New Roman"/>
                <w:i/>
                <w:iCs/>
                <w:sz w:val="20"/>
                <w:szCs w:val="20"/>
                <w:vertAlign w:val="subscript"/>
              </w:rPr>
              <w:t>rc</w:t>
            </w:r>
            <w:proofErr w:type="spellEnd"/>
          </w:p>
        </w:tc>
        <w:tc>
          <w:tcPr>
            <w:tcW w:w="692" w:type="pct"/>
            <w:tcBorders>
              <w:top w:val="single" w:sz="6" w:space="0" w:color="auto"/>
              <w:left w:val="single" w:sz="6" w:space="0" w:color="auto"/>
              <w:bottom w:val="single" w:sz="6" w:space="0" w:color="auto"/>
              <w:right w:val="single" w:sz="6" w:space="0" w:color="auto"/>
            </w:tcBorders>
          </w:tcPr>
          <w:p w14:paraId="357574D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$/Start</w:t>
            </w:r>
          </w:p>
        </w:tc>
        <w:tc>
          <w:tcPr>
            <w:tcW w:w="3342" w:type="pct"/>
            <w:tcBorders>
              <w:top w:val="single" w:sz="6" w:space="0" w:color="auto"/>
              <w:left w:val="single" w:sz="6" w:space="0" w:color="auto"/>
              <w:bottom w:val="single" w:sz="6" w:space="0" w:color="auto"/>
              <w:right w:val="single" w:sz="4" w:space="0" w:color="auto"/>
            </w:tcBorders>
          </w:tcPr>
          <w:p w14:paraId="760F5515"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Resource Category Generic Startup Cost</w:t>
            </w:r>
            <w:r w:rsidRPr="009551ED">
              <w:rPr>
                <w:rFonts w:eastAsia="Times New Roman"/>
                <w:iCs/>
                <w:sz w:val="20"/>
                <w:szCs w:val="20"/>
              </w:rPr>
              <w:t xml:space="preserve">—The Resource Category Generic Startup Cost cap for the category of the Resource </w:t>
            </w:r>
            <w:proofErr w:type="spellStart"/>
            <w:r w:rsidRPr="009551ED">
              <w:rPr>
                <w:rFonts w:eastAsia="Times New Roman"/>
                <w:i/>
                <w:iCs/>
                <w:sz w:val="20"/>
                <w:szCs w:val="20"/>
              </w:rPr>
              <w:t>rc</w:t>
            </w:r>
            <w:proofErr w:type="spellEnd"/>
            <w:r w:rsidRPr="009551ED">
              <w:rPr>
                <w:rFonts w:eastAsia="Times New Roman"/>
                <w:iCs/>
                <w:sz w:val="20"/>
                <w:szCs w:val="20"/>
              </w:rPr>
              <w:t>, according to Section 4.4.9.2.3, Startup Offer and Minimum-Energy Offer Generic Caps, for the Operating Day.</w:t>
            </w:r>
          </w:p>
        </w:tc>
      </w:tr>
      <w:tr w:rsidR="009551ED" w:rsidRPr="009551ED" w14:paraId="7AFD9C17"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4281401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RCGMEC </w:t>
            </w:r>
            <w:r w:rsidRPr="009551ED">
              <w:rPr>
                <w:rFonts w:eastAsia="Times New Roman"/>
                <w:i/>
                <w:iCs/>
                <w:sz w:val="20"/>
                <w:szCs w:val="20"/>
                <w:vertAlign w:val="subscript"/>
              </w:rPr>
              <w:t xml:space="preserve">i, </w:t>
            </w:r>
            <w:proofErr w:type="spellStart"/>
            <w:r w:rsidRPr="009551ED">
              <w:rPr>
                <w:rFonts w:eastAsia="Times New Roman"/>
                <w:i/>
                <w:iCs/>
                <w:sz w:val="20"/>
                <w:szCs w:val="20"/>
                <w:vertAlign w:val="subscript"/>
              </w:rPr>
              <w:t>rc</w:t>
            </w:r>
            <w:proofErr w:type="spellEnd"/>
          </w:p>
        </w:tc>
        <w:tc>
          <w:tcPr>
            <w:tcW w:w="692" w:type="pct"/>
            <w:tcBorders>
              <w:top w:val="single" w:sz="6" w:space="0" w:color="auto"/>
              <w:left w:val="single" w:sz="6" w:space="0" w:color="auto"/>
              <w:bottom w:val="single" w:sz="6" w:space="0" w:color="auto"/>
              <w:right w:val="single" w:sz="6" w:space="0" w:color="auto"/>
            </w:tcBorders>
          </w:tcPr>
          <w:p w14:paraId="738408B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2B4E6ECE"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Resource Category Generic Minimum-Energy Cost</w:t>
            </w:r>
            <w:r w:rsidRPr="009551ED">
              <w:rPr>
                <w:rFonts w:eastAsia="Times New Roman"/>
                <w:iCs/>
                <w:sz w:val="20"/>
                <w:szCs w:val="20"/>
              </w:rPr>
              <w:t xml:space="preserve">—The Resource Category Generic Minimum Energy Cost cap for the category of the Resource </w:t>
            </w:r>
            <w:proofErr w:type="spellStart"/>
            <w:r w:rsidRPr="009551ED">
              <w:rPr>
                <w:rFonts w:eastAsia="Times New Roman"/>
                <w:i/>
                <w:iCs/>
                <w:sz w:val="20"/>
                <w:szCs w:val="20"/>
              </w:rPr>
              <w:t>rc</w:t>
            </w:r>
            <w:proofErr w:type="spellEnd"/>
            <w:r w:rsidRPr="009551ED">
              <w:rPr>
                <w:rFonts w:eastAsia="Times New Roman"/>
                <w:iCs/>
                <w:sz w:val="20"/>
                <w:szCs w:val="20"/>
              </w:rPr>
              <w:t>, according to Section 4.4.9.2.3, for the Operating Day.</w:t>
            </w:r>
          </w:p>
        </w:tc>
      </w:tr>
      <w:tr w:rsidR="009551ED" w:rsidRPr="009551ED" w14:paraId="6F969513"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6E5A1497"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PAHR </w:t>
            </w:r>
            <w:r w:rsidRPr="009551ED">
              <w:rPr>
                <w:rFonts w:eastAsia="Times New Roman"/>
                <w:i/>
                <w:iCs/>
                <w:sz w:val="20"/>
                <w:szCs w:val="20"/>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10D4D6F9"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MMBtu / MWh</w:t>
            </w:r>
          </w:p>
        </w:tc>
        <w:tc>
          <w:tcPr>
            <w:tcW w:w="3342" w:type="pct"/>
            <w:tcBorders>
              <w:top w:val="single" w:sz="6" w:space="0" w:color="auto"/>
              <w:left w:val="single" w:sz="6" w:space="0" w:color="auto"/>
              <w:bottom w:val="single" w:sz="6" w:space="0" w:color="auto"/>
              <w:right w:val="single" w:sz="4" w:space="0" w:color="auto"/>
            </w:tcBorders>
          </w:tcPr>
          <w:p w14:paraId="5047DA82"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Proxy Average Heat Rate-</w:t>
            </w:r>
            <w:r w:rsidRPr="009551ED">
              <w:rPr>
                <w:rFonts w:eastAsia="Times New Roman"/>
                <w:iCs/>
                <w:sz w:val="20"/>
                <w:szCs w:val="20"/>
              </w:rPr>
              <w:t xml:space="preserve"> The proxy average heat rate for the Resource </w:t>
            </w:r>
            <w:r w:rsidRPr="009551ED">
              <w:rPr>
                <w:rFonts w:eastAsia="Times New Roman"/>
                <w:i/>
                <w:iCs/>
                <w:sz w:val="20"/>
                <w:szCs w:val="20"/>
              </w:rPr>
              <w:t>r</w:t>
            </w:r>
            <w:r w:rsidRPr="009551ED">
              <w:rPr>
                <w:rFonts w:eastAsia="Times New Roman"/>
                <w:iCs/>
                <w:sz w:val="20"/>
                <w:szCs w:val="20"/>
              </w:rPr>
              <w:t xml:space="preserve"> for the 15-minute Settlement Interval </w:t>
            </w:r>
            <w:r w:rsidRPr="009551ED">
              <w:rPr>
                <w:rFonts w:eastAsia="Times New Roman"/>
                <w:i/>
                <w:iCs/>
                <w:sz w:val="20"/>
                <w:szCs w:val="20"/>
              </w:rPr>
              <w:t>i</w:t>
            </w:r>
            <w:r w:rsidRPr="009551ED">
              <w:rPr>
                <w:rFonts w:eastAsia="Times New Roman"/>
                <w:iCs/>
                <w:sz w:val="20"/>
                <w:szCs w:val="20"/>
              </w:rPr>
              <w:t xml:space="preserve">.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9551ED" w:rsidRPr="009551ED" w14:paraId="12F70658" w14:textId="77777777" w:rsidTr="00550BA7">
        <w:trPr>
          <w:cantSplit/>
        </w:trPr>
        <w:tc>
          <w:tcPr>
            <w:tcW w:w="966" w:type="pct"/>
            <w:tcBorders>
              <w:top w:val="single" w:sz="6" w:space="0" w:color="auto"/>
              <w:left w:val="single" w:sz="4" w:space="0" w:color="auto"/>
              <w:bottom w:val="single" w:sz="6" w:space="0" w:color="auto"/>
              <w:right w:val="single" w:sz="6" w:space="0" w:color="auto"/>
            </w:tcBorders>
            <w:hideMark/>
          </w:tcPr>
          <w:p w14:paraId="7EE1F0A9"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STOM </w:t>
            </w:r>
            <w:proofErr w:type="spellStart"/>
            <w:r w:rsidRPr="009551ED">
              <w:rPr>
                <w:rFonts w:eastAsia="Times New Roman"/>
                <w:i/>
                <w:iCs/>
                <w:sz w:val="20"/>
                <w:szCs w:val="20"/>
                <w:vertAlign w:val="subscript"/>
              </w:rPr>
              <w:t>rc</w:t>
            </w:r>
            <w:proofErr w:type="spellEnd"/>
            <w:r w:rsidRPr="009551ED">
              <w:rPr>
                <w:rFonts w:eastAsia="Times New Roman"/>
                <w:iCs/>
                <w:sz w:val="20"/>
                <w:szCs w:val="20"/>
                <w:vertAlign w:val="subscript"/>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3CDA7FDA"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hideMark/>
          </w:tcPr>
          <w:p w14:paraId="25679CCC"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 xml:space="preserve">Standard Operations and Maintenance Cost - </w:t>
            </w:r>
            <w:r w:rsidRPr="009551ED">
              <w:rPr>
                <w:rFonts w:eastAsia="Times New Roman"/>
                <w:iCs/>
                <w:sz w:val="20"/>
                <w:szCs w:val="20"/>
              </w:rPr>
              <w:t xml:space="preserve">The standard O&amp;M cost for the Resource Category </w:t>
            </w:r>
            <w:proofErr w:type="spellStart"/>
            <w:r w:rsidRPr="009551ED">
              <w:rPr>
                <w:rFonts w:eastAsia="Times New Roman"/>
                <w:i/>
                <w:iCs/>
                <w:sz w:val="20"/>
                <w:szCs w:val="20"/>
              </w:rPr>
              <w:t>rc</w:t>
            </w:r>
            <w:proofErr w:type="spellEnd"/>
            <w:r w:rsidRPr="009551ED">
              <w:rPr>
                <w:rFonts w:eastAsia="Times New Roman"/>
                <w:iCs/>
                <w:sz w:val="20"/>
                <w:szCs w:val="20"/>
              </w:rPr>
              <w:t xml:space="preserve"> for operations above LSL, shall be set to the minimum energy variable O&amp;M costs, as described in paragraph (6)(c) of Section 5.6.1, Verifiable Costs.  </w:t>
            </w:r>
          </w:p>
        </w:tc>
      </w:tr>
      <w:tr w:rsidR="009551ED" w:rsidRPr="009551ED" w14:paraId="30EBED5F"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29BB1558"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RTSPP </w:t>
            </w:r>
            <w:r w:rsidRPr="009551ED">
              <w:rPr>
                <w:rFonts w:eastAsia="Times New Roman"/>
                <w:i/>
                <w:iCs/>
                <w:sz w:val="20"/>
                <w:szCs w:val="20"/>
                <w:vertAlign w:val="subscript"/>
              </w:rPr>
              <w:t>p, i</w:t>
            </w:r>
          </w:p>
        </w:tc>
        <w:tc>
          <w:tcPr>
            <w:tcW w:w="692" w:type="pct"/>
            <w:tcBorders>
              <w:top w:val="single" w:sz="6" w:space="0" w:color="auto"/>
              <w:left w:val="single" w:sz="6" w:space="0" w:color="auto"/>
              <w:bottom w:val="single" w:sz="6" w:space="0" w:color="auto"/>
              <w:right w:val="single" w:sz="6" w:space="0" w:color="auto"/>
            </w:tcBorders>
          </w:tcPr>
          <w:p w14:paraId="092E8D5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59F1EBB2"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Real-Time Settlement Point Price</w:t>
            </w:r>
            <w:r w:rsidRPr="009551ED">
              <w:rPr>
                <w:rFonts w:eastAsia="Times New Roman"/>
                <w:iCs/>
                <w:sz w:val="20"/>
                <w:szCs w:val="20"/>
              </w:rPr>
              <w:t xml:space="preserve">—The Real-Time Settlement Point Price at Settlement Point </w:t>
            </w:r>
            <w:r w:rsidRPr="009551ED">
              <w:rPr>
                <w:rFonts w:eastAsia="Times New Roman"/>
                <w:i/>
                <w:iCs/>
                <w:sz w:val="20"/>
                <w:szCs w:val="20"/>
              </w:rPr>
              <w:t>p</w:t>
            </w:r>
            <w:r w:rsidRPr="009551ED">
              <w:rPr>
                <w:rFonts w:eastAsia="Times New Roman"/>
                <w:iCs/>
                <w:sz w:val="20"/>
                <w:szCs w:val="20"/>
              </w:rPr>
              <w:t xml:space="preserve">, for the 15-minute Settlement Interval </w:t>
            </w:r>
            <w:r w:rsidRPr="009551ED">
              <w:rPr>
                <w:rFonts w:eastAsia="Times New Roman"/>
                <w:i/>
                <w:iCs/>
                <w:sz w:val="20"/>
                <w:szCs w:val="20"/>
              </w:rPr>
              <w:t>i</w:t>
            </w:r>
            <w:r w:rsidRPr="009551ED">
              <w:rPr>
                <w:rFonts w:eastAsia="Times New Roman"/>
                <w:iCs/>
                <w:sz w:val="20"/>
                <w:szCs w:val="20"/>
              </w:rPr>
              <w:t>.</w:t>
            </w:r>
          </w:p>
        </w:tc>
      </w:tr>
      <w:tr w:rsidR="009551ED" w:rsidRPr="009551ED" w14:paraId="3AD9E9C2"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65FE29F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FIP</w:t>
            </w:r>
          </w:p>
        </w:tc>
        <w:tc>
          <w:tcPr>
            <w:tcW w:w="692" w:type="pct"/>
            <w:tcBorders>
              <w:top w:val="single" w:sz="6" w:space="0" w:color="auto"/>
              <w:left w:val="single" w:sz="6" w:space="0" w:color="auto"/>
              <w:bottom w:val="single" w:sz="6" w:space="0" w:color="auto"/>
              <w:right w:val="single" w:sz="6" w:space="0" w:color="auto"/>
            </w:tcBorders>
          </w:tcPr>
          <w:p w14:paraId="629C6AA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$/MMBtu</w:t>
            </w:r>
          </w:p>
        </w:tc>
        <w:tc>
          <w:tcPr>
            <w:tcW w:w="3342" w:type="pct"/>
            <w:tcBorders>
              <w:top w:val="single" w:sz="6" w:space="0" w:color="auto"/>
              <w:left w:val="single" w:sz="6" w:space="0" w:color="auto"/>
              <w:bottom w:val="single" w:sz="6" w:space="0" w:color="auto"/>
              <w:right w:val="single" w:sz="4" w:space="0" w:color="auto"/>
            </w:tcBorders>
          </w:tcPr>
          <w:p w14:paraId="25B56469"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Fuel Index Price</w:t>
            </w:r>
            <w:r w:rsidRPr="009551ED">
              <w:rPr>
                <w:rFonts w:eastAsia="Times New Roman"/>
                <w:iCs/>
                <w:sz w:val="20"/>
                <w:szCs w:val="20"/>
              </w:rPr>
              <w:t>—As defined in Section 2.1, Definitions.</w:t>
            </w:r>
          </w:p>
        </w:tc>
      </w:tr>
      <w:tr w:rsidR="009551ED" w:rsidRPr="009551ED" w14:paraId="22FE3354"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54E99A9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FOP</w:t>
            </w:r>
          </w:p>
        </w:tc>
        <w:tc>
          <w:tcPr>
            <w:tcW w:w="692" w:type="pct"/>
            <w:tcBorders>
              <w:top w:val="single" w:sz="6" w:space="0" w:color="auto"/>
              <w:left w:val="single" w:sz="6" w:space="0" w:color="auto"/>
              <w:bottom w:val="single" w:sz="6" w:space="0" w:color="auto"/>
              <w:right w:val="single" w:sz="6" w:space="0" w:color="auto"/>
            </w:tcBorders>
          </w:tcPr>
          <w:p w14:paraId="20DD1210"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$/MMBtu</w:t>
            </w:r>
          </w:p>
        </w:tc>
        <w:tc>
          <w:tcPr>
            <w:tcW w:w="3342" w:type="pct"/>
            <w:tcBorders>
              <w:top w:val="single" w:sz="6" w:space="0" w:color="auto"/>
              <w:left w:val="single" w:sz="6" w:space="0" w:color="auto"/>
              <w:bottom w:val="single" w:sz="6" w:space="0" w:color="auto"/>
              <w:right w:val="single" w:sz="4" w:space="0" w:color="auto"/>
            </w:tcBorders>
          </w:tcPr>
          <w:p w14:paraId="5C0ABCEA"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Fuel Oil Price</w:t>
            </w:r>
            <w:r w:rsidRPr="009551ED">
              <w:rPr>
                <w:rFonts w:eastAsia="Times New Roman"/>
                <w:iCs/>
                <w:sz w:val="20"/>
                <w:szCs w:val="20"/>
              </w:rPr>
              <w:t>—As defined in Section 2.1.</w:t>
            </w:r>
          </w:p>
        </w:tc>
      </w:tr>
      <w:tr w:rsidR="009551ED" w:rsidRPr="009551ED" w14:paraId="6208DA83" w14:textId="77777777" w:rsidTr="00550BA7">
        <w:trPr>
          <w:cantSplit/>
        </w:trPr>
        <w:tc>
          <w:tcPr>
            <w:tcW w:w="966" w:type="pct"/>
            <w:tcBorders>
              <w:top w:val="single" w:sz="6" w:space="0" w:color="auto"/>
              <w:left w:val="single" w:sz="4" w:space="0" w:color="auto"/>
              <w:bottom w:val="single" w:sz="6" w:space="0" w:color="auto"/>
              <w:right w:val="single" w:sz="6" w:space="0" w:color="auto"/>
            </w:tcBorders>
            <w:hideMark/>
          </w:tcPr>
          <w:p w14:paraId="0D03DA96" w14:textId="77777777" w:rsidR="009551ED" w:rsidRPr="009551ED" w:rsidRDefault="009551ED" w:rsidP="009551ED">
            <w:pPr>
              <w:spacing w:after="60"/>
              <w:rPr>
                <w:rFonts w:eastAsia="Times New Roman"/>
                <w:i/>
                <w:iCs/>
                <w:sz w:val="20"/>
                <w:szCs w:val="20"/>
              </w:rPr>
            </w:pPr>
            <w:r w:rsidRPr="009551ED">
              <w:rPr>
                <w:rFonts w:eastAsia="Times New Roman"/>
                <w:iCs/>
                <w:sz w:val="20"/>
                <w:szCs w:val="20"/>
              </w:rPr>
              <w:t xml:space="preserve">FA </w:t>
            </w:r>
            <w:r w:rsidRPr="009551ED">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hideMark/>
          </w:tcPr>
          <w:p w14:paraId="67E5616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$/MMBtu</w:t>
            </w:r>
          </w:p>
        </w:tc>
        <w:tc>
          <w:tcPr>
            <w:tcW w:w="3342" w:type="pct"/>
            <w:tcBorders>
              <w:top w:val="single" w:sz="6" w:space="0" w:color="auto"/>
              <w:left w:val="single" w:sz="6" w:space="0" w:color="auto"/>
              <w:bottom w:val="single" w:sz="6" w:space="0" w:color="auto"/>
              <w:right w:val="single" w:sz="4" w:space="0" w:color="auto"/>
            </w:tcBorders>
            <w:hideMark/>
          </w:tcPr>
          <w:p w14:paraId="65D61C4E"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Fuel Adder</w:t>
            </w:r>
            <w:r w:rsidRPr="009551ED">
              <w:rPr>
                <w:rFonts w:eastAsia="Times New Roman"/>
                <w:iCs/>
                <w:sz w:val="20"/>
                <w:szCs w:val="20"/>
              </w:rPr>
              <w:t xml:space="preserve"> — The fuel adder is the average cost above the index price Resource </w:t>
            </w:r>
            <w:r w:rsidRPr="009551ED">
              <w:rPr>
                <w:rFonts w:eastAsia="Times New Roman"/>
                <w:i/>
                <w:iCs/>
                <w:sz w:val="20"/>
                <w:szCs w:val="20"/>
              </w:rPr>
              <w:t xml:space="preserve">r </w:t>
            </w:r>
            <w:r w:rsidRPr="009551ED">
              <w:rPr>
                <w:rFonts w:eastAsia="Times New Roman"/>
                <w:iCs/>
                <w:sz w:val="20"/>
                <w:szCs w:val="20"/>
              </w:rPr>
              <w:t xml:space="preserve">has paid to obtain fuel.  Where for a Combined Cycle Train, the Resource </w:t>
            </w:r>
            <w:r w:rsidRPr="009551ED">
              <w:rPr>
                <w:rFonts w:eastAsia="Times New Roman"/>
                <w:i/>
                <w:iCs/>
                <w:sz w:val="20"/>
                <w:szCs w:val="20"/>
              </w:rPr>
              <w:t xml:space="preserve">r </w:t>
            </w:r>
            <w:r w:rsidRPr="009551ED">
              <w:rPr>
                <w:rFonts w:eastAsia="Times New Roman"/>
                <w:iCs/>
                <w:sz w:val="20"/>
                <w:szCs w:val="20"/>
              </w:rPr>
              <w:t xml:space="preserve">is a Combined Cycle Generation Resource within the Combined Cycle Train.  See the Verifiable Cost Manual for additional information. </w:t>
            </w:r>
          </w:p>
        </w:tc>
      </w:tr>
      <w:tr w:rsidR="009551ED" w:rsidRPr="009551ED" w14:paraId="4D952A79"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08B3CF4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EMREAMT </w:t>
            </w:r>
            <w:r w:rsidRPr="009551ED">
              <w:rPr>
                <w:rFonts w:eastAsia="Times New Roman"/>
                <w:i/>
                <w:iCs/>
                <w:sz w:val="20"/>
                <w:szCs w:val="20"/>
                <w:vertAlign w:val="subscript"/>
              </w:rPr>
              <w:t>q, r, p, i</w:t>
            </w:r>
          </w:p>
        </w:tc>
        <w:tc>
          <w:tcPr>
            <w:tcW w:w="692" w:type="pct"/>
            <w:tcBorders>
              <w:top w:val="single" w:sz="6" w:space="0" w:color="auto"/>
              <w:left w:val="single" w:sz="6" w:space="0" w:color="auto"/>
              <w:bottom w:val="single" w:sz="6" w:space="0" w:color="auto"/>
              <w:right w:val="single" w:sz="6" w:space="0" w:color="auto"/>
            </w:tcBorders>
          </w:tcPr>
          <w:p w14:paraId="75246C2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1156E4D3"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Emergency Energy Amount per QSE per Settlement Point per unit per interval</w:t>
            </w:r>
            <w:r w:rsidRPr="009551ED">
              <w:rPr>
                <w:rFonts w:eastAsia="Times New Roman"/>
                <w:iCs/>
                <w:sz w:val="20"/>
                <w:szCs w:val="20"/>
              </w:rPr>
              <w:t xml:space="preserve">—The payment to QSE </w:t>
            </w:r>
            <w:r w:rsidRPr="009551ED">
              <w:rPr>
                <w:rFonts w:eastAsia="Times New Roman"/>
                <w:i/>
                <w:iCs/>
                <w:sz w:val="20"/>
                <w:szCs w:val="20"/>
              </w:rPr>
              <w:t>q</w:t>
            </w:r>
            <w:r w:rsidRPr="009551ED">
              <w:rPr>
                <w:rFonts w:eastAsia="Times New Roman"/>
                <w:iCs/>
                <w:sz w:val="20"/>
                <w:szCs w:val="20"/>
              </w:rPr>
              <w:t xml:space="preserve"> for the additional energy produced by Generation Resource </w:t>
            </w:r>
            <w:proofErr w:type="spellStart"/>
            <w:r w:rsidRPr="009551ED">
              <w:rPr>
                <w:rFonts w:eastAsia="Times New Roman"/>
                <w:i/>
                <w:iCs/>
                <w:sz w:val="20"/>
                <w:szCs w:val="20"/>
              </w:rPr>
              <w:t>r</w:t>
            </w:r>
            <w:r w:rsidRPr="009551ED">
              <w:rPr>
                <w:rFonts w:eastAsia="Times New Roman"/>
                <w:iCs/>
                <w:sz w:val="20"/>
                <w:szCs w:val="20"/>
              </w:rPr>
              <w:t xml:space="preserve"> at</w:t>
            </w:r>
            <w:proofErr w:type="spellEnd"/>
            <w:r w:rsidRPr="009551ED">
              <w:rPr>
                <w:rFonts w:eastAsia="Times New Roman"/>
                <w:iCs/>
                <w:sz w:val="20"/>
                <w:szCs w:val="20"/>
              </w:rPr>
              <w:t xml:space="preserve"> Resource Node </w:t>
            </w:r>
            <w:r w:rsidRPr="009551ED">
              <w:rPr>
                <w:rFonts w:eastAsia="Times New Roman"/>
                <w:i/>
                <w:iCs/>
                <w:sz w:val="20"/>
                <w:szCs w:val="20"/>
              </w:rPr>
              <w:t>p</w:t>
            </w:r>
            <w:r w:rsidRPr="009551ED">
              <w:rPr>
                <w:rFonts w:eastAsia="Times New Roman"/>
                <w:iCs/>
                <w:sz w:val="20"/>
                <w:szCs w:val="20"/>
              </w:rPr>
              <w:t xml:space="preserve"> in Real-Time during the Emergency Condition, for the 15-minute Settlement Interval </w:t>
            </w:r>
            <w:r w:rsidRPr="009551ED">
              <w:rPr>
                <w:rFonts w:eastAsia="Times New Roman"/>
                <w:i/>
                <w:iCs/>
                <w:sz w:val="20"/>
                <w:szCs w:val="20"/>
              </w:rPr>
              <w:t>i</w:t>
            </w:r>
            <w:r w:rsidRPr="009551ED">
              <w:rPr>
                <w:rFonts w:eastAsia="Times New Roman"/>
                <w:iCs/>
                <w:sz w:val="20"/>
                <w:szCs w:val="20"/>
              </w:rPr>
              <w:t>.  Payment for emergency energy is made to the Combined Cycle Train.</w:t>
            </w:r>
          </w:p>
        </w:tc>
      </w:tr>
      <w:tr w:rsidR="009551ED" w:rsidRPr="009551ED" w14:paraId="668361FC"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6E8B4A28"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VSSVARAMT </w:t>
            </w:r>
            <w:r w:rsidRPr="009551ED">
              <w:rPr>
                <w:rFonts w:eastAsia="Times New Roman"/>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70A8D77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185DEE15"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 xml:space="preserve">Voltage Support Service </w:t>
            </w:r>
            <w:proofErr w:type="spellStart"/>
            <w:r w:rsidRPr="009551ED">
              <w:rPr>
                <w:rFonts w:eastAsia="Times New Roman"/>
                <w:i/>
                <w:iCs/>
                <w:sz w:val="20"/>
                <w:szCs w:val="20"/>
              </w:rPr>
              <w:t>VAr</w:t>
            </w:r>
            <w:proofErr w:type="spellEnd"/>
            <w:r w:rsidRPr="009551ED">
              <w:rPr>
                <w:rFonts w:eastAsia="Times New Roman"/>
                <w:i/>
                <w:iCs/>
                <w:sz w:val="20"/>
                <w:szCs w:val="20"/>
              </w:rPr>
              <w:t xml:space="preserve"> Amount per QSE per Generation Resource -</w:t>
            </w:r>
            <w:r w:rsidRPr="009551ED">
              <w:rPr>
                <w:rFonts w:eastAsia="Times New Roman"/>
                <w:iCs/>
                <w:sz w:val="20"/>
                <w:szCs w:val="20"/>
              </w:rPr>
              <w:t xml:space="preserve"> The payment to QSE </w:t>
            </w:r>
            <w:r w:rsidRPr="009551ED">
              <w:rPr>
                <w:rFonts w:eastAsia="Times New Roman"/>
                <w:i/>
                <w:iCs/>
                <w:sz w:val="20"/>
                <w:szCs w:val="20"/>
              </w:rPr>
              <w:t>q</w:t>
            </w:r>
            <w:r w:rsidRPr="009551ED">
              <w:rPr>
                <w:rFonts w:eastAsia="Times New Roman"/>
                <w:iCs/>
                <w:sz w:val="20"/>
                <w:szCs w:val="20"/>
              </w:rPr>
              <w:t xml:space="preserve"> for the VSS provided by Generation Resource </w:t>
            </w:r>
            <w:r w:rsidRPr="009551ED">
              <w:rPr>
                <w:rFonts w:eastAsia="Times New Roman"/>
                <w:i/>
                <w:iCs/>
                <w:sz w:val="20"/>
                <w:szCs w:val="20"/>
              </w:rPr>
              <w:t>r,</w:t>
            </w:r>
            <w:r w:rsidRPr="009551ED">
              <w:rPr>
                <w:rFonts w:eastAsia="Times New Roman"/>
                <w:iCs/>
                <w:sz w:val="20"/>
                <w:szCs w:val="20"/>
              </w:rPr>
              <w:t xml:space="preserve"> for the 15-minute Settlement Interval </w:t>
            </w:r>
            <w:r w:rsidRPr="009551ED">
              <w:rPr>
                <w:rFonts w:eastAsia="Times New Roman"/>
                <w:i/>
                <w:iCs/>
                <w:sz w:val="20"/>
                <w:szCs w:val="20"/>
              </w:rPr>
              <w:t>i</w:t>
            </w:r>
            <w:r w:rsidRPr="009551ED">
              <w:rPr>
                <w:rFonts w:eastAsia="Times New Roman"/>
                <w:iCs/>
                <w:sz w:val="20"/>
                <w:szCs w:val="20"/>
              </w:rPr>
              <w:t>.  Where for a Combined Cycle Resource</w:t>
            </w:r>
            <w:r w:rsidRPr="009551ED">
              <w:rPr>
                <w:rFonts w:eastAsia="Times New Roman"/>
                <w:i/>
                <w:iCs/>
                <w:sz w:val="20"/>
                <w:szCs w:val="20"/>
              </w:rPr>
              <w:t xml:space="preserve"> r</w:t>
            </w:r>
            <w:r w:rsidRPr="009551ED">
              <w:rPr>
                <w:rFonts w:eastAsia="Times New Roman"/>
                <w:iCs/>
                <w:sz w:val="20"/>
                <w:szCs w:val="20"/>
              </w:rPr>
              <w:t xml:space="preserve"> is a Combined Cycle Train.</w:t>
            </w:r>
          </w:p>
        </w:tc>
      </w:tr>
      <w:tr w:rsidR="009551ED" w:rsidRPr="009551ED" w14:paraId="258FC1BB"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5952EFE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VSSEAMT </w:t>
            </w:r>
            <w:r w:rsidRPr="009551ED">
              <w:rPr>
                <w:rFonts w:eastAsia="Times New Roman"/>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5DC9D485"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22EAD23A"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Voltage Support Service Energy Amount per QSE per Generation Resource</w:t>
            </w:r>
            <w:r w:rsidRPr="009551ED">
              <w:rPr>
                <w:rFonts w:eastAsia="Times New Roman"/>
                <w:iCs/>
                <w:sz w:val="20"/>
                <w:szCs w:val="20"/>
              </w:rPr>
              <w:t xml:space="preserve">—The lost opportunity payment to QSE </w:t>
            </w:r>
            <w:r w:rsidRPr="009551ED">
              <w:rPr>
                <w:rFonts w:eastAsia="Times New Roman"/>
                <w:i/>
                <w:iCs/>
                <w:sz w:val="20"/>
                <w:szCs w:val="20"/>
              </w:rPr>
              <w:t>q</w:t>
            </w:r>
            <w:r w:rsidRPr="009551ED">
              <w:rPr>
                <w:rFonts w:eastAsia="Times New Roman"/>
                <w:iCs/>
                <w:sz w:val="20"/>
                <w:szCs w:val="20"/>
              </w:rPr>
              <w:t xml:space="preserve"> for ERCOT-directed VSS from Generation Resource </w:t>
            </w:r>
            <w:r w:rsidRPr="009551ED">
              <w:rPr>
                <w:rFonts w:eastAsia="Times New Roman"/>
                <w:i/>
                <w:iCs/>
                <w:sz w:val="20"/>
                <w:szCs w:val="20"/>
              </w:rPr>
              <w:t>r</w:t>
            </w:r>
            <w:r w:rsidRPr="009551ED">
              <w:rPr>
                <w:rFonts w:eastAsia="Times New Roman"/>
                <w:iCs/>
                <w:sz w:val="20"/>
                <w:szCs w:val="20"/>
              </w:rPr>
              <w:t xml:space="preserve"> for the 15-minute Settlement Interval </w:t>
            </w:r>
            <w:r w:rsidRPr="009551ED">
              <w:rPr>
                <w:rFonts w:eastAsia="Times New Roman"/>
                <w:i/>
                <w:iCs/>
                <w:sz w:val="20"/>
                <w:szCs w:val="20"/>
              </w:rPr>
              <w:t>i</w:t>
            </w:r>
            <w:r w:rsidRPr="009551ED">
              <w:rPr>
                <w:rFonts w:eastAsia="Times New Roman"/>
                <w:iCs/>
                <w:sz w:val="20"/>
                <w:szCs w:val="20"/>
              </w:rPr>
              <w:t>.  Where for a Combined Cycle Resource</w:t>
            </w:r>
            <w:r w:rsidRPr="009551ED">
              <w:rPr>
                <w:rFonts w:eastAsia="Times New Roman"/>
                <w:i/>
                <w:iCs/>
                <w:sz w:val="20"/>
                <w:szCs w:val="20"/>
              </w:rPr>
              <w:t xml:space="preserve"> r </w:t>
            </w:r>
            <w:r w:rsidRPr="009551ED">
              <w:rPr>
                <w:rFonts w:eastAsia="Times New Roman"/>
                <w:iCs/>
                <w:sz w:val="20"/>
                <w:szCs w:val="20"/>
              </w:rPr>
              <w:t>is a Combined Cycle Train.</w:t>
            </w:r>
          </w:p>
        </w:tc>
      </w:tr>
      <w:tr w:rsidR="009551ED" w:rsidRPr="009551ED" w14:paraId="72338174"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1707E16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RTOLHSLRA </w:t>
            </w:r>
            <w:r w:rsidRPr="009551ED">
              <w:rPr>
                <w:rFonts w:eastAsia="Times New Roman"/>
                <w:i/>
                <w:iCs/>
                <w:sz w:val="20"/>
                <w:szCs w:val="20"/>
                <w:vertAlign w:val="subscript"/>
              </w:rPr>
              <w:t>q, r, p, i</w:t>
            </w:r>
          </w:p>
        </w:tc>
        <w:tc>
          <w:tcPr>
            <w:tcW w:w="692" w:type="pct"/>
            <w:tcBorders>
              <w:top w:val="single" w:sz="6" w:space="0" w:color="auto"/>
              <w:left w:val="single" w:sz="6" w:space="0" w:color="auto"/>
              <w:bottom w:val="single" w:sz="6" w:space="0" w:color="auto"/>
              <w:right w:val="single" w:sz="6" w:space="0" w:color="auto"/>
            </w:tcBorders>
          </w:tcPr>
          <w:p w14:paraId="245FD8CF"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0C0D383F" w14:textId="77777777" w:rsidR="009551ED" w:rsidRPr="009551ED" w:rsidRDefault="009551ED" w:rsidP="009551ED">
            <w:pPr>
              <w:spacing w:after="60"/>
              <w:rPr>
                <w:rFonts w:eastAsia="Times New Roman"/>
                <w:i/>
                <w:iCs/>
                <w:sz w:val="20"/>
                <w:szCs w:val="20"/>
              </w:rPr>
            </w:pPr>
            <w:r w:rsidRPr="009551ED">
              <w:rPr>
                <w:rFonts w:eastAsia="Times New Roman"/>
                <w:i/>
                <w:iCs/>
                <w:sz w:val="20"/>
                <w:szCs w:val="18"/>
              </w:rPr>
              <w:t xml:space="preserve">Real-Time Adjusted On-Line High Sustained Limit for the </w:t>
            </w:r>
            <w:proofErr w:type="spellStart"/>
            <w:r w:rsidRPr="009551ED">
              <w:rPr>
                <w:rFonts w:eastAsia="Times New Roman"/>
                <w:i/>
                <w:iCs/>
                <w:sz w:val="20"/>
                <w:szCs w:val="18"/>
              </w:rPr>
              <w:t>Resource</w:t>
            </w:r>
            <w:r w:rsidRPr="009551ED">
              <w:rPr>
                <w:rFonts w:ascii="Symbol" w:eastAsia="Symbol" w:hAnsi="Symbol" w:cs="Symbol"/>
                <w:sz w:val="20"/>
                <w:szCs w:val="18"/>
              </w:rPr>
              <w:t>¾</w:t>
            </w:r>
            <w:r w:rsidRPr="009551ED">
              <w:rPr>
                <w:rFonts w:eastAsia="Times New Roman"/>
                <w:iCs/>
                <w:sz w:val="20"/>
                <w:szCs w:val="18"/>
              </w:rPr>
              <w:t>The</w:t>
            </w:r>
            <w:proofErr w:type="spellEnd"/>
            <w:r w:rsidRPr="009551ED">
              <w:rPr>
                <w:rFonts w:eastAsia="Times New Roman"/>
                <w:iCs/>
                <w:sz w:val="20"/>
                <w:szCs w:val="18"/>
              </w:rPr>
              <w:t xml:space="preserve"> Real-Time telemetered HSL for the Resource </w:t>
            </w:r>
            <w:r w:rsidRPr="009551ED">
              <w:rPr>
                <w:rFonts w:eastAsia="Times New Roman"/>
                <w:i/>
                <w:iCs/>
                <w:sz w:val="20"/>
                <w:szCs w:val="18"/>
              </w:rPr>
              <w:t>r</w:t>
            </w:r>
            <w:r w:rsidRPr="009551ED">
              <w:rPr>
                <w:rFonts w:eastAsia="Times New Roman"/>
                <w:iCs/>
                <w:sz w:val="20"/>
                <w:szCs w:val="20"/>
              </w:rPr>
              <w:t xml:space="preserve"> represented by QSE </w:t>
            </w:r>
            <w:r w:rsidRPr="009551ED">
              <w:rPr>
                <w:rFonts w:eastAsia="Times New Roman"/>
                <w:i/>
                <w:iCs/>
                <w:sz w:val="20"/>
                <w:szCs w:val="20"/>
              </w:rPr>
              <w:t>q</w:t>
            </w:r>
            <w:r w:rsidRPr="009551ED">
              <w:rPr>
                <w:rFonts w:eastAsia="Times New Roman"/>
                <w:iCs/>
                <w:sz w:val="20"/>
                <w:szCs w:val="20"/>
              </w:rPr>
              <w:t xml:space="preserve"> at Resource Node </w:t>
            </w:r>
            <w:r w:rsidRPr="009551ED">
              <w:rPr>
                <w:rFonts w:eastAsia="Times New Roman"/>
                <w:i/>
                <w:iCs/>
                <w:sz w:val="20"/>
                <w:szCs w:val="20"/>
              </w:rPr>
              <w:t>p</w:t>
            </w:r>
            <w:r w:rsidRPr="009551ED">
              <w:rPr>
                <w:rFonts w:eastAsia="Times New Roman"/>
                <w:iCs/>
                <w:sz w:val="20"/>
                <w:szCs w:val="18"/>
              </w:rPr>
              <w:t xml:space="preserve"> that is available to SCED, integrated over the 15-minute Settlement Interval </w:t>
            </w:r>
            <w:r w:rsidRPr="009551ED">
              <w:rPr>
                <w:rFonts w:eastAsia="Times New Roman"/>
                <w:i/>
                <w:iCs/>
                <w:sz w:val="20"/>
                <w:szCs w:val="18"/>
              </w:rPr>
              <w:t>i</w:t>
            </w:r>
            <w:r w:rsidRPr="009551ED">
              <w:rPr>
                <w:rFonts w:eastAsia="Times New Roman"/>
                <w:iCs/>
                <w:sz w:val="20"/>
                <w:szCs w:val="18"/>
              </w:rPr>
              <w:t xml:space="preserve">, as described in Section 6.7.5, Real-Time Ancillary Service Imbalance Payment or Charge.  </w:t>
            </w:r>
            <w:r w:rsidRPr="009551ED">
              <w:rPr>
                <w:rFonts w:eastAsia="Times New Roman"/>
                <w:iCs/>
                <w:sz w:val="20"/>
                <w:szCs w:val="20"/>
              </w:rPr>
              <w:t xml:space="preserve">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w:t>
            </w:r>
          </w:p>
        </w:tc>
      </w:tr>
      <w:tr w:rsidR="009551ED" w:rsidRPr="009551ED" w14:paraId="24CC4A80"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3CFA44AA"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lastRenderedPageBreak/>
              <w:t xml:space="preserve">RTMGA </w:t>
            </w:r>
            <w:r w:rsidRPr="009551ED">
              <w:rPr>
                <w:rFonts w:eastAsia="Times New Roman"/>
                <w:i/>
                <w:iCs/>
                <w:sz w:val="20"/>
                <w:szCs w:val="20"/>
                <w:vertAlign w:val="subscript"/>
              </w:rPr>
              <w:t>q, r, p, i</w:t>
            </w:r>
          </w:p>
        </w:tc>
        <w:tc>
          <w:tcPr>
            <w:tcW w:w="692" w:type="pct"/>
            <w:tcBorders>
              <w:top w:val="single" w:sz="6" w:space="0" w:color="auto"/>
              <w:left w:val="single" w:sz="6" w:space="0" w:color="auto"/>
              <w:bottom w:val="single" w:sz="6" w:space="0" w:color="auto"/>
              <w:right w:val="single" w:sz="6" w:space="0" w:color="auto"/>
            </w:tcBorders>
          </w:tcPr>
          <w:p w14:paraId="6828FB9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07495EF3"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Real-Time Adjusted Metered Generation per QSE per Settlement Point per Resource</w:t>
            </w:r>
            <w:r w:rsidRPr="009551ED">
              <w:rPr>
                <w:rFonts w:eastAsia="Times New Roman"/>
                <w:iCs/>
                <w:sz w:val="20"/>
                <w:szCs w:val="20"/>
              </w:rPr>
              <w:t xml:space="preserve">—The adjusted metered generation of Generation Resource </w:t>
            </w:r>
            <w:r w:rsidRPr="009551ED">
              <w:rPr>
                <w:rFonts w:eastAsia="Times New Roman"/>
                <w:i/>
                <w:iCs/>
                <w:sz w:val="20"/>
                <w:szCs w:val="20"/>
              </w:rPr>
              <w:t>r</w:t>
            </w:r>
            <w:r w:rsidRPr="009551ED">
              <w:rPr>
                <w:rFonts w:eastAsia="Times New Roman"/>
                <w:iCs/>
                <w:sz w:val="20"/>
                <w:szCs w:val="20"/>
              </w:rPr>
              <w:t xml:space="preserve"> represented by QSE </w:t>
            </w:r>
            <w:r w:rsidRPr="009551ED">
              <w:rPr>
                <w:rFonts w:eastAsia="Times New Roman"/>
                <w:i/>
                <w:iCs/>
                <w:sz w:val="20"/>
                <w:szCs w:val="20"/>
              </w:rPr>
              <w:t>q</w:t>
            </w:r>
            <w:r w:rsidRPr="009551ED">
              <w:rPr>
                <w:rFonts w:eastAsia="Times New Roman"/>
                <w:iCs/>
                <w:sz w:val="20"/>
                <w:szCs w:val="20"/>
              </w:rPr>
              <w:t xml:space="preserve"> at Resource Node </w:t>
            </w:r>
            <w:r w:rsidRPr="009551ED">
              <w:rPr>
                <w:rFonts w:eastAsia="Times New Roman"/>
                <w:i/>
                <w:iCs/>
                <w:sz w:val="20"/>
                <w:szCs w:val="20"/>
              </w:rPr>
              <w:t>p</w:t>
            </w:r>
            <w:r w:rsidRPr="009551ED">
              <w:rPr>
                <w:rFonts w:eastAsia="Times New Roman"/>
                <w:iCs/>
                <w:sz w:val="20"/>
                <w:szCs w:val="20"/>
              </w:rPr>
              <w:t xml:space="preserve"> in Real-Time for the 15-minute Settlement Interval </w:t>
            </w:r>
            <w:r w:rsidRPr="009551ED">
              <w:rPr>
                <w:rFonts w:eastAsia="Times New Roman"/>
                <w:i/>
                <w:iCs/>
                <w:sz w:val="20"/>
                <w:szCs w:val="20"/>
              </w:rPr>
              <w:t>i</w:t>
            </w:r>
            <w:r w:rsidRPr="009551ED">
              <w:rPr>
                <w:rFonts w:eastAsia="Times New Roman"/>
                <w:iCs/>
                <w:sz w:val="20"/>
                <w:szCs w:val="20"/>
              </w:rPr>
              <w:t xml:space="preserve">, </w:t>
            </w:r>
            <w:r w:rsidRPr="009551ED">
              <w:rPr>
                <w:rFonts w:eastAsia="Times New Roman"/>
                <w:iCs/>
                <w:sz w:val="20"/>
                <w:szCs w:val="18"/>
              </w:rPr>
              <w:t>as described in Section 6.7.5</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w:t>
            </w:r>
          </w:p>
        </w:tc>
      </w:tr>
      <w:tr w:rsidR="009551ED" w:rsidRPr="009551ED" w14:paraId="1F85FD7A"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4C52C925"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RTRSVPOR</w:t>
            </w:r>
            <w:r w:rsidRPr="009551ED">
              <w:rPr>
                <w:rFonts w:eastAsia="Times New Roman"/>
                <w:i/>
                <w:iCs/>
                <w:sz w:val="20"/>
                <w:szCs w:val="20"/>
                <w:vertAlign w:val="subscript"/>
              </w:rPr>
              <w:t xml:space="preserve"> i</w:t>
            </w:r>
          </w:p>
        </w:tc>
        <w:tc>
          <w:tcPr>
            <w:tcW w:w="692" w:type="pct"/>
            <w:tcBorders>
              <w:top w:val="single" w:sz="6" w:space="0" w:color="auto"/>
              <w:left w:val="single" w:sz="6" w:space="0" w:color="auto"/>
              <w:bottom w:val="single" w:sz="6" w:space="0" w:color="auto"/>
              <w:right w:val="single" w:sz="6" w:space="0" w:color="auto"/>
            </w:tcBorders>
          </w:tcPr>
          <w:p w14:paraId="1EFB7692"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3000889F"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 xml:space="preserve">Real-Time Reserve Price for On-Line </w:t>
            </w:r>
            <w:proofErr w:type="spellStart"/>
            <w:r w:rsidRPr="009551ED">
              <w:rPr>
                <w:rFonts w:eastAsia="Times New Roman"/>
                <w:i/>
                <w:iCs/>
                <w:sz w:val="20"/>
                <w:szCs w:val="20"/>
              </w:rPr>
              <w:t>Reserves</w:t>
            </w:r>
            <w:r w:rsidRPr="009551ED">
              <w:rPr>
                <w:rFonts w:ascii="Symbol" w:eastAsia="Symbol" w:hAnsi="Symbol" w:cs="Symbol"/>
                <w:sz w:val="20"/>
                <w:szCs w:val="20"/>
              </w:rPr>
              <w:t>¾</w:t>
            </w:r>
            <w:r w:rsidRPr="009551ED">
              <w:rPr>
                <w:rFonts w:eastAsia="Times New Roman"/>
                <w:iCs/>
                <w:sz w:val="20"/>
                <w:szCs w:val="20"/>
              </w:rPr>
              <w:t>The</w:t>
            </w:r>
            <w:proofErr w:type="spellEnd"/>
            <w:r w:rsidRPr="009551ED">
              <w:rPr>
                <w:rFonts w:eastAsia="Times New Roman"/>
                <w:iCs/>
                <w:sz w:val="20"/>
                <w:szCs w:val="20"/>
              </w:rPr>
              <w:t xml:space="preserve"> Real-Time Reserve Price for On-Line Reserves for the 15-minute Settlement Interval </w:t>
            </w:r>
            <w:r w:rsidRPr="009551ED">
              <w:rPr>
                <w:rFonts w:eastAsia="Times New Roman"/>
                <w:i/>
                <w:iCs/>
                <w:sz w:val="20"/>
                <w:szCs w:val="20"/>
              </w:rPr>
              <w:t>i</w:t>
            </w:r>
            <w:r w:rsidRPr="009551ED">
              <w:rPr>
                <w:rFonts w:eastAsia="Times New Roman"/>
                <w:iCs/>
                <w:sz w:val="20"/>
                <w:szCs w:val="20"/>
              </w:rPr>
              <w:t xml:space="preserve">, </w:t>
            </w:r>
            <w:r w:rsidRPr="009551ED">
              <w:rPr>
                <w:rFonts w:eastAsia="Times New Roman"/>
                <w:iCs/>
                <w:sz w:val="20"/>
                <w:szCs w:val="18"/>
              </w:rPr>
              <w:t>as described in Section 6.7.5.</w:t>
            </w:r>
          </w:p>
        </w:tc>
      </w:tr>
      <w:tr w:rsidR="009551ED" w:rsidRPr="009551ED" w14:paraId="6970E28D"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7259F042"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RTRDP</w:t>
            </w:r>
            <w:r w:rsidRPr="009551ED">
              <w:rPr>
                <w:rFonts w:eastAsia="Times New Roman"/>
                <w:i/>
                <w:iCs/>
                <w:sz w:val="20"/>
                <w:szCs w:val="20"/>
                <w:vertAlign w:val="subscript"/>
              </w:rPr>
              <w:t xml:space="preserve"> i</w:t>
            </w:r>
          </w:p>
        </w:tc>
        <w:tc>
          <w:tcPr>
            <w:tcW w:w="692" w:type="pct"/>
            <w:tcBorders>
              <w:top w:val="single" w:sz="6" w:space="0" w:color="auto"/>
              <w:left w:val="single" w:sz="6" w:space="0" w:color="auto"/>
              <w:bottom w:val="single" w:sz="6" w:space="0" w:color="auto"/>
              <w:right w:val="single" w:sz="6" w:space="0" w:color="auto"/>
            </w:tcBorders>
          </w:tcPr>
          <w:p w14:paraId="7F6303FE"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149D1665"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 xml:space="preserve">Real-Time On-Line Reliability Deployment </w:t>
            </w:r>
            <w:proofErr w:type="spellStart"/>
            <w:r w:rsidRPr="009551ED">
              <w:rPr>
                <w:rFonts w:eastAsia="Times New Roman"/>
                <w:i/>
                <w:iCs/>
                <w:sz w:val="20"/>
                <w:szCs w:val="20"/>
              </w:rPr>
              <w:t>Price</w:t>
            </w:r>
            <w:r w:rsidRPr="009551ED">
              <w:rPr>
                <w:rFonts w:ascii="Symbol" w:eastAsia="Symbol" w:hAnsi="Symbol" w:cs="Symbol"/>
                <w:sz w:val="20"/>
                <w:szCs w:val="20"/>
              </w:rPr>
              <w:t>¾</w:t>
            </w:r>
            <w:r w:rsidRPr="009551ED">
              <w:rPr>
                <w:rFonts w:eastAsia="Times New Roman"/>
                <w:iCs/>
                <w:sz w:val="20"/>
                <w:szCs w:val="20"/>
              </w:rPr>
              <w:t>The</w:t>
            </w:r>
            <w:proofErr w:type="spellEnd"/>
            <w:r w:rsidRPr="009551ED">
              <w:rPr>
                <w:rFonts w:eastAsia="Times New Roman"/>
                <w:iCs/>
                <w:sz w:val="20"/>
                <w:szCs w:val="20"/>
              </w:rPr>
              <w:t xml:space="preserve"> Real-Time price for the 15-minute Settlement Interval </w:t>
            </w:r>
            <w:r w:rsidRPr="009551ED">
              <w:rPr>
                <w:rFonts w:eastAsia="Times New Roman"/>
                <w:i/>
                <w:iCs/>
                <w:sz w:val="20"/>
                <w:szCs w:val="20"/>
              </w:rPr>
              <w:t>i</w:t>
            </w:r>
            <w:r w:rsidRPr="009551ED">
              <w:rPr>
                <w:rFonts w:eastAsia="Times New Roman"/>
                <w:iCs/>
                <w:sz w:val="20"/>
                <w:szCs w:val="20"/>
              </w:rPr>
              <w:t xml:space="preserve">, reflecting the impact of reliability deployments on energy prices that is calculated </w:t>
            </w:r>
            <w:r w:rsidRPr="009551ED">
              <w:rPr>
                <w:rFonts w:eastAsia="Times New Roman"/>
                <w:bCs/>
                <w:iCs/>
                <w:sz w:val="20"/>
                <w:szCs w:val="20"/>
              </w:rPr>
              <w:t>from the Real-Time On-Line Reliability Deployment Price Adder</w:t>
            </w:r>
            <w:r w:rsidRPr="009551ED">
              <w:rPr>
                <w:rFonts w:eastAsia="Times New Roman"/>
                <w:iCs/>
                <w:sz w:val="20"/>
                <w:szCs w:val="20"/>
              </w:rPr>
              <w:t xml:space="preserve">, </w:t>
            </w:r>
            <w:r w:rsidRPr="009551ED">
              <w:rPr>
                <w:rFonts w:eastAsia="Times New Roman"/>
                <w:iCs/>
                <w:sz w:val="20"/>
                <w:szCs w:val="18"/>
              </w:rPr>
              <w:t>as described in Section 6.7.5.</w:t>
            </w:r>
          </w:p>
        </w:tc>
      </w:tr>
      <w:tr w:rsidR="009551ED" w:rsidRPr="009551ED" w14:paraId="365059A7" w14:textId="77777777" w:rsidTr="00550BA7">
        <w:trPr>
          <w:cantSplit/>
        </w:trPr>
        <w:tc>
          <w:tcPr>
            <w:tcW w:w="966" w:type="pct"/>
            <w:tcBorders>
              <w:top w:val="single" w:sz="6" w:space="0" w:color="auto"/>
              <w:left w:val="single" w:sz="4" w:space="0" w:color="auto"/>
              <w:bottom w:val="single" w:sz="6" w:space="0" w:color="auto"/>
              <w:right w:val="single" w:sz="6" w:space="0" w:color="auto"/>
            </w:tcBorders>
            <w:hideMark/>
          </w:tcPr>
          <w:p w14:paraId="2AB02E77"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q</w:t>
            </w:r>
          </w:p>
        </w:tc>
        <w:tc>
          <w:tcPr>
            <w:tcW w:w="692" w:type="pct"/>
            <w:tcBorders>
              <w:top w:val="single" w:sz="6" w:space="0" w:color="auto"/>
              <w:left w:val="single" w:sz="6" w:space="0" w:color="auto"/>
              <w:bottom w:val="single" w:sz="6" w:space="0" w:color="auto"/>
              <w:right w:val="single" w:sz="6" w:space="0" w:color="auto"/>
            </w:tcBorders>
            <w:hideMark/>
          </w:tcPr>
          <w:p w14:paraId="43F34CA5"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67D01F5E"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A QSE.</w:t>
            </w:r>
          </w:p>
        </w:tc>
      </w:tr>
      <w:tr w:rsidR="009551ED" w:rsidRPr="009551ED" w14:paraId="2EA3D4A7" w14:textId="77777777" w:rsidTr="00550BA7">
        <w:trPr>
          <w:cantSplit/>
        </w:trPr>
        <w:tc>
          <w:tcPr>
            <w:tcW w:w="966" w:type="pct"/>
            <w:tcBorders>
              <w:top w:val="single" w:sz="6" w:space="0" w:color="auto"/>
              <w:left w:val="single" w:sz="4" w:space="0" w:color="auto"/>
              <w:bottom w:val="single" w:sz="6" w:space="0" w:color="auto"/>
              <w:right w:val="single" w:sz="6" w:space="0" w:color="auto"/>
            </w:tcBorders>
            <w:hideMark/>
          </w:tcPr>
          <w:p w14:paraId="438C22DA"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r</w:t>
            </w:r>
          </w:p>
        </w:tc>
        <w:tc>
          <w:tcPr>
            <w:tcW w:w="692" w:type="pct"/>
            <w:tcBorders>
              <w:top w:val="single" w:sz="6" w:space="0" w:color="auto"/>
              <w:left w:val="single" w:sz="6" w:space="0" w:color="auto"/>
              <w:bottom w:val="single" w:sz="6" w:space="0" w:color="auto"/>
              <w:right w:val="single" w:sz="6" w:space="0" w:color="auto"/>
            </w:tcBorders>
            <w:hideMark/>
          </w:tcPr>
          <w:p w14:paraId="7221CE19"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15EC8B2C"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A Switchable Generation Resource.</w:t>
            </w:r>
          </w:p>
        </w:tc>
      </w:tr>
      <w:tr w:rsidR="009551ED" w:rsidRPr="009551ED" w14:paraId="39B47D38" w14:textId="77777777" w:rsidTr="00550BA7">
        <w:trPr>
          <w:cantSplit/>
        </w:trPr>
        <w:tc>
          <w:tcPr>
            <w:tcW w:w="966" w:type="pct"/>
            <w:tcBorders>
              <w:top w:val="single" w:sz="6" w:space="0" w:color="auto"/>
              <w:left w:val="single" w:sz="4" w:space="0" w:color="auto"/>
              <w:bottom w:val="single" w:sz="6" w:space="0" w:color="auto"/>
              <w:right w:val="single" w:sz="6" w:space="0" w:color="auto"/>
            </w:tcBorders>
            <w:hideMark/>
          </w:tcPr>
          <w:p w14:paraId="5E21D0F3"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d</w:t>
            </w:r>
          </w:p>
        </w:tc>
        <w:tc>
          <w:tcPr>
            <w:tcW w:w="692" w:type="pct"/>
            <w:tcBorders>
              <w:top w:val="single" w:sz="6" w:space="0" w:color="auto"/>
              <w:left w:val="single" w:sz="6" w:space="0" w:color="auto"/>
              <w:bottom w:val="single" w:sz="6" w:space="0" w:color="auto"/>
              <w:right w:val="single" w:sz="6" w:space="0" w:color="auto"/>
            </w:tcBorders>
            <w:hideMark/>
          </w:tcPr>
          <w:p w14:paraId="5259E2A7"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5D58FB7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An Operating Day containing the RUC instruction to the SWGR. </w:t>
            </w:r>
          </w:p>
        </w:tc>
      </w:tr>
      <w:tr w:rsidR="009551ED" w:rsidRPr="009551ED" w14:paraId="1440BD25" w14:textId="77777777" w:rsidTr="00550BA7">
        <w:trPr>
          <w:cantSplit/>
        </w:trPr>
        <w:tc>
          <w:tcPr>
            <w:tcW w:w="966" w:type="pct"/>
            <w:tcBorders>
              <w:top w:val="single" w:sz="6" w:space="0" w:color="auto"/>
              <w:left w:val="single" w:sz="4" w:space="0" w:color="auto"/>
              <w:bottom w:val="single" w:sz="6" w:space="0" w:color="auto"/>
              <w:right w:val="single" w:sz="6" w:space="0" w:color="auto"/>
            </w:tcBorders>
            <w:hideMark/>
          </w:tcPr>
          <w:p w14:paraId="5C349785"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i</w:t>
            </w:r>
          </w:p>
        </w:tc>
        <w:tc>
          <w:tcPr>
            <w:tcW w:w="692" w:type="pct"/>
            <w:tcBorders>
              <w:top w:val="single" w:sz="6" w:space="0" w:color="auto"/>
              <w:left w:val="single" w:sz="6" w:space="0" w:color="auto"/>
              <w:bottom w:val="single" w:sz="6" w:space="0" w:color="auto"/>
              <w:right w:val="single" w:sz="6" w:space="0" w:color="auto"/>
            </w:tcBorders>
            <w:hideMark/>
          </w:tcPr>
          <w:p w14:paraId="68A5C2C6"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3A2E10A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A 15-minute Settlement Interval within the hour of an Operating Day during which the SWGR is instructed by ERCOT.</w:t>
            </w:r>
          </w:p>
        </w:tc>
      </w:tr>
      <w:tr w:rsidR="009551ED" w:rsidRPr="009551ED" w14:paraId="008D3856" w14:textId="77777777" w:rsidTr="00550BA7">
        <w:trPr>
          <w:cantSplit/>
        </w:trPr>
        <w:tc>
          <w:tcPr>
            <w:tcW w:w="966" w:type="pct"/>
            <w:tcBorders>
              <w:top w:val="single" w:sz="6" w:space="0" w:color="auto"/>
              <w:left w:val="single" w:sz="4" w:space="0" w:color="auto"/>
              <w:bottom w:val="single" w:sz="6" w:space="0" w:color="auto"/>
              <w:right w:val="single" w:sz="6" w:space="0" w:color="auto"/>
            </w:tcBorders>
            <w:hideMark/>
          </w:tcPr>
          <w:p w14:paraId="12A4E0F4"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t>
            </w:r>
          </w:p>
        </w:tc>
        <w:tc>
          <w:tcPr>
            <w:tcW w:w="692" w:type="pct"/>
            <w:tcBorders>
              <w:top w:val="single" w:sz="6" w:space="0" w:color="auto"/>
              <w:left w:val="single" w:sz="6" w:space="0" w:color="auto"/>
              <w:bottom w:val="single" w:sz="6" w:space="0" w:color="auto"/>
              <w:right w:val="single" w:sz="6" w:space="0" w:color="auto"/>
            </w:tcBorders>
            <w:hideMark/>
          </w:tcPr>
          <w:p w14:paraId="5A56A012"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4847AB8E" w14:textId="77777777" w:rsidR="009551ED" w:rsidRPr="009551ED" w:rsidRDefault="009551ED" w:rsidP="009551ED">
            <w:pPr>
              <w:spacing w:after="60"/>
              <w:rPr>
                <w:rFonts w:eastAsia="Times New Roman"/>
                <w:iCs/>
                <w:sz w:val="20"/>
                <w:szCs w:val="20"/>
                <w:highlight w:val="yellow"/>
              </w:rPr>
            </w:pPr>
            <w:r w:rsidRPr="009551ED">
              <w:rPr>
                <w:rFonts w:eastAsia="Times New Roman"/>
                <w:iCs/>
                <w:sz w:val="20"/>
                <w:szCs w:val="20"/>
              </w:rPr>
              <w:t xml:space="preserve">An ERCOT area start that is eligible to have its costs included in the Switchable Generation Cost Guarantee. </w:t>
            </w:r>
          </w:p>
        </w:tc>
      </w:tr>
      <w:tr w:rsidR="009551ED" w:rsidRPr="009551ED" w14:paraId="1A8EB30D" w14:textId="77777777" w:rsidTr="00550BA7">
        <w:trPr>
          <w:cantSplit/>
        </w:trPr>
        <w:tc>
          <w:tcPr>
            <w:tcW w:w="966" w:type="pct"/>
            <w:tcBorders>
              <w:top w:val="single" w:sz="6" w:space="0" w:color="auto"/>
              <w:left w:val="single" w:sz="4" w:space="0" w:color="auto"/>
              <w:bottom w:val="single" w:sz="6" w:space="0" w:color="auto"/>
              <w:right w:val="single" w:sz="6" w:space="0" w:color="auto"/>
            </w:tcBorders>
            <w:hideMark/>
          </w:tcPr>
          <w:p w14:paraId="44B6F53D" w14:textId="77777777" w:rsidR="009551ED" w:rsidRPr="009551ED" w:rsidRDefault="009551ED" w:rsidP="009551ED">
            <w:pPr>
              <w:spacing w:after="60"/>
              <w:rPr>
                <w:rFonts w:eastAsia="Times New Roman"/>
                <w:i/>
                <w:iCs/>
                <w:sz w:val="20"/>
                <w:szCs w:val="20"/>
              </w:rPr>
            </w:pPr>
            <w:proofErr w:type="spellStart"/>
            <w:r w:rsidRPr="009551ED">
              <w:rPr>
                <w:rFonts w:eastAsia="Times New Roman"/>
                <w:i/>
                <w:iCs/>
                <w:sz w:val="20"/>
                <w:szCs w:val="20"/>
              </w:rPr>
              <w:t>rc</w:t>
            </w:r>
            <w:proofErr w:type="spellEnd"/>
          </w:p>
        </w:tc>
        <w:tc>
          <w:tcPr>
            <w:tcW w:w="692" w:type="pct"/>
            <w:tcBorders>
              <w:top w:val="single" w:sz="6" w:space="0" w:color="auto"/>
              <w:left w:val="single" w:sz="6" w:space="0" w:color="auto"/>
              <w:bottom w:val="single" w:sz="6" w:space="0" w:color="auto"/>
              <w:right w:val="single" w:sz="6" w:space="0" w:color="auto"/>
            </w:tcBorders>
            <w:hideMark/>
          </w:tcPr>
          <w:p w14:paraId="39EAEF4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04E9DB4C"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A Resource Category.</w:t>
            </w:r>
          </w:p>
        </w:tc>
      </w:tr>
      <w:tr w:rsidR="009551ED" w:rsidRPr="009551ED" w14:paraId="0C140B3D" w14:textId="77777777" w:rsidTr="00550BA7">
        <w:trPr>
          <w:cantSplit/>
        </w:trPr>
        <w:tc>
          <w:tcPr>
            <w:tcW w:w="966" w:type="pct"/>
            <w:tcBorders>
              <w:top w:val="single" w:sz="6" w:space="0" w:color="auto"/>
              <w:left w:val="single" w:sz="4" w:space="0" w:color="auto"/>
              <w:bottom w:val="single" w:sz="6" w:space="0" w:color="auto"/>
              <w:right w:val="single" w:sz="6" w:space="0" w:color="auto"/>
            </w:tcBorders>
          </w:tcPr>
          <w:p w14:paraId="6F77B54A"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p</w:t>
            </w:r>
          </w:p>
        </w:tc>
        <w:tc>
          <w:tcPr>
            <w:tcW w:w="692" w:type="pct"/>
            <w:tcBorders>
              <w:top w:val="single" w:sz="6" w:space="0" w:color="auto"/>
              <w:left w:val="single" w:sz="6" w:space="0" w:color="auto"/>
              <w:bottom w:val="single" w:sz="6" w:space="0" w:color="auto"/>
              <w:right w:val="single" w:sz="6" w:space="0" w:color="auto"/>
            </w:tcBorders>
          </w:tcPr>
          <w:p w14:paraId="5E72C13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736BDD4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A Resource Node Settlement Point.</w:t>
            </w:r>
          </w:p>
        </w:tc>
      </w:tr>
    </w:tbl>
    <w:p w14:paraId="77FFEA1D" w14:textId="77777777" w:rsidR="009551ED" w:rsidRPr="009551ED" w:rsidRDefault="009551ED" w:rsidP="009551ED">
      <w:pPr>
        <w:ind w:left="720" w:hanging="720"/>
        <w:rPr>
          <w:rFonts w:eastAsia="Times New Roma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2"/>
      </w:tblGrid>
      <w:tr w:rsidR="009551ED" w:rsidRPr="009551ED" w14:paraId="0B6AB252" w14:textId="77777777" w:rsidTr="0083533E">
        <w:trPr>
          <w:trHeight w:val="206"/>
        </w:trPr>
        <w:tc>
          <w:tcPr>
            <w:tcW w:w="9350" w:type="dxa"/>
            <w:shd w:val="clear" w:color="auto" w:fill="D9D9D9" w:themeFill="background1" w:themeFillShade="D9"/>
          </w:tcPr>
          <w:p w14:paraId="2FC55B43" w14:textId="77777777" w:rsidR="009551ED" w:rsidRPr="009551ED" w:rsidRDefault="009551ED" w:rsidP="009551ED">
            <w:pPr>
              <w:spacing w:before="120" w:after="240"/>
              <w:rPr>
                <w:rFonts w:eastAsia="Times New Roman"/>
                <w:b/>
                <w:i/>
                <w:iCs/>
              </w:rPr>
            </w:pPr>
            <w:r w:rsidRPr="009551ED">
              <w:rPr>
                <w:rFonts w:eastAsia="Times New Roman"/>
                <w:b/>
                <w:i/>
                <w:iCs/>
              </w:rPr>
              <w:t>[NPRR1010 and NPRR1014:  Replace applicable portions of paragraph (1) above with the following upon system implementation of the Real-Time Co-Optimization (RTC) project for NPRR1010; or upon system implementation for NPRR1014:]</w:t>
            </w:r>
          </w:p>
          <w:p w14:paraId="414AF594" w14:textId="77777777" w:rsidR="009551ED" w:rsidRPr="009551ED" w:rsidRDefault="009551ED" w:rsidP="009551ED">
            <w:pPr>
              <w:ind w:left="720" w:hanging="720"/>
              <w:rPr>
                <w:rFonts w:eastAsia="Times New Roman"/>
                <w:szCs w:val="20"/>
              </w:rPr>
            </w:pPr>
            <w:r w:rsidRPr="009551ED">
              <w:rPr>
                <w:rFonts w:eastAsia="Times New Roman"/>
                <w:szCs w:val="20"/>
              </w:rPr>
              <w:t>(1)</w:t>
            </w:r>
            <w:r w:rsidRPr="009551ED">
              <w:rPr>
                <w:rFonts w:eastAsia="Times New Roman"/>
                <w:szCs w:val="20"/>
              </w:rPr>
              <w:tab/>
              <w:t>To compensate QSEs representing SWGRs that switch to the ERCOT Control Area from a non-ERCOT Control Area pursuant to an ERCOT RUC instruction for an actual or anticipated EEA condition, ERCOT shall calculate a Switchable Generation Make-Whole Payment (SWMWAMT) for an Operating Day, allocated to each instructed Operating Hour as follows:</w:t>
            </w:r>
          </w:p>
          <w:p w14:paraId="73BBF93E" w14:textId="77777777" w:rsidR="009551ED" w:rsidRPr="009551ED" w:rsidRDefault="009551ED" w:rsidP="009551ED">
            <w:pPr>
              <w:rPr>
                <w:rFonts w:eastAsia="Times New Roman"/>
                <w:szCs w:val="20"/>
              </w:rPr>
            </w:pPr>
          </w:p>
          <w:p w14:paraId="0D55AE7F" w14:textId="77777777" w:rsidR="009551ED" w:rsidRPr="009551ED" w:rsidRDefault="009551ED" w:rsidP="009551ED">
            <w:pPr>
              <w:tabs>
                <w:tab w:val="left" w:pos="2250"/>
                <w:tab w:val="left" w:pos="3150"/>
                <w:tab w:val="left" w:pos="3960"/>
              </w:tabs>
              <w:spacing w:after="240"/>
              <w:ind w:left="3960" w:hanging="3240"/>
              <w:rPr>
                <w:rFonts w:eastAsia="Times New Roman"/>
                <w:b/>
                <w:bCs/>
                <w:i/>
                <w:szCs w:val="20"/>
                <w:vertAlign w:val="subscript"/>
              </w:rPr>
            </w:pPr>
            <w:r w:rsidRPr="009551ED">
              <w:rPr>
                <w:rFonts w:eastAsia="Times New Roman"/>
                <w:b/>
                <w:bCs/>
                <w:szCs w:val="20"/>
              </w:rPr>
              <w:t xml:space="preserve">SWMWAMT </w:t>
            </w:r>
            <w:r w:rsidRPr="009551ED">
              <w:rPr>
                <w:rFonts w:eastAsia="Times New Roman"/>
                <w:b/>
                <w:bCs/>
                <w:i/>
                <w:szCs w:val="20"/>
                <w:vertAlign w:val="subscript"/>
              </w:rPr>
              <w:t>q, r</w:t>
            </w:r>
            <w:r w:rsidRPr="009551ED">
              <w:rPr>
                <w:rFonts w:eastAsia="Times New Roman"/>
                <w:b/>
                <w:bCs/>
                <w:szCs w:val="20"/>
              </w:rPr>
              <w:t xml:space="preserve">  =  (-1) * Max (0, (SWCG </w:t>
            </w:r>
            <w:r w:rsidRPr="009551ED">
              <w:rPr>
                <w:rFonts w:eastAsia="Times New Roman"/>
                <w:b/>
                <w:bCs/>
                <w:i/>
                <w:szCs w:val="20"/>
                <w:vertAlign w:val="subscript"/>
              </w:rPr>
              <w:t>q, r, d</w:t>
            </w:r>
            <w:r w:rsidRPr="009551ED">
              <w:rPr>
                <w:rFonts w:eastAsia="Times New Roman"/>
                <w:b/>
                <w:bCs/>
                <w:szCs w:val="20"/>
              </w:rPr>
              <w:t xml:space="preserve"> – </w:t>
            </w:r>
            <w:r w:rsidRPr="009551ED">
              <w:rPr>
                <w:rFonts w:eastAsia="Times New Roman"/>
                <w:b/>
                <w:bCs/>
                <w:szCs w:val="20"/>
                <w:lang w:val="pt-BR"/>
              </w:rPr>
              <w:t>SWRTREV</w:t>
            </w:r>
            <w:r w:rsidRPr="009551ED">
              <w:rPr>
                <w:rFonts w:eastAsia="Times New Roman"/>
                <w:b/>
                <w:bCs/>
                <w:i/>
                <w:szCs w:val="20"/>
                <w:vertAlign w:val="subscript"/>
                <w:lang w:val="pt-BR"/>
              </w:rPr>
              <w:t xml:space="preserve"> q, r, d</w:t>
            </w:r>
            <w:r w:rsidRPr="009551ED">
              <w:rPr>
                <w:rFonts w:eastAsia="Times New Roman"/>
                <w:b/>
                <w:bCs/>
                <w:szCs w:val="20"/>
              </w:rPr>
              <w:t xml:space="preserve">)) / SWIHR </w:t>
            </w:r>
            <w:r w:rsidRPr="009551ED">
              <w:rPr>
                <w:rFonts w:eastAsia="Times New Roman"/>
                <w:b/>
                <w:bCs/>
                <w:i/>
                <w:szCs w:val="20"/>
                <w:vertAlign w:val="subscript"/>
              </w:rPr>
              <w:t>q, r, d</w:t>
            </w:r>
          </w:p>
          <w:p w14:paraId="2B13F210" w14:textId="77777777" w:rsidR="009551ED" w:rsidRPr="009551ED" w:rsidRDefault="009551ED" w:rsidP="009551ED">
            <w:pPr>
              <w:spacing w:after="240"/>
              <w:ind w:left="720"/>
              <w:rPr>
                <w:rFonts w:eastAsia="Times New Roman"/>
                <w:szCs w:val="20"/>
              </w:rPr>
            </w:pPr>
            <w:r w:rsidRPr="009551ED">
              <w:rPr>
                <w:rFonts w:eastAsia="Times New Roman"/>
                <w:szCs w:val="20"/>
              </w:rPr>
              <w:t>Where:</w:t>
            </w:r>
          </w:p>
          <w:p w14:paraId="373A24EF" w14:textId="77777777" w:rsidR="009551ED" w:rsidRPr="009551ED" w:rsidRDefault="009551ED" w:rsidP="009551ED">
            <w:pPr>
              <w:spacing w:after="240"/>
              <w:ind w:left="2250" w:hanging="1530"/>
              <w:rPr>
                <w:rFonts w:eastAsia="Times New Roman"/>
                <w:szCs w:val="20"/>
              </w:rPr>
            </w:pPr>
            <w:r w:rsidRPr="009551ED">
              <w:rPr>
                <w:rFonts w:eastAsia="Times New Roman"/>
                <w:szCs w:val="20"/>
              </w:rPr>
              <w:t xml:space="preserve">SWCG </w:t>
            </w:r>
            <w:r w:rsidRPr="009551ED">
              <w:rPr>
                <w:rFonts w:eastAsia="Times New Roman"/>
                <w:i/>
                <w:szCs w:val="20"/>
                <w:vertAlign w:val="subscript"/>
              </w:rPr>
              <w:t>q, r, d</w:t>
            </w:r>
            <w:r w:rsidRPr="009551ED">
              <w:rPr>
                <w:rFonts w:eastAsia="Times New Roman"/>
                <w:szCs w:val="20"/>
              </w:rPr>
              <w:t xml:space="preserve">  =  SWSUC </w:t>
            </w:r>
            <w:r w:rsidRPr="009551ED">
              <w:rPr>
                <w:rFonts w:eastAsia="Times New Roman"/>
                <w:i/>
                <w:szCs w:val="20"/>
                <w:vertAlign w:val="subscript"/>
              </w:rPr>
              <w:t>q, r, d</w:t>
            </w:r>
            <w:r w:rsidRPr="009551ED">
              <w:rPr>
                <w:rFonts w:eastAsia="Times New Roman"/>
                <w:szCs w:val="20"/>
              </w:rPr>
              <w:t xml:space="preserve"> + SWMEC </w:t>
            </w:r>
            <w:r w:rsidRPr="009551ED">
              <w:rPr>
                <w:rFonts w:eastAsia="Times New Roman"/>
                <w:i/>
                <w:szCs w:val="20"/>
                <w:vertAlign w:val="subscript"/>
              </w:rPr>
              <w:t>q, r, d</w:t>
            </w:r>
            <w:r w:rsidRPr="009551ED">
              <w:rPr>
                <w:rFonts w:eastAsia="Times New Roman"/>
                <w:szCs w:val="20"/>
              </w:rPr>
              <w:t xml:space="preserve"> + SWOC </w:t>
            </w:r>
            <w:r w:rsidRPr="009551ED">
              <w:rPr>
                <w:rFonts w:eastAsia="Times New Roman"/>
                <w:i/>
                <w:szCs w:val="20"/>
                <w:vertAlign w:val="subscript"/>
              </w:rPr>
              <w:t>q, r, d</w:t>
            </w:r>
            <w:r w:rsidRPr="009551ED">
              <w:rPr>
                <w:rFonts w:eastAsia="Times New Roman"/>
                <w:szCs w:val="20"/>
              </w:rPr>
              <w:t xml:space="preserve"> + SWAC</w:t>
            </w:r>
            <w:r w:rsidRPr="009551ED">
              <w:rPr>
                <w:rFonts w:eastAsia="Times New Roman"/>
                <w:i/>
                <w:szCs w:val="20"/>
                <w:vertAlign w:val="subscript"/>
              </w:rPr>
              <w:t xml:space="preserve"> q, r, d</w:t>
            </w:r>
            <w:r w:rsidRPr="009551ED">
              <w:rPr>
                <w:rFonts w:eastAsia="Times New Roman"/>
                <w:szCs w:val="20"/>
              </w:rPr>
              <w:t xml:space="preserve">  + </w:t>
            </w:r>
          </w:p>
          <w:p w14:paraId="4CA7A57D" w14:textId="77777777" w:rsidR="009551ED" w:rsidRPr="009551ED" w:rsidRDefault="009551ED" w:rsidP="009551ED">
            <w:pPr>
              <w:spacing w:after="240"/>
              <w:ind w:left="2250" w:hanging="90"/>
              <w:rPr>
                <w:rFonts w:eastAsia="Times New Roman"/>
                <w:szCs w:val="20"/>
              </w:rPr>
            </w:pPr>
            <w:r w:rsidRPr="009551ED">
              <w:rPr>
                <w:rFonts w:eastAsia="Times New Roman"/>
                <w:szCs w:val="20"/>
              </w:rPr>
              <w:t>SWPSLR</w:t>
            </w:r>
            <w:r w:rsidRPr="009551ED">
              <w:rPr>
                <w:rFonts w:eastAsia="Times New Roman"/>
                <w:i/>
                <w:szCs w:val="20"/>
                <w:vertAlign w:val="subscript"/>
              </w:rPr>
              <w:t xml:space="preserve"> q, r, d</w:t>
            </w:r>
          </w:p>
          <w:p w14:paraId="56847CE2" w14:textId="2903518E" w:rsidR="009551ED" w:rsidRPr="009551ED" w:rsidRDefault="685FDA47" w:rsidP="79C6FA9D">
            <w:pPr>
              <w:spacing w:after="240"/>
              <w:ind w:left="2250" w:hanging="1530"/>
              <w:rPr>
                <w:rFonts w:eastAsia="Times New Roman"/>
                <w:lang w:val="pt-BR"/>
              </w:rPr>
            </w:pPr>
            <w:r w:rsidRPr="79C6FA9D">
              <w:rPr>
                <w:rFonts w:eastAsia="Times New Roman"/>
                <w:lang w:val="pt-BR"/>
              </w:rPr>
              <w:t xml:space="preserve">SWRTREV </w:t>
            </w:r>
            <w:r w:rsidRPr="7F613925">
              <w:rPr>
                <w:rFonts w:eastAsia="Times New Roman"/>
                <w:i/>
                <w:iCs/>
                <w:vertAlign w:val="subscript"/>
                <w:lang w:val="pt-BR"/>
              </w:rPr>
              <w:t>q</w:t>
            </w:r>
            <w:r w:rsidRPr="7F613925">
              <w:rPr>
                <w:rFonts w:eastAsia="Times New Roman"/>
                <w:i/>
                <w:iCs/>
                <w:vertAlign w:val="subscript"/>
                <w:lang w:val="it-IT"/>
              </w:rPr>
              <w:t>, r, d</w:t>
            </w:r>
            <w:r w:rsidRPr="79C6FA9D">
              <w:rPr>
                <w:rFonts w:eastAsia="Times New Roman"/>
                <w:lang w:val="it-IT"/>
              </w:rPr>
              <w:t xml:space="preserve">   </w:t>
            </w:r>
            <w:r w:rsidRPr="79C6FA9D">
              <w:rPr>
                <w:rFonts w:eastAsia="Times New Roman"/>
              </w:rPr>
              <w:t xml:space="preserve">=  </w:t>
            </w:r>
            <w:r w:rsidRPr="79C6FA9D">
              <w:rPr>
                <w:rFonts w:eastAsia="Times New Roman"/>
                <w:lang w:val="pt-BR"/>
              </w:rPr>
              <w:t xml:space="preserve">Max [0, </w:t>
            </w:r>
            <w:r w:rsidR="009551ED" w:rsidRPr="009551ED">
              <w:rPr>
                <w:rFonts w:eastAsia="Times New Roman"/>
                <w:position w:val="-20"/>
                <w:szCs w:val="20"/>
              </w:rPr>
              <w:object w:dxaOrig="220" w:dyaOrig="440" w14:anchorId="38C21CA8">
                <v:shape id="_x0000_i1142" type="#_x0000_t75" style="width:8.4pt;height:21.6pt" o:ole="">
                  <v:imagedata r:id="rId39" o:title=""/>
                </v:shape>
                <o:OLEObject Type="Embed" ProgID="Equation.3" ShapeID="_x0000_i1142" DrawAspect="Content" ObjectID="_1825175710" r:id="rId161"/>
              </w:object>
            </w:r>
            <w:r w:rsidRPr="79C6FA9D">
              <w:rPr>
                <w:rFonts w:eastAsia="Times New Roman"/>
              </w:rPr>
              <w:t>(</w:t>
            </w:r>
            <w:r w:rsidRPr="79C6FA9D">
              <w:rPr>
                <w:rFonts w:eastAsia="Times New Roman"/>
                <w:lang w:val="pt-BR"/>
              </w:rPr>
              <w:t>RTSPP</w:t>
            </w:r>
            <w:r w:rsidRPr="7F613925">
              <w:rPr>
                <w:rFonts w:eastAsia="Times New Roman"/>
                <w:b/>
                <w:bCs/>
                <w:i/>
                <w:iCs/>
                <w:vertAlign w:val="subscript"/>
              </w:rPr>
              <w:t xml:space="preserve"> </w:t>
            </w:r>
            <w:r w:rsidRPr="7F613925">
              <w:rPr>
                <w:rFonts w:eastAsia="Times New Roman"/>
                <w:i/>
                <w:iCs/>
                <w:vertAlign w:val="subscript"/>
              </w:rPr>
              <w:t>p, i</w:t>
            </w:r>
            <w:r w:rsidRPr="79C6FA9D">
              <w:rPr>
                <w:rFonts w:eastAsia="Times New Roman"/>
                <w:lang w:val="pt-BR"/>
              </w:rPr>
              <w:t xml:space="preserve"> * </w:t>
            </w:r>
            <w:r w:rsidRPr="79C6FA9D">
              <w:rPr>
                <w:rFonts w:eastAsia="Times New Roman"/>
              </w:rPr>
              <w:t>RTMG</w:t>
            </w:r>
            <w:r w:rsidRPr="7F613925">
              <w:rPr>
                <w:rFonts w:eastAsia="Times New Roman"/>
                <w:b/>
                <w:bCs/>
                <w:i/>
                <w:iCs/>
                <w:vertAlign w:val="subscript"/>
              </w:rPr>
              <w:t xml:space="preserve"> </w:t>
            </w:r>
            <w:r w:rsidRPr="7F613925">
              <w:rPr>
                <w:rFonts w:eastAsia="Times New Roman"/>
                <w:i/>
                <w:iCs/>
                <w:vertAlign w:val="subscript"/>
              </w:rPr>
              <w:t>q, r, i</w:t>
            </w:r>
            <w:r w:rsidRPr="79C6FA9D">
              <w:rPr>
                <w:rFonts w:eastAsia="Times New Roman"/>
              </w:rPr>
              <w:t xml:space="preserve"> </w:t>
            </w:r>
            <w:r w:rsidRPr="79C6FA9D">
              <w:rPr>
                <w:rFonts w:eastAsia="Times New Roman"/>
                <w:lang w:val="pt-BR"/>
              </w:rPr>
              <w:t xml:space="preserve">+ (-1) * (EMREAMT </w:t>
            </w:r>
            <w:r w:rsidRPr="7F613925">
              <w:rPr>
                <w:rFonts w:eastAsia="Times New Roman"/>
                <w:i/>
                <w:iCs/>
                <w:vertAlign w:val="subscript"/>
                <w:lang w:val="pt-BR"/>
              </w:rPr>
              <w:t xml:space="preserve">q, r, p, i </w:t>
            </w:r>
            <w:r w:rsidRPr="79C6FA9D">
              <w:rPr>
                <w:rFonts w:eastAsia="Times New Roman"/>
                <w:lang w:val="pt-BR"/>
              </w:rPr>
              <w:t xml:space="preserve"> +  VSSVARAMT</w:t>
            </w:r>
            <w:r w:rsidRPr="79C6FA9D">
              <w:rPr>
                <w:rFonts w:eastAsia="Times New Roman"/>
              </w:rPr>
              <w:t xml:space="preserve"> </w:t>
            </w:r>
            <w:r w:rsidRPr="7F613925">
              <w:rPr>
                <w:rFonts w:eastAsia="Times New Roman"/>
                <w:i/>
                <w:iCs/>
                <w:vertAlign w:val="subscript"/>
              </w:rPr>
              <w:t>q, r, i</w:t>
            </w:r>
            <w:r w:rsidRPr="79C6FA9D">
              <w:rPr>
                <w:rFonts w:eastAsia="Times New Roman"/>
                <w:vertAlign w:val="subscript"/>
              </w:rPr>
              <w:t xml:space="preserve"> </w:t>
            </w:r>
            <w:r w:rsidRPr="79C6FA9D">
              <w:rPr>
                <w:rFonts w:eastAsia="Times New Roman"/>
                <w:lang w:val="pt-BR"/>
              </w:rPr>
              <w:t xml:space="preserve">+ VSSEAMT </w:t>
            </w:r>
            <w:r w:rsidRPr="7F613925">
              <w:rPr>
                <w:rFonts w:eastAsia="Times New Roman"/>
                <w:i/>
                <w:iCs/>
                <w:vertAlign w:val="subscript"/>
                <w:lang w:val="pt-BR"/>
              </w:rPr>
              <w:t>q, r, i</w:t>
            </w:r>
            <w:r w:rsidRPr="79C6FA9D">
              <w:rPr>
                <w:rFonts w:eastAsia="Times New Roman"/>
                <w:lang w:val="pt-BR"/>
              </w:rPr>
              <w:t>) + RTRUREV</w:t>
            </w:r>
            <w:r w:rsidRPr="79C6FA9D">
              <w:rPr>
                <w:rFonts w:eastAsia="Times New Roman"/>
              </w:rPr>
              <w:t xml:space="preserve"> </w:t>
            </w:r>
            <w:r w:rsidRPr="7F613925">
              <w:rPr>
                <w:rFonts w:eastAsia="Times New Roman"/>
                <w:i/>
                <w:iCs/>
                <w:vertAlign w:val="subscript"/>
              </w:rPr>
              <w:t>q, r, i</w:t>
            </w:r>
            <w:r w:rsidRPr="79C6FA9D" w:rsidDel="00D93367">
              <w:rPr>
                <w:rFonts w:eastAsia="Times New Roman"/>
                <w:lang w:val="pt-BR"/>
              </w:rPr>
              <w:t xml:space="preserve"> </w:t>
            </w:r>
            <w:r w:rsidRPr="79C6FA9D">
              <w:rPr>
                <w:rFonts w:eastAsia="Times New Roman"/>
                <w:lang w:val="pt-BR"/>
              </w:rPr>
              <w:t xml:space="preserve"> + </w:t>
            </w:r>
            <w:r w:rsidRPr="79C6FA9D">
              <w:rPr>
                <w:rFonts w:eastAsia="Times New Roman"/>
              </w:rPr>
              <w:t xml:space="preserve">RTRDREV </w:t>
            </w:r>
            <w:r w:rsidRPr="7F613925">
              <w:rPr>
                <w:rFonts w:eastAsia="Times New Roman"/>
                <w:i/>
                <w:iCs/>
                <w:vertAlign w:val="subscript"/>
                <w:lang w:val="it-IT"/>
              </w:rPr>
              <w:t>q, r</w:t>
            </w:r>
            <w:r w:rsidRPr="7F613925">
              <w:rPr>
                <w:rFonts w:eastAsia="Times New Roman"/>
                <w:i/>
                <w:iCs/>
                <w:vertAlign w:val="subscript"/>
              </w:rPr>
              <w:t>, i</w:t>
            </w:r>
            <w:r w:rsidRPr="7F613925">
              <w:rPr>
                <w:rFonts w:eastAsia="Times New Roman"/>
                <w:i/>
                <w:iCs/>
                <w:vertAlign w:val="subscript"/>
                <w:lang w:val="it-IT"/>
              </w:rPr>
              <w:t xml:space="preserve"> </w:t>
            </w:r>
            <w:r w:rsidRPr="7F613925">
              <w:rPr>
                <w:rFonts w:eastAsia="Times New Roman"/>
                <w:i/>
                <w:iCs/>
              </w:rPr>
              <w:t xml:space="preserve"> + </w:t>
            </w:r>
            <w:r w:rsidRPr="79C6FA9D">
              <w:rPr>
                <w:rFonts w:eastAsia="Times New Roman"/>
              </w:rPr>
              <w:t xml:space="preserve">RTRRREV </w:t>
            </w:r>
            <w:r w:rsidRPr="7F613925">
              <w:rPr>
                <w:rFonts w:eastAsia="Times New Roman"/>
                <w:i/>
                <w:iCs/>
                <w:vertAlign w:val="subscript"/>
                <w:lang w:val="it-IT"/>
              </w:rPr>
              <w:t>q, r</w:t>
            </w:r>
            <w:r w:rsidRPr="7F613925">
              <w:rPr>
                <w:rFonts w:eastAsia="Times New Roman"/>
                <w:i/>
                <w:iCs/>
                <w:vertAlign w:val="subscript"/>
              </w:rPr>
              <w:t>, i</w:t>
            </w:r>
            <w:r w:rsidRPr="7F613925">
              <w:rPr>
                <w:rFonts w:eastAsia="Times New Roman"/>
                <w:i/>
                <w:iCs/>
                <w:vertAlign w:val="subscript"/>
                <w:lang w:val="it-IT"/>
              </w:rPr>
              <w:t xml:space="preserve"> </w:t>
            </w:r>
            <w:r w:rsidRPr="7F613925">
              <w:rPr>
                <w:rFonts w:eastAsia="Times New Roman"/>
                <w:i/>
                <w:iCs/>
              </w:rPr>
              <w:t xml:space="preserve"> +</w:t>
            </w:r>
            <w:r w:rsidRPr="79C6FA9D">
              <w:rPr>
                <w:rFonts w:eastAsia="Times New Roman"/>
              </w:rPr>
              <w:t xml:space="preserve"> RTNSREV </w:t>
            </w:r>
            <w:r w:rsidRPr="7F613925">
              <w:rPr>
                <w:rFonts w:eastAsia="Times New Roman"/>
                <w:i/>
                <w:iCs/>
                <w:vertAlign w:val="subscript"/>
                <w:lang w:val="it-IT"/>
              </w:rPr>
              <w:t>q, r</w:t>
            </w:r>
            <w:r w:rsidRPr="7F613925">
              <w:rPr>
                <w:rFonts w:eastAsia="Times New Roman"/>
                <w:i/>
                <w:iCs/>
                <w:vertAlign w:val="subscript"/>
              </w:rPr>
              <w:t>, i</w:t>
            </w:r>
            <w:r w:rsidRPr="7F613925">
              <w:rPr>
                <w:rFonts w:eastAsia="Times New Roman"/>
                <w:i/>
                <w:iCs/>
                <w:vertAlign w:val="subscript"/>
                <w:lang w:val="it-IT"/>
              </w:rPr>
              <w:t xml:space="preserve"> </w:t>
            </w:r>
            <w:r w:rsidRPr="7F613925">
              <w:rPr>
                <w:rFonts w:eastAsia="Times New Roman"/>
                <w:i/>
                <w:iCs/>
              </w:rPr>
              <w:t xml:space="preserve"> + </w:t>
            </w:r>
            <w:r w:rsidRPr="79C6FA9D">
              <w:rPr>
                <w:rFonts w:eastAsia="Times New Roman"/>
              </w:rPr>
              <w:t xml:space="preserve">RTECRREV </w:t>
            </w:r>
            <w:r w:rsidRPr="7F613925">
              <w:rPr>
                <w:rFonts w:eastAsia="Times New Roman"/>
                <w:i/>
                <w:iCs/>
                <w:vertAlign w:val="subscript"/>
                <w:lang w:val="it-IT"/>
              </w:rPr>
              <w:t>q, r</w:t>
            </w:r>
            <w:r w:rsidRPr="7F613925">
              <w:rPr>
                <w:rFonts w:eastAsia="Times New Roman"/>
                <w:i/>
                <w:iCs/>
                <w:vertAlign w:val="subscript"/>
              </w:rPr>
              <w:t>, i</w:t>
            </w:r>
            <w:r w:rsidRPr="7F613925">
              <w:rPr>
                <w:rFonts w:eastAsia="Times New Roman"/>
                <w:i/>
                <w:iCs/>
                <w:vertAlign w:val="subscript"/>
                <w:lang w:val="it-IT"/>
              </w:rPr>
              <w:t xml:space="preserve"> </w:t>
            </w:r>
            <w:ins w:id="1297" w:author="ERCOT" w:date="2025-07-30T08:37:00Z" w16du:dateUtc="2025-07-30T13:37:00Z">
              <w:r w:rsidR="0F787692" w:rsidRPr="7F613925">
                <w:rPr>
                  <w:rFonts w:eastAsia="Times New Roman"/>
                  <w:i/>
                  <w:iCs/>
                  <w:vertAlign w:val="subscript"/>
                  <w:lang w:val="it-IT"/>
                </w:rPr>
                <w:t xml:space="preserve"> </w:t>
              </w:r>
              <w:r w:rsidR="0F787692" w:rsidRPr="7F613925">
                <w:rPr>
                  <w:rFonts w:eastAsia="Times New Roman"/>
                  <w:i/>
                  <w:iCs/>
                </w:rPr>
                <w:t xml:space="preserve">+ </w:t>
              </w:r>
              <w:r w:rsidR="0F787692" w:rsidRPr="7F613925">
                <w:rPr>
                  <w:rFonts w:eastAsia="Times New Roman"/>
                </w:rPr>
                <w:t xml:space="preserve">RTDRRREV </w:t>
              </w:r>
              <w:r w:rsidR="0F787692" w:rsidRPr="7F613925">
                <w:rPr>
                  <w:rFonts w:eastAsia="Times New Roman"/>
                  <w:i/>
                  <w:iCs/>
                  <w:vertAlign w:val="subscript"/>
                  <w:lang w:val="it-IT"/>
                </w:rPr>
                <w:t>q, r</w:t>
              </w:r>
              <w:r w:rsidR="3A35A0C8" w:rsidRPr="7F613925">
                <w:rPr>
                  <w:rFonts w:eastAsia="Times New Roman"/>
                  <w:i/>
                  <w:iCs/>
                  <w:vertAlign w:val="subscript"/>
                </w:rPr>
                <w:t xml:space="preserve">, </w:t>
              </w:r>
              <w:r w:rsidR="0F787692" w:rsidRPr="7F613925">
                <w:rPr>
                  <w:rFonts w:eastAsia="Times New Roman"/>
                  <w:i/>
                  <w:iCs/>
                  <w:vertAlign w:val="subscript"/>
                  <w:lang w:val="pt-BR"/>
                </w:rPr>
                <w:t>i</w:t>
              </w:r>
            </w:ins>
            <w:r w:rsidRPr="79C6FA9D">
              <w:rPr>
                <w:rFonts w:eastAsia="Times New Roman"/>
                <w:lang w:val="pt-BR"/>
              </w:rPr>
              <w:t>)]</w:t>
            </w:r>
          </w:p>
          <w:p w14:paraId="33B7C717" w14:textId="77777777" w:rsidR="009551ED" w:rsidRPr="009551ED" w:rsidRDefault="009551ED" w:rsidP="009551ED">
            <w:pPr>
              <w:spacing w:after="240"/>
              <w:ind w:left="2250" w:hanging="1530"/>
              <w:rPr>
                <w:rFonts w:eastAsia="Times New Roman"/>
                <w:szCs w:val="20"/>
                <w:lang w:val="it-IT"/>
              </w:rPr>
            </w:pPr>
            <w:r w:rsidRPr="009551ED">
              <w:rPr>
                <w:rFonts w:eastAsia="Times New Roman"/>
                <w:szCs w:val="20"/>
              </w:rPr>
              <w:lastRenderedPageBreak/>
              <w:t>SWAC</w:t>
            </w:r>
            <w:r w:rsidRPr="009551ED">
              <w:rPr>
                <w:rFonts w:eastAsia="Times New Roman"/>
                <w:i/>
                <w:szCs w:val="20"/>
                <w:vertAlign w:val="subscript"/>
              </w:rPr>
              <w:t xml:space="preserve"> q, r, d</w:t>
            </w:r>
            <w:r w:rsidRPr="009551ED">
              <w:rPr>
                <w:rFonts w:eastAsia="Times New Roman"/>
                <w:szCs w:val="20"/>
              </w:rPr>
              <w:t xml:space="preserve">  =  SWFC</w:t>
            </w:r>
            <w:r w:rsidRPr="009551ED">
              <w:rPr>
                <w:rFonts w:eastAsia="Times New Roman"/>
                <w:i/>
                <w:szCs w:val="20"/>
                <w:vertAlign w:val="subscript"/>
              </w:rPr>
              <w:t xml:space="preserve"> q, r, d</w:t>
            </w:r>
            <w:r w:rsidRPr="009551ED">
              <w:rPr>
                <w:rFonts w:eastAsia="Times New Roman"/>
                <w:szCs w:val="20"/>
                <w:lang w:val="it-IT"/>
              </w:rPr>
              <w:t xml:space="preserve"> </w:t>
            </w:r>
            <w:r w:rsidRPr="009551ED">
              <w:rPr>
                <w:rFonts w:eastAsia="Times New Roman"/>
                <w:szCs w:val="20"/>
              </w:rPr>
              <w:t>+ SWEIC</w:t>
            </w:r>
            <w:r w:rsidRPr="009551ED">
              <w:rPr>
                <w:rFonts w:eastAsia="Times New Roman"/>
                <w:i/>
                <w:szCs w:val="20"/>
                <w:vertAlign w:val="subscript"/>
              </w:rPr>
              <w:t xml:space="preserve"> q, r, d</w:t>
            </w:r>
            <w:r w:rsidRPr="009551ED">
              <w:rPr>
                <w:rFonts w:eastAsia="Times New Roman"/>
                <w:szCs w:val="20"/>
                <w:lang w:val="it-IT"/>
              </w:rPr>
              <w:t xml:space="preserve"> </w:t>
            </w:r>
            <w:r w:rsidRPr="009551ED">
              <w:rPr>
                <w:rFonts w:eastAsia="Times New Roman"/>
                <w:szCs w:val="20"/>
              </w:rPr>
              <w:t>+ SWASIC</w:t>
            </w:r>
            <w:r w:rsidRPr="009551ED">
              <w:rPr>
                <w:rFonts w:eastAsia="Times New Roman"/>
                <w:i/>
                <w:szCs w:val="20"/>
                <w:vertAlign w:val="subscript"/>
              </w:rPr>
              <w:t xml:space="preserve"> q, r, d</w:t>
            </w:r>
            <w:r w:rsidRPr="009551ED">
              <w:rPr>
                <w:rFonts w:eastAsia="Times New Roman"/>
                <w:szCs w:val="20"/>
                <w:lang w:val="it-IT"/>
              </w:rPr>
              <w:t xml:space="preserve"> + </w:t>
            </w:r>
            <w:r w:rsidRPr="009551ED">
              <w:rPr>
                <w:rFonts w:eastAsia="Times New Roman"/>
                <w:szCs w:val="20"/>
                <w:lang w:val="pt-BR"/>
              </w:rPr>
              <w:t>SWMWDC</w:t>
            </w:r>
            <w:r w:rsidRPr="009551ED">
              <w:rPr>
                <w:rFonts w:eastAsia="Times New Roman"/>
                <w:i/>
                <w:szCs w:val="20"/>
                <w:vertAlign w:val="subscript"/>
              </w:rPr>
              <w:t xml:space="preserve"> q, r, d </w:t>
            </w:r>
            <w:r w:rsidRPr="009551ED">
              <w:rPr>
                <w:rFonts w:eastAsia="Times New Roman"/>
                <w:szCs w:val="20"/>
                <w:lang w:val="it-IT"/>
              </w:rPr>
              <w:t xml:space="preserve">+ </w:t>
            </w:r>
            <w:r w:rsidRPr="009551ED">
              <w:rPr>
                <w:rFonts w:eastAsia="Times New Roman"/>
                <w:szCs w:val="20"/>
                <w:lang w:val="pt-BR"/>
              </w:rPr>
              <w:t>SWFIPC</w:t>
            </w:r>
            <w:r w:rsidRPr="009551ED">
              <w:rPr>
                <w:rFonts w:eastAsia="Times New Roman"/>
                <w:i/>
                <w:szCs w:val="20"/>
                <w:vertAlign w:val="subscript"/>
              </w:rPr>
              <w:t xml:space="preserve"> q, r, d</w:t>
            </w:r>
          </w:p>
          <w:p w14:paraId="2C5D80CB" w14:textId="2B63D9D6" w:rsidR="009551ED" w:rsidRPr="009551ED" w:rsidRDefault="685FDA47" w:rsidP="79C6FA9D">
            <w:pPr>
              <w:spacing w:after="240"/>
              <w:ind w:left="2250" w:hanging="1530"/>
              <w:rPr>
                <w:rFonts w:eastAsia="Times New Roman"/>
                <w:lang w:val="it-IT"/>
              </w:rPr>
            </w:pPr>
            <w:r w:rsidRPr="79C6FA9D">
              <w:rPr>
                <w:rFonts w:eastAsia="Times New Roman"/>
              </w:rPr>
              <w:t>SWPSLR</w:t>
            </w:r>
            <w:r w:rsidRPr="7F613925">
              <w:rPr>
                <w:rFonts w:eastAsia="Times New Roman"/>
                <w:i/>
                <w:iCs/>
                <w:vertAlign w:val="subscript"/>
              </w:rPr>
              <w:t xml:space="preserve"> q, r, d</w:t>
            </w:r>
            <w:r w:rsidRPr="79C6FA9D">
              <w:rPr>
                <w:rFonts w:eastAsia="Times New Roman"/>
              </w:rPr>
              <w:t xml:space="preserve">  =  </w:t>
            </w:r>
            <w:r w:rsidR="009551ED" w:rsidRPr="009551ED">
              <w:rPr>
                <w:rFonts w:eastAsia="Times New Roman"/>
                <w:position w:val="-20"/>
                <w:szCs w:val="20"/>
              </w:rPr>
              <w:object w:dxaOrig="220" w:dyaOrig="440" w14:anchorId="09D219B3">
                <v:shape id="_x0000_i1143" type="#_x0000_t75" style="width:15pt;height:21.6pt" o:ole="">
                  <v:imagedata r:id="rId39" o:title=""/>
                </v:shape>
                <o:OLEObject Type="Embed" ProgID="Equation.3" ShapeID="_x0000_i1143" DrawAspect="Content" ObjectID="_1825175711" r:id="rId162"/>
              </w:object>
            </w:r>
            <w:r w:rsidRPr="79C6FA9D">
              <w:rPr>
                <w:rFonts w:eastAsia="Times New Roman"/>
              </w:rPr>
              <w:t>(</w:t>
            </w:r>
            <w:r w:rsidRPr="79C6FA9D">
              <w:rPr>
                <w:rFonts w:eastAsia="Times New Roman"/>
                <w:lang w:val="pt-BR"/>
              </w:rPr>
              <w:t>RTSPP</w:t>
            </w:r>
            <w:r w:rsidRPr="7F613925">
              <w:rPr>
                <w:rFonts w:eastAsia="Times New Roman"/>
                <w:b/>
                <w:bCs/>
                <w:i/>
                <w:iCs/>
                <w:vertAlign w:val="subscript"/>
              </w:rPr>
              <w:t xml:space="preserve"> </w:t>
            </w:r>
            <w:r w:rsidRPr="7F613925">
              <w:rPr>
                <w:rFonts w:eastAsia="Times New Roman"/>
                <w:i/>
                <w:iCs/>
                <w:vertAlign w:val="subscript"/>
              </w:rPr>
              <w:t>p, i</w:t>
            </w:r>
            <w:r w:rsidRPr="79C6FA9D">
              <w:rPr>
                <w:rFonts w:eastAsia="Times New Roman"/>
                <w:lang w:val="pt-BR"/>
              </w:rPr>
              <w:t xml:space="preserve"> * </w:t>
            </w:r>
            <w:r w:rsidRPr="79C6FA9D">
              <w:rPr>
                <w:rFonts w:eastAsia="Times New Roman"/>
              </w:rPr>
              <w:t xml:space="preserve">RTLPX </w:t>
            </w:r>
            <w:r w:rsidRPr="7F613925">
              <w:rPr>
                <w:rFonts w:eastAsia="Times New Roman"/>
                <w:i/>
                <w:iCs/>
                <w:vertAlign w:val="subscript"/>
              </w:rPr>
              <w:t xml:space="preserve">q, r, i </w:t>
            </w:r>
            <w:r w:rsidRPr="79C6FA9D">
              <w:rPr>
                <w:rFonts w:eastAsia="Times New Roman"/>
              </w:rPr>
              <w:t xml:space="preserve">) – (FIP+FA) * SFC </w:t>
            </w:r>
            <w:r w:rsidRPr="7F613925">
              <w:rPr>
                <w:rFonts w:eastAsia="Times New Roman"/>
                <w:i/>
                <w:iCs/>
                <w:vertAlign w:val="subscript"/>
              </w:rPr>
              <w:t>d</w:t>
            </w:r>
          </w:p>
          <w:p w14:paraId="1A22B182" w14:textId="77777777" w:rsidR="009551ED" w:rsidRPr="009551ED" w:rsidRDefault="009551ED" w:rsidP="009551ED">
            <w:pPr>
              <w:spacing w:after="240"/>
              <w:ind w:left="1440" w:hanging="720"/>
              <w:rPr>
                <w:rFonts w:eastAsia="Times New Roman"/>
                <w:szCs w:val="20"/>
              </w:rPr>
            </w:pPr>
            <w:r w:rsidRPr="009551ED">
              <w:rPr>
                <w:rFonts w:eastAsia="Times New Roman"/>
                <w:szCs w:val="20"/>
              </w:rPr>
              <w:t>If ERCOT has approved verifiable costs for the SWGR:</w:t>
            </w:r>
          </w:p>
          <w:p w14:paraId="40007FD3" w14:textId="77777777" w:rsidR="009551ED" w:rsidRPr="009551ED" w:rsidRDefault="0122B778" w:rsidP="7F613925">
            <w:pPr>
              <w:tabs>
                <w:tab w:val="left" w:pos="1800"/>
              </w:tabs>
              <w:spacing w:after="240"/>
              <w:ind w:left="2160" w:hanging="1440"/>
              <w:rPr>
                <w:rFonts w:eastAsia="Times New Roman"/>
                <w:i/>
                <w:iCs/>
                <w:vertAlign w:val="subscript"/>
              </w:rPr>
            </w:pPr>
            <w:r w:rsidRPr="79C6FA9D">
              <w:rPr>
                <w:rFonts w:eastAsia="Times New Roman"/>
              </w:rPr>
              <w:t xml:space="preserve">     SWSUC </w:t>
            </w:r>
            <w:r w:rsidRPr="7F613925">
              <w:rPr>
                <w:rFonts w:eastAsia="Times New Roman"/>
                <w:i/>
                <w:iCs/>
                <w:vertAlign w:val="subscript"/>
              </w:rPr>
              <w:t>q, r, d</w:t>
            </w:r>
            <w:r w:rsidRPr="79C6FA9D">
              <w:rPr>
                <w:rFonts w:eastAsia="Times New Roman"/>
              </w:rPr>
              <w:t xml:space="preserve"> = </w:t>
            </w:r>
            <w:r w:rsidR="009551ED" w:rsidRPr="009551ED">
              <w:rPr>
                <w:rFonts w:eastAsia="Times New Roman"/>
                <w:position w:val="-20"/>
                <w:szCs w:val="20"/>
                <w:lang w:val="pt-BR"/>
              </w:rPr>
              <w:object w:dxaOrig="210" w:dyaOrig="450" w14:anchorId="5C309223">
                <v:shape id="_x0000_i1144" type="#_x0000_t75" style="width:8.4pt;height:21.6pt" o:ole="">
                  <v:imagedata r:id="rId32" o:title=""/>
                </v:shape>
                <o:OLEObject Type="Embed" ProgID="Equation.3" ShapeID="_x0000_i1144" DrawAspect="Content" ObjectID="_1825175712" r:id="rId163"/>
              </w:object>
            </w:r>
            <w:r w:rsidRPr="79C6FA9D">
              <w:rPr>
                <w:rFonts w:eastAsia="Times New Roman"/>
              </w:rPr>
              <w:t xml:space="preserve"> [SWSF * </w:t>
            </w:r>
            <w:r w:rsidRPr="79C6FA9D">
              <w:rPr>
                <w:rFonts w:eastAsia="Times New Roman"/>
                <w:lang w:val="pt-BR"/>
              </w:rPr>
              <w:t>(</w:t>
            </w:r>
            <w:r w:rsidRPr="79C6FA9D">
              <w:rPr>
                <w:rFonts w:eastAsia="Times New Roman"/>
              </w:rPr>
              <w:t>DAFCRS</w:t>
            </w:r>
            <w:r w:rsidRPr="7F613925">
              <w:rPr>
                <w:rFonts w:eastAsia="Times New Roman"/>
                <w:i/>
                <w:iCs/>
                <w:vertAlign w:val="subscript"/>
              </w:rPr>
              <w:t xml:space="preserve"> r, s</w:t>
            </w:r>
            <w:r w:rsidRPr="79C6FA9D">
              <w:rPr>
                <w:rFonts w:eastAsia="Times New Roman"/>
              </w:rPr>
              <w:t xml:space="preserve"> * (GASPERSU </w:t>
            </w:r>
            <w:r w:rsidRPr="7F613925">
              <w:rPr>
                <w:rFonts w:eastAsia="Times New Roman"/>
                <w:i/>
                <w:iCs/>
                <w:vertAlign w:val="subscript"/>
              </w:rPr>
              <w:t>r, s</w:t>
            </w:r>
            <w:r w:rsidRPr="79C6FA9D">
              <w:rPr>
                <w:rFonts w:eastAsia="Times New Roman"/>
              </w:rPr>
              <w:t xml:space="preserve"> * FIP + OILPERSU</w:t>
            </w:r>
            <w:r w:rsidRPr="7F613925">
              <w:rPr>
                <w:rFonts w:eastAsia="Times New Roman"/>
                <w:i/>
                <w:iCs/>
                <w:vertAlign w:val="subscript"/>
              </w:rPr>
              <w:t xml:space="preserve"> r, s</w:t>
            </w:r>
            <w:r w:rsidRPr="79C6FA9D">
              <w:rPr>
                <w:rFonts w:eastAsia="Times New Roman"/>
              </w:rPr>
              <w:t xml:space="preserve"> * FOP + SFPERSU</w:t>
            </w:r>
            <w:r w:rsidRPr="7F613925">
              <w:rPr>
                <w:rFonts w:eastAsia="Times New Roman"/>
                <w:i/>
                <w:iCs/>
                <w:vertAlign w:val="subscript"/>
              </w:rPr>
              <w:t xml:space="preserve"> r, s</w:t>
            </w:r>
            <w:r w:rsidRPr="79C6FA9D">
              <w:rPr>
                <w:rFonts w:eastAsia="Times New Roman"/>
              </w:rPr>
              <w:t xml:space="preserve"> * SFP) + VOMS</w:t>
            </w:r>
            <w:r w:rsidRPr="7F613925">
              <w:rPr>
                <w:rFonts w:eastAsia="Times New Roman"/>
                <w:i/>
                <w:iCs/>
                <w:vertAlign w:val="subscript"/>
              </w:rPr>
              <w:t xml:space="preserve"> r, s</w:t>
            </w:r>
            <w:r w:rsidRPr="79C6FA9D">
              <w:rPr>
                <w:rFonts w:eastAsia="Times New Roman"/>
              </w:rPr>
              <w:t xml:space="preserve">)] + ADJSWSUC </w:t>
            </w:r>
            <w:r w:rsidRPr="7F613925">
              <w:rPr>
                <w:rFonts w:eastAsia="Times New Roman"/>
                <w:i/>
                <w:iCs/>
                <w:vertAlign w:val="subscript"/>
              </w:rPr>
              <w:t>q, r, d</w:t>
            </w:r>
          </w:p>
          <w:p w14:paraId="6E3492F2" w14:textId="40A3578B" w:rsidR="009551ED" w:rsidRPr="009551ED" w:rsidRDefault="685FDA47" w:rsidP="7F613925">
            <w:pPr>
              <w:tabs>
                <w:tab w:val="left" w:pos="1800"/>
              </w:tabs>
              <w:spacing w:after="240"/>
              <w:ind w:left="2160" w:hanging="1440"/>
              <w:rPr>
                <w:rFonts w:eastAsia="Times New Roman"/>
                <w:i/>
                <w:iCs/>
                <w:vertAlign w:val="subscript"/>
              </w:rPr>
            </w:pPr>
            <w:r w:rsidRPr="79C6FA9D">
              <w:rPr>
                <w:rFonts w:eastAsia="Times New Roman"/>
              </w:rPr>
              <w:t xml:space="preserve">     SWMEC </w:t>
            </w:r>
            <w:r w:rsidRPr="7F613925">
              <w:rPr>
                <w:rFonts w:eastAsia="Times New Roman"/>
                <w:i/>
                <w:iCs/>
                <w:vertAlign w:val="subscript"/>
              </w:rPr>
              <w:t>q, r, d</w:t>
            </w:r>
            <w:r w:rsidRPr="79C6FA9D">
              <w:rPr>
                <w:rFonts w:eastAsia="Times New Roman"/>
              </w:rPr>
              <w:t xml:space="preserve"> = </w:t>
            </w:r>
            <w:r w:rsidR="009551ED" w:rsidRPr="009551ED">
              <w:rPr>
                <w:rFonts w:eastAsia="Times New Roman"/>
                <w:position w:val="-20"/>
                <w:szCs w:val="20"/>
                <w:lang w:val="pt-BR"/>
              </w:rPr>
              <w:object w:dxaOrig="220" w:dyaOrig="440" w14:anchorId="4E6325B3">
                <v:shape id="_x0000_i1145" type="#_x0000_t75" style="width:15pt;height:21.6pt" o:ole="">
                  <v:imagedata r:id="rId153" o:title=""/>
                </v:shape>
                <o:OLEObject Type="Embed" ProgID="Equation.3" ShapeID="_x0000_i1145" DrawAspect="Content" ObjectID="_1825175713" r:id="rId164"/>
              </w:object>
            </w:r>
            <w:r w:rsidRPr="79C6FA9D">
              <w:rPr>
                <w:rFonts w:eastAsia="Times New Roman"/>
                <w:lang w:val="pt-BR"/>
              </w:rPr>
              <w:t>(</w:t>
            </w:r>
            <w:r w:rsidRPr="79C6FA9D">
              <w:rPr>
                <w:rFonts w:eastAsia="Times New Roman"/>
              </w:rPr>
              <w:t>(</w:t>
            </w:r>
            <w:r w:rsidRPr="79C6FA9D">
              <w:rPr>
                <w:rFonts w:eastAsia="Times New Roman"/>
                <w:lang w:val="pt-BR"/>
              </w:rPr>
              <w:t>AHR</w:t>
            </w:r>
            <w:r w:rsidRPr="7F613925">
              <w:rPr>
                <w:rFonts w:eastAsia="Times New Roman"/>
                <w:i/>
                <w:iCs/>
                <w:vertAlign w:val="subscript"/>
                <w:lang w:val="es-ES"/>
              </w:rPr>
              <w:t xml:space="preserve"> r, i</w:t>
            </w:r>
            <w:r w:rsidRPr="79C6FA9D">
              <w:rPr>
                <w:rFonts w:eastAsia="Times New Roman"/>
                <w:lang w:val="pt-BR"/>
              </w:rPr>
              <w:t xml:space="preserve"> </w:t>
            </w:r>
            <w:r w:rsidRPr="79C6FA9D">
              <w:rPr>
                <w:rFonts w:eastAsia="Times New Roman"/>
              </w:rPr>
              <w:t xml:space="preserve">* (GASPERME </w:t>
            </w:r>
            <w:r w:rsidRPr="7F613925">
              <w:rPr>
                <w:rFonts w:eastAsia="Times New Roman"/>
                <w:i/>
                <w:iCs/>
                <w:vertAlign w:val="subscript"/>
              </w:rPr>
              <w:t>r</w:t>
            </w:r>
            <w:r w:rsidRPr="79C6FA9D">
              <w:rPr>
                <w:rFonts w:eastAsia="Times New Roman"/>
              </w:rPr>
              <w:t xml:space="preserve"> * FIP + OILPERME </w:t>
            </w:r>
            <w:r w:rsidRPr="7F613925">
              <w:rPr>
                <w:rFonts w:eastAsia="Times New Roman"/>
                <w:i/>
                <w:iCs/>
                <w:vertAlign w:val="subscript"/>
              </w:rPr>
              <w:t>r</w:t>
            </w:r>
            <w:r w:rsidRPr="79C6FA9D">
              <w:rPr>
                <w:rFonts w:eastAsia="Times New Roman"/>
              </w:rPr>
              <w:t xml:space="preserve"> * FOP + SFPERME</w:t>
            </w:r>
            <w:r w:rsidRPr="7F613925">
              <w:rPr>
                <w:rFonts w:eastAsia="Times New Roman"/>
                <w:i/>
                <w:iCs/>
                <w:vertAlign w:val="subscript"/>
              </w:rPr>
              <w:t xml:space="preserve"> r</w:t>
            </w:r>
            <w:r w:rsidRPr="79C6FA9D">
              <w:rPr>
                <w:rFonts w:eastAsia="Times New Roman"/>
              </w:rPr>
              <w:t xml:space="preserve">* SFP + FA </w:t>
            </w:r>
            <w:r w:rsidRPr="7F613925">
              <w:rPr>
                <w:rFonts w:eastAsia="Times New Roman"/>
                <w:i/>
                <w:iCs/>
                <w:vertAlign w:val="subscript"/>
              </w:rPr>
              <w:t>r</w:t>
            </w:r>
            <w:r w:rsidRPr="79C6FA9D">
              <w:rPr>
                <w:rFonts w:eastAsia="Times New Roman"/>
              </w:rPr>
              <w:t>) + VOMLSL</w:t>
            </w:r>
            <w:r w:rsidRPr="7F613925">
              <w:rPr>
                <w:rFonts w:eastAsia="Times New Roman"/>
                <w:i/>
                <w:iCs/>
                <w:vertAlign w:val="subscript"/>
              </w:rPr>
              <w:t xml:space="preserve"> r</w:t>
            </w:r>
            <w:r w:rsidRPr="79C6FA9D">
              <w:rPr>
                <w:rFonts w:eastAsia="Times New Roman"/>
              </w:rPr>
              <w:t xml:space="preserve">) * Min (LSL </w:t>
            </w:r>
            <w:r w:rsidRPr="7F613925">
              <w:rPr>
                <w:rFonts w:eastAsia="Times New Roman"/>
                <w:i/>
                <w:iCs/>
                <w:vertAlign w:val="subscript"/>
              </w:rPr>
              <w:t>q, r, i</w:t>
            </w:r>
            <w:r w:rsidRPr="79C6FA9D">
              <w:rPr>
                <w:rFonts w:eastAsia="Times New Roman"/>
              </w:rPr>
              <w:t xml:space="preserve"> * (¼), RTMG </w:t>
            </w:r>
            <w:r w:rsidRPr="7F613925">
              <w:rPr>
                <w:rFonts w:eastAsia="Times New Roman"/>
                <w:i/>
                <w:iCs/>
                <w:vertAlign w:val="subscript"/>
              </w:rPr>
              <w:t>q, r, i</w:t>
            </w:r>
            <w:r w:rsidRPr="79C6FA9D">
              <w:rPr>
                <w:rFonts w:eastAsia="Times New Roman"/>
              </w:rPr>
              <w:t xml:space="preserve">)) </w:t>
            </w:r>
            <w:r w:rsidRPr="7F613925">
              <w:rPr>
                <w:rFonts w:eastAsia="Times New Roman"/>
                <w:i/>
                <w:iCs/>
                <w:vertAlign w:val="subscript"/>
              </w:rPr>
              <w:t xml:space="preserve">  </w:t>
            </w:r>
          </w:p>
          <w:p w14:paraId="71F65130" w14:textId="612C912F" w:rsidR="009551ED" w:rsidRPr="009551ED" w:rsidRDefault="685FDA47" w:rsidP="7F613925">
            <w:pPr>
              <w:tabs>
                <w:tab w:val="left" w:pos="1800"/>
              </w:tabs>
              <w:spacing w:after="240"/>
              <w:ind w:left="2160" w:hanging="1440"/>
              <w:rPr>
                <w:rFonts w:eastAsia="Times New Roman"/>
                <w:i/>
                <w:iCs/>
                <w:vertAlign w:val="subscript"/>
              </w:rPr>
            </w:pPr>
            <w:r w:rsidRPr="79C6FA9D">
              <w:rPr>
                <w:rFonts w:eastAsia="Times New Roman"/>
              </w:rPr>
              <w:t xml:space="preserve">     SWOC </w:t>
            </w:r>
            <w:r w:rsidRPr="7F613925">
              <w:rPr>
                <w:rFonts w:eastAsia="Times New Roman"/>
                <w:i/>
                <w:iCs/>
                <w:vertAlign w:val="subscript"/>
              </w:rPr>
              <w:t>q, r, d</w:t>
            </w:r>
            <w:r w:rsidRPr="79C6FA9D">
              <w:rPr>
                <w:rFonts w:eastAsia="Times New Roman"/>
              </w:rPr>
              <w:t xml:space="preserve"> = </w:t>
            </w:r>
            <w:r w:rsidR="009551ED" w:rsidRPr="009551ED">
              <w:rPr>
                <w:rFonts w:eastAsia="Times New Roman"/>
                <w:position w:val="-20"/>
                <w:szCs w:val="20"/>
                <w:lang w:val="pt-BR"/>
              </w:rPr>
              <w:object w:dxaOrig="220" w:dyaOrig="440" w14:anchorId="4CAA2DD3">
                <v:shape id="_x0000_i1146" type="#_x0000_t75" style="width:15pt;height:21.6pt" o:ole="">
                  <v:imagedata r:id="rId153" o:title=""/>
                </v:shape>
                <o:OLEObject Type="Embed" ProgID="Equation.3" ShapeID="_x0000_i1146" DrawAspect="Content" ObjectID="_1825175714" r:id="rId165"/>
              </w:object>
            </w:r>
            <w:r w:rsidRPr="79C6FA9D">
              <w:rPr>
                <w:rFonts w:eastAsia="Times New Roman"/>
                <w:lang w:val="pt-BR"/>
              </w:rPr>
              <w:t>[</w:t>
            </w:r>
            <w:r w:rsidRPr="79C6FA9D">
              <w:rPr>
                <w:rFonts w:eastAsia="Times New Roman"/>
              </w:rPr>
              <w:t>(</w:t>
            </w:r>
            <w:r w:rsidRPr="79C6FA9D">
              <w:rPr>
                <w:rFonts w:eastAsia="Times New Roman"/>
                <w:lang w:val="pt-BR"/>
              </w:rPr>
              <w:t>AHR</w:t>
            </w:r>
            <w:r w:rsidRPr="7F613925">
              <w:rPr>
                <w:rFonts w:eastAsia="Times New Roman"/>
                <w:i/>
                <w:iCs/>
                <w:vertAlign w:val="subscript"/>
                <w:lang w:val="es-ES"/>
              </w:rPr>
              <w:t xml:space="preserve"> r, i</w:t>
            </w:r>
            <w:r w:rsidRPr="79C6FA9D">
              <w:rPr>
                <w:rFonts w:eastAsia="Times New Roman"/>
              </w:rPr>
              <w:t xml:space="preserve"> * ((GASPEROL </w:t>
            </w:r>
            <w:r w:rsidRPr="7F613925">
              <w:rPr>
                <w:rFonts w:eastAsia="Times New Roman"/>
                <w:i/>
                <w:iCs/>
                <w:vertAlign w:val="subscript"/>
              </w:rPr>
              <w:t>r</w:t>
            </w:r>
            <w:r w:rsidRPr="79C6FA9D">
              <w:rPr>
                <w:rFonts w:eastAsia="Times New Roman"/>
              </w:rPr>
              <w:t xml:space="preserve"> * FIP + OILPEROL</w:t>
            </w:r>
            <w:r w:rsidRPr="7F613925">
              <w:rPr>
                <w:rFonts w:eastAsia="Times New Roman"/>
                <w:i/>
                <w:iCs/>
                <w:vertAlign w:val="subscript"/>
              </w:rPr>
              <w:t xml:space="preserve"> r </w:t>
            </w:r>
            <w:r w:rsidRPr="79C6FA9D">
              <w:rPr>
                <w:rFonts w:eastAsia="Times New Roman"/>
              </w:rPr>
              <w:t>* FOP + SFPEROL</w:t>
            </w:r>
            <w:r w:rsidRPr="7F613925">
              <w:rPr>
                <w:rFonts w:eastAsia="Times New Roman"/>
                <w:i/>
                <w:iCs/>
                <w:vertAlign w:val="subscript"/>
              </w:rPr>
              <w:t xml:space="preserve"> r</w:t>
            </w:r>
            <w:r w:rsidRPr="79C6FA9D">
              <w:rPr>
                <w:rFonts w:eastAsia="Times New Roman"/>
              </w:rPr>
              <w:t xml:space="preserve"> * SFP) + FA</w:t>
            </w:r>
            <w:r w:rsidRPr="7F613925">
              <w:rPr>
                <w:rFonts w:eastAsia="Times New Roman"/>
                <w:i/>
                <w:iCs/>
                <w:vertAlign w:val="subscript"/>
              </w:rPr>
              <w:t xml:space="preserve"> r</w:t>
            </w:r>
            <w:r w:rsidRPr="79C6FA9D">
              <w:rPr>
                <w:rFonts w:eastAsia="Times New Roman"/>
              </w:rPr>
              <w:t>) + OM</w:t>
            </w:r>
            <w:r w:rsidRPr="7F613925">
              <w:rPr>
                <w:rFonts w:eastAsia="Times New Roman"/>
                <w:i/>
                <w:iCs/>
                <w:vertAlign w:val="subscript"/>
              </w:rPr>
              <w:t xml:space="preserve"> r</w:t>
            </w:r>
            <w:r w:rsidRPr="79C6FA9D">
              <w:rPr>
                <w:rFonts w:eastAsia="Times New Roman"/>
              </w:rPr>
              <w:t xml:space="preserve">) * Max(0, (RTMG </w:t>
            </w:r>
            <w:r w:rsidRPr="7F613925">
              <w:rPr>
                <w:rFonts w:eastAsia="Times New Roman"/>
                <w:i/>
                <w:iCs/>
                <w:vertAlign w:val="subscript"/>
              </w:rPr>
              <w:t>q, r, i</w:t>
            </w:r>
            <w:r w:rsidRPr="79C6FA9D">
              <w:rPr>
                <w:rFonts w:eastAsia="Times New Roman"/>
              </w:rPr>
              <w:t xml:space="preserve"> – LSL </w:t>
            </w:r>
            <w:r w:rsidRPr="7F613925">
              <w:rPr>
                <w:rFonts w:eastAsia="Times New Roman"/>
                <w:i/>
                <w:iCs/>
                <w:vertAlign w:val="subscript"/>
              </w:rPr>
              <w:t>q, r, i</w:t>
            </w:r>
            <w:r w:rsidRPr="79C6FA9D">
              <w:rPr>
                <w:rFonts w:eastAsia="Times New Roman"/>
              </w:rPr>
              <w:t xml:space="preserve"> * (¼)))] </w:t>
            </w:r>
            <w:r w:rsidRPr="7F613925">
              <w:rPr>
                <w:rFonts w:eastAsia="Times New Roman"/>
                <w:i/>
                <w:iCs/>
              </w:rPr>
              <w:t xml:space="preserve">- </w:t>
            </w:r>
            <w:r w:rsidRPr="79C6FA9D">
              <w:rPr>
                <w:rFonts w:eastAsia="Times New Roman"/>
                <w:lang w:val="pt-BR"/>
              </w:rPr>
              <w:t>OPC</w:t>
            </w:r>
            <w:r w:rsidRPr="7F613925">
              <w:rPr>
                <w:rFonts w:eastAsia="Times New Roman"/>
                <w:i/>
                <w:iCs/>
                <w:vertAlign w:val="subscript"/>
                <w:lang w:val="es-ES"/>
              </w:rPr>
              <w:t xml:space="preserve"> r, d</w:t>
            </w:r>
            <w:r w:rsidRPr="79C6FA9D">
              <w:rPr>
                <w:rFonts w:eastAsia="Times New Roman"/>
              </w:rPr>
              <w:t xml:space="preserve"> </w:t>
            </w:r>
            <w:r w:rsidRPr="7F613925">
              <w:rPr>
                <w:rFonts w:eastAsia="Times New Roman"/>
                <w:i/>
                <w:iCs/>
                <w:vertAlign w:val="subscript"/>
              </w:rPr>
              <w:t xml:space="preserve">  </w:t>
            </w:r>
          </w:p>
          <w:p w14:paraId="11958145" w14:textId="77777777" w:rsidR="009551ED" w:rsidRPr="009551ED" w:rsidRDefault="009551ED" w:rsidP="009551ED">
            <w:pPr>
              <w:tabs>
                <w:tab w:val="left" w:pos="1800"/>
              </w:tabs>
              <w:spacing w:after="240"/>
              <w:ind w:left="2160" w:hanging="1440"/>
              <w:rPr>
                <w:rFonts w:eastAsia="Times New Roman"/>
                <w:szCs w:val="20"/>
                <w:lang w:val="pt-BR"/>
              </w:rPr>
            </w:pPr>
            <w:r w:rsidRPr="009551ED">
              <w:rPr>
                <w:rFonts w:eastAsia="Times New Roman"/>
                <w:szCs w:val="20"/>
                <w:lang w:val="pt-BR"/>
              </w:rPr>
              <w:t>Where,</w:t>
            </w:r>
          </w:p>
          <w:p w14:paraId="2F8CFE06" w14:textId="77777777" w:rsidR="009551ED" w:rsidRPr="009551ED" w:rsidRDefault="0122B778" w:rsidP="7F613925">
            <w:pPr>
              <w:tabs>
                <w:tab w:val="left" w:pos="2160"/>
                <w:tab w:val="left" w:pos="2880"/>
              </w:tabs>
              <w:spacing w:after="240"/>
              <w:ind w:leftChars="300" w:left="2880" w:hangingChars="900" w:hanging="2160"/>
              <w:rPr>
                <w:rFonts w:eastAsia="Times New Roman"/>
                <w:i/>
                <w:iCs/>
                <w:vertAlign w:val="subscript"/>
              </w:rPr>
            </w:pPr>
            <w:r w:rsidRPr="79C6FA9D">
              <w:rPr>
                <w:rFonts w:eastAsia="Times New Roman"/>
                <w:lang w:val="pt-BR"/>
              </w:rPr>
              <w:t>OPC</w:t>
            </w:r>
            <w:r w:rsidRPr="7F613925">
              <w:rPr>
                <w:rFonts w:eastAsia="Times New Roman"/>
                <w:i/>
                <w:iCs/>
                <w:vertAlign w:val="subscript"/>
                <w:lang w:val="es-ES"/>
              </w:rPr>
              <w:t xml:space="preserve"> r, d</w:t>
            </w:r>
            <w:r w:rsidRPr="79C6FA9D">
              <w:rPr>
                <w:rFonts w:eastAsia="Times New Roman"/>
                <w:lang w:val="pt-BR"/>
              </w:rPr>
              <w:t xml:space="preserve"> = </w:t>
            </w:r>
            <w:r w:rsidR="009551ED" w:rsidRPr="009551ED">
              <w:rPr>
                <w:rFonts w:eastAsia="Times New Roman"/>
                <w:bCs/>
                <w:position w:val="-20"/>
                <w:lang w:val="pt-BR"/>
              </w:rPr>
              <w:object w:dxaOrig="220" w:dyaOrig="440" w14:anchorId="37ACE3C6">
                <v:shape id="_x0000_i1147" type="#_x0000_t75" style="width:15pt;height:21.6pt" o:ole="">
                  <v:imagedata r:id="rId153" o:title=""/>
                </v:shape>
                <o:OLEObject Type="Embed" ProgID="Equation.3" ShapeID="_x0000_i1147" DrawAspect="Content" ObjectID="_1825175715" r:id="rId166"/>
              </w:object>
            </w:r>
            <w:r w:rsidRPr="79C6FA9D">
              <w:rPr>
                <w:rFonts w:eastAsia="Times New Roman"/>
                <w:lang w:val="pt-BR"/>
              </w:rPr>
              <w:t>(</w:t>
            </w:r>
            <w:r w:rsidRPr="79C6FA9D">
              <w:rPr>
                <w:rFonts w:eastAsia="Times New Roman"/>
              </w:rPr>
              <w:t>(P</w:t>
            </w:r>
            <w:r w:rsidRPr="79C6FA9D">
              <w:rPr>
                <w:rFonts w:eastAsia="Times New Roman"/>
                <w:lang w:val="pt-BR"/>
              </w:rPr>
              <w:t>AHR</w:t>
            </w:r>
            <w:r w:rsidRPr="7F613925">
              <w:rPr>
                <w:rFonts w:eastAsia="Times New Roman"/>
                <w:i/>
                <w:iCs/>
                <w:vertAlign w:val="subscript"/>
                <w:lang w:val="es-ES"/>
              </w:rPr>
              <w:t xml:space="preserve"> r, i</w:t>
            </w:r>
            <w:r w:rsidRPr="79C6FA9D">
              <w:rPr>
                <w:rFonts w:eastAsia="Times New Roman"/>
              </w:rPr>
              <w:t xml:space="preserve"> * (FIP + FA</w:t>
            </w:r>
            <w:r w:rsidRPr="7F613925">
              <w:rPr>
                <w:rFonts w:eastAsia="Times New Roman"/>
                <w:i/>
                <w:iCs/>
                <w:vertAlign w:val="subscript"/>
              </w:rPr>
              <w:t xml:space="preserve"> r</w:t>
            </w:r>
            <w:r w:rsidRPr="79C6FA9D">
              <w:rPr>
                <w:rFonts w:eastAsia="Times New Roman"/>
              </w:rPr>
              <w:t xml:space="preserve">) + OM </w:t>
            </w:r>
            <w:r w:rsidRPr="7F613925">
              <w:rPr>
                <w:rFonts w:eastAsia="Times New Roman"/>
                <w:i/>
                <w:iCs/>
                <w:vertAlign w:val="subscript"/>
              </w:rPr>
              <w:t>r</w:t>
            </w:r>
            <w:r w:rsidRPr="79C6FA9D">
              <w:rPr>
                <w:rFonts w:eastAsia="Times New Roman"/>
              </w:rPr>
              <w:t>) * AENG</w:t>
            </w:r>
            <w:r w:rsidRPr="7F613925">
              <w:rPr>
                <w:rFonts w:eastAsia="Times New Roman"/>
                <w:i/>
                <w:iCs/>
                <w:vertAlign w:val="subscript"/>
                <w:lang w:val="es-ES"/>
              </w:rPr>
              <w:t xml:space="preserve"> r, i</w:t>
            </w:r>
            <w:r w:rsidRPr="79C6FA9D">
              <w:rPr>
                <w:rFonts w:eastAsia="Times New Roman"/>
              </w:rPr>
              <w:t xml:space="preserve">) </w:t>
            </w:r>
            <w:r w:rsidRPr="7F613925">
              <w:rPr>
                <w:rFonts w:eastAsia="Times New Roman"/>
                <w:i/>
                <w:iCs/>
                <w:vertAlign w:val="subscript"/>
              </w:rPr>
              <w:t xml:space="preserve">  </w:t>
            </w:r>
          </w:p>
          <w:p w14:paraId="4EF9EA5F" w14:textId="77777777" w:rsidR="009551ED" w:rsidRPr="009551ED" w:rsidRDefault="009551ED" w:rsidP="009551ED">
            <w:pPr>
              <w:spacing w:after="240"/>
              <w:ind w:left="1440" w:hanging="720"/>
              <w:rPr>
                <w:rFonts w:eastAsia="Times New Roman"/>
                <w:szCs w:val="20"/>
              </w:rPr>
            </w:pPr>
            <w:r w:rsidRPr="009551ED">
              <w:rPr>
                <w:rFonts w:eastAsia="Times New Roman"/>
                <w:szCs w:val="20"/>
              </w:rPr>
              <w:t>If ERCOT has not approved verifiable costs for the SWGR:</w:t>
            </w:r>
          </w:p>
          <w:p w14:paraId="64A10F35" w14:textId="7FEC8FDD" w:rsidR="009551ED" w:rsidRPr="009551ED" w:rsidRDefault="685FDA47" w:rsidP="7F613925">
            <w:pPr>
              <w:tabs>
                <w:tab w:val="left" w:pos="2160"/>
                <w:tab w:val="left" w:pos="2880"/>
              </w:tabs>
              <w:spacing w:after="240"/>
              <w:ind w:leftChars="300" w:left="2880" w:hangingChars="900" w:hanging="2160"/>
              <w:rPr>
                <w:rFonts w:eastAsia="Times New Roman"/>
                <w:i/>
                <w:iCs/>
                <w:vertAlign w:val="subscript"/>
              </w:rPr>
            </w:pPr>
            <w:r w:rsidRPr="79C6FA9D">
              <w:rPr>
                <w:rFonts w:eastAsia="Times New Roman"/>
              </w:rPr>
              <w:t xml:space="preserve">     SWSUC </w:t>
            </w:r>
            <w:r w:rsidRPr="7F613925">
              <w:rPr>
                <w:rFonts w:eastAsia="Times New Roman"/>
                <w:i/>
                <w:iCs/>
                <w:vertAlign w:val="subscript"/>
              </w:rPr>
              <w:t>q, r, d</w:t>
            </w:r>
            <w:r w:rsidRPr="79C6FA9D">
              <w:rPr>
                <w:rFonts w:eastAsia="Times New Roman"/>
              </w:rPr>
              <w:t xml:space="preserve"> = </w:t>
            </w:r>
            <w:r w:rsidR="009551ED" w:rsidRPr="009551ED">
              <w:rPr>
                <w:rFonts w:eastAsia="Times New Roman"/>
                <w:bCs/>
                <w:position w:val="-20"/>
                <w:szCs w:val="20"/>
                <w:lang w:val="pt-BR"/>
              </w:rPr>
              <w:object w:dxaOrig="210" w:dyaOrig="450" w14:anchorId="7EAB00E3">
                <v:shape id="_x0000_i1148" type="#_x0000_t75" style="width:8.4pt;height:21.6pt" o:ole="">
                  <v:imagedata r:id="rId32" o:title=""/>
                </v:shape>
                <o:OLEObject Type="Embed" ProgID="Equation.3" ShapeID="_x0000_i1148" DrawAspect="Content" ObjectID="_1825175716" r:id="rId167"/>
              </w:object>
            </w:r>
            <w:r w:rsidRPr="79C6FA9D">
              <w:rPr>
                <w:rFonts w:eastAsia="Times New Roman"/>
              </w:rPr>
              <w:t xml:space="preserve"> (SWSF * RCGSC </w:t>
            </w:r>
            <w:r w:rsidRPr="7F613925">
              <w:rPr>
                <w:rFonts w:eastAsia="Times New Roman"/>
                <w:i/>
                <w:iCs/>
                <w:vertAlign w:val="subscript"/>
              </w:rPr>
              <w:t xml:space="preserve">s, </w:t>
            </w:r>
            <w:proofErr w:type="spellStart"/>
            <w:r w:rsidRPr="7F613925">
              <w:rPr>
                <w:rFonts w:eastAsia="Times New Roman"/>
                <w:i/>
                <w:iCs/>
                <w:vertAlign w:val="subscript"/>
              </w:rPr>
              <w:t>rc</w:t>
            </w:r>
            <w:proofErr w:type="spellEnd"/>
            <w:r w:rsidRPr="79C6FA9D">
              <w:rPr>
                <w:rFonts w:eastAsia="Times New Roman"/>
              </w:rPr>
              <w:t xml:space="preserve">) + ADJSWSUC </w:t>
            </w:r>
            <w:r w:rsidRPr="7F613925">
              <w:rPr>
                <w:rFonts w:eastAsia="Times New Roman"/>
                <w:i/>
                <w:iCs/>
                <w:vertAlign w:val="subscript"/>
              </w:rPr>
              <w:t>q, r, d</w:t>
            </w:r>
          </w:p>
          <w:p w14:paraId="11D15626" w14:textId="354CF77A" w:rsidR="009551ED" w:rsidRPr="009551ED" w:rsidRDefault="685FDA47" w:rsidP="7F613925">
            <w:pPr>
              <w:tabs>
                <w:tab w:val="left" w:pos="1800"/>
              </w:tabs>
              <w:spacing w:after="240"/>
              <w:ind w:left="2160" w:hanging="1440"/>
              <w:rPr>
                <w:rFonts w:eastAsia="Times New Roman"/>
                <w:i/>
                <w:iCs/>
                <w:vertAlign w:val="subscript"/>
              </w:rPr>
            </w:pPr>
            <w:r w:rsidRPr="79C6FA9D">
              <w:rPr>
                <w:rFonts w:eastAsia="Times New Roman"/>
              </w:rPr>
              <w:t xml:space="preserve">     SWMEC </w:t>
            </w:r>
            <w:r w:rsidRPr="7F613925">
              <w:rPr>
                <w:rFonts w:eastAsia="Times New Roman"/>
                <w:i/>
                <w:iCs/>
                <w:vertAlign w:val="subscript"/>
              </w:rPr>
              <w:t>q, r, d</w:t>
            </w:r>
            <w:r w:rsidRPr="79C6FA9D">
              <w:rPr>
                <w:rFonts w:eastAsia="Times New Roman"/>
              </w:rPr>
              <w:t xml:space="preserve"> = </w:t>
            </w:r>
            <w:r w:rsidR="009551ED" w:rsidRPr="009551ED">
              <w:rPr>
                <w:rFonts w:eastAsia="Times New Roman"/>
                <w:position w:val="-20"/>
                <w:szCs w:val="20"/>
                <w:lang w:val="pt-BR"/>
              </w:rPr>
              <w:object w:dxaOrig="220" w:dyaOrig="440" w14:anchorId="014DFC21">
                <v:shape id="_x0000_i1149" type="#_x0000_t75" style="width:15pt;height:21.6pt" o:ole="">
                  <v:imagedata r:id="rId153" o:title=""/>
                </v:shape>
                <o:OLEObject Type="Embed" ProgID="Equation.3" ShapeID="_x0000_i1149" DrawAspect="Content" ObjectID="_1825175717" r:id="rId168"/>
              </w:object>
            </w:r>
            <w:r w:rsidRPr="79C6FA9D">
              <w:rPr>
                <w:rFonts w:eastAsia="Times New Roman"/>
              </w:rPr>
              <w:t xml:space="preserve">(RCGMEC </w:t>
            </w:r>
            <w:r w:rsidRPr="7F613925">
              <w:rPr>
                <w:rFonts w:eastAsia="Times New Roman"/>
                <w:i/>
                <w:iCs/>
                <w:vertAlign w:val="subscript"/>
              </w:rPr>
              <w:t xml:space="preserve">i, </w:t>
            </w:r>
            <w:proofErr w:type="spellStart"/>
            <w:r w:rsidRPr="7F613925">
              <w:rPr>
                <w:rFonts w:eastAsia="Times New Roman"/>
                <w:i/>
                <w:iCs/>
                <w:vertAlign w:val="subscript"/>
              </w:rPr>
              <w:t>rc</w:t>
            </w:r>
            <w:proofErr w:type="spellEnd"/>
            <w:r w:rsidRPr="79C6FA9D">
              <w:rPr>
                <w:rFonts w:eastAsia="Times New Roman"/>
              </w:rPr>
              <w:t xml:space="preserve"> * Min (LSL </w:t>
            </w:r>
            <w:r w:rsidRPr="7F613925">
              <w:rPr>
                <w:rFonts w:eastAsia="Times New Roman"/>
                <w:i/>
                <w:iCs/>
                <w:vertAlign w:val="subscript"/>
              </w:rPr>
              <w:t>q, r, i</w:t>
            </w:r>
            <w:r w:rsidRPr="79C6FA9D">
              <w:rPr>
                <w:rFonts w:eastAsia="Times New Roman"/>
              </w:rPr>
              <w:t xml:space="preserve"> * (¼), RTMG </w:t>
            </w:r>
            <w:r w:rsidRPr="7F613925">
              <w:rPr>
                <w:rFonts w:eastAsia="Times New Roman"/>
                <w:i/>
                <w:iCs/>
                <w:vertAlign w:val="subscript"/>
              </w:rPr>
              <w:t>q, r, i</w:t>
            </w:r>
            <w:r w:rsidRPr="79C6FA9D">
              <w:rPr>
                <w:rFonts w:eastAsia="Times New Roman"/>
              </w:rPr>
              <w:t xml:space="preserve">)) </w:t>
            </w:r>
            <w:r w:rsidRPr="7F613925">
              <w:rPr>
                <w:rFonts w:eastAsia="Times New Roman"/>
                <w:i/>
                <w:iCs/>
                <w:vertAlign w:val="subscript"/>
              </w:rPr>
              <w:t xml:space="preserve">  </w:t>
            </w:r>
          </w:p>
          <w:p w14:paraId="26E2A6E1" w14:textId="78BA7829" w:rsidR="009551ED" w:rsidRPr="009551ED" w:rsidRDefault="685FDA47" w:rsidP="7F613925">
            <w:pPr>
              <w:tabs>
                <w:tab w:val="left" w:pos="2160"/>
                <w:tab w:val="left" w:pos="2880"/>
              </w:tabs>
              <w:spacing w:after="240"/>
              <w:ind w:leftChars="300" w:left="2880" w:hangingChars="900" w:hanging="2160"/>
              <w:rPr>
                <w:rFonts w:eastAsia="Times New Roman"/>
                <w:i/>
                <w:iCs/>
                <w:vertAlign w:val="subscript"/>
              </w:rPr>
            </w:pPr>
            <w:r w:rsidRPr="79C6FA9D">
              <w:rPr>
                <w:rFonts w:eastAsia="Times New Roman"/>
              </w:rPr>
              <w:t xml:space="preserve">     SWOC </w:t>
            </w:r>
            <w:r w:rsidRPr="7F613925">
              <w:rPr>
                <w:rFonts w:eastAsia="Times New Roman"/>
                <w:i/>
                <w:iCs/>
                <w:vertAlign w:val="subscript"/>
              </w:rPr>
              <w:t>q, r, d</w:t>
            </w:r>
            <w:r w:rsidRPr="79C6FA9D">
              <w:rPr>
                <w:rFonts w:eastAsia="Times New Roman"/>
              </w:rPr>
              <w:t xml:space="preserve"> = </w:t>
            </w:r>
            <w:r w:rsidR="009551ED" w:rsidRPr="009551ED">
              <w:rPr>
                <w:rFonts w:eastAsia="Times New Roman"/>
                <w:bCs/>
                <w:position w:val="-20"/>
                <w:szCs w:val="20"/>
                <w:lang w:val="pt-BR"/>
              </w:rPr>
              <w:object w:dxaOrig="220" w:dyaOrig="440" w14:anchorId="27CE349D">
                <v:shape id="_x0000_i1150" type="#_x0000_t75" style="width:15pt;height:21.6pt" o:ole="">
                  <v:imagedata r:id="rId153" o:title=""/>
                </v:shape>
                <o:OLEObject Type="Embed" ProgID="Equation.3" ShapeID="_x0000_i1150" DrawAspect="Content" ObjectID="_1825175718" r:id="rId169"/>
              </w:object>
            </w:r>
            <w:r w:rsidRPr="79C6FA9D">
              <w:rPr>
                <w:rFonts w:eastAsia="Times New Roman"/>
              </w:rPr>
              <w:t>((PA</w:t>
            </w:r>
            <w:r w:rsidRPr="79C6FA9D">
              <w:rPr>
                <w:rFonts w:eastAsia="Times New Roman"/>
                <w:lang w:val="pt-BR"/>
              </w:rPr>
              <w:t xml:space="preserve">HR </w:t>
            </w:r>
            <w:r w:rsidRPr="7F613925">
              <w:rPr>
                <w:rFonts w:eastAsia="Times New Roman"/>
                <w:i/>
                <w:iCs/>
                <w:vertAlign w:val="subscript"/>
              </w:rPr>
              <w:t xml:space="preserve">r, </w:t>
            </w:r>
            <w:r w:rsidRPr="7F613925">
              <w:rPr>
                <w:rFonts w:eastAsia="Times New Roman"/>
                <w:i/>
                <w:iCs/>
                <w:vertAlign w:val="subscript"/>
                <w:lang w:val="es-ES"/>
              </w:rPr>
              <w:t xml:space="preserve">i </w:t>
            </w:r>
            <w:r w:rsidRPr="79C6FA9D">
              <w:rPr>
                <w:rFonts w:eastAsia="Times New Roman"/>
              </w:rPr>
              <w:t xml:space="preserve">* FIP + STOM </w:t>
            </w:r>
            <w:proofErr w:type="spellStart"/>
            <w:r w:rsidRPr="7F613925">
              <w:rPr>
                <w:rFonts w:eastAsia="Times New Roman"/>
                <w:i/>
                <w:iCs/>
                <w:vertAlign w:val="subscript"/>
              </w:rPr>
              <w:t>rc</w:t>
            </w:r>
            <w:proofErr w:type="spellEnd"/>
            <w:r w:rsidRPr="79C6FA9D">
              <w:rPr>
                <w:rFonts w:eastAsia="Times New Roman"/>
              </w:rPr>
              <w:t xml:space="preserve">) * Max(0, (RTMG </w:t>
            </w:r>
            <w:r w:rsidRPr="7F613925">
              <w:rPr>
                <w:rFonts w:eastAsia="Times New Roman"/>
                <w:i/>
                <w:iCs/>
                <w:vertAlign w:val="subscript"/>
              </w:rPr>
              <w:t>q, r, i</w:t>
            </w:r>
            <w:r w:rsidRPr="79C6FA9D">
              <w:rPr>
                <w:rFonts w:eastAsia="Times New Roman"/>
              </w:rPr>
              <w:t xml:space="preserve"> – LSL </w:t>
            </w:r>
            <w:r w:rsidRPr="7F613925">
              <w:rPr>
                <w:rFonts w:eastAsia="Times New Roman"/>
                <w:i/>
                <w:iCs/>
                <w:vertAlign w:val="subscript"/>
              </w:rPr>
              <w:t>q, r, i</w:t>
            </w:r>
            <w:r w:rsidRPr="79C6FA9D">
              <w:rPr>
                <w:rFonts w:eastAsia="Times New Roman"/>
              </w:rPr>
              <w:t xml:space="preserve"> * (¼)))) </w:t>
            </w:r>
            <w:r w:rsidRPr="7F613925">
              <w:rPr>
                <w:rFonts w:eastAsia="Times New Roman"/>
                <w:i/>
                <w:iCs/>
              </w:rPr>
              <w:t xml:space="preserve">- </w:t>
            </w:r>
            <w:r w:rsidRPr="79C6FA9D">
              <w:rPr>
                <w:rFonts w:eastAsia="Times New Roman"/>
                <w:lang w:val="pt-BR"/>
              </w:rPr>
              <w:t>OPC</w:t>
            </w:r>
            <w:r w:rsidRPr="7F613925">
              <w:rPr>
                <w:rFonts w:eastAsia="Times New Roman"/>
                <w:i/>
                <w:iCs/>
                <w:vertAlign w:val="subscript"/>
                <w:lang w:val="es-ES"/>
              </w:rPr>
              <w:t xml:space="preserve"> r, d</w:t>
            </w:r>
            <w:r w:rsidRPr="79C6FA9D">
              <w:rPr>
                <w:rFonts w:eastAsia="Times New Roman"/>
              </w:rPr>
              <w:t xml:space="preserve"> </w:t>
            </w:r>
            <w:r w:rsidRPr="7F613925">
              <w:rPr>
                <w:rFonts w:eastAsia="Times New Roman"/>
                <w:i/>
                <w:iCs/>
                <w:vertAlign w:val="subscript"/>
              </w:rPr>
              <w:t xml:space="preserve">  </w:t>
            </w:r>
          </w:p>
          <w:p w14:paraId="6028CC9E" w14:textId="77777777" w:rsidR="009551ED" w:rsidRPr="009551ED" w:rsidRDefault="009551ED" w:rsidP="009551ED">
            <w:pPr>
              <w:tabs>
                <w:tab w:val="left" w:pos="1800"/>
              </w:tabs>
              <w:spacing w:after="240"/>
              <w:ind w:left="2160" w:hanging="1440"/>
              <w:rPr>
                <w:rFonts w:eastAsia="Times New Roman"/>
                <w:iCs/>
                <w:szCs w:val="20"/>
                <w:lang w:val="pt-BR"/>
              </w:rPr>
            </w:pPr>
            <w:r w:rsidRPr="009551ED">
              <w:rPr>
                <w:rFonts w:eastAsia="Times New Roman"/>
                <w:iCs/>
                <w:szCs w:val="20"/>
                <w:lang w:val="pt-BR"/>
              </w:rPr>
              <w:t>Where,</w:t>
            </w:r>
          </w:p>
          <w:p w14:paraId="183EC329" w14:textId="77777777" w:rsidR="009551ED" w:rsidRPr="009551ED" w:rsidRDefault="685FDA47" w:rsidP="7F613925">
            <w:pPr>
              <w:tabs>
                <w:tab w:val="left" w:pos="2340"/>
                <w:tab w:val="left" w:pos="2880"/>
              </w:tabs>
              <w:spacing w:after="240"/>
              <w:ind w:left="987" w:hanging="269"/>
              <w:rPr>
                <w:rFonts w:eastAsia="Times New Roman"/>
                <w:i/>
                <w:iCs/>
                <w:vertAlign w:val="subscript"/>
              </w:rPr>
            </w:pPr>
            <w:r w:rsidRPr="79C6FA9D">
              <w:rPr>
                <w:rFonts w:eastAsia="Times New Roman"/>
                <w:lang w:val="pt-BR"/>
              </w:rPr>
              <w:t>OPC</w:t>
            </w:r>
            <w:r w:rsidRPr="7F613925">
              <w:rPr>
                <w:rFonts w:eastAsia="Times New Roman"/>
                <w:i/>
                <w:iCs/>
                <w:vertAlign w:val="subscript"/>
                <w:lang w:val="es-ES"/>
              </w:rPr>
              <w:t xml:space="preserve"> r, d</w:t>
            </w:r>
            <w:r w:rsidRPr="79C6FA9D">
              <w:rPr>
                <w:rFonts w:eastAsia="Times New Roman"/>
                <w:lang w:val="pt-BR"/>
              </w:rPr>
              <w:t xml:space="preserve"> = </w:t>
            </w:r>
            <w:r w:rsidR="009551ED" w:rsidRPr="009551ED">
              <w:rPr>
                <w:rFonts w:eastAsia="Times New Roman"/>
                <w:bCs/>
                <w:position w:val="-20"/>
                <w:szCs w:val="20"/>
                <w:lang w:val="pt-BR"/>
              </w:rPr>
              <w:object w:dxaOrig="220" w:dyaOrig="440" w14:anchorId="2CC52E79">
                <v:shape id="_x0000_i1151" type="#_x0000_t75" style="width:15pt;height:21.6pt" o:ole="">
                  <v:imagedata r:id="rId153" o:title=""/>
                </v:shape>
                <o:OLEObject Type="Embed" ProgID="Equation.3" ShapeID="_x0000_i1151" DrawAspect="Content" ObjectID="_1825175719" r:id="rId170"/>
              </w:object>
            </w:r>
            <w:r w:rsidRPr="79C6FA9D">
              <w:rPr>
                <w:rFonts w:eastAsia="Times New Roman"/>
                <w:lang w:val="pt-BR"/>
              </w:rPr>
              <w:t>(</w:t>
            </w:r>
            <w:r w:rsidRPr="79C6FA9D">
              <w:rPr>
                <w:rFonts w:eastAsia="Times New Roman"/>
              </w:rPr>
              <w:t>(P</w:t>
            </w:r>
            <w:r w:rsidRPr="79C6FA9D">
              <w:rPr>
                <w:rFonts w:eastAsia="Times New Roman"/>
                <w:lang w:val="pt-BR"/>
              </w:rPr>
              <w:t>AHR</w:t>
            </w:r>
            <w:r w:rsidRPr="7F613925">
              <w:rPr>
                <w:rFonts w:eastAsia="Times New Roman"/>
                <w:i/>
                <w:iCs/>
                <w:vertAlign w:val="subscript"/>
                <w:lang w:val="es-ES"/>
              </w:rPr>
              <w:t xml:space="preserve"> r, i</w:t>
            </w:r>
            <w:r w:rsidRPr="79C6FA9D">
              <w:rPr>
                <w:rFonts w:eastAsia="Times New Roman"/>
              </w:rPr>
              <w:t xml:space="preserve"> * FIP + STOM </w:t>
            </w:r>
            <w:proofErr w:type="spellStart"/>
            <w:r w:rsidRPr="7F613925">
              <w:rPr>
                <w:rFonts w:eastAsia="Times New Roman"/>
                <w:i/>
                <w:iCs/>
                <w:vertAlign w:val="subscript"/>
              </w:rPr>
              <w:t>rc</w:t>
            </w:r>
            <w:proofErr w:type="spellEnd"/>
            <w:r w:rsidRPr="79C6FA9D">
              <w:rPr>
                <w:rFonts w:eastAsia="Times New Roman"/>
              </w:rPr>
              <w:t>) * AENG</w:t>
            </w:r>
            <w:r w:rsidRPr="7F613925">
              <w:rPr>
                <w:rFonts w:eastAsia="Times New Roman"/>
                <w:i/>
                <w:iCs/>
                <w:vertAlign w:val="subscript"/>
                <w:lang w:val="es-ES"/>
              </w:rPr>
              <w:t xml:space="preserve"> r, i</w:t>
            </w:r>
            <w:r w:rsidRPr="79C6FA9D">
              <w:rPr>
                <w:rFonts w:eastAsia="Times New Roman"/>
              </w:rPr>
              <w:t xml:space="preserve">) </w:t>
            </w:r>
            <w:r w:rsidRPr="7F613925">
              <w:rPr>
                <w:rFonts w:eastAsia="Times New Roman"/>
                <w:i/>
                <w:iCs/>
                <w:vertAlign w:val="subscript"/>
              </w:rPr>
              <w:t xml:space="preserve">  </w:t>
            </w:r>
          </w:p>
          <w:p w14:paraId="3AD1B5BD" w14:textId="77777777" w:rsidR="009551ED" w:rsidRPr="009551ED" w:rsidRDefault="009551ED" w:rsidP="009551ED">
            <w:pPr>
              <w:rPr>
                <w:rFonts w:eastAsia="Times New Roman"/>
                <w:szCs w:val="20"/>
              </w:rPr>
            </w:pPr>
            <w:r w:rsidRPr="009551ED">
              <w:rPr>
                <w:rFonts w:eastAsia="Times New Roman"/>
                <w:szCs w:val="20"/>
              </w:rPr>
              <w:t>The above variables are defined as follows:</w:t>
            </w:r>
          </w:p>
          <w:tbl>
            <w:tblPr>
              <w:tblW w:w="911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44"/>
              <w:gridCol w:w="1294"/>
              <w:gridCol w:w="6074"/>
            </w:tblGrid>
            <w:tr w:rsidR="006C0FEF" w:rsidRPr="009551ED" w14:paraId="39DB369F" w14:textId="77777777" w:rsidTr="00A05200">
              <w:trPr>
                <w:cantSplit/>
                <w:trHeight w:val="359"/>
                <w:tblHeader/>
              </w:trPr>
              <w:tc>
                <w:tcPr>
                  <w:tcW w:w="957" w:type="pct"/>
                  <w:tcBorders>
                    <w:top w:val="single" w:sz="4" w:space="0" w:color="auto"/>
                    <w:left w:val="single" w:sz="4" w:space="0" w:color="auto"/>
                    <w:bottom w:val="single" w:sz="6" w:space="0" w:color="auto"/>
                    <w:right w:val="single" w:sz="6" w:space="0" w:color="auto"/>
                  </w:tcBorders>
                  <w:hideMark/>
                </w:tcPr>
                <w:p w14:paraId="1A35F632" w14:textId="77777777" w:rsidR="009551ED" w:rsidRPr="009551ED" w:rsidRDefault="009551ED" w:rsidP="009551ED">
                  <w:pPr>
                    <w:spacing w:after="120"/>
                    <w:rPr>
                      <w:rFonts w:eastAsia="Times New Roman"/>
                      <w:b/>
                      <w:iCs/>
                      <w:sz w:val="20"/>
                      <w:szCs w:val="20"/>
                    </w:rPr>
                  </w:pPr>
                  <w:r w:rsidRPr="009551ED">
                    <w:rPr>
                      <w:rFonts w:eastAsia="Times New Roman"/>
                      <w:b/>
                      <w:iCs/>
                      <w:sz w:val="20"/>
                      <w:szCs w:val="20"/>
                    </w:rPr>
                    <w:t>Variable</w:t>
                  </w:r>
                </w:p>
              </w:tc>
              <w:tc>
                <w:tcPr>
                  <w:tcW w:w="710" w:type="pct"/>
                  <w:tcBorders>
                    <w:top w:val="single" w:sz="4" w:space="0" w:color="auto"/>
                    <w:left w:val="single" w:sz="6" w:space="0" w:color="auto"/>
                    <w:bottom w:val="single" w:sz="6" w:space="0" w:color="auto"/>
                    <w:right w:val="single" w:sz="6" w:space="0" w:color="auto"/>
                  </w:tcBorders>
                  <w:hideMark/>
                </w:tcPr>
                <w:p w14:paraId="23328A2C" w14:textId="77777777" w:rsidR="009551ED" w:rsidRPr="009551ED" w:rsidRDefault="009551ED" w:rsidP="009551ED">
                  <w:pPr>
                    <w:spacing w:after="120"/>
                    <w:jc w:val="center"/>
                    <w:rPr>
                      <w:rFonts w:eastAsia="Times New Roman"/>
                      <w:b/>
                      <w:iCs/>
                      <w:sz w:val="20"/>
                      <w:szCs w:val="20"/>
                    </w:rPr>
                  </w:pPr>
                  <w:r w:rsidRPr="009551ED">
                    <w:rPr>
                      <w:rFonts w:eastAsia="Times New Roman"/>
                      <w:b/>
                      <w:iCs/>
                      <w:sz w:val="20"/>
                      <w:szCs w:val="20"/>
                    </w:rPr>
                    <w:t>Unit</w:t>
                  </w:r>
                </w:p>
              </w:tc>
              <w:tc>
                <w:tcPr>
                  <w:tcW w:w="3333" w:type="pct"/>
                  <w:tcBorders>
                    <w:top w:val="single" w:sz="4" w:space="0" w:color="auto"/>
                    <w:left w:val="single" w:sz="6" w:space="0" w:color="auto"/>
                    <w:bottom w:val="single" w:sz="6" w:space="0" w:color="auto"/>
                    <w:right w:val="single" w:sz="4" w:space="0" w:color="auto"/>
                  </w:tcBorders>
                  <w:hideMark/>
                </w:tcPr>
                <w:p w14:paraId="64EB81B0" w14:textId="77777777" w:rsidR="009551ED" w:rsidRPr="009551ED" w:rsidRDefault="009551ED" w:rsidP="009551ED">
                  <w:pPr>
                    <w:spacing w:after="120"/>
                    <w:rPr>
                      <w:rFonts w:eastAsia="Times New Roman"/>
                      <w:b/>
                      <w:iCs/>
                      <w:sz w:val="20"/>
                      <w:szCs w:val="20"/>
                    </w:rPr>
                  </w:pPr>
                  <w:r w:rsidRPr="009551ED">
                    <w:rPr>
                      <w:rFonts w:eastAsia="Times New Roman"/>
                      <w:b/>
                      <w:iCs/>
                      <w:sz w:val="20"/>
                      <w:szCs w:val="20"/>
                    </w:rPr>
                    <w:t>Definition</w:t>
                  </w:r>
                </w:p>
              </w:tc>
            </w:tr>
            <w:tr w:rsidR="006C0FEF" w:rsidRPr="009551ED" w14:paraId="67C1840F" w14:textId="77777777" w:rsidTr="00A05200">
              <w:trPr>
                <w:cantSplit/>
              </w:trPr>
              <w:tc>
                <w:tcPr>
                  <w:tcW w:w="957" w:type="pct"/>
                  <w:tcBorders>
                    <w:top w:val="single" w:sz="6" w:space="0" w:color="auto"/>
                    <w:left w:val="single" w:sz="4" w:space="0" w:color="auto"/>
                    <w:bottom w:val="single" w:sz="6" w:space="0" w:color="auto"/>
                    <w:right w:val="single" w:sz="6" w:space="0" w:color="auto"/>
                  </w:tcBorders>
                  <w:hideMark/>
                </w:tcPr>
                <w:p w14:paraId="29CB4B0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SWMWAMT </w:t>
                  </w:r>
                  <w:r w:rsidRPr="009551ED">
                    <w:rPr>
                      <w:rFonts w:eastAsia="Times New Roman"/>
                      <w:i/>
                      <w:iCs/>
                      <w:sz w:val="20"/>
                      <w:szCs w:val="20"/>
                      <w:vertAlign w:val="subscript"/>
                    </w:rPr>
                    <w:t>q, r</w:t>
                  </w:r>
                  <w:r w:rsidRPr="009551ED">
                    <w:rPr>
                      <w:rFonts w:eastAsia="Times New Roman"/>
                      <w:b/>
                      <w:iCs/>
                      <w:sz w:val="20"/>
                      <w:szCs w:val="20"/>
                    </w:rPr>
                    <w:t xml:space="preserve">  </w:t>
                  </w:r>
                </w:p>
              </w:tc>
              <w:tc>
                <w:tcPr>
                  <w:tcW w:w="710" w:type="pct"/>
                  <w:tcBorders>
                    <w:top w:val="single" w:sz="6" w:space="0" w:color="auto"/>
                    <w:left w:val="single" w:sz="6" w:space="0" w:color="auto"/>
                    <w:bottom w:val="single" w:sz="6" w:space="0" w:color="auto"/>
                    <w:right w:val="single" w:sz="6" w:space="0" w:color="auto"/>
                  </w:tcBorders>
                  <w:hideMark/>
                </w:tcPr>
                <w:p w14:paraId="770925A6"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33" w:type="pct"/>
                  <w:tcBorders>
                    <w:top w:val="single" w:sz="6" w:space="0" w:color="auto"/>
                    <w:left w:val="single" w:sz="6" w:space="0" w:color="auto"/>
                    <w:bottom w:val="single" w:sz="6" w:space="0" w:color="auto"/>
                    <w:right w:val="single" w:sz="4" w:space="0" w:color="auto"/>
                  </w:tcBorders>
                  <w:hideMark/>
                </w:tcPr>
                <w:p w14:paraId="34F64BAA"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Switchable Generation Make-Whole Payment</w:t>
                  </w:r>
                  <w:r w:rsidRPr="009551ED">
                    <w:rPr>
                      <w:rFonts w:eastAsia="Times New Roman"/>
                      <w:iCs/>
                      <w:sz w:val="20"/>
                      <w:szCs w:val="20"/>
                    </w:rPr>
                    <w:t xml:space="preserve">—The Switchable Generation Make-Whole Payment to the QSE </w:t>
                  </w:r>
                  <w:r w:rsidRPr="009551ED">
                    <w:rPr>
                      <w:rFonts w:eastAsia="Times New Roman"/>
                      <w:i/>
                      <w:iCs/>
                      <w:sz w:val="20"/>
                      <w:szCs w:val="20"/>
                    </w:rPr>
                    <w:t>q,</w:t>
                  </w:r>
                  <w:r w:rsidRPr="009551ED">
                    <w:rPr>
                      <w:rFonts w:eastAsia="Times New Roman"/>
                      <w:iCs/>
                      <w:sz w:val="20"/>
                      <w:szCs w:val="20"/>
                    </w:rPr>
                    <w:t xml:space="preserve"> for Resource </w:t>
                  </w:r>
                  <w:r w:rsidRPr="009551ED">
                    <w:rPr>
                      <w:rFonts w:eastAsia="Times New Roman"/>
                      <w:i/>
                      <w:iCs/>
                      <w:sz w:val="20"/>
                      <w:szCs w:val="20"/>
                    </w:rPr>
                    <w:t>r</w:t>
                  </w:r>
                  <w:r w:rsidRPr="009551ED">
                    <w:rPr>
                      <w:rFonts w:eastAsia="Times New Roman"/>
                      <w:iCs/>
                      <w:sz w:val="20"/>
                      <w:szCs w:val="20"/>
                    </w:rPr>
                    <w:t xml:space="preserve">, for the hour.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w:t>
                  </w:r>
                </w:p>
              </w:tc>
            </w:tr>
            <w:tr w:rsidR="006C0FEF" w:rsidRPr="009551ED" w14:paraId="29155707"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05F42259"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lastRenderedPageBreak/>
                    <w:t xml:space="preserve">SWCG </w:t>
                  </w:r>
                  <w:r w:rsidRPr="009551ED">
                    <w:rPr>
                      <w:rFonts w:eastAsia="Times New Roman"/>
                      <w:i/>
                      <w:iCs/>
                      <w:sz w:val="20"/>
                      <w:szCs w:val="20"/>
                      <w:vertAlign w:val="subscript"/>
                    </w:rPr>
                    <w:t>q, r, d</w:t>
                  </w:r>
                </w:p>
              </w:tc>
              <w:tc>
                <w:tcPr>
                  <w:tcW w:w="710" w:type="pct"/>
                  <w:tcBorders>
                    <w:top w:val="single" w:sz="6" w:space="0" w:color="auto"/>
                    <w:left w:val="single" w:sz="6" w:space="0" w:color="auto"/>
                    <w:bottom w:val="single" w:sz="6" w:space="0" w:color="auto"/>
                    <w:right w:val="single" w:sz="6" w:space="0" w:color="auto"/>
                  </w:tcBorders>
                </w:tcPr>
                <w:p w14:paraId="01D65D38"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17C2D941"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Switchable Generation Cost Guarantee</w:t>
                  </w:r>
                  <w:r w:rsidRPr="009551ED">
                    <w:rPr>
                      <w:rFonts w:eastAsia="Times New Roman"/>
                      <w:iCs/>
                      <w:sz w:val="20"/>
                      <w:szCs w:val="20"/>
                    </w:rPr>
                    <w:t xml:space="preserve">—The sum of eligible Startup Costs, minimum-energy costs, operating costs, and other Switchable Generation approved costs for Resource </w:t>
                  </w:r>
                  <w:r w:rsidRPr="009551ED">
                    <w:rPr>
                      <w:rFonts w:eastAsia="Times New Roman"/>
                      <w:i/>
                      <w:iCs/>
                      <w:sz w:val="20"/>
                      <w:szCs w:val="20"/>
                    </w:rPr>
                    <w:t xml:space="preserve">r </w:t>
                  </w:r>
                  <w:r w:rsidRPr="009551ED">
                    <w:rPr>
                      <w:rFonts w:eastAsia="Times New Roman"/>
                      <w:iCs/>
                      <w:sz w:val="20"/>
                      <w:szCs w:val="20"/>
                    </w:rPr>
                    <w:t xml:space="preserve">represented by QSE </w:t>
                  </w:r>
                  <w:r w:rsidRPr="009551ED">
                    <w:rPr>
                      <w:rFonts w:eastAsia="Times New Roman"/>
                      <w:i/>
                      <w:iCs/>
                      <w:sz w:val="20"/>
                      <w:szCs w:val="20"/>
                    </w:rPr>
                    <w:t>q</w:t>
                  </w:r>
                  <w:r w:rsidRPr="009551ED">
                    <w:rPr>
                      <w:rFonts w:eastAsia="Times New Roman"/>
                      <w:iCs/>
                      <w:sz w:val="20"/>
                      <w:szCs w:val="20"/>
                    </w:rPr>
                    <w:t xml:space="preserve"> for all instructed hours,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w:t>
                  </w:r>
                </w:p>
              </w:tc>
            </w:tr>
            <w:tr w:rsidR="006C0FEF" w:rsidRPr="009551ED" w14:paraId="7EC8181D"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32B86BCE" w14:textId="77777777" w:rsidR="009551ED" w:rsidRPr="009551ED" w:rsidRDefault="009551ED" w:rsidP="009551ED">
                  <w:pPr>
                    <w:spacing w:after="60"/>
                    <w:rPr>
                      <w:rFonts w:eastAsia="Times New Roman"/>
                      <w:iCs/>
                      <w:sz w:val="20"/>
                      <w:szCs w:val="20"/>
                    </w:rPr>
                  </w:pPr>
                  <w:r w:rsidRPr="009551ED">
                    <w:rPr>
                      <w:rFonts w:eastAsia="Times New Roman"/>
                      <w:sz w:val="20"/>
                      <w:szCs w:val="20"/>
                      <w:lang w:val="pt-BR"/>
                    </w:rPr>
                    <w:t>OPC</w:t>
                  </w:r>
                  <w:r w:rsidRPr="009551ED">
                    <w:rPr>
                      <w:rFonts w:eastAsia="Times New Roman"/>
                      <w:i/>
                      <w:sz w:val="20"/>
                      <w:szCs w:val="20"/>
                      <w:vertAlign w:val="subscript"/>
                      <w:lang w:val="es-ES"/>
                    </w:rPr>
                    <w:t xml:space="preserve"> r, d</w:t>
                  </w:r>
                </w:p>
              </w:tc>
              <w:tc>
                <w:tcPr>
                  <w:tcW w:w="710" w:type="pct"/>
                  <w:tcBorders>
                    <w:top w:val="single" w:sz="6" w:space="0" w:color="auto"/>
                    <w:left w:val="single" w:sz="6" w:space="0" w:color="auto"/>
                    <w:bottom w:val="single" w:sz="6" w:space="0" w:color="auto"/>
                    <w:right w:val="single" w:sz="6" w:space="0" w:color="auto"/>
                  </w:tcBorders>
                </w:tcPr>
                <w:p w14:paraId="680C8384" w14:textId="77777777" w:rsidR="009551ED" w:rsidRPr="009551ED" w:rsidRDefault="009551ED" w:rsidP="009551ED">
                  <w:pPr>
                    <w:spacing w:after="60"/>
                    <w:rPr>
                      <w:rFonts w:eastAsia="Times New Roman"/>
                      <w:iCs/>
                      <w:sz w:val="20"/>
                      <w:szCs w:val="20"/>
                    </w:rPr>
                  </w:pPr>
                  <w:r w:rsidRPr="009551ED">
                    <w:rPr>
                      <w:rFonts w:eastAsia="Times New Roman"/>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431E5C4F" w14:textId="77777777" w:rsidR="009551ED" w:rsidRPr="009551ED" w:rsidRDefault="009551ED" w:rsidP="009551ED">
                  <w:pPr>
                    <w:spacing w:after="60"/>
                    <w:rPr>
                      <w:rFonts w:eastAsia="Times New Roman"/>
                      <w:i/>
                      <w:iCs/>
                      <w:sz w:val="20"/>
                      <w:szCs w:val="20"/>
                    </w:rPr>
                  </w:pPr>
                  <w:r w:rsidRPr="009551ED">
                    <w:rPr>
                      <w:rFonts w:eastAsia="Times New Roman"/>
                      <w:i/>
                      <w:sz w:val="20"/>
                      <w:szCs w:val="20"/>
                    </w:rPr>
                    <w:t xml:space="preserve">Operational Cost </w:t>
                  </w:r>
                  <w:r w:rsidRPr="009551ED">
                    <w:rPr>
                      <w:rFonts w:eastAsia="Times New Roman"/>
                      <w:sz w:val="20"/>
                      <w:szCs w:val="20"/>
                    </w:rPr>
                    <w:t xml:space="preserve">– The operational cost for the Resource </w:t>
                  </w:r>
                  <w:r w:rsidRPr="009551ED">
                    <w:rPr>
                      <w:rFonts w:eastAsia="Times New Roman"/>
                      <w:i/>
                      <w:sz w:val="20"/>
                      <w:szCs w:val="20"/>
                    </w:rPr>
                    <w:t xml:space="preserve">r </w:t>
                  </w:r>
                  <w:r w:rsidRPr="009551ED">
                    <w:rPr>
                      <w:rFonts w:eastAsia="Times New Roman"/>
                      <w:sz w:val="20"/>
                      <w:szCs w:val="20"/>
                    </w:rPr>
                    <w:t xml:space="preserve">for the Operating Day </w:t>
                  </w:r>
                  <w:r w:rsidRPr="009551ED">
                    <w:rPr>
                      <w:rFonts w:eastAsia="Times New Roman"/>
                      <w:i/>
                      <w:sz w:val="20"/>
                      <w:szCs w:val="20"/>
                    </w:rPr>
                    <w:t>d</w:t>
                  </w:r>
                  <w:r w:rsidRPr="009551ED">
                    <w:rPr>
                      <w:rFonts w:eastAsia="Times New Roman"/>
                      <w:sz w:val="20"/>
                      <w:szCs w:val="20"/>
                    </w:rPr>
                    <w:t xml:space="preserve"> in the non-ERCOT Control Area.  The operating costs represent the costs the Resource would have incurred to generate the awarded energy in the non-ERCOT Control Area Day-Ahead market absent a request to switch to ERCOT.  Where for a Combined Cycle Train, the Resource </w:t>
                  </w:r>
                  <w:r w:rsidRPr="009551ED">
                    <w:rPr>
                      <w:rFonts w:eastAsia="Times New Roman"/>
                      <w:i/>
                      <w:sz w:val="20"/>
                      <w:szCs w:val="20"/>
                    </w:rPr>
                    <w:t xml:space="preserve">r </w:t>
                  </w:r>
                  <w:r w:rsidRPr="009551ED">
                    <w:rPr>
                      <w:rFonts w:eastAsia="Times New Roman"/>
                      <w:sz w:val="20"/>
                      <w:szCs w:val="20"/>
                    </w:rPr>
                    <w:t>is the Combined Cycle Train.</w:t>
                  </w:r>
                </w:p>
              </w:tc>
            </w:tr>
            <w:tr w:rsidR="006C0FEF" w:rsidRPr="009551ED" w14:paraId="52A3E87B"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5D52136F" w14:textId="77777777" w:rsidR="009551ED" w:rsidRPr="009551ED" w:rsidRDefault="009551ED" w:rsidP="009551ED">
                  <w:pPr>
                    <w:spacing w:after="60"/>
                    <w:rPr>
                      <w:rFonts w:eastAsia="Times New Roman"/>
                      <w:iCs/>
                      <w:sz w:val="20"/>
                      <w:szCs w:val="20"/>
                    </w:rPr>
                  </w:pPr>
                  <w:r w:rsidRPr="009551ED">
                    <w:rPr>
                      <w:rFonts w:eastAsia="Times New Roman"/>
                      <w:sz w:val="20"/>
                      <w:szCs w:val="20"/>
                    </w:rPr>
                    <w:t>AENG</w:t>
                  </w:r>
                  <w:r w:rsidRPr="009551ED">
                    <w:rPr>
                      <w:rFonts w:eastAsia="Times New Roman"/>
                      <w:i/>
                      <w:sz w:val="20"/>
                      <w:szCs w:val="20"/>
                      <w:vertAlign w:val="subscript"/>
                      <w:lang w:val="es-ES"/>
                    </w:rPr>
                    <w:t xml:space="preserve"> r, i</w:t>
                  </w:r>
                </w:p>
              </w:tc>
              <w:tc>
                <w:tcPr>
                  <w:tcW w:w="710" w:type="pct"/>
                  <w:tcBorders>
                    <w:top w:val="single" w:sz="6" w:space="0" w:color="auto"/>
                    <w:left w:val="single" w:sz="6" w:space="0" w:color="auto"/>
                    <w:bottom w:val="single" w:sz="6" w:space="0" w:color="auto"/>
                    <w:right w:val="single" w:sz="6" w:space="0" w:color="auto"/>
                  </w:tcBorders>
                </w:tcPr>
                <w:p w14:paraId="30C06FC1" w14:textId="77777777" w:rsidR="009551ED" w:rsidRPr="009551ED" w:rsidRDefault="009551ED" w:rsidP="009551ED">
                  <w:pPr>
                    <w:spacing w:after="60"/>
                    <w:rPr>
                      <w:rFonts w:eastAsia="Times New Roman"/>
                      <w:iCs/>
                      <w:sz w:val="20"/>
                      <w:szCs w:val="20"/>
                    </w:rPr>
                  </w:pPr>
                  <w:r w:rsidRPr="009551ED">
                    <w:rPr>
                      <w:rFonts w:eastAsia="Times New Roman"/>
                      <w:sz w:val="20"/>
                      <w:szCs w:val="20"/>
                    </w:rPr>
                    <w:t>MWh</w:t>
                  </w:r>
                </w:p>
              </w:tc>
              <w:tc>
                <w:tcPr>
                  <w:tcW w:w="3333" w:type="pct"/>
                  <w:tcBorders>
                    <w:top w:val="single" w:sz="6" w:space="0" w:color="auto"/>
                    <w:left w:val="single" w:sz="6" w:space="0" w:color="auto"/>
                    <w:bottom w:val="single" w:sz="6" w:space="0" w:color="auto"/>
                    <w:right w:val="single" w:sz="4" w:space="0" w:color="auto"/>
                  </w:tcBorders>
                </w:tcPr>
                <w:p w14:paraId="618BFE34" w14:textId="77777777" w:rsidR="009551ED" w:rsidRPr="009551ED" w:rsidRDefault="009551ED" w:rsidP="009551ED">
                  <w:pPr>
                    <w:spacing w:after="60"/>
                    <w:rPr>
                      <w:rFonts w:eastAsia="Times New Roman"/>
                      <w:i/>
                      <w:iCs/>
                      <w:sz w:val="20"/>
                      <w:szCs w:val="20"/>
                    </w:rPr>
                  </w:pPr>
                  <w:r w:rsidRPr="009551ED">
                    <w:rPr>
                      <w:rFonts w:eastAsia="Times New Roman"/>
                      <w:i/>
                      <w:sz w:val="20"/>
                      <w:szCs w:val="20"/>
                    </w:rPr>
                    <w:t xml:space="preserve">Awarded Energy Non-ERCOT Day-Ahead Market </w:t>
                  </w:r>
                  <w:r w:rsidRPr="009551ED">
                    <w:rPr>
                      <w:rFonts w:eastAsia="Times New Roman"/>
                      <w:sz w:val="20"/>
                      <w:szCs w:val="20"/>
                    </w:rPr>
                    <w:t xml:space="preserve">– The awarded energy in the non-ERCOT Day-Ahead Market for the Resource </w:t>
                  </w:r>
                  <w:r w:rsidRPr="009551ED">
                    <w:rPr>
                      <w:rFonts w:eastAsia="Times New Roman"/>
                      <w:i/>
                      <w:sz w:val="20"/>
                      <w:szCs w:val="20"/>
                    </w:rPr>
                    <w:t>r</w:t>
                  </w:r>
                  <w:r w:rsidRPr="009551ED">
                    <w:rPr>
                      <w:rFonts w:eastAsia="Times New Roman"/>
                      <w:sz w:val="20"/>
                      <w:szCs w:val="20"/>
                    </w:rPr>
                    <w:t xml:space="preserve"> during the Interval </w:t>
                  </w:r>
                  <w:r w:rsidRPr="009551ED">
                    <w:rPr>
                      <w:rFonts w:eastAsia="Times New Roman"/>
                      <w:i/>
                      <w:sz w:val="20"/>
                      <w:szCs w:val="20"/>
                    </w:rPr>
                    <w:t>i</w:t>
                  </w:r>
                  <w:r w:rsidRPr="009551ED">
                    <w:rPr>
                      <w:rFonts w:eastAsia="Times New Roman"/>
                      <w:sz w:val="20"/>
                      <w:szCs w:val="20"/>
                    </w:rPr>
                    <w:t xml:space="preserve">.  The awarded energy in the non-ERCOT Control Area Day-Ahead market represents the energy award for the interval that was not generated by </w:t>
                  </w:r>
                  <w:proofErr w:type="gramStart"/>
                  <w:r w:rsidRPr="009551ED">
                    <w:rPr>
                      <w:rFonts w:eastAsia="Times New Roman"/>
                      <w:sz w:val="20"/>
                      <w:szCs w:val="20"/>
                    </w:rPr>
                    <w:t>the Resource</w:t>
                  </w:r>
                  <w:proofErr w:type="gramEnd"/>
                  <w:r w:rsidRPr="009551ED">
                    <w:rPr>
                      <w:rFonts w:eastAsia="Times New Roman"/>
                      <w:sz w:val="20"/>
                      <w:szCs w:val="20"/>
                    </w:rPr>
                    <w:t xml:space="preserve"> due to the switch to ERCOT.  Where for a Combined Cycle Train, the Resource </w:t>
                  </w:r>
                  <w:r w:rsidRPr="009551ED">
                    <w:rPr>
                      <w:rFonts w:eastAsia="Times New Roman"/>
                      <w:i/>
                      <w:sz w:val="20"/>
                      <w:szCs w:val="20"/>
                    </w:rPr>
                    <w:t xml:space="preserve">r </w:t>
                  </w:r>
                  <w:r w:rsidRPr="009551ED">
                    <w:rPr>
                      <w:rFonts w:eastAsia="Times New Roman"/>
                      <w:sz w:val="20"/>
                      <w:szCs w:val="20"/>
                    </w:rPr>
                    <w:t>is the Combined Cycle Train.</w:t>
                  </w:r>
                </w:p>
              </w:tc>
            </w:tr>
            <w:tr w:rsidR="006C0FEF" w:rsidRPr="009551ED" w14:paraId="01A1D12C" w14:textId="77777777" w:rsidTr="00A05200">
              <w:trPr>
                <w:cantSplit/>
              </w:trPr>
              <w:tc>
                <w:tcPr>
                  <w:tcW w:w="957" w:type="pct"/>
                  <w:tcBorders>
                    <w:top w:val="single" w:sz="6" w:space="0" w:color="auto"/>
                    <w:left w:val="single" w:sz="4" w:space="0" w:color="auto"/>
                    <w:bottom w:val="single" w:sz="6" w:space="0" w:color="auto"/>
                    <w:right w:val="single" w:sz="6" w:space="0" w:color="auto"/>
                  </w:tcBorders>
                  <w:hideMark/>
                </w:tcPr>
                <w:p w14:paraId="751A9D7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SWSUC </w:t>
                  </w:r>
                  <w:r w:rsidRPr="009551ED">
                    <w:rPr>
                      <w:rFonts w:eastAsia="Times New Roman"/>
                      <w:i/>
                      <w:iCs/>
                      <w:sz w:val="20"/>
                      <w:szCs w:val="20"/>
                      <w:vertAlign w:val="subscript"/>
                    </w:rPr>
                    <w:t>q ,r, d</w:t>
                  </w:r>
                  <w:r w:rsidRPr="009551ED">
                    <w:rPr>
                      <w:rFonts w:eastAsia="Times New Roman"/>
                      <w:iCs/>
                      <w:sz w:val="20"/>
                      <w:szCs w:val="20"/>
                    </w:rPr>
                    <w:t xml:space="preserve">    </w:t>
                  </w:r>
                </w:p>
              </w:tc>
              <w:tc>
                <w:tcPr>
                  <w:tcW w:w="710" w:type="pct"/>
                  <w:tcBorders>
                    <w:top w:val="single" w:sz="6" w:space="0" w:color="auto"/>
                    <w:left w:val="single" w:sz="6" w:space="0" w:color="auto"/>
                    <w:bottom w:val="single" w:sz="6" w:space="0" w:color="auto"/>
                    <w:right w:val="single" w:sz="6" w:space="0" w:color="auto"/>
                  </w:tcBorders>
                  <w:hideMark/>
                </w:tcPr>
                <w:p w14:paraId="19187FF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33" w:type="pct"/>
                  <w:tcBorders>
                    <w:top w:val="single" w:sz="6" w:space="0" w:color="auto"/>
                    <w:left w:val="single" w:sz="6" w:space="0" w:color="auto"/>
                    <w:bottom w:val="single" w:sz="6" w:space="0" w:color="auto"/>
                    <w:right w:val="single" w:sz="4" w:space="0" w:color="auto"/>
                  </w:tcBorders>
                  <w:hideMark/>
                </w:tcPr>
                <w:p w14:paraId="5BF2833E"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Switchable Generation</w:t>
                  </w:r>
                  <w:r w:rsidRPr="009551ED">
                    <w:rPr>
                      <w:rFonts w:eastAsia="Times New Roman"/>
                      <w:iCs/>
                      <w:sz w:val="20"/>
                      <w:szCs w:val="20"/>
                    </w:rPr>
                    <w:t xml:space="preserve"> </w:t>
                  </w:r>
                  <w:r w:rsidRPr="009551ED">
                    <w:rPr>
                      <w:rFonts w:eastAsia="Times New Roman"/>
                      <w:i/>
                      <w:iCs/>
                      <w:sz w:val="20"/>
                      <w:szCs w:val="20"/>
                    </w:rPr>
                    <w:t xml:space="preserve">Start-Up Cost </w:t>
                  </w:r>
                  <w:r w:rsidRPr="009551ED">
                    <w:rPr>
                      <w:rFonts w:eastAsia="Times New Roman"/>
                      <w:iCs/>
                      <w:sz w:val="20"/>
                      <w:szCs w:val="20"/>
                    </w:rPr>
                    <w:t xml:space="preserve">—The Startup Costs for Resource </w:t>
                  </w:r>
                  <w:r w:rsidRPr="009551ED">
                    <w:rPr>
                      <w:rFonts w:eastAsia="Times New Roman"/>
                      <w:i/>
                      <w:iCs/>
                      <w:sz w:val="20"/>
                      <w:szCs w:val="20"/>
                    </w:rPr>
                    <w:t xml:space="preserve">r </w:t>
                  </w:r>
                  <w:r w:rsidRPr="009551ED">
                    <w:rPr>
                      <w:rFonts w:eastAsia="Times New Roman"/>
                      <w:iCs/>
                      <w:sz w:val="20"/>
                      <w:szCs w:val="20"/>
                    </w:rPr>
                    <w:t>represented by QSE</w:t>
                  </w:r>
                  <w:r w:rsidRPr="009551ED">
                    <w:rPr>
                      <w:rFonts w:eastAsia="Times New Roman"/>
                      <w:i/>
                      <w:iCs/>
                      <w:sz w:val="20"/>
                      <w:szCs w:val="20"/>
                    </w:rPr>
                    <w:t xml:space="preserve"> q </w:t>
                  </w:r>
                  <w:r w:rsidRPr="009551ED">
                    <w:rPr>
                      <w:rFonts w:eastAsia="Times New Roman"/>
                      <w:iCs/>
                      <w:sz w:val="20"/>
                      <w:szCs w:val="20"/>
                    </w:rPr>
                    <w:t xml:space="preserve">for startup hours,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w:t>
                  </w:r>
                </w:p>
              </w:tc>
            </w:tr>
            <w:tr w:rsidR="006C0FEF" w:rsidRPr="009551ED" w14:paraId="646D4D36"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37E22AD3" w14:textId="77777777" w:rsidR="009551ED" w:rsidRPr="009551ED" w:rsidRDefault="009551ED" w:rsidP="009551ED">
                  <w:pPr>
                    <w:spacing w:after="60"/>
                    <w:rPr>
                      <w:rFonts w:eastAsia="Times New Roman"/>
                      <w:iCs/>
                      <w:sz w:val="20"/>
                      <w:szCs w:val="20"/>
                    </w:rPr>
                  </w:pPr>
                  <w:r w:rsidRPr="009551ED">
                    <w:rPr>
                      <w:rFonts w:eastAsia="Times New Roman"/>
                      <w:sz w:val="20"/>
                      <w:szCs w:val="20"/>
                    </w:rPr>
                    <w:t>SWPSLR</w:t>
                  </w:r>
                  <w:r w:rsidRPr="009551ED">
                    <w:rPr>
                      <w:rFonts w:eastAsia="Times New Roman"/>
                      <w:i/>
                      <w:sz w:val="20"/>
                      <w:szCs w:val="20"/>
                      <w:vertAlign w:val="subscript"/>
                    </w:rPr>
                    <w:t xml:space="preserve"> q ,r, d</w:t>
                  </w:r>
                  <w:r w:rsidRPr="009551ED">
                    <w:rPr>
                      <w:rFonts w:eastAsia="Times New Roman"/>
                      <w:sz w:val="20"/>
                      <w:szCs w:val="20"/>
                    </w:rPr>
                    <w:t xml:space="preserve">    </w:t>
                  </w:r>
                </w:p>
              </w:tc>
              <w:tc>
                <w:tcPr>
                  <w:tcW w:w="710" w:type="pct"/>
                  <w:tcBorders>
                    <w:top w:val="single" w:sz="6" w:space="0" w:color="auto"/>
                    <w:left w:val="single" w:sz="6" w:space="0" w:color="auto"/>
                    <w:bottom w:val="single" w:sz="6" w:space="0" w:color="auto"/>
                    <w:right w:val="single" w:sz="6" w:space="0" w:color="auto"/>
                  </w:tcBorders>
                </w:tcPr>
                <w:p w14:paraId="7A91B013" w14:textId="77777777" w:rsidR="009551ED" w:rsidRPr="009551ED" w:rsidRDefault="009551ED" w:rsidP="009551ED">
                  <w:pPr>
                    <w:spacing w:after="60"/>
                    <w:rPr>
                      <w:rFonts w:eastAsia="Times New Roman"/>
                      <w:iCs/>
                      <w:sz w:val="20"/>
                      <w:szCs w:val="20"/>
                    </w:rPr>
                  </w:pPr>
                  <w:r w:rsidRPr="009551ED">
                    <w:rPr>
                      <w:rFonts w:eastAsia="Times New Roman"/>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421CC2E3" w14:textId="77777777" w:rsidR="009551ED" w:rsidRPr="009551ED" w:rsidRDefault="009551ED" w:rsidP="009551ED">
                  <w:pPr>
                    <w:spacing w:after="60"/>
                    <w:rPr>
                      <w:rFonts w:eastAsia="Times New Roman"/>
                      <w:i/>
                      <w:iCs/>
                      <w:sz w:val="20"/>
                      <w:szCs w:val="20"/>
                    </w:rPr>
                  </w:pPr>
                  <w:r w:rsidRPr="009551ED">
                    <w:rPr>
                      <w:rFonts w:eastAsia="Times New Roman"/>
                      <w:i/>
                      <w:sz w:val="20"/>
                      <w:szCs w:val="20"/>
                    </w:rPr>
                    <w:t xml:space="preserve">Switchable Generation Physical Switch Lost Revenue – </w:t>
                  </w:r>
                  <w:r w:rsidRPr="009551ED">
                    <w:rPr>
                      <w:rFonts w:eastAsia="Times New Roman"/>
                      <w:sz w:val="20"/>
                      <w:szCs w:val="20"/>
                    </w:rPr>
                    <w:t xml:space="preserve">The loss of revenue, net of any saved costs including avoided fuel consumption, experienced by the QSE when the Combined Cycle Generation Resource operating in ERCOT must reduce its output to accommodate a switch from a non-ERCOT Control Area of one or more turbines needed to achieve a Combined Cycle Generation Resource configuration instructed by ERCOT.  Where for a Combined Cycle Train, the Resource </w:t>
                  </w:r>
                  <w:r w:rsidRPr="009551ED">
                    <w:rPr>
                      <w:rFonts w:eastAsia="Times New Roman"/>
                      <w:i/>
                      <w:sz w:val="20"/>
                      <w:szCs w:val="20"/>
                    </w:rPr>
                    <w:t xml:space="preserve">r </w:t>
                  </w:r>
                  <w:r w:rsidRPr="009551ED">
                    <w:rPr>
                      <w:rFonts w:eastAsia="Times New Roman"/>
                      <w:sz w:val="20"/>
                      <w:szCs w:val="20"/>
                    </w:rPr>
                    <w:t>is the Combined Cycle Train.</w:t>
                  </w:r>
                </w:p>
              </w:tc>
            </w:tr>
            <w:tr w:rsidR="006C0FEF" w:rsidRPr="009551ED" w14:paraId="32C6F101"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50380D26" w14:textId="77777777" w:rsidR="009551ED" w:rsidRPr="009551ED" w:rsidRDefault="009551ED" w:rsidP="009551ED">
                  <w:pPr>
                    <w:spacing w:after="60"/>
                    <w:rPr>
                      <w:rFonts w:eastAsia="Times New Roman"/>
                      <w:iCs/>
                      <w:sz w:val="20"/>
                      <w:szCs w:val="20"/>
                    </w:rPr>
                  </w:pPr>
                  <w:r w:rsidRPr="009551ED">
                    <w:rPr>
                      <w:rFonts w:eastAsia="Times New Roman"/>
                      <w:sz w:val="20"/>
                      <w:szCs w:val="20"/>
                    </w:rPr>
                    <w:lastRenderedPageBreak/>
                    <w:t xml:space="preserve">RTLPX </w:t>
                  </w:r>
                  <w:r w:rsidRPr="009551ED">
                    <w:rPr>
                      <w:rFonts w:eastAsia="Times New Roman"/>
                      <w:i/>
                      <w:sz w:val="20"/>
                      <w:szCs w:val="20"/>
                      <w:vertAlign w:val="subscript"/>
                    </w:rPr>
                    <w:t>q, r, i</w:t>
                  </w:r>
                </w:p>
              </w:tc>
              <w:tc>
                <w:tcPr>
                  <w:tcW w:w="710" w:type="pct"/>
                  <w:tcBorders>
                    <w:top w:val="single" w:sz="6" w:space="0" w:color="auto"/>
                    <w:left w:val="single" w:sz="6" w:space="0" w:color="auto"/>
                    <w:bottom w:val="single" w:sz="6" w:space="0" w:color="auto"/>
                    <w:right w:val="single" w:sz="6" w:space="0" w:color="auto"/>
                  </w:tcBorders>
                </w:tcPr>
                <w:p w14:paraId="115D404D" w14:textId="77777777" w:rsidR="009551ED" w:rsidRPr="009551ED" w:rsidRDefault="009551ED" w:rsidP="009551ED">
                  <w:pPr>
                    <w:spacing w:after="60"/>
                    <w:rPr>
                      <w:rFonts w:eastAsia="Times New Roman"/>
                      <w:iCs/>
                      <w:sz w:val="20"/>
                      <w:szCs w:val="20"/>
                    </w:rPr>
                  </w:pPr>
                  <w:r w:rsidRPr="009551ED">
                    <w:rPr>
                      <w:rFonts w:eastAsia="Times New Roman"/>
                      <w:sz w:val="20"/>
                      <w:szCs w:val="20"/>
                    </w:rPr>
                    <w:t>MWh</w:t>
                  </w:r>
                </w:p>
              </w:tc>
              <w:tc>
                <w:tcPr>
                  <w:tcW w:w="3333" w:type="pct"/>
                  <w:tcBorders>
                    <w:top w:val="single" w:sz="6" w:space="0" w:color="auto"/>
                    <w:left w:val="single" w:sz="6" w:space="0" w:color="auto"/>
                    <w:bottom w:val="single" w:sz="6" w:space="0" w:color="auto"/>
                    <w:right w:val="single" w:sz="4" w:space="0" w:color="auto"/>
                  </w:tcBorders>
                </w:tcPr>
                <w:p w14:paraId="4178871D"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Real-Time Proxy Generation per QSE per Resource by Settlement Interval</w:t>
                  </w:r>
                  <w:r w:rsidRPr="009551ED">
                    <w:rPr>
                      <w:rFonts w:eastAsia="Times New Roman"/>
                      <w:iCs/>
                      <w:sz w:val="20"/>
                      <w:szCs w:val="20"/>
                    </w:rPr>
                    <w:t xml:space="preserve">—The Real-Time energy that was not generated in ERCOT by Combined Cycle Train, </w:t>
                  </w:r>
                  <w:r w:rsidRPr="009551ED">
                    <w:rPr>
                      <w:rFonts w:eastAsia="Times New Roman"/>
                      <w:i/>
                      <w:iCs/>
                      <w:sz w:val="20"/>
                      <w:szCs w:val="20"/>
                    </w:rPr>
                    <w:t>r</w:t>
                  </w:r>
                  <w:r w:rsidRPr="009551ED">
                    <w:rPr>
                      <w:rFonts w:eastAsia="Times New Roman"/>
                      <w:iCs/>
                      <w:sz w:val="20"/>
                      <w:szCs w:val="20"/>
                    </w:rPr>
                    <w:t xml:space="preserve">, represented by QSE </w:t>
                  </w:r>
                  <w:r w:rsidRPr="009551ED">
                    <w:rPr>
                      <w:rFonts w:eastAsia="Times New Roman"/>
                      <w:i/>
                      <w:iCs/>
                      <w:sz w:val="20"/>
                      <w:szCs w:val="20"/>
                    </w:rPr>
                    <w:t>q</w:t>
                  </w:r>
                  <w:r w:rsidRPr="009551ED">
                    <w:rPr>
                      <w:rFonts w:eastAsia="Times New Roman"/>
                      <w:iCs/>
                      <w:sz w:val="20"/>
                      <w:szCs w:val="20"/>
                    </w:rPr>
                    <w:t xml:space="preserve">, for the 15-minute Settlement Interval </w:t>
                  </w:r>
                  <w:r w:rsidRPr="009551ED">
                    <w:rPr>
                      <w:rFonts w:eastAsia="Times New Roman"/>
                      <w:i/>
                      <w:iCs/>
                      <w:sz w:val="20"/>
                      <w:szCs w:val="20"/>
                    </w:rPr>
                    <w:t>i</w:t>
                  </w:r>
                  <w:r w:rsidRPr="009551ED">
                    <w:rPr>
                      <w:rFonts w:eastAsia="Times New Roman"/>
                      <w:iCs/>
                      <w:sz w:val="20"/>
                      <w:szCs w:val="20"/>
                    </w:rPr>
                    <w:t>, due to a reduction in output that was necessary to facilitate a switch of another unit in the same Combined Cycle Train to the ERCOT System from a non-ERCOT Control Area, or to a non-ERCOT Control Area from the ERCOT System, when the switch is instructed by ERCOT.</w:t>
                  </w:r>
                </w:p>
                <w:p w14:paraId="47E445C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During </w:t>
                  </w:r>
                  <w:proofErr w:type="gramStart"/>
                  <w:r w:rsidRPr="009551ED">
                    <w:rPr>
                      <w:rFonts w:eastAsia="Times New Roman"/>
                      <w:iCs/>
                      <w:sz w:val="20"/>
                      <w:szCs w:val="20"/>
                    </w:rPr>
                    <w:t>a shutdown</w:t>
                  </w:r>
                  <w:proofErr w:type="gramEnd"/>
                  <w:r w:rsidRPr="009551ED">
                    <w:rPr>
                      <w:rFonts w:eastAsia="Times New Roman"/>
                      <w:iCs/>
                      <w:sz w:val="20"/>
                      <w:szCs w:val="20"/>
                    </w:rPr>
                    <w:t xml:space="preserve"> to switch to ERCOT, the value of RTLPX will be determined based on the reduced generation, by interval, for the period starting from the commencement of the shutdown sequence in the non-ERCOT Control Area until breaker close in ERCOT.  The reduction in generation shall be determined based on the last metered output value for the Combined Cycle Generation Resource operating in ERCOT immediately prior to the commencement of the shutdown sequence in the non-ERCOT Control Area as compared with the actual metered output during the relevant period, but only to the extent ERCOT determines the reduction in output was necessary to facilitate the switch.  </w:t>
                  </w:r>
                </w:p>
                <w:p w14:paraId="1B554F11" w14:textId="77777777" w:rsidR="009551ED" w:rsidRPr="009551ED" w:rsidRDefault="009551ED" w:rsidP="009551ED">
                  <w:pPr>
                    <w:spacing w:after="60"/>
                    <w:rPr>
                      <w:rFonts w:eastAsia="Times New Roman"/>
                      <w:i/>
                      <w:iCs/>
                      <w:sz w:val="20"/>
                      <w:szCs w:val="20"/>
                    </w:rPr>
                  </w:pPr>
                  <w:r w:rsidRPr="009551ED">
                    <w:rPr>
                      <w:rFonts w:eastAsia="Times New Roman"/>
                      <w:sz w:val="20"/>
                      <w:szCs w:val="20"/>
                    </w:rPr>
                    <w:t>During a shutdown after an ERCOT release of the SWGR, the value of RTLPX will be determined based on the reduced generation, by interval, for the period starting from the commencement of the shutdown sequence in the ERCOT Control Area until breaker close in the non-ERCOT Control Area, with a maximum duration equal to the duration of the switch from the non-ERCOT Control Area to ERCOT</w:t>
                  </w:r>
                  <w:r w:rsidRPr="009551ED" w:rsidDel="00482822">
                    <w:rPr>
                      <w:rFonts w:eastAsia="Times New Roman"/>
                      <w:sz w:val="20"/>
                      <w:szCs w:val="20"/>
                    </w:rPr>
                    <w:t xml:space="preserve"> </w:t>
                  </w:r>
                  <w:r w:rsidRPr="009551ED">
                    <w:rPr>
                      <w:rFonts w:eastAsia="Times New Roman"/>
                      <w:sz w:val="20"/>
                      <w:szCs w:val="20"/>
                    </w:rPr>
                    <w:t xml:space="preserve">pursuant to the RUC instruction.  This proxy value will apply only if the QSE shuts down the unit within 60 minutes after the ERCOT release.  The reduction in generation shall be determined based on the last metered output value for the Combined Cycle Generation Resource operating in ERCOT immediately prior to the commencement of the shutdown sequence in ERCOT, as compared with the actual metered output during the relevant period, but only to the extent ERCOT determines the reduction in output was necessary to facilitate the switch.  </w:t>
                  </w:r>
                </w:p>
              </w:tc>
            </w:tr>
            <w:tr w:rsidR="006C0FEF" w:rsidRPr="009551ED" w14:paraId="5EEF17EB"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15188530" w14:textId="77777777" w:rsidR="009551ED" w:rsidRPr="009551ED" w:rsidRDefault="009551ED" w:rsidP="009551ED">
                  <w:pPr>
                    <w:spacing w:after="60"/>
                    <w:rPr>
                      <w:rFonts w:eastAsia="Times New Roman"/>
                      <w:iCs/>
                      <w:sz w:val="20"/>
                      <w:szCs w:val="20"/>
                    </w:rPr>
                  </w:pPr>
                  <w:r w:rsidRPr="009551ED">
                    <w:rPr>
                      <w:rFonts w:eastAsia="Times New Roman"/>
                      <w:sz w:val="20"/>
                      <w:szCs w:val="20"/>
                    </w:rPr>
                    <w:t xml:space="preserve">SFC </w:t>
                  </w:r>
                  <w:r w:rsidRPr="009551ED">
                    <w:rPr>
                      <w:rFonts w:eastAsia="Times New Roman"/>
                      <w:i/>
                      <w:sz w:val="20"/>
                      <w:szCs w:val="20"/>
                      <w:vertAlign w:val="subscript"/>
                    </w:rPr>
                    <w:t>d</w:t>
                  </w:r>
                </w:p>
              </w:tc>
              <w:tc>
                <w:tcPr>
                  <w:tcW w:w="710" w:type="pct"/>
                  <w:tcBorders>
                    <w:top w:val="single" w:sz="6" w:space="0" w:color="auto"/>
                    <w:left w:val="single" w:sz="6" w:space="0" w:color="auto"/>
                    <w:bottom w:val="single" w:sz="6" w:space="0" w:color="auto"/>
                    <w:right w:val="single" w:sz="6" w:space="0" w:color="auto"/>
                  </w:tcBorders>
                </w:tcPr>
                <w:p w14:paraId="68BA4366" w14:textId="77777777" w:rsidR="009551ED" w:rsidRPr="009551ED" w:rsidRDefault="009551ED" w:rsidP="009551ED">
                  <w:pPr>
                    <w:spacing w:after="60"/>
                    <w:rPr>
                      <w:rFonts w:eastAsia="Times New Roman"/>
                      <w:iCs/>
                      <w:sz w:val="20"/>
                      <w:szCs w:val="20"/>
                    </w:rPr>
                  </w:pPr>
                  <w:r w:rsidRPr="009551ED">
                    <w:rPr>
                      <w:rFonts w:eastAsia="Times New Roman"/>
                      <w:sz w:val="20"/>
                      <w:szCs w:val="20"/>
                    </w:rPr>
                    <w:t>MMBtu</w:t>
                  </w:r>
                </w:p>
              </w:tc>
              <w:tc>
                <w:tcPr>
                  <w:tcW w:w="3333" w:type="pct"/>
                  <w:tcBorders>
                    <w:top w:val="single" w:sz="6" w:space="0" w:color="auto"/>
                    <w:left w:val="single" w:sz="6" w:space="0" w:color="auto"/>
                    <w:bottom w:val="single" w:sz="6" w:space="0" w:color="auto"/>
                    <w:right w:val="single" w:sz="4" w:space="0" w:color="auto"/>
                  </w:tcBorders>
                </w:tcPr>
                <w:p w14:paraId="4CB88C67" w14:textId="77777777" w:rsidR="009551ED" w:rsidRPr="009551ED" w:rsidRDefault="009551ED" w:rsidP="009551ED">
                  <w:pPr>
                    <w:spacing w:after="60"/>
                    <w:rPr>
                      <w:rFonts w:eastAsia="Times New Roman"/>
                      <w:i/>
                      <w:iCs/>
                      <w:sz w:val="20"/>
                      <w:szCs w:val="20"/>
                    </w:rPr>
                  </w:pPr>
                  <w:r w:rsidRPr="009551ED">
                    <w:rPr>
                      <w:rFonts w:eastAsia="Times New Roman"/>
                      <w:i/>
                      <w:sz w:val="20"/>
                      <w:szCs w:val="20"/>
                    </w:rPr>
                    <w:t xml:space="preserve">Saved Fuel Consumption </w:t>
                  </w:r>
                  <w:r w:rsidRPr="009551ED">
                    <w:rPr>
                      <w:rFonts w:eastAsia="Times New Roman"/>
                      <w:sz w:val="20"/>
                      <w:szCs w:val="20"/>
                    </w:rPr>
                    <w:t>— Fuel quantity saved due to an output reduction of the combustion turbine(s) operating in ERCOT during the relevant period if necessary to accommodate the switch to and from the ERCOT area.</w:t>
                  </w:r>
                </w:p>
              </w:tc>
            </w:tr>
            <w:tr w:rsidR="006C0FEF" w:rsidRPr="009551ED" w14:paraId="36F987E6"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15757DAC" w14:textId="77777777" w:rsidR="009551ED" w:rsidRPr="009551ED" w:rsidRDefault="009551ED" w:rsidP="009551ED">
                  <w:pPr>
                    <w:spacing w:after="60"/>
                    <w:rPr>
                      <w:rFonts w:eastAsia="Times New Roman"/>
                      <w:iCs/>
                      <w:sz w:val="20"/>
                      <w:szCs w:val="20"/>
                    </w:rPr>
                  </w:pPr>
                  <w:r w:rsidRPr="009551ED">
                    <w:rPr>
                      <w:rFonts w:eastAsia="Times New Roman"/>
                      <w:sz w:val="20"/>
                      <w:szCs w:val="20"/>
                    </w:rPr>
                    <w:t>SWSF</w:t>
                  </w:r>
                </w:p>
              </w:tc>
              <w:tc>
                <w:tcPr>
                  <w:tcW w:w="710" w:type="pct"/>
                  <w:tcBorders>
                    <w:top w:val="single" w:sz="6" w:space="0" w:color="auto"/>
                    <w:left w:val="single" w:sz="6" w:space="0" w:color="auto"/>
                    <w:bottom w:val="single" w:sz="6" w:space="0" w:color="auto"/>
                    <w:right w:val="single" w:sz="6" w:space="0" w:color="auto"/>
                  </w:tcBorders>
                </w:tcPr>
                <w:p w14:paraId="5762E728"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tcPr>
                <w:p w14:paraId="084AC1CD"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Switchable Generation</w:t>
                  </w:r>
                  <w:r w:rsidRPr="009551ED">
                    <w:rPr>
                      <w:rFonts w:eastAsia="Times New Roman"/>
                      <w:iCs/>
                      <w:sz w:val="20"/>
                      <w:szCs w:val="20"/>
                    </w:rPr>
                    <w:t xml:space="preserve"> </w:t>
                  </w:r>
                  <w:r w:rsidRPr="009551ED">
                    <w:rPr>
                      <w:rFonts w:eastAsia="Times New Roman"/>
                      <w:i/>
                      <w:iCs/>
                      <w:sz w:val="20"/>
                      <w:szCs w:val="20"/>
                    </w:rPr>
                    <w:t xml:space="preserve">Startup Factor </w:t>
                  </w:r>
                  <w:r w:rsidRPr="009551ED">
                    <w:rPr>
                      <w:rFonts w:eastAsia="Times New Roman"/>
                      <w:iCs/>
                      <w:sz w:val="20"/>
                      <w:szCs w:val="20"/>
                    </w:rPr>
                    <w:t>—The Switchable Generation Startup Factor for an SWGR.  The SWSF shall be set to a value of 2 if the SWGR has a COP Resource Status of EMRSWGR within 24 hours of being released by the ERCOT Operator.  Otherwise, the SWSF shall be set to a value of 1.</w:t>
                  </w:r>
                </w:p>
              </w:tc>
            </w:tr>
            <w:tr w:rsidR="006C0FEF" w:rsidRPr="009551ED" w14:paraId="6B3B1AEB"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1DDF65C3"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SWMEC </w:t>
                  </w:r>
                  <w:r w:rsidRPr="009551ED">
                    <w:rPr>
                      <w:rFonts w:eastAsia="Times New Roman"/>
                      <w:i/>
                      <w:iCs/>
                      <w:sz w:val="20"/>
                      <w:szCs w:val="20"/>
                      <w:vertAlign w:val="subscript"/>
                    </w:rPr>
                    <w:t>q, r, d</w:t>
                  </w:r>
                </w:p>
              </w:tc>
              <w:tc>
                <w:tcPr>
                  <w:tcW w:w="710" w:type="pct"/>
                  <w:tcBorders>
                    <w:top w:val="single" w:sz="6" w:space="0" w:color="auto"/>
                    <w:left w:val="single" w:sz="6" w:space="0" w:color="auto"/>
                    <w:bottom w:val="single" w:sz="6" w:space="0" w:color="auto"/>
                    <w:right w:val="single" w:sz="6" w:space="0" w:color="auto"/>
                  </w:tcBorders>
                </w:tcPr>
                <w:p w14:paraId="1E4FB033"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72275D81"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Switchable Generation</w:t>
                  </w:r>
                  <w:r w:rsidRPr="009551ED">
                    <w:rPr>
                      <w:rFonts w:eastAsia="Times New Roman"/>
                      <w:iCs/>
                      <w:sz w:val="20"/>
                      <w:szCs w:val="20"/>
                    </w:rPr>
                    <w:t xml:space="preserve"> </w:t>
                  </w:r>
                  <w:r w:rsidRPr="009551ED">
                    <w:rPr>
                      <w:rFonts w:eastAsia="Times New Roman"/>
                      <w:i/>
                      <w:iCs/>
                      <w:sz w:val="20"/>
                      <w:szCs w:val="20"/>
                    </w:rPr>
                    <w:t xml:space="preserve">Minimum Energy Cost </w:t>
                  </w:r>
                  <w:r w:rsidRPr="009551ED">
                    <w:rPr>
                      <w:rFonts w:eastAsia="Times New Roman"/>
                      <w:iCs/>
                      <w:sz w:val="20"/>
                      <w:szCs w:val="20"/>
                    </w:rPr>
                    <w:t xml:space="preserve">—The minimum energy costs for Resource </w:t>
                  </w:r>
                  <w:r w:rsidRPr="009551ED">
                    <w:rPr>
                      <w:rFonts w:eastAsia="Times New Roman"/>
                      <w:i/>
                      <w:iCs/>
                      <w:sz w:val="20"/>
                      <w:szCs w:val="20"/>
                    </w:rPr>
                    <w:t xml:space="preserve">r </w:t>
                  </w:r>
                  <w:r w:rsidRPr="009551ED">
                    <w:rPr>
                      <w:rFonts w:eastAsia="Times New Roman"/>
                      <w:iCs/>
                      <w:sz w:val="20"/>
                      <w:szCs w:val="20"/>
                    </w:rPr>
                    <w:t>represented by QSE</w:t>
                  </w:r>
                  <w:r w:rsidRPr="009551ED">
                    <w:rPr>
                      <w:rFonts w:eastAsia="Times New Roman"/>
                      <w:i/>
                      <w:iCs/>
                      <w:sz w:val="20"/>
                      <w:szCs w:val="20"/>
                    </w:rPr>
                    <w:t xml:space="preserve"> q </w:t>
                  </w:r>
                  <w:r w:rsidRPr="009551ED">
                    <w:rPr>
                      <w:rFonts w:eastAsia="Times New Roman"/>
                      <w:iCs/>
                      <w:sz w:val="20"/>
                      <w:szCs w:val="20"/>
                    </w:rPr>
                    <w:t xml:space="preserve">during instructed hours,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w:t>
                  </w:r>
                </w:p>
              </w:tc>
            </w:tr>
            <w:tr w:rsidR="006C0FEF" w:rsidRPr="009551ED" w14:paraId="3280162C"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5584895A"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SWOC </w:t>
                  </w:r>
                  <w:r w:rsidRPr="009551ED">
                    <w:rPr>
                      <w:rFonts w:eastAsia="Times New Roman"/>
                      <w:i/>
                      <w:iCs/>
                      <w:sz w:val="20"/>
                      <w:szCs w:val="20"/>
                      <w:vertAlign w:val="subscript"/>
                    </w:rPr>
                    <w:t>q, r, d</w:t>
                  </w:r>
                </w:p>
              </w:tc>
              <w:tc>
                <w:tcPr>
                  <w:tcW w:w="710" w:type="pct"/>
                  <w:tcBorders>
                    <w:top w:val="single" w:sz="6" w:space="0" w:color="auto"/>
                    <w:left w:val="single" w:sz="6" w:space="0" w:color="auto"/>
                    <w:bottom w:val="single" w:sz="6" w:space="0" w:color="auto"/>
                    <w:right w:val="single" w:sz="6" w:space="0" w:color="auto"/>
                  </w:tcBorders>
                </w:tcPr>
                <w:p w14:paraId="589635C2"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15993B2E" w14:textId="77777777" w:rsidR="009551ED" w:rsidRPr="009551ED" w:rsidRDefault="009551ED" w:rsidP="009551ED">
                  <w:pPr>
                    <w:spacing w:after="60"/>
                    <w:rPr>
                      <w:rFonts w:eastAsia="Times New Roman"/>
                      <w:i/>
                      <w:iCs/>
                      <w:sz w:val="20"/>
                      <w:szCs w:val="20"/>
                    </w:rPr>
                  </w:pPr>
                  <w:r w:rsidRPr="009551ED">
                    <w:rPr>
                      <w:rFonts w:eastAsia="Times New Roman"/>
                      <w:i/>
                      <w:sz w:val="20"/>
                      <w:szCs w:val="20"/>
                    </w:rPr>
                    <w:t>Switchable Generation</w:t>
                  </w:r>
                  <w:r w:rsidRPr="009551ED">
                    <w:rPr>
                      <w:rFonts w:eastAsia="Times New Roman"/>
                      <w:sz w:val="20"/>
                      <w:szCs w:val="20"/>
                    </w:rPr>
                    <w:t xml:space="preserve"> </w:t>
                  </w:r>
                  <w:r w:rsidRPr="009551ED">
                    <w:rPr>
                      <w:rFonts w:eastAsia="Times New Roman"/>
                      <w:i/>
                      <w:sz w:val="20"/>
                      <w:szCs w:val="20"/>
                    </w:rPr>
                    <w:t xml:space="preserve">Operating Cost </w:t>
                  </w:r>
                  <w:r w:rsidRPr="009551ED">
                    <w:rPr>
                      <w:rFonts w:eastAsia="Times New Roman"/>
                      <w:sz w:val="20"/>
                      <w:szCs w:val="20"/>
                    </w:rPr>
                    <w:t xml:space="preserve">—The operating costs for Resource </w:t>
                  </w:r>
                  <w:r w:rsidRPr="009551ED">
                    <w:rPr>
                      <w:rFonts w:eastAsia="Times New Roman"/>
                      <w:i/>
                      <w:sz w:val="20"/>
                      <w:szCs w:val="20"/>
                    </w:rPr>
                    <w:t xml:space="preserve">r </w:t>
                  </w:r>
                  <w:r w:rsidRPr="009551ED">
                    <w:rPr>
                      <w:rFonts w:eastAsia="Times New Roman"/>
                      <w:sz w:val="20"/>
                      <w:szCs w:val="20"/>
                    </w:rPr>
                    <w:t>represented by QSE</w:t>
                  </w:r>
                  <w:r w:rsidRPr="009551ED">
                    <w:rPr>
                      <w:rFonts w:eastAsia="Times New Roman"/>
                      <w:i/>
                      <w:sz w:val="20"/>
                      <w:szCs w:val="20"/>
                    </w:rPr>
                    <w:t xml:space="preserve"> q </w:t>
                  </w:r>
                  <w:r w:rsidRPr="009551ED">
                    <w:rPr>
                      <w:rFonts w:eastAsia="Times New Roman"/>
                      <w:sz w:val="20"/>
                      <w:szCs w:val="20"/>
                    </w:rPr>
                    <w:t xml:space="preserve">during instructed hours, for the Operating Day </w:t>
                  </w:r>
                  <w:r w:rsidRPr="009551ED">
                    <w:rPr>
                      <w:rFonts w:eastAsia="Times New Roman"/>
                      <w:i/>
                      <w:sz w:val="20"/>
                      <w:szCs w:val="20"/>
                    </w:rPr>
                    <w:t>d</w:t>
                  </w:r>
                  <w:r w:rsidRPr="009551ED">
                    <w:rPr>
                      <w:rFonts w:eastAsia="Times New Roman"/>
                      <w:sz w:val="20"/>
                      <w:szCs w:val="20"/>
                    </w:rPr>
                    <w:t xml:space="preserve">.  Where for a Combined Cycle Train, the Resource </w:t>
                  </w:r>
                  <w:r w:rsidRPr="009551ED">
                    <w:rPr>
                      <w:rFonts w:eastAsia="Times New Roman"/>
                      <w:i/>
                      <w:sz w:val="20"/>
                      <w:szCs w:val="20"/>
                    </w:rPr>
                    <w:t xml:space="preserve">r </w:t>
                  </w:r>
                  <w:r w:rsidRPr="009551ED">
                    <w:rPr>
                      <w:rFonts w:eastAsia="Times New Roman"/>
                      <w:sz w:val="20"/>
                      <w:szCs w:val="20"/>
                    </w:rPr>
                    <w:t>is the Combined Cycle Train.  Switchable generation operating cost represents the Real-Time operating costs in ERCOT reduced by the savings in operating costs not incurred due to the switch from the non-ERCOT Control Area.</w:t>
                  </w:r>
                </w:p>
              </w:tc>
            </w:tr>
            <w:tr w:rsidR="006C0FEF" w:rsidRPr="009551ED" w14:paraId="09699EA2"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76DF743E"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lastRenderedPageBreak/>
                    <w:t>SWAC</w:t>
                  </w:r>
                  <w:r w:rsidRPr="009551ED">
                    <w:rPr>
                      <w:rFonts w:eastAsia="Times New Roman"/>
                      <w:i/>
                      <w:iCs/>
                      <w:sz w:val="20"/>
                      <w:szCs w:val="20"/>
                      <w:vertAlign w:val="subscript"/>
                    </w:rPr>
                    <w:t xml:space="preserve"> q, r, d</w:t>
                  </w:r>
                </w:p>
              </w:tc>
              <w:tc>
                <w:tcPr>
                  <w:tcW w:w="710" w:type="pct"/>
                  <w:tcBorders>
                    <w:top w:val="single" w:sz="6" w:space="0" w:color="auto"/>
                    <w:left w:val="single" w:sz="6" w:space="0" w:color="auto"/>
                    <w:bottom w:val="single" w:sz="6" w:space="0" w:color="auto"/>
                    <w:right w:val="single" w:sz="6" w:space="0" w:color="auto"/>
                  </w:tcBorders>
                </w:tcPr>
                <w:p w14:paraId="757B5BB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1879882B"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 xml:space="preserve">Switchable Generation Approved Costs – </w:t>
                  </w:r>
                  <w:r w:rsidRPr="009551ED">
                    <w:rPr>
                      <w:rFonts w:eastAsia="Times New Roman"/>
                      <w:iCs/>
                      <w:sz w:val="20"/>
                      <w:szCs w:val="20"/>
                    </w:rPr>
                    <w:t xml:space="preserve">The total amount of the calculation of financial loss, as submitted by the QSE </w:t>
                  </w:r>
                  <w:r w:rsidRPr="009551ED">
                    <w:rPr>
                      <w:rFonts w:eastAsia="Times New Roman"/>
                      <w:i/>
                      <w:iCs/>
                      <w:sz w:val="20"/>
                      <w:szCs w:val="20"/>
                    </w:rPr>
                    <w:t xml:space="preserve">q </w:t>
                  </w:r>
                  <w:r w:rsidRPr="009551ED">
                    <w:rPr>
                      <w:rFonts w:eastAsia="Times New Roman"/>
                      <w:iCs/>
                      <w:sz w:val="20"/>
                      <w:szCs w:val="20"/>
                    </w:rPr>
                    <w:t>for the Resource</w:t>
                  </w:r>
                  <w:r w:rsidRPr="009551ED">
                    <w:rPr>
                      <w:rFonts w:eastAsia="Times New Roman"/>
                      <w:i/>
                      <w:iCs/>
                      <w:sz w:val="20"/>
                      <w:szCs w:val="20"/>
                    </w:rPr>
                    <w:t xml:space="preserve"> r, </w:t>
                  </w:r>
                  <w:r w:rsidRPr="009551ED">
                    <w:rPr>
                      <w:rFonts w:eastAsia="Times New Roman"/>
                      <w:iCs/>
                      <w:sz w:val="20"/>
                      <w:szCs w:val="20"/>
                    </w:rPr>
                    <w:t xml:space="preserve">as approved by ERCOT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r</w:t>
                  </w:r>
                  <w:r w:rsidRPr="009551ED">
                    <w:rPr>
                      <w:rFonts w:eastAsia="Times New Roman"/>
                      <w:iCs/>
                      <w:sz w:val="20"/>
                      <w:szCs w:val="20"/>
                    </w:rPr>
                    <w:t xml:space="preserve"> is the Combined Cycle Train.</w:t>
                  </w:r>
                </w:p>
              </w:tc>
            </w:tr>
            <w:tr w:rsidR="006C0FEF" w:rsidRPr="009551ED" w14:paraId="5DEA6B74"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33F76B7E"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SWFC</w:t>
                  </w:r>
                  <w:r w:rsidRPr="009551ED">
                    <w:rPr>
                      <w:rFonts w:eastAsia="Times New Roman"/>
                      <w:i/>
                      <w:iCs/>
                      <w:sz w:val="20"/>
                      <w:szCs w:val="20"/>
                      <w:vertAlign w:val="subscript"/>
                    </w:rPr>
                    <w:t xml:space="preserve"> q, r, d</w:t>
                  </w:r>
                  <w:r w:rsidRPr="009551ED">
                    <w:rPr>
                      <w:rFonts w:eastAsia="Times New Roman"/>
                      <w:i/>
                      <w:iCs/>
                      <w:sz w:val="20"/>
                      <w:szCs w:val="20"/>
                      <w:vertAlign w:val="subscript"/>
                      <w:lang w:val="it-IT"/>
                    </w:rPr>
                    <w:t xml:space="preserve">  </w:t>
                  </w:r>
                </w:p>
              </w:tc>
              <w:tc>
                <w:tcPr>
                  <w:tcW w:w="710" w:type="pct"/>
                  <w:tcBorders>
                    <w:top w:val="single" w:sz="6" w:space="0" w:color="auto"/>
                    <w:left w:val="single" w:sz="6" w:space="0" w:color="auto"/>
                    <w:bottom w:val="single" w:sz="6" w:space="0" w:color="auto"/>
                    <w:right w:val="single" w:sz="6" w:space="0" w:color="auto"/>
                  </w:tcBorders>
                </w:tcPr>
                <w:p w14:paraId="35E394E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76D4D488"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Switchable Generator</w:t>
                  </w:r>
                  <w:r w:rsidRPr="009551ED">
                    <w:rPr>
                      <w:rFonts w:eastAsia="Times New Roman"/>
                      <w:iCs/>
                      <w:sz w:val="20"/>
                      <w:szCs w:val="20"/>
                    </w:rPr>
                    <w:t xml:space="preserve"> </w:t>
                  </w:r>
                  <w:r w:rsidRPr="009551ED">
                    <w:rPr>
                      <w:rFonts w:eastAsia="Times New Roman"/>
                      <w:i/>
                      <w:iCs/>
                      <w:sz w:val="20"/>
                      <w:szCs w:val="20"/>
                    </w:rPr>
                    <w:t xml:space="preserve">Fuel Cost </w:t>
                  </w:r>
                  <w:r w:rsidRPr="009551ED">
                    <w:rPr>
                      <w:rFonts w:eastAsia="Times New Roman"/>
                      <w:iCs/>
                      <w:sz w:val="20"/>
                      <w:szCs w:val="20"/>
                    </w:rPr>
                    <w:t xml:space="preserve">—The incremental fuel costs and fees for Resource </w:t>
                  </w:r>
                  <w:r w:rsidRPr="009551ED">
                    <w:rPr>
                      <w:rFonts w:eastAsia="Times New Roman"/>
                      <w:i/>
                      <w:iCs/>
                      <w:sz w:val="20"/>
                      <w:szCs w:val="20"/>
                    </w:rPr>
                    <w:t xml:space="preserve">r </w:t>
                  </w:r>
                  <w:r w:rsidRPr="009551ED">
                    <w:rPr>
                      <w:rFonts w:eastAsia="Times New Roman"/>
                      <w:iCs/>
                      <w:sz w:val="20"/>
                      <w:szCs w:val="20"/>
                    </w:rPr>
                    <w:t>represented by QSE</w:t>
                  </w:r>
                  <w:r w:rsidRPr="009551ED">
                    <w:rPr>
                      <w:rFonts w:eastAsia="Times New Roman"/>
                      <w:i/>
                      <w:iCs/>
                      <w:sz w:val="20"/>
                      <w:szCs w:val="20"/>
                    </w:rPr>
                    <w:t xml:space="preserve"> q </w:t>
                  </w:r>
                  <w:r w:rsidRPr="009551ED">
                    <w:rPr>
                      <w:rFonts w:eastAsia="Times New Roman"/>
                      <w:iCs/>
                      <w:sz w:val="20"/>
                      <w:szCs w:val="20"/>
                    </w:rPr>
                    <w:t xml:space="preserve">for all instructed hours,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 xml:space="preserve">is the Combined Cycle Train.  Incremental fuel costs must be based on those costs incurred as described in Section 9.14.9, Incremental Fuel Costs for Switchable Generation Make-Whole Payment. </w:t>
                  </w:r>
                </w:p>
              </w:tc>
            </w:tr>
            <w:tr w:rsidR="006C0FEF" w:rsidRPr="009551ED" w14:paraId="4560F60B"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05291956"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SWFIPC </w:t>
                  </w:r>
                  <w:r w:rsidRPr="009551ED">
                    <w:rPr>
                      <w:rFonts w:eastAsia="Times New Roman"/>
                      <w:i/>
                      <w:iCs/>
                      <w:sz w:val="20"/>
                      <w:szCs w:val="20"/>
                      <w:vertAlign w:val="subscript"/>
                    </w:rPr>
                    <w:t>q, r, d</w:t>
                  </w:r>
                  <w:r w:rsidRPr="009551ED">
                    <w:rPr>
                      <w:rFonts w:eastAsia="Times New Roman"/>
                      <w:i/>
                      <w:iCs/>
                      <w:sz w:val="20"/>
                      <w:szCs w:val="20"/>
                    </w:rPr>
                    <w:t xml:space="preserve">  </w:t>
                  </w:r>
                </w:p>
              </w:tc>
              <w:tc>
                <w:tcPr>
                  <w:tcW w:w="710" w:type="pct"/>
                  <w:tcBorders>
                    <w:top w:val="single" w:sz="6" w:space="0" w:color="auto"/>
                    <w:left w:val="single" w:sz="6" w:space="0" w:color="auto"/>
                    <w:bottom w:val="single" w:sz="6" w:space="0" w:color="auto"/>
                    <w:right w:val="single" w:sz="6" w:space="0" w:color="auto"/>
                  </w:tcBorders>
                </w:tcPr>
                <w:p w14:paraId="14BDA3B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4A3DF15A"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Switchable Generator Fuel Imbalance Penalty Cost</w:t>
                  </w:r>
                  <w:r w:rsidRPr="009551ED">
                    <w:rPr>
                      <w:rFonts w:eastAsia="Times New Roman"/>
                      <w:iCs/>
                      <w:sz w:val="20"/>
                      <w:szCs w:val="20"/>
                    </w:rPr>
                    <w:t xml:space="preserve"> —The fuel imbalance penalty cost for Resource </w:t>
                  </w:r>
                  <w:r w:rsidRPr="009551ED">
                    <w:rPr>
                      <w:rFonts w:eastAsia="Times New Roman"/>
                      <w:i/>
                      <w:iCs/>
                      <w:sz w:val="20"/>
                      <w:szCs w:val="20"/>
                    </w:rPr>
                    <w:t>r</w:t>
                  </w:r>
                  <w:r w:rsidRPr="009551ED">
                    <w:rPr>
                      <w:rFonts w:eastAsia="Times New Roman"/>
                      <w:iCs/>
                      <w:sz w:val="20"/>
                      <w:szCs w:val="20"/>
                    </w:rPr>
                    <w:t xml:space="preserve"> represented by QSE </w:t>
                  </w:r>
                  <w:r w:rsidRPr="009551ED">
                    <w:rPr>
                      <w:rFonts w:eastAsia="Times New Roman"/>
                      <w:i/>
                      <w:iCs/>
                      <w:sz w:val="20"/>
                      <w:szCs w:val="20"/>
                    </w:rPr>
                    <w:t>q</w:t>
                  </w:r>
                  <w:r w:rsidRPr="009551ED">
                    <w:rPr>
                      <w:rFonts w:eastAsia="Times New Roman"/>
                      <w:iCs/>
                      <w:sz w:val="20"/>
                      <w:szCs w:val="20"/>
                    </w:rPr>
                    <w:t xml:space="preserve">, for the Operating Day, arising from the SWGR not consuming its contracted fuel quantities </w:t>
                  </w:r>
                  <w:proofErr w:type="gramStart"/>
                  <w:r w:rsidRPr="009551ED">
                    <w:rPr>
                      <w:rFonts w:eastAsia="Times New Roman"/>
                      <w:iCs/>
                      <w:sz w:val="20"/>
                      <w:szCs w:val="20"/>
                    </w:rPr>
                    <w:t>as a result of</w:t>
                  </w:r>
                  <w:proofErr w:type="gramEnd"/>
                  <w:r w:rsidRPr="009551ED">
                    <w:rPr>
                      <w:rFonts w:eastAsia="Times New Roman"/>
                      <w:iCs/>
                      <w:sz w:val="20"/>
                      <w:szCs w:val="20"/>
                    </w:rPr>
                    <w:t xml:space="preserve"> a switch from a non-ERCOT Control Area as requested by ERCOT.  Fuel imbalance penalty costs are limited to those costs assessed for the period starting at the initiation of the ramp-down in the non-ERCOT Control Area to two hours following the time ERCOT released the SWGR. Where for a Combined Cycle Train, the Resource </w:t>
                  </w:r>
                  <w:r w:rsidRPr="009551ED">
                    <w:rPr>
                      <w:rFonts w:eastAsia="Times New Roman"/>
                      <w:i/>
                      <w:iCs/>
                      <w:sz w:val="20"/>
                      <w:szCs w:val="20"/>
                    </w:rPr>
                    <w:t>r</w:t>
                  </w:r>
                  <w:r w:rsidRPr="009551ED">
                    <w:rPr>
                      <w:rFonts w:eastAsia="Times New Roman"/>
                      <w:iCs/>
                      <w:sz w:val="20"/>
                      <w:szCs w:val="20"/>
                    </w:rPr>
                    <w:t xml:space="preserve"> is the Combined Cycle Train.</w:t>
                  </w:r>
                </w:p>
              </w:tc>
            </w:tr>
            <w:tr w:rsidR="006C0FEF" w:rsidRPr="009551ED" w14:paraId="32C9FCB0"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33CBD080"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SWEIC</w:t>
                  </w:r>
                  <w:r w:rsidRPr="009551ED">
                    <w:rPr>
                      <w:rFonts w:eastAsia="Times New Roman"/>
                      <w:i/>
                      <w:sz w:val="20"/>
                      <w:szCs w:val="20"/>
                      <w:vertAlign w:val="subscript"/>
                    </w:rPr>
                    <w:t xml:space="preserve"> q, r, d</w:t>
                  </w:r>
                  <w:r w:rsidRPr="009551ED">
                    <w:rPr>
                      <w:rFonts w:eastAsia="Times New Roman"/>
                      <w:i/>
                      <w:sz w:val="20"/>
                      <w:szCs w:val="20"/>
                      <w:vertAlign w:val="subscript"/>
                      <w:lang w:val="it-IT"/>
                    </w:rPr>
                    <w:t xml:space="preserve">   </w:t>
                  </w:r>
                </w:p>
              </w:tc>
              <w:tc>
                <w:tcPr>
                  <w:tcW w:w="710" w:type="pct"/>
                  <w:tcBorders>
                    <w:top w:val="single" w:sz="6" w:space="0" w:color="auto"/>
                    <w:left w:val="single" w:sz="6" w:space="0" w:color="auto"/>
                    <w:bottom w:val="single" w:sz="6" w:space="0" w:color="auto"/>
                    <w:right w:val="single" w:sz="6" w:space="0" w:color="auto"/>
                  </w:tcBorders>
                </w:tcPr>
                <w:p w14:paraId="2D0A836F" w14:textId="77777777" w:rsidR="009551ED" w:rsidRPr="009551ED" w:rsidRDefault="009551ED" w:rsidP="009551ED">
                  <w:pPr>
                    <w:spacing w:after="60"/>
                    <w:rPr>
                      <w:rFonts w:eastAsia="Times New Roman"/>
                      <w:iCs/>
                      <w:sz w:val="20"/>
                      <w:szCs w:val="20"/>
                    </w:rPr>
                  </w:pPr>
                  <w:r w:rsidRPr="009551ED">
                    <w:rPr>
                      <w:rFonts w:eastAsia="Times New Roman"/>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0761175D" w14:textId="77777777" w:rsidR="009551ED" w:rsidRPr="009551ED" w:rsidRDefault="009551ED" w:rsidP="009551ED">
                  <w:pPr>
                    <w:spacing w:after="60"/>
                    <w:rPr>
                      <w:rFonts w:eastAsia="Times New Roman"/>
                      <w:iCs/>
                      <w:sz w:val="20"/>
                      <w:szCs w:val="20"/>
                    </w:rPr>
                  </w:pPr>
                  <w:r w:rsidRPr="009551ED">
                    <w:rPr>
                      <w:rFonts w:eastAsia="Times New Roman"/>
                      <w:i/>
                      <w:sz w:val="20"/>
                      <w:szCs w:val="20"/>
                    </w:rPr>
                    <w:t>Switchable Generator</w:t>
                  </w:r>
                  <w:r w:rsidRPr="009551ED">
                    <w:rPr>
                      <w:rFonts w:eastAsia="Times New Roman"/>
                      <w:sz w:val="20"/>
                      <w:szCs w:val="20"/>
                    </w:rPr>
                    <w:t xml:space="preserve"> </w:t>
                  </w:r>
                  <w:r w:rsidRPr="009551ED">
                    <w:rPr>
                      <w:rFonts w:eastAsia="Times New Roman"/>
                      <w:i/>
                      <w:sz w:val="20"/>
                      <w:szCs w:val="20"/>
                    </w:rPr>
                    <w:t xml:space="preserve">Energy Imbalance Cost </w:t>
                  </w:r>
                  <w:r w:rsidRPr="009551ED">
                    <w:rPr>
                      <w:rFonts w:eastAsia="Times New Roman"/>
                      <w:sz w:val="20"/>
                      <w:szCs w:val="20"/>
                    </w:rPr>
                    <w:t xml:space="preserve">—The energy imbalance costs for Resource </w:t>
                  </w:r>
                  <w:r w:rsidRPr="009551ED">
                    <w:rPr>
                      <w:rFonts w:eastAsia="Times New Roman"/>
                      <w:i/>
                      <w:sz w:val="20"/>
                      <w:szCs w:val="20"/>
                    </w:rPr>
                    <w:t xml:space="preserve">r </w:t>
                  </w:r>
                  <w:r w:rsidRPr="009551ED">
                    <w:rPr>
                      <w:rFonts w:eastAsia="Times New Roman"/>
                      <w:sz w:val="20"/>
                      <w:szCs w:val="20"/>
                    </w:rPr>
                    <w:t>represented by QSE</w:t>
                  </w:r>
                  <w:r w:rsidRPr="009551ED">
                    <w:rPr>
                      <w:rFonts w:eastAsia="Times New Roman"/>
                      <w:i/>
                      <w:sz w:val="20"/>
                      <w:szCs w:val="20"/>
                    </w:rPr>
                    <w:t xml:space="preserve"> q </w:t>
                  </w:r>
                  <w:r w:rsidRPr="009551ED">
                    <w:rPr>
                      <w:rFonts w:eastAsia="Times New Roman"/>
                      <w:sz w:val="20"/>
                      <w:szCs w:val="20"/>
                    </w:rPr>
                    <w:t xml:space="preserve">for instructed hours, for the Operating Day </w:t>
                  </w:r>
                  <w:r w:rsidRPr="009551ED">
                    <w:rPr>
                      <w:rFonts w:eastAsia="Times New Roman"/>
                      <w:i/>
                      <w:sz w:val="20"/>
                      <w:szCs w:val="20"/>
                    </w:rPr>
                    <w:t>d</w:t>
                  </w:r>
                  <w:r w:rsidRPr="009551ED">
                    <w:rPr>
                      <w:rFonts w:eastAsia="Times New Roman"/>
                      <w:sz w:val="20"/>
                      <w:szCs w:val="20"/>
                    </w:rPr>
                    <w:t xml:space="preserve">.  Where for a Combined Cycle Train, the Resource </w:t>
                  </w:r>
                  <w:r w:rsidRPr="009551ED">
                    <w:rPr>
                      <w:rFonts w:eastAsia="Times New Roman"/>
                      <w:i/>
                      <w:sz w:val="20"/>
                      <w:szCs w:val="20"/>
                    </w:rPr>
                    <w:t xml:space="preserve">r </w:t>
                  </w:r>
                  <w:r w:rsidRPr="009551ED">
                    <w:rPr>
                      <w:rFonts w:eastAsia="Times New Roman"/>
                      <w:sz w:val="20"/>
                      <w:szCs w:val="20"/>
                    </w:rPr>
                    <w:t xml:space="preserve">is the Combined Cycle Train.  Energy imbalance costs represent Real-Time imbalance charges </w:t>
                  </w:r>
                  <w:proofErr w:type="gramStart"/>
                  <w:r w:rsidRPr="009551ED">
                    <w:rPr>
                      <w:rFonts w:eastAsia="Times New Roman"/>
                      <w:sz w:val="20"/>
                      <w:szCs w:val="20"/>
                    </w:rPr>
                    <w:t>for the amount of</w:t>
                  </w:r>
                  <w:proofErr w:type="gramEnd"/>
                  <w:r w:rsidRPr="009551ED">
                    <w:rPr>
                      <w:rFonts w:eastAsia="Times New Roman"/>
                      <w:sz w:val="20"/>
                      <w:szCs w:val="20"/>
                    </w:rPr>
                    <w:t xml:space="preserve"> energy the SWGR </w:t>
                  </w:r>
                  <w:proofErr w:type="gramStart"/>
                  <w:r w:rsidRPr="009551ED">
                    <w:rPr>
                      <w:rFonts w:eastAsia="Times New Roman"/>
                      <w:sz w:val="20"/>
                      <w:szCs w:val="20"/>
                    </w:rPr>
                    <w:t>was not able to</w:t>
                  </w:r>
                  <w:proofErr w:type="gramEnd"/>
                  <w:r w:rsidRPr="009551ED">
                    <w:rPr>
                      <w:rFonts w:eastAsia="Times New Roman"/>
                      <w:sz w:val="20"/>
                      <w:szCs w:val="20"/>
                    </w:rPr>
                    <w:t xml:space="preserve"> provide as required by its DAM commitment from the non-ERCOT Control Area, starting from the beginning of the ramp-down period in the other grid to two hours following the time ERCOT released the Resource.</w:t>
                  </w:r>
                </w:p>
              </w:tc>
            </w:tr>
            <w:tr w:rsidR="006C0FEF" w:rsidRPr="009551ED" w14:paraId="03382DA7"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09EFC4B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SWASIC</w:t>
                  </w:r>
                  <w:r w:rsidRPr="009551ED">
                    <w:rPr>
                      <w:rFonts w:eastAsia="Times New Roman"/>
                      <w:i/>
                      <w:sz w:val="20"/>
                      <w:szCs w:val="20"/>
                      <w:vertAlign w:val="subscript"/>
                    </w:rPr>
                    <w:t xml:space="preserve"> q, r, d</w:t>
                  </w:r>
                </w:p>
              </w:tc>
              <w:tc>
                <w:tcPr>
                  <w:tcW w:w="710" w:type="pct"/>
                  <w:tcBorders>
                    <w:top w:val="single" w:sz="6" w:space="0" w:color="auto"/>
                    <w:left w:val="single" w:sz="6" w:space="0" w:color="auto"/>
                    <w:bottom w:val="single" w:sz="6" w:space="0" w:color="auto"/>
                    <w:right w:val="single" w:sz="6" w:space="0" w:color="auto"/>
                  </w:tcBorders>
                </w:tcPr>
                <w:p w14:paraId="4E5AF6C6" w14:textId="77777777" w:rsidR="009551ED" w:rsidRPr="009551ED" w:rsidRDefault="009551ED" w:rsidP="009551ED">
                  <w:pPr>
                    <w:spacing w:after="60"/>
                    <w:rPr>
                      <w:rFonts w:eastAsia="Times New Roman"/>
                      <w:iCs/>
                      <w:sz w:val="20"/>
                      <w:szCs w:val="20"/>
                    </w:rPr>
                  </w:pPr>
                  <w:r w:rsidRPr="009551ED">
                    <w:rPr>
                      <w:rFonts w:eastAsia="Times New Roman"/>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12B9F6A7" w14:textId="77777777" w:rsidR="009551ED" w:rsidRPr="009551ED" w:rsidRDefault="009551ED" w:rsidP="009551ED">
                  <w:pPr>
                    <w:spacing w:after="60"/>
                    <w:rPr>
                      <w:rFonts w:eastAsia="Times New Roman"/>
                      <w:iCs/>
                      <w:sz w:val="20"/>
                      <w:szCs w:val="20"/>
                    </w:rPr>
                  </w:pPr>
                  <w:r w:rsidRPr="009551ED">
                    <w:rPr>
                      <w:rFonts w:eastAsia="Times New Roman"/>
                      <w:i/>
                      <w:sz w:val="20"/>
                      <w:szCs w:val="20"/>
                    </w:rPr>
                    <w:t>Switchable Generator</w:t>
                  </w:r>
                  <w:r w:rsidRPr="009551ED">
                    <w:rPr>
                      <w:rFonts w:eastAsia="Times New Roman"/>
                      <w:sz w:val="20"/>
                      <w:szCs w:val="20"/>
                    </w:rPr>
                    <w:t xml:space="preserve"> </w:t>
                  </w:r>
                  <w:r w:rsidRPr="009551ED">
                    <w:rPr>
                      <w:rFonts w:eastAsia="Times New Roman"/>
                      <w:i/>
                      <w:sz w:val="20"/>
                      <w:szCs w:val="20"/>
                    </w:rPr>
                    <w:t xml:space="preserve">Ancillary Services Imbalance Cost </w:t>
                  </w:r>
                  <w:r w:rsidRPr="009551ED">
                    <w:rPr>
                      <w:rFonts w:eastAsia="Times New Roman"/>
                      <w:sz w:val="20"/>
                      <w:szCs w:val="20"/>
                    </w:rPr>
                    <w:t xml:space="preserve">—The Ancillary Service imbalance costs for Resource </w:t>
                  </w:r>
                  <w:r w:rsidRPr="009551ED">
                    <w:rPr>
                      <w:rFonts w:eastAsia="Times New Roman"/>
                      <w:i/>
                      <w:sz w:val="20"/>
                      <w:szCs w:val="20"/>
                    </w:rPr>
                    <w:t xml:space="preserve">r </w:t>
                  </w:r>
                  <w:r w:rsidRPr="009551ED">
                    <w:rPr>
                      <w:rFonts w:eastAsia="Times New Roman"/>
                      <w:sz w:val="20"/>
                      <w:szCs w:val="20"/>
                    </w:rPr>
                    <w:t>represented by QSE</w:t>
                  </w:r>
                  <w:r w:rsidRPr="009551ED">
                    <w:rPr>
                      <w:rFonts w:eastAsia="Times New Roman"/>
                      <w:i/>
                      <w:sz w:val="20"/>
                      <w:szCs w:val="20"/>
                    </w:rPr>
                    <w:t xml:space="preserve"> q </w:t>
                  </w:r>
                  <w:r w:rsidRPr="009551ED">
                    <w:rPr>
                      <w:rFonts w:eastAsia="Times New Roman"/>
                      <w:sz w:val="20"/>
                      <w:szCs w:val="20"/>
                    </w:rPr>
                    <w:t xml:space="preserve">for instructed hours, for the Operating Day </w:t>
                  </w:r>
                  <w:r w:rsidRPr="009551ED">
                    <w:rPr>
                      <w:rFonts w:eastAsia="Times New Roman"/>
                      <w:i/>
                      <w:sz w:val="20"/>
                      <w:szCs w:val="20"/>
                    </w:rPr>
                    <w:t>d</w:t>
                  </w:r>
                  <w:r w:rsidRPr="009551ED">
                    <w:rPr>
                      <w:rFonts w:eastAsia="Times New Roman"/>
                      <w:sz w:val="20"/>
                      <w:szCs w:val="20"/>
                    </w:rPr>
                    <w:t xml:space="preserve">.  Where for a Combined Cycle Train, the Resource </w:t>
                  </w:r>
                  <w:r w:rsidRPr="009551ED">
                    <w:rPr>
                      <w:rFonts w:eastAsia="Times New Roman"/>
                      <w:i/>
                      <w:sz w:val="20"/>
                      <w:szCs w:val="20"/>
                    </w:rPr>
                    <w:t xml:space="preserve">r </w:t>
                  </w:r>
                  <w:r w:rsidRPr="009551ED">
                    <w:rPr>
                      <w:rFonts w:eastAsia="Times New Roman"/>
                      <w:sz w:val="20"/>
                      <w:szCs w:val="20"/>
                    </w:rPr>
                    <w:t xml:space="preserve">is the Combined Cycle Train.  Ancillary Service imbalance costs represent Real-Time imbalance charges for the </w:t>
                  </w:r>
                  <w:proofErr w:type="gramStart"/>
                  <w:r w:rsidRPr="009551ED">
                    <w:rPr>
                      <w:rFonts w:eastAsia="Times New Roman"/>
                      <w:sz w:val="20"/>
                      <w:szCs w:val="20"/>
                    </w:rPr>
                    <w:t>amount</w:t>
                  </w:r>
                  <w:proofErr w:type="gramEnd"/>
                  <w:r w:rsidRPr="009551ED">
                    <w:rPr>
                      <w:rFonts w:eastAsia="Times New Roman"/>
                      <w:sz w:val="20"/>
                      <w:szCs w:val="20"/>
                    </w:rPr>
                    <w:t xml:space="preserve"> of Ancillary Services the SWGR </w:t>
                  </w:r>
                  <w:proofErr w:type="gramStart"/>
                  <w:r w:rsidRPr="009551ED">
                    <w:rPr>
                      <w:rFonts w:eastAsia="Times New Roman"/>
                      <w:sz w:val="20"/>
                      <w:szCs w:val="20"/>
                    </w:rPr>
                    <w:t>was not able to</w:t>
                  </w:r>
                  <w:proofErr w:type="gramEnd"/>
                  <w:r w:rsidRPr="009551ED">
                    <w:rPr>
                      <w:rFonts w:eastAsia="Times New Roman"/>
                      <w:sz w:val="20"/>
                      <w:szCs w:val="20"/>
                    </w:rPr>
                    <w:t xml:space="preserve"> provide as required by its Day-Ahead commitment from the non-ERCOT Control Area, starting from the time of shutdown in the other grid to two hours following the time ERCOT released the Resource.</w:t>
                  </w:r>
                </w:p>
              </w:tc>
            </w:tr>
            <w:tr w:rsidR="006C0FEF" w:rsidRPr="009551ED" w14:paraId="53BAD31A"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1D3C1000" w14:textId="77777777" w:rsidR="009551ED" w:rsidRPr="009551ED" w:rsidRDefault="009551ED" w:rsidP="009551ED">
                  <w:pPr>
                    <w:spacing w:after="60"/>
                    <w:rPr>
                      <w:rFonts w:eastAsia="Times New Roman"/>
                      <w:iCs/>
                      <w:sz w:val="20"/>
                      <w:szCs w:val="20"/>
                      <w:lang w:val="pt-BR"/>
                    </w:rPr>
                  </w:pPr>
                  <w:r w:rsidRPr="009551ED">
                    <w:rPr>
                      <w:rFonts w:eastAsia="Times New Roman"/>
                      <w:iCs/>
                      <w:sz w:val="20"/>
                      <w:szCs w:val="20"/>
                      <w:lang w:val="pt-BR"/>
                    </w:rPr>
                    <w:t>SWMWDC</w:t>
                  </w:r>
                  <w:r w:rsidRPr="009551ED">
                    <w:rPr>
                      <w:rFonts w:eastAsia="Times New Roman"/>
                      <w:i/>
                      <w:iCs/>
                      <w:sz w:val="20"/>
                      <w:szCs w:val="20"/>
                      <w:vertAlign w:val="subscript"/>
                    </w:rPr>
                    <w:t xml:space="preserve"> q, r, d</w:t>
                  </w:r>
                </w:p>
              </w:tc>
              <w:tc>
                <w:tcPr>
                  <w:tcW w:w="710" w:type="pct"/>
                  <w:tcBorders>
                    <w:top w:val="single" w:sz="6" w:space="0" w:color="auto"/>
                    <w:left w:val="single" w:sz="6" w:space="0" w:color="auto"/>
                    <w:bottom w:val="single" w:sz="6" w:space="0" w:color="auto"/>
                    <w:right w:val="single" w:sz="6" w:space="0" w:color="auto"/>
                  </w:tcBorders>
                </w:tcPr>
                <w:p w14:paraId="243E898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0E2F9D86"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Switchable Generator</w:t>
                  </w:r>
                  <w:r w:rsidRPr="009551ED">
                    <w:rPr>
                      <w:rFonts w:eastAsia="Times New Roman"/>
                      <w:iCs/>
                      <w:sz w:val="20"/>
                      <w:szCs w:val="20"/>
                    </w:rPr>
                    <w:t xml:space="preserve"> </w:t>
                  </w:r>
                  <w:r w:rsidRPr="009551ED">
                    <w:rPr>
                      <w:rFonts w:eastAsia="Times New Roman"/>
                      <w:i/>
                      <w:iCs/>
                      <w:sz w:val="20"/>
                      <w:szCs w:val="20"/>
                    </w:rPr>
                    <w:t xml:space="preserve">Make-Whole Payment Distribution Cost </w:t>
                  </w:r>
                  <w:r w:rsidRPr="009551ED">
                    <w:rPr>
                      <w:rFonts w:eastAsia="Times New Roman"/>
                      <w:iCs/>
                      <w:sz w:val="20"/>
                      <w:szCs w:val="20"/>
                    </w:rPr>
                    <w:t>—The</w:t>
                  </w:r>
                  <w:r w:rsidRPr="009551ED" w:rsidDel="00E21E0A">
                    <w:rPr>
                      <w:rFonts w:eastAsia="Times New Roman"/>
                      <w:iCs/>
                      <w:sz w:val="20"/>
                      <w:szCs w:val="20"/>
                    </w:rPr>
                    <w:t xml:space="preserve"> </w:t>
                  </w:r>
                  <w:r w:rsidRPr="009551ED">
                    <w:rPr>
                      <w:rFonts w:eastAsia="Times New Roman"/>
                      <w:iCs/>
                      <w:sz w:val="20"/>
                      <w:szCs w:val="20"/>
                    </w:rPr>
                    <w:t>Make-Whole Payment distribution costs</w:t>
                  </w:r>
                  <w:r w:rsidRPr="009551ED">
                    <w:rPr>
                      <w:rFonts w:eastAsia="Times New Roman"/>
                      <w:i/>
                      <w:iCs/>
                      <w:sz w:val="20"/>
                      <w:szCs w:val="20"/>
                    </w:rPr>
                    <w:t xml:space="preserve"> </w:t>
                  </w:r>
                  <w:r w:rsidRPr="009551ED">
                    <w:rPr>
                      <w:rFonts w:eastAsia="Times New Roman"/>
                      <w:iCs/>
                      <w:sz w:val="20"/>
                      <w:szCs w:val="20"/>
                    </w:rPr>
                    <w:t xml:space="preserve">for Resource </w:t>
                  </w:r>
                  <w:r w:rsidRPr="009551ED">
                    <w:rPr>
                      <w:rFonts w:eastAsia="Times New Roman"/>
                      <w:i/>
                      <w:iCs/>
                      <w:sz w:val="20"/>
                      <w:szCs w:val="20"/>
                    </w:rPr>
                    <w:t xml:space="preserve">r </w:t>
                  </w:r>
                  <w:r w:rsidRPr="009551ED">
                    <w:rPr>
                      <w:rFonts w:eastAsia="Times New Roman"/>
                      <w:iCs/>
                      <w:sz w:val="20"/>
                      <w:szCs w:val="20"/>
                    </w:rPr>
                    <w:t>represented by QSE</w:t>
                  </w:r>
                  <w:r w:rsidRPr="009551ED">
                    <w:rPr>
                      <w:rFonts w:eastAsia="Times New Roman"/>
                      <w:i/>
                      <w:iCs/>
                      <w:sz w:val="20"/>
                      <w:szCs w:val="20"/>
                    </w:rPr>
                    <w:t xml:space="preserve"> q </w:t>
                  </w:r>
                  <w:r w:rsidRPr="009551ED">
                    <w:rPr>
                      <w:rFonts w:eastAsia="Times New Roman"/>
                      <w:iCs/>
                      <w:sz w:val="20"/>
                      <w:szCs w:val="20"/>
                    </w:rPr>
                    <w:t xml:space="preserve">for instructed hours,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  Make-Whole Payment distribution costs represent charges from non-ERCOT Control Area from the time of shutdown in the other grid to two hours following the time ERCOT released the Resource.</w:t>
                  </w:r>
                </w:p>
              </w:tc>
            </w:tr>
            <w:tr w:rsidR="006C0FEF" w:rsidRPr="009551ED" w14:paraId="4B5607F3"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414179D7" w14:textId="77777777" w:rsidR="009551ED" w:rsidRPr="009551ED" w:rsidRDefault="009551ED" w:rsidP="009551ED">
                  <w:pPr>
                    <w:spacing w:after="60"/>
                    <w:rPr>
                      <w:rFonts w:eastAsia="Times New Roman"/>
                      <w:iCs/>
                      <w:sz w:val="20"/>
                      <w:szCs w:val="20"/>
                    </w:rPr>
                  </w:pPr>
                  <w:r w:rsidRPr="009551ED">
                    <w:rPr>
                      <w:rFonts w:eastAsia="Times New Roman"/>
                      <w:iCs/>
                      <w:sz w:val="20"/>
                      <w:szCs w:val="20"/>
                      <w:lang w:val="pt-BR"/>
                    </w:rPr>
                    <w:t>SWRTREV</w:t>
                  </w:r>
                  <w:r w:rsidRPr="009551ED">
                    <w:rPr>
                      <w:rFonts w:eastAsia="Times New Roman"/>
                      <w:i/>
                      <w:iCs/>
                      <w:sz w:val="20"/>
                      <w:szCs w:val="20"/>
                      <w:vertAlign w:val="subscript"/>
                      <w:lang w:val="pt-BR"/>
                    </w:rPr>
                    <w:t xml:space="preserve"> q, r, d</w:t>
                  </w:r>
                </w:p>
              </w:tc>
              <w:tc>
                <w:tcPr>
                  <w:tcW w:w="710" w:type="pct"/>
                  <w:tcBorders>
                    <w:top w:val="single" w:sz="6" w:space="0" w:color="auto"/>
                    <w:left w:val="single" w:sz="6" w:space="0" w:color="auto"/>
                    <w:bottom w:val="single" w:sz="6" w:space="0" w:color="auto"/>
                    <w:right w:val="single" w:sz="6" w:space="0" w:color="auto"/>
                  </w:tcBorders>
                </w:tcPr>
                <w:p w14:paraId="07EC0E7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05F2B6A8"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 xml:space="preserve">Switchable Generation Real-Time Revenues – </w:t>
                  </w:r>
                  <w:r w:rsidRPr="009551ED">
                    <w:rPr>
                      <w:rFonts w:eastAsia="Times New Roman"/>
                      <w:iCs/>
                      <w:sz w:val="20"/>
                      <w:szCs w:val="20"/>
                    </w:rPr>
                    <w:t xml:space="preserve">The sum of energy revenues for the Resource </w:t>
                  </w:r>
                  <w:r w:rsidRPr="009551ED">
                    <w:rPr>
                      <w:rFonts w:eastAsia="Times New Roman"/>
                      <w:i/>
                      <w:iCs/>
                      <w:sz w:val="20"/>
                      <w:szCs w:val="20"/>
                    </w:rPr>
                    <w:t xml:space="preserve">r, </w:t>
                  </w:r>
                  <w:r w:rsidRPr="009551ED">
                    <w:rPr>
                      <w:rFonts w:eastAsia="Times New Roman"/>
                      <w:iCs/>
                      <w:sz w:val="20"/>
                      <w:szCs w:val="20"/>
                    </w:rPr>
                    <w:t xml:space="preserve">represented by QSE </w:t>
                  </w:r>
                  <w:r w:rsidRPr="009551ED">
                    <w:rPr>
                      <w:rFonts w:eastAsia="Times New Roman"/>
                      <w:i/>
                      <w:iCs/>
                      <w:sz w:val="20"/>
                      <w:szCs w:val="20"/>
                    </w:rPr>
                    <w:t xml:space="preserve">q, </w:t>
                  </w:r>
                  <w:r w:rsidRPr="009551ED">
                    <w:rPr>
                      <w:rFonts w:eastAsia="Times New Roman"/>
                      <w:iCs/>
                      <w:sz w:val="20"/>
                      <w:szCs w:val="20"/>
                    </w:rPr>
                    <w:t xml:space="preserve">during all instructed hours for the Operating Day </w:t>
                  </w:r>
                  <w:r w:rsidRPr="009551ED">
                    <w:rPr>
                      <w:rFonts w:eastAsia="Times New Roman"/>
                      <w:i/>
                      <w:iCs/>
                      <w:sz w:val="20"/>
                      <w:szCs w:val="20"/>
                    </w:rPr>
                    <w:t xml:space="preserve">d. </w:t>
                  </w:r>
                  <w:r w:rsidRPr="009551ED">
                    <w:rPr>
                      <w:rFonts w:eastAsia="Times New Roman"/>
                      <w:iCs/>
                      <w:sz w:val="20"/>
                      <w:szCs w:val="20"/>
                    </w:rPr>
                    <w:t xml:space="preserve"> Where for a Combined Cycle Train, Resource</w:t>
                  </w:r>
                  <w:r w:rsidRPr="009551ED">
                    <w:rPr>
                      <w:rFonts w:eastAsia="Times New Roman"/>
                      <w:i/>
                      <w:iCs/>
                      <w:sz w:val="20"/>
                      <w:szCs w:val="20"/>
                    </w:rPr>
                    <w:t xml:space="preserve"> r </w:t>
                  </w:r>
                  <w:r w:rsidRPr="009551ED">
                    <w:rPr>
                      <w:rFonts w:eastAsia="Times New Roman"/>
                      <w:iCs/>
                      <w:sz w:val="20"/>
                      <w:szCs w:val="20"/>
                    </w:rPr>
                    <w:t>is the Combined Cycle Train.</w:t>
                  </w:r>
                </w:p>
              </w:tc>
            </w:tr>
            <w:tr w:rsidR="006C0FEF" w:rsidRPr="009551ED" w14:paraId="3F596553"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3E7BC29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lastRenderedPageBreak/>
                    <w:t xml:space="preserve">GASPERSU </w:t>
                  </w:r>
                  <w:r w:rsidRPr="009551ED">
                    <w:rPr>
                      <w:rFonts w:eastAsia="Times New Roman"/>
                      <w:i/>
                      <w:iCs/>
                      <w:sz w:val="20"/>
                      <w:szCs w:val="20"/>
                      <w:vertAlign w:val="subscript"/>
                    </w:rPr>
                    <w:t>r, s</w:t>
                  </w:r>
                </w:p>
              </w:tc>
              <w:tc>
                <w:tcPr>
                  <w:tcW w:w="710" w:type="pct"/>
                  <w:tcBorders>
                    <w:top w:val="single" w:sz="6" w:space="0" w:color="auto"/>
                    <w:left w:val="single" w:sz="6" w:space="0" w:color="auto"/>
                    <w:bottom w:val="single" w:sz="6" w:space="0" w:color="auto"/>
                    <w:right w:val="single" w:sz="6" w:space="0" w:color="auto"/>
                  </w:tcBorders>
                </w:tcPr>
                <w:p w14:paraId="2CE5792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tcPr>
                <w:p w14:paraId="7A663DAF"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Percent of Natural Gas to Operate per Start</w:t>
                  </w:r>
                  <w:r w:rsidRPr="009551ED">
                    <w:rPr>
                      <w:rFonts w:eastAsia="Times New Roman"/>
                      <w:iCs/>
                      <w:sz w:val="20"/>
                      <w:szCs w:val="20"/>
                    </w:rPr>
                    <w:t xml:space="preserve">—The percentage of natural gas used by Resource </w:t>
                  </w:r>
                  <w:r w:rsidRPr="009551ED">
                    <w:rPr>
                      <w:rFonts w:eastAsia="Times New Roman"/>
                      <w:i/>
                      <w:iCs/>
                      <w:sz w:val="20"/>
                      <w:szCs w:val="20"/>
                    </w:rPr>
                    <w:t>r</w:t>
                  </w:r>
                  <w:r w:rsidRPr="009551ED">
                    <w:rPr>
                      <w:rFonts w:eastAsia="Times New Roman"/>
                      <w:iCs/>
                      <w:sz w:val="20"/>
                      <w:szCs w:val="20"/>
                    </w:rPr>
                    <w:t xml:space="preserve"> to operate per start </w:t>
                  </w:r>
                  <w:r w:rsidRPr="009551ED">
                    <w:rPr>
                      <w:rFonts w:eastAsia="Times New Roman"/>
                      <w:i/>
                      <w:iCs/>
                      <w:sz w:val="20"/>
                      <w:szCs w:val="20"/>
                    </w:rPr>
                    <w:t>s</w:t>
                  </w:r>
                  <w:r w:rsidRPr="009551ED">
                    <w:rPr>
                      <w:rFonts w:eastAsia="Times New Roman"/>
                      <w:iCs/>
                      <w:sz w:val="20"/>
                      <w:szCs w:val="20"/>
                    </w:rPr>
                    <w:t xml:space="preserve">,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6C0FEF" w:rsidRPr="009551ED" w14:paraId="1814EEEA"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6390F9A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OILPERSU </w:t>
                  </w:r>
                  <w:r w:rsidRPr="009551ED">
                    <w:rPr>
                      <w:rFonts w:eastAsia="Times New Roman"/>
                      <w:i/>
                      <w:iCs/>
                      <w:sz w:val="20"/>
                      <w:szCs w:val="20"/>
                      <w:vertAlign w:val="subscript"/>
                    </w:rPr>
                    <w:t>r, s</w:t>
                  </w:r>
                </w:p>
              </w:tc>
              <w:tc>
                <w:tcPr>
                  <w:tcW w:w="710" w:type="pct"/>
                  <w:tcBorders>
                    <w:top w:val="single" w:sz="6" w:space="0" w:color="auto"/>
                    <w:left w:val="single" w:sz="6" w:space="0" w:color="auto"/>
                    <w:bottom w:val="single" w:sz="6" w:space="0" w:color="auto"/>
                    <w:right w:val="single" w:sz="6" w:space="0" w:color="auto"/>
                  </w:tcBorders>
                </w:tcPr>
                <w:p w14:paraId="4BC5F646"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tcPr>
                <w:p w14:paraId="0485B247"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Percent of Oil to Operate per Start</w:t>
                  </w:r>
                  <w:r w:rsidRPr="009551ED">
                    <w:rPr>
                      <w:rFonts w:eastAsia="Times New Roman"/>
                      <w:iCs/>
                      <w:sz w:val="20"/>
                      <w:szCs w:val="20"/>
                    </w:rPr>
                    <w:t xml:space="preserve">—The percentage of fuel oil used by Resource </w:t>
                  </w:r>
                  <w:r w:rsidRPr="009551ED">
                    <w:rPr>
                      <w:rFonts w:eastAsia="Times New Roman"/>
                      <w:i/>
                      <w:iCs/>
                      <w:sz w:val="20"/>
                      <w:szCs w:val="20"/>
                    </w:rPr>
                    <w:t>r</w:t>
                  </w:r>
                  <w:r w:rsidRPr="009551ED">
                    <w:rPr>
                      <w:rFonts w:eastAsia="Times New Roman"/>
                      <w:iCs/>
                      <w:sz w:val="20"/>
                      <w:szCs w:val="20"/>
                    </w:rPr>
                    <w:t xml:space="preserve"> to operate per start </w:t>
                  </w:r>
                  <w:r w:rsidRPr="009551ED">
                    <w:rPr>
                      <w:rFonts w:eastAsia="Times New Roman"/>
                      <w:i/>
                      <w:iCs/>
                      <w:sz w:val="20"/>
                      <w:szCs w:val="20"/>
                    </w:rPr>
                    <w:t>s</w:t>
                  </w:r>
                  <w:r w:rsidRPr="009551ED">
                    <w:rPr>
                      <w:rFonts w:eastAsia="Times New Roman"/>
                      <w:iCs/>
                      <w:sz w:val="20"/>
                      <w:szCs w:val="20"/>
                    </w:rPr>
                    <w:t xml:space="preserve">,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6C0FEF" w:rsidRPr="009551ED" w14:paraId="282EFDA1"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761E456C"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SFPERSU </w:t>
                  </w:r>
                  <w:r w:rsidRPr="009551ED">
                    <w:rPr>
                      <w:rFonts w:eastAsia="Times New Roman"/>
                      <w:i/>
                      <w:iCs/>
                      <w:sz w:val="20"/>
                      <w:szCs w:val="20"/>
                      <w:vertAlign w:val="subscript"/>
                    </w:rPr>
                    <w:t>r, s</w:t>
                  </w:r>
                </w:p>
              </w:tc>
              <w:tc>
                <w:tcPr>
                  <w:tcW w:w="710" w:type="pct"/>
                  <w:tcBorders>
                    <w:top w:val="single" w:sz="6" w:space="0" w:color="auto"/>
                    <w:left w:val="single" w:sz="6" w:space="0" w:color="auto"/>
                    <w:bottom w:val="single" w:sz="6" w:space="0" w:color="auto"/>
                    <w:right w:val="single" w:sz="6" w:space="0" w:color="auto"/>
                  </w:tcBorders>
                </w:tcPr>
                <w:p w14:paraId="025A25D7"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tcPr>
                <w:p w14:paraId="576A6845"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Percent of Solid Fuel to Operate per Start</w:t>
                  </w:r>
                  <w:r w:rsidRPr="009551ED">
                    <w:rPr>
                      <w:rFonts w:eastAsia="Times New Roman"/>
                      <w:iCs/>
                      <w:sz w:val="20"/>
                      <w:szCs w:val="20"/>
                    </w:rPr>
                    <w:t xml:space="preserve">—The percentage of solid fuel used by Resource </w:t>
                  </w:r>
                  <w:r w:rsidRPr="009551ED">
                    <w:rPr>
                      <w:rFonts w:eastAsia="Times New Roman"/>
                      <w:i/>
                      <w:iCs/>
                      <w:sz w:val="20"/>
                      <w:szCs w:val="20"/>
                    </w:rPr>
                    <w:t>r</w:t>
                  </w:r>
                  <w:r w:rsidRPr="009551ED">
                    <w:rPr>
                      <w:rFonts w:eastAsia="Times New Roman"/>
                      <w:iCs/>
                      <w:sz w:val="20"/>
                      <w:szCs w:val="20"/>
                    </w:rPr>
                    <w:t xml:space="preserve"> to operate per start </w:t>
                  </w:r>
                  <w:r w:rsidRPr="009551ED">
                    <w:rPr>
                      <w:rFonts w:eastAsia="Times New Roman"/>
                      <w:i/>
                      <w:iCs/>
                      <w:sz w:val="20"/>
                      <w:szCs w:val="20"/>
                    </w:rPr>
                    <w:t>s</w:t>
                  </w:r>
                  <w:r w:rsidRPr="009551ED">
                    <w:rPr>
                      <w:rFonts w:eastAsia="Times New Roman"/>
                      <w:iCs/>
                      <w:sz w:val="20"/>
                      <w:szCs w:val="20"/>
                    </w:rPr>
                    <w:t xml:space="preserve">,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6C0FEF" w:rsidRPr="009551ED" w14:paraId="3BEC0AC0"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2DC4DCCF"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GASPERME </w:t>
                  </w:r>
                  <w:r w:rsidRPr="009551ED">
                    <w:rPr>
                      <w:rFonts w:eastAsia="Times New Roman"/>
                      <w:i/>
                      <w:iCs/>
                      <w:sz w:val="20"/>
                      <w:szCs w:val="20"/>
                      <w:vertAlign w:val="subscript"/>
                    </w:rPr>
                    <w:t>r</w:t>
                  </w:r>
                </w:p>
              </w:tc>
              <w:tc>
                <w:tcPr>
                  <w:tcW w:w="710" w:type="pct"/>
                  <w:tcBorders>
                    <w:top w:val="single" w:sz="6" w:space="0" w:color="auto"/>
                    <w:left w:val="single" w:sz="6" w:space="0" w:color="auto"/>
                    <w:bottom w:val="single" w:sz="6" w:space="0" w:color="auto"/>
                    <w:right w:val="single" w:sz="6" w:space="0" w:color="auto"/>
                  </w:tcBorders>
                </w:tcPr>
                <w:p w14:paraId="7457CA70"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tcPr>
                <w:p w14:paraId="66FE1156"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Percent of Natural Gas to Operate at LSL</w:t>
                  </w:r>
                  <w:r w:rsidRPr="009551ED">
                    <w:rPr>
                      <w:rFonts w:eastAsia="Times New Roman"/>
                      <w:iCs/>
                      <w:sz w:val="20"/>
                      <w:szCs w:val="20"/>
                    </w:rPr>
                    <w:t xml:space="preserve">—The percentage of natural gas used by Resource </w:t>
                  </w:r>
                  <w:r w:rsidRPr="009551ED">
                    <w:rPr>
                      <w:rFonts w:eastAsia="Times New Roman"/>
                      <w:i/>
                      <w:iCs/>
                      <w:sz w:val="20"/>
                      <w:szCs w:val="20"/>
                    </w:rPr>
                    <w:t>r</w:t>
                  </w:r>
                  <w:r w:rsidRPr="009551ED">
                    <w:rPr>
                      <w:rFonts w:eastAsia="Times New Roman"/>
                      <w:iCs/>
                      <w:sz w:val="20"/>
                      <w:szCs w:val="20"/>
                    </w:rPr>
                    <w:t xml:space="preserve"> to operate at LSL,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6C0FEF" w:rsidRPr="009551ED" w14:paraId="062BA9BA"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696540EA"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OILPERME </w:t>
                  </w:r>
                  <w:r w:rsidRPr="009551ED">
                    <w:rPr>
                      <w:rFonts w:eastAsia="Times New Roman"/>
                      <w:i/>
                      <w:iCs/>
                      <w:sz w:val="20"/>
                      <w:szCs w:val="20"/>
                      <w:vertAlign w:val="subscript"/>
                    </w:rPr>
                    <w:t>r</w:t>
                  </w:r>
                </w:p>
              </w:tc>
              <w:tc>
                <w:tcPr>
                  <w:tcW w:w="710" w:type="pct"/>
                  <w:tcBorders>
                    <w:top w:val="single" w:sz="6" w:space="0" w:color="auto"/>
                    <w:left w:val="single" w:sz="6" w:space="0" w:color="auto"/>
                    <w:bottom w:val="single" w:sz="6" w:space="0" w:color="auto"/>
                    <w:right w:val="single" w:sz="6" w:space="0" w:color="auto"/>
                  </w:tcBorders>
                </w:tcPr>
                <w:p w14:paraId="6C7830B0"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tcPr>
                <w:p w14:paraId="59F0CE6A"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Percent of Oil to Operate at LSL</w:t>
                  </w:r>
                  <w:r w:rsidRPr="009551ED">
                    <w:rPr>
                      <w:rFonts w:eastAsia="Times New Roman"/>
                      <w:iCs/>
                      <w:sz w:val="20"/>
                      <w:szCs w:val="20"/>
                    </w:rPr>
                    <w:t xml:space="preserve">—The percentage of fuel oil used by Resource </w:t>
                  </w:r>
                  <w:r w:rsidRPr="009551ED">
                    <w:rPr>
                      <w:rFonts w:eastAsia="Times New Roman"/>
                      <w:i/>
                      <w:iCs/>
                      <w:sz w:val="20"/>
                      <w:szCs w:val="20"/>
                    </w:rPr>
                    <w:t>r</w:t>
                  </w:r>
                  <w:r w:rsidRPr="009551ED">
                    <w:rPr>
                      <w:rFonts w:eastAsia="Times New Roman"/>
                      <w:iCs/>
                      <w:sz w:val="20"/>
                      <w:szCs w:val="20"/>
                    </w:rPr>
                    <w:t xml:space="preserve"> to operate at LSL,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6C0FEF" w:rsidRPr="009551ED" w14:paraId="156F137D"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541B09A7"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SFPERME </w:t>
                  </w:r>
                  <w:r w:rsidRPr="009551ED">
                    <w:rPr>
                      <w:rFonts w:eastAsia="Times New Roman"/>
                      <w:i/>
                      <w:iCs/>
                      <w:sz w:val="20"/>
                      <w:szCs w:val="20"/>
                      <w:vertAlign w:val="subscript"/>
                    </w:rPr>
                    <w:t>r</w:t>
                  </w:r>
                </w:p>
              </w:tc>
              <w:tc>
                <w:tcPr>
                  <w:tcW w:w="710" w:type="pct"/>
                  <w:tcBorders>
                    <w:top w:val="single" w:sz="6" w:space="0" w:color="auto"/>
                    <w:left w:val="single" w:sz="6" w:space="0" w:color="auto"/>
                    <w:bottom w:val="single" w:sz="6" w:space="0" w:color="auto"/>
                    <w:right w:val="single" w:sz="6" w:space="0" w:color="auto"/>
                  </w:tcBorders>
                </w:tcPr>
                <w:p w14:paraId="2C4E37A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None </w:t>
                  </w:r>
                </w:p>
              </w:tc>
              <w:tc>
                <w:tcPr>
                  <w:tcW w:w="3333" w:type="pct"/>
                  <w:tcBorders>
                    <w:top w:val="single" w:sz="6" w:space="0" w:color="auto"/>
                    <w:left w:val="single" w:sz="6" w:space="0" w:color="auto"/>
                    <w:bottom w:val="single" w:sz="6" w:space="0" w:color="auto"/>
                    <w:right w:val="single" w:sz="4" w:space="0" w:color="auto"/>
                  </w:tcBorders>
                </w:tcPr>
                <w:p w14:paraId="4FB95E9A"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Percent of Solid Fuel to Operate at LSL</w:t>
                  </w:r>
                  <w:r w:rsidRPr="009551ED">
                    <w:rPr>
                      <w:rFonts w:eastAsia="Times New Roman"/>
                      <w:iCs/>
                      <w:sz w:val="20"/>
                      <w:szCs w:val="20"/>
                    </w:rPr>
                    <w:t xml:space="preserve">—The percentage of solid fuel used by Resource </w:t>
                  </w:r>
                  <w:r w:rsidRPr="009551ED">
                    <w:rPr>
                      <w:rFonts w:eastAsia="Times New Roman"/>
                      <w:i/>
                      <w:iCs/>
                      <w:sz w:val="20"/>
                      <w:szCs w:val="20"/>
                    </w:rPr>
                    <w:t>r</w:t>
                  </w:r>
                  <w:r w:rsidRPr="009551ED">
                    <w:rPr>
                      <w:rFonts w:eastAsia="Times New Roman"/>
                      <w:iCs/>
                      <w:sz w:val="20"/>
                      <w:szCs w:val="20"/>
                    </w:rPr>
                    <w:t xml:space="preserve"> to operate at LSL,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6C0FEF" w:rsidRPr="009551ED" w14:paraId="6C15F751"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614B5835"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DAFCRS </w:t>
                  </w:r>
                  <w:r w:rsidRPr="009551ED">
                    <w:rPr>
                      <w:rFonts w:eastAsia="Times New Roman"/>
                      <w:i/>
                      <w:iCs/>
                      <w:sz w:val="20"/>
                      <w:szCs w:val="20"/>
                      <w:vertAlign w:val="subscript"/>
                    </w:rPr>
                    <w:t>r, s</w:t>
                  </w:r>
                </w:p>
              </w:tc>
              <w:tc>
                <w:tcPr>
                  <w:tcW w:w="710" w:type="pct"/>
                  <w:tcBorders>
                    <w:top w:val="single" w:sz="6" w:space="0" w:color="auto"/>
                    <w:left w:val="single" w:sz="6" w:space="0" w:color="auto"/>
                    <w:bottom w:val="single" w:sz="6" w:space="0" w:color="auto"/>
                    <w:right w:val="single" w:sz="6" w:space="0" w:color="auto"/>
                  </w:tcBorders>
                </w:tcPr>
                <w:p w14:paraId="2283D32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MMBtu/Start</w:t>
                  </w:r>
                </w:p>
              </w:tc>
              <w:tc>
                <w:tcPr>
                  <w:tcW w:w="3333" w:type="pct"/>
                  <w:tcBorders>
                    <w:top w:val="single" w:sz="6" w:space="0" w:color="auto"/>
                    <w:left w:val="single" w:sz="6" w:space="0" w:color="auto"/>
                    <w:bottom w:val="single" w:sz="6" w:space="0" w:color="auto"/>
                    <w:right w:val="single" w:sz="4" w:space="0" w:color="auto"/>
                  </w:tcBorders>
                </w:tcPr>
                <w:p w14:paraId="364765B7"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Day-Ahead Actual Fuel Consumption Rate per Start</w:t>
                  </w:r>
                  <w:r w:rsidRPr="009551ED">
                    <w:rPr>
                      <w:rFonts w:eastAsia="Times New Roman"/>
                      <w:iCs/>
                      <w:sz w:val="20"/>
                      <w:szCs w:val="20"/>
                    </w:rPr>
                    <w:t xml:space="preserve">—The actual fuel consumption rate for Resource </w:t>
                  </w:r>
                  <w:r w:rsidRPr="009551ED">
                    <w:rPr>
                      <w:rFonts w:eastAsia="Times New Roman"/>
                      <w:i/>
                      <w:iCs/>
                      <w:sz w:val="20"/>
                      <w:szCs w:val="20"/>
                    </w:rPr>
                    <w:t>r</w:t>
                  </w:r>
                  <w:r w:rsidRPr="009551ED">
                    <w:rPr>
                      <w:rFonts w:eastAsia="Times New Roman"/>
                      <w:iCs/>
                      <w:sz w:val="20"/>
                      <w:szCs w:val="20"/>
                    </w:rPr>
                    <w:t xml:space="preserve"> to startup per start </w:t>
                  </w:r>
                  <w:proofErr w:type="spellStart"/>
                  <w:r w:rsidRPr="009551ED">
                    <w:rPr>
                      <w:rFonts w:eastAsia="Times New Roman"/>
                      <w:iCs/>
                      <w:sz w:val="20"/>
                      <w:szCs w:val="20"/>
                    </w:rPr>
                    <w:t xml:space="preserve">type </w:t>
                  </w:r>
                  <w:r w:rsidRPr="009551ED">
                    <w:rPr>
                      <w:rFonts w:eastAsia="Times New Roman"/>
                      <w:i/>
                      <w:iCs/>
                      <w:sz w:val="20"/>
                      <w:szCs w:val="20"/>
                    </w:rPr>
                    <w:t>s</w:t>
                  </w:r>
                  <w:proofErr w:type="spellEnd"/>
                  <w:r w:rsidRPr="009551ED">
                    <w:rPr>
                      <w:rFonts w:eastAsia="Times New Roman"/>
                      <w:iCs/>
                      <w:sz w:val="20"/>
                      <w:szCs w:val="20"/>
                    </w:rPr>
                    <w:t xml:space="preserve">, adjusted by VOXR as defined in the Verifiable Cost Manual.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  For additional information, see Verifiable Cost Manual Section 3.3, Startup Fuel Consumption.</w:t>
                  </w:r>
                </w:p>
              </w:tc>
            </w:tr>
            <w:tr w:rsidR="006C0FEF" w:rsidRPr="009551ED" w14:paraId="54920A6C"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21BDD677"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VOMS </w:t>
                  </w:r>
                  <w:r w:rsidRPr="009551ED">
                    <w:rPr>
                      <w:rFonts w:eastAsia="Times New Roman"/>
                      <w:i/>
                      <w:iCs/>
                      <w:sz w:val="20"/>
                      <w:szCs w:val="20"/>
                      <w:vertAlign w:val="subscript"/>
                    </w:rPr>
                    <w:t>r, s</w:t>
                  </w:r>
                </w:p>
              </w:tc>
              <w:tc>
                <w:tcPr>
                  <w:tcW w:w="710" w:type="pct"/>
                  <w:tcBorders>
                    <w:top w:val="single" w:sz="6" w:space="0" w:color="auto"/>
                    <w:left w:val="single" w:sz="6" w:space="0" w:color="auto"/>
                    <w:bottom w:val="single" w:sz="6" w:space="0" w:color="auto"/>
                    <w:right w:val="single" w:sz="6" w:space="0" w:color="auto"/>
                  </w:tcBorders>
                </w:tcPr>
                <w:p w14:paraId="0AD94669" w14:textId="77777777" w:rsidR="009551ED" w:rsidRPr="009551ED" w:rsidRDefault="009551ED" w:rsidP="009551ED">
                  <w:pPr>
                    <w:spacing w:after="60"/>
                    <w:rPr>
                      <w:rFonts w:eastAsia="Times New Roman"/>
                      <w:iCs/>
                      <w:sz w:val="20"/>
                      <w:szCs w:val="20"/>
                    </w:rPr>
                  </w:pPr>
                  <w:r w:rsidRPr="009551ED">
                    <w:rPr>
                      <w:rFonts w:eastAsia="Times New Roman"/>
                      <w:sz w:val="20"/>
                      <w:szCs w:val="20"/>
                    </w:rPr>
                    <w:t>$/Start</w:t>
                  </w:r>
                </w:p>
              </w:tc>
              <w:tc>
                <w:tcPr>
                  <w:tcW w:w="3333" w:type="pct"/>
                  <w:tcBorders>
                    <w:top w:val="single" w:sz="6" w:space="0" w:color="auto"/>
                    <w:left w:val="single" w:sz="6" w:space="0" w:color="auto"/>
                    <w:bottom w:val="single" w:sz="6" w:space="0" w:color="auto"/>
                    <w:right w:val="single" w:sz="4" w:space="0" w:color="auto"/>
                  </w:tcBorders>
                </w:tcPr>
                <w:p w14:paraId="4C6EDFF1" w14:textId="77777777" w:rsidR="009551ED" w:rsidRPr="009551ED" w:rsidRDefault="009551ED" w:rsidP="009551ED">
                  <w:pPr>
                    <w:spacing w:after="60"/>
                    <w:rPr>
                      <w:rFonts w:eastAsia="Times New Roman"/>
                      <w:i/>
                      <w:iCs/>
                      <w:sz w:val="20"/>
                      <w:szCs w:val="20"/>
                    </w:rPr>
                  </w:pPr>
                  <w:r w:rsidRPr="009551ED">
                    <w:rPr>
                      <w:rFonts w:eastAsia="Times New Roman"/>
                      <w:i/>
                      <w:sz w:val="20"/>
                      <w:szCs w:val="20"/>
                    </w:rPr>
                    <w:t>Variable Operations and Maintenance Cost per Start</w:t>
                  </w:r>
                  <w:r w:rsidRPr="009551ED">
                    <w:rPr>
                      <w:rFonts w:eastAsia="Times New Roman"/>
                      <w:iCs/>
                      <w:sz w:val="20"/>
                      <w:szCs w:val="20"/>
                    </w:rPr>
                    <w:t>—</w:t>
                  </w:r>
                  <w:r w:rsidRPr="009551ED">
                    <w:rPr>
                      <w:rFonts w:eastAsia="Times New Roman"/>
                      <w:sz w:val="20"/>
                      <w:szCs w:val="20"/>
                    </w:rPr>
                    <w:t xml:space="preserve">The operations and maintenance cost for Resource </w:t>
                  </w:r>
                  <w:r w:rsidRPr="009551ED">
                    <w:rPr>
                      <w:rFonts w:eastAsia="Times New Roman"/>
                      <w:i/>
                      <w:sz w:val="20"/>
                      <w:szCs w:val="20"/>
                    </w:rPr>
                    <w:t>r</w:t>
                  </w:r>
                  <w:r w:rsidRPr="009551ED">
                    <w:rPr>
                      <w:rFonts w:eastAsia="Times New Roman"/>
                      <w:sz w:val="20"/>
                      <w:szCs w:val="20"/>
                    </w:rPr>
                    <w:t xml:space="preserve"> to startup, per start </w:t>
                  </w:r>
                  <w:r w:rsidRPr="009551ED">
                    <w:rPr>
                      <w:rFonts w:eastAsia="Times New Roman"/>
                      <w:i/>
                      <w:sz w:val="20"/>
                      <w:szCs w:val="20"/>
                    </w:rPr>
                    <w:t>s</w:t>
                  </w:r>
                  <w:r w:rsidRPr="009551ED">
                    <w:rPr>
                      <w:rFonts w:eastAsia="Times New Roman"/>
                      <w:sz w:val="20"/>
                      <w:szCs w:val="20"/>
                    </w:rPr>
                    <w:t xml:space="preserve">, including an adjustment for emissions costs.  Where for a Combined Cycle Train, the Resource </w:t>
                  </w:r>
                  <w:r w:rsidRPr="009551ED">
                    <w:rPr>
                      <w:rFonts w:eastAsia="Times New Roman"/>
                      <w:i/>
                      <w:sz w:val="20"/>
                      <w:szCs w:val="20"/>
                    </w:rPr>
                    <w:t>r</w:t>
                  </w:r>
                  <w:r w:rsidRPr="009551ED">
                    <w:rPr>
                      <w:rFonts w:eastAsia="Times New Roman"/>
                      <w:sz w:val="20"/>
                      <w:szCs w:val="20"/>
                    </w:rPr>
                    <w:t xml:space="preserve"> is a Combined Cycle Generation Resource within the Combined Cycle Train.  For additional information, see Verifiable Cost Manual Section 3.2, Submitting Startup Costs.</w:t>
                  </w:r>
                </w:p>
              </w:tc>
            </w:tr>
            <w:tr w:rsidR="006C0FEF" w:rsidRPr="009551ED" w14:paraId="50340AD8"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01A6C45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VOMLSL </w:t>
                  </w:r>
                  <w:r w:rsidRPr="009551ED">
                    <w:rPr>
                      <w:rFonts w:eastAsia="Times New Roman"/>
                      <w:i/>
                      <w:iCs/>
                      <w:sz w:val="20"/>
                      <w:szCs w:val="20"/>
                      <w:vertAlign w:val="subscript"/>
                    </w:rPr>
                    <w:t>r</w:t>
                  </w:r>
                </w:p>
              </w:tc>
              <w:tc>
                <w:tcPr>
                  <w:tcW w:w="710" w:type="pct"/>
                  <w:tcBorders>
                    <w:top w:val="single" w:sz="6" w:space="0" w:color="auto"/>
                    <w:left w:val="single" w:sz="6" w:space="0" w:color="auto"/>
                    <w:bottom w:val="single" w:sz="6" w:space="0" w:color="auto"/>
                    <w:right w:val="single" w:sz="6" w:space="0" w:color="auto"/>
                  </w:tcBorders>
                </w:tcPr>
                <w:p w14:paraId="75C67DF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33" w:type="pct"/>
                  <w:tcBorders>
                    <w:top w:val="single" w:sz="6" w:space="0" w:color="auto"/>
                    <w:left w:val="single" w:sz="6" w:space="0" w:color="auto"/>
                    <w:bottom w:val="single" w:sz="6" w:space="0" w:color="auto"/>
                    <w:right w:val="single" w:sz="4" w:space="0" w:color="auto"/>
                  </w:tcBorders>
                </w:tcPr>
                <w:p w14:paraId="5ADC4AF2"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Variable Operations and Maintenance Cost at LSL</w:t>
                  </w:r>
                  <w:r w:rsidRPr="009551ED">
                    <w:rPr>
                      <w:rFonts w:eastAsia="Times New Roman"/>
                      <w:iCs/>
                      <w:sz w:val="20"/>
                      <w:szCs w:val="20"/>
                    </w:rPr>
                    <w:t xml:space="preserve">—The operations and maintenance cost for Resource </w:t>
                  </w:r>
                  <w:r w:rsidRPr="009551ED">
                    <w:rPr>
                      <w:rFonts w:eastAsia="Times New Roman"/>
                      <w:i/>
                      <w:iCs/>
                      <w:sz w:val="20"/>
                      <w:szCs w:val="20"/>
                    </w:rPr>
                    <w:t>r</w:t>
                  </w:r>
                  <w:r w:rsidRPr="009551ED">
                    <w:rPr>
                      <w:rFonts w:eastAsia="Times New Roman"/>
                      <w:iCs/>
                      <w:sz w:val="20"/>
                      <w:szCs w:val="20"/>
                    </w:rPr>
                    <w:t xml:space="preserve"> to operate at LSL, including an adjustment for emissions costs.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  For additional information, see Verifiable Cost Manual Section 4.2, Submitting Minimum Energy Costs.</w:t>
                  </w:r>
                </w:p>
              </w:tc>
            </w:tr>
            <w:tr w:rsidR="006C0FEF" w:rsidRPr="009551ED" w14:paraId="4C4E24BF"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7790CDA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LSL </w:t>
                  </w:r>
                  <w:r w:rsidRPr="009551ED">
                    <w:rPr>
                      <w:rFonts w:eastAsia="Times New Roman"/>
                      <w:i/>
                      <w:iCs/>
                      <w:sz w:val="20"/>
                      <w:szCs w:val="20"/>
                      <w:vertAlign w:val="subscript"/>
                    </w:rPr>
                    <w:t>q, r, i</w:t>
                  </w:r>
                </w:p>
              </w:tc>
              <w:tc>
                <w:tcPr>
                  <w:tcW w:w="710" w:type="pct"/>
                  <w:tcBorders>
                    <w:top w:val="single" w:sz="6" w:space="0" w:color="auto"/>
                    <w:left w:val="single" w:sz="6" w:space="0" w:color="auto"/>
                    <w:bottom w:val="single" w:sz="6" w:space="0" w:color="auto"/>
                    <w:right w:val="single" w:sz="6" w:space="0" w:color="auto"/>
                  </w:tcBorders>
                </w:tcPr>
                <w:p w14:paraId="092E103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w:t>
                  </w:r>
                </w:p>
              </w:tc>
              <w:tc>
                <w:tcPr>
                  <w:tcW w:w="3333" w:type="pct"/>
                  <w:tcBorders>
                    <w:top w:val="single" w:sz="6" w:space="0" w:color="auto"/>
                    <w:left w:val="single" w:sz="6" w:space="0" w:color="auto"/>
                    <w:bottom w:val="single" w:sz="6" w:space="0" w:color="auto"/>
                    <w:right w:val="single" w:sz="4" w:space="0" w:color="auto"/>
                  </w:tcBorders>
                </w:tcPr>
                <w:p w14:paraId="47316074"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Low Sustained Limit</w:t>
                  </w:r>
                  <w:r w:rsidRPr="009551ED">
                    <w:rPr>
                      <w:rFonts w:eastAsia="Times New Roman"/>
                      <w:iCs/>
                      <w:sz w:val="20"/>
                      <w:szCs w:val="20"/>
                    </w:rPr>
                    <w:t xml:space="preserve">—The LSL of Generation Resource </w:t>
                  </w:r>
                  <w:r w:rsidRPr="009551ED">
                    <w:rPr>
                      <w:rFonts w:eastAsia="Times New Roman"/>
                      <w:i/>
                      <w:iCs/>
                      <w:sz w:val="20"/>
                      <w:szCs w:val="20"/>
                    </w:rPr>
                    <w:t>r</w:t>
                  </w:r>
                  <w:r w:rsidRPr="009551ED">
                    <w:rPr>
                      <w:rFonts w:eastAsia="Times New Roman"/>
                      <w:iCs/>
                      <w:sz w:val="20"/>
                      <w:szCs w:val="20"/>
                    </w:rPr>
                    <w:t xml:space="preserve"> represented by QSE </w:t>
                  </w:r>
                  <w:r w:rsidRPr="009551ED">
                    <w:rPr>
                      <w:rFonts w:eastAsia="Times New Roman"/>
                      <w:i/>
                      <w:iCs/>
                      <w:sz w:val="20"/>
                      <w:szCs w:val="20"/>
                    </w:rPr>
                    <w:t>q</w:t>
                  </w:r>
                  <w:r w:rsidRPr="009551ED">
                    <w:rPr>
                      <w:rFonts w:eastAsia="Times New Roman"/>
                      <w:iCs/>
                      <w:sz w:val="20"/>
                      <w:szCs w:val="20"/>
                    </w:rPr>
                    <w:t xml:space="preserve"> for the hour that includes the Settlement Interval </w:t>
                  </w:r>
                  <w:r w:rsidRPr="009551ED">
                    <w:rPr>
                      <w:rFonts w:eastAsia="Times New Roman"/>
                      <w:i/>
                      <w:iCs/>
                      <w:sz w:val="20"/>
                      <w:szCs w:val="20"/>
                    </w:rPr>
                    <w:t>i</w:t>
                  </w:r>
                  <w:r w:rsidRPr="009551ED">
                    <w:rPr>
                      <w:rFonts w:eastAsia="Times New Roman"/>
                      <w:iCs/>
                      <w:sz w:val="20"/>
                      <w:szCs w:val="20"/>
                    </w:rPr>
                    <w:t xml:space="preserve">, as submitted in the COP.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  </w:t>
                  </w:r>
                </w:p>
              </w:tc>
            </w:tr>
            <w:tr w:rsidR="006C0FEF" w:rsidRPr="009551ED" w14:paraId="65C35187"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6CE48EB9"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lastRenderedPageBreak/>
                    <w:t xml:space="preserve">RTMG </w:t>
                  </w:r>
                  <w:r w:rsidRPr="009551ED">
                    <w:rPr>
                      <w:rFonts w:eastAsia="Times New Roman"/>
                      <w:i/>
                      <w:iCs/>
                      <w:sz w:val="20"/>
                      <w:szCs w:val="20"/>
                      <w:vertAlign w:val="subscript"/>
                    </w:rPr>
                    <w:t>q, r, i</w:t>
                  </w:r>
                </w:p>
              </w:tc>
              <w:tc>
                <w:tcPr>
                  <w:tcW w:w="710" w:type="pct"/>
                  <w:tcBorders>
                    <w:top w:val="single" w:sz="6" w:space="0" w:color="auto"/>
                    <w:left w:val="single" w:sz="6" w:space="0" w:color="auto"/>
                    <w:bottom w:val="single" w:sz="6" w:space="0" w:color="auto"/>
                    <w:right w:val="single" w:sz="6" w:space="0" w:color="auto"/>
                  </w:tcBorders>
                </w:tcPr>
                <w:p w14:paraId="17443929"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33" w:type="pct"/>
                  <w:tcBorders>
                    <w:top w:val="single" w:sz="6" w:space="0" w:color="auto"/>
                    <w:left w:val="single" w:sz="6" w:space="0" w:color="auto"/>
                    <w:bottom w:val="single" w:sz="6" w:space="0" w:color="auto"/>
                    <w:right w:val="single" w:sz="4" w:space="0" w:color="auto"/>
                  </w:tcBorders>
                </w:tcPr>
                <w:p w14:paraId="2F518761"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Real-Time Metered Generation per QSE per Resource by Settlement Interval by hour</w:t>
                  </w:r>
                  <w:r w:rsidRPr="009551ED">
                    <w:rPr>
                      <w:rFonts w:eastAsia="Times New Roman"/>
                      <w:iCs/>
                      <w:sz w:val="20"/>
                      <w:szCs w:val="20"/>
                    </w:rPr>
                    <w:t xml:space="preserve">—The Real-Time energy from Resource </w:t>
                  </w:r>
                  <w:r w:rsidRPr="009551ED">
                    <w:rPr>
                      <w:rFonts w:eastAsia="Times New Roman"/>
                      <w:i/>
                      <w:iCs/>
                      <w:sz w:val="20"/>
                      <w:szCs w:val="20"/>
                    </w:rPr>
                    <w:t>r</w:t>
                  </w:r>
                  <w:r w:rsidRPr="009551ED">
                    <w:rPr>
                      <w:rFonts w:eastAsia="Times New Roman"/>
                      <w:iCs/>
                      <w:sz w:val="20"/>
                      <w:szCs w:val="20"/>
                    </w:rPr>
                    <w:t xml:space="preserve"> represented by QSE </w:t>
                  </w:r>
                  <w:r w:rsidRPr="009551ED">
                    <w:rPr>
                      <w:rFonts w:eastAsia="Times New Roman"/>
                      <w:i/>
                      <w:iCs/>
                      <w:sz w:val="20"/>
                      <w:szCs w:val="20"/>
                    </w:rPr>
                    <w:t>q</w:t>
                  </w:r>
                  <w:r w:rsidRPr="009551ED">
                    <w:rPr>
                      <w:rFonts w:eastAsia="Times New Roman"/>
                      <w:iCs/>
                      <w:sz w:val="20"/>
                      <w:szCs w:val="20"/>
                    </w:rPr>
                    <w:t xml:space="preserve">, for the 15-minute Settlement Interval </w:t>
                  </w:r>
                  <w:r w:rsidRPr="009551ED">
                    <w:rPr>
                      <w:rFonts w:eastAsia="Times New Roman"/>
                      <w:i/>
                      <w:iCs/>
                      <w:sz w:val="20"/>
                      <w:szCs w:val="20"/>
                    </w:rPr>
                    <w:t>i</w:t>
                  </w:r>
                  <w:r w:rsidRPr="009551ED">
                    <w:rPr>
                      <w:rFonts w:eastAsia="Times New Roman"/>
                      <w:iCs/>
                      <w:sz w:val="20"/>
                      <w:szCs w:val="20"/>
                    </w:rPr>
                    <w:t xml:space="preserve">.  Where for a Combined Cycle Train, the Resource </w:t>
                  </w:r>
                  <w:r w:rsidRPr="009551ED">
                    <w:rPr>
                      <w:rFonts w:eastAsia="Times New Roman"/>
                      <w:i/>
                      <w:iCs/>
                      <w:sz w:val="20"/>
                      <w:szCs w:val="20"/>
                    </w:rPr>
                    <w:t>r</w:t>
                  </w:r>
                  <w:r w:rsidRPr="009551ED">
                    <w:rPr>
                      <w:rFonts w:eastAsia="Times New Roman"/>
                      <w:iCs/>
                      <w:sz w:val="20"/>
                      <w:szCs w:val="20"/>
                    </w:rPr>
                    <w:t xml:space="preserve"> is the Combined Cycle Train.</w:t>
                  </w:r>
                </w:p>
              </w:tc>
            </w:tr>
            <w:tr w:rsidR="006C0FEF" w:rsidRPr="009551ED" w14:paraId="254AB171"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111B9837"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AHR </w:t>
                  </w:r>
                  <w:r w:rsidRPr="009551ED">
                    <w:rPr>
                      <w:rFonts w:eastAsia="Times New Roman"/>
                      <w:i/>
                      <w:iCs/>
                      <w:sz w:val="20"/>
                      <w:szCs w:val="20"/>
                      <w:vertAlign w:val="subscript"/>
                    </w:rPr>
                    <w:t>r, i</w:t>
                  </w:r>
                </w:p>
              </w:tc>
              <w:tc>
                <w:tcPr>
                  <w:tcW w:w="710" w:type="pct"/>
                  <w:tcBorders>
                    <w:top w:val="single" w:sz="6" w:space="0" w:color="auto"/>
                    <w:left w:val="single" w:sz="6" w:space="0" w:color="auto"/>
                    <w:bottom w:val="single" w:sz="6" w:space="0" w:color="auto"/>
                    <w:right w:val="single" w:sz="6" w:space="0" w:color="auto"/>
                  </w:tcBorders>
                </w:tcPr>
                <w:p w14:paraId="6AAB263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MMBtu / MWh</w:t>
                  </w:r>
                </w:p>
              </w:tc>
              <w:tc>
                <w:tcPr>
                  <w:tcW w:w="3333" w:type="pct"/>
                  <w:tcBorders>
                    <w:top w:val="single" w:sz="6" w:space="0" w:color="auto"/>
                    <w:left w:val="single" w:sz="6" w:space="0" w:color="auto"/>
                    <w:bottom w:val="single" w:sz="6" w:space="0" w:color="auto"/>
                    <w:right w:val="single" w:sz="4" w:space="0" w:color="auto"/>
                  </w:tcBorders>
                </w:tcPr>
                <w:p w14:paraId="42E6A4BD"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Average Heat Rate per Resource</w:t>
                  </w:r>
                  <w:r w:rsidRPr="009551ED">
                    <w:rPr>
                      <w:rFonts w:eastAsia="Times New Roman"/>
                      <w:iCs/>
                      <w:sz w:val="20"/>
                      <w:szCs w:val="20"/>
                    </w:rPr>
                    <w:t xml:space="preserve">– The verifiable average heat rate for the Resource </w:t>
                  </w:r>
                  <w:r w:rsidRPr="009551ED">
                    <w:rPr>
                      <w:rFonts w:eastAsia="Times New Roman"/>
                      <w:i/>
                      <w:iCs/>
                      <w:sz w:val="20"/>
                      <w:szCs w:val="20"/>
                    </w:rPr>
                    <w:t>r</w:t>
                  </w:r>
                  <w:r w:rsidRPr="009551ED">
                    <w:rPr>
                      <w:rFonts w:eastAsia="Times New Roman"/>
                      <w:iCs/>
                      <w:sz w:val="20"/>
                      <w:szCs w:val="20"/>
                    </w:rPr>
                    <w:t xml:space="preserve">, for the operating level, for the 15-minute Settlement Interval </w:t>
                  </w:r>
                  <w:r w:rsidRPr="009551ED">
                    <w:rPr>
                      <w:rFonts w:eastAsia="Times New Roman"/>
                      <w:i/>
                      <w:iCs/>
                      <w:sz w:val="20"/>
                      <w:szCs w:val="20"/>
                    </w:rPr>
                    <w:t>i</w:t>
                  </w:r>
                  <w:r w:rsidRPr="009551ED">
                    <w:rPr>
                      <w:rFonts w:eastAsia="Times New Roman"/>
                      <w:iCs/>
                      <w:sz w:val="20"/>
                      <w:szCs w:val="20"/>
                    </w:rPr>
                    <w:t xml:space="preserve">.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6C0FEF" w:rsidRPr="009551ED" w14:paraId="4185DE08"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3D85FA2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OM </w:t>
                  </w:r>
                  <w:r w:rsidRPr="009551ED">
                    <w:rPr>
                      <w:rFonts w:eastAsia="Times New Roman"/>
                      <w:i/>
                      <w:iCs/>
                      <w:sz w:val="20"/>
                      <w:szCs w:val="20"/>
                      <w:vertAlign w:val="subscript"/>
                    </w:rPr>
                    <w:t>r</w:t>
                  </w:r>
                </w:p>
              </w:tc>
              <w:tc>
                <w:tcPr>
                  <w:tcW w:w="710" w:type="pct"/>
                  <w:tcBorders>
                    <w:top w:val="single" w:sz="6" w:space="0" w:color="auto"/>
                    <w:left w:val="single" w:sz="6" w:space="0" w:color="auto"/>
                    <w:bottom w:val="single" w:sz="6" w:space="0" w:color="auto"/>
                    <w:right w:val="single" w:sz="6" w:space="0" w:color="auto"/>
                  </w:tcBorders>
                </w:tcPr>
                <w:p w14:paraId="57DB0D59"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33" w:type="pct"/>
                  <w:tcBorders>
                    <w:top w:val="single" w:sz="6" w:space="0" w:color="auto"/>
                    <w:left w:val="single" w:sz="6" w:space="0" w:color="auto"/>
                    <w:bottom w:val="single" w:sz="6" w:space="0" w:color="auto"/>
                    <w:right w:val="single" w:sz="4" w:space="0" w:color="auto"/>
                  </w:tcBorders>
                </w:tcPr>
                <w:p w14:paraId="099C0559"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Verifiable Operations and Maintenance Cost Above LSL</w:t>
                  </w:r>
                  <w:r w:rsidRPr="009551ED">
                    <w:rPr>
                      <w:rFonts w:eastAsia="Times New Roman"/>
                      <w:iCs/>
                      <w:sz w:val="20"/>
                      <w:szCs w:val="20"/>
                    </w:rPr>
                    <w:t xml:space="preserve">– The O&amp;M cost for Resource </w:t>
                  </w:r>
                  <w:r w:rsidRPr="009551ED">
                    <w:rPr>
                      <w:rFonts w:eastAsia="Times New Roman"/>
                      <w:i/>
                      <w:iCs/>
                      <w:sz w:val="20"/>
                      <w:szCs w:val="20"/>
                    </w:rPr>
                    <w:t>r</w:t>
                  </w:r>
                  <w:r w:rsidRPr="009551ED">
                    <w:rPr>
                      <w:rFonts w:eastAsia="Times New Roman"/>
                      <w:iCs/>
                      <w:sz w:val="20"/>
                      <w:szCs w:val="20"/>
                    </w:rPr>
                    <w:t xml:space="preserve"> to operate above LSL.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  See the Verifiable Cost Manual for additional information. </w:t>
                  </w:r>
                </w:p>
              </w:tc>
            </w:tr>
            <w:tr w:rsidR="006C0FEF" w:rsidRPr="009551ED" w14:paraId="400967A3"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47A3A34F"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SWIHR </w:t>
                  </w:r>
                  <w:r w:rsidRPr="009551ED">
                    <w:rPr>
                      <w:rFonts w:eastAsia="Times New Roman"/>
                      <w:i/>
                      <w:iCs/>
                      <w:sz w:val="20"/>
                      <w:szCs w:val="20"/>
                      <w:vertAlign w:val="subscript"/>
                    </w:rPr>
                    <w:t>q, r, d</w:t>
                  </w:r>
                </w:p>
              </w:tc>
              <w:tc>
                <w:tcPr>
                  <w:tcW w:w="710" w:type="pct"/>
                  <w:tcBorders>
                    <w:top w:val="single" w:sz="6" w:space="0" w:color="auto"/>
                    <w:left w:val="single" w:sz="6" w:space="0" w:color="auto"/>
                    <w:bottom w:val="single" w:sz="6" w:space="0" w:color="auto"/>
                    <w:right w:val="single" w:sz="6" w:space="0" w:color="auto"/>
                  </w:tcBorders>
                </w:tcPr>
                <w:p w14:paraId="6BBCF5B3"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tcPr>
                <w:p w14:paraId="4B2AB25D"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Switchable Generation Instructed Hours</w:t>
                  </w:r>
                  <w:r w:rsidRPr="009551ED">
                    <w:rPr>
                      <w:rFonts w:eastAsia="Times New Roman"/>
                      <w:iCs/>
                      <w:sz w:val="20"/>
                      <w:szCs w:val="20"/>
                    </w:rPr>
                    <w:t xml:space="preserve">—The total number of Switchable Generation instructed hours, for Resource </w:t>
                  </w:r>
                  <w:r w:rsidRPr="009551ED">
                    <w:rPr>
                      <w:rFonts w:eastAsia="Times New Roman"/>
                      <w:i/>
                      <w:iCs/>
                      <w:sz w:val="20"/>
                      <w:szCs w:val="20"/>
                    </w:rPr>
                    <w:t>r</w:t>
                  </w:r>
                  <w:r w:rsidRPr="009551ED">
                    <w:rPr>
                      <w:rFonts w:eastAsia="Times New Roman"/>
                      <w:iCs/>
                      <w:sz w:val="20"/>
                      <w:szCs w:val="20"/>
                    </w:rPr>
                    <w:t xml:space="preserve"> represented by QSE </w:t>
                  </w:r>
                  <w:r w:rsidRPr="009551ED">
                    <w:rPr>
                      <w:rFonts w:eastAsia="Times New Roman"/>
                      <w:i/>
                      <w:iCs/>
                      <w:sz w:val="20"/>
                      <w:szCs w:val="20"/>
                    </w:rPr>
                    <w:t>q,</w:t>
                  </w:r>
                  <w:r w:rsidRPr="009551ED">
                    <w:rPr>
                      <w:rFonts w:eastAsia="Times New Roman"/>
                      <w:iCs/>
                      <w:sz w:val="20"/>
                      <w:szCs w:val="20"/>
                    </w:rPr>
                    <w:t xml:space="preserve"> for the Operating Day </w:t>
                  </w:r>
                  <w:r w:rsidRPr="009551ED">
                    <w:rPr>
                      <w:rFonts w:eastAsia="Times New Roman"/>
                      <w:i/>
                      <w:iCs/>
                      <w:sz w:val="20"/>
                      <w:szCs w:val="20"/>
                    </w:rPr>
                    <w:t>d</w:t>
                  </w:r>
                  <w:r w:rsidRPr="009551ED">
                    <w:rPr>
                      <w:rFonts w:eastAsia="Times New Roman"/>
                      <w:iCs/>
                      <w:sz w:val="20"/>
                      <w:szCs w:val="20"/>
                    </w:rPr>
                    <w:t>.  When one or more Combined Cycle Generation Resources are committed by ERCOT, the total number of instructed hours is calculated for the Combined Cycle Train for all switchable instructed Combined Cycle Generation Resources.</w:t>
                  </w:r>
                </w:p>
              </w:tc>
            </w:tr>
            <w:tr w:rsidR="006C0FEF" w:rsidRPr="009551ED" w14:paraId="550A7948"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43D9A77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SFP</w:t>
                  </w:r>
                </w:p>
              </w:tc>
              <w:tc>
                <w:tcPr>
                  <w:tcW w:w="710" w:type="pct"/>
                  <w:tcBorders>
                    <w:top w:val="single" w:sz="6" w:space="0" w:color="auto"/>
                    <w:left w:val="single" w:sz="6" w:space="0" w:color="auto"/>
                    <w:bottom w:val="single" w:sz="6" w:space="0" w:color="auto"/>
                    <w:right w:val="single" w:sz="6" w:space="0" w:color="auto"/>
                  </w:tcBorders>
                </w:tcPr>
                <w:p w14:paraId="0FFB46FF"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$/MMBtu</w:t>
                  </w:r>
                </w:p>
              </w:tc>
              <w:tc>
                <w:tcPr>
                  <w:tcW w:w="3333" w:type="pct"/>
                  <w:tcBorders>
                    <w:top w:val="single" w:sz="6" w:space="0" w:color="auto"/>
                    <w:left w:val="single" w:sz="6" w:space="0" w:color="auto"/>
                    <w:bottom w:val="single" w:sz="6" w:space="0" w:color="auto"/>
                    <w:right w:val="single" w:sz="4" w:space="0" w:color="auto"/>
                  </w:tcBorders>
                </w:tcPr>
                <w:p w14:paraId="35DF5D49" w14:textId="77777777" w:rsidR="009551ED" w:rsidRPr="009551ED" w:rsidRDefault="009551ED" w:rsidP="009551ED">
                  <w:pPr>
                    <w:spacing w:after="60"/>
                    <w:rPr>
                      <w:rFonts w:eastAsia="Times New Roman"/>
                      <w:i/>
                      <w:iCs/>
                      <w:sz w:val="20"/>
                      <w:szCs w:val="20"/>
                    </w:rPr>
                  </w:pPr>
                  <w:r w:rsidRPr="009551ED">
                    <w:rPr>
                      <w:rFonts w:eastAsia="Times New Roman"/>
                      <w:iCs/>
                      <w:sz w:val="20"/>
                      <w:szCs w:val="20"/>
                    </w:rPr>
                    <w:t xml:space="preserve">Solid Fuel Price—The solid fuel index price is $1.50.  </w:t>
                  </w:r>
                </w:p>
              </w:tc>
            </w:tr>
            <w:tr w:rsidR="006C0FEF" w:rsidRPr="009551ED" w14:paraId="061BDC67"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0DDBAF1A"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GASPEROL </w:t>
                  </w:r>
                  <w:r w:rsidRPr="009551ED">
                    <w:rPr>
                      <w:rFonts w:eastAsia="Times New Roman"/>
                      <w:i/>
                      <w:iCs/>
                      <w:sz w:val="20"/>
                      <w:szCs w:val="20"/>
                      <w:vertAlign w:val="subscript"/>
                    </w:rPr>
                    <w:t>r</w:t>
                  </w:r>
                </w:p>
              </w:tc>
              <w:tc>
                <w:tcPr>
                  <w:tcW w:w="710" w:type="pct"/>
                  <w:tcBorders>
                    <w:top w:val="single" w:sz="6" w:space="0" w:color="auto"/>
                    <w:left w:val="single" w:sz="6" w:space="0" w:color="auto"/>
                    <w:bottom w:val="single" w:sz="6" w:space="0" w:color="auto"/>
                    <w:right w:val="single" w:sz="6" w:space="0" w:color="auto"/>
                  </w:tcBorders>
                </w:tcPr>
                <w:p w14:paraId="3FD93A28"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tcPr>
                <w:p w14:paraId="0B98F5D6"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Percent of Natural Gas to Operate Above LSL</w:t>
                  </w:r>
                  <w:r w:rsidRPr="009551ED">
                    <w:rPr>
                      <w:rFonts w:eastAsia="Times New Roman"/>
                      <w:iCs/>
                      <w:sz w:val="20"/>
                      <w:szCs w:val="20"/>
                    </w:rPr>
                    <w:t xml:space="preserve">—The percentage of natural gas used by Resource </w:t>
                  </w:r>
                  <w:r w:rsidRPr="009551ED">
                    <w:rPr>
                      <w:rFonts w:eastAsia="Times New Roman"/>
                      <w:i/>
                      <w:iCs/>
                      <w:sz w:val="20"/>
                      <w:szCs w:val="20"/>
                    </w:rPr>
                    <w:t xml:space="preserve">r </w:t>
                  </w:r>
                  <w:r w:rsidRPr="009551ED">
                    <w:rPr>
                      <w:rFonts w:eastAsia="Times New Roman"/>
                      <w:iCs/>
                      <w:sz w:val="20"/>
                      <w:szCs w:val="20"/>
                    </w:rPr>
                    <w:t xml:space="preserve">to operate above LSL,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6C0FEF" w:rsidRPr="009551ED" w14:paraId="16BD8F83"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75E2FDB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OILPEROL </w:t>
                  </w:r>
                  <w:r w:rsidRPr="009551ED">
                    <w:rPr>
                      <w:rFonts w:eastAsia="Times New Roman"/>
                      <w:i/>
                      <w:iCs/>
                      <w:sz w:val="20"/>
                      <w:szCs w:val="20"/>
                      <w:vertAlign w:val="subscript"/>
                    </w:rPr>
                    <w:t>r</w:t>
                  </w:r>
                </w:p>
              </w:tc>
              <w:tc>
                <w:tcPr>
                  <w:tcW w:w="710" w:type="pct"/>
                  <w:tcBorders>
                    <w:top w:val="single" w:sz="6" w:space="0" w:color="auto"/>
                    <w:left w:val="single" w:sz="6" w:space="0" w:color="auto"/>
                    <w:bottom w:val="single" w:sz="6" w:space="0" w:color="auto"/>
                    <w:right w:val="single" w:sz="6" w:space="0" w:color="auto"/>
                  </w:tcBorders>
                </w:tcPr>
                <w:p w14:paraId="202CF67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tcPr>
                <w:p w14:paraId="77F896C9"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Percent of Oil to Operate Above LSL</w:t>
                  </w:r>
                  <w:r w:rsidRPr="009551ED">
                    <w:rPr>
                      <w:rFonts w:eastAsia="Times New Roman"/>
                      <w:iCs/>
                      <w:sz w:val="20"/>
                      <w:szCs w:val="20"/>
                    </w:rPr>
                    <w:t xml:space="preserve">—The percentage of fuel oil used by Resource </w:t>
                  </w:r>
                  <w:r w:rsidRPr="009551ED">
                    <w:rPr>
                      <w:rFonts w:eastAsia="Times New Roman"/>
                      <w:i/>
                      <w:iCs/>
                      <w:sz w:val="20"/>
                      <w:szCs w:val="20"/>
                    </w:rPr>
                    <w:t xml:space="preserve">r </w:t>
                  </w:r>
                  <w:r w:rsidRPr="009551ED">
                    <w:rPr>
                      <w:rFonts w:eastAsia="Times New Roman"/>
                      <w:iCs/>
                      <w:sz w:val="20"/>
                      <w:szCs w:val="20"/>
                    </w:rPr>
                    <w:t xml:space="preserve">to operate above LSL,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6C0FEF" w:rsidRPr="009551ED" w14:paraId="5A09B02B"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01375D0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SFPEROL </w:t>
                  </w:r>
                  <w:r w:rsidRPr="009551ED">
                    <w:rPr>
                      <w:rFonts w:eastAsia="Times New Roman"/>
                      <w:i/>
                      <w:iCs/>
                      <w:sz w:val="20"/>
                      <w:szCs w:val="20"/>
                      <w:vertAlign w:val="subscript"/>
                    </w:rPr>
                    <w:t>r</w:t>
                  </w:r>
                </w:p>
              </w:tc>
              <w:tc>
                <w:tcPr>
                  <w:tcW w:w="710" w:type="pct"/>
                  <w:tcBorders>
                    <w:top w:val="single" w:sz="6" w:space="0" w:color="auto"/>
                    <w:left w:val="single" w:sz="6" w:space="0" w:color="auto"/>
                    <w:bottom w:val="single" w:sz="6" w:space="0" w:color="auto"/>
                    <w:right w:val="single" w:sz="6" w:space="0" w:color="auto"/>
                  </w:tcBorders>
                </w:tcPr>
                <w:p w14:paraId="43F961A3"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tcPr>
                <w:p w14:paraId="5123809C"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Percent of Solid Fuel to Operate Above LSL</w:t>
                  </w:r>
                  <w:r w:rsidRPr="009551ED">
                    <w:rPr>
                      <w:rFonts w:eastAsia="Times New Roman"/>
                      <w:iCs/>
                      <w:sz w:val="20"/>
                      <w:szCs w:val="20"/>
                    </w:rPr>
                    <w:t xml:space="preserve">—The percentage of solid fuel used by Resource </w:t>
                  </w:r>
                  <w:r w:rsidRPr="009551ED">
                    <w:rPr>
                      <w:rFonts w:eastAsia="Times New Roman"/>
                      <w:i/>
                      <w:iCs/>
                      <w:sz w:val="20"/>
                      <w:szCs w:val="20"/>
                    </w:rPr>
                    <w:t>r</w:t>
                  </w:r>
                  <w:r w:rsidRPr="009551ED">
                    <w:rPr>
                      <w:rFonts w:eastAsia="Times New Roman"/>
                      <w:iCs/>
                      <w:sz w:val="20"/>
                      <w:szCs w:val="20"/>
                    </w:rPr>
                    <w:t xml:space="preserve"> to operate above LSL, as approved in the verifiable cost process.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6C0FEF" w:rsidRPr="009551ED" w14:paraId="537C2FE0"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40B8571C"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ADJSWSUC </w:t>
                  </w:r>
                  <w:r w:rsidRPr="009551ED">
                    <w:rPr>
                      <w:rFonts w:eastAsia="Times New Roman"/>
                      <w:i/>
                      <w:iCs/>
                      <w:sz w:val="20"/>
                      <w:szCs w:val="20"/>
                      <w:vertAlign w:val="subscript"/>
                    </w:rPr>
                    <w:t>q, r, d</w:t>
                  </w:r>
                </w:p>
              </w:tc>
              <w:tc>
                <w:tcPr>
                  <w:tcW w:w="710" w:type="pct"/>
                  <w:tcBorders>
                    <w:top w:val="single" w:sz="6" w:space="0" w:color="auto"/>
                    <w:left w:val="single" w:sz="6" w:space="0" w:color="auto"/>
                    <w:bottom w:val="single" w:sz="6" w:space="0" w:color="auto"/>
                    <w:right w:val="single" w:sz="6" w:space="0" w:color="auto"/>
                  </w:tcBorders>
                </w:tcPr>
                <w:p w14:paraId="7AF29FD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48E9FC2D" w14:textId="77777777" w:rsidR="009551ED" w:rsidRPr="009551ED" w:rsidRDefault="009551ED" w:rsidP="009551ED">
                  <w:pPr>
                    <w:spacing w:after="60"/>
                    <w:rPr>
                      <w:rFonts w:eastAsia="Times New Roman"/>
                      <w:iCs/>
                      <w:sz w:val="20"/>
                      <w:szCs w:val="20"/>
                      <w:highlight w:val="yellow"/>
                    </w:rPr>
                  </w:pPr>
                  <w:r w:rsidRPr="009551ED">
                    <w:rPr>
                      <w:rFonts w:eastAsia="Times New Roman"/>
                      <w:i/>
                      <w:iCs/>
                      <w:sz w:val="20"/>
                      <w:szCs w:val="20"/>
                    </w:rPr>
                    <w:t>Adjustment to Switchable Generation</w:t>
                  </w:r>
                  <w:r w:rsidRPr="009551ED">
                    <w:rPr>
                      <w:rFonts w:eastAsia="Times New Roman"/>
                      <w:iCs/>
                      <w:sz w:val="20"/>
                      <w:szCs w:val="20"/>
                    </w:rPr>
                    <w:t xml:space="preserve"> </w:t>
                  </w:r>
                  <w:r w:rsidRPr="009551ED">
                    <w:rPr>
                      <w:rFonts w:eastAsia="Times New Roman"/>
                      <w:i/>
                      <w:iCs/>
                      <w:sz w:val="20"/>
                      <w:szCs w:val="20"/>
                    </w:rPr>
                    <w:t xml:space="preserve">Start-Up Cost </w:t>
                  </w:r>
                  <w:r w:rsidRPr="009551ED">
                    <w:rPr>
                      <w:rFonts w:eastAsia="Times New Roman"/>
                      <w:iCs/>
                      <w:sz w:val="20"/>
                      <w:szCs w:val="20"/>
                    </w:rPr>
                    <w:t xml:space="preserve">— Adjustment to Switchable Generation Start-up Cost for Resource </w:t>
                  </w:r>
                  <w:r w:rsidRPr="009551ED">
                    <w:rPr>
                      <w:rFonts w:eastAsia="Times New Roman"/>
                      <w:i/>
                      <w:iCs/>
                      <w:sz w:val="20"/>
                      <w:szCs w:val="20"/>
                    </w:rPr>
                    <w:t xml:space="preserve">r </w:t>
                  </w:r>
                  <w:r w:rsidRPr="009551ED">
                    <w:rPr>
                      <w:rFonts w:eastAsia="Times New Roman"/>
                      <w:iCs/>
                      <w:sz w:val="20"/>
                      <w:szCs w:val="20"/>
                    </w:rPr>
                    <w:t>represented by QSE</w:t>
                  </w:r>
                  <w:r w:rsidRPr="009551ED">
                    <w:rPr>
                      <w:rFonts w:eastAsia="Times New Roman"/>
                      <w:i/>
                      <w:iCs/>
                      <w:sz w:val="20"/>
                      <w:szCs w:val="20"/>
                    </w:rPr>
                    <w:t xml:space="preserve"> q</w:t>
                  </w:r>
                  <w:r w:rsidRPr="009551ED">
                    <w:rPr>
                      <w:rFonts w:eastAsia="Times New Roman"/>
                      <w:iCs/>
                      <w:sz w:val="20"/>
                      <w:szCs w:val="20"/>
                    </w:rPr>
                    <w:t xml:space="preserve">, for the Operating Day </w:t>
                  </w:r>
                  <w:r w:rsidRPr="009551ED">
                    <w:rPr>
                      <w:rFonts w:eastAsia="Times New Roman"/>
                      <w:i/>
                      <w:iCs/>
                      <w:sz w:val="20"/>
                      <w:szCs w:val="20"/>
                    </w:rPr>
                    <w:t>d</w:t>
                  </w:r>
                  <w:r w:rsidRPr="009551ED">
                    <w:rPr>
                      <w:rFonts w:eastAsia="Times New Roman"/>
                      <w:iCs/>
                      <w:sz w:val="20"/>
                      <w:szCs w:val="20"/>
                    </w:rPr>
                    <w:t xml:space="preserve">.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  This adjustment may include eligible startup transition costs for a Combined Cycle Train or costs for any SWGR not captured in other billing determinants.</w:t>
                  </w:r>
                </w:p>
              </w:tc>
            </w:tr>
            <w:tr w:rsidR="006C0FEF" w:rsidRPr="009551ED" w14:paraId="63406772"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5E4582EF"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RCGSC </w:t>
                  </w:r>
                  <w:r w:rsidRPr="009551ED">
                    <w:rPr>
                      <w:rFonts w:eastAsia="Times New Roman"/>
                      <w:iCs/>
                      <w:sz w:val="20"/>
                      <w:szCs w:val="20"/>
                      <w:vertAlign w:val="subscript"/>
                    </w:rPr>
                    <w:t xml:space="preserve">s, </w:t>
                  </w:r>
                  <w:proofErr w:type="spellStart"/>
                  <w:r w:rsidRPr="009551ED">
                    <w:rPr>
                      <w:rFonts w:eastAsia="Times New Roman"/>
                      <w:i/>
                      <w:iCs/>
                      <w:sz w:val="20"/>
                      <w:szCs w:val="20"/>
                      <w:vertAlign w:val="subscript"/>
                    </w:rPr>
                    <w:t>rc</w:t>
                  </w:r>
                  <w:proofErr w:type="spellEnd"/>
                </w:p>
              </w:tc>
              <w:tc>
                <w:tcPr>
                  <w:tcW w:w="710" w:type="pct"/>
                  <w:tcBorders>
                    <w:top w:val="single" w:sz="6" w:space="0" w:color="auto"/>
                    <w:left w:val="single" w:sz="6" w:space="0" w:color="auto"/>
                    <w:bottom w:val="single" w:sz="6" w:space="0" w:color="auto"/>
                    <w:right w:val="single" w:sz="6" w:space="0" w:color="auto"/>
                  </w:tcBorders>
                </w:tcPr>
                <w:p w14:paraId="2BBCED82"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$/Start</w:t>
                  </w:r>
                </w:p>
              </w:tc>
              <w:tc>
                <w:tcPr>
                  <w:tcW w:w="3333" w:type="pct"/>
                  <w:tcBorders>
                    <w:top w:val="single" w:sz="6" w:space="0" w:color="auto"/>
                    <w:left w:val="single" w:sz="6" w:space="0" w:color="auto"/>
                    <w:bottom w:val="single" w:sz="6" w:space="0" w:color="auto"/>
                    <w:right w:val="single" w:sz="4" w:space="0" w:color="auto"/>
                  </w:tcBorders>
                </w:tcPr>
                <w:p w14:paraId="09F0502C"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Resource Category Generic Startup Cost</w:t>
                  </w:r>
                  <w:r w:rsidRPr="009551ED">
                    <w:rPr>
                      <w:rFonts w:eastAsia="Times New Roman"/>
                      <w:iCs/>
                      <w:sz w:val="20"/>
                      <w:szCs w:val="20"/>
                    </w:rPr>
                    <w:t xml:space="preserve">—The Resource Category Generic Startup Cost cap for the category of the Resource </w:t>
                  </w:r>
                  <w:proofErr w:type="spellStart"/>
                  <w:r w:rsidRPr="009551ED">
                    <w:rPr>
                      <w:rFonts w:eastAsia="Times New Roman"/>
                      <w:i/>
                      <w:iCs/>
                      <w:sz w:val="20"/>
                      <w:szCs w:val="20"/>
                    </w:rPr>
                    <w:t>rc</w:t>
                  </w:r>
                  <w:proofErr w:type="spellEnd"/>
                  <w:r w:rsidRPr="009551ED">
                    <w:rPr>
                      <w:rFonts w:eastAsia="Times New Roman"/>
                      <w:iCs/>
                      <w:sz w:val="20"/>
                      <w:szCs w:val="20"/>
                    </w:rPr>
                    <w:t>, according to Section 4.4.9.2.3, Startup Offer and Minimum-Energy Offer Generic Caps, for the Operating Day.</w:t>
                  </w:r>
                </w:p>
              </w:tc>
            </w:tr>
            <w:tr w:rsidR="006C0FEF" w:rsidRPr="009551ED" w14:paraId="6AF20F12"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38CD7AD9"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RCGMEC </w:t>
                  </w:r>
                  <w:r w:rsidRPr="009551ED">
                    <w:rPr>
                      <w:rFonts w:eastAsia="Times New Roman"/>
                      <w:i/>
                      <w:iCs/>
                      <w:sz w:val="20"/>
                      <w:szCs w:val="20"/>
                      <w:vertAlign w:val="subscript"/>
                    </w:rPr>
                    <w:t xml:space="preserve">i, </w:t>
                  </w:r>
                  <w:proofErr w:type="spellStart"/>
                  <w:r w:rsidRPr="009551ED">
                    <w:rPr>
                      <w:rFonts w:eastAsia="Times New Roman"/>
                      <w:i/>
                      <w:iCs/>
                      <w:sz w:val="20"/>
                      <w:szCs w:val="20"/>
                      <w:vertAlign w:val="subscript"/>
                    </w:rPr>
                    <w:t>rc</w:t>
                  </w:r>
                  <w:proofErr w:type="spellEnd"/>
                </w:p>
              </w:tc>
              <w:tc>
                <w:tcPr>
                  <w:tcW w:w="710" w:type="pct"/>
                  <w:tcBorders>
                    <w:top w:val="single" w:sz="6" w:space="0" w:color="auto"/>
                    <w:left w:val="single" w:sz="6" w:space="0" w:color="auto"/>
                    <w:bottom w:val="single" w:sz="6" w:space="0" w:color="auto"/>
                    <w:right w:val="single" w:sz="6" w:space="0" w:color="auto"/>
                  </w:tcBorders>
                </w:tcPr>
                <w:p w14:paraId="3DEEA907"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33" w:type="pct"/>
                  <w:tcBorders>
                    <w:top w:val="single" w:sz="6" w:space="0" w:color="auto"/>
                    <w:left w:val="single" w:sz="6" w:space="0" w:color="auto"/>
                    <w:bottom w:val="single" w:sz="6" w:space="0" w:color="auto"/>
                    <w:right w:val="single" w:sz="4" w:space="0" w:color="auto"/>
                  </w:tcBorders>
                </w:tcPr>
                <w:p w14:paraId="07D7555A"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Resource Category Generic Minimum-Energy Cost</w:t>
                  </w:r>
                  <w:r w:rsidRPr="009551ED">
                    <w:rPr>
                      <w:rFonts w:eastAsia="Times New Roman"/>
                      <w:iCs/>
                      <w:sz w:val="20"/>
                      <w:szCs w:val="20"/>
                    </w:rPr>
                    <w:t xml:space="preserve">—The Resource Category Generic Minimum Energy Cost cap for the category of the Resource </w:t>
                  </w:r>
                  <w:proofErr w:type="spellStart"/>
                  <w:r w:rsidRPr="009551ED">
                    <w:rPr>
                      <w:rFonts w:eastAsia="Times New Roman"/>
                      <w:i/>
                      <w:iCs/>
                      <w:sz w:val="20"/>
                      <w:szCs w:val="20"/>
                    </w:rPr>
                    <w:t>rc</w:t>
                  </w:r>
                  <w:proofErr w:type="spellEnd"/>
                  <w:r w:rsidRPr="009551ED">
                    <w:rPr>
                      <w:rFonts w:eastAsia="Times New Roman"/>
                      <w:iCs/>
                      <w:sz w:val="20"/>
                      <w:szCs w:val="20"/>
                    </w:rPr>
                    <w:t>, according to Section 4.4.9.2.3, for the Operating Day.</w:t>
                  </w:r>
                </w:p>
              </w:tc>
            </w:tr>
            <w:tr w:rsidR="006C0FEF" w:rsidRPr="009551ED" w14:paraId="53524D11"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63391A47"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lastRenderedPageBreak/>
                    <w:t xml:space="preserve">PAHR </w:t>
                  </w:r>
                  <w:r w:rsidRPr="009551ED">
                    <w:rPr>
                      <w:rFonts w:eastAsia="Times New Roman"/>
                      <w:i/>
                      <w:iCs/>
                      <w:sz w:val="20"/>
                      <w:szCs w:val="20"/>
                      <w:vertAlign w:val="subscript"/>
                    </w:rPr>
                    <w:t>r, i</w:t>
                  </w:r>
                </w:p>
              </w:tc>
              <w:tc>
                <w:tcPr>
                  <w:tcW w:w="710" w:type="pct"/>
                  <w:tcBorders>
                    <w:top w:val="single" w:sz="6" w:space="0" w:color="auto"/>
                    <w:left w:val="single" w:sz="6" w:space="0" w:color="auto"/>
                    <w:bottom w:val="single" w:sz="6" w:space="0" w:color="auto"/>
                    <w:right w:val="single" w:sz="6" w:space="0" w:color="auto"/>
                  </w:tcBorders>
                </w:tcPr>
                <w:p w14:paraId="20B1EFA2"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MMBtu / MWh</w:t>
                  </w:r>
                </w:p>
              </w:tc>
              <w:tc>
                <w:tcPr>
                  <w:tcW w:w="3333" w:type="pct"/>
                  <w:tcBorders>
                    <w:top w:val="single" w:sz="6" w:space="0" w:color="auto"/>
                    <w:left w:val="single" w:sz="6" w:space="0" w:color="auto"/>
                    <w:bottom w:val="single" w:sz="6" w:space="0" w:color="auto"/>
                    <w:right w:val="single" w:sz="4" w:space="0" w:color="auto"/>
                  </w:tcBorders>
                </w:tcPr>
                <w:p w14:paraId="6542EB85"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Proxy Average Heat Rate-</w:t>
                  </w:r>
                  <w:r w:rsidRPr="009551ED">
                    <w:rPr>
                      <w:rFonts w:eastAsia="Times New Roman"/>
                      <w:iCs/>
                      <w:sz w:val="20"/>
                      <w:szCs w:val="20"/>
                    </w:rPr>
                    <w:t xml:space="preserve"> The proxy average heat rate for the Resource </w:t>
                  </w:r>
                  <w:r w:rsidRPr="009551ED">
                    <w:rPr>
                      <w:rFonts w:eastAsia="Times New Roman"/>
                      <w:i/>
                      <w:iCs/>
                      <w:sz w:val="20"/>
                      <w:szCs w:val="20"/>
                    </w:rPr>
                    <w:t>r</w:t>
                  </w:r>
                  <w:r w:rsidRPr="009551ED">
                    <w:rPr>
                      <w:rFonts w:eastAsia="Times New Roman"/>
                      <w:iCs/>
                      <w:sz w:val="20"/>
                      <w:szCs w:val="20"/>
                    </w:rPr>
                    <w:t xml:space="preserve"> for the 15-minute Settlement Interval </w:t>
                  </w:r>
                  <w:r w:rsidRPr="009551ED">
                    <w:rPr>
                      <w:rFonts w:eastAsia="Times New Roman"/>
                      <w:i/>
                      <w:iCs/>
                      <w:sz w:val="20"/>
                      <w:szCs w:val="20"/>
                    </w:rPr>
                    <w:t>i</w:t>
                  </w:r>
                  <w:r w:rsidRPr="009551ED">
                    <w:rPr>
                      <w:rFonts w:eastAsia="Times New Roman"/>
                      <w:iCs/>
                      <w:sz w:val="20"/>
                      <w:szCs w:val="20"/>
                    </w:rPr>
                    <w:t xml:space="preserve">.  Where for a Combined Cycle Train, the Resource </w:t>
                  </w:r>
                  <w:r w:rsidRPr="009551ED">
                    <w:rPr>
                      <w:rFonts w:eastAsia="Times New Roman"/>
                      <w:i/>
                      <w:iCs/>
                      <w:sz w:val="20"/>
                      <w:szCs w:val="20"/>
                    </w:rPr>
                    <w:t>r</w:t>
                  </w:r>
                  <w:r w:rsidRPr="009551ED">
                    <w:rPr>
                      <w:rFonts w:eastAsia="Times New Roman"/>
                      <w:iCs/>
                      <w:sz w:val="20"/>
                      <w:szCs w:val="20"/>
                    </w:rPr>
                    <w:t xml:space="preserve"> is a Combined Cycle Generation Resource within the Combined Cycle Train.</w:t>
                  </w:r>
                </w:p>
              </w:tc>
            </w:tr>
            <w:tr w:rsidR="006C0FEF" w:rsidRPr="009551ED" w14:paraId="07110F12" w14:textId="77777777" w:rsidTr="00A05200">
              <w:trPr>
                <w:cantSplit/>
              </w:trPr>
              <w:tc>
                <w:tcPr>
                  <w:tcW w:w="957" w:type="pct"/>
                  <w:tcBorders>
                    <w:top w:val="single" w:sz="6" w:space="0" w:color="auto"/>
                    <w:left w:val="single" w:sz="4" w:space="0" w:color="auto"/>
                    <w:bottom w:val="single" w:sz="6" w:space="0" w:color="auto"/>
                    <w:right w:val="single" w:sz="6" w:space="0" w:color="auto"/>
                  </w:tcBorders>
                  <w:hideMark/>
                </w:tcPr>
                <w:p w14:paraId="176379C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STOM </w:t>
                  </w:r>
                  <w:proofErr w:type="spellStart"/>
                  <w:r w:rsidRPr="009551ED">
                    <w:rPr>
                      <w:rFonts w:eastAsia="Times New Roman"/>
                      <w:i/>
                      <w:iCs/>
                      <w:sz w:val="20"/>
                      <w:szCs w:val="20"/>
                      <w:vertAlign w:val="subscript"/>
                    </w:rPr>
                    <w:t>rc</w:t>
                  </w:r>
                  <w:proofErr w:type="spellEnd"/>
                  <w:r w:rsidRPr="009551ED">
                    <w:rPr>
                      <w:rFonts w:eastAsia="Times New Roman"/>
                      <w:iCs/>
                      <w:sz w:val="20"/>
                      <w:szCs w:val="20"/>
                      <w:vertAlign w:val="subscript"/>
                    </w:rPr>
                    <w:t xml:space="preserve"> </w:t>
                  </w:r>
                </w:p>
              </w:tc>
              <w:tc>
                <w:tcPr>
                  <w:tcW w:w="710" w:type="pct"/>
                  <w:tcBorders>
                    <w:top w:val="single" w:sz="6" w:space="0" w:color="auto"/>
                    <w:left w:val="single" w:sz="6" w:space="0" w:color="auto"/>
                    <w:bottom w:val="single" w:sz="6" w:space="0" w:color="auto"/>
                    <w:right w:val="single" w:sz="6" w:space="0" w:color="auto"/>
                  </w:tcBorders>
                  <w:hideMark/>
                </w:tcPr>
                <w:p w14:paraId="5E431FF4"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33" w:type="pct"/>
                  <w:tcBorders>
                    <w:top w:val="single" w:sz="6" w:space="0" w:color="auto"/>
                    <w:left w:val="single" w:sz="6" w:space="0" w:color="auto"/>
                    <w:bottom w:val="single" w:sz="6" w:space="0" w:color="auto"/>
                    <w:right w:val="single" w:sz="4" w:space="0" w:color="auto"/>
                  </w:tcBorders>
                  <w:hideMark/>
                </w:tcPr>
                <w:p w14:paraId="502DC5FB"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 xml:space="preserve">Standard Operations and Maintenance Cost - </w:t>
                  </w:r>
                  <w:r w:rsidRPr="009551ED">
                    <w:rPr>
                      <w:rFonts w:eastAsia="Times New Roman"/>
                      <w:iCs/>
                      <w:sz w:val="20"/>
                      <w:szCs w:val="20"/>
                    </w:rPr>
                    <w:t xml:space="preserve">The standard O&amp;M cost for the Resource Category </w:t>
                  </w:r>
                  <w:proofErr w:type="spellStart"/>
                  <w:r w:rsidRPr="009551ED">
                    <w:rPr>
                      <w:rFonts w:eastAsia="Times New Roman"/>
                      <w:i/>
                      <w:iCs/>
                      <w:sz w:val="20"/>
                      <w:szCs w:val="20"/>
                    </w:rPr>
                    <w:t>rc</w:t>
                  </w:r>
                  <w:proofErr w:type="spellEnd"/>
                  <w:r w:rsidRPr="009551ED">
                    <w:rPr>
                      <w:rFonts w:eastAsia="Times New Roman"/>
                      <w:iCs/>
                      <w:sz w:val="20"/>
                      <w:szCs w:val="20"/>
                    </w:rPr>
                    <w:t xml:space="preserve"> for operations above LSL, shall be set to the minimum energy variable O&amp;M costs, as described in paragraph (6)(c) of Section 5.6.1, Verifiable Costs.  </w:t>
                  </w:r>
                </w:p>
              </w:tc>
            </w:tr>
            <w:tr w:rsidR="006C0FEF" w:rsidRPr="009551ED" w14:paraId="42455A48"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347BD3B2"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RTSPP </w:t>
                  </w:r>
                  <w:r w:rsidRPr="009551ED">
                    <w:rPr>
                      <w:rFonts w:eastAsia="Times New Roman"/>
                      <w:i/>
                      <w:iCs/>
                      <w:sz w:val="20"/>
                      <w:szCs w:val="20"/>
                      <w:vertAlign w:val="subscript"/>
                    </w:rPr>
                    <w:t>p, i</w:t>
                  </w:r>
                </w:p>
              </w:tc>
              <w:tc>
                <w:tcPr>
                  <w:tcW w:w="710" w:type="pct"/>
                  <w:tcBorders>
                    <w:top w:val="single" w:sz="6" w:space="0" w:color="auto"/>
                    <w:left w:val="single" w:sz="6" w:space="0" w:color="auto"/>
                    <w:bottom w:val="single" w:sz="6" w:space="0" w:color="auto"/>
                    <w:right w:val="single" w:sz="6" w:space="0" w:color="auto"/>
                  </w:tcBorders>
                </w:tcPr>
                <w:p w14:paraId="0D75294F"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$/MWh</w:t>
                  </w:r>
                </w:p>
              </w:tc>
              <w:tc>
                <w:tcPr>
                  <w:tcW w:w="3333" w:type="pct"/>
                  <w:tcBorders>
                    <w:top w:val="single" w:sz="6" w:space="0" w:color="auto"/>
                    <w:left w:val="single" w:sz="6" w:space="0" w:color="auto"/>
                    <w:bottom w:val="single" w:sz="6" w:space="0" w:color="auto"/>
                    <w:right w:val="single" w:sz="4" w:space="0" w:color="auto"/>
                  </w:tcBorders>
                </w:tcPr>
                <w:p w14:paraId="62BE86C7"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Real-Time Settlement Point Price</w:t>
                  </w:r>
                  <w:r w:rsidRPr="009551ED">
                    <w:rPr>
                      <w:rFonts w:eastAsia="Times New Roman"/>
                      <w:iCs/>
                      <w:sz w:val="20"/>
                      <w:szCs w:val="20"/>
                    </w:rPr>
                    <w:t xml:space="preserve">—The Real-Time Settlement Point Price at Settlement Point </w:t>
                  </w:r>
                  <w:r w:rsidRPr="009551ED">
                    <w:rPr>
                      <w:rFonts w:eastAsia="Times New Roman"/>
                      <w:i/>
                      <w:iCs/>
                      <w:sz w:val="20"/>
                      <w:szCs w:val="20"/>
                    </w:rPr>
                    <w:t>p</w:t>
                  </w:r>
                  <w:r w:rsidRPr="009551ED">
                    <w:rPr>
                      <w:rFonts w:eastAsia="Times New Roman"/>
                      <w:iCs/>
                      <w:sz w:val="20"/>
                      <w:szCs w:val="20"/>
                    </w:rPr>
                    <w:t xml:space="preserve">, for the 15-minute Settlement Interval </w:t>
                  </w:r>
                  <w:r w:rsidRPr="009551ED">
                    <w:rPr>
                      <w:rFonts w:eastAsia="Times New Roman"/>
                      <w:i/>
                      <w:iCs/>
                      <w:sz w:val="20"/>
                      <w:szCs w:val="20"/>
                    </w:rPr>
                    <w:t>i</w:t>
                  </w:r>
                  <w:r w:rsidRPr="009551ED">
                    <w:rPr>
                      <w:rFonts w:eastAsia="Times New Roman"/>
                      <w:iCs/>
                      <w:sz w:val="20"/>
                      <w:szCs w:val="20"/>
                    </w:rPr>
                    <w:t>.</w:t>
                  </w:r>
                </w:p>
              </w:tc>
            </w:tr>
            <w:tr w:rsidR="006C0FEF" w:rsidRPr="009551ED" w14:paraId="34BB2111"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79A55BC3"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FIP</w:t>
                  </w:r>
                </w:p>
              </w:tc>
              <w:tc>
                <w:tcPr>
                  <w:tcW w:w="710" w:type="pct"/>
                  <w:tcBorders>
                    <w:top w:val="single" w:sz="6" w:space="0" w:color="auto"/>
                    <w:left w:val="single" w:sz="6" w:space="0" w:color="auto"/>
                    <w:bottom w:val="single" w:sz="6" w:space="0" w:color="auto"/>
                    <w:right w:val="single" w:sz="6" w:space="0" w:color="auto"/>
                  </w:tcBorders>
                </w:tcPr>
                <w:p w14:paraId="57BE3F59"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$/MMBtu</w:t>
                  </w:r>
                </w:p>
              </w:tc>
              <w:tc>
                <w:tcPr>
                  <w:tcW w:w="3333" w:type="pct"/>
                  <w:tcBorders>
                    <w:top w:val="single" w:sz="6" w:space="0" w:color="auto"/>
                    <w:left w:val="single" w:sz="6" w:space="0" w:color="auto"/>
                    <w:bottom w:val="single" w:sz="6" w:space="0" w:color="auto"/>
                    <w:right w:val="single" w:sz="4" w:space="0" w:color="auto"/>
                  </w:tcBorders>
                </w:tcPr>
                <w:p w14:paraId="38912EBF"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Fuel Index Price</w:t>
                  </w:r>
                  <w:r w:rsidRPr="009551ED">
                    <w:rPr>
                      <w:rFonts w:eastAsia="Times New Roman"/>
                      <w:iCs/>
                      <w:sz w:val="20"/>
                      <w:szCs w:val="20"/>
                    </w:rPr>
                    <w:t>—As defined in Section 2.1, Definitions.</w:t>
                  </w:r>
                </w:p>
              </w:tc>
            </w:tr>
            <w:tr w:rsidR="006C0FEF" w:rsidRPr="009551ED" w14:paraId="0CA73250"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09F04E30"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FOP</w:t>
                  </w:r>
                </w:p>
              </w:tc>
              <w:tc>
                <w:tcPr>
                  <w:tcW w:w="710" w:type="pct"/>
                  <w:tcBorders>
                    <w:top w:val="single" w:sz="6" w:space="0" w:color="auto"/>
                    <w:left w:val="single" w:sz="6" w:space="0" w:color="auto"/>
                    <w:bottom w:val="single" w:sz="6" w:space="0" w:color="auto"/>
                    <w:right w:val="single" w:sz="6" w:space="0" w:color="auto"/>
                  </w:tcBorders>
                </w:tcPr>
                <w:p w14:paraId="62F44613"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$/MMBtu</w:t>
                  </w:r>
                </w:p>
              </w:tc>
              <w:tc>
                <w:tcPr>
                  <w:tcW w:w="3333" w:type="pct"/>
                  <w:tcBorders>
                    <w:top w:val="single" w:sz="6" w:space="0" w:color="auto"/>
                    <w:left w:val="single" w:sz="6" w:space="0" w:color="auto"/>
                    <w:bottom w:val="single" w:sz="6" w:space="0" w:color="auto"/>
                    <w:right w:val="single" w:sz="4" w:space="0" w:color="auto"/>
                  </w:tcBorders>
                </w:tcPr>
                <w:p w14:paraId="50314169"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Fuel Oil Price</w:t>
                  </w:r>
                  <w:r w:rsidRPr="009551ED">
                    <w:rPr>
                      <w:rFonts w:eastAsia="Times New Roman"/>
                      <w:iCs/>
                      <w:sz w:val="20"/>
                      <w:szCs w:val="20"/>
                    </w:rPr>
                    <w:t>—As defined in Section 2.1.</w:t>
                  </w:r>
                </w:p>
              </w:tc>
            </w:tr>
            <w:tr w:rsidR="006C0FEF" w:rsidRPr="009551ED" w14:paraId="7C30C01C" w14:textId="77777777" w:rsidTr="00A05200">
              <w:trPr>
                <w:cantSplit/>
              </w:trPr>
              <w:tc>
                <w:tcPr>
                  <w:tcW w:w="957" w:type="pct"/>
                  <w:tcBorders>
                    <w:top w:val="single" w:sz="6" w:space="0" w:color="auto"/>
                    <w:left w:val="single" w:sz="4" w:space="0" w:color="auto"/>
                    <w:bottom w:val="single" w:sz="6" w:space="0" w:color="auto"/>
                    <w:right w:val="single" w:sz="6" w:space="0" w:color="auto"/>
                  </w:tcBorders>
                  <w:hideMark/>
                </w:tcPr>
                <w:p w14:paraId="0541E063" w14:textId="77777777" w:rsidR="009551ED" w:rsidRPr="009551ED" w:rsidRDefault="009551ED" w:rsidP="009551ED">
                  <w:pPr>
                    <w:spacing w:after="60"/>
                    <w:rPr>
                      <w:rFonts w:eastAsia="Times New Roman"/>
                      <w:i/>
                      <w:iCs/>
                      <w:sz w:val="20"/>
                      <w:szCs w:val="20"/>
                    </w:rPr>
                  </w:pPr>
                  <w:r w:rsidRPr="009551ED">
                    <w:rPr>
                      <w:rFonts w:eastAsia="Times New Roman"/>
                      <w:iCs/>
                      <w:sz w:val="20"/>
                      <w:szCs w:val="20"/>
                    </w:rPr>
                    <w:t xml:space="preserve">FA </w:t>
                  </w:r>
                  <w:r w:rsidRPr="009551ED">
                    <w:rPr>
                      <w:rFonts w:eastAsia="Times New Roman"/>
                      <w:i/>
                      <w:iCs/>
                      <w:sz w:val="20"/>
                      <w:szCs w:val="20"/>
                      <w:vertAlign w:val="subscript"/>
                    </w:rPr>
                    <w:t>r</w:t>
                  </w:r>
                </w:p>
              </w:tc>
              <w:tc>
                <w:tcPr>
                  <w:tcW w:w="710" w:type="pct"/>
                  <w:tcBorders>
                    <w:top w:val="single" w:sz="6" w:space="0" w:color="auto"/>
                    <w:left w:val="single" w:sz="6" w:space="0" w:color="auto"/>
                    <w:bottom w:val="single" w:sz="6" w:space="0" w:color="auto"/>
                    <w:right w:val="single" w:sz="6" w:space="0" w:color="auto"/>
                  </w:tcBorders>
                  <w:hideMark/>
                </w:tcPr>
                <w:p w14:paraId="4B49E7B8"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$/MMBtu</w:t>
                  </w:r>
                </w:p>
              </w:tc>
              <w:tc>
                <w:tcPr>
                  <w:tcW w:w="3333" w:type="pct"/>
                  <w:tcBorders>
                    <w:top w:val="single" w:sz="6" w:space="0" w:color="auto"/>
                    <w:left w:val="single" w:sz="6" w:space="0" w:color="auto"/>
                    <w:bottom w:val="single" w:sz="6" w:space="0" w:color="auto"/>
                    <w:right w:val="single" w:sz="4" w:space="0" w:color="auto"/>
                  </w:tcBorders>
                  <w:hideMark/>
                </w:tcPr>
                <w:p w14:paraId="6D4B48B2"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Fuel Adder</w:t>
                  </w:r>
                  <w:r w:rsidRPr="009551ED">
                    <w:rPr>
                      <w:rFonts w:eastAsia="Times New Roman"/>
                      <w:iCs/>
                      <w:sz w:val="20"/>
                      <w:szCs w:val="20"/>
                    </w:rPr>
                    <w:t xml:space="preserve"> — The fuel adder is the average cost above the index price Resource </w:t>
                  </w:r>
                  <w:r w:rsidRPr="009551ED">
                    <w:rPr>
                      <w:rFonts w:eastAsia="Times New Roman"/>
                      <w:i/>
                      <w:iCs/>
                      <w:sz w:val="20"/>
                      <w:szCs w:val="20"/>
                    </w:rPr>
                    <w:t xml:space="preserve">r </w:t>
                  </w:r>
                  <w:r w:rsidRPr="009551ED">
                    <w:rPr>
                      <w:rFonts w:eastAsia="Times New Roman"/>
                      <w:iCs/>
                      <w:sz w:val="20"/>
                      <w:szCs w:val="20"/>
                    </w:rPr>
                    <w:t xml:space="preserve">has paid to obtain fuel.  Where for a Combined Cycle Train, the Resource </w:t>
                  </w:r>
                  <w:r w:rsidRPr="009551ED">
                    <w:rPr>
                      <w:rFonts w:eastAsia="Times New Roman"/>
                      <w:i/>
                      <w:iCs/>
                      <w:sz w:val="20"/>
                      <w:szCs w:val="20"/>
                    </w:rPr>
                    <w:t xml:space="preserve">r </w:t>
                  </w:r>
                  <w:r w:rsidRPr="009551ED">
                    <w:rPr>
                      <w:rFonts w:eastAsia="Times New Roman"/>
                      <w:iCs/>
                      <w:sz w:val="20"/>
                      <w:szCs w:val="20"/>
                    </w:rPr>
                    <w:t xml:space="preserve">is a Combined Cycle Generation Resource within the Combined Cycle Train.  See the Verifiable Cost Manual for additional information. </w:t>
                  </w:r>
                </w:p>
              </w:tc>
            </w:tr>
            <w:tr w:rsidR="006C0FEF" w:rsidRPr="009551ED" w14:paraId="4D704AE5"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7546DE4A"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EMREAMT </w:t>
                  </w:r>
                  <w:r w:rsidRPr="009551ED">
                    <w:rPr>
                      <w:rFonts w:eastAsia="Times New Roman"/>
                      <w:i/>
                      <w:iCs/>
                      <w:sz w:val="20"/>
                      <w:szCs w:val="20"/>
                      <w:vertAlign w:val="subscript"/>
                    </w:rPr>
                    <w:t>q, r, p, i</w:t>
                  </w:r>
                </w:p>
              </w:tc>
              <w:tc>
                <w:tcPr>
                  <w:tcW w:w="710" w:type="pct"/>
                  <w:tcBorders>
                    <w:top w:val="single" w:sz="6" w:space="0" w:color="auto"/>
                    <w:left w:val="single" w:sz="6" w:space="0" w:color="auto"/>
                    <w:bottom w:val="single" w:sz="6" w:space="0" w:color="auto"/>
                    <w:right w:val="single" w:sz="6" w:space="0" w:color="auto"/>
                  </w:tcBorders>
                </w:tcPr>
                <w:p w14:paraId="3ACAC148"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0F65BF80"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Emergency Energy Amount per QSE per Settlement Point per unit per interval</w:t>
                  </w:r>
                  <w:r w:rsidRPr="009551ED">
                    <w:rPr>
                      <w:rFonts w:eastAsia="Times New Roman"/>
                      <w:iCs/>
                      <w:sz w:val="20"/>
                      <w:szCs w:val="20"/>
                    </w:rPr>
                    <w:t xml:space="preserve">—The payment to QSE </w:t>
                  </w:r>
                  <w:r w:rsidRPr="009551ED">
                    <w:rPr>
                      <w:rFonts w:eastAsia="Times New Roman"/>
                      <w:i/>
                      <w:iCs/>
                      <w:sz w:val="20"/>
                      <w:szCs w:val="20"/>
                    </w:rPr>
                    <w:t>q</w:t>
                  </w:r>
                  <w:r w:rsidRPr="009551ED">
                    <w:rPr>
                      <w:rFonts w:eastAsia="Times New Roman"/>
                      <w:iCs/>
                      <w:sz w:val="20"/>
                      <w:szCs w:val="20"/>
                    </w:rPr>
                    <w:t xml:space="preserve"> for the additional energy or Ancillary Services produced or consumed by Resource </w:t>
                  </w:r>
                  <w:proofErr w:type="spellStart"/>
                  <w:r w:rsidRPr="009551ED">
                    <w:rPr>
                      <w:rFonts w:eastAsia="Times New Roman"/>
                      <w:i/>
                      <w:iCs/>
                      <w:sz w:val="20"/>
                      <w:szCs w:val="20"/>
                    </w:rPr>
                    <w:t>r</w:t>
                  </w:r>
                  <w:r w:rsidRPr="009551ED">
                    <w:rPr>
                      <w:rFonts w:eastAsia="Times New Roman"/>
                      <w:iCs/>
                      <w:sz w:val="20"/>
                      <w:szCs w:val="20"/>
                    </w:rPr>
                    <w:t xml:space="preserve"> at</w:t>
                  </w:r>
                  <w:proofErr w:type="spellEnd"/>
                  <w:r w:rsidRPr="009551ED">
                    <w:rPr>
                      <w:rFonts w:eastAsia="Times New Roman"/>
                      <w:iCs/>
                      <w:sz w:val="20"/>
                      <w:szCs w:val="20"/>
                    </w:rPr>
                    <w:t xml:space="preserve"> Resource Node </w:t>
                  </w:r>
                  <w:r w:rsidRPr="009551ED">
                    <w:rPr>
                      <w:rFonts w:eastAsia="Times New Roman"/>
                      <w:i/>
                      <w:iCs/>
                      <w:sz w:val="20"/>
                      <w:szCs w:val="20"/>
                    </w:rPr>
                    <w:t>p</w:t>
                  </w:r>
                  <w:r w:rsidRPr="009551ED">
                    <w:rPr>
                      <w:rFonts w:eastAsia="Times New Roman"/>
                      <w:iCs/>
                      <w:sz w:val="20"/>
                      <w:szCs w:val="20"/>
                    </w:rPr>
                    <w:t xml:space="preserve"> in Real-Time during the Emergency Condition, for the 15-minute Settlement Interval </w:t>
                  </w:r>
                  <w:r w:rsidRPr="009551ED">
                    <w:rPr>
                      <w:rFonts w:eastAsia="Times New Roman"/>
                      <w:i/>
                      <w:iCs/>
                      <w:sz w:val="20"/>
                      <w:szCs w:val="20"/>
                    </w:rPr>
                    <w:t>i</w:t>
                  </w:r>
                  <w:r w:rsidRPr="009551ED">
                    <w:rPr>
                      <w:rFonts w:eastAsia="Times New Roman"/>
                      <w:iCs/>
                      <w:sz w:val="20"/>
                      <w:szCs w:val="20"/>
                    </w:rPr>
                    <w:t>.  Payment for emergency energy is made to the Combined Cycle Train.</w:t>
                  </w:r>
                </w:p>
              </w:tc>
            </w:tr>
            <w:tr w:rsidR="006C0FEF" w:rsidRPr="009551ED" w14:paraId="1C9FAAF4"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67F61246"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VSSVARAMT </w:t>
                  </w:r>
                  <w:r w:rsidRPr="009551ED">
                    <w:rPr>
                      <w:rFonts w:eastAsia="Times New Roman"/>
                      <w:i/>
                      <w:iCs/>
                      <w:sz w:val="20"/>
                      <w:szCs w:val="20"/>
                      <w:vertAlign w:val="subscript"/>
                    </w:rPr>
                    <w:t>q, r, i</w:t>
                  </w:r>
                </w:p>
              </w:tc>
              <w:tc>
                <w:tcPr>
                  <w:tcW w:w="710" w:type="pct"/>
                  <w:tcBorders>
                    <w:top w:val="single" w:sz="6" w:space="0" w:color="auto"/>
                    <w:left w:val="single" w:sz="6" w:space="0" w:color="auto"/>
                    <w:bottom w:val="single" w:sz="6" w:space="0" w:color="auto"/>
                    <w:right w:val="single" w:sz="6" w:space="0" w:color="auto"/>
                  </w:tcBorders>
                </w:tcPr>
                <w:p w14:paraId="6627F486"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25DCA481"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 xml:space="preserve">Voltage Support Service </w:t>
                  </w:r>
                  <w:proofErr w:type="spellStart"/>
                  <w:r w:rsidRPr="009551ED">
                    <w:rPr>
                      <w:rFonts w:eastAsia="Times New Roman"/>
                      <w:i/>
                      <w:iCs/>
                      <w:sz w:val="20"/>
                      <w:szCs w:val="20"/>
                    </w:rPr>
                    <w:t>VAr</w:t>
                  </w:r>
                  <w:proofErr w:type="spellEnd"/>
                  <w:r w:rsidRPr="009551ED">
                    <w:rPr>
                      <w:rFonts w:eastAsia="Times New Roman"/>
                      <w:i/>
                      <w:iCs/>
                      <w:sz w:val="20"/>
                      <w:szCs w:val="20"/>
                    </w:rPr>
                    <w:t xml:space="preserve"> Amount per QSE per Generation Resource -</w:t>
                  </w:r>
                  <w:r w:rsidRPr="009551ED">
                    <w:rPr>
                      <w:rFonts w:eastAsia="Times New Roman"/>
                      <w:iCs/>
                      <w:sz w:val="20"/>
                      <w:szCs w:val="20"/>
                    </w:rPr>
                    <w:t xml:space="preserve"> The payment to QSE </w:t>
                  </w:r>
                  <w:r w:rsidRPr="009551ED">
                    <w:rPr>
                      <w:rFonts w:eastAsia="Times New Roman"/>
                      <w:i/>
                      <w:iCs/>
                      <w:sz w:val="20"/>
                      <w:szCs w:val="20"/>
                    </w:rPr>
                    <w:t>q</w:t>
                  </w:r>
                  <w:r w:rsidRPr="009551ED">
                    <w:rPr>
                      <w:rFonts w:eastAsia="Times New Roman"/>
                      <w:iCs/>
                      <w:sz w:val="20"/>
                      <w:szCs w:val="20"/>
                    </w:rPr>
                    <w:t xml:space="preserve"> for the VSS provided by Generation Resource </w:t>
                  </w:r>
                  <w:r w:rsidRPr="009551ED">
                    <w:rPr>
                      <w:rFonts w:eastAsia="Times New Roman"/>
                      <w:i/>
                      <w:iCs/>
                      <w:sz w:val="20"/>
                      <w:szCs w:val="20"/>
                    </w:rPr>
                    <w:t>r,</w:t>
                  </w:r>
                  <w:r w:rsidRPr="009551ED">
                    <w:rPr>
                      <w:rFonts w:eastAsia="Times New Roman"/>
                      <w:iCs/>
                      <w:sz w:val="20"/>
                      <w:szCs w:val="20"/>
                    </w:rPr>
                    <w:t xml:space="preserve"> for the 15-minute Settlement Interval </w:t>
                  </w:r>
                  <w:r w:rsidRPr="009551ED">
                    <w:rPr>
                      <w:rFonts w:eastAsia="Times New Roman"/>
                      <w:i/>
                      <w:iCs/>
                      <w:sz w:val="20"/>
                      <w:szCs w:val="20"/>
                    </w:rPr>
                    <w:t>i</w:t>
                  </w:r>
                  <w:r w:rsidRPr="009551ED">
                    <w:rPr>
                      <w:rFonts w:eastAsia="Times New Roman"/>
                      <w:iCs/>
                      <w:sz w:val="20"/>
                      <w:szCs w:val="20"/>
                    </w:rPr>
                    <w:t>.  Where for a Combined Cycle Resource</w:t>
                  </w:r>
                  <w:r w:rsidRPr="009551ED">
                    <w:rPr>
                      <w:rFonts w:eastAsia="Times New Roman"/>
                      <w:i/>
                      <w:iCs/>
                      <w:sz w:val="20"/>
                      <w:szCs w:val="20"/>
                    </w:rPr>
                    <w:t xml:space="preserve"> r</w:t>
                  </w:r>
                  <w:r w:rsidRPr="009551ED">
                    <w:rPr>
                      <w:rFonts w:eastAsia="Times New Roman"/>
                      <w:iCs/>
                      <w:sz w:val="20"/>
                      <w:szCs w:val="20"/>
                    </w:rPr>
                    <w:t xml:space="preserve"> is a Combined Cycle Train.</w:t>
                  </w:r>
                </w:p>
              </w:tc>
            </w:tr>
            <w:tr w:rsidR="006C0FEF" w:rsidRPr="009551ED" w14:paraId="216DFFC2"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346E0E0F"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VSSEAMT </w:t>
                  </w:r>
                  <w:r w:rsidRPr="009551ED">
                    <w:rPr>
                      <w:rFonts w:eastAsia="Times New Roman"/>
                      <w:i/>
                      <w:iCs/>
                      <w:sz w:val="20"/>
                      <w:szCs w:val="20"/>
                      <w:vertAlign w:val="subscript"/>
                    </w:rPr>
                    <w:t>q, r, i</w:t>
                  </w:r>
                </w:p>
              </w:tc>
              <w:tc>
                <w:tcPr>
                  <w:tcW w:w="710" w:type="pct"/>
                  <w:tcBorders>
                    <w:top w:val="single" w:sz="6" w:space="0" w:color="auto"/>
                    <w:left w:val="single" w:sz="6" w:space="0" w:color="auto"/>
                    <w:bottom w:val="single" w:sz="6" w:space="0" w:color="auto"/>
                    <w:right w:val="single" w:sz="6" w:space="0" w:color="auto"/>
                  </w:tcBorders>
                </w:tcPr>
                <w:p w14:paraId="7D1E30DC"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0A4558D8"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Voltage Support Service Energy Amount per QSE per Generation Resource</w:t>
                  </w:r>
                  <w:r w:rsidRPr="009551ED">
                    <w:rPr>
                      <w:rFonts w:eastAsia="Times New Roman"/>
                      <w:iCs/>
                      <w:sz w:val="20"/>
                      <w:szCs w:val="20"/>
                    </w:rPr>
                    <w:t xml:space="preserve">—The lost opportunity payment to QSE </w:t>
                  </w:r>
                  <w:r w:rsidRPr="009551ED">
                    <w:rPr>
                      <w:rFonts w:eastAsia="Times New Roman"/>
                      <w:i/>
                      <w:iCs/>
                      <w:sz w:val="20"/>
                      <w:szCs w:val="20"/>
                    </w:rPr>
                    <w:t>q</w:t>
                  </w:r>
                  <w:r w:rsidRPr="009551ED">
                    <w:rPr>
                      <w:rFonts w:eastAsia="Times New Roman"/>
                      <w:iCs/>
                      <w:sz w:val="20"/>
                      <w:szCs w:val="20"/>
                    </w:rPr>
                    <w:t xml:space="preserve"> for ERCOT-directed VSS from Generation Resource </w:t>
                  </w:r>
                  <w:r w:rsidRPr="009551ED">
                    <w:rPr>
                      <w:rFonts w:eastAsia="Times New Roman"/>
                      <w:i/>
                      <w:iCs/>
                      <w:sz w:val="20"/>
                      <w:szCs w:val="20"/>
                    </w:rPr>
                    <w:t>r</w:t>
                  </w:r>
                  <w:r w:rsidRPr="009551ED">
                    <w:rPr>
                      <w:rFonts w:eastAsia="Times New Roman"/>
                      <w:iCs/>
                      <w:sz w:val="20"/>
                      <w:szCs w:val="20"/>
                    </w:rPr>
                    <w:t xml:space="preserve"> for the 15-minute Settlement Interval </w:t>
                  </w:r>
                  <w:r w:rsidRPr="009551ED">
                    <w:rPr>
                      <w:rFonts w:eastAsia="Times New Roman"/>
                      <w:i/>
                      <w:iCs/>
                      <w:sz w:val="20"/>
                      <w:szCs w:val="20"/>
                    </w:rPr>
                    <w:t>i</w:t>
                  </w:r>
                  <w:r w:rsidRPr="009551ED">
                    <w:rPr>
                      <w:rFonts w:eastAsia="Times New Roman"/>
                      <w:iCs/>
                      <w:sz w:val="20"/>
                      <w:szCs w:val="20"/>
                    </w:rPr>
                    <w:t>.  Where for a Combined Cycle Resource</w:t>
                  </w:r>
                  <w:r w:rsidRPr="009551ED">
                    <w:rPr>
                      <w:rFonts w:eastAsia="Times New Roman"/>
                      <w:i/>
                      <w:iCs/>
                      <w:sz w:val="20"/>
                      <w:szCs w:val="20"/>
                    </w:rPr>
                    <w:t xml:space="preserve"> r </w:t>
                  </w:r>
                  <w:r w:rsidRPr="009551ED">
                    <w:rPr>
                      <w:rFonts w:eastAsia="Times New Roman"/>
                      <w:iCs/>
                      <w:sz w:val="20"/>
                      <w:szCs w:val="20"/>
                    </w:rPr>
                    <w:t>is a Combined Cycle Train.</w:t>
                  </w:r>
                </w:p>
              </w:tc>
            </w:tr>
            <w:tr w:rsidR="006C0FEF" w:rsidRPr="009551ED" w14:paraId="12F86116"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13F96C2D" w14:textId="77777777" w:rsidR="009551ED" w:rsidRPr="009551ED" w:rsidRDefault="009551ED" w:rsidP="009551ED">
                  <w:pPr>
                    <w:spacing w:after="60"/>
                    <w:rPr>
                      <w:rFonts w:eastAsia="Times New Roman"/>
                      <w:iCs/>
                      <w:sz w:val="20"/>
                      <w:szCs w:val="20"/>
                    </w:rPr>
                  </w:pPr>
                  <w:r w:rsidRPr="009551ED">
                    <w:rPr>
                      <w:rFonts w:eastAsia="Times New Roman"/>
                      <w:sz w:val="20"/>
                      <w:szCs w:val="20"/>
                    </w:rPr>
                    <w:t xml:space="preserve">RTRUREV </w:t>
                  </w:r>
                  <w:r w:rsidRPr="009551ED">
                    <w:rPr>
                      <w:rFonts w:eastAsia="Times New Roman"/>
                      <w:i/>
                      <w:sz w:val="20"/>
                      <w:szCs w:val="20"/>
                      <w:vertAlign w:val="subscript"/>
                    </w:rPr>
                    <w:t>q, r</w:t>
                  </w:r>
                </w:p>
              </w:tc>
              <w:tc>
                <w:tcPr>
                  <w:tcW w:w="710" w:type="pct"/>
                  <w:tcBorders>
                    <w:top w:val="single" w:sz="6" w:space="0" w:color="auto"/>
                    <w:left w:val="single" w:sz="6" w:space="0" w:color="auto"/>
                    <w:bottom w:val="single" w:sz="6" w:space="0" w:color="auto"/>
                    <w:right w:val="single" w:sz="6" w:space="0" w:color="auto"/>
                  </w:tcBorders>
                </w:tcPr>
                <w:p w14:paraId="62B7C4C0" w14:textId="77777777" w:rsidR="009551ED" w:rsidRPr="009551ED" w:rsidRDefault="009551ED" w:rsidP="009551ED">
                  <w:pPr>
                    <w:spacing w:after="60"/>
                    <w:rPr>
                      <w:rFonts w:eastAsia="Times New Roman"/>
                      <w:iCs/>
                      <w:sz w:val="20"/>
                      <w:szCs w:val="20"/>
                    </w:rPr>
                  </w:pPr>
                  <w:r w:rsidRPr="009551ED">
                    <w:rPr>
                      <w:rFonts w:eastAsia="Times New Roman"/>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3F03E1C0" w14:textId="77777777" w:rsidR="009551ED" w:rsidRPr="009551ED" w:rsidRDefault="009551ED" w:rsidP="009551ED">
                  <w:pPr>
                    <w:spacing w:after="60"/>
                    <w:rPr>
                      <w:rFonts w:eastAsia="Times New Roman"/>
                      <w:i/>
                      <w:iCs/>
                      <w:sz w:val="20"/>
                      <w:szCs w:val="20"/>
                    </w:rPr>
                  </w:pPr>
                  <w:r w:rsidRPr="009551ED">
                    <w:rPr>
                      <w:rFonts w:eastAsia="Times New Roman"/>
                      <w:i/>
                      <w:sz w:val="20"/>
                      <w:szCs w:val="20"/>
                    </w:rPr>
                    <w:t>Real-Time Reg-Up Revenue</w:t>
                  </w:r>
                  <w:r w:rsidRPr="009551ED">
                    <w:rPr>
                      <w:rFonts w:eastAsia="Times New Roman"/>
                      <w:sz w:val="20"/>
                      <w:szCs w:val="20"/>
                    </w:rPr>
                    <w:t xml:space="preserve">— The Real-Time Reg-Up revenue for QSE </w:t>
                  </w:r>
                  <w:r w:rsidRPr="009551ED">
                    <w:rPr>
                      <w:rFonts w:eastAsia="Times New Roman"/>
                      <w:i/>
                      <w:sz w:val="20"/>
                      <w:szCs w:val="20"/>
                    </w:rPr>
                    <w:t xml:space="preserve">q </w:t>
                  </w:r>
                  <w:r w:rsidRPr="009551ED">
                    <w:rPr>
                      <w:rFonts w:eastAsia="Times New Roman"/>
                      <w:sz w:val="20"/>
                      <w:szCs w:val="20"/>
                    </w:rPr>
                    <w:t>calculated for</w:t>
                  </w:r>
                  <w:r w:rsidRPr="009551ED">
                    <w:rPr>
                      <w:rFonts w:eastAsia="Times New Roman"/>
                      <w:i/>
                      <w:sz w:val="20"/>
                      <w:szCs w:val="20"/>
                    </w:rPr>
                    <w:t xml:space="preserve"> </w:t>
                  </w:r>
                  <w:r w:rsidRPr="009551ED">
                    <w:rPr>
                      <w:rFonts w:eastAsia="Times New Roman"/>
                      <w:sz w:val="20"/>
                      <w:szCs w:val="20"/>
                    </w:rPr>
                    <w:t xml:space="preserve">Resource </w:t>
                  </w:r>
                  <w:r w:rsidRPr="009551ED">
                    <w:rPr>
                      <w:rFonts w:eastAsia="Times New Roman"/>
                      <w:i/>
                      <w:sz w:val="20"/>
                      <w:szCs w:val="20"/>
                    </w:rPr>
                    <w:t xml:space="preserve">r </w:t>
                  </w:r>
                  <w:r w:rsidRPr="009551ED">
                    <w:rPr>
                      <w:rFonts w:eastAsia="Times New Roman"/>
                      <w:sz w:val="20"/>
                      <w:szCs w:val="20"/>
                    </w:rPr>
                    <w:t xml:space="preserve">for the 15-minute Settlement Interval.  Where for a Combined Cycle Train, the Resource </w:t>
                  </w:r>
                  <w:r w:rsidRPr="009551ED">
                    <w:rPr>
                      <w:rFonts w:eastAsia="Times New Roman"/>
                      <w:i/>
                      <w:sz w:val="20"/>
                      <w:szCs w:val="20"/>
                    </w:rPr>
                    <w:t>r</w:t>
                  </w:r>
                  <w:r w:rsidRPr="009551ED">
                    <w:rPr>
                      <w:rFonts w:eastAsia="Times New Roman"/>
                      <w:sz w:val="20"/>
                      <w:szCs w:val="20"/>
                    </w:rPr>
                    <w:t xml:space="preserve"> is the Combined Cycle Train.</w:t>
                  </w:r>
                </w:p>
              </w:tc>
            </w:tr>
            <w:tr w:rsidR="006C0FEF" w:rsidRPr="009551ED" w14:paraId="1E6B211E"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5DB156C4" w14:textId="77777777" w:rsidR="009551ED" w:rsidRPr="009551ED" w:rsidRDefault="009551ED" w:rsidP="009551ED">
                  <w:pPr>
                    <w:spacing w:after="60"/>
                    <w:rPr>
                      <w:rFonts w:eastAsia="Times New Roman"/>
                      <w:sz w:val="20"/>
                      <w:szCs w:val="20"/>
                    </w:rPr>
                  </w:pPr>
                  <w:r w:rsidRPr="009551ED">
                    <w:rPr>
                      <w:rFonts w:eastAsia="Times New Roman"/>
                      <w:sz w:val="20"/>
                      <w:szCs w:val="20"/>
                    </w:rPr>
                    <w:t xml:space="preserve">RTRDREV </w:t>
                  </w:r>
                  <w:r w:rsidRPr="009551ED">
                    <w:rPr>
                      <w:rFonts w:eastAsia="Times New Roman"/>
                      <w:i/>
                      <w:sz w:val="20"/>
                      <w:szCs w:val="20"/>
                      <w:vertAlign w:val="subscript"/>
                    </w:rPr>
                    <w:t>q, r</w:t>
                  </w:r>
                </w:p>
              </w:tc>
              <w:tc>
                <w:tcPr>
                  <w:tcW w:w="710" w:type="pct"/>
                  <w:tcBorders>
                    <w:top w:val="single" w:sz="6" w:space="0" w:color="auto"/>
                    <w:left w:val="single" w:sz="6" w:space="0" w:color="auto"/>
                    <w:bottom w:val="single" w:sz="6" w:space="0" w:color="auto"/>
                    <w:right w:val="single" w:sz="6" w:space="0" w:color="auto"/>
                  </w:tcBorders>
                </w:tcPr>
                <w:p w14:paraId="775A8BDF" w14:textId="77777777" w:rsidR="009551ED" w:rsidRPr="009551ED" w:rsidRDefault="009551ED" w:rsidP="009551ED">
                  <w:pPr>
                    <w:spacing w:after="60"/>
                    <w:rPr>
                      <w:rFonts w:eastAsia="Times New Roman"/>
                      <w:sz w:val="20"/>
                      <w:szCs w:val="20"/>
                    </w:rPr>
                  </w:pPr>
                  <w:r w:rsidRPr="009551ED">
                    <w:rPr>
                      <w:rFonts w:eastAsia="Times New Roman"/>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67B4CEB7" w14:textId="77777777" w:rsidR="009551ED" w:rsidRPr="009551ED" w:rsidRDefault="009551ED" w:rsidP="009551ED">
                  <w:pPr>
                    <w:spacing w:after="60"/>
                    <w:rPr>
                      <w:rFonts w:eastAsia="Times New Roman"/>
                      <w:i/>
                      <w:sz w:val="20"/>
                      <w:szCs w:val="20"/>
                    </w:rPr>
                  </w:pPr>
                  <w:r w:rsidRPr="009551ED">
                    <w:rPr>
                      <w:rFonts w:eastAsia="Times New Roman"/>
                      <w:i/>
                      <w:sz w:val="20"/>
                      <w:szCs w:val="20"/>
                    </w:rPr>
                    <w:t>Real-Time Reg-Down Revenue</w:t>
                  </w:r>
                  <w:r w:rsidRPr="009551ED">
                    <w:rPr>
                      <w:rFonts w:eastAsia="Times New Roman"/>
                      <w:sz w:val="20"/>
                      <w:szCs w:val="20"/>
                    </w:rPr>
                    <w:t xml:space="preserve">— The Real-Time Reg-Down revenue for QSE </w:t>
                  </w:r>
                  <w:r w:rsidRPr="009551ED">
                    <w:rPr>
                      <w:rFonts w:eastAsia="Times New Roman"/>
                      <w:i/>
                      <w:sz w:val="20"/>
                      <w:szCs w:val="20"/>
                    </w:rPr>
                    <w:t xml:space="preserve">q </w:t>
                  </w:r>
                  <w:r w:rsidRPr="009551ED">
                    <w:rPr>
                      <w:rFonts w:eastAsia="Times New Roman"/>
                      <w:sz w:val="20"/>
                      <w:szCs w:val="20"/>
                    </w:rPr>
                    <w:t xml:space="preserve">calculated for Resource </w:t>
                  </w:r>
                  <w:r w:rsidRPr="009551ED">
                    <w:rPr>
                      <w:rFonts w:eastAsia="Times New Roman"/>
                      <w:i/>
                      <w:sz w:val="20"/>
                      <w:szCs w:val="20"/>
                    </w:rPr>
                    <w:t>r</w:t>
                  </w:r>
                  <w:r w:rsidRPr="009551ED">
                    <w:rPr>
                      <w:rFonts w:eastAsia="Times New Roman"/>
                      <w:sz w:val="20"/>
                      <w:szCs w:val="20"/>
                    </w:rPr>
                    <w:t xml:space="preserve"> for the 15-minute Settlement Interval.  Where for a Combined Cycle Train, the Resource </w:t>
                  </w:r>
                  <w:r w:rsidRPr="009551ED">
                    <w:rPr>
                      <w:rFonts w:eastAsia="Times New Roman"/>
                      <w:i/>
                      <w:sz w:val="20"/>
                      <w:szCs w:val="20"/>
                    </w:rPr>
                    <w:t>r</w:t>
                  </w:r>
                  <w:r w:rsidRPr="009551ED">
                    <w:rPr>
                      <w:rFonts w:eastAsia="Times New Roman"/>
                      <w:sz w:val="20"/>
                      <w:szCs w:val="20"/>
                    </w:rPr>
                    <w:t xml:space="preserve"> is the Combined Cycle Train.</w:t>
                  </w:r>
                </w:p>
              </w:tc>
            </w:tr>
            <w:tr w:rsidR="006C0FEF" w:rsidRPr="009551ED" w14:paraId="19A14343"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0EE23F30" w14:textId="77777777" w:rsidR="009551ED" w:rsidRPr="009551ED" w:rsidRDefault="009551ED" w:rsidP="009551ED">
                  <w:pPr>
                    <w:spacing w:after="60"/>
                    <w:rPr>
                      <w:rFonts w:eastAsia="Times New Roman"/>
                      <w:sz w:val="20"/>
                      <w:szCs w:val="20"/>
                    </w:rPr>
                  </w:pPr>
                  <w:r w:rsidRPr="009551ED">
                    <w:rPr>
                      <w:rFonts w:eastAsia="Times New Roman"/>
                      <w:sz w:val="20"/>
                      <w:szCs w:val="20"/>
                    </w:rPr>
                    <w:t xml:space="preserve">RTRRREV </w:t>
                  </w:r>
                  <w:r w:rsidRPr="009551ED">
                    <w:rPr>
                      <w:rFonts w:eastAsia="Times New Roman"/>
                      <w:i/>
                      <w:sz w:val="20"/>
                      <w:szCs w:val="20"/>
                      <w:vertAlign w:val="subscript"/>
                    </w:rPr>
                    <w:t>q, r</w:t>
                  </w:r>
                </w:p>
              </w:tc>
              <w:tc>
                <w:tcPr>
                  <w:tcW w:w="710" w:type="pct"/>
                  <w:tcBorders>
                    <w:top w:val="single" w:sz="6" w:space="0" w:color="auto"/>
                    <w:left w:val="single" w:sz="6" w:space="0" w:color="auto"/>
                    <w:bottom w:val="single" w:sz="6" w:space="0" w:color="auto"/>
                    <w:right w:val="single" w:sz="6" w:space="0" w:color="auto"/>
                  </w:tcBorders>
                </w:tcPr>
                <w:p w14:paraId="189ECC43" w14:textId="77777777" w:rsidR="009551ED" w:rsidRPr="009551ED" w:rsidRDefault="009551ED" w:rsidP="009551ED">
                  <w:pPr>
                    <w:spacing w:after="60"/>
                    <w:rPr>
                      <w:rFonts w:eastAsia="Times New Roman"/>
                      <w:sz w:val="20"/>
                      <w:szCs w:val="20"/>
                    </w:rPr>
                  </w:pPr>
                  <w:r w:rsidRPr="009551ED">
                    <w:rPr>
                      <w:rFonts w:eastAsia="Times New Roman"/>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1F0EE62E" w14:textId="77777777" w:rsidR="009551ED" w:rsidRPr="009551ED" w:rsidRDefault="009551ED" w:rsidP="009551ED">
                  <w:pPr>
                    <w:spacing w:after="60"/>
                    <w:rPr>
                      <w:rFonts w:eastAsia="Times New Roman"/>
                      <w:i/>
                      <w:sz w:val="20"/>
                      <w:szCs w:val="20"/>
                    </w:rPr>
                  </w:pPr>
                  <w:r w:rsidRPr="009551ED">
                    <w:rPr>
                      <w:rFonts w:eastAsia="Times New Roman"/>
                      <w:i/>
                      <w:sz w:val="20"/>
                      <w:szCs w:val="20"/>
                    </w:rPr>
                    <w:t>Real-Time Responsive Reserve Revenue</w:t>
                  </w:r>
                  <w:r w:rsidRPr="009551ED">
                    <w:rPr>
                      <w:rFonts w:eastAsia="Times New Roman"/>
                      <w:sz w:val="20"/>
                      <w:szCs w:val="20"/>
                    </w:rPr>
                    <w:t xml:space="preserve">— The Real-Time RRS revenue for QSE </w:t>
                  </w:r>
                  <w:r w:rsidRPr="009551ED">
                    <w:rPr>
                      <w:rFonts w:eastAsia="Times New Roman"/>
                      <w:i/>
                      <w:sz w:val="20"/>
                      <w:szCs w:val="20"/>
                    </w:rPr>
                    <w:t xml:space="preserve">q </w:t>
                  </w:r>
                  <w:r w:rsidRPr="009551ED">
                    <w:rPr>
                      <w:rFonts w:eastAsia="Times New Roman"/>
                      <w:sz w:val="20"/>
                      <w:szCs w:val="20"/>
                    </w:rPr>
                    <w:t xml:space="preserve">calculated for Resource </w:t>
                  </w:r>
                  <w:r w:rsidRPr="009551ED">
                    <w:rPr>
                      <w:rFonts w:eastAsia="Times New Roman"/>
                      <w:i/>
                      <w:sz w:val="20"/>
                      <w:szCs w:val="20"/>
                    </w:rPr>
                    <w:t xml:space="preserve">r </w:t>
                  </w:r>
                  <w:r w:rsidRPr="009551ED">
                    <w:rPr>
                      <w:rFonts w:eastAsia="Times New Roman"/>
                      <w:sz w:val="20"/>
                      <w:szCs w:val="20"/>
                    </w:rPr>
                    <w:t xml:space="preserve">for the 15-minute Settlement Interval.  Where for a Combined Cycle Train, the Resource </w:t>
                  </w:r>
                  <w:r w:rsidRPr="009551ED">
                    <w:rPr>
                      <w:rFonts w:eastAsia="Times New Roman"/>
                      <w:i/>
                      <w:sz w:val="20"/>
                      <w:szCs w:val="20"/>
                    </w:rPr>
                    <w:t>r</w:t>
                  </w:r>
                  <w:r w:rsidRPr="009551ED">
                    <w:rPr>
                      <w:rFonts w:eastAsia="Times New Roman"/>
                      <w:sz w:val="20"/>
                      <w:szCs w:val="20"/>
                    </w:rPr>
                    <w:t xml:space="preserve"> is the Combined Cycle Train.</w:t>
                  </w:r>
                </w:p>
              </w:tc>
            </w:tr>
            <w:tr w:rsidR="006C0FEF" w:rsidRPr="009551ED" w14:paraId="4D08370E"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5A9E1EEE" w14:textId="77777777" w:rsidR="009551ED" w:rsidRPr="009551ED" w:rsidRDefault="009551ED" w:rsidP="009551ED">
                  <w:pPr>
                    <w:spacing w:after="60"/>
                    <w:rPr>
                      <w:rFonts w:eastAsia="Times New Roman"/>
                      <w:sz w:val="20"/>
                      <w:szCs w:val="20"/>
                    </w:rPr>
                  </w:pPr>
                  <w:r w:rsidRPr="009551ED">
                    <w:rPr>
                      <w:rFonts w:eastAsia="Times New Roman"/>
                      <w:sz w:val="20"/>
                      <w:szCs w:val="20"/>
                    </w:rPr>
                    <w:t xml:space="preserve">RTNSREV </w:t>
                  </w:r>
                  <w:r w:rsidRPr="009551ED">
                    <w:rPr>
                      <w:rFonts w:eastAsia="Times New Roman"/>
                      <w:i/>
                      <w:sz w:val="20"/>
                      <w:szCs w:val="20"/>
                      <w:vertAlign w:val="subscript"/>
                    </w:rPr>
                    <w:t>q, r</w:t>
                  </w:r>
                </w:p>
              </w:tc>
              <w:tc>
                <w:tcPr>
                  <w:tcW w:w="710" w:type="pct"/>
                  <w:tcBorders>
                    <w:top w:val="single" w:sz="6" w:space="0" w:color="auto"/>
                    <w:left w:val="single" w:sz="6" w:space="0" w:color="auto"/>
                    <w:bottom w:val="single" w:sz="6" w:space="0" w:color="auto"/>
                    <w:right w:val="single" w:sz="6" w:space="0" w:color="auto"/>
                  </w:tcBorders>
                </w:tcPr>
                <w:p w14:paraId="7F157623" w14:textId="77777777" w:rsidR="009551ED" w:rsidRPr="009551ED" w:rsidRDefault="009551ED" w:rsidP="009551ED">
                  <w:pPr>
                    <w:spacing w:after="60"/>
                    <w:rPr>
                      <w:rFonts w:eastAsia="Times New Roman"/>
                      <w:sz w:val="20"/>
                      <w:szCs w:val="20"/>
                    </w:rPr>
                  </w:pPr>
                  <w:r w:rsidRPr="009551ED">
                    <w:rPr>
                      <w:rFonts w:eastAsia="Times New Roman"/>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75620935" w14:textId="77777777" w:rsidR="009551ED" w:rsidRPr="009551ED" w:rsidRDefault="009551ED" w:rsidP="009551ED">
                  <w:pPr>
                    <w:spacing w:after="60"/>
                    <w:rPr>
                      <w:rFonts w:eastAsia="Times New Roman"/>
                      <w:i/>
                      <w:sz w:val="20"/>
                      <w:szCs w:val="20"/>
                    </w:rPr>
                  </w:pPr>
                  <w:r w:rsidRPr="009551ED">
                    <w:rPr>
                      <w:rFonts w:eastAsia="Times New Roman"/>
                      <w:i/>
                      <w:sz w:val="20"/>
                      <w:szCs w:val="20"/>
                    </w:rPr>
                    <w:t>Real-Time Non-Spin Revenue</w:t>
                  </w:r>
                  <w:r w:rsidRPr="009551ED">
                    <w:rPr>
                      <w:rFonts w:eastAsia="Times New Roman"/>
                      <w:sz w:val="20"/>
                      <w:szCs w:val="20"/>
                    </w:rPr>
                    <w:t xml:space="preserve">— The Real-Time Non-Spin revenue for QSE </w:t>
                  </w:r>
                  <w:r w:rsidRPr="009551ED">
                    <w:rPr>
                      <w:rFonts w:eastAsia="Times New Roman"/>
                      <w:i/>
                      <w:sz w:val="20"/>
                      <w:szCs w:val="20"/>
                    </w:rPr>
                    <w:t xml:space="preserve">q </w:t>
                  </w:r>
                  <w:r w:rsidRPr="009551ED">
                    <w:rPr>
                      <w:rFonts w:eastAsia="Times New Roman"/>
                      <w:sz w:val="20"/>
                      <w:szCs w:val="20"/>
                    </w:rPr>
                    <w:t xml:space="preserve">calculated for Resource </w:t>
                  </w:r>
                  <w:r w:rsidRPr="009551ED">
                    <w:rPr>
                      <w:rFonts w:eastAsia="Times New Roman"/>
                      <w:i/>
                      <w:sz w:val="20"/>
                      <w:szCs w:val="20"/>
                    </w:rPr>
                    <w:t>r</w:t>
                  </w:r>
                  <w:r w:rsidRPr="009551ED">
                    <w:rPr>
                      <w:rFonts w:eastAsia="Times New Roman"/>
                      <w:sz w:val="20"/>
                      <w:szCs w:val="20"/>
                    </w:rPr>
                    <w:t xml:space="preserve"> for the 15-minute Settlement Interval.  Where for a Combined Cycle Train, the Resource </w:t>
                  </w:r>
                  <w:r w:rsidRPr="009551ED">
                    <w:rPr>
                      <w:rFonts w:eastAsia="Times New Roman"/>
                      <w:i/>
                      <w:sz w:val="20"/>
                      <w:szCs w:val="20"/>
                    </w:rPr>
                    <w:t>r</w:t>
                  </w:r>
                  <w:r w:rsidRPr="009551ED">
                    <w:rPr>
                      <w:rFonts w:eastAsia="Times New Roman"/>
                      <w:sz w:val="20"/>
                      <w:szCs w:val="20"/>
                    </w:rPr>
                    <w:t xml:space="preserve"> is the Combined Cycle Train.</w:t>
                  </w:r>
                </w:p>
              </w:tc>
            </w:tr>
            <w:tr w:rsidR="006C0FEF" w:rsidRPr="009551ED" w14:paraId="0B64E260"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4F34F737" w14:textId="77777777" w:rsidR="009551ED" w:rsidRPr="009551ED" w:rsidRDefault="009551ED" w:rsidP="009551ED">
                  <w:pPr>
                    <w:spacing w:after="60"/>
                    <w:rPr>
                      <w:rFonts w:eastAsia="Times New Roman"/>
                      <w:sz w:val="20"/>
                      <w:szCs w:val="20"/>
                    </w:rPr>
                  </w:pPr>
                  <w:r w:rsidRPr="009551ED">
                    <w:rPr>
                      <w:rFonts w:eastAsia="Times New Roman"/>
                      <w:sz w:val="20"/>
                      <w:szCs w:val="20"/>
                    </w:rPr>
                    <w:t xml:space="preserve">RTECRREV </w:t>
                  </w:r>
                  <w:r w:rsidRPr="009551ED">
                    <w:rPr>
                      <w:rFonts w:eastAsia="Times New Roman"/>
                      <w:i/>
                      <w:sz w:val="20"/>
                      <w:szCs w:val="20"/>
                      <w:vertAlign w:val="subscript"/>
                    </w:rPr>
                    <w:t>q, r</w:t>
                  </w:r>
                </w:p>
              </w:tc>
              <w:tc>
                <w:tcPr>
                  <w:tcW w:w="710" w:type="pct"/>
                  <w:tcBorders>
                    <w:top w:val="single" w:sz="6" w:space="0" w:color="auto"/>
                    <w:left w:val="single" w:sz="6" w:space="0" w:color="auto"/>
                    <w:bottom w:val="single" w:sz="6" w:space="0" w:color="auto"/>
                    <w:right w:val="single" w:sz="6" w:space="0" w:color="auto"/>
                  </w:tcBorders>
                </w:tcPr>
                <w:p w14:paraId="3DFCDEBC" w14:textId="77777777" w:rsidR="009551ED" w:rsidRPr="009551ED" w:rsidRDefault="009551ED" w:rsidP="009551ED">
                  <w:pPr>
                    <w:spacing w:after="60"/>
                    <w:rPr>
                      <w:rFonts w:eastAsia="Times New Roman"/>
                      <w:sz w:val="20"/>
                      <w:szCs w:val="20"/>
                    </w:rPr>
                  </w:pPr>
                  <w:r w:rsidRPr="009551ED">
                    <w:rPr>
                      <w:rFonts w:eastAsia="Times New Roman"/>
                      <w:sz w:val="20"/>
                      <w:szCs w:val="20"/>
                    </w:rPr>
                    <w:t>$</w:t>
                  </w:r>
                </w:p>
              </w:tc>
              <w:tc>
                <w:tcPr>
                  <w:tcW w:w="3333" w:type="pct"/>
                  <w:tcBorders>
                    <w:top w:val="single" w:sz="6" w:space="0" w:color="auto"/>
                    <w:left w:val="single" w:sz="6" w:space="0" w:color="auto"/>
                    <w:bottom w:val="single" w:sz="6" w:space="0" w:color="auto"/>
                    <w:right w:val="single" w:sz="4" w:space="0" w:color="auto"/>
                  </w:tcBorders>
                </w:tcPr>
                <w:p w14:paraId="28F99F66" w14:textId="77777777" w:rsidR="009551ED" w:rsidRPr="009551ED" w:rsidRDefault="009551ED" w:rsidP="009551ED">
                  <w:pPr>
                    <w:spacing w:after="60"/>
                    <w:rPr>
                      <w:rFonts w:eastAsia="Times New Roman"/>
                      <w:i/>
                      <w:sz w:val="20"/>
                      <w:szCs w:val="20"/>
                    </w:rPr>
                  </w:pPr>
                  <w:r w:rsidRPr="009551ED">
                    <w:rPr>
                      <w:rFonts w:eastAsia="Times New Roman"/>
                      <w:i/>
                      <w:sz w:val="20"/>
                      <w:szCs w:val="20"/>
                    </w:rPr>
                    <w:t>Real-Time ERCOT Contingency Reserve Service Revenue</w:t>
                  </w:r>
                  <w:r w:rsidRPr="009551ED">
                    <w:rPr>
                      <w:rFonts w:eastAsia="Times New Roman"/>
                      <w:sz w:val="20"/>
                      <w:szCs w:val="20"/>
                    </w:rPr>
                    <w:t xml:space="preserve">— The Real-Time ECRS revenue for QSE </w:t>
                  </w:r>
                  <w:r w:rsidRPr="009551ED">
                    <w:rPr>
                      <w:rFonts w:eastAsia="Times New Roman"/>
                      <w:i/>
                      <w:sz w:val="20"/>
                      <w:szCs w:val="20"/>
                    </w:rPr>
                    <w:t xml:space="preserve">q </w:t>
                  </w:r>
                  <w:r w:rsidRPr="009551ED">
                    <w:rPr>
                      <w:rFonts w:eastAsia="Times New Roman"/>
                      <w:sz w:val="20"/>
                      <w:szCs w:val="20"/>
                    </w:rPr>
                    <w:t xml:space="preserve">calculated for Resource </w:t>
                  </w:r>
                  <w:r w:rsidRPr="009551ED">
                    <w:rPr>
                      <w:rFonts w:eastAsia="Times New Roman"/>
                      <w:i/>
                      <w:sz w:val="20"/>
                      <w:szCs w:val="20"/>
                    </w:rPr>
                    <w:t>r</w:t>
                  </w:r>
                  <w:r w:rsidRPr="009551ED">
                    <w:rPr>
                      <w:rFonts w:eastAsia="Times New Roman"/>
                      <w:sz w:val="20"/>
                      <w:szCs w:val="20"/>
                    </w:rPr>
                    <w:t xml:space="preserve"> for the 15-minute Settlement Interval.  Where for a Combined Cycle Train, the Resource </w:t>
                  </w:r>
                  <w:r w:rsidRPr="009551ED">
                    <w:rPr>
                      <w:rFonts w:eastAsia="Times New Roman"/>
                      <w:i/>
                      <w:sz w:val="20"/>
                      <w:szCs w:val="20"/>
                    </w:rPr>
                    <w:t>r</w:t>
                  </w:r>
                  <w:r w:rsidRPr="009551ED">
                    <w:rPr>
                      <w:rFonts w:eastAsia="Times New Roman"/>
                      <w:sz w:val="20"/>
                      <w:szCs w:val="20"/>
                    </w:rPr>
                    <w:t xml:space="preserve"> is the Combined Cycle Train.</w:t>
                  </w:r>
                </w:p>
              </w:tc>
            </w:tr>
            <w:tr w:rsidR="006C0FEF" w:rsidRPr="009551ED" w14:paraId="65BC4ADF" w14:textId="77777777" w:rsidTr="00A05200">
              <w:trPr>
                <w:cantSplit/>
                <w:ins w:id="1298" w:author="ERCOT" w:date="2025-07-30T08:36:00Z"/>
              </w:trPr>
              <w:tc>
                <w:tcPr>
                  <w:tcW w:w="957" w:type="pct"/>
                  <w:tcBorders>
                    <w:top w:val="single" w:sz="6" w:space="0" w:color="auto"/>
                    <w:left w:val="single" w:sz="4" w:space="0" w:color="auto"/>
                    <w:bottom w:val="single" w:sz="6" w:space="0" w:color="auto"/>
                    <w:right w:val="single" w:sz="6" w:space="0" w:color="auto"/>
                  </w:tcBorders>
                </w:tcPr>
                <w:p w14:paraId="225646E7" w14:textId="681B2AA2" w:rsidR="00A05200" w:rsidRPr="009551ED" w:rsidRDefault="00A05200" w:rsidP="009551ED">
                  <w:pPr>
                    <w:spacing w:after="60"/>
                    <w:rPr>
                      <w:ins w:id="1299" w:author="ERCOT" w:date="2025-07-30T08:36:00Z" w16du:dateUtc="2025-07-30T13:36:00Z"/>
                      <w:rFonts w:eastAsia="Times New Roman"/>
                      <w:sz w:val="20"/>
                      <w:szCs w:val="20"/>
                    </w:rPr>
                  </w:pPr>
                  <w:ins w:id="1300" w:author="ERCOT" w:date="2025-07-30T08:37:00Z" w16du:dateUtc="2025-07-30T13:37:00Z">
                    <w:r w:rsidRPr="009551ED">
                      <w:rPr>
                        <w:rFonts w:eastAsia="Times New Roman"/>
                        <w:sz w:val="20"/>
                        <w:szCs w:val="20"/>
                      </w:rPr>
                      <w:lastRenderedPageBreak/>
                      <w:t>RT</w:t>
                    </w:r>
                    <w:r>
                      <w:rPr>
                        <w:rFonts w:eastAsia="Times New Roman"/>
                        <w:sz w:val="20"/>
                        <w:szCs w:val="20"/>
                      </w:rPr>
                      <w:t>DR</w:t>
                    </w:r>
                    <w:r w:rsidRPr="009551ED">
                      <w:rPr>
                        <w:rFonts w:eastAsia="Times New Roman"/>
                        <w:sz w:val="20"/>
                        <w:szCs w:val="20"/>
                      </w:rPr>
                      <w:t xml:space="preserve">RREV </w:t>
                    </w:r>
                    <w:r w:rsidRPr="009551ED">
                      <w:rPr>
                        <w:rFonts w:eastAsia="Times New Roman"/>
                        <w:i/>
                        <w:sz w:val="20"/>
                        <w:szCs w:val="20"/>
                        <w:vertAlign w:val="subscript"/>
                      </w:rPr>
                      <w:t>q, r</w:t>
                    </w:r>
                  </w:ins>
                </w:p>
              </w:tc>
              <w:tc>
                <w:tcPr>
                  <w:tcW w:w="710" w:type="pct"/>
                  <w:tcBorders>
                    <w:top w:val="single" w:sz="6" w:space="0" w:color="auto"/>
                    <w:left w:val="single" w:sz="6" w:space="0" w:color="auto"/>
                    <w:bottom w:val="single" w:sz="6" w:space="0" w:color="auto"/>
                    <w:right w:val="single" w:sz="6" w:space="0" w:color="auto"/>
                  </w:tcBorders>
                </w:tcPr>
                <w:p w14:paraId="62EADE30" w14:textId="1521DED4" w:rsidR="00A05200" w:rsidRPr="009551ED" w:rsidRDefault="00A05200" w:rsidP="009551ED">
                  <w:pPr>
                    <w:spacing w:after="60"/>
                    <w:rPr>
                      <w:ins w:id="1301" w:author="ERCOT" w:date="2025-07-30T08:36:00Z" w16du:dateUtc="2025-07-30T13:36:00Z"/>
                      <w:rFonts w:eastAsia="Times New Roman"/>
                      <w:sz w:val="20"/>
                      <w:szCs w:val="20"/>
                    </w:rPr>
                  </w:pPr>
                  <w:ins w:id="1302" w:author="ERCOT" w:date="2025-07-30T08:37:00Z" w16du:dateUtc="2025-07-30T13:37:00Z">
                    <w:r>
                      <w:rPr>
                        <w:rFonts w:eastAsia="Times New Roman"/>
                        <w:sz w:val="20"/>
                        <w:szCs w:val="20"/>
                      </w:rPr>
                      <w:t>$</w:t>
                    </w:r>
                  </w:ins>
                </w:p>
              </w:tc>
              <w:tc>
                <w:tcPr>
                  <w:tcW w:w="3333" w:type="pct"/>
                  <w:tcBorders>
                    <w:top w:val="single" w:sz="6" w:space="0" w:color="auto"/>
                    <w:left w:val="single" w:sz="6" w:space="0" w:color="auto"/>
                    <w:bottom w:val="single" w:sz="6" w:space="0" w:color="auto"/>
                    <w:right w:val="single" w:sz="4" w:space="0" w:color="auto"/>
                  </w:tcBorders>
                </w:tcPr>
                <w:p w14:paraId="675ACDB6" w14:textId="706C184A" w:rsidR="00A05200" w:rsidRPr="009551ED" w:rsidRDefault="00A05200" w:rsidP="009551ED">
                  <w:pPr>
                    <w:spacing w:after="60"/>
                    <w:rPr>
                      <w:ins w:id="1303" w:author="ERCOT" w:date="2025-07-30T08:36:00Z" w16du:dateUtc="2025-07-30T13:36:00Z"/>
                      <w:rFonts w:eastAsia="Times New Roman"/>
                      <w:i/>
                      <w:sz w:val="20"/>
                      <w:szCs w:val="20"/>
                    </w:rPr>
                  </w:pPr>
                  <w:ins w:id="1304" w:author="ERCOT" w:date="2025-07-30T08:37:00Z" w16du:dateUtc="2025-07-30T13:37:00Z">
                    <w:r w:rsidRPr="009551ED">
                      <w:rPr>
                        <w:rFonts w:eastAsia="Times New Roman"/>
                        <w:i/>
                        <w:sz w:val="20"/>
                        <w:szCs w:val="20"/>
                      </w:rPr>
                      <w:t xml:space="preserve">Real-Time </w:t>
                    </w:r>
                    <w:r>
                      <w:rPr>
                        <w:rFonts w:eastAsia="Times New Roman"/>
                        <w:i/>
                        <w:sz w:val="20"/>
                        <w:szCs w:val="20"/>
                      </w:rPr>
                      <w:t>Dispatchable Reliability</w:t>
                    </w:r>
                    <w:r w:rsidRPr="009551ED">
                      <w:rPr>
                        <w:rFonts w:eastAsia="Times New Roman"/>
                        <w:i/>
                        <w:sz w:val="20"/>
                        <w:szCs w:val="20"/>
                      </w:rPr>
                      <w:t xml:space="preserve"> Reserve Service Revenue</w:t>
                    </w:r>
                    <w:r w:rsidRPr="009551ED">
                      <w:rPr>
                        <w:rFonts w:eastAsia="Times New Roman"/>
                        <w:sz w:val="20"/>
                        <w:szCs w:val="20"/>
                      </w:rPr>
                      <w:t xml:space="preserve">— The Real-Time </w:t>
                    </w:r>
                    <w:r>
                      <w:rPr>
                        <w:rFonts w:eastAsia="Times New Roman"/>
                        <w:sz w:val="20"/>
                        <w:szCs w:val="20"/>
                      </w:rPr>
                      <w:t>DRRS</w:t>
                    </w:r>
                    <w:r w:rsidRPr="009551ED">
                      <w:rPr>
                        <w:rFonts w:eastAsia="Times New Roman"/>
                        <w:sz w:val="20"/>
                        <w:szCs w:val="20"/>
                      </w:rPr>
                      <w:t xml:space="preserve"> revenue for QSE </w:t>
                    </w:r>
                    <w:r w:rsidRPr="009551ED">
                      <w:rPr>
                        <w:rFonts w:eastAsia="Times New Roman"/>
                        <w:i/>
                        <w:sz w:val="20"/>
                        <w:szCs w:val="20"/>
                      </w:rPr>
                      <w:t xml:space="preserve">q </w:t>
                    </w:r>
                    <w:r w:rsidRPr="009551ED">
                      <w:rPr>
                        <w:rFonts w:eastAsia="Times New Roman"/>
                        <w:sz w:val="20"/>
                        <w:szCs w:val="20"/>
                      </w:rPr>
                      <w:t xml:space="preserve">calculated for Resource </w:t>
                    </w:r>
                    <w:r w:rsidRPr="009551ED">
                      <w:rPr>
                        <w:rFonts w:eastAsia="Times New Roman"/>
                        <w:i/>
                        <w:sz w:val="20"/>
                        <w:szCs w:val="20"/>
                      </w:rPr>
                      <w:t>r</w:t>
                    </w:r>
                    <w:r w:rsidRPr="009551ED">
                      <w:rPr>
                        <w:rFonts w:eastAsia="Times New Roman"/>
                        <w:sz w:val="20"/>
                        <w:szCs w:val="20"/>
                      </w:rPr>
                      <w:t xml:space="preserve"> for the 15-minute Settlement Interval.  Where for a Combined Cycle Train, the Resource </w:t>
                    </w:r>
                    <w:r w:rsidRPr="009551ED">
                      <w:rPr>
                        <w:rFonts w:eastAsia="Times New Roman"/>
                        <w:i/>
                        <w:sz w:val="20"/>
                        <w:szCs w:val="20"/>
                      </w:rPr>
                      <w:t>r</w:t>
                    </w:r>
                    <w:r w:rsidRPr="009551ED">
                      <w:rPr>
                        <w:rFonts w:eastAsia="Times New Roman"/>
                        <w:sz w:val="20"/>
                        <w:szCs w:val="20"/>
                      </w:rPr>
                      <w:t xml:space="preserve"> is the Combined Cycle Train.</w:t>
                    </w:r>
                  </w:ins>
                </w:p>
              </w:tc>
            </w:tr>
            <w:tr w:rsidR="006C0FEF" w:rsidRPr="009551ED" w14:paraId="75CB974F" w14:textId="77777777" w:rsidTr="00A05200">
              <w:trPr>
                <w:cantSplit/>
              </w:trPr>
              <w:tc>
                <w:tcPr>
                  <w:tcW w:w="957" w:type="pct"/>
                  <w:tcBorders>
                    <w:top w:val="single" w:sz="6" w:space="0" w:color="auto"/>
                    <w:left w:val="single" w:sz="4" w:space="0" w:color="auto"/>
                    <w:bottom w:val="single" w:sz="6" w:space="0" w:color="auto"/>
                    <w:right w:val="single" w:sz="6" w:space="0" w:color="auto"/>
                  </w:tcBorders>
                  <w:hideMark/>
                </w:tcPr>
                <w:p w14:paraId="384D39F1"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q</w:t>
                  </w:r>
                </w:p>
              </w:tc>
              <w:tc>
                <w:tcPr>
                  <w:tcW w:w="710" w:type="pct"/>
                  <w:tcBorders>
                    <w:top w:val="single" w:sz="6" w:space="0" w:color="auto"/>
                    <w:left w:val="single" w:sz="6" w:space="0" w:color="auto"/>
                    <w:bottom w:val="single" w:sz="6" w:space="0" w:color="auto"/>
                    <w:right w:val="single" w:sz="6" w:space="0" w:color="auto"/>
                  </w:tcBorders>
                  <w:hideMark/>
                </w:tcPr>
                <w:p w14:paraId="05B4ADD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hideMark/>
                </w:tcPr>
                <w:p w14:paraId="7F7CE78A"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A QSE.</w:t>
                  </w:r>
                </w:p>
              </w:tc>
            </w:tr>
            <w:tr w:rsidR="006C0FEF" w:rsidRPr="009551ED" w14:paraId="574DCAD6" w14:textId="77777777" w:rsidTr="00A05200">
              <w:trPr>
                <w:cantSplit/>
              </w:trPr>
              <w:tc>
                <w:tcPr>
                  <w:tcW w:w="957" w:type="pct"/>
                  <w:tcBorders>
                    <w:top w:val="single" w:sz="6" w:space="0" w:color="auto"/>
                    <w:left w:val="single" w:sz="4" w:space="0" w:color="auto"/>
                    <w:bottom w:val="single" w:sz="6" w:space="0" w:color="auto"/>
                    <w:right w:val="single" w:sz="6" w:space="0" w:color="auto"/>
                  </w:tcBorders>
                  <w:hideMark/>
                </w:tcPr>
                <w:p w14:paraId="1E78AD69"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r</w:t>
                  </w:r>
                </w:p>
              </w:tc>
              <w:tc>
                <w:tcPr>
                  <w:tcW w:w="710" w:type="pct"/>
                  <w:tcBorders>
                    <w:top w:val="single" w:sz="6" w:space="0" w:color="auto"/>
                    <w:left w:val="single" w:sz="6" w:space="0" w:color="auto"/>
                    <w:bottom w:val="single" w:sz="6" w:space="0" w:color="auto"/>
                    <w:right w:val="single" w:sz="6" w:space="0" w:color="auto"/>
                  </w:tcBorders>
                  <w:hideMark/>
                </w:tcPr>
                <w:p w14:paraId="16A1446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hideMark/>
                </w:tcPr>
                <w:p w14:paraId="43CAD4A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A Switchable Generation Resource.</w:t>
                  </w:r>
                </w:p>
              </w:tc>
            </w:tr>
            <w:tr w:rsidR="006C0FEF" w:rsidRPr="009551ED" w14:paraId="6EA5471F" w14:textId="77777777" w:rsidTr="00A05200">
              <w:trPr>
                <w:cantSplit/>
              </w:trPr>
              <w:tc>
                <w:tcPr>
                  <w:tcW w:w="957" w:type="pct"/>
                  <w:tcBorders>
                    <w:top w:val="single" w:sz="6" w:space="0" w:color="auto"/>
                    <w:left w:val="single" w:sz="4" w:space="0" w:color="auto"/>
                    <w:bottom w:val="single" w:sz="6" w:space="0" w:color="auto"/>
                    <w:right w:val="single" w:sz="6" w:space="0" w:color="auto"/>
                  </w:tcBorders>
                  <w:hideMark/>
                </w:tcPr>
                <w:p w14:paraId="5E6B5359"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d</w:t>
                  </w:r>
                </w:p>
              </w:tc>
              <w:tc>
                <w:tcPr>
                  <w:tcW w:w="710" w:type="pct"/>
                  <w:tcBorders>
                    <w:top w:val="single" w:sz="6" w:space="0" w:color="auto"/>
                    <w:left w:val="single" w:sz="6" w:space="0" w:color="auto"/>
                    <w:bottom w:val="single" w:sz="6" w:space="0" w:color="auto"/>
                    <w:right w:val="single" w:sz="6" w:space="0" w:color="auto"/>
                  </w:tcBorders>
                  <w:hideMark/>
                </w:tcPr>
                <w:p w14:paraId="566974D7"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hideMark/>
                </w:tcPr>
                <w:p w14:paraId="26B45172"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 xml:space="preserve">An Operating Day containing the RUC instruction to the SWGR. </w:t>
                  </w:r>
                </w:p>
              </w:tc>
            </w:tr>
            <w:tr w:rsidR="006C0FEF" w:rsidRPr="009551ED" w14:paraId="70E588B4" w14:textId="77777777" w:rsidTr="00A05200">
              <w:trPr>
                <w:cantSplit/>
              </w:trPr>
              <w:tc>
                <w:tcPr>
                  <w:tcW w:w="957" w:type="pct"/>
                  <w:tcBorders>
                    <w:top w:val="single" w:sz="6" w:space="0" w:color="auto"/>
                    <w:left w:val="single" w:sz="4" w:space="0" w:color="auto"/>
                    <w:bottom w:val="single" w:sz="6" w:space="0" w:color="auto"/>
                    <w:right w:val="single" w:sz="6" w:space="0" w:color="auto"/>
                  </w:tcBorders>
                  <w:hideMark/>
                </w:tcPr>
                <w:p w14:paraId="55A65FC1"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i</w:t>
                  </w:r>
                </w:p>
              </w:tc>
              <w:tc>
                <w:tcPr>
                  <w:tcW w:w="710" w:type="pct"/>
                  <w:tcBorders>
                    <w:top w:val="single" w:sz="6" w:space="0" w:color="auto"/>
                    <w:left w:val="single" w:sz="6" w:space="0" w:color="auto"/>
                    <w:bottom w:val="single" w:sz="6" w:space="0" w:color="auto"/>
                    <w:right w:val="single" w:sz="6" w:space="0" w:color="auto"/>
                  </w:tcBorders>
                  <w:hideMark/>
                </w:tcPr>
                <w:p w14:paraId="6AB453BD"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hideMark/>
                </w:tcPr>
                <w:p w14:paraId="22FD77B1"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A 15-minute Settlement Interval within the hour of an Operating Day during which the SWGR is instructed by ERCOT.</w:t>
                  </w:r>
                </w:p>
              </w:tc>
            </w:tr>
            <w:tr w:rsidR="006C0FEF" w:rsidRPr="009551ED" w14:paraId="25247E78" w14:textId="77777777" w:rsidTr="00A05200">
              <w:trPr>
                <w:cantSplit/>
              </w:trPr>
              <w:tc>
                <w:tcPr>
                  <w:tcW w:w="957" w:type="pct"/>
                  <w:tcBorders>
                    <w:top w:val="single" w:sz="6" w:space="0" w:color="auto"/>
                    <w:left w:val="single" w:sz="4" w:space="0" w:color="auto"/>
                    <w:bottom w:val="single" w:sz="6" w:space="0" w:color="auto"/>
                    <w:right w:val="single" w:sz="6" w:space="0" w:color="auto"/>
                  </w:tcBorders>
                  <w:hideMark/>
                </w:tcPr>
                <w:p w14:paraId="30BA6591"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t>
                  </w:r>
                </w:p>
              </w:tc>
              <w:tc>
                <w:tcPr>
                  <w:tcW w:w="710" w:type="pct"/>
                  <w:tcBorders>
                    <w:top w:val="single" w:sz="6" w:space="0" w:color="auto"/>
                    <w:left w:val="single" w:sz="6" w:space="0" w:color="auto"/>
                    <w:bottom w:val="single" w:sz="6" w:space="0" w:color="auto"/>
                    <w:right w:val="single" w:sz="6" w:space="0" w:color="auto"/>
                  </w:tcBorders>
                  <w:hideMark/>
                </w:tcPr>
                <w:p w14:paraId="79D72F08"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hideMark/>
                </w:tcPr>
                <w:p w14:paraId="4F34516C" w14:textId="77777777" w:rsidR="009551ED" w:rsidRPr="009551ED" w:rsidRDefault="009551ED" w:rsidP="009551ED">
                  <w:pPr>
                    <w:spacing w:after="60"/>
                    <w:rPr>
                      <w:rFonts w:eastAsia="Times New Roman"/>
                      <w:iCs/>
                      <w:sz w:val="20"/>
                      <w:szCs w:val="20"/>
                      <w:highlight w:val="yellow"/>
                    </w:rPr>
                  </w:pPr>
                  <w:r w:rsidRPr="009551ED">
                    <w:rPr>
                      <w:rFonts w:eastAsia="Times New Roman"/>
                      <w:iCs/>
                      <w:sz w:val="20"/>
                      <w:szCs w:val="20"/>
                    </w:rPr>
                    <w:t xml:space="preserve">An ERCOT area start that is eligible to have its costs included in the Switchable Generation Cost Guarantee. </w:t>
                  </w:r>
                </w:p>
              </w:tc>
            </w:tr>
            <w:tr w:rsidR="006C0FEF" w:rsidRPr="009551ED" w14:paraId="18D8928A" w14:textId="77777777" w:rsidTr="00A05200">
              <w:trPr>
                <w:cantSplit/>
              </w:trPr>
              <w:tc>
                <w:tcPr>
                  <w:tcW w:w="957" w:type="pct"/>
                  <w:tcBorders>
                    <w:top w:val="single" w:sz="6" w:space="0" w:color="auto"/>
                    <w:left w:val="single" w:sz="4" w:space="0" w:color="auto"/>
                    <w:bottom w:val="single" w:sz="6" w:space="0" w:color="auto"/>
                    <w:right w:val="single" w:sz="6" w:space="0" w:color="auto"/>
                  </w:tcBorders>
                  <w:hideMark/>
                </w:tcPr>
                <w:p w14:paraId="04147A18" w14:textId="77777777" w:rsidR="009551ED" w:rsidRPr="009551ED" w:rsidRDefault="009551ED" w:rsidP="009551ED">
                  <w:pPr>
                    <w:spacing w:after="60"/>
                    <w:rPr>
                      <w:rFonts w:eastAsia="Times New Roman"/>
                      <w:i/>
                      <w:iCs/>
                      <w:sz w:val="20"/>
                      <w:szCs w:val="20"/>
                    </w:rPr>
                  </w:pPr>
                  <w:proofErr w:type="spellStart"/>
                  <w:r w:rsidRPr="009551ED">
                    <w:rPr>
                      <w:rFonts w:eastAsia="Times New Roman"/>
                      <w:i/>
                      <w:iCs/>
                      <w:sz w:val="20"/>
                      <w:szCs w:val="20"/>
                    </w:rPr>
                    <w:t>rc</w:t>
                  </w:r>
                  <w:proofErr w:type="spellEnd"/>
                </w:p>
              </w:tc>
              <w:tc>
                <w:tcPr>
                  <w:tcW w:w="710" w:type="pct"/>
                  <w:tcBorders>
                    <w:top w:val="single" w:sz="6" w:space="0" w:color="auto"/>
                    <w:left w:val="single" w:sz="6" w:space="0" w:color="auto"/>
                    <w:bottom w:val="single" w:sz="6" w:space="0" w:color="auto"/>
                    <w:right w:val="single" w:sz="6" w:space="0" w:color="auto"/>
                  </w:tcBorders>
                  <w:hideMark/>
                </w:tcPr>
                <w:p w14:paraId="209C9C8C"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hideMark/>
                </w:tcPr>
                <w:p w14:paraId="332E78AF"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A Resource Category.</w:t>
                  </w:r>
                </w:p>
              </w:tc>
            </w:tr>
            <w:tr w:rsidR="006C0FEF" w:rsidRPr="009551ED" w14:paraId="0FD897BC" w14:textId="77777777" w:rsidTr="00A05200">
              <w:trPr>
                <w:cantSplit/>
              </w:trPr>
              <w:tc>
                <w:tcPr>
                  <w:tcW w:w="957" w:type="pct"/>
                  <w:tcBorders>
                    <w:top w:val="single" w:sz="6" w:space="0" w:color="auto"/>
                    <w:left w:val="single" w:sz="4" w:space="0" w:color="auto"/>
                    <w:bottom w:val="single" w:sz="6" w:space="0" w:color="auto"/>
                    <w:right w:val="single" w:sz="6" w:space="0" w:color="auto"/>
                  </w:tcBorders>
                </w:tcPr>
                <w:p w14:paraId="477A7E1E"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p</w:t>
                  </w:r>
                </w:p>
              </w:tc>
              <w:tc>
                <w:tcPr>
                  <w:tcW w:w="710" w:type="pct"/>
                  <w:tcBorders>
                    <w:top w:val="single" w:sz="6" w:space="0" w:color="auto"/>
                    <w:left w:val="single" w:sz="6" w:space="0" w:color="auto"/>
                    <w:bottom w:val="single" w:sz="6" w:space="0" w:color="auto"/>
                    <w:right w:val="single" w:sz="6" w:space="0" w:color="auto"/>
                  </w:tcBorders>
                </w:tcPr>
                <w:p w14:paraId="41451167"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333" w:type="pct"/>
                  <w:tcBorders>
                    <w:top w:val="single" w:sz="6" w:space="0" w:color="auto"/>
                    <w:left w:val="single" w:sz="6" w:space="0" w:color="auto"/>
                    <w:bottom w:val="single" w:sz="6" w:space="0" w:color="auto"/>
                    <w:right w:val="single" w:sz="4" w:space="0" w:color="auto"/>
                  </w:tcBorders>
                </w:tcPr>
                <w:p w14:paraId="11B9615B"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A Resource Node Settlement Point.</w:t>
                  </w:r>
                </w:p>
              </w:tc>
            </w:tr>
          </w:tbl>
          <w:p w14:paraId="0341B934" w14:textId="77777777" w:rsidR="009551ED" w:rsidRPr="009551ED" w:rsidRDefault="009551ED" w:rsidP="009551ED">
            <w:pPr>
              <w:keepNext/>
              <w:tabs>
                <w:tab w:val="left" w:pos="1080"/>
              </w:tabs>
              <w:spacing w:before="240" w:after="240"/>
              <w:ind w:left="1080" w:hanging="1080"/>
              <w:outlineLvl w:val="2"/>
              <w:rPr>
                <w:rFonts w:eastAsia="Times New Roman"/>
                <w:b/>
                <w:bCs/>
                <w:i/>
                <w:szCs w:val="20"/>
              </w:rPr>
            </w:pPr>
          </w:p>
        </w:tc>
      </w:tr>
    </w:tbl>
    <w:p w14:paraId="1747B0A3" w14:textId="77777777" w:rsidR="009551ED" w:rsidRPr="009551ED" w:rsidRDefault="009551ED" w:rsidP="009551ED">
      <w:pPr>
        <w:spacing w:before="240" w:after="240"/>
        <w:ind w:left="720" w:hanging="720"/>
        <w:rPr>
          <w:rFonts w:eastAsia="Times New Roman"/>
          <w:szCs w:val="20"/>
        </w:rPr>
      </w:pPr>
      <w:r w:rsidRPr="009551ED">
        <w:rPr>
          <w:rFonts w:eastAsia="Times New Roman"/>
          <w:szCs w:val="20"/>
        </w:rPr>
        <w:lastRenderedPageBreak/>
        <w:t>(2)</w:t>
      </w:r>
      <w:r w:rsidRPr="009551ED">
        <w:rPr>
          <w:rFonts w:eastAsia="Times New Roman"/>
          <w:szCs w:val="20"/>
        </w:rPr>
        <w:tab/>
        <w:t xml:space="preserve">The total compensation to each QSE for the Switchable Generation Make-Whole Payment for a given hour </w:t>
      </w:r>
      <w:proofErr w:type="gramStart"/>
      <w:r w:rsidRPr="009551ED">
        <w:rPr>
          <w:rFonts w:eastAsia="Times New Roman"/>
          <w:szCs w:val="20"/>
        </w:rPr>
        <w:t>in</w:t>
      </w:r>
      <w:proofErr w:type="gramEnd"/>
      <w:r w:rsidRPr="009551ED">
        <w:rPr>
          <w:rFonts w:eastAsia="Times New Roman"/>
          <w:szCs w:val="20"/>
        </w:rPr>
        <w:t xml:space="preserve"> the Operating Day is calculated as follows:</w:t>
      </w:r>
    </w:p>
    <w:p w14:paraId="34501434" w14:textId="77777777" w:rsidR="009551ED" w:rsidRPr="009551ED" w:rsidRDefault="009551ED" w:rsidP="280D55D8">
      <w:pPr>
        <w:spacing w:after="240"/>
        <w:ind w:left="1440" w:hanging="720"/>
        <w:rPr>
          <w:rFonts w:eastAsia="Times New Roman"/>
          <w:b/>
          <w:bCs/>
          <w:i/>
          <w:iCs/>
          <w:vertAlign w:val="subscript"/>
          <w:lang w:val="es-ES"/>
        </w:rPr>
      </w:pPr>
      <w:r w:rsidRPr="79C6FA9D">
        <w:rPr>
          <w:rFonts w:eastAsia="Times New Roman"/>
          <w:b/>
          <w:bCs/>
        </w:rPr>
        <w:t xml:space="preserve">SWMWAMTQSETOT </w:t>
      </w:r>
      <w:r w:rsidRPr="280D55D8">
        <w:rPr>
          <w:rFonts w:eastAsia="Times New Roman"/>
          <w:b/>
          <w:bCs/>
          <w:i/>
          <w:iCs/>
          <w:vertAlign w:val="subscript"/>
        </w:rPr>
        <w:t>q</w:t>
      </w:r>
      <w:r w:rsidRPr="009551ED">
        <w:rPr>
          <w:rFonts w:eastAsia="Times New Roman"/>
          <w:b/>
          <w:i/>
          <w:szCs w:val="20"/>
          <w:vertAlign w:val="subscript"/>
        </w:rPr>
        <w:tab/>
      </w:r>
      <w:r w:rsidRPr="79C6FA9D">
        <w:rPr>
          <w:rFonts w:eastAsia="Times New Roman"/>
          <w:b/>
          <w:bCs/>
        </w:rPr>
        <w:t xml:space="preserve">=  </w:t>
      </w:r>
      <w:r w:rsidRPr="009551ED">
        <w:rPr>
          <w:rFonts w:eastAsia="Times New Roman"/>
          <w:b/>
          <w:position w:val="-18"/>
          <w:szCs w:val="20"/>
        </w:rPr>
        <w:object w:dxaOrig="220" w:dyaOrig="420" w14:anchorId="2394A938">
          <v:shape id="_x0000_i1152" type="#_x0000_t75" style="width:15pt;height:21.6pt" o:ole="">
            <v:imagedata r:id="rId171" o:title=""/>
          </v:shape>
          <o:OLEObject Type="Embed" ProgID="Equation.3" ShapeID="_x0000_i1152" DrawAspect="Content" ObjectID="_1825175720" r:id="rId172"/>
        </w:object>
      </w:r>
      <w:r w:rsidRPr="79C6FA9D">
        <w:rPr>
          <w:rFonts w:eastAsia="Times New Roman"/>
          <w:b/>
          <w:bCs/>
        </w:rPr>
        <w:t xml:space="preserve"> SWMWAMT </w:t>
      </w:r>
      <w:r w:rsidRPr="280D55D8">
        <w:rPr>
          <w:rFonts w:eastAsia="Times New Roman"/>
          <w:b/>
          <w:bCs/>
          <w:i/>
          <w:iCs/>
          <w:vertAlign w:val="subscript"/>
        </w:rPr>
        <w:t>q, r</w:t>
      </w:r>
    </w:p>
    <w:p w14:paraId="7F23E5EB" w14:textId="77777777" w:rsidR="009551ED" w:rsidRPr="009551ED" w:rsidRDefault="009551ED" w:rsidP="009551ED">
      <w:pPr>
        <w:ind w:left="720" w:hanging="720"/>
        <w:rPr>
          <w:rFonts w:eastAsia="Times New Roman"/>
          <w:szCs w:val="20"/>
        </w:rPr>
      </w:pPr>
      <w:r w:rsidRPr="009551ED">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9551ED" w:rsidRPr="009551ED" w14:paraId="09029EDE" w14:textId="77777777" w:rsidTr="00550BA7">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1F385475" w14:textId="77777777" w:rsidR="009551ED" w:rsidRPr="009551ED" w:rsidRDefault="009551ED" w:rsidP="009551ED">
            <w:pPr>
              <w:spacing w:after="120"/>
              <w:rPr>
                <w:rFonts w:eastAsia="Times New Roman"/>
                <w:b/>
                <w:iCs/>
                <w:sz w:val="20"/>
                <w:szCs w:val="20"/>
              </w:rPr>
            </w:pPr>
            <w:r w:rsidRPr="009551ED">
              <w:rPr>
                <w:rFonts w:eastAsia="Times New Roman"/>
                <w:b/>
                <w:iCs/>
                <w:sz w:val="20"/>
                <w:szCs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4F0CD3E9" w14:textId="77777777" w:rsidR="009551ED" w:rsidRPr="009551ED" w:rsidRDefault="009551ED" w:rsidP="009551ED">
            <w:pPr>
              <w:spacing w:after="120"/>
              <w:rPr>
                <w:rFonts w:eastAsia="Times New Roman"/>
                <w:b/>
                <w:iCs/>
                <w:sz w:val="20"/>
                <w:szCs w:val="20"/>
              </w:rPr>
            </w:pPr>
            <w:r w:rsidRPr="009551ED">
              <w:rPr>
                <w:rFonts w:eastAsia="Times New Roman"/>
                <w:b/>
                <w:iCs/>
                <w:sz w:val="20"/>
                <w:szCs w:val="20"/>
              </w:rPr>
              <w:t>Unit</w:t>
            </w:r>
          </w:p>
        </w:tc>
        <w:tc>
          <w:tcPr>
            <w:tcW w:w="3174" w:type="pct"/>
            <w:tcBorders>
              <w:top w:val="single" w:sz="4" w:space="0" w:color="auto"/>
              <w:left w:val="single" w:sz="4" w:space="0" w:color="auto"/>
              <w:bottom w:val="single" w:sz="4" w:space="0" w:color="auto"/>
              <w:right w:val="single" w:sz="4" w:space="0" w:color="auto"/>
            </w:tcBorders>
            <w:hideMark/>
          </w:tcPr>
          <w:p w14:paraId="3A2A6F75" w14:textId="77777777" w:rsidR="009551ED" w:rsidRPr="009551ED" w:rsidRDefault="009551ED" w:rsidP="009551ED">
            <w:pPr>
              <w:spacing w:after="120"/>
              <w:rPr>
                <w:rFonts w:eastAsia="Times New Roman"/>
                <w:b/>
                <w:iCs/>
                <w:sz w:val="20"/>
                <w:szCs w:val="20"/>
              </w:rPr>
            </w:pPr>
            <w:r w:rsidRPr="009551ED">
              <w:rPr>
                <w:rFonts w:eastAsia="Times New Roman"/>
                <w:b/>
                <w:iCs/>
                <w:sz w:val="20"/>
                <w:szCs w:val="20"/>
              </w:rPr>
              <w:t>Definition</w:t>
            </w:r>
          </w:p>
        </w:tc>
      </w:tr>
      <w:tr w:rsidR="009551ED" w:rsidRPr="009551ED" w14:paraId="650460D7" w14:textId="77777777" w:rsidTr="00550BA7">
        <w:trPr>
          <w:cantSplit/>
        </w:trPr>
        <w:tc>
          <w:tcPr>
            <w:tcW w:w="1393" w:type="pct"/>
            <w:tcBorders>
              <w:top w:val="single" w:sz="4" w:space="0" w:color="auto"/>
              <w:left w:val="single" w:sz="4" w:space="0" w:color="auto"/>
              <w:bottom w:val="single" w:sz="4" w:space="0" w:color="auto"/>
              <w:right w:val="single" w:sz="4" w:space="0" w:color="auto"/>
            </w:tcBorders>
            <w:hideMark/>
          </w:tcPr>
          <w:p w14:paraId="44956970"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SWMWAMTQSETOT</w:t>
            </w:r>
            <w:r w:rsidRPr="009551ED">
              <w:rPr>
                <w:rFonts w:eastAsia="Times New Roman"/>
                <w:b/>
                <w:iCs/>
                <w:sz w:val="20"/>
                <w:szCs w:val="20"/>
              </w:rPr>
              <w:t xml:space="preserve"> </w:t>
            </w:r>
            <w:r w:rsidRPr="009551ED">
              <w:rPr>
                <w:rFonts w:eastAsia="Times New Roman"/>
                <w:b/>
                <w:i/>
                <w:iCs/>
                <w:sz w:val="20"/>
                <w:szCs w:val="20"/>
                <w:vertAlign w:val="subscript"/>
              </w:rPr>
              <w:t>q</w:t>
            </w:r>
          </w:p>
        </w:tc>
        <w:tc>
          <w:tcPr>
            <w:tcW w:w="433" w:type="pct"/>
            <w:tcBorders>
              <w:top w:val="single" w:sz="4" w:space="0" w:color="auto"/>
              <w:left w:val="single" w:sz="4" w:space="0" w:color="auto"/>
              <w:bottom w:val="single" w:sz="4" w:space="0" w:color="auto"/>
              <w:right w:val="single" w:sz="4" w:space="0" w:color="auto"/>
            </w:tcBorders>
            <w:hideMark/>
          </w:tcPr>
          <w:p w14:paraId="32FACFC5"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174" w:type="pct"/>
            <w:tcBorders>
              <w:top w:val="single" w:sz="4" w:space="0" w:color="auto"/>
              <w:left w:val="single" w:sz="4" w:space="0" w:color="auto"/>
              <w:bottom w:val="single" w:sz="4" w:space="0" w:color="auto"/>
              <w:right w:val="single" w:sz="4" w:space="0" w:color="auto"/>
            </w:tcBorders>
            <w:hideMark/>
          </w:tcPr>
          <w:p w14:paraId="5B01897D" w14:textId="77777777" w:rsidR="009551ED" w:rsidRPr="009551ED" w:rsidRDefault="009551ED" w:rsidP="009551ED">
            <w:pPr>
              <w:spacing w:after="60"/>
              <w:rPr>
                <w:rFonts w:eastAsia="Times New Roman"/>
                <w:iCs/>
                <w:sz w:val="20"/>
                <w:szCs w:val="20"/>
              </w:rPr>
            </w:pPr>
            <w:r w:rsidRPr="009551ED">
              <w:rPr>
                <w:rFonts w:eastAsia="Times New Roman"/>
                <w:i/>
                <w:iCs/>
                <w:sz w:val="20"/>
                <w:szCs w:val="20"/>
              </w:rPr>
              <w:t>Switchable Generation Make-Whole Payment per QSE</w:t>
            </w:r>
            <w:r w:rsidRPr="009551ED">
              <w:rPr>
                <w:rFonts w:eastAsia="Times New Roman"/>
                <w:iCs/>
                <w:sz w:val="20"/>
                <w:szCs w:val="20"/>
              </w:rPr>
              <w:t xml:space="preserve">—The total Switchable Generation Make-Whole Payment to the QSE </w:t>
            </w:r>
            <w:r w:rsidRPr="009551ED">
              <w:rPr>
                <w:rFonts w:eastAsia="Times New Roman"/>
                <w:i/>
                <w:iCs/>
                <w:sz w:val="20"/>
                <w:szCs w:val="20"/>
              </w:rPr>
              <w:t>q</w:t>
            </w:r>
            <w:r w:rsidRPr="009551ED">
              <w:rPr>
                <w:rFonts w:eastAsia="Times New Roman"/>
                <w:iCs/>
                <w:sz w:val="20"/>
                <w:szCs w:val="20"/>
              </w:rPr>
              <w:t xml:space="preserve">, for the hour.  </w:t>
            </w:r>
          </w:p>
        </w:tc>
      </w:tr>
      <w:tr w:rsidR="009551ED" w:rsidRPr="009551ED" w14:paraId="087EA54B" w14:textId="77777777" w:rsidTr="00550BA7">
        <w:trPr>
          <w:cantSplit/>
        </w:trPr>
        <w:tc>
          <w:tcPr>
            <w:tcW w:w="1393" w:type="pct"/>
            <w:tcBorders>
              <w:top w:val="single" w:sz="4" w:space="0" w:color="auto"/>
              <w:left w:val="single" w:sz="4" w:space="0" w:color="auto"/>
              <w:bottom w:val="single" w:sz="4" w:space="0" w:color="auto"/>
              <w:right w:val="single" w:sz="4" w:space="0" w:color="auto"/>
            </w:tcBorders>
          </w:tcPr>
          <w:p w14:paraId="74040F8A" w14:textId="77777777" w:rsidR="009551ED" w:rsidRPr="009551ED" w:rsidRDefault="009551ED" w:rsidP="009551ED">
            <w:pPr>
              <w:spacing w:after="60"/>
              <w:rPr>
                <w:rFonts w:eastAsia="Times New Roman"/>
                <w:b/>
                <w:iCs/>
                <w:sz w:val="20"/>
                <w:szCs w:val="20"/>
              </w:rPr>
            </w:pPr>
            <w:r w:rsidRPr="009551ED">
              <w:rPr>
                <w:rFonts w:eastAsia="Times New Roman"/>
                <w:iCs/>
                <w:sz w:val="20"/>
                <w:szCs w:val="20"/>
              </w:rPr>
              <w:t xml:space="preserve">SWMWAMT </w:t>
            </w:r>
            <w:r w:rsidRPr="009551ED">
              <w:rPr>
                <w:rFonts w:eastAsia="Times New Roman"/>
                <w:i/>
                <w:iCs/>
                <w:sz w:val="20"/>
                <w:szCs w:val="20"/>
                <w:vertAlign w:val="subscript"/>
              </w:rPr>
              <w:t>q, r</w:t>
            </w:r>
          </w:p>
        </w:tc>
        <w:tc>
          <w:tcPr>
            <w:tcW w:w="433" w:type="pct"/>
            <w:tcBorders>
              <w:top w:val="single" w:sz="4" w:space="0" w:color="auto"/>
              <w:left w:val="single" w:sz="4" w:space="0" w:color="auto"/>
              <w:bottom w:val="single" w:sz="4" w:space="0" w:color="auto"/>
              <w:right w:val="single" w:sz="4" w:space="0" w:color="auto"/>
            </w:tcBorders>
          </w:tcPr>
          <w:p w14:paraId="5AD50F80"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3AC090C5"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Switchable Generation Make-Whole Payment</w:t>
            </w:r>
            <w:r w:rsidRPr="009551ED">
              <w:rPr>
                <w:rFonts w:eastAsia="Times New Roman"/>
                <w:iCs/>
                <w:sz w:val="20"/>
                <w:szCs w:val="20"/>
              </w:rPr>
              <w:t xml:space="preserve">—The Switchable Generation Make-Whole Payment to the QSE </w:t>
            </w:r>
            <w:r w:rsidRPr="009551ED">
              <w:rPr>
                <w:rFonts w:eastAsia="Times New Roman"/>
                <w:i/>
                <w:iCs/>
                <w:sz w:val="20"/>
                <w:szCs w:val="20"/>
              </w:rPr>
              <w:t>q,</w:t>
            </w:r>
            <w:r w:rsidRPr="009551ED">
              <w:rPr>
                <w:rFonts w:eastAsia="Times New Roman"/>
                <w:iCs/>
                <w:sz w:val="20"/>
                <w:szCs w:val="20"/>
              </w:rPr>
              <w:t xml:space="preserve"> for Resource </w:t>
            </w:r>
            <w:r w:rsidRPr="009551ED">
              <w:rPr>
                <w:rFonts w:eastAsia="Times New Roman"/>
                <w:i/>
                <w:iCs/>
                <w:sz w:val="20"/>
                <w:szCs w:val="20"/>
              </w:rPr>
              <w:t>r</w:t>
            </w:r>
            <w:r w:rsidRPr="009551ED">
              <w:rPr>
                <w:rFonts w:eastAsia="Times New Roman"/>
                <w:iCs/>
                <w:sz w:val="20"/>
                <w:szCs w:val="20"/>
              </w:rPr>
              <w:t xml:space="preserve">, for the hour.  Where for a Combined Cycle Train, the Resource </w:t>
            </w:r>
            <w:r w:rsidRPr="009551ED">
              <w:rPr>
                <w:rFonts w:eastAsia="Times New Roman"/>
                <w:i/>
                <w:iCs/>
                <w:sz w:val="20"/>
                <w:szCs w:val="20"/>
              </w:rPr>
              <w:t xml:space="preserve">r </w:t>
            </w:r>
            <w:r w:rsidRPr="009551ED">
              <w:rPr>
                <w:rFonts w:eastAsia="Times New Roman"/>
                <w:iCs/>
                <w:sz w:val="20"/>
                <w:szCs w:val="20"/>
              </w:rPr>
              <w:t>is the Combined Cycle Train.</w:t>
            </w:r>
          </w:p>
        </w:tc>
      </w:tr>
      <w:tr w:rsidR="009551ED" w:rsidRPr="009551ED" w14:paraId="6A888787" w14:textId="77777777" w:rsidTr="00550BA7">
        <w:trPr>
          <w:cantSplit/>
        </w:trPr>
        <w:tc>
          <w:tcPr>
            <w:tcW w:w="1393" w:type="pct"/>
            <w:tcBorders>
              <w:top w:val="single" w:sz="4" w:space="0" w:color="auto"/>
              <w:left w:val="single" w:sz="4" w:space="0" w:color="auto"/>
              <w:bottom w:val="single" w:sz="4" w:space="0" w:color="auto"/>
              <w:right w:val="single" w:sz="4" w:space="0" w:color="auto"/>
            </w:tcBorders>
            <w:hideMark/>
          </w:tcPr>
          <w:p w14:paraId="7D97EBE9"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q</w:t>
            </w:r>
          </w:p>
        </w:tc>
        <w:tc>
          <w:tcPr>
            <w:tcW w:w="433" w:type="pct"/>
            <w:tcBorders>
              <w:top w:val="single" w:sz="4" w:space="0" w:color="auto"/>
              <w:left w:val="single" w:sz="4" w:space="0" w:color="auto"/>
              <w:bottom w:val="single" w:sz="4" w:space="0" w:color="auto"/>
              <w:right w:val="single" w:sz="4" w:space="0" w:color="auto"/>
            </w:tcBorders>
            <w:hideMark/>
          </w:tcPr>
          <w:p w14:paraId="4842364A"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2F299D69"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A QSE.</w:t>
            </w:r>
          </w:p>
        </w:tc>
      </w:tr>
      <w:tr w:rsidR="009551ED" w:rsidRPr="009551ED" w14:paraId="74AE2BEF" w14:textId="77777777" w:rsidTr="00550BA7">
        <w:trPr>
          <w:cantSplit/>
        </w:trPr>
        <w:tc>
          <w:tcPr>
            <w:tcW w:w="1393" w:type="pct"/>
            <w:tcBorders>
              <w:top w:val="single" w:sz="4" w:space="0" w:color="auto"/>
              <w:left w:val="single" w:sz="4" w:space="0" w:color="auto"/>
              <w:bottom w:val="single" w:sz="4" w:space="0" w:color="auto"/>
              <w:right w:val="single" w:sz="4" w:space="0" w:color="auto"/>
            </w:tcBorders>
            <w:hideMark/>
          </w:tcPr>
          <w:p w14:paraId="12C443B3" w14:textId="77777777" w:rsidR="009551ED" w:rsidRPr="009551ED" w:rsidRDefault="009551ED" w:rsidP="009551ED">
            <w:pPr>
              <w:spacing w:after="60"/>
              <w:rPr>
                <w:rFonts w:eastAsia="Times New Roman"/>
                <w:i/>
                <w:iCs/>
                <w:sz w:val="20"/>
                <w:szCs w:val="20"/>
              </w:rPr>
            </w:pPr>
            <w:r w:rsidRPr="009551ED">
              <w:rPr>
                <w:rFonts w:eastAsia="Times New Roman"/>
                <w:i/>
                <w:iCs/>
                <w:sz w:val="20"/>
                <w:szCs w:val="20"/>
              </w:rPr>
              <w:t>r</w:t>
            </w:r>
          </w:p>
        </w:tc>
        <w:tc>
          <w:tcPr>
            <w:tcW w:w="433" w:type="pct"/>
            <w:tcBorders>
              <w:top w:val="single" w:sz="4" w:space="0" w:color="auto"/>
              <w:left w:val="single" w:sz="4" w:space="0" w:color="auto"/>
              <w:bottom w:val="single" w:sz="4" w:space="0" w:color="auto"/>
              <w:right w:val="single" w:sz="4" w:space="0" w:color="auto"/>
            </w:tcBorders>
            <w:hideMark/>
          </w:tcPr>
          <w:p w14:paraId="0E65F4F6"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7873270E" w14:textId="77777777" w:rsidR="009551ED" w:rsidRPr="009551ED" w:rsidRDefault="009551ED" w:rsidP="009551ED">
            <w:pPr>
              <w:spacing w:after="60"/>
              <w:rPr>
                <w:rFonts w:eastAsia="Times New Roman"/>
                <w:iCs/>
                <w:sz w:val="20"/>
                <w:szCs w:val="20"/>
              </w:rPr>
            </w:pPr>
            <w:r w:rsidRPr="009551ED">
              <w:rPr>
                <w:rFonts w:eastAsia="Times New Roman"/>
                <w:iCs/>
                <w:sz w:val="20"/>
                <w:szCs w:val="20"/>
              </w:rPr>
              <w:t>A Switchable Generation Resource.</w:t>
            </w:r>
          </w:p>
        </w:tc>
      </w:tr>
    </w:tbl>
    <w:p w14:paraId="643E5E27" w14:textId="69E3E532" w:rsidR="00895251" w:rsidRDefault="00895251" w:rsidP="003E56D5">
      <w:pPr>
        <w:pStyle w:val="H3"/>
      </w:pPr>
      <w:commentRangeStart w:id="1305"/>
      <w:r>
        <w:t>6.7.</w:t>
      </w:r>
      <w:r w:rsidR="001361FE">
        <w:t>4</w:t>
      </w:r>
      <w:commentRangeEnd w:id="1305"/>
      <w:r w:rsidR="009C0EAE">
        <w:rPr>
          <w:rStyle w:val="CommentReference"/>
          <w:b w:val="0"/>
          <w:bCs w:val="0"/>
          <w:i w:val="0"/>
        </w:rPr>
        <w:commentReference w:id="1305"/>
      </w:r>
      <w:r>
        <w:tab/>
        <w:t>Adjustments to Cost Allocations for Ancillary Services Procurement</w:t>
      </w:r>
      <w:bookmarkEnd w:id="1201"/>
    </w:p>
    <w:p w14:paraId="47AEDDA0" w14:textId="77777777" w:rsidR="00895251" w:rsidRPr="007E46C9" w:rsidRDefault="00895251" w:rsidP="00895251">
      <w:pPr>
        <w:spacing w:after="240"/>
        <w:ind w:left="720" w:hanging="720"/>
        <w:rPr>
          <w:iCs/>
        </w:rPr>
      </w:pPr>
      <w:r w:rsidRPr="007E46C9">
        <w:rPr>
          <w:iCs/>
        </w:rPr>
        <w:t>(1)</w:t>
      </w:r>
      <w:r w:rsidRPr="007E46C9">
        <w:rPr>
          <w:iCs/>
        </w:rPr>
        <w:tab/>
        <w:t>Each QSE for which ERCOT purchases Ancillary Service capacity in the DAM, a SASM, or an RSASM, is charged for the QSE’s share of the net costs incurred for each service.  For each QSE, its share of the DAM costs has been calculated in Section 4.6.4, Settlement of Ancillary Services Procured in the DAM; its share of the net total costs incurred in the DAM, a SASM, or an RSASM less its DAM charge is calculated in this section.</w:t>
      </w:r>
    </w:p>
    <w:p w14:paraId="1A792CB4" w14:textId="77777777" w:rsidR="00895251" w:rsidRPr="007E46C9" w:rsidRDefault="00895251" w:rsidP="00895251">
      <w:pPr>
        <w:spacing w:after="240"/>
        <w:ind w:left="720" w:hanging="720"/>
        <w:rPr>
          <w:iCs/>
        </w:rPr>
      </w:pPr>
      <w:r w:rsidRPr="007E46C9">
        <w:rPr>
          <w:iCs/>
        </w:rPr>
        <w:t>(2)</w:t>
      </w:r>
      <w:r w:rsidRPr="007E46C9">
        <w:rPr>
          <w:iCs/>
        </w:rPr>
        <w:tab/>
        <w:t>For Reg-Up, if applicable:</w:t>
      </w:r>
    </w:p>
    <w:p w14:paraId="35B4A63F" w14:textId="77777777" w:rsidR="00895251" w:rsidRPr="007E46C9" w:rsidRDefault="00895251" w:rsidP="00895251">
      <w:pPr>
        <w:spacing w:after="240"/>
        <w:ind w:left="1440" w:hanging="720"/>
      </w:pPr>
      <w:r w:rsidRPr="007E46C9">
        <w:t>(a)</w:t>
      </w:r>
      <w:r w:rsidRPr="007E46C9">
        <w:tab/>
        <w:t xml:space="preserve">The net total costs for Reg-Up for a given Operating Hour </w:t>
      </w:r>
      <w:proofErr w:type="gramStart"/>
      <w:r w:rsidRPr="007E46C9">
        <w:t>is</w:t>
      </w:r>
      <w:proofErr w:type="gramEnd"/>
      <w:r w:rsidRPr="007E46C9">
        <w:t xml:space="preserve"> calculated as follows:</w:t>
      </w:r>
    </w:p>
    <w:p w14:paraId="6E5A82D8" w14:textId="77777777" w:rsidR="00895251" w:rsidRDefault="6D83C740" w:rsidP="00895251">
      <w:pPr>
        <w:spacing w:after="120"/>
        <w:ind w:left="2880" w:hanging="2160"/>
        <w:rPr>
          <w:b/>
          <w:bCs/>
        </w:rPr>
      </w:pPr>
      <w:r w:rsidRPr="007E46C9">
        <w:rPr>
          <w:b/>
          <w:bCs/>
        </w:rPr>
        <w:lastRenderedPageBreak/>
        <w:t>RUCOSTTOT</w:t>
      </w:r>
      <w:r w:rsidR="00895251" w:rsidRPr="007E46C9">
        <w:rPr>
          <w:b/>
          <w:bCs/>
        </w:rPr>
        <w:tab/>
      </w:r>
      <w:r w:rsidRPr="007E46C9">
        <w:rPr>
          <w:b/>
          <w:bCs/>
        </w:rPr>
        <w:t>=</w:t>
      </w:r>
      <w:r w:rsidR="00895251" w:rsidRPr="007E46C9">
        <w:rPr>
          <w:b/>
          <w:bCs/>
        </w:rPr>
        <w:tab/>
      </w:r>
      <w:r w:rsidRPr="007E46C9">
        <w:rPr>
          <w:b/>
          <w:bCs/>
        </w:rPr>
        <w:t>(-1) * (</w:t>
      </w:r>
      <w:r w:rsidR="00895251">
        <w:rPr>
          <w:b/>
          <w:bCs/>
          <w:noProof/>
          <w:position w:val="-20"/>
        </w:rPr>
        <w:drawing>
          <wp:inline distT="0" distB="0" distL="0" distR="0" wp14:anchorId="7BAA3584" wp14:editId="4BD40DA7">
            <wp:extent cx="142875" cy="276225"/>
            <wp:effectExtent l="0" t="0" r="9525" b="9525"/>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
          <w:bCs/>
        </w:rPr>
        <w:t xml:space="preserve">(RTPCRUAMTTOT </w:t>
      </w:r>
      <w:r w:rsidRPr="1A41FB75">
        <w:rPr>
          <w:b/>
          <w:bCs/>
          <w:i/>
          <w:iCs/>
          <w:vertAlign w:val="subscript"/>
        </w:rPr>
        <w:t>m</w:t>
      </w:r>
      <w:r w:rsidRPr="007E46C9">
        <w:rPr>
          <w:b/>
          <w:bCs/>
        </w:rPr>
        <w:t xml:space="preserve">) + </w:t>
      </w:r>
      <w:r w:rsidR="00895251" w:rsidRPr="007E46C9">
        <w:rPr>
          <w:b/>
          <w:bCs/>
        </w:rPr>
        <w:tab/>
      </w:r>
      <w:r w:rsidR="00895251" w:rsidRPr="007E46C9">
        <w:rPr>
          <w:b/>
          <w:bCs/>
        </w:rPr>
        <w:tab/>
      </w:r>
      <w:r w:rsidR="00895251" w:rsidRPr="007E46C9">
        <w:rPr>
          <w:b/>
          <w:bCs/>
        </w:rPr>
        <w:tab/>
      </w:r>
      <w:r w:rsidRPr="007E46C9">
        <w:rPr>
          <w:b/>
          <w:bCs/>
        </w:rPr>
        <w:t>PCRUAMTTOT</w:t>
      </w:r>
      <w:r w:rsidRPr="1A41FB75">
        <w:rPr>
          <w:b/>
          <w:bCs/>
          <w:i/>
          <w:iCs/>
          <w:vertAlign w:val="subscript"/>
        </w:rPr>
        <w:t xml:space="preserve"> </w:t>
      </w:r>
      <w:r w:rsidRPr="007E46C9">
        <w:rPr>
          <w:b/>
          <w:bCs/>
        </w:rPr>
        <w:t xml:space="preserve"> + RUFQAMTTOT</w:t>
      </w:r>
      <w:r>
        <w:rPr>
          <w:b/>
          <w:bCs/>
        </w:rPr>
        <w:t xml:space="preserve"> </w:t>
      </w:r>
      <w:r w:rsidRPr="00E8083C">
        <w:rPr>
          <w:b/>
          <w:bCs/>
        </w:rPr>
        <w:t>+</w:t>
      </w:r>
      <w:r>
        <w:rPr>
          <w:b/>
          <w:bCs/>
        </w:rPr>
        <w:t xml:space="preserve"> </w:t>
      </w:r>
    </w:p>
    <w:p w14:paraId="215A8F02" w14:textId="77777777" w:rsidR="00895251" w:rsidRPr="007E46C9" w:rsidRDefault="00895251" w:rsidP="00895251">
      <w:pPr>
        <w:spacing w:after="240"/>
        <w:ind w:left="2880" w:firstLine="720"/>
        <w:rPr>
          <w:b/>
          <w:bCs/>
        </w:rPr>
      </w:pPr>
      <w:r w:rsidRPr="00E8083C">
        <w:rPr>
          <w:b/>
          <w:bCs/>
        </w:rPr>
        <w:t>RUINFQAMTTOT</w:t>
      </w:r>
      <w:r w:rsidRPr="007E46C9">
        <w:rPr>
          <w:b/>
          <w:bCs/>
        </w:rPr>
        <w:t>)</w:t>
      </w:r>
    </w:p>
    <w:p w14:paraId="2A2D00FE" w14:textId="77777777" w:rsidR="00895251" w:rsidRPr="007E46C9" w:rsidRDefault="00895251" w:rsidP="00895251">
      <w:pPr>
        <w:spacing w:after="240"/>
        <w:rPr>
          <w:iCs/>
        </w:rPr>
      </w:pPr>
      <w:r w:rsidRPr="007E46C9">
        <w:rPr>
          <w:iCs/>
        </w:rPr>
        <w:t xml:space="preserve">Where: </w:t>
      </w:r>
    </w:p>
    <w:p w14:paraId="1B8BCBC5" w14:textId="77777777" w:rsidR="00895251" w:rsidRPr="007E46C9" w:rsidRDefault="00895251" w:rsidP="00895251">
      <w:r w:rsidRPr="007E46C9">
        <w:t>Total payment of SASM- and RSASM-procured capacity for Reg-Up by market</w:t>
      </w:r>
    </w:p>
    <w:p w14:paraId="5D150095" w14:textId="77777777" w:rsidR="00895251" w:rsidRPr="007E46C9" w:rsidRDefault="00895251" w:rsidP="1A41FB75">
      <w:pPr>
        <w:spacing w:after="240"/>
        <w:ind w:leftChars="300" w:left="2880" w:hangingChars="900" w:hanging="2160"/>
        <w:rPr>
          <w:i/>
          <w:iCs/>
          <w:vertAlign w:val="subscript"/>
        </w:rPr>
      </w:pPr>
      <w:r w:rsidRPr="79C6FA9D">
        <w:t xml:space="preserve">RTPCRUAMTTOT </w:t>
      </w:r>
      <w:r w:rsidRPr="1A41FB75">
        <w:rPr>
          <w:i/>
          <w:iCs/>
          <w:vertAlign w:val="subscript"/>
        </w:rPr>
        <w:t>m</w:t>
      </w:r>
      <w:r w:rsidRPr="007E46C9">
        <w:rPr>
          <w:bCs/>
        </w:rPr>
        <w:tab/>
      </w:r>
      <w:r w:rsidRPr="007E46C9">
        <w:rPr>
          <w:bCs/>
        </w:rPr>
        <w:tab/>
      </w:r>
      <w:r w:rsidRPr="79C6FA9D">
        <w:t>=</w:t>
      </w:r>
      <w:r w:rsidRPr="007E46C9">
        <w:rPr>
          <w:bCs/>
        </w:rPr>
        <w:tab/>
      </w:r>
      <w:r>
        <w:rPr>
          <w:bCs/>
          <w:noProof/>
          <w:position w:val="-22"/>
        </w:rPr>
        <w:drawing>
          <wp:inline distT="0" distB="0" distL="0" distR="0" wp14:anchorId="211C8D85" wp14:editId="5F6DF697">
            <wp:extent cx="142875" cy="295275"/>
            <wp:effectExtent l="0" t="0" r="9525" b="9525"/>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RTPCRUAMT </w:t>
      </w:r>
      <w:r w:rsidRPr="1A41FB75">
        <w:rPr>
          <w:i/>
          <w:iCs/>
          <w:vertAlign w:val="subscript"/>
        </w:rPr>
        <w:t xml:space="preserve">q, m </w:t>
      </w:r>
    </w:p>
    <w:p w14:paraId="09C440EE" w14:textId="77777777" w:rsidR="00895251" w:rsidRPr="007E46C9" w:rsidRDefault="00895251" w:rsidP="00895251">
      <w:r w:rsidRPr="007E46C9">
        <w:t>Total payment of DAM-procured capacity for Reg-Up</w:t>
      </w:r>
    </w:p>
    <w:p w14:paraId="48FB940C" w14:textId="77777777" w:rsidR="00895251" w:rsidRPr="007E46C9" w:rsidRDefault="00895251" w:rsidP="00895251">
      <w:pPr>
        <w:spacing w:after="240"/>
        <w:ind w:leftChars="300" w:left="2880" w:hangingChars="900" w:hanging="2160"/>
      </w:pPr>
      <w:r w:rsidRPr="79C6FA9D">
        <w:t>PCRUAMTTOT</w:t>
      </w:r>
      <w:r w:rsidRPr="007E46C9">
        <w:rPr>
          <w:bCs/>
        </w:rPr>
        <w:tab/>
      </w:r>
      <w:r w:rsidRPr="007E46C9">
        <w:rPr>
          <w:bCs/>
        </w:rPr>
        <w:tab/>
      </w:r>
      <w:r w:rsidRPr="79C6FA9D">
        <w:t>=</w:t>
      </w:r>
      <w:r w:rsidRPr="007E46C9">
        <w:rPr>
          <w:bCs/>
        </w:rPr>
        <w:tab/>
      </w:r>
      <w:r>
        <w:rPr>
          <w:bCs/>
          <w:noProof/>
          <w:position w:val="-22"/>
        </w:rPr>
        <w:drawing>
          <wp:inline distT="0" distB="0" distL="0" distR="0" wp14:anchorId="1899DF71" wp14:editId="621DAAB2">
            <wp:extent cx="142875" cy="295275"/>
            <wp:effectExtent l="0" t="0" r="9525" b="9525"/>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PCRUAMT </w:t>
      </w:r>
      <w:r w:rsidRPr="1A41FB75">
        <w:rPr>
          <w:i/>
          <w:iCs/>
          <w:vertAlign w:val="subscript"/>
        </w:rPr>
        <w:t>q</w:t>
      </w:r>
    </w:p>
    <w:p w14:paraId="766B62ED" w14:textId="77777777" w:rsidR="00895251" w:rsidRPr="007E46C9" w:rsidRDefault="00895251" w:rsidP="00895251">
      <w:r w:rsidRPr="007E46C9">
        <w:t>Total charge of failure on Ancillary Service Supply Responsibility for Reg-Up</w:t>
      </w:r>
    </w:p>
    <w:p w14:paraId="10BF24BF" w14:textId="77777777" w:rsidR="00895251" w:rsidRPr="007E46C9" w:rsidRDefault="00895251" w:rsidP="1A41FB75">
      <w:pPr>
        <w:spacing w:after="240"/>
        <w:ind w:leftChars="300" w:left="2880" w:hangingChars="900" w:hanging="2160"/>
        <w:rPr>
          <w:i/>
          <w:iCs/>
          <w:vertAlign w:val="subscript"/>
        </w:rPr>
      </w:pPr>
      <w:r w:rsidRPr="79C6FA9D">
        <w:t>RUFQAMTTOT</w:t>
      </w:r>
      <w:r w:rsidRPr="007E46C9">
        <w:rPr>
          <w:bCs/>
        </w:rPr>
        <w:tab/>
      </w:r>
      <w:r w:rsidRPr="007E46C9">
        <w:rPr>
          <w:bCs/>
        </w:rPr>
        <w:tab/>
      </w:r>
      <w:r w:rsidRPr="79C6FA9D">
        <w:t>=</w:t>
      </w:r>
      <w:r w:rsidRPr="007E46C9">
        <w:rPr>
          <w:bCs/>
        </w:rPr>
        <w:tab/>
      </w:r>
      <w:r>
        <w:rPr>
          <w:bCs/>
          <w:noProof/>
          <w:position w:val="-22"/>
        </w:rPr>
        <w:drawing>
          <wp:inline distT="0" distB="0" distL="0" distR="0" wp14:anchorId="272A54CB" wp14:editId="1E03B954">
            <wp:extent cx="142875" cy="295275"/>
            <wp:effectExtent l="0" t="0" r="9525" b="9525"/>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RUFQAMTQSETOT </w:t>
      </w:r>
      <w:r w:rsidRPr="1A41FB75">
        <w:rPr>
          <w:i/>
          <w:iCs/>
          <w:vertAlign w:val="subscript"/>
        </w:rPr>
        <w:t>q</w:t>
      </w:r>
    </w:p>
    <w:p w14:paraId="0FF1769A" w14:textId="77777777" w:rsidR="00895251" w:rsidRPr="007E46C9" w:rsidRDefault="00895251" w:rsidP="00895251">
      <w:pPr>
        <w:tabs>
          <w:tab w:val="left" w:pos="2160"/>
          <w:tab w:val="left" w:pos="2880"/>
        </w:tabs>
        <w:ind w:left="300" w:hangingChars="125" w:hanging="300"/>
        <w:rPr>
          <w:bCs/>
        </w:rPr>
      </w:pPr>
      <w:r w:rsidRPr="007E46C9">
        <w:rPr>
          <w:bCs/>
        </w:rPr>
        <w:t>Total payment of SASM- and RSASM-procured capacity for Reg-Up by QSE</w:t>
      </w:r>
    </w:p>
    <w:p w14:paraId="3D5FA2CD" w14:textId="77777777" w:rsidR="00895251" w:rsidRPr="007E46C9" w:rsidRDefault="00895251" w:rsidP="00895251">
      <w:pPr>
        <w:spacing w:after="240"/>
        <w:ind w:leftChars="300" w:left="2880" w:hangingChars="900" w:hanging="2160"/>
      </w:pPr>
      <w:r w:rsidRPr="79C6FA9D">
        <w:t xml:space="preserve">RTPCRUAMTQSETOT </w:t>
      </w:r>
      <w:r w:rsidRPr="1A41FB75">
        <w:rPr>
          <w:i/>
          <w:iCs/>
          <w:vertAlign w:val="subscript"/>
        </w:rPr>
        <w:t>q</w:t>
      </w:r>
      <w:r w:rsidRPr="007E46C9">
        <w:rPr>
          <w:bCs/>
        </w:rPr>
        <w:tab/>
      </w:r>
      <w:r w:rsidRPr="79C6FA9D">
        <w:t>=</w:t>
      </w:r>
      <w:r w:rsidRPr="007E46C9">
        <w:rPr>
          <w:bCs/>
        </w:rPr>
        <w:tab/>
      </w:r>
      <w:r>
        <w:rPr>
          <w:bCs/>
          <w:noProof/>
          <w:position w:val="-20"/>
        </w:rPr>
        <w:drawing>
          <wp:inline distT="0" distB="0" distL="0" distR="0" wp14:anchorId="0FE98D3B" wp14:editId="0DDBCF60">
            <wp:extent cx="142875" cy="276225"/>
            <wp:effectExtent l="0" t="0" r="9525" b="9525"/>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t xml:space="preserve">RTPCRUAMT </w:t>
      </w:r>
      <w:r w:rsidRPr="1A41FB75">
        <w:rPr>
          <w:i/>
          <w:iCs/>
          <w:vertAlign w:val="subscript"/>
        </w:rPr>
        <w:t>q, m</w:t>
      </w:r>
    </w:p>
    <w:p w14:paraId="18F5566F" w14:textId="77777777" w:rsidR="00895251" w:rsidRDefault="00895251" w:rsidP="00895251">
      <w:r>
        <w:t>Total charge of infeasible Ancillary Service Supply Responsibility for Reg-Up</w:t>
      </w:r>
    </w:p>
    <w:p w14:paraId="1701B080" w14:textId="77777777" w:rsidR="00895251" w:rsidRDefault="00895251" w:rsidP="00895251">
      <w:pPr>
        <w:spacing w:after="240"/>
        <w:ind w:left="2880" w:hanging="2160"/>
      </w:pPr>
      <w:r>
        <w:t>RUINFQAMTTOT</w:t>
      </w:r>
      <w:r>
        <w:tab/>
        <w:t>=</w:t>
      </w:r>
      <w:r>
        <w:tab/>
      </w:r>
      <w:r w:rsidRPr="006F784F">
        <w:rPr>
          <w:position w:val="-22"/>
          <w:lang w:val="pt-BR"/>
        </w:rPr>
        <w:object w:dxaOrig="225" w:dyaOrig="465" w14:anchorId="422BFB20">
          <v:shape id="_x0000_i1153" type="#_x0000_t75" style="width:15pt;height:15pt" o:ole="">
            <v:imagedata r:id="rId176" o:title=""/>
          </v:shape>
          <o:OLEObject Type="Embed" ProgID="Equation.3" ShapeID="_x0000_i1153" DrawAspect="Content" ObjectID="_1825175721" r:id="rId177"/>
        </w:object>
      </w:r>
      <w:r w:rsidRPr="002A7C17">
        <w:t xml:space="preserve"> </w:t>
      </w:r>
      <w:r>
        <w:t xml:space="preserve">RUINFQAMT </w:t>
      </w:r>
      <w:r w:rsidRPr="76A32F7C">
        <w:rPr>
          <w:i/>
          <w:iCs/>
          <w:vertAlign w:val="subscript"/>
        </w:rPr>
        <w:t>q</w:t>
      </w:r>
    </w:p>
    <w:p w14:paraId="36DCDF9D" w14:textId="77777777" w:rsidR="00895251" w:rsidRPr="007E46C9" w:rsidRDefault="00895251" w:rsidP="00895251">
      <w:r w:rsidRPr="007E46C9">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8"/>
        <w:gridCol w:w="614"/>
        <w:gridCol w:w="6329"/>
      </w:tblGrid>
      <w:tr w:rsidR="00895251" w:rsidRPr="007E46C9" w14:paraId="25B06EF5" w14:textId="77777777" w:rsidTr="00FE06EF">
        <w:tc>
          <w:tcPr>
            <w:tcW w:w="1315" w:type="pct"/>
          </w:tcPr>
          <w:p w14:paraId="527B5DF4" w14:textId="77777777" w:rsidR="00895251" w:rsidRPr="007E46C9" w:rsidRDefault="00895251" w:rsidP="00FE06EF">
            <w:pPr>
              <w:spacing w:after="120"/>
              <w:rPr>
                <w:b/>
                <w:iCs/>
                <w:sz w:val="20"/>
              </w:rPr>
            </w:pPr>
            <w:r w:rsidRPr="007E46C9">
              <w:rPr>
                <w:b/>
                <w:iCs/>
                <w:sz w:val="20"/>
              </w:rPr>
              <w:t>Variable</w:t>
            </w:r>
          </w:p>
        </w:tc>
        <w:tc>
          <w:tcPr>
            <w:tcW w:w="326" w:type="pct"/>
          </w:tcPr>
          <w:p w14:paraId="61D04443" w14:textId="77777777" w:rsidR="00895251" w:rsidRPr="007E46C9" w:rsidRDefault="00895251" w:rsidP="00FE06EF">
            <w:pPr>
              <w:spacing w:after="120"/>
              <w:rPr>
                <w:b/>
                <w:iCs/>
                <w:sz w:val="20"/>
              </w:rPr>
            </w:pPr>
            <w:r w:rsidRPr="007E46C9">
              <w:rPr>
                <w:b/>
                <w:iCs/>
                <w:sz w:val="20"/>
              </w:rPr>
              <w:t>Unit</w:t>
            </w:r>
          </w:p>
        </w:tc>
        <w:tc>
          <w:tcPr>
            <w:tcW w:w="3359" w:type="pct"/>
          </w:tcPr>
          <w:p w14:paraId="0DD7AA64" w14:textId="77777777" w:rsidR="00895251" w:rsidRPr="007E46C9" w:rsidRDefault="00895251" w:rsidP="00FE06EF">
            <w:pPr>
              <w:spacing w:after="120"/>
              <w:rPr>
                <w:b/>
                <w:iCs/>
                <w:sz w:val="20"/>
              </w:rPr>
            </w:pPr>
            <w:r w:rsidRPr="007E46C9">
              <w:rPr>
                <w:b/>
                <w:iCs/>
                <w:sz w:val="20"/>
              </w:rPr>
              <w:t>Description</w:t>
            </w:r>
          </w:p>
        </w:tc>
      </w:tr>
      <w:tr w:rsidR="00895251" w:rsidRPr="007E46C9" w14:paraId="580E01BA" w14:textId="77777777" w:rsidTr="00FE06EF">
        <w:tc>
          <w:tcPr>
            <w:tcW w:w="1315" w:type="pct"/>
          </w:tcPr>
          <w:p w14:paraId="7C9D826B" w14:textId="77777777" w:rsidR="00895251" w:rsidRPr="007E46C9" w:rsidRDefault="00895251" w:rsidP="00FE06EF">
            <w:pPr>
              <w:spacing w:after="60"/>
              <w:rPr>
                <w:iCs/>
                <w:sz w:val="20"/>
              </w:rPr>
            </w:pPr>
            <w:r w:rsidRPr="007E46C9">
              <w:rPr>
                <w:iCs/>
                <w:sz w:val="20"/>
              </w:rPr>
              <w:t>RUCOSTTOT</w:t>
            </w:r>
          </w:p>
        </w:tc>
        <w:tc>
          <w:tcPr>
            <w:tcW w:w="326" w:type="pct"/>
          </w:tcPr>
          <w:p w14:paraId="41A145C5" w14:textId="77777777" w:rsidR="00895251" w:rsidRPr="007E46C9" w:rsidRDefault="00895251" w:rsidP="00FE06EF">
            <w:pPr>
              <w:spacing w:after="60"/>
              <w:rPr>
                <w:iCs/>
                <w:sz w:val="20"/>
              </w:rPr>
            </w:pPr>
            <w:r w:rsidRPr="007E46C9">
              <w:rPr>
                <w:iCs/>
                <w:sz w:val="20"/>
              </w:rPr>
              <w:t>$</w:t>
            </w:r>
          </w:p>
        </w:tc>
        <w:tc>
          <w:tcPr>
            <w:tcW w:w="3359" w:type="pct"/>
          </w:tcPr>
          <w:p w14:paraId="62FE7CFE" w14:textId="77777777" w:rsidR="00895251" w:rsidRPr="007E46C9" w:rsidRDefault="00895251" w:rsidP="00FE06EF">
            <w:pPr>
              <w:spacing w:after="60"/>
              <w:rPr>
                <w:iCs/>
                <w:sz w:val="20"/>
              </w:rPr>
            </w:pPr>
            <w:r w:rsidRPr="007E46C9">
              <w:rPr>
                <w:i/>
                <w:iCs/>
                <w:sz w:val="20"/>
              </w:rPr>
              <w:t>Reg-Up Cost Total</w:t>
            </w:r>
            <w:r w:rsidRPr="007E46C9">
              <w:rPr>
                <w:iCs/>
                <w:sz w:val="20"/>
              </w:rPr>
              <w:t>—The net total costs for Reg-Up for the hour.</w:t>
            </w:r>
          </w:p>
        </w:tc>
      </w:tr>
      <w:tr w:rsidR="00895251" w:rsidRPr="007E46C9" w14:paraId="2F424D92" w14:textId="77777777" w:rsidTr="00FE06EF">
        <w:tc>
          <w:tcPr>
            <w:tcW w:w="1315" w:type="pct"/>
            <w:tcBorders>
              <w:top w:val="single" w:sz="4" w:space="0" w:color="auto"/>
              <w:left w:val="single" w:sz="4" w:space="0" w:color="auto"/>
              <w:bottom w:val="single" w:sz="4" w:space="0" w:color="auto"/>
              <w:right w:val="single" w:sz="4" w:space="0" w:color="auto"/>
            </w:tcBorders>
          </w:tcPr>
          <w:p w14:paraId="2C65142A" w14:textId="77777777" w:rsidR="00895251" w:rsidRPr="007E46C9" w:rsidRDefault="00895251" w:rsidP="00FE06EF">
            <w:pPr>
              <w:spacing w:after="60"/>
              <w:rPr>
                <w:iCs/>
                <w:sz w:val="20"/>
              </w:rPr>
            </w:pPr>
            <w:r w:rsidRPr="007E46C9">
              <w:rPr>
                <w:iCs/>
                <w:sz w:val="20"/>
              </w:rPr>
              <w:t xml:space="preserve">RTPCRUAMTTOT </w:t>
            </w:r>
            <w:r w:rsidRPr="007E46C9">
              <w:rPr>
                <w:i/>
                <w:iCs/>
                <w:sz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14:paraId="3CC34FB2" w14:textId="77777777" w:rsidR="00895251" w:rsidRPr="007E46C9"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2BD54199" w14:textId="77777777" w:rsidR="00895251" w:rsidRPr="007E46C9" w:rsidRDefault="00895251" w:rsidP="00FE06EF">
            <w:pPr>
              <w:spacing w:after="60"/>
              <w:rPr>
                <w:i/>
                <w:iCs/>
                <w:sz w:val="20"/>
              </w:rPr>
            </w:pPr>
            <w:r w:rsidRPr="007E46C9">
              <w:rPr>
                <w:i/>
                <w:iCs/>
                <w:sz w:val="20"/>
              </w:rPr>
              <w:t>Procured Capacity for Reg-Up Amount Total by market—</w:t>
            </w:r>
            <w:r w:rsidRPr="007E46C9">
              <w:rPr>
                <w:iCs/>
                <w:sz w:val="20"/>
              </w:rPr>
              <w:t xml:space="preserve">The total payments to all QSEs for the Ancillary Service Offers cleared in the market </w:t>
            </w:r>
            <w:r w:rsidRPr="007E46C9">
              <w:rPr>
                <w:i/>
                <w:iCs/>
                <w:sz w:val="20"/>
              </w:rPr>
              <w:t>m</w:t>
            </w:r>
            <w:r w:rsidRPr="007E46C9">
              <w:rPr>
                <w:iCs/>
                <w:sz w:val="20"/>
              </w:rPr>
              <w:t xml:space="preserve"> for Reg-Up, for the hour.</w:t>
            </w:r>
          </w:p>
        </w:tc>
      </w:tr>
      <w:tr w:rsidR="00895251" w:rsidRPr="007E46C9" w14:paraId="69CF2753" w14:textId="77777777" w:rsidTr="00FE06EF">
        <w:tc>
          <w:tcPr>
            <w:tcW w:w="1315" w:type="pct"/>
            <w:tcBorders>
              <w:top w:val="single" w:sz="4" w:space="0" w:color="auto"/>
              <w:left w:val="single" w:sz="4" w:space="0" w:color="auto"/>
              <w:bottom w:val="single" w:sz="4" w:space="0" w:color="auto"/>
              <w:right w:val="single" w:sz="4" w:space="0" w:color="auto"/>
            </w:tcBorders>
          </w:tcPr>
          <w:p w14:paraId="1DA69C5A" w14:textId="77777777" w:rsidR="00895251" w:rsidRPr="007E46C9" w:rsidRDefault="00895251" w:rsidP="00FE06EF">
            <w:pPr>
              <w:spacing w:after="60"/>
              <w:rPr>
                <w:iCs/>
                <w:sz w:val="20"/>
              </w:rPr>
            </w:pPr>
            <w:r w:rsidRPr="007E46C9">
              <w:rPr>
                <w:iCs/>
                <w:sz w:val="20"/>
              </w:rPr>
              <w:t xml:space="preserve">RTPCRUAMT </w:t>
            </w:r>
            <w:r w:rsidRPr="007E46C9">
              <w:rPr>
                <w:i/>
                <w:iCs/>
                <w:sz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14:paraId="1BC8F905" w14:textId="77777777" w:rsidR="00895251" w:rsidRPr="007E46C9"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080603DF" w14:textId="77777777" w:rsidR="00895251" w:rsidRPr="007E46C9" w:rsidRDefault="00895251" w:rsidP="00FE06EF">
            <w:pPr>
              <w:spacing w:after="60"/>
              <w:rPr>
                <w:i/>
                <w:iCs/>
                <w:sz w:val="20"/>
              </w:rPr>
            </w:pPr>
            <w:r w:rsidRPr="007E46C9">
              <w:rPr>
                <w:i/>
                <w:iCs/>
                <w:sz w:val="20"/>
              </w:rPr>
              <w:t>Procured Capacity for Reg-Up Amount per QSE by market</w:t>
            </w:r>
            <w:r w:rsidRPr="007E46C9">
              <w:rPr>
                <w:iCs/>
                <w:sz w:val="20"/>
              </w:rPr>
              <w:t xml:space="preserve">—The payment to QSE </w:t>
            </w:r>
            <w:r w:rsidRPr="007E46C9">
              <w:rPr>
                <w:i/>
                <w:iCs/>
                <w:sz w:val="20"/>
              </w:rPr>
              <w:t>q</w:t>
            </w:r>
            <w:r w:rsidRPr="007E46C9">
              <w:rPr>
                <w:iCs/>
                <w:sz w:val="20"/>
              </w:rPr>
              <w:t xml:space="preserve"> for its Ancillary Service Offers cleared in the market </w:t>
            </w:r>
            <w:r w:rsidRPr="007E46C9">
              <w:rPr>
                <w:i/>
                <w:iCs/>
                <w:sz w:val="20"/>
              </w:rPr>
              <w:t>m</w:t>
            </w:r>
            <w:r w:rsidRPr="007E46C9">
              <w:rPr>
                <w:iCs/>
                <w:sz w:val="20"/>
              </w:rPr>
              <w:t xml:space="preserve"> for Reg-Up, for the hour.</w:t>
            </w:r>
          </w:p>
        </w:tc>
      </w:tr>
      <w:tr w:rsidR="00895251" w:rsidRPr="007E46C9" w14:paraId="22654403" w14:textId="77777777" w:rsidTr="00FE06EF">
        <w:tc>
          <w:tcPr>
            <w:tcW w:w="1315" w:type="pct"/>
            <w:tcBorders>
              <w:top w:val="single" w:sz="4" w:space="0" w:color="auto"/>
              <w:left w:val="single" w:sz="4" w:space="0" w:color="auto"/>
              <w:bottom w:val="single" w:sz="4" w:space="0" w:color="auto"/>
              <w:right w:val="single" w:sz="4" w:space="0" w:color="auto"/>
            </w:tcBorders>
          </w:tcPr>
          <w:p w14:paraId="4B248686" w14:textId="77777777" w:rsidR="00895251" w:rsidRPr="007E46C9" w:rsidRDefault="00895251" w:rsidP="00FE06EF">
            <w:pPr>
              <w:spacing w:after="60"/>
              <w:rPr>
                <w:iCs/>
                <w:sz w:val="20"/>
              </w:rPr>
            </w:pPr>
            <w:r w:rsidRPr="007E46C9">
              <w:rPr>
                <w:iCs/>
                <w:sz w:val="20"/>
              </w:rPr>
              <w:t>RUFQAMTTOT</w:t>
            </w:r>
          </w:p>
        </w:tc>
        <w:tc>
          <w:tcPr>
            <w:tcW w:w="326" w:type="pct"/>
            <w:tcBorders>
              <w:top w:val="single" w:sz="4" w:space="0" w:color="auto"/>
              <w:left w:val="single" w:sz="4" w:space="0" w:color="auto"/>
              <w:bottom w:val="single" w:sz="4" w:space="0" w:color="auto"/>
              <w:right w:val="single" w:sz="4" w:space="0" w:color="auto"/>
            </w:tcBorders>
          </w:tcPr>
          <w:p w14:paraId="5349A7AF" w14:textId="77777777" w:rsidR="00895251" w:rsidRPr="007E46C9"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4BB2B8B8" w14:textId="77777777" w:rsidR="00895251" w:rsidRPr="007E46C9" w:rsidRDefault="00895251" w:rsidP="00FE06EF">
            <w:pPr>
              <w:spacing w:after="60"/>
              <w:rPr>
                <w:i/>
                <w:iCs/>
                <w:sz w:val="20"/>
              </w:rPr>
            </w:pPr>
            <w:r w:rsidRPr="007E46C9">
              <w:rPr>
                <w:i/>
                <w:iCs/>
                <w:sz w:val="20"/>
              </w:rPr>
              <w:t>Reg-Up Failure Quantity Amount Total</w:t>
            </w:r>
            <w:r w:rsidRPr="007E46C9">
              <w:rPr>
                <w:iCs/>
                <w:sz w:val="20"/>
              </w:rPr>
              <w:t>—The total charges to all QSEs for their capacity associated with failures and reconfiguration reductions on their Ancillary Service Supply Responsibilities for Reg-Up, for the hour.</w:t>
            </w:r>
          </w:p>
        </w:tc>
      </w:tr>
      <w:tr w:rsidR="00895251" w:rsidRPr="007E46C9" w14:paraId="0D5C3840" w14:textId="77777777" w:rsidTr="00FE06EF">
        <w:tc>
          <w:tcPr>
            <w:tcW w:w="1315" w:type="pct"/>
            <w:tcBorders>
              <w:top w:val="single" w:sz="4" w:space="0" w:color="auto"/>
              <w:left w:val="single" w:sz="4" w:space="0" w:color="auto"/>
              <w:bottom w:val="single" w:sz="4" w:space="0" w:color="auto"/>
              <w:right w:val="single" w:sz="4" w:space="0" w:color="auto"/>
            </w:tcBorders>
          </w:tcPr>
          <w:p w14:paraId="21EEE06A" w14:textId="77777777" w:rsidR="00895251" w:rsidRPr="007E46C9" w:rsidRDefault="00895251" w:rsidP="00FE06EF">
            <w:pPr>
              <w:spacing w:after="60"/>
              <w:rPr>
                <w:iCs/>
                <w:sz w:val="20"/>
              </w:rPr>
            </w:pPr>
            <w:r w:rsidRPr="007E46C9">
              <w:rPr>
                <w:iCs/>
                <w:sz w:val="20"/>
              </w:rPr>
              <w:t xml:space="preserve">RUFQAMTQSETOT </w:t>
            </w:r>
            <w:r w:rsidRPr="007E46C9">
              <w:rPr>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6423F442" w14:textId="77777777" w:rsidR="00895251" w:rsidRPr="007E46C9"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525E7931" w14:textId="77777777" w:rsidR="00895251" w:rsidRPr="007E46C9" w:rsidRDefault="00895251" w:rsidP="00FE06EF">
            <w:pPr>
              <w:spacing w:after="60"/>
              <w:rPr>
                <w:i/>
                <w:iCs/>
                <w:sz w:val="20"/>
              </w:rPr>
            </w:pPr>
            <w:r w:rsidRPr="007E46C9">
              <w:rPr>
                <w:i/>
                <w:iCs/>
                <w:sz w:val="20"/>
              </w:rPr>
              <w:t>Reg-Up Failure Quantity Amount Total per QSE</w:t>
            </w:r>
            <w:r w:rsidRPr="007E46C9">
              <w:rPr>
                <w:iCs/>
                <w:sz w:val="20"/>
              </w:rPr>
              <w:t xml:space="preserve">—The charge to QSE </w:t>
            </w:r>
            <w:r w:rsidRPr="007E46C9">
              <w:rPr>
                <w:i/>
                <w:iCs/>
                <w:sz w:val="20"/>
              </w:rPr>
              <w:t>q</w:t>
            </w:r>
            <w:r w:rsidRPr="007E46C9">
              <w:rPr>
                <w:iCs/>
                <w:sz w:val="20"/>
              </w:rPr>
              <w:t xml:space="preserve"> for its total capacity associated with failures and reconfiguration reductions on its Ancillary Service Supply Responsibility for Reg-Up, for the hour.</w:t>
            </w:r>
          </w:p>
        </w:tc>
      </w:tr>
      <w:tr w:rsidR="00895251" w:rsidRPr="007E46C9" w14:paraId="38418A4E" w14:textId="77777777" w:rsidTr="00FE06EF">
        <w:tc>
          <w:tcPr>
            <w:tcW w:w="1315" w:type="pct"/>
            <w:tcBorders>
              <w:top w:val="single" w:sz="4" w:space="0" w:color="auto"/>
              <w:left w:val="single" w:sz="4" w:space="0" w:color="auto"/>
              <w:bottom w:val="single" w:sz="4" w:space="0" w:color="auto"/>
              <w:right w:val="single" w:sz="4" w:space="0" w:color="auto"/>
            </w:tcBorders>
          </w:tcPr>
          <w:p w14:paraId="25E6B4DC" w14:textId="77777777" w:rsidR="00895251" w:rsidRPr="007E46C9" w:rsidRDefault="00895251" w:rsidP="00FE06EF">
            <w:pPr>
              <w:spacing w:after="60"/>
              <w:rPr>
                <w:iCs/>
                <w:sz w:val="20"/>
              </w:rPr>
            </w:pPr>
            <w:r w:rsidRPr="007E46C9">
              <w:rPr>
                <w:iCs/>
                <w:sz w:val="20"/>
              </w:rPr>
              <w:t xml:space="preserve">RTPCRUAMTQSETOT </w:t>
            </w:r>
            <w:r w:rsidRPr="007E46C9">
              <w:rPr>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1EB52BF3" w14:textId="77777777" w:rsidR="00895251" w:rsidRPr="007E46C9"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2763BC75" w14:textId="77777777" w:rsidR="00895251" w:rsidRPr="007E46C9" w:rsidRDefault="00895251" w:rsidP="00FE06EF">
            <w:pPr>
              <w:spacing w:after="60"/>
              <w:rPr>
                <w:iCs/>
                <w:sz w:val="20"/>
              </w:rPr>
            </w:pPr>
            <w:r w:rsidRPr="007E46C9">
              <w:rPr>
                <w:i/>
                <w:iCs/>
                <w:sz w:val="20"/>
              </w:rPr>
              <w:t>Procured Capacity for Reg-Up Amount Total per QSE</w:t>
            </w:r>
            <w:r w:rsidRPr="007E46C9">
              <w:rPr>
                <w:iCs/>
                <w:sz w:val="20"/>
              </w:rPr>
              <w:t xml:space="preserve">—The total payments to a QSE </w:t>
            </w:r>
            <w:r w:rsidRPr="007E46C9">
              <w:rPr>
                <w:i/>
                <w:iCs/>
                <w:sz w:val="20"/>
              </w:rPr>
              <w:t>q</w:t>
            </w:r>
            <w:r w:rsidRPr="007E46C9">
              <w:rPr>
                <w:iCs/>
                <w:sz w:val="20"/>
              </w:rPr>
              <w:t xml:space="preserve"> in all SASMs and RSASMs for the Ancillary Service Offers cleared for Reg-Up, for the hour.</w:t>
            </w:r>
          </w:p>
        </w:tc>
      </w:tr>
      <w:tr w:rsidR="00895251" w:rsidRPr="007E46C9" w14:paraId="3DE4640E" w14:textId="77777777" w:rsidTr="00FE06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456395D9" w14:textId="77777777" w:rsidR="00895251" w:rsidRPr="007E46C9" w:rsidRDefault="00895251" w:rsidP="00FE06EF">
            <w:pPr>
              <w:spacing w:after="60"/>
              <w:rPr>
                <w:iCs/>
                <w:sz w:val="20"/>
              </w:rPr>
            </w:pPr>
            <w:r w:rsidRPr="007E46C9">
              <w:rPr>
                <w:iCs/>
                <w:sz w:val="20"/>
              </w:rPr>
              <w:t xml:space="preserve">PCRUAMT </w:t>
            </w:r>
            <w:r w:rsidRPr="007E46C9">
              <w:rPr>
                <w:i/>
                <w:iCs/>
                <w:sz w:val="20"/>
                <w:vertAlign w:val="subscript"/>
              </w:rPr>
              <w:t>q</w:t>
            </w:r>
          </w:p>
        </w:tc>
        <w:tc>
          <w:tcPr>
            <w:tcW w:w="326" w:type="pct"/>
          </w:tcPr>
          <w:p w14:paraId="18787290" w14:textId="77777777" w:rsidR="00895251" w:rsidRPr="007E46C9" w:rsidRDefault="00895251" w:rsidP="00FE06EF">
            <w:pPr>
              <w:spacing w:after="60"/>
              <w:rPr>
                <w:iCs/>
                <w:sz w:val="20"/>
              </w:rPr>
            </w:pPr>
            <w:r w:rsidRPr="007E46C9">
              <w:rPr>
                <w:iCs/>
                <w:sz w:val="20"/>
              </w:rPr>
              <w:t>$</w:t>
            </w:r>
          </w:p>
        </w:tc>
        <w:tc>
          <w:tcPr>
            <w:tcW w:w="3359" w:type="pct"/>
          </w:tcPr>
          <w:p w14:paraId="5FCFB1C9" w14:textId="77777777" w:rsidR="00895251" w:rsidRPr="007E46C9" w:rsidRDefault="00895251" w:rsidP="00FE06EF">
            <w:pPr>
              <w:spacing w:after="60"/>
              <w:rPr>
                <w:iCs/>
                <w:sz w:val="20"/>
              </w:rPr>
            </w:pPr>
            <w:r w:rsidRPr="007E46C9">
              <w:rPr>
                <w:i/>
                <w:iCs/>
                <w:sz w:val="20"/>
              </w:rPr>
              <w:t>Procured Capacity for Reg-Up Amount per QSE in DAM</w:t>
            </w:r>
            <w:r w:rsidRPr="007E46C9">
              <w:rPr>
                <w:iCs/>
                <w:sz w:val="20"/>
              </w:rPr>
              <w:t xml:space="preserve">—The DAM Reg-Up payment for QSE </w:t>
            </w:r>
            <w:r w:rsidRPr="007E46C9">
              <w:rPr>
                <w:i/>
                <w:iCs/>
                <w:sz w:val="20"/>
              </w:rPr>
              <w:t>q</w:t>
            </w:r>
            <w:r w:rsidRPr="007E46C9">
              <w:rPr>
                <w:iCs/>
                <w:sz w:val="20"/>
              </w:rPr>
              <w:t>, for the hour.</w:t>
            </w:r>
          </w:p>
        </w:tc>
      </w:tr>
      <w:tr w:rsidR="00895251" w:rsidRPr="007E46C9" w14:paraId="387FE517" w14:textId="77777777" w:rsidTr="00FE06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7DDF4679" w14:textId="77777777" w:rsidR="00895251" w:rsidRPr="007E46C9" w:rsidRDefault="00895251" w:rsidP="00FE06EF">
            <w:pPr>
              <w:spacing w:after="60"/>
              <w:rPr>
                <w:iCs/>
                <w:sz w:val="20"/>
              </w:rPr>
            </w:pPr>
            <w:r w:rsidRPr="00736C3C">
              <w:rPr>
                <w:sz w:val="20"/>
              </w:rPr>
              <w:t>RU</w:t>
            </w:r>
            <w:r>
              <w:rPr>
                <w:sz w:val="20"/>
              </w:rPr>
              <w:t>INF</w:t>
            </w:r>
            <w:r w:rsidRPr="00736C3C">
              <w:rPr>
                <w:sz w:val="20"/>
              </w:rPr>
              <w:t>QAMTTOT</w:t>
            </w:r>
          </w:p>
        </w:tc>
        <w:tc>
          <w:tcPr>
            <w:tcW w:w="326" w:type="pct"/>
          </w:tcPr>
          <w:p w14:paraId="799F848B" w14:textId="77777777" w:rsidR="00895251" w:rsidRPr="007E46C9" w:rsidRDefault="00895251" w:rsidP="00FE06EF">
            <w:pPr>
              <w:spacing w:after="60"/>
              <w:rPr>
                <w:iCs/>
                <w:sz w:val="20"/>
              </w:rPr>
            </w:pPr>
            <w:r>
              <w:rPr>
                <w:sz w:val="20"/>
              </w:rPr>
              <w:t>$</w:t>
            </w:r>
          </w:p>
        </w:tc>
        <w:tc>
          <w:tcPr>
            <w:tcW w:w="3359" w:type="pct"/>
          </w:tcPr>
          <w:p w14:paraId="77ACBA9C" w14:textId="77777777" w:rsidR="00895251" w:rsidRPr="007E46C9" w:rsidRDefault="00895251" w:rsidP="00FE06EF">
            <w:pPr>
              <w:spacing w:after="60"/>
              <w:rPr>
                <w:i/>
                <w:iCs/>
                <w:sz w:val="20"/>
              </w:rPr>
            </w:pPr>
            <w:r w:rsidRPr="002F2E4C">
              <w:rPr>
                <w:i/>
                <w:sz w:val="20"/>
              </w:rPr>
              <w:t>Reg-Up Infeasible Quantity Amount</w:t>
            </w:r>
            <w:r>
              <w:rPr>
                <w:i/>
                <w:sz w:val="20"/>
              </w:rPr>
              <w:t xml:space="preserve"> Total </w:t>
            </w:r>
            <w:r w:rsidRPr="002F2E4C">
              <w:rPr>
                <w:i/>
                <w:sz w:val="20"/>
              </w:rPr>
              <w:t xml:space="preserve"> </w:t>
            </w:r>
            <w:r w:rsidRPr="002F2E4C">
              <w:rPr>
                <w:sz w:val="20"/>
              </w:rPr>
              <w:t xml:space="preserve">— The charge to </w:t>
            </w:r>
            <w:r>
              <w:rPr>
                <w:sz w:val="20"/>
              </w:rPr>
              <w:t xml:space="preserve">all </w:t>
            </w:r>
            <w:r w:rsidRPr="002F2E4C">
              <w:rPr>
                <w:sz w:val="20"/>
              </w:rPr>
              <w:t>QSE</w:t>
            </w:r>
            <w:r>
              <w:rPr>
                <w:sz w:val="20"/>
              </w:rPr>
              <w:t>s</w:t>
            </w:r>
            <w:r w:rsidRPr="002F2E4C">
              <w:rPr>
                <w:sz w:val="20"/>
              </w:rPr>
              <w:t xml:space="preserve"> for </w:t>
            </w:r>
            <w:r>
              <w:rPr>
                <w:sz w:val="20"/>
              </w:rPr>
              <w:t xml:space="preserve">their </w:t>
            </w:r>
            <w:r w:rsidRPr="002F2E4C">
              <w:rPr>
                <w:sz w:val="20"/>
              </w:rPr>
              <w:t>total capacity associated with infeasible deployment of Ancilla</w:t>
            </w:r>
            <w:r>
              <w:rPr>
                <w:sz w:val="20"/>
              </w:rPr>
              <w:t>ry Service Supply Responsibilities</w:t>
            </w:r>
            <w:r w:rsidRPr="002F2E4C">
              <w:rPr>
                <w:sz w:val="20"/>
              </w:rPr>
              <w:t xml:space="preserve"> for Reg-Up, for the hour.</w:t>
            </w:r>
          </w:p>
        </w:tc>
      </w:tr>
      <w:tr w:rsidR="00895251" w:rsidRPr="007E46C9" w14:paraId="47333BF5" w14:textId="77777777" w:rsidTr="00FE06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1D8464EC" w14:textId="77777777" w:rsidR="00895251" w:rsidRPr="007E46C9" w:rsidRDefault="00895251" w:rsidP="00FE06EF">
            <w:pPr>
              <w:spacing w:after="60"/>
              <w:rPr>
                <w:iCs/>
                <w:sz w:val="20"/>
              </w:rPr>
            </w:pPr>
            <w:r w:rsidRPr="00736C3C">
              <w:rPr>
                <w:sz w:val="20"/>
              </w:rPr>
              <w:lastRenderedPageBreak/>
              <w:t>RUINFQAMT</w:t>
            </w:r>
            <w:r>
              <w:rPr>
                <w:sz w:val="20"/>
              </w:rPr>
              <w:t xml:space="preserve"> </w:t>
            </w:r>
            <w:r w:rsidRPr="00E8083C">
              <w:rPr>
                <w:i/>
                <w:sz w:val="20"/>
                <w:vertAlign w:val="subscript"/>
              </w:rPr>
              <w:t>q</w:t>
            </w:r>
          </w:p>
        </w:tc>
        <w:tc>
          <w:tcPr>
            <w:tcW w:w="326" w:type="pct"/>
          </w:tcPr>
          <w:p w14:paraId="7B2062BC" w14:textId="77777777" w:rsidR="00895251" w:rsidRPr="007E46C9" w:rsidRDefault="00895251" w:rsidP="00FE06EF">
            <w:pPr>
              <w:spacing w:after="60"/>
              <w:rPr>
                <w:iCs/>
                <w:sz w:val="20"/>
              </w:rPr>
            </w:pPr>
            <w:r>
              <w:rPr>
                <w:sz w:val="20"/>
              </w:rPr>
              <w:t>$</w:t>
            </w:r>
          </w:p>
        </w:tc>
        <w:tc>
          <w:tcPr>
            <w:tcW w:w="3359" w:type="pct"/>
          </w:tcPr>
          <w:p w14:paraId="2478BE8F" w14:textId="77777777" w:rsidR="00895251" w:rsidRPr="007E46C9" w:rsidRDefault="00895251" w:rsidP="00FE06EF">
            <w:pPr>
              <w:spacing w:after="60"/>
              <w:rPr>
                <w:i/>
                <w:iCs/>
                <w:sz w:val="20"/>
              </w:rPr>
            </w:pPr>
            <w:r w:rsidRPr="00736C3C">
              <w:rPr>
                <w:i/>
                <w:sz w:val="20"/>
              </w:rPr>
              <w:t>Reg-Up Infeasible Quantity Amount per QSE</w:t>
            </w:r>
            <w:r w:rsidRPr="00736C3C">
              <w:rPr>
                <w:sz w:val="20"/>
              </w:rPr>
              <w:t xml:space="preserve">—The total charge to QSE </w:t>
            </w:r>
            <w:r w:rsidRPr="00736C3C">
              <w:rPr>
                <w:i/>
                <w:sz w:val="20"/>
              </w:rPr>
              <w:t>q</w:t>
            </w:r>
            <w:r w:rsidRPr="00736C3C">
              <w:rPr>
                <w:sz w:val="20"/>
              </w:rPr>
              <w:t xml:space="preserve"> for its total capacity associated with infeasible deployment of Ancillary Service Supply Responsibilit</w:t>
            </w:r>
            <w:r>
              <w:rPr>
                <w:sz w:val="20"/>
              </w:rPr>
              <w:t>ies</w:t>
            </w:r>
            <w:r w:rsidRPr="00736C3C">
              <w:rPr>
                <w:sz w:val="20"/>
              </w:rPr>
              <w:t xml:space="preserve"> for Reg-Up, for the hour</w:t>
            </w:r>
            <w:r w:rsidRPr="003B731C">
              <w:t>.</w:t>
            </w:r>
          </w:p>
        </w:tc>
      </w:tr>
      <w:tr w:rsidR="00895251" w:rsidRPr="007E46C9" w14:paraId="4A3ADCCA" w14:textId="77777777" w:rsidTr="00FE06EF">
        <w:tc>
          <w:tcPr>
            <w:tcW w:w="1315" w:type="pct"/>
            <w:tcBorders>
              <w:top w:val="single" w:sz="4" w:space="0" w:color="auto"/>
              <w:left w:val="single" w:sz="4" w:space="0" w:color="auto"/>
              <w:bottom w:val="single" w:sz="4" w:space="0" w:color="auto"/>
              <w:right w:val="single" w:sz="4" w:space="0" w:color="auto"/>
            </w:tcBorders>
          </w:tcPr>
          <w:p w14:paraId="138FEED6" w14:textId="77777777" w:rsidR="00895251" w:rsidRPr="007E46C9" w:rsidRDefault="00895251" w:rsidP="00FE06EF">
            <w:pPr>
              <w:spacing w:after="60"/>
              <w:rPr>
                <w:sz w:val="20"/>
              </w:rPr>
            </w:pPr>
            <w:r w:rsidRPr="007E46C9">
              <w:rPr>
                <w:sz w:val="20"/>
              </w:rPr>
              <w:t>PCRUAMTTOT</w:t>
            </w:r>
          </w:p>
        </w:tc>
        <w:tc>
          <w:tcPr>
            <w:tcW w:w="326" w:type="pct"/>
            <w:tcBorders>
              <w:top w:val="single" w:sz="4" w:space="0" w:color="auto"/>
              <w:left w:val="single" w:sz="4" w:space="0" w:color="auto"/>
              <w:bottom w:val="single" w:sz="4" w:space="0" w:color="auto"/>
              <w:right w:val="single" w:sz="4" w:space="0" w:color="auto"/>
            </w:tcBorders>
          </w:tcPr>
          <w:p w14:paraId="13CA5080" w14:textId="77777777" w:rsidR="00895251" w:rsidRPr="007E46C9" w:rsidRDefault="00895251" w:rsidP="00FE06EF">
            <w:pPr>
              <w:spacing w:after="60"/>
              <w:rPr>
                <w:sz w:val="20"/>
              </w:rPr>
            </w:pPr>
            <w:r w:rsidRPr="007E46C9">
              <w:rPr>
                <w:sz w:val="20"/>
              </w:rPr>
              <w:t>$</w:t>
            </w:r>
          </w:p>
        </w:tc>
        <w:tc>
          <w:tcPr>
            <w:tcW w:w="3359" w:type="pct"/>
            <w:tcBorders>
              <w:top w:val="single" w:sz="4" w:space="0" w:color="auto"/>
              <w:left w:val="single" w:sz="4" w:space="0" w:color="auto"/>
              <w:bottom w:val="single" w:sz="4" w:space="0" w:color="auto"/>
              <w:right w:val="single" w:sz="4" w:space="0" w:color="auto"/>
            </w:tcBorders>
          </w:tcPr>
          <w:p w14:paraId="537F0049" w14:textId="77777777" w:rsidR="00895251" w:rsidRPr="007E46C9" w:rsidRDefault="00895251" w:rsidP="00FE06EF">
            <w:pPr>
              <w:spacing w:after="60"/>
              <w:rPr>
                <w:sz w:val="20"/>
              </w:rPr>
            </w:pPr>
            <w:r w:rsidRPr="007E46C9">
              <w:rPr>
                <w:i/>
                <w:sz w:val="20"/>
              </w:rPr>
              <w:t>Procured Capacity for Reg-Up Amount Total in DAM</w:t>
            </w:r>
            <w:r w:rsidRPr="007E46C9">
              <w:rPr>
                <w:sz w:val="20"/>
              </w:rPr>
              <w:t>—The total of the DAM Reg-Up payments for all QSEs</w:t>
            </w:r>
            <w:r w:rsidRPr="007E46C9">
              <w:rPr>
                <w:iCs/>
                <w:sz w:val="20"/>
              </w:rPr>
              <w:t>,</w:t>
            </w:r>
            <w:r w:rsidRPr="007E46C9">
              <w:rPr>
                <w:sz w:val="20"/>
              </w:rPr>
              <w:t xml:space="preserve"> for the hour.</w:t>
            </w:r>
          </w:p>
        </w:tc>
      </w:tr>
      <w:tr w:rsidR="00895251" w:rsidRPr="007E46C9" w14:paraId="59CD7C94" w14:textId="77777777" w:rsidTr="00FE06EF">
        <w:tc>
          <w:tcPr>
            <w:tcW w:w="1315" w:type="pct"/>
            <w:tcBorders>
              <w:top w:val="single" w:sz="4" w:space="0" w:color="auto"/>
              <w:left w:val="single" w:sz="4" w:space="0" w:color="auto"/>
              <w:bottom w:val="single" w:sz="4" w:space="0" w:color="auto"/>
              <w:right w:val="single" w:sz="4" w:space="0" w:color="auto"/>
            </w:tcBorders>
          </w:tcPr>
          <w:p w14:paraId="4F351D47" w14:textId="77777777" w:rsidR="00895251" w:rsidRPr="007E46C9" w:rsidRDefault="00895251" w:rsidP="00FE06EF">
            <w:pPr>
              <w:spacing w:after="60"/>
              <w:rPr>
                <w:i/>
                <w:iCs/>
                <w:sz w:val="20"/>
              </w:rPr>
            </w:pPr>
            <w:r w:rsidRPr="007E46C9">
              <w:rPr>
                <w:i/>
                <w:iCs/>
                <w:sz w:val="20"/>
              </w:rPr>
              <w:t>q</w:t>
            </w:r>
          </w:p>
        </w:tc>
        <w:tc>
          <w:tcPr>
            <w:tcW w:w="326" w:type="pct"/>
            <w:tcBorders>
              <w:top w:val="single" w:sz="4" w:space="0" w:color="auto"/>
              <w:left w:val="single" w:sz="4" w:space="0" w:color="auto"/>
              <w:bottom w:val="single" w:sz="4" w:space="0" w:color="auto"/>
              <w:right w:val="single" w:sz="4" w:space="0" w:color="auto"/>
            </w:tcBorders>
          </w:tcPr>
          <w:p w14:paraId="43B11C36" w14:textId="77777777" w:rsidR="00895251" w:rsidRPr="007E46C9" w:rsidRDefault="00895251" w:rsidP="00FE06EF">
            <w:pPr>
              <w:spacing w:after="60"/>
              <w:rPr>
                <w:iCs/>
                <w:sz w:val="20"/>
              </w:rPr>
            </w:pPr>
            <w:r w:rsidRPr="007E46C9">
              <w:rPr>
                <w:iCs/>
                <w:sz w:val="20"/>
              </w:rPr>
              <w:t>none</w:t>
            </w:r>
          </w:p>
        </w:tc>
        <w:tc>
          <w:tcPr>
            <w:tcW w:w="3359" w:type="pct"/>
            <w:tcBorders>
              <w:top w:val="single" w:sz="4" w:space="0" w:color="auto"/>
              <w:left w:val="single" w:sz="4" w:space="0" w:color="auto"/>
              <w:bottom w:val="single" w:sz="4" w:space="0" w:color="auto"/>
              <w:right w:val="single" w:sz="4" w:space="0" w:color="auto"/>
            </w:tcBorders>
          </w:tcPr>
          <w:p w14:paraId="7C942146" w14:textId="77777777" w:rsidR="00895251" w:rsidRPr="007E46C9" w:rsidRDefault="00895251" w:rsidP="00FE06EF">
            <w:pPr>
              <w:spacing w:after="60"/>
              <w:rPr>
                <w:iCs/>
                <w:sz w:val="20"/>
              </w:rPr>
            </w:pPr>
            <w:r w:rsidRPr="007E46C9">
              <w:rPr>
                <w:iCs/>
                <w:sz w:val="20"/>
              </w:rPr>
              <w:t>A QSE.</w:t>
            </w:r>
          </w:p>
        </w:tc>
      </w:tr>
      <w:tr w:rsidR="00895251" w:rsidRPr="007E46C9" w14:paraId="224ECAC1" w14:textId="77777777" w:rsidTr="00FE06EF">
        <w:tc>
          <w:tcPr>
            <w:tcW w:w="1315" w:type="pct"/>
            <w:tcBorders>
              <w:top w:val="single" w:sz="4" w:space="0" w:color="auto"/>
              <w:left w:val="single" w:sz="4" w:space="0" w:color="auto"/>
              <w:bottom w:val="single" w:sz="4" w:space="0" w:color="auto"/>
              <w:right w:val="single" w:sz="4" w:space="0" w:color="auto"/>
            </w:tcBorders>
          </w:tcPr>
          <w:p w14:paraId="3B31273D" w14:textId="77777777" w:rsidR="00895251" w:rsidRPr="007E46C9" w:rsidRDefault="00895251" w:rsidP="00FE06EF">
            <w:pPr>
              <w:spacing w:after="60"/>
              <w:rPr>
                <w:i/>
                <w:iCs/>
                <w:sz w:val="20"/>
              </w:rPr>
            </w:pPr>
            <w:r w:rsidRPr="007E46C9">
              <w:rPr>
                <w:i/>
                <w:iCs/>
                <w:sz w:val="20"/>
              </w:rPr>
              <w:t>m</w:t>
            </w:r>
          </w:p>
        </w:tc>
        <w:tc>
          <w:tcPr>
            <w:tcW w:w="326" w:type="pct"/>
            <w:tcBorders>
              <w:top w:val="single" w:sz="4" w:space="0" w:color="auto"/>
              <w:left w:val="single" w:sz="4" w:space="0" w:color="auto"/>
              <w:bottom w:val="single" w:sz="4" w:space="0" w:color="auto"/>
              <w:right w:val="single" w:sz="4" w:space="0" w:color="auto"/>
            </w:tcBorders>
          </w:tcPr>
          <w:p w14:paraId="67BB1118" w14:textId="77777777" w:rsidR="00895251" w:rsidRPr="007E46C9" w:rsidRDefault="00895251" w:rsidP="00FE06EF">
            <w:pPr>
              <w:spacing w:after="60"/>
              <w:rPr>
                <w:iCs/>
                <w:sz w:val="20"/>
              </w:rPr>
            </w:pPr>
            <w:r w:rsidRPr="007E46C9">
              <w:rPr>
                <w:iCs/>
                <w:sz w:val="20"/>
              </w:rPr>
              <w:t>none</w:t>
            </w:r>
          </w:p>
        </w:tc>
        <w:tc>
          <w:tcPr>
            <w:tcW w:w="3359" w:type="pct"/>
            <w:tcBorders>
              <w:top w:val="single" w:sz="4" w:space="0" w:color="auto"/>
              <w:left w:val="single" w:sz="4" w:space="0" w:color="auto"/>
              <w:bottom w:val="single" w:sz="4" w:space="0" w:color="auto"/>
              <w:right w:val="single" w:sz="4" w:space="0" w:color="auto"/>
            </w:tcBorders>
          </w:tcPr>
          <w:p w14:paraId="0E8BBFEE" w14:textId="77777777" w:rsidR="00895251" w:rsidRPr="007E46C9" w:rsidRDefault="00895251" w:rsidP="00FE06EF">
            <w:pPr>
              <w:spacing w:after="60"/>
              <w:rPr>
                <w:iCs/>
                <w:sz w:val="20"/>
              </w:rPr>
            </w:pPr>
            <w:r w:rsidRPr="007E46C9">
              <w:rPr>
                <w:iCs/>
                <w:sz w:val="20"/>
              </w:rPr>
              <w:t>An Ancillary Service market (SASM or RSASM) for the given Operating Hour.</w:t>
            </w:r>
          </w:p>
        </w:tc>
      </w:tr>
    </w:tbl>
    <w:p w14:paraId="43C517EB" w14:textId="77777777" w:rsidR="00895251" w:rsidRPr="007E46C9" w:rsidRDefault="00895251" w:rsidP="008952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5251" w14:paraId="53D3A47D" w14:textId="77777777" w:rsidTr="0083533E">
        <w:trPr>
          <w:trHeight w:val="1547"/>
        </w:trPr>
        <w:tc>
          <w:tcPr>
            <w:tcW w:w="9576" w:type="dxa"/>
            <w:shd w:val="clear" w:color="auto" w:fill="D9D9D9" w:themeFill="background1" w:themeFillShade="D9"/>
          </w:tcPr>
          <w:p w14:paraId="7B3368FC" w14:textId="77777777" w:rsidR="00895251" w:rsidRDefault="00895251" w:rsidP="00FE06EF">
            <w:pPr>
              <w:pStyle w:val="Instructions"/>
              <w:spacing w:before="120"/>
            </w:pPr>
            <w:r>
              <w:t>[NPRR841:  Replace paragraph (a) above with the following upon system implementation:]</w:t>
            </w:r>
          </w:p>
          <w:p w14:paraId="7E4F8AD9" w14:textId="77777777" w:rsidR="00895251" w:rsidRPr="00E5030A" w:rsidRDefault="00895251" w:rsidP="00FE06EF">
            <w:pPr>
              <w:spacing w:after="240"/>
              <w:ind w:left="1440" w:hanging="720"/>
            </w:pPr>
            <w:r w:rsidRPr="00E5030A">
              <w:t>(a)</w:t>
            </w:r>
            <w:r w:rsidRPr="00E5030A">
              <w:tab/>
              <w:t xml:space="preserve">The net total costs for Reg-Up for a given Operating Hour </w:t>
            </w:r>
            <w:proofErr w:type="gramStart"/>
            <w:r w:rsidRPr="00E5030A">
              <w:t>is</w:t>
            </w:r>
            <w:proofErr w:type="gramEnd"/>
            <w:r w:rsidRPr="00E5030A">
              <w:t xml:space="preserve"> calculated as follows:</w:t>
            </w:r>
          </w:p>
          <w:p w14:paraId="4C8E980C" w14:textId="77777777" w:rsidR="00895251" w:rsidRPr="00E5030A" w:rsidRDefault="6D83C740" w:rsidP="00FE06EF">
            <w:pPr>
              <w:spacing w:after="120"/>
              <w:ind w:left="2880" w:hanging="2160"/>
              <w:rPr>
                <w:b/>
                <w:bCs/>
              </w:rPr>
            </w:pPr>
            <w:r w:rsidRPr="00E5030A">
              <w:rPr>
                <w:b/>
                <w:bCs/>
              </w:rPr>
              <w:t>RUCOSTTOT</w:t>
            </w:r>
            <w:r w:rsidR="00895251" w:rsidRPr="00E5030A">
              <w:rPr>
                <w:b/>
                <w:bCs/>
              </w:rPr>
              <w:tab/>
            </w:r>
            <w:r w:rsidRPr="00E5030A">
              <w:rPr>
                <w:b/>
                <w:bCs/>
              </w:rPr>
              <w:t>=</w:t>
            </w:r>
            <w:r w:rsidR="00895251" w:rsidRPr="00E5030A">
              <w:rPr>
                <w:b/>
                <w:bCs/>
              </w:rPr>
              <w:tab/>
            </w:r>
            <w:r w:rsidRPr="00E5030A">
              <w:rPr>
                <w:b/>
                <w:bCs/>
              </w:rPr>
              <w:t>(-1) * (</w:t>
            </w:r>
            <w:r w:rsidR="00895251">
              <w:rPr>
                <w:b/>
                <w:bCs/>
                <w:noProof/>
                <w:position w:val="-20"/>
              </w:rPr>
              <w:drawing>
                <wp:inline distT="0" distB="0" distL="0" distR="0" wp14:anchorId="44AF5F88" wp14:editId="16F0AD17">
                  <wp:extent cx="142875" cy="276225"/>
                  <wp:effectExtent l="0" t="0" r="9525" b="9525"/>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5030A">
              <w:rPr>
                <w:b/>
                <w:bCs/>
              </w:rPr>
              <w:t xml:space="preserve">(RTPCRUAMTTOT </w:t>
            </w:r>
            <w:r w:rsidRPr="1A41FB75">
              <w:rPr>
                <w:b/>
                <w:bCs/>
                <w:i/>
                <w:iCs/>
                <w:vertAlign w:val="subscript"/>
              </w:rPr>
              <w:t>m</w:t>
            </w:r>
            <w:r w:rsidRPr="00E5030A">
              <w:rPr>
                <w:b/>
                <w:bCs/>
              </w:rPr>
              <w:t xml:space="preserve">) + </w:t>
            </w:r>
            <w:r w:rsidR="00895251" w:rsidRPr="00E5030A">
              <w:rPr>
                <w:b/>
                <w:bCs/>
              </w:rPr>
              <w:tab/>
            </w:r>
            <w:r w:rsidR="00895251" w:rsidRPr="00E5030A">
              <w:rPr>
                <w:b/>
                <w:bCs/>
              </w:rPr>
              <w:tab/>
            </w:r>
            <w:r w:rsidR="00895251" w:rsidRPr="00E5030A">
              <w:rPr>
                <w:b/>
                <w:bCs/>
              </w:rPr>
              <w:tab/>
            </w:r>
            <w:r w:rsidRPr="00E5030A">
              <w:rPr>
                <w:b/>
                <w:bCs/>
              </w:rPr>
              <w:t>PCRUAMTTOT</w:t>
            </w:r>
            <w:r w:rsidRPr="1A41FB75">
              <w:rPr>
                <w:b/>
                <w:bCs/>
                <w:i/>
                <w:iCs/>
                <w:vertAlign w:val="subscript"/>
              </w:rPr>
              <w:t xml:space="preserve"> </w:t>
            </w:r>
            <w:r w:rsidRPr="00E5030A">
              <w:rPr>
                <w:b/>
                <w:bCs/>
              </w:rPr>
              <w:t xml:space="preserve"> + RUFQAMTTOT + </w:t>
            </w:r>
          </w:p>
          <w:p w14:paraId="156BEFE2" w14:textId="77777777" w:rsidR="00895251" w:rsidRPr="00E5030A" w:rsidRDefault="00895251" w:rsidP="00FE06EF">
            <w:pPr>
              <w:spacing w:after="240"/>
              <w:ind w:left="2880" w:firstLine="720"/>
              <w:rPr>
                <w:b/>
                <w:bCs/>
              </w:rPr>
            </w:pPr>
            <w:r w:rsidRPr="00E5030A">
              <w:rPr>
                <w:b/>
                <w:bCs/>
              </w:rPr>
              <w:t>RUINFQAMTTOT</w:t>
            </w:r>
            <w:r w:rsidRPr="003675AD">
              <w:rPr>
                <w:b/>
                <w:bCs/>
              </w:rPr>
              <w:t xml:space="preserve"> + </w:t>
            </w:r>
            <w:r w:rsidRPr="003675AD">
              <w:rPr>
                <w:b/>
                <w:color w:val="000000"/>
              </w:rPr>
              <w:t>RUMWINFATOT</w:t>
            </w:r>
            <w:r w:rsidRPr="00E5030A">
              <w:rPr>
                <w:b/>
                <w:bCs/>
              </w:rPr>
              <w:t>)</w:t>
            </w:r>
          </w:p>
          <w:p w14:paraId="68DE7DAD" w14:textId="77777777" w:rsidR="00895251" w:rsidRPr="00E5030A" w:rsidRDefault="00895251" w:rsidP="00FE06EF">
            <w:pPr>
              <w:spacing w:after="240"/>
              <w:rPr>
                <w:iCs/>
              </w:rPr>
            </w:pPr>
            <w:r w:rsidRPr="00E5030A">
              <w:rPr>
                <w:iCs/>
              </w:rPr>
              <w:t xml:space="preserve">Where: </w:t>
            </w:r>
          </w:p>
          <w:p w14:paraId="3A88481D" w14:textId="77777777" w:rsidR="00895251" w:rsidRPr="00E5030A" w:rsidRDefault="00895251" w:rsidP="00FE06EF">
            <w:r w:rsidRPr="00E5030A">
              <w:t>Total payment of SASM- and RSASM-procured capacity for Reg-Up by market</w:t>
            </w:r>
          </w:p>
          <w:p w14:paraId="19435A74" w14:textId="77777777" w:rsidR="00895251" w:rsidRPr="00E5030A" w:rsidRDefault="00895251" w:rsidP="1A41FB75">
            <w:pPr>
              <w:spacing w:after="240"/>
              <w:ind w:leftChars="300" w:left="2880" w:hangingChars="900" w:hanging="2160"/>
              <w:rPr>
                <w:i/>
                <w:iCs/>
                <w:vertAlign w:val="subscript"/>
              </w:rPr>
            </w:pPr>
            <w:r w:rsidRPr="79C6FA9D">
              <w:t xml:space="preserve">RTPCRUAMTTOT </w:t>
            </w:r>
            <w:r w:rsidRPr="1A41FB75">
              <w:rPr>
                <w:i/>
                <w:iCs/>
                <w:vertAlign w:val="subscript"/>
              </w:rPr>
              <w:t>m</w:t>
            </w:r>
            <w:r w:rsidRPr="00E5030A">
              <w:rPr>
                <w:bCs/>
              </w:rPr>
              <w:tab/>
            </w:r>
            <w:r w:rsidRPr="00E5030A">
              <w:rPr>
                <w:bCs/>
              </w:rPr>
              <w:tab/>
            </w:r>
            <w:r w:rsidRPr="79C6FA9D">
              <w:t>=</w:t>
            </w:r>
            <w:r w:rsidRPr="00E5030A">
              <w:rPr>
                <w:bCs/>
              </w:rPr>
              <w:tab/>
            </w:r>
            <w:r>
              <w:rPr>
                <w:bCs/>
                <w:noProof/>
                <w:position w:val="-22"/>
              </w:rPr>
              <w:drawing>
                <wp:inline distT="0" distB="0" distL="0" distR="0" wp14:anchorId="2A2D062D" wp14:editId="1C52B661">
                  <wp:extent cx="142875" cy="295275"/>
                  <wp:effectExtent l="0" t="0" r="9525" b="9525"/>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RTPCRUAMT </w:t>
            </w:r>
            <w:r w:rsidRPr="1A41FB75">
              <w:rPr>
                <w:i/>
                <w:iCs/>
                <w:vertAlign w:val="subscript"/>
              </w:rPr>
              <w:t xml:space="preserve">q, m </w:t>
            </w:r>
          </w:p>
          <w:p w14:paraId="47F1C66B" w14:textId="77777777" w:rsidR="00895251" w:rsidRPr="00E5030A" w:rsidRDefault="00895251" w:rsidP="00FE06EF">
            <w:r w:rsidRPr="00E5030A">
              <w:t>Total payment of DAM-procured capacity for Reg-Up</w:t>
            </w:r>
          </w:p>
          <w:p w14:paraId="2155CC24" w14:textId="77777777" w:rsidR="00895251" w:rsidRPr="00E5030A" w:rsidRDefault="00895251" w:rsidP="00FE06EF">
            <w:pPr>
              <w:spacing w:after="240"/>
              <w:ind w:leftChars="300" w:left="2880" w:hangingChars="900" w:hanging="2160"/>
            </w:pPr>
            <w:r w:rsidRPr="79C6FA9D">
              <w:t>PCRUAMTTOT</w:t>
            </w:r>
            <w:r w:rsidRPr="00E5030A">
              <w:rPr>
                <w:bCs/>
              </w:rPr>
              <w:tab/>
            </w:r>
            <w:r w:rsidRPr="00E5030A">
              <w:rPr>
                <w:bCs/>
              </w:rPr>
              <w:tab/>
            </w:r>
            <w:r w:rsidRPr="79C6FA9D">
              <w:t>=</w:t>
            </w:r>
            <w:r w:rsidRPr="00E5030A">
              <w:rPr>
                <w:bCs/>
              </w:rPr>
              <w:tab/>
            </w:r>
            <w:r>
              <w:rPr>
                <w:bCs/>
                <w:noProof/>
                <w:position w:val="-22"/>
              </w:rPr>
              <w:drawing>
                <wp:inline distT="0" distB="0" distL="0" distR="0" wp14:anchorId="2C2B6C66" wp14:editId="18EA51A2">
                  <wp:extent cx="142875" cy="295275"/>
                  <wp:effectExtent l="0" t="0" r="9525" b="9525"/>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PCRUAMT </w:t>
            </w:r>
            <w:r w:rsidRPr="1A41FB75">
              <w:rPr>
                <w:i/>
                <w:iCs/>
                <w:vertAlign w:val="subscript"/>
              </w:rPr>
              <w:t>q</w:t>
            </w:r>
          </w:p>
          <w:p w14:paraId="73854FAD" w14:textId="77777777" w:rsidR="00895251" w:rsidRPr="00E5030A" w:rsidRDefault="00895251" w:rsidP="00FE06EF">
            <w:r w:rsidRPr="00E5030A">
              <w:t>Total charge of failure on Ancillary Service Supply Responsibility for Reg-Up</w:t>
            </w:r>
          </w:p>
          <w:p w14:paraId="5C4E8E71" w14:textId="77777777" w:rsidR="00895251" w:rsidRPr="00E5030A" w:rsidRDefault="00895251" w:rsidP="1A41FB75">
            <w:pPr>
              <w:spacing w:after="240"/>
              <w:ind w:leftChars="300" w:left="2880" w:hangingChars="900" w:hanging="2160"/>
              <w:rPr>
                <w:i/>
                <w:iCs/>
                <w:vertAlign w:val="subscript"/>
              </w:rPr>
            </w:pPr>
            <w:r w:rsidRPr="79C6FA9D">
              <w:t>RUFQAMTTOT</w:t>
            </w:r>
            <w:r w:rsidRPr="00E5030A">
              <w:rPr>
                <w:bCs/>
              </w:rPr>
              <w:tab/>
            </w:r>
            <w:r w:rsidRPr="00E5030A">
              <w:rPr>
                <w:bCs/>
              </w:rPr>
              <w:tab/>
            </w:r>
            <w:r w:rsidRPr="79C6FA9D">
              <w:t>=</w:t>
            </w:r>
            <w:r w:rsidRPr="00E5030A">
              <w:rPr>
                <w:bCs/>
              </w:rPr>
              <w:tab/>
            </w:r>
            <w:r>
              <w:rPr>
                <w:bCs/>
                <w:noProof/>
                <w:position w:val="-22"/>
              </w:rPr>
              <w:drawing>
                <wp:inline distT="0" distB="0" distL="0" distR="0" wp14:anchorId="704A7FC0" wp14:editId="7513E906">
                  <wp:extent cx="142875" cy="295275"/>
                  <wp:effectExtent l="0" t="0" r="9525" b="9525"/>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RUFQAMTQSETOT </w:t>
            </w:r>
            <w:r w:rsidRPr="1A41FB75">
              <w:rPr>
                <w:i/>
                <w:iCs/>
                <w:vertAlign w:val="subscript"/>
              </w:rPr>
              <w:t>q</w:t>
            </w:r>
          </w:p>
          <w:p w14:paraId="4CBB62C9" w14:textId="77777777" w:rsidR="00895251" w:rsidRPr="00E5030A" w:rsidRDefault="00895251" w:rsidP="00FE06EF">
            <w:pPr>
              <w:tabs>
                <w:tab w:val="left" w:pos="2160"/>
                <w:tab w:val="left" w:pos="2880"/>
              </w:tabs>
              <w:ind w:left="300" w:hangingChars="125" w:hanging="300"/>
              <w:rPr>
                <w:bCs/>
              </w:rPr>
            </w:pPr>
            <w:r w:rsidRPr="00E5030A">
              <w:rPr>
                <w:bCs/>
              </w:rPr>
              <w:t>Total payment of SASM- and RSASM-procured capacity for Reg-Up by QSE</w:t>
            </w:r>
          </w:p>
          <w:p w14:paraId="4BC99BC6" w14:textId="77777777" w:rsidR="00895251" w:rsidRPr="00E5030A" w:rsidRDefault="00895251" w:rsidP="00FE06EF">
            <w:pPr>
              <w:spacing w:after="240"/>
              <w:ind w:leftChars="300" w:left="2880" w:hangingChars="900" w:hanging="2160"/>
            </w:pPr>
            <w:r w:rsidRPr="79C6FA9D">
              <w:t xml:space="preserve">RTPCRUAMTQSETOT </w:t>
            </w:r>
            <w:r w:rsidRPr="1A41FB75">
              <w:rPr>
                <w:i/>
                <w:iCs/>
                <w:vertAlign w:val="subscript"/>
              </w:rPr>
              <w:t>q</w:t>
            </w:r>
            <w:r w:rsidRPr="00E5030A">
              <w:rPr>
                <w:bCs/>
              </w:rPr>
              <w:tab/>
            </w:r>
            <w:r w:rsidRPr="79C6FA9D">
              <w:t>=</w:t>
            </w:r>
            <w:r w:rsidRPr="00E5030A">
              <w:rPr>
                <w:bCs/>
              </w:rPr>
              <w:tab/>
            </w:r>
            <w:r>
              <w:rPr>
                <w:bCs/>
                <w:noProof/>
                <w:position w:val="-20"/>
              </w:rPr>
              <w:drawing>
                <wp:inline distT="0" distB="0" distL="0" distR="0" wp14:anchorId="17DF8A30" wp14:editId="75C5026A">
                  <wp:extent cx="142875" cy="276225"/>
                  <wp:effectExtent l="0" t="0" r="9525" b="9525"/>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t xml:space="preserve">RTPCRUAMT </w:t>
            </w:r>
            <w:r w:rsidRPr="1A41FB75">
              <w:rPr>
                <w:i/>
                <w:iCs/>
                <w:vertAlign w:val="subscript"/>
              </w:rPr>
              <w:t>q, m</w:t>
            </w:r>
          </w:p>
          <w:p w14:paraId="1069E435" w14:textId="77777777" w:rsidR="00895251" w:rsidRPr="00E5030A" w:rsidRDefault="00895251" w:rsidP="00FE06EF">
            <w:r w:rsidRPr="00E5030A">
              <w:t>Total charge of infeasible Ancillary Service Supply Responsibility for Reg-Up</w:t>
            </w:r>
          </w:p>
          <w:p w14:paraId="49648099" w14:textId="77777777" w:rsidR="00895251" w:rsidRPr="00E5030A" w:rsidRDefault="00895251" w:rsidP="00FE06EF">
            <w:pPr>
              <w:spacing w:after="240"/>
              <w:ind w:left="2880" w:hanging="2160"/>
            </w:pPr>
            <w:r w:rsidRPr="00E5030A">
              <w:t>RUINFQAMTTOT</w:t>
            </w:r>
            <w:r w:rsidRPr="00E5030A">
              <w:tab/>
              <w:t>=</w:t>
            </w:r>
            <w:r w:rsidRPr="00E5030A">
              <w:tab/>
            </w:r>
            <w:r>
              <w:rPr>
                <w:noProof/>
                <w:position w:val="-22"/>
              </w:rPr>
              <w:drawing>
                <wp:inline distT="0" distB="0" distL="0" distR="0" wp14:anchorId="21FA9871" wp14:editId="25B6EB50">
                  <wp:extent cx="142875" cy="295275"/>
                  <wp:effectExtent l="0" t="0" r="9525" b="9525"/>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1"/>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t xml:space="preserve"> RUINFQAMT </w:t>
            </w:r>
            <w:r w:rsidRPr="1A41FB75">
              <w:rPr>
                <w:i/>
                <w:iCs/>
                <w:vertAlign w:val="subscript"/>
              </w:rPr>
              <w:t>q</w:t>
            </w:r>
          </w:p>
          <w:p w14:paraId="2FA64207" w14:textId="77777777" w:rsidR="00895251" w:rsidRDefault="00895251" w:rsidP="005C2BD2">
            <w:pPr>
              <w:pStyle w:val="Formula"/>
            </w:pPr>
            <w:r>
              <w:t>Total Real-Time DAM Make-Whole Payment for Reg-Up</w:t>
            </w:r>
          </w:p>
          <w:p w14:paraId="183FD538" w14:textId="77777777" w:rsidR="00895251" w:rsidRDefault="00895251" w:rsidP="00FE06EF">
            <w:pPr>
              <w:spacing w:after="240"/>
              <w:ind w:left="2880" w:hanging="2160"/>
            </w:pPr>
            <w:r w:rsidRPr="00E5030A">
              <w:t>RUMWINFATOT</w:t>
            </w:r>
            <w:r>
              <w:tab/>
              <w:t>=</w:t>
            </w:r>
            <w:r>
              <w:tab/>
            </w:r>
            <w:r w:rsidRPr="004C0093">
              <w:rPr>
                <w:position w:val="-22"/>
                <w:lang w:val="pt-BR"/>
              </w:rPr>
              <w:object w:dxaOrig="220" w:dyaOrig="460" w14:anchorId="2C4DD54A">
                <v:shape id="_x0000_i1154" type="#_x0000_t75" style="width:15pt;height:21.6pt" o:ole="">
                  <v:imagedata r:id="rId178" o:title=""/>
                </v:shape>
                <o:OLEObject Type="Embed" ProgID="Equation.3" ShapeID="_x0000_i1154" DrawAspect="Content" ObjectID="_1825175722" r:id="rId179"/>
              </w:object>
            </w:r>
            <w:r w:rsidRPr="00627431">
              <w:rPr>
                <w:color w:val="000000"/>
              </w:rPr>
              <w:t xml:space="preserve"> </w:t>
            </w:r>
            <w:r>
              <w:rPr>
                <w:color w:val="000000"/>
              </w:rPr>
              <w:t xml:space="preserve">RUMWINFA </w:t>
            </w:r>
            <w:r w:rsidRPr="76A32F7C">
              <w:rPr>
                <w:i/>
                <w:iCs/>
                <w:vertAlign w:val="subscript"/>
              </w:rPr>
              <w:t xml:space="preserve">q, h  </w:t>
            </w:r>
          </w:p>
          <w:p w14:paraId="63E3948B" w14:textId="77777777" w:rsidR="00895251" w:rsidRPr="00E5030A" w:rsidRDefault="00895251" w:rsidP="00FE06EF">
            <w:r w:rsidRPr="00E5030A">
              <w:t>The above variables are defined as follows:</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1"/>
              <w:gridCol w:w="605"/>
              <w:gridCol w:w="6163"/>
            </w:tblGrid>
            <w:tr w:rsidR="00895251" w:rsidRPr="00E5030A" w14:paraId="7A5DB6AB" w14:textId="77777777" w:rsidTr="00FE06EF">
              <w:tc>
                <w:tcPr>
                  <w:tcW w:w="1315" w:type="pct"/>
                </w:tcPr>
                <w:p w14:paraId="2CC6721D" w14:textId="77777777" w:rsidR="00895251" w:rsidRPr="00E5030A" w:rsidRDefault="00895251" w:rsidP="00FE06EF">
                  <w:pPr>
                    <w:spacing w:after="120"/>
                    <w:rPr>
                      <w:b/>
                      <w:iCs/>
                      <w:sz w:val="20"/>
                    </w:rPr>
                  </w:pPr>
                  <w:r w:rsidRPr="00E5030A">
                    <w:rPr>
                      <w:b/>
                      <w:iCs/>
                      <w:sz w:val="20"/>
                    </w:rPr>
                    <w:t>Variable</w:t>
                  </w:r>
                </w:p>
              </w:tc>
              <w:tc>
                <w:tcPr>
                  <w:tcW w:w="326" w:type="pct"/>
                </w:tcPr>
                <w:p w14:paraId="54147F4D" w14:textId="77777777" w:rsidR="00895251" w:rsidRPr="00E5030A" w:rsidRDefault="00895251" w:rsidP="00FE06EF">
                  <w:pPr>
                    <w:spacing w:after="120"/>
                    <w:rPr>
                      <w:b/>
                      <w:iCs/>
                      <w:sz w:val="20"/>
                    </w:rPr>
                  </w:pPr>
                  <w:r w:rsidRPr="00E5030A">
                    <w:rPr>
                      <w:b/>
                      <w:iCs/>
                      <w:sz w:val="20"/>
                    </w:rPr>
                    <w:t>Unit</w:t>
                  </w:r>
                </w:p>
              </w:tc>
              <w:tc>
                <w:tcPr>
                  <w:tcW w:w="3359" w:type="pct"/>
                </w:tcPr>
                <w:p w14:paraId="316492BA" w14:textId="77777777" w:rsidR="00895251" w:rsidRPr="00E5030A" w:rsidRDefault="00895251" w:rsidP="00FE06EF">
                  <w:pPr>
                    <w:spacing w:after="120"/>
                    <w:rPr>
                      <w:b/>
                      <w:iCs/>
                      <w:sz w:val="20"/>
                    </w:rPr>
                  </w:pPr>
                  <w:r w:rsidRPr="00E5030A">
                    <w:rPr>
                      <w:b/>
                      <w:iCs/>
                      <w:sz w:val="20"/>
                    </w:rPr>
                    <w:t>Description</w:t>
                  </w:r>
                </w:p>
              </w:tc>
            </w:tr>
            <w:tr w:rsidR="00895251" w:rsidRPr="00E5030A" w14:paraId="5353F190" w14:textId="77777777" w:rsidTr="00FE06EF">
              <w:tc>
                <w:tcPr>
                  <w:tcW w:w="1315" w:type="pct"/>
                </w:tcPr>
                <w:p w14:paraId="7835BACC" w14:textId="77777777" w:rsidR="00895251" w:rsidRPr="00E5030A" w:rsidRDefault="00895251" w:rsidP="00FE06EF">
                  <w:pPr>
                    <w:spacing w:after="60"/>
                    <w:rPr>
                      <w:iCs/>
                      <w:sz w:val="20"/>
                    </w:rPr>
                  </w:pPr>
                  <w:r w:rsidRPr="00E5030A">
                    <w:rPr>
                      <w:iCs/>
                      <w:sz w:val="20"/>
                    </w:rPr>
                    <w:lastRenderedPageBreak/>
                    <w:t>RUCOSTTOT</w:t>
                  </w:r>
                </w:p>
              </w:tc>
              <w:tc>
                <w:tcPr>
                  <w:tcW w:w="326" w:type="pct"/>
                </w:tcPr>
                <w:p w14:paraId="404C2DE7" w14:textId="77777777" w:rsidR="00895251" w:rsidRPr="00E5030A" w:rsidRDefault="00895251" w:rsidP="00FE06EF">
                  <w:pPr>
                    <w:spacing w:after="60"/>
                    <w:rPr>
                      <w:iCs/>
                      <w:sz w:val="20"/>
                    </w:rPr>
                  </w:pPr>
                  <w:r w:rsidRPr="00E5030A">
                    <w:rPr>
                      <w:iCs/>
                      <w:sz w:val="20"/>
                    </w:rPr>
                    <w:t>$</w:t>
                  </w:r>
                </w:p>
              </w:tc>
              <w:tc>
                <w:tcPr>
                  <w:tcW w:w="3359" w:type="pct"/>
                </w:tcPr>
                <w:p w14:paraId="4589D241" w14:textId="77777777" w:rsidR="00895251" w:rsidRPr="00E5030A" w:rsidRDefault="00895251" w:rsidP="00FE06EF">
                  <w:pPr>
                    <w:spacing w:after="60"/>
                    <w:rPr>
                      <w:iCs/>
                      <w:sz w:val="20"/>
                    </w:rPr>
                  </w:pPr>
                  <w:r w:rsidRPr="00E5030A">
                    <w:rPr>
                      <w:i/>
                      <w:iCs/>
                      <w:sz w:val="20"/>
                    </w:rPr>
                    <w:t>Reg-Up Cost Total</w:t>
                  </w:r>
                  <w:r w:rsidRPr="00E5030A">
                    <w:rPr>
                      <w:iCs/>
                      <w:sz w:val="20"/>
                    </w:rPr>
                    <w:t>—The net total costs for Reg-Up for the hour.</w:t>
                  </w:r>
                </w:p>
              </w:tc>
            </w:tr>
            <w:tr w:rsidR="00895251" w:rsidRPr="00E5030A" w14:paraId="4119EABC" w14:textId="77777777" w:rsidTr="00FE06EF">
              <w:tc>
                <w:tcPr>
                  <w:tcW w:w="1315" w:type="pct"/>
                  <w:tcBorders>
                    <w:top w:val="single" w:sz="4" w:space="0" w:color="auto"/>
                    <w:left w:val="single" w:sz="4" w:space="0" w:color="auto"/>
                    <w:bottom w:val="single" w:sz="4" w:space="0" w:color="auto"/>
                    <w:right w:val="single" w:sz="4" w:space="0" w:color="auto"/>
                  </w:tcBorders>
                </w:tcPr>
                <w:p w14:paraId="5666F502" w14:textId="77777777" w:rsidR="00895251" w:rsidRPr="00E5030A" w:rsidRDefault="00895251" w:rsidP="00FE06EF">
                  <w:pPr>
                    <w:spacing w:after="60"/>
                    <w:rPr>
                      <w:iCs/>
                      <w:sz w:val="20"/>
                    </w:rPr>
                  </w:pPr>
                  <w:r w:rsidRPr="00E5030A">
                    <w:rPr>
                      <w:iCs/>
                      <w:sz w:val="20"/>
                    </w:rPr>
                    <w:t xml:space="preserve">RTPCRUAMTTOT </w:t>
                  </w:r>
                  <w:r w:rsidRPr="00E5030A">
                    <w:rPr>
                      <w:i/>
                      <w:iCs/>
                      <w:sz w:val="20"/>
                      <w:vertAlign w:val="subscript"/>
                    </w:rPr>
                    <w:t>m</w:t>
                  </w:r>
                </w:p>
              </w:tc>
              <w:tc>
                <w:tcPr>
                  <w:tcW w:w="326" w:type="pct"/>
                  <w:tcBorders>
                    <w:top w:val="single" w:sz="4" w:space="0" w:color="auto"/>
                    <w:left w:val="single" w:sz="4" w:space="0" w:color="auto"/>
                    <w:bottom w:val="single" w:sz="4" w:space="0" w:color="auto"/>
                    <w:right w:val="single" w:sz="4" w:space="0" w:color="auto"/>
                  </w:tcBorders>
                </w:tcPr>
                <w:p w14:paraId="46D22372" w14:textId="77777777" w:rsidR="00895251" w:rsidRPr="00E5030A" w:rsidRDefault="00895251" w:rsidP="00FE06EF">
                  <w:pPr>
                    <w:spacing w:after="60"/>
                    <w:rPr>
                      <w:iCs/>
                      <w:sz w:val="20"/>
                    </w:rPr>
                  </w:pPr>
                  <w:r w:rsidRPr="00E5030A">
                    <w:rPr>
                      <w:iCs/>
                      <w:sz w:val="20"/>
                    </w:rPr>
                    <w:t>$</w:t>
                  </w:r>
                </w:p>
              </w:tc>
              <w:tc>
                <w:tcPr>
                  <w:tcW w:w="3359" w:type="pct"/>
                  <w:tcBorders>
                    <w:top w:val="single" w:sz="4" w:space="0" w:color="auto"/>
                    <w:left w:val="single" w:sz="4" w:space="0" w:color="auto"/>
                    <w:bottom w:val="single" w:sz="4" w:space="0" w:color="auto"/>
                    <w:right w:val="single" w:sz="4" w:space="0" w:color="auto"/>
                  </w:tcBorders>
                </w:tcPr>
                <w:p w14:paraId="06A69E77" w14:textId="77777777" w:rsidR="00895251" w:rsidRPr="00E5030A" w:rsidRDefault="00895251" w:rsidP="00FE06EF">
                  <w:pPr>
                    <w:spacing w:after="60"/>
                    <w:rPr>
                      <w:i/>
                      <w:iCs/>
                      <w:sz w:val="20"/>
                    </w:rPr>
                  </w:pPr>
                  <w:r w:rsidRPr="00E5030A">
                    <w:rPr>
                      <w:i/>
                      <w:iCs/>
                      <w:sz w:val="20"/>
                    </w:rPr>
                    <w:t>Procured Capacity for Reg-Up Amount Total by market—</w:t>
                  </w:r>
                  <w:r w:rsidRPr="00E5030A">
                    <w:rPr>
                      <w:iCs/>
                      <w:sz w:val="20"/>
                    </w:rPr>
                    <w:t xml:space="preserve">The total payments to all QSEs for the Ancillary Service Offers cleared in the market </w:t>
                  </w:r>
                  <w:r w:rsidRPr="00E5030A">
                    <w:rPr>
                      <w:i/>
                      <w:iCs/>
                      <w:sz w:val="20"/>
                    </w:rPr>
                    <w:t>m</w:t>
                  </w:r>
                  <w:r w:rsidRPr="00E5030A">
                    <w:rPr>
                      <w:iCs/>
                      <w:sz w:val="20"/>
                    </w:rPr>
                    <w:t xml:space="preserve"> for Reg-Up, for the hour.</w:t>
                  </w:r>
                </w:p>
              </w:tc>
            </w:tr>
            <w:tr w:rsidR="00895251" w:rsidRPr="00E5030A" w14:paraId="7F5E6CE8" w14:textId="77777777" w:rsidTr="00FE06EF">
              <w:tc>
                <w:tcPr>
                  <w:tcW w:w="1315" w:type="pct"/>
                  <w:tcBorders>
                    <w:top w:val="single" w:sz="4" w:space="0" w:color="auto"/>
                    <w:left w:val="single" w:sz="4" w:space="0" w:color="auto"/>
                    <w:bottom w:val="single" w:sz="4" w:space="0" w:color="auto"/>
                    <w:right w:val="single" w:sz="4" w:space="0" w:color="auto"/>
                  </w:tcBorders>
                </w:tcPr>
                <w:p w14:paraId="1A4F0E48" w14:textId="77777777" w:rsidR="00895251" w:rsidRPr="009200FD" w:rsidRDefault="00895251" w:rsidP="00FE06EF">
                  <w:pPr>
                    <w:spacing w:after="60"/>
                    <w:rPr>
                      <w:iCs/>
                      <w:sz w:val="20"/>
                    </w:rPr>
                  </w:pPr>
                  <w:r w:rsidRPr="0004464F">
                    <w:rPr>
                      <w:color w:val="000000"/>
                      <w:sz w:val="20"/>
                    </w:rPr>
                    <w:t>RUMWINFA</w:t>
                  </w:r>
                  <w:r w:rsidRPr="004C0093">
                    <w:rPr>
                      <w:color w:val="000000"/>
                      <w:sz w:val="20"/>
                    </w:rPr>
                    <w:t>TOT</w:t>
                  </w:r>
                  <w:r>
                    <w:rPr>
                      <w:i/>
                      <w:sz w:val="20"/>
                      <w:vertAlign w:val="subscript"/>
                    </w:rPr>
                    <w:t xml:space="preserve"> </w:t>
                  </w:r>
                </w:p>
              </w:tc>
              <w:tc>
                <w:tcPr>
                  <w:tcW w:w="326" w:type="pct"/>
                  <w:tcBorders>
                    <w:top w:val="single" w:sz="4" w:space="0" w:color="auto"/>
                    <w:left w:val="single" w:sz="4" w:space="0" w:color="auto"/>
                    <w:bottom w:val="single" w:sz="4" w:space="0" w:color="auto"/>
                    <w:right w:val="single" w:sz="4" w:space="0" w:color="auto"/>
                  </w:tcBorders>
                </w:tcPr>
                <w:p w14:paraId="65E3ADC8" w14:textId="77777777" w:rsidR="00895251" w:rsidRPr="009200FD"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6A8EB263" w14:textId="77777777" w:rsidR="00895251" w:rsidRPr="009200FD" w:rsidRDefault="00895251" w:rsidP="00FE06EF">
                  <w:pPr>
                    <w:spacing w:after="60"/>
                    <w:rPr>
                      <w:i/>
                      <w:iCs/>
                      <w:sz w:val="20"/>
                    </w:rPr>
                  </w:pPr>
                  <w:r>
                    <w:rPr>
                      <w:i/>
                      <w:sz w:val="20"/>
                    </w:rPr>
                    <w:t>Reg-Up Make-Whole Infeasible Amount</w:t>
                  </w:r>
                  <w:r w:rsidRPr="004C0093">
                    <w:rPr>
                      <w:i/>
                      <w:sz w:val="20"/>
                    </w:rPr>
                    <w:t xml:space="preserve"> </w:t>
                  </w:r>
                  <w:r>
                    <w:rPr>
                      <w:i/>
                      <w:sz w:val="20"/>
                    </w:rPr>
                    <w:t>total</w:t>
                  </w:r>
                  <w:r w:rsidRPr="004C0093">
                    <w:rPr>
                      <w:rFonts w:ascii="Symbol" w:eastAsia="Symbol" w:hAnsi="Symbol" w:cs="Symbol"/>
                      <w:sz w:val="20"/>
                    </w:rPr>
                    <w:t>¾</w:t>
                  </w:r>
                  <w:r>
                    <w:rPr>
                      <w:sz w:val="20"/>
                    </w:rPr>
                    <w:t xml:space="preserve"> The total </w:t>
                  </w:r>
                  <w:r w:rsidRPr="004C0093">
                    <w:rPr>
                      <w:sz w:val="20"/>
                    </w:rPr>
                    <w:t xml:space="preserve">Real-Time calculated payment to </w:t>
                  </w:r>
                  <w:r>
                    <w:rPr>
                      <w:sz w:val="20"/>
                    </w:rPr>
                    <w:t xml:space="preserve">all </w:t>
                  </w:r>
                  <w:r w:rsidRPr="004C0093">
                    <w:rPr>
                      <w:sz w:val="20"/>
                    </w:rPr>
                    <w:t>QSE</w:t>
                  </w:r>
                  <w:r>
                    <w:rPr>
                      <w:sz w:val="20"/>
                    </w:rPr>
                    <w:t>s</w:t>
                  </w:r>
                  <w:r>
                    <w:rPr>
                      <w:i/>
                      <w:sz w:val="20"/>
                    </w:rPr>
                    <w:t>,</w:t>
                  </w:r>
                  <w:r w:rsidRPr="004C0093">
                    <w:rPr>
                      <w:sz w:val="20"/>
                    </w:rPr>
                    <w:t xml:space="preserve"> </w:t>
                  </w:r>
                  <w:r>
                    <w:rPr>
                      <w:sz w:val="20"/>
                    </w:rPr>
                    <w:t xml:space="preserve">for their contribution of Reg-Up,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w:t>
                  </w:r>
                  <w:r>
                    <w:rPr>
                      <w:sz w:val="20"/>
                    </w:rPr>
                    <w:t>.</w:t>
                  </w:r>
                  <w:r w:rsidRPr="004C0093">
                    <w:rPr>
                      <w:sz w:val="20"/>
                    </w:rPr>
                    <w:t xml:space="preserve"> </w:t>
                  </w:r>
                </w:p>
              </w:tc>
            </w:tr>
            <w:tr w:rsidR="00895251" w:rsidRPr="00E5030A" w14:paraId="0BBA72DE" w14:textId="77777777" w:rsidTr="00FE06EF">
              <w:tc>
                <w:tcPr>
                  <w:tcW w:w="1315" w:type="pct"/>
                  <w:tcBorders>
                    <w:top w:val="single" w:sz="4" w:space="0" w:color="auto"/>
                    <w:left w:val="single" w:sz="4" w:space="0" w:color="auto"/>
                    <w:bottom w:val="single" w:sz="4" w:space="0" w:color="auto"/>
                    <w:right w:val="single" w:sz="4" w:space="0" w:color="auto"/>
                  </w:tcBorders>
                </w:tcPr>
                <w:p w14:paraId="64850487" w14:textId="77777777" w:rsidR="00895251" w:rsidRPr="009200FD" w:rsidRDefault="00895251" w:rsidP="00FE06EF">
                  <w:pPr>
                    <w:spacing w:after="60"/>
                    <w:rPr>
                      <w:iCs/>
                      <w:sz w:val="20"/>
                    </w:rPr>
                  </w:pPr>
                  <w:r w:rsidRPr="003530E3">
                    <w:rPr>
                      <w:color w:val="000000"/>
                      <w:sz w:val="20"/>
                    </w:rPr>
                    <w:t>RUMWINFA</w:t>
                  </w:r>
                  <w:r>
                    <w:rPr>
                      <w:color w:val="000000"/>
                      <w:sz w:val="20"/>
                    </w:rPr>
                    <w:t xml:space="preserve"> </w:t>
                  </w:r>
                  <w:r w:rsidRPr="004C0093">
                    <w:rPr>
                      <w:i/>
                      <w:sz w:val="20"/>
                      <w:vertAlign w:val="subscript"/>
                    </w:rPr>
                    <w:t>q</w:t>
                  </w:r>
                  <w:r>
                    <w:rPr>
                      <w:i/>
                      <w:sz w:val="20"/>
                      <w:vertAlign w:val="subscript"/>
                    </w:rPr>
                    <w:t>, h</w:t>
                  </w:r>
                </w:p>
              </w:tc>
              <w:tc>
                <w:tcPr>
                  <w:tcW w:w="326" w:type="pct"/>
                  <w:tcBorders>
                    <w:top w:val="single" w:sz="4" w:space="0" w:color="auto"/>
                    <w:left w:val="single" w:sz="4" w:space="0" w:color="auto"/>
                    <w:bottom w:val="single" w:sz="4" w:space="0" w:color="auto"/>
                    <w:right w:val="single" w:sz="4" w:space="0" w:color="auto"/>
                  </w:tcBorders>
                </w:tcPr>
                <w:p w14:paraId="5E0B9FCF" w14:textId="77777777" w:rsidR="00895251" w:rsidRPr="009200FD" w:rsidRDefault="00895251" w:rsidP="00FE06EF">
                  <w:pPr>
                    <w:spacing w:after="60"/>
                    <w:rPr>
                      <w:iCs/>
                      <w:sz w:val="20"/>
                    </w:rPr>
                  </w:pPr>
                  <w:r w:rsidRPr="007E46C9">
                    <w:rPr>
                      <w:iCs/>
                      <w:sz w:val="20"/>
                    </w:rPr>
                    <w:t>$</w:t>
                  </w:r>
                </w:p>
              </w:tc>
              <w:tc>
                <w:tcPr>
                  <w:tcW w:w="3359" w:type="pct"/>
                  <w:tcBorders>
                    <w:top w:val="single" w:sz="4" w:space="0" w:color="auto"/>
                    <w:left w:val="single" w:sz="4" w:space="0" w:color="auto"/>
                    <w:bottom w:val="single" w:sz="4" w:space="0" w:color="auto"/>
                    <w:right w:val="single" w:sz="4" w:space="0" w:color="auto"/>
                  </w:tcBorders>
                </w:tcPr>
                <w:p w14:paraId="7EFEB032" w14:textId="77777777" w:rsidR="00895251" w:rsidRPr="009200FD" w:rsidRDefault="00895251" w:rsidP="00FE06EF">
                  <w:pPr>
                    <w:spacing w:after="60"/>
                    <w:rPr>
                      <w:i/>
                      <w:iCs/>
                      <w:sz w:val="20"/>
                    </w:rPr>
                  </w:pPr>
                  <w:r>
                    <w:rPr>
                      <w:i/>
                      <w:sz w:val="20"/>
                    </w:rPr>
                    <w:t>Reg-Up Make-Whole Infeasible Amount</w:t>
                  </w:r>
                  <w:r w:rsidRPr="004C0093">
                    <w:rPr>
                      <w:i/>
                      <w:sz w:val="20"/>
                    </w:rPr>
                    <w:t xml:space="preserve"> </w:t>
                  </w:r>
                  <w:r>
                    <w:rPr>
                      <w:i/>
                      <w:sz w:val="20"/>
                    </w:rPr>
                    <w:t>per QSE per hour</w:t>
                  </w:r>
                  <w:r w:rsidRPr="004C0093">
                    <w:rPr>
                      <w:rFonts w:ascii="Symbol" w:eastAsia="Symbol" w:hAnsi="Symbol" w:cs="Symbol"/>
                      <w:sz w:val="20"/>
                    </w:rPr>
                    <w:t>¾</w:t>
                  </w:r>
                  <w:r>
                    <w:rPr>
                      <w:sz w:val="20"/>
                    </w:rPr>
                    <w:t xml:space="preserve"> The total </w:t>
                  </w:r>
                  <w:r w:rsidRPr="004C0093">
                    <w:rPr>
                      <w:sz w:val="20"/>
                    </w:rPr>
                    <w:t xml:space="preserve">Real-Time calculated payment to QSE </w:t>
                  </w:r>
                  <w:r w:rsidRPr="004C0093">
                    <w:rPr>
                      <w:i/>
                      <w:sz w:val="20"/>
                    </w:rPr>
                    <w:t>q</w:t>
                  </w:r>
                  <w:r>
                    <w:rPr>
                      <w:i/>
                      <w:sz w:val="20"/>
                    </w:rPr>
                    <w:t>,</w:t>
                  </w:r>
                  <w:r w:rsidRPr="004C0093">
                    <w:rPr>
                      <w:sz w:val="20"/>
                    </w:rPr>
                    <w:t xml:space="preserve"> </w:t>
                  </w:r>
                  <w:r>
                    <w:rPr>
                      <w:sz w:val="20"/>
                    </w:rPr>
                    <w:t xml:space="preserve">for its contribution of Reg-Up,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 </w:t>
                  </w:r>
                  <w:r w:rsidRPr="004C0093">
                    <w:rPr>
                      <w:i/>
                      <w:sz w:val="20"/>
                    </w:rPr>
                    <w:t>h</w:t>
                  </w:r>
                  <w:r w:rsidRPr="004C0093">
                    <w:rPr>
                      <w:sz w:val="20"/>
                    </w:rPr>
                    <w:t xml:space="preserve">.  </w:t>
                  </w:r>
                </w:p>
              </w:tc>
            </w:tr>
            <w:tr w:rsidR="00895251" w:rsidRPr="00E5030A" w14:paraId="11AF05C9" w14:textId="77777777" w:rsidTr="00FE06EF">
              <w:tc>
                <w:tcPr>
                  <w:tcW w:w="1315" w:type="pct"/>
                  <w:tcBorders>
                    <w:top w:val="single" w:sz="4" w:space="0" w:color="auto"/>
                    <w:left w:val="single" w:sz="4" w:space="0" w:color="auto"/>
                    <w:bottom w:val="single" w:sz="4" w:space="0" w:color="auto"/>
                    <w:right w:val="single" w:sz="4" w:space="0" w:color="auto"/>
                  </w:tcBorders>
                </w:tcPr>
                <w:p w14:paraId="0AD55624" w14:textId="77777777" w:rsidR="00895251" w:rsidRPr="00E5030A" w:rsidRDefault="00895251" w:rsidP="00FE06EF">
                  <w:pPr>
                    <w:spacing w:after="60"/>
                    <w:rPr>
                      <w:iCs/>
                      <w:sz w:val="20"/>
                    </w:rPr>
                  </w:pPr>
                  <w:r w:rsidRPr="00E5030A">
                    <w:rPr>
                      <w:iCs/>
                      <w:sz w:val="20"/>
                    </w:rPr>
                    <w:t xml:space="preserve">RTPCRUAMT </w:t>
                  </w:r>
                  <w:r w:rsidRPr="00E5030A">
                    <w:rPr>
                      <w:i/>
                      <w:iCs/>
                      <w:sz w:val="20"/>
                      <w:vertAlign w:val="subscript"/>
                    </w:rPr>
                    <w:t>q, m</w:t>
                  </w:r>
                </w:p>
              </w:tc>
              <w:tc>
                <w:tcPr>
                  <w:tcW w:w="326" w:type="pct"/>
                  <w:tcBorders>
                    <w:top w:val="single" w:sz="4" w:space="0" w:color="auto"/>
                    <w:left w:val="single" w:sz="4" w:space="0" w:color="auto"/>
                    <w:bottom w:val="single" w:sz="4" w:space="0" w:color="auto"/>
                    <w:right w:val="single" w:sz="4" w:space="0" w:color="auto"/>
                  </w:tcBorders>
                </w:tcPr>
                <w:p w14:paraId="35564BFD" w14:textId="77777777" w:rsidR="00895251" w:rsidRPr="00E5030A" w:rsidRDefault="00895251" w:rsidP="00FE06EF">
                  <w:pPr>
                    <w:spacing w:after="60"/>
                    <w:rPr>
                      <w:iCs/>
                      <w:sz w:val="20"/>
                    </w:rPr>
                  </w:pPr>
                  <w:r w:rsidRPr="00E5030A">
                    <w:rPr>
                      <w:iCs/>
                      <w:sz w:val="20"/>
                    </w:rPr>
                    <w:t>$</w:t>
                  </w:r>
                </w:p>
              </w:tc>
              <w:tc>
                <w:tcPr>
                  <w:tcW w:w="3359" w:type="pct"/>
                  <w:tcBorders>
                    <w:top w:val="single" w:sz="4" w:space="0" w:color="auto"/>
                    <w:left w:val="single" w:sz="4" w:space="0" w:color="auto"/>
                    <w:bottom w:val="single" w:sz="4" w:space="0" w:color="auto"/>
                    <w:right w:val="single" w:sz="4" w:space="0" w:color="auto"/>
                  </w:tcBorders>
                </w:tcPr>
                <w:p w14:paraId="4AAE097E" w14:textId="77777777" w:rsidR="00895251" w:rsidRPr="00E5030A" w:rsidRDefault="00895251" w:rsidP="00FE06EF">
                  <w:pPr>
                    <w:spacing w:after="60"/>
                    <w:rPr>
                      <w:i/>
                      <w:iCs/>
                      <w:sz w:val="20"/>
                    </w:rPr>
                  </w:pPr>
                  <w:r w:rsidRPr="00E5030A">
                    <w:rPr>
                      <w:i/>
                      <w:iCs/>
                      <w:sz w:val="20"/>
                    </w:rPr>
                    <w:t>Procured Capacity for Reg-Up Amount per QSE by market</w:t>
                  </w:r>
                  <w:r w:rsidRPr="00E5030A">
                    <w:rPr>
                      <w:iCs/>
                      <w:sz w:val="20"/>
                    </w:rPr>
                    <w:t xml:space="preserve">—The payment to QSE </w:t>
                  </w:r>
                  <w:r w:rsidRPr="00E5030A">
                    <w:rPr>
                      <w:i/>
                      <w:iCs/>
                      <w:sz w:val="20"/>
                    </w:rPr>
                    <w:t>q</w:t>
                  </w:r>
                  <w:r w:rsidRPr="00E5030A">
                    <w:rPr>
                      <w:iCs/>
                      <w:sz w:val="20"/>
                    </w:rPr>
                    <w:t xml:space="preserve"> for its Ancillary Service Offers cleared in the market </w:t>
                  </w:r>
                  <w:r w:rsidRPr="00E5030A">
                    <w:rPr>
                      <w:i/>
                      <w:iCs/>
                      <w:sz w:val="20"/>
                    </w:rPr>
                    <w:t>m</w:t>
                  </w:r>
                  <w:r w:rsidRPr="00E5030A">
                    <w:rPr>
                      <w:iCs/>
                      <w:sz w:val="20"/>
                    </w:rPr>
                    <w:t xml:space="preserve"> for Reg-Up, for the hour.</w:t>
                  </w:r>
                </w:p>
              </w:tc>
            </w:tr>
            <w:tr w:rsidR="00895251" w:rsidRPr="00E5030A" w14:paraId="5CED1D56" w14:textId="77777777" w:rsidTr="00FE06EF">
              <w:tc>
                <w:tcPr>
                  <w:tcW w:w="1315" w:type="pct"/>
                  <w:tcBorders>
                    <w:top w:val="single" w:sz="4" w:space="0" w:color="auto"/>
                    <w:left w:val="single" w:sz="4" w:space="0" w:color="auto"/>
                    <w:bottom w:val="single" w:sz="4" w:space="0" w:color="auto"/>
                    <w:right w:val="single" w:sz="4" w:space="0" w:color="auto"/>
                  </w:tcBorders>
                </w:tcPr>
                <w:p w14:paraId="027DAFCA" w14:textId="77777777" w:rsidR="00895251" w:rsidRPr="00E5030A" w:rsidRDefault="00895251" w:rsidP="00FE06EF">
                  <w:pPr>
                    <w:spacing w:after="60"/>
                    <w:rPr>
                      <w:iCs/>
                      <w:sz w:val="20"/>
                    </w:rPr>
                  </w:pPr>
                  <w:r w:rsidRPr="00E5030A">
                    <w:rPr>
                      <w:iCs/>
                      <w:sz w:val="20"/>
                    </w:rPr>
                    <w:t>RUFQAMTTOT</w:t>
                  </w:r>
                </w:p>
              </w:tc>
              <w:tc>
                <w:tcPr>
                  <w:tcW w:w="326" w:type="pct"/>
                  <w:tcBorders>
                    <w:top w:val="single" w:sz="4" w:space="0" w:color="auto"/>
                    <w:left w:val="single" w:sz="4" w:space="0" w:color="auto"/>
                    <w:bottom w:val="single" w:sz="4" w:space="0" w:color="auto"/>
                    <w:right w:val="single" w:sz="4" w:space="0" w:color="auto"/>
                  </w:tcBorders>
                </w:tcPr>
                <w:p w14:paraId="2ACD7B9A" w14:textId="77777777" w:rsidR="00895251" w:rsidRPr="00E5030A" w:rsidRDefault="00895251" w:rsidP="00FE06EF">
                  <w:pPr>
                    <w:spacing w:after="60"/>
                    <w:rPr>
                      <w:iCs/>
                      <w:sz w:val="20"/>
                    </w:rPr>
                  </w:pPr>
                  <w:r w:rsidRPr="00E5030A">
                    <w:rPr>
                      <w:iCs/>
                      <w:sz w:val="20"/>
                    </w:rPr>
                    <w:t>$</w:t>
                  </w:r>
                </w:p>
              </w:tc>
              <w:tc>
                <w:tcPr>
                  <w:tcW w:w="3359" w:type="pct"/>
                  <w:tcBorders>
                    <w:top w:val="single" w:sz="4" w:space="0" w:color="auto"/>
                    <w:left w:val="single" w:sz="4" w:space="0" w:color="auto"/>
                    <w:bottom w:val="single" w:sz="4" w:space="0" w:color="auto"/>
                    <w:right w:val="single" w:sz="4" w:space="0" w:color="auto"/>
                  </w:tcBorders>
                </w:tcPr>
                <w:p w14:paraId="280B84A9" w14:textId="77777777" w:rsidR="00895251" w:rsidRPr="00E5030A" w:rsidRDefault="00895251" w:rsidP="00FE06EF">
                  <w:pPr>
                    <w:spacing w:after="60"/>
                    <w:rPr>
                      <w:i/>
                      <w:iCs/>
                      <w:sz w:val="20"/>
                    </w:rPr>
                  </w:pPr>
                  <w:r w:rsidRPr="00E5030A">
                    <w:rPr>
                      <w:i/>
                      <w:iCs/>
                      <w:sz w:val="20"/>
                    </w:rPr>
                    <w:t>Reg-Up Failure Quantity Amount Total</w:t>
                  </w:r>
                  <w:r w:rsidRPr="00E5030A">
                    <w:rPr>
                      <w:iCs/>
                      <w:sz w:val="20"/>
                    </w:rPr>
                    <w:t>—The total charges to all QSEs for their capacity associated with failures and reconfiguration reductions on their Ancillary Service Supply Responsibilities for Reg-Up, for the hour.</w:t>
                  </w:r>
                </w:p>
              </w:tc>
            </w:tr>
            <w:tr w:rsidR="00895251" w:rsidRPr="00E5030A" w14:paraId="731FD57E" w14:textId="77777777" w:rsidTr="00FE06EF">
              <w:tc>
                <w:tcPr>
                  <w:tcW w:w="1315" w:type="pct"/>
                  <w:tcBorders>
                    <w:top w:val="single" w:sz="4" w:space="0" w:color="auto"/>
                    <w:left w:val="single" w:sz="4" w:space="0" w:color="auto"/>
                    <w:bottom w:val="single" w:sz="4" w:space="0" w:color="auto"/>
                    <w:right w:val="single" w:sz="4" w:space="0" w:color="auto"/>
                  </w:tcBorders>
                </w:tcPr>
                <w:p w14:paraId="0F8B5332" w14:textId="77777777" w:rsidR="00895251" w:rsidRPr="00E5030A" w:rsidRDefault="00895251" w:rsidP="00FE06EF">
                  <w:pPr>
                    <w:spacing w:after="60"/>
                    <w:rPr>
                      <w:iCs/>
                      <w:sz w:val="20"/>
                    </w:rPr>
                  </w:pPr>
                  <w:r w:rsidRPr="00E5030A">
                    <w:rPr>
                      <w:iCs/>
                      <w:sz w:val="20"/>
                    </w:rPr>
                    <w:t xml:space="preserve">RUFQAMTQSETOT </w:t>
                  </w:r>
                  <w:r w:rsidRPr="00E5030A">
                    <w:rPr>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6F036EAB" w14:textId="77777777" w:rsidR="00895251" w:rsidRPr="00E5030A" w:rsidRDefault="00895251" w:rsidP="00FE06EF">
                  <w:pPr>
                    <w:spacing w:after="60"/>
                    <w:rPr>
                      <w:iCs/>
                      <w:sz w:val="20"/>
                    </w:rPr>
                  </w:pPr>
                  <w:r w:rsidRPr="00E5030A">
                    <w:rPr>
                      <w:iCs/>
                      <w:sz w:val="20"/>
                    </w:rPr>
                    <w:t>$</w:t>
                  </w:r>
                </w:p>
              </w:tc>
              <w:tc>
                <w:tcPr>
                  <w:tcW w:w="3359" w:type="pct"/>
                  <w:tcBorders>
                    <w:top w:val="single" w:sz="4" w:space="0" w:color="auto"/>
                    <w:left w:val="single" w:sz="4" w:space="0" w:color="auto"/>
                    <w:bottom w:val="single" w:sz="4" w:space="0" w:color="auto"/>
                    <w:right w:val="single" w:sz="4" w:space="0" w:color="auto"/>
                  </w:tcBorders>
                </w:tcPr>
                <w:p w14:paraId="71B9773A" w14:textId="77777777" w:rsidR="00895251" w:rsidRPr="00E5030A" w:rsidRDefault="00895251" w:rsidP="00FE06EF">
                  <w:pPr>
                    <w:spacing w:after="60"/>
                    <w:rPr>
                      <w:i/>
                      <w:iCs/>
                      <w:sz w:val="20"/>
                    </w:rPr>
                  </w:pPr>
                  <w:r w:rsidRPr="00E5030A">
                    <w:rPr>
                      <w:i/>
                      <w:iCs/>
                      <w:sz w:val="20"/>
                    </w:rPr>
                    <w:t>Reg-Up Failure Quantity Amount Total per QSE</w:t>
                  </w:r>
                  <w:r w:rsidRPr="00E5030A">
                    <w:rPr>
                      <w:iCs/>
                      <w:sz w:val="20"/>
                    </w:rPr>
                    <w:t xml:space="preserve">—The charge to QSE </w:t>
                  </w:r>
                  <w:r w:rsidRPr="00E5030A">
                    <w:rPr>
                      <w:i/>
                      <w:iCs/>
                      <w:sz w:val="20"/>
                    </w:rPr>
                    <w:t>q</w:t>
                  </w:r>
                  <w:r w:rsidRPr="00E5030A">
                    <w:rPr>
                      <w:iCs/>
                      <w:sz w:val="20"/>
                    </w:rPr>
                    <w:t xml:space="preserve"> for its total capacity associated with failures and reconfiguration reductions on its Ancillary Service Supply Responsibility for Reg-Up, for the hour.</w:t>
                  </w:r>
                </w:p>
              </w:tc>
            </w:tr>
            <w:tr w:rsidR="00895251" w:rsidRPr="00E5030A" w14:paraId="43C757EA" w14:textId="77777777" w:rsidTr="00FE06EF">
              <w:tc>
                <w:tcPr>
                  <w:tcW w:w="1315" w:type="pct"/>
                  <w:tcBorders>
                    <w:top w:val="single" w:sz="4" w:space="0" w:color="auto"/>
                    <w:left w:val="single" w:sz="4" w:space="0" w:color="auto"/>
                    <w:bottom w:val="single" w:sz="4" w:space="0" w:color="auto"/>
                    <w:right w:val="single" w:sz="4" w:space="0" w:color="auto"/>
                  </w:tcBorders>
                </w:tcPr>
                <w:p w14:paraId="274E327E" w14:textId="77777777" w:rsidR="00895251" w:rsidRPr="00E5030A" w:rsidRDefault="00895251" w:rsidP="00FE06EF">
                  <w:pPr>
                    <w:spacing w:after="60"/>
                    <w:rPr>
                      <w:iCs/>
                      <w:sz w:val="20"/>
                    </w:rPr>
                  </w:pPr>
                  <w:r w:rsidRPr="00E5030A">
                    <w:rPr>
                      <w:iCs/>
                      <w:sz w:val="20"/>
                    </w:rPr>
                    <w:t xml:space="preserve">RTPCRUAMTQSETOT </w:t>
                  </w:r>
                  <w:r w:rsidRPr="00E5030A">
                    <w:rPr>
                      <w:i/>
                      <w:iCs/>
                      <w:sz w:val="20"/>
                      <w:vertAlign w:val="subscript"/>
                    </w:rPr>
                    <w:t>q</w:t>
                  </w:r>
                </w:p>
              </w:tc>
              <w:tc>
                <w:tcPr>
                  <w:tcW w:w="326" w:type="pct"/>
                  <w:tcBorders>
                    <w:top w:val="single" w:sz="4" w:space="0" w:color="auto"/>
                    <w:left w:val="single" w:sz="4" w:space="0" w:color="auto"/>
                    <w:bottom w:val="single" w:sz="4" w:space="0" w:color="auto"/>
                    <w:right w:val="single" w:sz="4" w:space="0" w:color="auto"/>
                  </w:tcBorders>
                </w:tcPr>
                <w:p w14:paraId="7DF3DF04" w14:textId="77777777" w:rsidR="00895251" w:rsidRPr="00E5030A" w:rsidRDefault="00895251" w:rsidP="00FE06EF">
                  <w:pPr>
                    <w:spacing w:after="60"/>
                    <w:rPr>
                      <w:iCs/>
                      <w:sz w:val="20"/>
                    </w:rPr>
                  </w:pPr>
                  <w:r w:rsidRPr="00E5030A">
                    <w:rPr>
                      <w:iCs/>
                      <w:sz w:val="20"/>
                    </w:rPr>
                    <w:t>$</w:t>
                  </w:r>
                </w:p>
              </w:tc>
              <w:tc>
                <w:tcPr>
                  <w:tcW w:w="3359" w:type="pct"/>
                  <w:tcBorders>
                    <w:top w:val="single" w:sz="4" w:space="0" w:color="auto"/>
                    <w:left w:val="single" w:sz="4" w:space="0" w:color="auto"/>
                    <w:bottom w:val="single" w:sz="4" w:space="0" w:color="auto"/>
                    <w:right w:val="single" w:sz="4" w:space="0" w:color="auto"/>
                  </w:tcBorders>
                </w:tcPr>
                <w:p w14:paraId="0FBF9517" w14:textId="77777777" w:rsidR="00895251" w:rsidRPr="00E5030A" w:rsidRDefault="00895251" w:rsidP="00FE06EF">
                  <w:pPr>
                    <w:spacing w:after="60"/>
                    <w:rPr>
                      <w:iCs/>
                      <w:sz w:val="20"/>
                    </w:rPr>
                  </w:pPr>
                  <w:r w:rsidRPr="00E5030A">
                    <w:rPr>
                      <w:i/>
                      <w:iCs/>
                      <w:sz w:val="20"/>
                    </w:rPr>
                    <w:t>Procured Capacity for Reg-Up Amount Total per QSE</w:t>
                  </w:r>
                  <w:r w:rsidRPr="00E5030A">
                    <w:rPr>
                      <w:iCs/>
                      <w:sz w:val="20"/>
                    </w:rPr>
                    <w:t xml:space="preserve">—The total payments to a QSE </w:t>
                  </w:r>
                  <w:r w:rsidRPr="00E5030A">
                    <w:rPr>
                      <w:i/>
                      <w:iCs/>
                      <w:sz w:val="20"/>
                    </w:rPr>
                    <w:t>q</w:t>
                  </w:r>
                  <w:r w:rsidRPr="00E5030A">
                    <w:rPr>
                      <w:iCs/>
                      <w:sz w:val="20"/>
                    </w:rPr>
                    <w:t xml:space="preserve"> in all SASMs and RSASMs for the Ancillary Service Offers cleared for Reg-Up, for the hour.</w:t>
                  </w:r>
                </w:p>
              </w:tc>
            </w:tr>
            <w:tr w:rsidR="00895251" w:rsidRPr="00E5030A" w14:paraId="47E4A5B9" w14:textId="77777777" w:rsidTr="00FE06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51848D90" w14:textId="77777777" w:rsidR="00895251" w:rsidRPr="00E5030A" w:rsidRDefault="00895251" w:rsidP="00FE06EF">
                  <w:pPr>
                    <w:spacing w:after="60"/>
                    <w:rPr>
                      <w:iCs/>
                      <w:sz w:val="20"/>
                    </w:rPr>
                  </w:pPr>
                  <w:r w:rsidRPr="00E5030A">
                    <w:rPr>
                      <w:iCs/>
                      <w:sz w:val="20"/>
                    </w:rPr>
                    <w:t xml:space="preserve">PCRUAMT </w:t>
                  </w:r>
                  <w:r w:rsidRPr="00E5030A">
                    <w:rPr>
                      <w:i/>
                      <w:iCs/>
                      <w:sz w:val="20"/>
                      <w:vertAlign w:val="subscript"/>
                    </w:rPr>
                    <w:t>q</w:t>
                  </w:r>
                </w:p>
              </w:tc>
              <w:tc>
                <w:tcPr>
                  <w:tcW w:w="326" w:type="pct"/>
                </w:tcPr>
                <w:p w14:paraId="6537BA2E" w14:textId="77777777" w:rsidR="00895251" w:rsidRPr="00E5030A" w:rsidRDefault="00895251" w:rsidP="00FE06EF">
                  <w:pPr>
                    <w:spacing w:after="60"/>
                    <w:rPr>
                      <w:iCs/>
                      <w:sz w:val="20"/>
                    </w:rPr>
                  </w:pPr>
                  <w:r w:rsidRPr="00E5030A">
                    <w:rPr>
                      <w:iCs/>
                      <w:sz w:val="20"/>
                    </w:rPr>
                    <w:t>$</w:t>
                  </w:r>
                </w:p>
              </w:tc>
              <w:tc>
                <w:tcPr>
                  <w:tcW w:w="3359" w:type="pct"/>
                </w:tcPr>
                <w:p w14:paraId="25EE73FE" w14:textId="77777777" w:rsidR="00895251" w:rsidRPr="00E5030A" w:rsidRDefault="00895251" w:rsidP="00FE06EF">
                  <w:pPr>
                    <w:spacing w:after="60"/>
                    <w:rPr>
                      <w:iCs/>
                      <w:sz w:val="20"/>
                    </w:rPr>
                  </w:pPr>
                  <w:r w:rsidRPr="00E5030A">
                    <w:rPr>
                      <w:i/>
                      <w:iCs/>
                      <w:sz w:val="20"/>
                    </w:rPr>
                    <w:t>Procured Capacity for Reg-Up Amount per QSE in DAM</w:t>
                  </w:r>
                  <w:r w:rsidRPr="00E5030A">
                    <w:rPr>
                      <w:iCs/>
                      <w:sz w:val="20"/>
                    </w:rPr>
                    <w:t xml:space="preserve">—The DAM Reg-Up payment for QSE </w:t>
                  </w:r>
                  <w:r w:rsidRPr="00E5030A">
                    <w:rPr>
                      <w:i/>
                      <w:iCs/>
                      <w:sz w:val="20"/>
                    </w:rPr>
                    <w:t>q</w:t>
                  </w:r>
                  <w:r w:rsidRPr="00E5030A">
                    <w:rPr>
                      <w:iCs/>
                      <w:sz w:val="20"/>
                    </w:rPr>
                    <w:t>, for the hour.</w:t>
                  </w:r>
                </w:p>
              </w:tc>
            </w:tr>
            <w:tr w:rsidR="00895251" w:rsidRPr="00E5030A" w14:paraId="4FEBB249" w14:textId="77777777" w:rsidTr="00FE06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29B68ADE" w14:textId="77777777" w:rsidR="00895251" w:rsidRPr="00E5030A" w:rsidRDefault="00895251" w:rsidP="00FE06EF">
                  <w:pPr>
                    <w:spacing w:after="60"/>
                    <w:rPr>
                      <w:iCs/>
                      <w:sz w:val="20"/>
                    </w:rPr>
                  </w:pPr>
                  <w:r w:rsidRPr="00E5030A">
                    <w:rPr>
                      <w:sz w:val="20"/>
                    </w:rPr>
                    <w:t>RUINFQAMTTOT</w:t>
                  </w:r>
                </w:p>
              </w:tc>
              <w:tc>
                <w:tcPr>
                  <w:tcW w:w="326" w:type="pct"/>
                </w:tcPr>
                <w:p w14:paraId="5AFA2643" w14:textId="77777777" w:rsidR="00895251" w:rsidRPr="00E5030A" w:rsidRDefault="00895251" w:rsidP="00FE06EF">
                  <w:pPr>
                    <w:spacing w:after="60"/>
                    <w:rPr>
                      <w:iCs/>
                      <w:sz w:val="20"/>
                    </w:rPr>
                  </w:pPr>
                  <w:r w:rsidRPr="00E5030A">
                    <w:rPr>
                      <w:sz w:val="20"/>
                    </w:rPr>
                    <w:t>$</w:t>
                  </w:r>
                </w:p>
              </w:tc>
              <w:tc>
                <w:tcPr>
                  <w:tcW w:w="3359" w:type="pct"/>
                </w:tcPr>
                <w:p w14:paraId="499ABA59" w14:textId="77777777" w:rsidR="00895251" w:rsidRPr="00E5030A" w:rsidRDefault="00895251" w:rsidP="00FE06EF">
                  <w:pPr>
                    <w:spacing w:after="60"/>
                    <w:rPr>
                      <w:i/>
                      <w:iCs/>
                      <w:sz w:val="20"/>
                    </w:rPr>
                  </w:pPr>
                  <w:r w:rsidRPr="00E5030A">
                    <w:rPr>
                      <w:i/>
                      <w:sz w:val="20"/>
                    </w:rPr>
                    <w:t xml:space="preserve">Reg-Up Infeasible Quantity Amount Total  </w:t>
                  </w:r>
                  <w:r w:rsidRPr="00E5030A">
                    <w:rPr>
                      <w:sz w:val="20"/>
                    </w:rPr>
                    <w:t>— The charge to all QSEs for their total capacity associated with infeasible deployment of Ancillary Service Supply Responsibilities for Reg-Up, for the hour.</w:t>
                  </w:r>
                </w:p>
              </w:tc>
            </w:tr>
            <w:tr w:rsidR="00895251" w:rsidRPr="00E5030A" w14:paraId="393B2E65" w14:textId="77777777" w:rsidTr="00FE06E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15" w:type="pct"/>
                </w:tcPr>
                <w:p w14:paraId="20237F13" w14:textId="77777777" w:rsidR="00895251" w:rsidRPr="00E5030A" w:rsidRDefault="00895251" w:rsidP="00FE06EF">
                  <w:pPr>
                    <w:spacing w:after="60"/>
                    <w:rPr>
                      <w:iCs/>
                      <w:sz w:val="20"/>
                    </w:rPr>
                  </w:pPr>
                  <w:r w:rsidRPr="00E5030A">
                    <w:rPr>
                      <w:sz w:val="20"/>
                    </w:rPr>
                    <w:t xml:space="preserve">RUINFQAMT </w:t>
                  </w:r>
                  <w:r w:rsidRPr="00E5030A">
                    <w:rPr>
                      <w:i/>
                      <w:sz w:val="20"/>
                      <w:vertAlign w:val="subscript"/>
                    </w:rPr>
                    <w:t>q</w:t>
                  </w:r>
                </w:p>
              </w:tc>
              <w:tc>
                <w:tcPr>
                  <w:tcW w:w="326" w:type="pct"/>
                </w:tcPr>
                <w:p w14:paraId="0CCECC9B" w14:textId="77777777" w:rsidR="00895251" w:rsidRPr="00E5030A" w:rsidRDefault="00895251" w:rsidP="00FE06EF">
                  <w:pPr>
                    <w:spacing w:after="60"/>
                    <w:rPr>
                      <w:iCs/>
                      <w:sz w:val="20"/>
                    </w:rPr>
                  </w:pPr>
                  <w:r w:rsidRPr="00E5030A">
                    <w:rPr>
                      <w:sz w:val="20"/>
                    </w:rPr>
                    <w:t>$</w:t>
                  </w:r>
                </w:p>
              </w:tc>
              <w:tc>
                <w:tcPr>
                  <w:tcW w:w="3359" w:type="pct"/>
                </w:tcPr>
                <w:p w14:paraId="748BFB78" w14:textId="77777777" w:rsidR="00895251" w:rsidRPr="00E5030A" w:rsidRDefault="00895251" w:rsidP="00FE06EF">
                  <w:pPr>
                    <w:rPr>
                      <w:i/>
                      <w:iCs/>
                      <w:sz w:val="20"/>
                    </w:rPr>
                  </w:pPr>
                  <w:r w:rsidRPr="00E5030A">
                    <w:rPr>
                      <w:i/>
                      <w:sz w:val="20"/>
                    </w:rPr>
                    <w:t>Reg-Up Infeasible Quantity Amount per QSE</w:t>
                  </w:r>
                  <w:r w:rsidRPr="00E5030A">
                    <w:rPr>
                      <w:sz w:val="20"/>
                    </w:rPr>
                    <w:t xml:space="preserve">—The total charge to QSE </w:t>
                  </w:r>
                  <w:r w:rsidRPr="00E5030A">
                    <w:rPr>
                      <w:i/>
                      <w:sz w:val="20"/>
                    </w:rPr>
                    <w:t>q</w:t>
                  </w:r>
                  <w:r w:rsidRPr="00E5030A">
                    <w:rPr>
                      <w:sz w:val="20"/>
                    </w:rPr>
                    <w:t xml:space="preserve"> for its total capacity associated with infeasible deployment of Ancillary Service Supply Responsibilities for Reg-Up, for the hour</w:t>
                  </w:r>
                  <w:r w:rsidRPr="00E5030A">
                    <w:t>.</w:t>
                  </w:r>
                </w:p>
              </w:tc>
            </w:tr>
            <w:tr w:rsidR="00895251" w:rsidRPr="00E5030A" w14:paraId="48CF0529" w14:textId="77777777" w:rsidTr="00FE06EF">
              <w:tc>
                <w:tcPr>
                  <w:tcW w:w="1315" w:type="pct"/>
                  <w:tcBorders>
                    <w:top w:val="single" w:sz="4" w:space="0" w:color="auto"/>
                    <w:left w:val="single" w:sz="4" w:space="0" w:color="auto"/>
                    <w:bottom w:val="single" w:sz="4" w:space="0" w:color="auto"/>
                    <w:right w:val="single" w:sz="4" w:space="0" w:color="auto"/>
                  </w:tcBorders>
                </w:tcPr>
                <w:p w14:paraId="2E6F9FA6" w14:textId="77777777" w:rsidR="00895251" w:rsidRPr="00E5030A" w:rsidRDefault="00895251" w:rsidP="00FE06EF">
                  <w:pPr>
                    <w:spacing w:after="60"/>
                    <w:rPr>
                      <w:sz w:val="20"/>
                    </w:rPr>
                  </w:pPr>
                  <w:r w:rsidRPr="00E5030A">
                    <w:rPr>
                      <w:sz w:val="20"/>
                    </w:rPr>
                    <w:t>PCRUAMTTOT</w:t>
                  </w:r>
                </w:p>
              </w:tc>
              <w:tc>
                <w:tcPr>
                  <w:tcW w:w="326" w:type="pct"/>
                  <w:tcBorders>
                    <w:top w:val="single" w:sz="4" w:space="0" w:color="auto"/>
                    <w:left w:val="single" w:sz="4" w:space="0" w:color="auto"/>
                    <w:bottom w:val="single" w:sz="4" w:space="0" w:color="auto"/>
                    <w:right w:val="single" w:sz="4" w:space="0" w:color="auto"/>
                  </w:tcBorders>
                </w:tcPr>
                <w:p w14:paraId="0B4C7DAC" w14:textId="77777777" w:rsidR="00895251" w:rsidRPr="00E5030A" w:rsidRDefault="00895251" w:rsidP="00FE06EF">
                  <w:pPr>
                    <w:spacing w:after="60"/>
                    <w:rPr>
                      <w:sz w:val="20"/>
                    </w:rPr>
                  </w:pPr>
                  <w:r w:rsidRPr="00E5030A">
                    <w:rPr>
                      <w:sz w:val="20"/>
                    </w:rPr>
                    <w:t>$</w:t>
                  </w:r>
                </w:p>
              </w:tc>
              <w:tc>
                <w:tcPr>
                  <w:tcW w:w="3359" w:type="pct"/>
                  <w:tcBorders>
                    <w:top w:val="single" w:sz="4" w:space="0" w:color="auto"/>
                    <w:left w:val="single" w:sz="4" w:space="0" w:color="auto"/>
                    <w:bottom w:val="single" w:sz="4" w:space="0" w:color="auto"/>
                    <w:right w:val="single" w:sz="4" w:space="0" w:color="auto"/>
                  </w:tcBorders>
                </w:tcPr>
                <w:p w14:paraId="107DE536" w14:textId="77777777" w:rsidR="00895251" w:rsidRPr="00E5030A" w:rsidRDefault="00895251" w:rsidP="00FE06EF">
                  <w:pPr>
                    <w:spacing w:after="60"/>
                    <w:rPr>
                      <w:sz w:val="20"/>
                    </w:rPr>
                  </w:pPr>
                  <w:r w:rsidRPr="00E5030A">
                    <w:rPr>
                      <w:i/>
                      <w:sz w:val="20"/>
                    </w:rPr>
                    <w:t>Procured Capacity for Reg-Up Amount Total in DAM</w:t>
                  </w:r>
                  <w:r w:rsidRPr="00E5030A">
                    <w:rPr>
                      <w:sz w:val="20"/>
                    </w:rPr>
                    <w:t>—The total of the DAM Reg-Up payments for all QSEs</w:t>
                  </w:r>
                  <w:r w:rsidRPr="00E5030A">
                    <w:rPr>
                      <w:iCs/>
                      <w:sz w:val="20"/>
                    </w:rPr>
                    <w:t>,</w:t>
                  </w:r>
                  <w:r w:rsidRPr="00E5030A">
                    <w:rPr>
                      <w:sz w:val="20"/>
                    </w:rPr>
                    <w:t xml:space="preserve"> for the hour.</w:t>
                  </w:r>
                </w:p>
              </w:tc>
            </w:tr>
            <w:tr w:rsidR="00895251" w:rsidRPr="00E5030A" w14:paraId="49C39204" w14:textId="77777777" w:rsidTr="00FE06EF">
              <w:tc>
                <w:tcPr>
                  <w:tcW w:w="1315" w:type="pct"/>
                  <w:tcBorders>
                    <w:top w:val="single" w:sz="4" w:space="0" w:color="auto"/>
                    <w:left w:val="single" w:sz="4" w:space="0" w:color="auto"/>
                    <w:bottom w:val="single" w:sz="4" w:space="0" w:color="auto"/>
                    <w:right w:val="single" w:sz="4" w:space="0" w:color="auto"/>
                  </w:tcBorders>
                </w:tcPr>
                <w:p w14:paraId="4905C6BE" w14:textId="77777777" w:rsidR="00895251" w:rsidRPr="00E5030A" w:rsidRDefault="00895251" w:rsidP="00FE06EF">
                  <w:pPr>
                    <w:spacing w:after="60"/>
                    <w:rPr>
                      <w:i/>
                      <w:iCs/>
                      <w:sz w:val="20"/>
                    </w:rPr>
                  </w:pPr>
                  <w:r w:rsidRPr="00E5030A">
                    <w:rPr>
                      <w:i/>
                      <w:iCs/>
                      <w:sz w:val="20"/>
                    </w:rPr>
                    <w:t>q</w:t>
                  </w:r>
                </w:p>
              </w:tc>
              <w:tc>
                <w:tcPr>
                  <w:tcW w:w="326" w:type="pct"/>
                  <w:tcBorders>
                    <w:top w:val="single" w:sz="4" w:space="0" w:color="auto"/>
                    <w:left w:val="single" w:sz="4" w:space="0" w:color="auto"/>
                    <w:bottom w:val="single" w:sz="4" w:space="0" w:color="auto"/>
                    <w:right w:val="single" w:sz="4" w:space="0" w:color="auto"/>
                  </w:tcBorders>
                </w:tcPr>
                <w:p w14:paraId="7DA6407C" w14:textId="77777777" w:rsidR="00895251" w:rsidRPr="00E5030A" w:rsidRDefault="00895251" w:rsidP="00FE06EF">
                  <w:pPr>
                    <w:spacing w:after="60"/>
                    <w:rPr>
                      <w:iCs/>
                      <w:sz w:val="20"/>
                    </w:rPr>
                  </w:pPr>
                  <w:r w:rsidRPr="00E5030A">
                    <w:rPr>
                      <w:iCs/>
                      <w:sz w:val="20"/>
                    </w:rPr>
                    <w:t>none</w:t>
                  </w:r>
                </w:p>
              </w:tc>
              <w:tc>
                <w:tcPr>
                  <w:tcW w:w="3359" w:type="pct"/>
                  <w:tcBorders>
                    <w:top w:val="single" w:sz="4" w:space="0" w:color="auto"/>
                    <w:left w:val="single" w:sz="4" w:space="0" w:color="auto"/>
                    <w:bottom w:val="single" w:sz="4" w:space="0" w:color="auto"/>
                    <w:right w:val="single" w:sz="4" w:space="0" w:color="auto"/>
                  </w:tcBorders>
                </w:tcPr>
                <w:p w14:paraId="6E04D09A" w14:textId="77777777" w:rsidR="00895251" w:rsidRPr="00E5030A" w:rsidRDefault="00895251" w:rsidP="00FE06EF">
                  <w:pPr>
                    <w:spacing w:after="60"/>
                    <w:rPr>
                      <w:iCs/>
                      <w:sz w:val="20"/>
                    </w:rPr>
                  </w:pPr>
                  <w:r w:rsidRPr="00E5030A">
                    <w:rPr>
                      <w:iCs/>
                      <w:sz w:val="20"/>
                    </w:rPr>
                    <w:t>A QSE.</w:t>
                  </w:r>
                </w:p>
              </w:tc>
            </w:tr>
            <w:tr w:rsidR="00895251" w:rsidRPr="00E5030A" w14:paraId="771954A0" w14:textId="77777777" w:rsidTr="00FE06EF">
              <w:tc>
                <w:tcPr>
                  <w:tcW w:w="1315" w:type="pct"/>
                  <w:tcBorders>
                    <w:top w:val="single" w:sz="4" w:space="0" w:color="auto"/>
                    <w:left w:val="single" w:sz="4" w:space="0" w:color="auto"/>
                    <w:bottom w:val="single" w:sz="4" w:space="0" w:color="auto"/>
                    <w:right w:val="single" w:sz="4" w:space="0" w:color="auto"/>
                  </w:tcBorders>
                </w:tcPr>
                <w:p w14:paraId="6EC576D9" w14:textId="77777777" w:rsidR="00895251" w:rsidRPr="00E5030A" w:rsidRDefault="00895251" w:rsidP="00FE06EF">
                  <w:pPr>
                    <w:spacing w:after="60"/>
                    <w:rPr>
                      <w:i/>
                      <w:iCs/>
                      <w:sz w:val="20"/>
                    </w:rPr>
                  </w:pPr>
                  <w:r w:rsidRPr="00E5030A">
                    <w:rPr>
                      <w:i/>
                      <w:iCs/>
                      <w:sz w:val="20"/>
                    </w:rPr>
                    <w:t>m</w:t>
                  </w:r>
                </w:p>
              </w:tc>
              <w:tc>
                <w:tcPr>
                  <w:tcW w:w="326" w:type="pct"/>
                  <w:tcBorders>
                    <w:top w:val="single" w:sz="4" w:space="0" w:color="auto"/>
                    <w:left w:val="single" w:sz="4" w:space="0" w:color="auto"/>
                    <w:bottom w:val="single" w:sz="4" w:space="0" w:color="auto"/>
                    <w:right w:val="single" w:sz="4" w:space="0" w:color="auto"/>
                  </w:tcBorders>
                </w:tcPr>
                <w:p w14:paraId="286D430B" w14:textId="77777777" w:rsidR="00895251" w:rsidRPr="00E5030A" w:rsidRDefault="00895251" w:rsidP="00FE06EF">
                  <w:pPr>
                    <w:spacing w:after="60"/>
                    <w:rPr>
                      <w:iCs/>
                      <w:sz w:val="20"/>
                    </w:rPr>
                  </w:pPr>
                  <w:r w:rsidRPr="00E5030A">
                    <w:rPr>
                      <w:iCs/>
                      <w:sz w:val="20"/>
                    </w:rPr>
                    <w:t>none</w:t>
                  </w:r>
                </w:p>
              </w:tc>
              <w:tc>
                <w:tcPr>
                  <w:tcW w:w="3359" w:type="pct"/>
                  <w:tcBorders>
                    <w:top w:val="single" w:sz="4" w:space="0" w:color="auto"/>
                    <w:left w:val="single" w:sz="4" w:space="0" w:color="auto"/>
                    <w:bottom w:val="single" w:sz="4" w:space="0" w:color="auto"/>
                    <w:right w:val="single" w:sz="4" w:space="0" w:color="auto"/>
                  </w:tcBorders>
                </w:tcPr>
                <w:p w14:paraId="02B1B92B" w14:textId="77777777" w:rsidR="00895251" w:rsidRPr="00E5030A" w:rsidRDefault="00895251" w:rsidP="00FE06EF">
                  <w:pPr>
                    <w:spacing w:after="60"/>
                    <w:rPr>
                      <w:iCs/>
                      <w:sz w:val="20"/>
                    </w:rPr>
                  </w:pPr>
                  <w:r w:rsidRPr="00E5030A">
                    <w:rPr>
                      <w:iCs/>
                      <w:sz w:val="20"/>
                    </w:rPr>
                    <w:t>An Ancillary Service market (SASM or RSASM) for the given Operating Hour.</w:t>
                  </w:r>
                </w:p>
              </w:tc>
            </w:tr>
          </w:tbl>
          <w:p w14:paraId="21D06C33" w14:textId="77777777" w:rsidR="00895251" w:rsidRPr="006C5A42" w:rsidRDefault="00895251" w:rsidP="00FE06EF">
            <w:pPr>
              <w:spacing w:after="240"/>
              <w:ind w:left="1440" w:hanging="720"/>
            </w:pPr>
          </w:p>
        </w:tc>
      </w:tr>
    </w:tbl>
    <w:p w14:paraId="795A1F95" w14:textId="77777777" w:rsidR="00895251" w:rsidRPr="007E46C9" w:rsidRDefault="00895251" w:rsidP="00895251">
      <w:pPr>
        <w:spacing w:before="240" w:after="240"/>
        <w:ind w:left="1440" w:hanging="720"/>
      </w:pPr>
      <w:r w:rsidRPr="007E46C9">
        <w:lastRenderedPageBreak/>
        <w:t>(b)</w:t>
      </w:r>
      <w:r w:rsidRPr="007E46C9">
        <w:tab/>
        <w:t>Each QSE’s share of the net total costs for Reg-Up for the Operating Hour is calculated as follows:</w:t>
      </w:r>
    </w:p>
    <w:p w14:paraId="117A7E9C" w14:textId="77777777" w:rsidR="00895251" w:rsidRPr="007E46C9" w:rsidRDefault="00895251" w:rsidP="00895251">
      <w:pPr>
        <w:spacing w:after="240"/>
        <w:ind w:left="2880" w:hanging="2160"/>
        <w:rPr>
          <w:b/>
          <w:bCs/>
        </w:rPr>
      </w:pPr>
      <w:r w:rsidRPr="007E46C9">
        <w:rPr>
          <w:b/>
          <w:bCs/>
        </w:rPr>
        <w:t xml:space="preserve">RUCOST </w:t>
      </w:r>
      <w:r w:rsidRPr="007E46C9">
        <w:rPr>
          <w:b/>
          <w:bCs/>
          <w:i/>
          <w:vertAlign w:val="subscript"/>
        </w:rPr>
        <w:t>q</w:t>
      </w:r>
      <w:r w:rsidRPr="007E46C9">
        <w:rPr>
          <w:b/>
          <w:bCs/>
        </w:rPr>
        <w:tab/>
        <w:t>=</w:t>
      </w:r>
      <w:r w:rsidRPr="007E46C9">
        <w:rPr>
          <w:b/>
          <w:bCs/>
        </w:rPr>
        <w:tab/>
        <w:t xml:space="preserve">RUPR * RUQ </w:t>
      </w:r>
      <w:r w:rsidRPr="007E46C9">
        <w:rPr>
          <w:b/>
          <w:bCs/>
          <w:i/>
          <w:vertAlign w:val="subscript"/>
        </w:rPr>
        <w:t>q</w:t>
      </w:r>
    </w:p>
    <w:p w14:paraId="2357D44E" w14:textId="77777777" w:rsidR="00895251" w:rsidRPr="007E46C9" w:rsidRDefault="00895251" w:rsidP="00895251">
      <w:pPr>
        <w:spacing w:after="240"/>
        <w:rPr>
          <w:iCs/>
        </w:rPr>
      </w:pPr>
      <w:r w:rsidRPr="007E46C9">
        <w:rPr>
          <w:iCs/>
        </w:rPr>
        <w:t>Where:</w:t>
      </w:r>
    </w:p>
    <w:p w14:paraId="7B787F90" w14:textId="77777777" w:rsidR="00895251" w:rsidRPr="007E46C9" w:rsidRDefault="00895251" w:rsidP="00895251">
      <w:pPr>
        <w:tabs>
          <w:tab w:val="left" w:pos="2160"/>
          <w:tab w:val="left" w:pos="2880"/>
        </w:tabs>
        <w:spacing w:after="120"/>
        <w:ind w:leftChars="300" w:left="2880" w:hangingChars="900" w:hanging="2160"/>
        <w:rPr>
          <w:bCs/>
        </w:rPr>
      </w:pPr>
      <w:r w:rsidRPr="007E46C9">
        <w:rPr>
          <w:bCs/>
        </w:rPr>
        <w:t>RUPR</w:t>
      </w:r>
      <w:r w:rsidRPr="007E46C9">
        <w:rPr>
          <w:bCs/>
        </w:rPr>
        <w:tab/>
      </w:r>
      <w:r w:rsidRPr="007E46C9">
        <w:rPr>
          <w:bCs/>
        </w:rPr>
        <w:tab/>
        <w:t>=</w:t>
      </w:r>
      <w:r w:rsidRPr="007E46C9">
        <w:rPr>
          <w:bCs/>
        </w:rPr>
        <w:tab/>
        <w:t>RUCOSTTOT / RUQTOT</w:t>
      </w:r>
    </w:p>
    <w:p w14:paraId="58C29F3D" w14:textId="77777777" w:rsidR="00895251" w:rsidRPr="007E46C9" w:rsidRDefault="00895251" w:rsidP="00895251">
      <w:pPr>
        <w:tabs>
          <w:tab w:val="left" w:pos="2160"/>
          <w:tab w:val="left" w:pos="2880"/>
        </w:tabs>
        <w:spacing w:after="120"/>
        <w:ind w:leftChars="300" w:left="2880" w:hangingChars="900" w:hanging="2160"/>
      </w:pPr>
      <w:r w:rsidRPr="79C6FA9D">
        <w:lastRenderedPageBreak/>
        <w:t>RUQTOT</w:t>
      </w:r>
      <w:r w:rsidRPr="007E46C9">
        <w:rPr>
          <w:bCs/>
        </w:rPr>
        <w:tab/>
      </w:r>
      <w:r w:rsidRPr="007E46C9">
        <w:rPr>
          <w:bCs/>
        </w:rPr>
        <w:tab/>
      </w:r>
      <w:r w:rsidRPr="79C6FA9D">
        <w:t>=</w:t>
      </w:r>
      <w:r w:rsidRPr="007E46C9">
        <w:rPr>
          <w:bCs/>
        </w:rPr>
        <w:tab/>
      </w:r>
      <w:r>
        <w:rPr>
          <w:bCs/>
          <w:noProof/>
          <w:position w:val="-22"/>
        </w:rPr>
        <w:drawing>
          <wp:inline distT="0" distB="0" distL="0" distR="0" wp14:anchorId="756E21BE" wp14:editId="1D117362">
            <wp:extent cx="142875" cy="295275"/>
            <wp:effectExtent l="0" t="0" r="9525" b="9525"/>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RUQ </w:t>
      </w:r>
      <w:r w:rsidRPr="1A41FB75">
        <w:rPr>
          <w:i/>
          <w:iCs/>
          <w:vertAlign w:val="subscript"/>
        </w:rPr>
        <w:t>q</w:t>
      </w:r>
    </w:p>
    <w:p w14:paraId="3D63BE9A" w14:textId="77777777" w:rsidR="00895251" w:rsidRPr="007E46C9" w:rsidRDefault="00895251" w:rsidP="00895251">
      <w:pPr>
        <w:tabs>
          <w:tab w:val="left" w:pos="2160"/>
          <w:tab w:val="left" w:pos="2880"/>
        </w:tabs>
        <w:spacing w:after="120"/>
        <w:ind w:leftChars="300" w:left="2880" w:hangingChars="900" w:hanging="2160"/>
        <w:rPr>
          <w:bCs/>
        </w:rPr>
      </w:pPr>
      <w:r w:rsidRPr="007E46C9">
        <w:rPr>
          <w:bCs/>
        </w:rPr>
        <w:t xml:space="preserve">RUQ </w:t>
      </w:r>
      <w:r w:rsidRPr="007E46C9">
        <w:rPr>
          <w:bCs/>
          <w:i/>
          <w:vertAlign w:val="subscript"/>
        </w:rPr>
        <w:t>q</w:t>
      </w:r>
      <w:r w:rsidRPr="007E46C9">
        <w:rPr>
          <w:bCs/>
        </w:rPr>
        <w:tab/>
      </w:r>
      <w:r w:rsidRPr="007E46C9">
        <w:rPr>
          <w:bCs/>
        </w:rPr>
        <w:tab/>
        <w:t>=</w:t>
      </w:r>
      <w:r w:rsidRPr="007E46C9">
        <w:rPr>
          <w:bCs/>
        </w:rPr>
        <w:tab/>
        <w:t xml:space="preserve">RUO </w:t>
      </w:r>
      <w:r w:rsidRPr="007E46C9">
        <w:rPr>
          <w:bCs/>
          <w:i/>
          <w:vertAlign w:val="subscript"/>
        </w:rPr>
        <w:t>q</w:t>
      </w:r>
      <w:r w:rsidRPr="007E46C9">
        <w:rPr>
          <w:bCs/>
        </w:rPr>
        <w:t xml:space="preserve"> – SARUQ </w:t>
      </w:r>
      <w:r w:rsidRPr="007E46C9">
        <w:rPr>
          <w:bCs/>
          <w:i/>
          <w:vertAlign w:val="subscript"/>
        </w:rPr>
        <w:t>q</w:t>
      </w:r>
    </w:p>
    <w:p w14:paraId="3693F2D0" w14:textId="77777777" w:rsidR="00895251" w:rsidRPr="007E46C9" w:rsidRDefault="00895251" w:rsidP="00895251">
      <w:pPr>
        <w:tabs>
          <w:tab w:val="left" w:pos="2160"/>
          <w:tab w:val="left" w:pos="2880"/>
        </w:tabs>
        <w:spacing w:after="120"/>
        <w:ind w:leftChars="300" w:left="2880" w:hangingChars="900" w:hanging="2160"/>
      </w:pPr>
      <w:r w:rsidRPr="79C6FA9D">
        <w:t xml:space="preserve">RUO </w:t>
      </w:r>
      <w:r w:rsidRPr="1A41FB75">
        <w:rPr>
          <w:i/>
          <w:iCs/>
          <w:vertAlign w:val="subscript"/>
        </w:rPr>
        <w:t>q</w:t>
      </w:r>
      <w:r w:rsidRPr="007E46C9">
        <w:rPr>
          <w:bCs/>
        </w:rPr>
        <w:tab/>
      </w:r>
      <w:r w:rsidRPr="007E46C9">
        <w:rPr>
          <w:bCs/>
        </w:rPr>
        <w:tab/>
      </w:r>
      <w:r w:rsidRPr="79C6FA9D">
        <w:t>=</w:t>
      </w:r>
      <w:r w:rsidRPr="007E46C9">
        <w:rPr>
          <w:bCs/>
        </w:rPr>
        <w:tab/>
      </w:r>
      <w:r>
        <w:rPr>
          <w:bCs/>
          <w:noProof/>
          <w:position w:val="-22"/>
        </w:rPr>
        <w:drawing>
          <wp:inline distT="0" distB="0" distL="0" distR="0" wp14:anchorId="418425BB" wp14:editId="05A85A71">
            <wp:extent cx="142875" cy="295275"/>
            <wp:effectExtent l="0" t="0" r="9525" b="9525"/>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(SARUQ </w:t>
      </w:r>
      <w:r w:rsidRPr="1A41FB75">
        <w:rPr>
          <w:i/>
          <w:iCs/>
          <w:vertAlign w:val="subscript"/>
        </w:rPr>
        <w:t>q</w:t>
      </w:r>
      <w:r w:rsidRPr="79C6FA9D">
        <w:t xml:space="preserve"> + </w:t>
      </w:r>
      <w:r>
        <w:rPr>
          <w:bCs/>
          <w:noProof/>
          <w:position w:val="-20"/>
        </w:rPr>
        <w:drawing>
          <wp:inline distT="0" distB="0" distL="0" distR="0" wp14:anchorId="26A25CEC" wp14:editId="3DD3823B">
            <wp:extent cx="142875" cy="276225"/>
            <wp:effectExtent l="0" t="0" r="9525" b="9525"/>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t xml:space="preserve">(RTPCRU </w:t>
      </w:r>
      <w:r w:rsidRPr="1A41FB75">
        <w:rPr>
          <w:i/>
          <w:iCs/>
          <w:vertAlign w:val="subscript"/>
        </w:rPr>
        <w:t>q, m</w:t>
      </w:r>
      <w:r w:rsidRPr="007E46C9">
        <w:rPr>
          <w:bCs/>
        </w:rPr>
        <w:t>)</w:t>
      </w:r>
      <w:r w:rsidRPr="1A41FB75">
        <w:rPr>
          <w:i/>
          <w:iCs/>
        </w:rPr>
        <w:t xml:space="preserve"> </w:t>
      </w:r>
      <w:r w:rsidRPr="79C6FA9D">
        <w:t xml:space="preserve">+ PCRU </w:t>
      </w:r>
      <w:r w:rsidRPr="1A41FB75">
        <w:rPr>
          <w:i/>
          <w:iCs/>
          <w:vertAlign w:val="subscript"/>
        </w:rPr>
        <w:t xml:space="preserve">q </w:t>
      </w:r>
      <w:r w:rsidRPr="007E46C9">
        <w:rPr>
          <w:bCs/>
        </w:rPr>
        <w:t xml:space="preserve">–   </w:t>
      </w:r>
    </w:p>
    <w:p w14:paraId="64D6D95F" w14:textId="77777777" w:rsidR="00895251" w:rsidRPr="007E46C9" w:rsidRDefault="00895251" w:rsidP="00895251">
      <w:pPr>
        <w:tabs>
          <w:tab w:val="left" w:pos="2160"/>
          <w:tab w:val="left" w:pos="2880"/>
        </w:tabs>
        <w:spacing w:after="120"/>
        <w:ind w:leftChars="300" w:left="2880" w:hangingChars="900" w:hanging="2160"/>
        <w:rPr>
          <w:bCs/>
          <w:vertAlign w:val="subscript"/>
        </w:rPr>
      </w:pPr>
      <w:r w:rsidRPr="007E46C9">
        <w:rPr>
          <w:bCs/>
        </w:rPr>
        <w:t xml:space="preserve">                                                 RUFQ</w:t>
      </w:r>
      <w:r w:rsidRPr="007E46C9">
        <w:rPr>
          <w:bCs/>
          <w:i/>
        </w:rPr>
        <w:t xml:space="preserve"> </w:t>
      </w:r>
      <w:r w:rsidRPr="007E46C9">
        <w:rPr>
          <w:bCs/>
          <w:i/>
          <w:vertAlign w:val="subscript"/>
        </w:rPr>
        <w:t xml:space="preserve">q </w:t>
      </w:r>
      <w:r w:rsidRPr="007E46C9">
        <w:rPr>
          <w:bCs/>
        </w:rPr>
        <w:t>– RRUFQ</w:t>
      </w:r>
      <w:r w:rsidRPr="007E46C9">
        <w:rPr>
          <w:bCs/>
          <w:i/>
        </w:rPr>
        <w:t xml:space="preserve"> </w:t>
      </w:r>
      <w:r w:rsidRPr="007E46C9">
        <w:rPr>
          <w:bCs/>
          <w:i/>
          <w:vertAlign w:val="subscript"/>
        </w:rPr>
        <w:t>q</w:t>
      </w:r>
      <w:r w:rsidRPr="007E46C9">
        <w:rPr>
          <w:bCs/>
        </w:rPr>
        <w:t>) * HLRS</w:t>
      </w:r>
      <w:r w:rsidRPr="007E46C9">
        <w:rPr>
          <w:bCs/>
          <w:i/>
        </w:rPr>
        <w:t xml:space="preserve"> </w:t>
      </w:r>
      <w:r w:rsidRPr="007E46C9">
        <w:rPr>
          <w:bCs/>
          <w:i/>
          <w:vertAlign w:val="subscript"/>
        </w:rPr>
        <w:t>q</w:t>
      </w:r>
    </w:p>
    <w:p w14:paraId="215DFA1D" w14:textId="77777777" w:rsidR="00895251" w:rsidRPr="007E46C9" w:rsidRDefault="00895251" w:rsidP="00895251">
      <w:pPr>
        <w:tabs>
          <w:tab w:val="left" w:pos="2160"/>
          <w:tab w:val="left" w:pos="2880"/>
        </w:tabs>
        <w:spacing w:after="120"/>
        <w:ind w:leftChars="300" w:left="2880" w:hangingChars="900" w:hanging="2160"/>
        <w:rPr>
          <w:bCs/>
          <w:vertAlign w:val="subscript"/>
          <w:lang w:val="fr-FR"/>
        </w:rPr>
      </w:pPr>
      <w:r w:rsidRPr="007E46C9">
        <w:rPr>
          <w:bCs/>
          <w:lang w:val="fr-FR"/>
        </w:rPr>
        <w:t xml:space="preserve">SARUQ </w:t>
      </w:r>
      <w:r w:rsidRPr="007E46C9">
        <w:rPr>
          <w:bCs/>
          <w:i/>
          <w:vertAlign w:val="subscript"/>
          <w:lang w:val="fr-FR"/>
        </w:rPr>
        <w:t>q</w:t>
      </w:r>
      <w:r w:rsidRPr="007E46C9">
        <w:rPr>
          <w:bCs/>
          <w:vertAlign w:val="subscript"/>
          <w:lang w:val="fr-FR"/>
        </w:rPr>
        <w:tab/>
      </w:r>
      <w:r w:rsidRPr="007E46C9">
        <w:rPr>
          <w:bCs/>
          <w:vertAlign w:val="subscript"/>
          <w:lang w:val="fr-FR"/>
        </w:rPr>
        <w:tab/>
      </w:r>
      <w:r w:rsidRPr="007E46C9">
        <w:rPr>
          <w:bCs/>
          <w:lang w:val="fr-FR"/>
        </w:rPr>
        <w:t>=</w:t>
      </w:r>
      <w:r w:rsidRPr="007E46C9">
        <w:rPr>
          <w:bCs/>
          <w:lang w:val="fr-FR"/>
        </w:rPr>
        <w:tab/>
        <w:t xml:space="preserve">DASARUQ </w:t>
      </w:r>
      <w:r w:rsidRPr="007E46C9">
        <w:rPr>
          <w:bCs/>
          <w:i/>
          <w:vertAlign w:val="subscript"/>
          <w:lang w:val="fr-FR"/>
        </w:rPr>
        <w:t>q</w:t>
      </w:r>
      <w:r w:rsidRPr="007E46C9">
        <w:rPr>
          <w:bCs/>
          <w:lang w:val="fr-FR"/>
        </w:rPr>
        <w:t xml:space="preserve"> + RTSARUQ </w:t>
      </w:r>
      <w:r w:rsidRPr="007E46C9">
        <w:rPr>
          <w:bCs/>
          <w:i/>
          <w:vertAlign w:val="subscript"/>
          <w:lang w:val="fr-FR"/>
        </w:rPr>
        <w:t>q</w:t>
      </w:r>
    </w:p>
    <w:p w14:paraId="2D50F3E4" w14:textId="77777777" w:rsidR="00895251" w:rsidRPr="007E46C9" w:rsidRDefault="00895251" w:rsidP="00895251">
      <w:pPr>
        <w:tabs>
          <w:tab w:val="left" w:pos="2160"/>
          <w:tab w:val="left" w:pos="2880"/>
        </w:tabs>
        <w:spacing w:after="120"/>
        <w:ind w:leftChars="300" w:left="2880" w:hangingChars="900" w:hanging="2160"/>
        <w:rPr>
          <w:bCs/>
          <w:lang w:val="fr-FR"/>
        </w:rPr>
      </w:pPr>
    </w:p>
    <w:p w14:paraId="15A94500" w14:textId="77777777" w:rsidR="00895251" w:rsidRPr="007E46C9" w:rsidRDefault="00895251" w:rsidP="00895251">
      <w:pPr>
        <w:keepNext/>
      </w:pPr>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95251" w:rsidRPr="007E46C9" w14:paraId="71F20276" w14:textId="77777777" w:rsidTr="00FE06EF">
        <w:tc>
          <w:tcPr>
            <w:tcW w:w="849" w:type="pct"/>
          </w:tcPr>
          <w:p w14:paraId="19C8DC4E" w14:textId="77777777" w:rsidR="00895251" w:rsidRPr="007E46C9" w:rsidRDefault="00895251" w:rsidP="00FE06EF">
            <w:pPr>
              <w:keepNext/>
              <w:spacing w:after="120"/>
              <w:rPr>
                <w:b/>
                <w:iCs/>
                <w:sz w:val="20"/>
              </w:rPr>
            </w:pPr>
            <w:r w:rsidRPr="007E46C9">
              <w:rPr>
                <w:b/>
                <w:iCs/>
                <w:sz w:val="20"/>
              </w:rPr>
              <w:t>Variable</w:t>
            </w:r>
          </w:p>
        </w:tc>
        <w:tc>
          <w:tcPr>
            <w:tcW w:w="460" w:type="pct"/>
          </w:tcPr>
          <w:p w14:paraId="49B864DE" w14:textId="77777777" w:rsidR="00895251" w:rsidRPr="007E46C9" w:rsidRDefault="00895251" w:rsidP="00FE06EF">
            <w:pPr>
              <w:keepNext/>
              <w:spacing w:after="120"/>
              <w:rPr>
                <w:b/>
                <w:iCs/>
                <w:sz w:val="20"/>
              </w:rPr>
            </w:pPr>
            <w:r w:rsidRPr="007E46C9">
              <w:rPr>
                <w:b/>
                <w:iCs/>
                <w:sz w:val="20"/>
              </w:rPr>
              <w:t>Unit</w:t>
            </w:r>
          </w:p>
        </w:tc>
        <w:tc>
          <w:tcPr>
            <w:tcW w:w="3691" w:type="pct"/>
          </w:tcPr>
          <w:p w14:paraId="42026BE5" w14:textId="77777777" w:rsidR="00895251" w:rsidRPr="007E46C9" w:rsidRDefault="00895251" w:rsidP="00FE06EF">
            <w:pPr>
              <w:keepNext/>
              <w:spacing w:after="120"/>
              <w:rPr>
                <w:b/>
                <w:iCs/>
                <w:sz w:val="20"/>
              </w:rPr>
            </w:pPr>
            <w:r w:rsidRPr="007E46C9">
              <w:rPr>
                <w:b/>
                <w:iCs/>
                <w:sz w:val="20"/>
              </w:rPr>
              <w:t>Description</w:t>
            </w:r>
          </w:p>
        </w:tc>
      </w:tr>
      <w:tr w:rsidR="00895251" w:rsidRPr="007E46C9" w14:paraId="5ECC08B8" w14:textId="77777777" w:rsidTr="00FE06EF">
        <w:tc>
          <w:tcPr>
            <w:tcW w:w="849" w:type="pct"/>
          </w:tcPr>
          <w:p w14:paraId="6C5553A3" w14:textId="77777777" w:rsidR="00895251" w:rsidRPr="007E46C9" w:rsidRDefault="00895251" w:rsidP="00FE06EF">
            <w:pPr>
              <w:spacing w:after="60"/>
              <w:rPr>
                <w:iCs/>
                <w:sz w:val="20"/>
              </w:rPr>
            </w:pPr>
            <w:r w:rsidRPr="007E46C9">
              <w:rPr>
                <w:iCs/>
                <w:sz w:val="20"/>
              </w:rPr>
              <w:t xml:space="preserve">RUCOST </w:t>
            </w:r>
            <w:r w:rsidRPr="007E46C9">
              <w:rPr>
                <w:i/>
                <w:iCs/>
                <w:sz w:val="20"/>
                <w:vertAlign w:val="subscript"/>
              </w:rPr>
              <w:t>q</w:t>
            </w:r>
          </w:p>
        </w:tc>
        <w:tc>
          <w:tcPr>
            <w:tcW w:w="460" w:type="pct"/>
          </w:tcPr>
          <w:p w14:paraId="20768E46" w14:textId="77777777" w:rsidR="00895251" w:rsidRPr="007E46C9" w:rsidRDefault="00895251" w:rsidP="00FE06EF">
            <w:pPr>
              <w:keepNext/>
              <w:spacing w:after="60"/>
              <w:rPr>
                <w:iCs/>
                <w:sz w:val="20"/>
              </w:rPr>
            </w:pPr>
            <w:r w:rsidRPr="007E46C9">
              <w:rPr>
                <w:iCs/>
                <w:sz w:val="20"/>
              </w:rPr>
              <w:t>$</w:t>
            </w:r>
          </w:p>
        </w:tc>
        <w:tc>
          <w:tcPr>
            <w:tcW w:w="3691" w:type="pct"/>
          </w:tcPr>
          <w:p w14:paraId="7F3CE938" w14:textId="77777777" w:rsidR="00895251" w:rsidRPr="007E46C9" w:rsidRDefault="00895251" w:rsidP="00FE06EF">
            <w:pPr>
              <w:keepNext/>
              <w:spacing w:after="60"/>
              <w:rPr>
                <w:iCs/>
                <w:sz w:val="20"/>
              </w:rPr>
            </w:pPr>
            <w:r w:rsidRPr="007E46C9">
              <w:rPr>
                <w:i/>
                <w:iCs/>
                <w:sz w:val="20"/>
              </w:rPr>
              <w:t>Reg-Up Cost per QSE</w:t>
            </w:r>
            <w:r w:rsidRPr="007E46C9">
              <w:rPr>
                <w:iCs/>
                <w:sz w:val="20"/>
              </w:rPr>
              <w:t xml:space="preserve">—QSE </w:t>
            </w:r>
            <w:r w:rsidRPr="007E46C9">
              <w:rPr>
                <w:i/>
                <w:iCs/>
                <w:sz w:val="20"/>
              </w:rPr>
              <w:t>q</w:t>
            </w:r>
            <w:r w:rsidRPr="007E46C9">
              <w:rPr>
                <w:iCs/>
                <w:sz w:val="20"/>
              </w:rPr>
              <w:t>’s share of the net total costs for Reg-Up, for the hour.</w:t>
            </w:r>
          </w:p>
        </w:tc>
      </w:tr>
      <w:tr w:rsidR="00895251" w:rsidRPr="007E46C9" w14:paraId="6B562CEF" w14:textId="77777777" w:rsidTr="00FE06EF">
        <w:tc>
          <w:tcPr>
            <w:tcW w:w="849" w:type="pct"/>
            <w:tcBorders>
              <w:top w:val="single" w:sz="4" w:space="0" w:color="auto"/>
              <w:left w:val="single" w:sz="4" w:space="0" w:color="auto"/>
              <w:bottom w:val="single" w:sz="4" w:space="0" w:color="auto"/>
              <w:right w:val="single" w:sz="4" w:space="0" w:color="auto"/>
            </w:tcBorders>
          </w:tcPr>
          <w:p w14:paraId="547772F4" w14:textId="77777777" w:rsidR="00895251" w:rsidRPr="007E46C9" w:rsidRDefault="00895251" w:rsidP="00FE06EF">
            <w:pPr>
              <w:spacing w:after="60"/>
              <w:rPr>
                <w:iCs/>
                <w:sz w:val="20"/>
              </w:rPr>
            </w:pPr>
            <w:r w:rsidRPr="007E46C9">
              <w:rPr>
                <w:iCs/>
                <w:sz w:val="20"/>
              </w:rPr>
              <w:t>RUPR</w:t>
            </w:r>
          </w:p>
        </w:tc>
        <w:tc>
          <w:tcPr>
            <w:tcW w:w="460" w:type="pct"/>
            <w:tcBorders>
              <w:top w:val="single" w:sz="4" w:space="0" w:color="auto"/>
              <w:left w:val="single" w:sz="4" w:space="0" w:color="auto"/>
              <w:bottom w:val="single" w:sz="4" w:space="0" w:color="auto"/>
              <w:right w:val="single" w:sz="4" w:space="0" w:color="auto"/>
            </w:tcBorders>
          </w:tcPr>
          <w:p w14:paraId="0581DB01" w14:textId="77777777" w:rsidR="00895251" w:rsidRPr="007E46C9" w:rsidRDefault="00895251" w:rsidP="00FE06EF">
            <w:pPr>
              <w:spacing w:after="60"/>
              <w:rPr>
                <w:iCs/>
                <w:sz w:val="20"/>
              </w:rPr>
            </w:pPr>
            <w:r w:rsidRPr="007E46C9">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61BB591A" w14:textId="77777777" w:rsidR="00895251" w:rsidRPr="007E46C9" w:rsidRDefault="00895251" w:rsidP="00FE06EF">
            <w:pPr>
              <w:spacing w:after="60"/>
              <w:rPr>
                <w:i/>
                <w:iCs/>
                <w:sz w:val="20"/>
              </w:rPr>
            </w:pPr>
            <w:r w:rsidRPr="007E46C9">
              <w:rPr>
                <w:i/>
                <w:iCs/>
                <w:sz w:val="20"/>
              </w:rPr>
              <w:t>Reg-Up Price—</w:t>
            </w:r>
            <w:r w:rsidRPr="007E46C9">
              <w:rPr>
                <w:iCs/>
                <w:sz w:val="20"/>
              </w:rPr>
              <w:t xml:space="preserve">The price for Reg-Up </w:t>
            </w:r>
            <w:proofErr w:type="gramStart"/>
            <w:r w:rsidRPr="007E46C9">
              <w:rPr>
                <w:iCs/>
                <w:sz w:val="20"/>
              </w:rPr>
              <w:t>calculated</w:t>
            </w:r>
            <w:proofErr w:type="gramEnd"/>
            <w:r w:rsidRPr="007E46C9">
              <w:rPr>
                <w:iCs/>
                <w:sz w:val="20"/>
              </w:rPr>
              <w:t xml:space="preserve"> based on the net total costs for Reg-Up, for the hour.</w:t>
            </w:r>
          </w:p>
        </w:tc>
      </w:tr>
      <w:tr w:rsidR="00895251" w:rsidRPr="007E46C9" w14:paraId="5C5F6FBC" w14:textId="77777777" w:rsidTr="00FE06EF">
        <w:tc>
          <w:tcPr>
            <w:tcW w:w="849" w:type="pct"/>
            <w:tcBorders>
              <w:top w:val="single" w:sz="4" w:space="0" w:color="auto"/>
              <w:left w:val="single" w:sz="4" w:space="0" w:color="auto"/>
              <w:bottom w:val="single" w:sz="4" w:space="0" w:color="auto"/>
              <w:right w:val="single" w:sz="4" w:space="0" w:color="auto"/>
            </w:tcBorders>
          </w:tcPr>
          <w:p w14:paraId="6406BBA4" w14:textId="77777777" w:rsidR="00895251" w:rsidRPr="007E46C9" w:rsidRDefault="00895251" w:rsidP="00FE06EF">
            <w:pPr>
              <w:spacing w:after="60"/>
              <w:rPr>
                <w:iCs/>
                <w:sz w:val="20"/>
              </w:rPr>
            </w:pPr>
            <w:r w:rsidRPr="007E46C9">
              <w:rPr>
                <w:iCs/>
                <w:sz w:val="20"/>
              </w:rPr>
              <w:t>RUCOSTTOT</w:t>
            </w:r>
          </w:p>
        </w:tc>
        <w:tc>
          <w:tcPr>
            <w:tcW w:w="460" w:type="pct"/>
            <w:tcBorders>
              <w:top w:val="single" w:sz="4" w:space="0" w:color="auto"/>
              <w:left w:val="single" w:sz="4" w:space="0" w:color="auto"/>
              <w:bottom w:val="single" w:sz="4" w:space="0" w:color="auto"/>
              <w:right w:val="single" w:sz="4" w:space="0" w:color="auto"/>
            </w:tcBorders>
          </w:tcPr>
          <w:p w14:paraId="7159754A" w14:textId="77777777" w:rsidR="00895251" w:rsidRPr="007E46C9" w:rsidRDefault="00895251" w:rsidP="00FE06EF">
            <w:pPr>
              <w:spacing w:after="60"/>
              <w:rPr>
                <w:iCs/>
                <w:sz w:val="20"/>
              </w:rPr>
            </w:pPr>
            <w:r w:rsidRPr="007E46C9">
              <w:rPr>
                <w:iCs/>
                <w:sz w:val="20"/>
              </w:rPr>
              <w:t>$</w:t>
            </w:r>
          </w:p>
        </w:tc>
        <w:tc>
          <w:tcPr>
            <w:tcW w:w="3691" w:type="pct"/>
            <w:tcBorders>
              <w:top w:val="single" w:sz="4" w:space="0" w:color="auto"/>
              <w:left w:val="single" w:sz="4" w:space="0" w:color="auto"/>
              <w:bottom w:val="single" w:sz="4" w:space="0" w:color="auto"/>
              <w:right w:val="single" w:sz="4" w:space="0" w:color="auto"/>
            </w:tcBorders>
          </w:tcPr>
          <w:p w14:paraId="0FF59B9C" w14:textId="77777777" w:rsidR="00895251" w:rsidRPr="007E46C9" w:rsidRDefault="00895251" w:rsidP="00FE06EF">
            <w:pPr>
              <w:spacing w:after="60"/>
              <w:rPr>
                <w:i/>
                <w:iCs/>
                <w:sz w:val="20"/>
              </w:rPr>
            </w:pPr>
            <w:r w:rsidRPr="007E46C9">
              <w:rPr>
                <w:i/>
                <w:iCs/>
                <w:sz w:val="20"/>
              </w:rPr>
              <w:t>Reg-Up Cost Total</w:t>
            </w:r>
            <w:r w:rsidRPr="007E46C9">
              <w:rPr>
                <w:iCs/>
                <w:sz w:val="20"/>
              </w:rPr>
              <w:t>—The net total costs for Reg-Up</w:t>
            </w:r>
            <w:r>
              <w:rPr>
                <w:iCs/>
                <w:sz w:val="20"/>
              </w:rPr>
              <w:t>,</w:t>
            </w:r>
            <w:r w:rsidRPr="007E46C9">
              <w:rPr>
                <w:iCs/>
                <w:sz w:val="20"/>
              </w:rPr>
              <w:t xml:space="preserve"> for the hour.  See item</w:t>
            </w:r>
            <w:r>
              <w:rPr>
                <w:iCs/>
                <w:sz w:val="20"/>
              </w:rPr>
              <w:t xml:space="preserve"> (2)</w:t>
            </w:r>
            <w:r w:rsidRPr="007E46C9">
              <w:rPr>
                <w:iCs/>
                <w:sz w:val="20"/>
              </w:rPr>
              <w:t>(a) above.</w:t>
            </w:r>
          </w:p>
        </w:tc>
      </w:tr>
      <w:tr w:rsidR="00895251" w:rsidRPr="007E46C9" w14:paraId="4C65E0B6" w14:textId="77777777" w:rsidTr="00FE06EF">
        <w:tc>
          <w:tcPr>
            <w:tcW w:w="849" w:type="pct"/>
            <w:tcBorders>
              <w:top w:val="single" w:sz="4" w:space="0" w:color="auto"/>
              <w:left w:val="single" w:sz="4" w:space="0" w:color="auto"/>
              <w:bottom w:val="single" w:sz="4" w:space="0" w:color="auto"/>
              <w:right w:val="single" w:sz="4" w:space="0" w:color="auto"/>
            </w:tcBorders>
          </w:tcPr>
          <w:p w14:paraId="544E64C0" w14:textId="77777777" w:rsidR="00895251" w:rsidRPr="007E46C9" w:rsidRDefault="00895251" w:rsidP="00FE06EF">
            <w:pPr>
              <w:spacing w:after="60"/>
              <w:rPr>
                <w:iCs/>
                <w:sz w:val="20"/>
              </w:rPr>
            </w:pPr>
            <w:r w:rsidRPr="007E46C9">
              <w:rPr>
                <w:iCs/>
                <w:sz w:val="20"/>
              </w:rPr>
              <w:t>RUQTOT</w:t>
            </w:r>
          </w:p>
        </w:tc>
        <w:tc>
          <w:tcPr>
            <w:tcW w:w="460" w:type="pct"/>
            <w:tcBorders>
              <w:top w:val="single" w:sz="4" w:space="0" w:color="auto"/>
              <w:left w:val="single" w:sz="4" w:space="0" w:color="auto"/>
              <w:bottom w:val="single" w:sz="4" w:space="0" w:color="auto"/>
              <w:right w:val="single" w:sz="4" w:space="0" w:color="auto"/>
            </w:tcBorders>
          </w:tcPr>
          <w:p w14:paraId="5E7BF157"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53E67D68" w14:textId="77777777" w:rsidR="00895251" w:rsidRPr="007E46C9" w:rsidRDefault="00895251" w:rsidP="00FE06EF">
            <w:pPr>
              <w:spacing w:after="60"/>
              <w:rPr>
                <w:i/>
                <w:iCs/>
                <w:sz w:val="20"/>
              </w:rPr>
            </w:pPr>
            <w:r w:rsidRPr="007E46C9">
              <w:rPr>
                <w:i/>
                <w:iCs/>
                <w:sz w:val="20"/>
              </w:rPr>
              <w:t>Reg-Up Quantity Total</w:t>
            </w:r>
            <w:r w:rsidRPr="007E46C9">
              <w:rPr>
                <w:iCs/>
                <w:sz w:val="20"/>
              </w:rPr>
              <w:t xml:space="preserve">—The sum of every QSE’s Ancillary Service Obligation minus its self-arranged Reg-Up quantity in the DAM and </w:t>
            </w:r>
            <w:proofErr w:type="gramStart"/>
            <w:r w:rsidRPr="007E46C9">
              <w:rPr>
                <w:iCs/>
                <w:sz w:val="20"/>
              </w:rPr>
              <w:t>any and all</w:t>
            </w:r>
            <w:proofErr w:type="gramEnd"/>
            <w:r w:rsidRPr="007E46C9">
              <w:rPr>
                <w:iCs/>
                <w:sz w:val="20"/>
              </w:rPr>
              <w:t xml:space="preserve"> SASMs, for the hour.</w:t>
            </w:r>
          </w:p>
        </w:tc>
      </w:tr>
      <w:tr w:rsidR="00895251" w:rsidRPr="007E46C9" w14:paraId="10DFDD3B" w14:textId="77777777" w:rsidTr="00FE06EF">
        <w:tc>
          <w:tcPr>
            <w:tcW w:w="849" w:type="pct"/>
            <w:tcBorders>
              <w:top w:val="single" w:sz="4" w:space="0" w:color="auto"/>
              <w:left w:val="single" w:sz="4" w:space="0" w:color="auto"/>
              <w:bottom w:val="single" w:sz="4" w:space="0" w:color="auto"/>
              <w:right w:val="single" w:sz="4" w:space="0" w:color="auto"/>
            </w:tcBorders>
          </w:tcPr>
          <w:p w14:paraId="7B6A8F77" w14:textId="77777777" w:rsidR="00895251" w:rsidRPr="007E46C9" w:rsidRDefault="00895251" w:rsidP="00FE06EF">
            <w:pPr>
              <w:spacing w:after="60"/>
              <w:rPr>
                <w:iCs/>
                <w:sz w:val="20"/>
              </w:rPr>
            </w:pPr>
            <w:r w:rsidRPr="007E46C9">
              <w:rPr>
                <w:iCs/>
                <w:sz w:val="20"/>
              </w:rPr>
              <w:t xml:space="preserve">RUQ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20EB0E8"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8A584AE" w14:textId="77777777" w:rsidR="00895251" w:rsidRPr="007E46C9" w:rsidRDefault="00895251" w:rsidP="00FE06EF">
            <w:pPr>
              <w:spacing w:after="60"/>
              <w:rPr>
                <w:i/>
                <w:iCs/>
                <w:sz w:val="20"/>
              </w:rPr>
            </w:pPr>
            <w:r w:rsidRPr="007E46C9">
              <w:rPr>
                <w:i/>
                <w:iCs/>
                <w:sz w:val="20"/>
              </w:rPr>
              <w:t>Reg-Up Quantity per QSE</w:t>
            </w:r>
            <w:r w:rsidRPr="007E46C9">
              <w:rPr>
                <w:iCs/>
                <w:sz w:val="20"/>
              </w:rPr>
              <w:t xml:space="preserve">—The QSE </w:t>
            </w:r>
            <w:r w:rsidRPr="007E46C9">
              <w:rPr>
                <w:i/>
                <w:iCs/>
                <w:sz w:val="20"/>
              </w:rPr>
              <w:t>q</w:t>
            </w:r>
            <w:r w:rsidRPr="007E46C9">
              <w:rPr>
                <w:iCs/>
                <w:sz w:val="20"/>
              </w:rPr>
              <w:t xml:space="preserve">’s Ancillary Service Obligation minus its self-arranged Reg-Up quantity in the DAM and </w:t>
            </w:r>
            <w:proofErr w:type="gramStart"/>
            <w:r w:rsidRPr="007E46C9">
              <w:rPr>
                <w:iCs/>
                <w:sz w:val="20"/>
              </w:rPr>
              <w:t>any and all</w:t>
            </w:r>
            <w:proofErr w:type="gramEnd"/>
            <w:r w:rsidRPr="007E46C9">
              <w:rPr>
                <w:iCs/>
                <w:sz w:val="20"/>
              </w:rPr>
              <w:t xml:space="preserve"> SASMs</w:t>
            </w:r>
            <w:r>
              <w:rPr>
                <w:iCs/>
                <w:sz w:val="20"/>
              </w:rPr>
              <w:t>,</w:t>
            </w:r>
            <w:r w:rsidRPr="007E46C9">
              <w:rPr>
                <w:iCs/>
                <w:sz w:val="20"/>
              </w:rPr>
              <w:t xml:space="preserve"> for the hour.</w:t>
            </w:r>
          </w:p>
        </w:tc>
      </w:tr>
      <w:tr w:rsidR="00895251" w:rsidRPr="007E46C9" w14:paraId="08C21D3D" w14:textId="77777777" w:rsidTr="00FE06EF">
        <w:tc>
          <w:tcPr>
            <w:tcW w:w="849" w:type="pct"/>
            <w:tcBorders>
              <w:top w:val="single" w:sz="4" w:space="0" w:color="auto"/>
              <w:left w:val="single" w:sz="4" w:space="0" w:color="auto"/>
              <w:bottom w:val="single" w:sz="4" w:space="0" w:color="auto"/>
              <w:right w:val="single" w:sz="4" w:space="0" w:color="auto"/>
            </w:tcBorders>
          </w:tcPr>
          <w:p w14:paraId="7736E7FD" w14:textId="77777777" w:rsidR="00895251" w:rsidRPr="007E46C9" w:rsidRDefault="00895251" w:rsidP="00FE06EF">
            <w:pPr>
              <w:spacing w:after="60"/>
              <w:rPr>
                <w:iCs/>
                <w:sz w:val="20"/>
              </w:rPr>
            </w:pPr>
            <w:r w:rsidRPr="007E46C9">
              <w:rPr>
                <w:iCs/>
                <w:sz w:val="20"/>
              </w:rPr>
              <w:t xml:space="preserve">RUO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06EC0A9"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03E1CEAB" w14:textId="77777777" w:rsidR="00895251" w:rsidRPr="007E46C9" w:rsidRDefault="00895251" w:rsidP="00FE06EF">
            <w:pPr>
              <w:spacing w:after="60"/>
              <w:rPr>
                <w:i/>
                <w:iCs/>
                <w:sz w:val="20"/>
              </w:rPr>
            </w:pPr>
            <w:r w:rsidRPr="007E46C9">
              <w:rPr>
                <w:i/>
                <w:iCs/>
                <w:sz w:val="20"/>
              </w:rPr>
              <w:t>Reg-Up Obligation per QSE</w:t>
            </w:r>
            <w:r w:rsidRPr="007E46C9">
              <w:rPr>
                <w:iCs/>
                <w:sz w:val="20"/>
              </w:rPr>
              <w:t xml:space="preserve">—The Ancillary Service Obligation of QSE </w:t>
            </w:r>
            <w:r w:rsidRPr="007E46C9">
              <w:rPr>
                <w:i/>
                <w:iCs/>
                <w:sz w:val="20"/>
              </w:rPr>
              <w:t>q</w:t>
            </w:r>
            <w:r w:rsidRPr="007E46C9">
              <w:rPr>
                <w:iCs/>
                <w:sz w:val="20"/>
              </w:rPr>
              <w:t>, for the hour.</w:t>
            </w:r>
          </w:p>
        </w:tc>
      </w:tr>
      <w:tr w:rsidR="00895251" w:rsidRPr="007E46C9" w14:paraId="778A03B9" w14:textId="77777777" w:rsidTr="00FE06EF">
        <w:tc>
          <w:tcPr>
            <w:tcW w:w="849" w:type="pct"/>
            <w:tcBorders>
              <w:top w:val="single" w:sz="4" w:space="0" w:color="auto"/>
              <w:left w:val="single" w:sz="4" w:space="0" w:color="auto"/>
              <w:bottom w:val="single" w:sz="4" w:space="0" w:color="auto"/>
              <w:right w:val="single" w:sz="4" w:space="0" w:color="auto"/>
            </w:tcBorders>
          </w:tcPr>
          <w:p w14:paraId="19E85998" w14:textId="77777777" w:rsidR="00895251" w:rsidRPr="007E46C9" w:rsidRDefault="00895251" w:rsidP="00FE06EF">
            <w:pPr>
              <w:spacing w:after="60"/>
              <w:rPr>
                <w:iCs/>
                <w:sz w:val="20"/>
              </w:rPr>
            </w:pPr>
            <w:r w:rsidRPr="007E46C9">
              <w:rPr>
                <w:iCs/>
                <w:sz w:val="20"/>
              </w:rPr>
              <w:t xml:space="preserve">DASARUQ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1C1EB0C"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0762E223" w14:textId="77777777" w:rsidR="00895251" w:rsidRPr="007E46C9" w:rsidRDefault="00895251" w:rsidP="00FE06EF">
            <w:pPr>
              <w:spacing w:after="60"/>
              <w:rPr>
                <w:i/>
                <w:iCs/>
                <w:sz w:val="20"/>
              </w:rPr>
            </w:pPr>
            <w:r w:rsidRPr="007E46C9">
              <w:rPr>
                <w:i/>
                <w:iCs/>
                <w:sz w:val="20"/>
              </w:rPr>
              <w:t>Day-Ahead Self-Arranged Reg-Up Quantity per QSE</w:t>
            </w:r>
            <w:r w:rsidRPr="007E46C9">
              <w:rPr>
                <w:iCs/>
                <w:sz w:val="20"/>
              </w:rPr>
              <w:t xml:space="preserve">—The self-arranged Reg-Up quantity submitted by QSE </w:t>
            </w:r>
            <w:r w:rsidRPr="007E46C9">
              <w:rPr>
                <w:i/>
                <w:iCs/>
                <w:sz w:val="20"/>
              </w:rPr>
              <w:t>q</w:t>
            </w:r>
            <w:r w:rsidRPr="007E46C9">
              <w:rPr>
                <w:iCs/>
                <w:sz w:val="20"/>
              </w:rPr>
              <w:t xml:space="preserve"> before 1000 in the Day-Ahead.</w:t>
            </w:r>
          </w:p>
        </w:tc>
      </w:tr>
      <w:tr w:rsidR="00895251" w:rsidRPr="007E46C9" w14:paraId="63DDF94D" w14:textId="77777777" w:rsidTr="00FE06EF">
        <w:tc>
          <w:tcPr>
            <w:tcW w:w="849" w:type="pct"/>
            <w:tcBorders>
              <w:top w:val="single" w:sz="4" w:space="0" w:color="auto"/>
              <w:left w:val="single" w:sz="4" w:space="0" w:color="auto"/>
              <w:bottom w:val="single" w:sz="4" w:space="0" w:color="auto"/>
              <w:right w:val="single" w:sz="4" w:space="0" w:color="auto"/>
            </w:tcBorders>
          </w:tcPr>
          <w:p w14:paraId="04BDCB16" w14:textId="77777777" w:rsidR="00895251" w:rsidRPr="007E46C9" w:rsidRDefault="00895251" w:rsidP="00FE06EF">
            <w:pPr>
              <w:spacing w:after="60"/>
              <w:rPr>
                <w:iCs/>
                <w:sz w:val="20"/>
              </w:rPr>
            </w:pPr>
            <w:r w:rsidRPr="007E46C9">
              <w:rPr>
                <w:iCs/>
                <w:sz w:val="20"/>
              </w:rPr>
              <w:t xml:space="preserve">RTSARUQ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024AB24"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19C634A2" w14:textId="77777777" w:rsidR="00895251" w:rsidRPr="007E46C9" w:rsidRDefault="00895251" w:rsidP="00FE06EF">
            <w:pPr>
              <w:spacing w:after="60"/>
              <w:rPr>
                <w:i/>
                <w:iCs/>
                <w:sz w:val="20"/>
              </w:rPr>
            </w:pPr>
            <w:r w:rsidRPr="007E46C9">
              <w:rPr>
                <w:i/>
                <w:iCs/>
                <w:sz w:val="20"/>
              </w:rPr>
              <w:t>Self-Arranged Reg-Up Quantity per QSE for all SASMs</w:t>
            </w:r>
            <w:r w:rsidRPr="007E46C9">
              <w:rPr>
                <w:iCs/>
                <w:sz w:val="20"/>
              </w:rPr>
              <w:t xml:space="preserve">—The sum of all self-arranged Reg-Up quantities submitted by QSE </w:t>
            </w:r>
            <w:r w:rsidRPr="007E46C9">
              <w:rPr>
                <w:i/>
                <w:iCs/>
                <w:sz w:val="20"/>
              </w:rPr>
              <w:t>q</w:t>
            </w:r>
            <w:r w:rsidRPr="007E46C9">
              <w:rPr>
                <w:iCs/>
                <w:sz w:val="20"/>
              </w:rPr>
              <w:t xml:space="preserve"> for all SASMs</w:t>
            </w:r>
            <w:r w:rsidRPr="00A94A62">
              <w:rPr>
                <w:iCs/>
                <w:sz w:val="20"/>
              </w:rPr>
              <w:t xml:space="preserve"> due to an increase in the A</w:t>
            </w:r>
            <w:r>
              <w:rPr>
                <w:iCs/>
                <w:sz w:val="20"/>
              </w:rPr>
              <w:t xml:space="preserve">ncillary </w:t>
            </w:r>
            <w:r w:rsidRPr="00A94A62">
              <w:rPr>
                <w:iCs/>
                <w:sz w:val="20"/>
              </w:rPr>
              <w:t>S</w:t>
            </w:r>
            <w:r>
              <w:rPr>
                <w:iCs/>
                <w:sz w:val="20"/>
              </w:rPr>
              <w:t>ervice</w:t>
            </w:r>
            <w:r w:rsidRPr="00A94A62">
              <w:rPr>
                <w:iCs/>
                <w:sz w:val="20"/>
              </w:rPr>
              <w:t xml:space="preserve"> Plan per </w:t>
            </w:r>
            <w:r>
              <w:rPr>
                <w:iCs/>
                <w:sz w:val="20"/>
              </w:rPr>
              <w:t xml:space="preserve">Section </w:t>
            </w:r>
            <w:r w:rsidRPr="00A94A62">
              <w:rPr>
                <w:iCs/>
                <w:sz w:val="20"/>
              </w:rPr>
              <w:t>4.4.7.1</w:t>
            </w:r>
            <w:r>
              <w:rPr>
                <w:iCs/>
                <w:sz w:val="20"/>
              </w:rPr>
              <w:t>,</w:t>
            </w:r>
            <w:r w:rsidRPr="00A94A62">
              <w:rPr>
                <w:iCs/>
                <w:sz w:val="20"/>
              </w:rPr>
              <w:t xml:space="preserve"> Self-Arranged Ancillary Service Quantities</w:t>
            </w:r>
            <w:r w:rsidRPr="007E46C9">
              <w:rPr>
                <w:iCs/>
                <w:sz w:val="20"/>
              </w:rPr>
              <w:t>.</w:t>
            </w:r>
          </w:p>
        </w:tc>
      </w:tr>
      <w:tr w:rsidR="00895251" w:rsidRPr="007E46C9" w14:paraId="07942779" w14:textId="77777777" w:rsidTr="00FE06EF">
        <w:tc>
          <w:tcPr>
            <w:tcW w:w="849" w:type="pct"/>
            <w:tcBorders>
              <w:top w:val="single" w:sz="4" w:space="0" w:color="auto"/>
              <w:left w:val="single" w:sz="4" w:space="0" w:color="auto"/>
              <w:bottom w:val="single" w:sz="4" w:space="0" w:color="auto"/>
              <w:right w:val="single" w:sz="4" w:space="0" w:color="auto"/>
            </w:tcBorders>
          </w:tcPr>
          <w:p w14:paraId="55B1EDFF" w14:textId="77777777" w:rsidR="00895251" w:rsidRPr="007E46C9" w:rsidRDefault="00895251" w:rsidP="00FE06EF">
            <w:pPr>
              <w:spacing w:after="60"/>
              <w:rPr>
                <w:iCs/>
                <w:sz w:val="20"/>
              </w:rPr>
            </w:pPr>
            <w:r w:rsidRPr="007E46C9">
              <w:rPr>
                <w:iCs/>
                <w:sz w:val="20"/>
              </w:rPr>
              <w:t xml:space="preserve">RTPCRU </w:t>
            </w:r>
            <w:r w:rsidRPr="007E46C9">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260438B0"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0AFF84BE" w14:textId="77777777" w:rsidR="00895251" w:rsidRPr="007E46C9" w:rsidRDefault="00895251" w:rsidP="00FE06EF">
            <w:pPr>
              <w:spacing w:after="60"/>
              <w:rPr>
                <w:i/>
                <w:iCs/>
                <w:sz w:val="20"/>
              </w:rPr>
            </w:pPr>
            <w:r w:rsidRPr="007E46C9">
              <w:rPr>
                <w:i/>
                <w:iCs/>
                <w:sz w:val="20"/>
              </w:rPr>
              <w:t>Procured Capacity for Reg-Up per QSE by market—</w:t>
            </w:r>
            <w:r w:rsidRPr="007E46C9">
              <w:rPr>
                <w:iCs/>
                <w:sz w:val="20"/>
              </w:rPr>
              <w:t xml:space="preserve">The MW portion of QSE </w:t>
            </w:r>
            <w:r w:rsidRPr="007E46C9">
              <w:rPr>
                <w:i/>
                <w:iCs/>
                <w:sz w:val="20"/>
              </w:rPr>
              <w:t>q</w:t>
            </w:r>
            <w:r w:rsidRPr="007E46C9">
              <w:rPr>
                <w:iCs/>
                <w:sz w:val="20"/>
              </w:rPr>
              <w:t xml:space="preserve">’s Ancillary Service Offers cleared in the market </w:t>
            </w:r>
            <w:r w:rsidRPr="007E46C9">
              <w:rPr>
                <w:i/>
                <w:iCs/>
                <w:sz w:val="20"/>
              </w:rPr>
              <w:t>m</w:t>
            </w:r>
            <w:r w:rsidRPr="007E46C9">
              <w:rPr>
                <w:iCs/>
                <w:sz w:val="20"/>
              </w:rPr>
              <w:t xml:space="preserve"> to provide Reg-Up, for the hour.</w:t>
            </w:r>
          </w:p>
        </w:tc>
      </w:tr>
      <w:tr w:rsidR="00895251" w:rsidRPr="007E46C9" w14:paraId="21C49497" w14:textId="77777777" w:rsidTr="00FE06EF">
        <w:tc>
          <w:tcPr>
            <w:tcW w:w="849" w:type="pct"/>
            <w:tcBorders>
              <w:top w:val="single" w:sz="4" w:space="0" w:color="auto"/>
              <w:left w:val="single" w:sz="4" w:space="0" w:color="auto"/>
              <w:bottom w:val="single" w:sz="4" w:space="0" w:color="auto"/>
              <w:right w:val="single" w:sz="4" w:space="0" w:color="auto"/>
            </w:tcBorders>
          </w:tcPr>
          <w:p w14:paraId="59BAF425" w14:textId="77777777" w:rsidR="00895251" w:rsidRPr="007E46C9" w:rsidRDefault="00895251" w:rsidP="00FE06EF">
            <w:pPr>
              <w:spacing w:after="60"/>
              <w:rPr>
                <w:iCs/>
                <w:sz w:val="20"/>
              </w:rPr>
            </w:pPr>
            <w:r w:rsidRPr="007E46C9">
              <w:rPr>
                <w:iCs/>
                <w:sz w:val="20"/>
              </w:rPr>
              <w:t xml:space="preserve">RUFQ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4350934"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31AF00F5" w14:textId="77777777" w:rsidR="00895251" w:rsidRPr="007E46C9" w:rsidRDefault="00895251" w:rsidP="00FE06EF">
            <w:pPr>
              <w:spacing w:after="60"/>
              <w:rPr>
                <w:iCs/>
                <w:sz w:val="20"/>
              </w:rPr>
            </w:pPr>
            <w:r w:rsidRPr="007E46C9">
              <w:rPr>
                <w:i/>
                <w:iCs/>
                <w:sz w:val="20"/>
              </w:rPr>
              <w:t>Reg-Up Failure Quantity per QSE—</w:t>
            </w:r>
            <w:r w:rsidRPr="007E46C9">
              <w:rPr>
                <w:iCs/>
                <w:sz w:val="20"/>
              </w:rPr>
              <w:t xml:space="preserve">QSE </w:t>
            </w:r>
            <w:r w:rsidRPr="007E46C9">
              <w:rPr>
                <w:i/>
                <w:iCs/>
                <w:sz w:val="20"/>
              </w:rPr>
              <w:t>q</w:t>
            </w:r>
            <w:r w:rsidRPr="007E46C9">
              <w:rPr>
                <w:iCs/>
                <w:sz w:val="20"/>
              </w:rPr>
              <w:t>’s total capacity associated with failures on its Ancillary Service Supply Responsibility for Reg-Up, for the hour.</w:t>
            </w:r>
          </w:p>
        </w:tc>
      </w:tr>
      <w:tr w:rsidR="00895251" w:rsidRPr="007E46C9" w14:paraId="5A7F877D" w14:textId="77777777" w:rsidTr="00FE06EF">
        <w:tc>
          <w:tcPr>
            <w:tcW w:w="849" w:type="pct"/>
            <w:tcBorders>
              <w:top w:val="single" w:sz="4" w:space="0" w:color="auto"/>
              <w:left w:val="single" w:sz="4" w:space="0" w:color="auto"/>
              <w:bottom w:val="single" w:sz="4" w:space="0" w:color="auto"/>
              <w:right w:val="single" w:sz="4" w:space="0" w:color="auto"/>
            </w:tcBorders>
          </w:tcPr>
          <w:p w14:paraId="0D8539AD" w14:textId="77777777" w:rsidR="00895251" w:rsidRPr="007E46C9" w:rsidRDefault="00895251" w:rsidP="00FE06EF">
            <w:pPr>
              <w:spacing w:after="60"/>
              <w:rPr>
                <w:iCs/>
                <w:sz w:val="20"/>
              </w:rPr>
            </w:pPr>
            <w:r w:rsidRPr="007E46C9">
              <w:rPr>
                <w:sz w:val="20"/>
              </w:rPr>
              <w:t xml:space="preserve">RRUFQ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B026D00" w14:textId="77777777" w:rsidR="00895251" w:rsidRPr="007E46C9" w:rsidRDefault="00895251" w:rsidP="00FE06EF">
            <w:pPr>
              <w:spacing w:after="60"/>
              <w:rPr>
                <w:iCs/>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371C79F5" w14:textId="77777777" w:rsidR="00895251" w:rsidRPr="007E46C9" w:rsidRDefault="00895251" w:rsidP="00FE06EF">
            <w:pPr>
              <w:spacing w:after="60"/>
              <w:rPr>
                <w:i/>
                <w:iCs/>
                <w:sz w:val="20"/>
              </w:rPr>
            </w:pPr>
            <w:r w:rsidRPr="007E46C9">
              <w:rPr>
                <w:i/>
                <w:sz w:val="20"/>
              </w:rPr>
              <w:t>Reconfiguration Reg-Up Failure Quantity per QSE—</w:t>
            </w:r>
            <w:r w:rsidRPr="007E46C9">
              <w:rPr>
                <w:sz w:val="20"/>
              </w:rPr>
              <w:t xml:space="preserve">QSE </w:t>
            </w:r>
            <w:r w:rsidRPr="007E46C9">
              <w:rPr>
                <w:i/>
                <w:sz w:val="20"/>
              </w:rPr>
              <w:t>q</w:t>
            </w:r>
            <w:r w:rsidRPr="007E46C9">
              <w:rPr>
                <w:sz w:val="20"/>
              </w:rPr>
              <w:t xml:space="preserve"> total capacity associated with reconfiguration reductions on its Ancillary Service Supply Responsibility for Reg-Up, for the hour.</w:t>
            </w:r>
          </w:p>
        </w:tc>
      </w:tr>
      <w:tr w:rsidR="00895251" w:rsidRPr="007E46C9" w14:paraId="4A1CFE29" w14:textId="77777777" w:rsidTr="00FE06EF">
        <w:tc>
          <w:tcPr>
            <w:tcW w:w="849" w:type="pct"/>
            <w:tcBorders>
              <w:top w:val="single" w:sz="4" w:space="0" w:color="auto"/>
              <w:left w:val="single" w:sz="4" w:space="0" w:color="auto"/>
              <w:bottom w:val="single" w:sz="4" w:space="0" w:color="auto"/>
              <w:right w:val="single" w:sz="4" w:space="0" w:color="auto"/>
            </w:tcBorders>
          </w:tcPr>
          <w:p w14:paraId="697DBE4B" w14:textId="77777777" w:rsidR="00895251" w:rsidRPr="007E46C9" w:rsidRDefault="00895251" w:rsidP="00FE06EF">
            <w:pPr>
              <w:spacing w:after="60"/>
              <w:rPr>
                <w:iCs/>
                <w:sz w:val="20"/>
              </w:rPr>
            </w:pPr>
            <w:r w:rsidRPr="007E46C9">
              <w:rPr>
                <w:iCs/>
                <w:sz w:val="20"/>
              </w:rPr>
              <w:t xml:space="preserve">HLRS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7FA3511"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74D27D47" w14:textId="77777777" w:rsidR="00895251" w:rsidRPr="007E46C9" w:rsidRDefault="00895251" w:rsidP="00FE06EF">
            <w:pPr>
              <w:spacing w:after="60"/>
              <w:rPr>
                <w:iCs/>
                <w:sz w:val="20"/>
              </w:rPr>
            </w:pPr>
            <w:r w:rsidRPr="007E46C9">
              <w:rPr>
                <w:i/>
                <w:iCs/>
                <w:sz w:val="20"/>
              </w:rPr>
              <w:t>The Hourly Load Ratio Share calculated for QSE q for the hour</w:t>
            </w:r>
            <w:r w:rsidRPr="007E46C9">
              <w:rPr>
                <w:iCs/>
                <w:sz w:val="20"/>
              </w:rPr>
              <w:t>.  See Section 6.6.2.</w:t>
            </w:r>
            <w:r>
              <w:rPr>
                <w:iCs/>
                <w:sz w:val="20"/>
              </w:rPr>
              <w:t>4</w:t>
            </w:r>
            <w:r w:rsidRPr="007E46C9">
              <w:rPr>
                <w:iCs/>
                <w:sz w:val="20"/>
              </w:rPr>
              <w:t>, QSE Load Ratio Share for an Operating Hour.</w:t>
            </w:r>
          </w:p>
        </w:tc>
      </w:tr>
      <w:tr w:rsidR="00895251" w:rsidRPr="007E46C9" w14:paraId="3C8C4106" w14:textId="77777777" w:rsidTr="00FE06EF">
        <w:tc>
          <w:tcPr>
            <w:tcW w:w="849" w:type="pct"/>
            <w:tcBorders>
              <w:top w:val="single" w:sz="4" w:space="0" w:color="auto"/>
              <w:left w:val="single" w:sz="4" w:space="0" w:color="auto"/>
              <w:bottom w:val="single" w:sz="4" w:space="0" w:color="auto"/>
              <w:right w:val="single" w:sz="4" w:space="0" w:color="auto"/>
            </w:tcBorders>
          </w:tcPr>
          <w:p w14:paraId="554F3DFD" w14:textId="77777777" w:rsidR="00895251" w:rsidRPr="007E46C9" w:rsidRDefault="00895251" w:rsidP="00FE06EF">
            <w:pPr>
              <w:rPr>
                <w:sz w:val="20"/>
              </w:rPr>
            </w:pPr>
            <w:r w:rsidRPr="007E46C9">
              <w:rPr>
                <w:sz w:val="20"/>
              </w:rPr>
              <w:t xml:space="preserve">PCRU </w:t>
            </w:r>
            <w:r w:rsidRPr="007E46C9">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C09FD9B" w14:textId="77777777" w:rsidR="00895251" w:rsidRPr="007E46C9" w:rsidRDefault="00895251" w:rsidP="00FE06EF">
            <w:pPr>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06531654" w14:textId="77777777" w:rsidR="00895251" w:rsidRPr="007E46C9" w:rsidRDefault="00895251" w:rsidP="00FE06EF">
            <w:pPr>
              <w:rPr>
                <w:sz w:val="20"/>
              </w:rPr>
            </w:pPr>
            <w:r w:rsidRPr="007E46C9">
              <w:rPr>
                <w:i/>
                <w:sz w:val="20"/>
              </w:rPr>
              <w:t>Procured Capacity for Reg-Up per QSE in DAM</w:t>
            </w:r>
            <w:r w:rsidRPr="007E46C9">
              <w:rPr>
                <w:sz w:val="20"/>
              </w:rPr>
              <w:t xml:space="preserve">—The total Reg-Up capacity quantity awarded to QSE </w:t>
            </w:r>
            <w:r w:rsidRPr="007E46C9">
              <w:rPr>
                <w:i/>
                <w:sz w:val="20"/>
              </w:rPr>
              <w:t>q</w:t>
            </w:r>
            <w:r w:rsidRPr="007E46C9">
              <w:rPr>
                <w:sz w:val="20"/>
              </w:rPr>
              <w:t xml:space="preserve"> in the DAM for all the Resources represented by the QSE</w:t>
            </w:r>
            <w:r w:rsidRPr="007E46C9">
              <w:rPr>
                <w:iCs/>
                <w:sz w:val="20"/>
              </w:rPr>
              <w:t>,</w:t>
            </w:r>
            <w:r w:rsidRPr="007E46C9">
              <w:rPr>
                <w:sz w:val="20"/>
              </w:rPr>
              <w:t xml:space="preserve"> for the hour.</w:t>
            </w:r>
          </w:p>
        </w:tc>
      </w:tr>
      <w:tr w:rsidR="00895251" w:rsidRPr="007E46C9" w14:paraId="662409BF" w14:textId="77777777" w:rsidTr="00FE06EF">
        <w:tc>
          <w:tcPr>
            <w:tcW w:w="849" w:type="pct"/>
            <w:tcBorders>
              <w:top w:val="single" w:sz="4" w:space="0" w:color="auto"/>
              <w:left w:val="single" w:sz="4" w:space="0" w:color="auto"/>
              <w:bottom w:val="single" w:sz="4" w:space="0" w:color="auto"/>
              <w:right w:val="single" w:sz="4" w:space="0" w:color="auto"/>
            </w:tcBorders>
          </w:tcPr>
          <w:p w14:paraId="6BA758F8" w14:textId="77777777" w:rsidR="00895251" w:rsidRPr="007E46C9" w:rsidRDefault="00895251" w:rsidP="00FE06EF">
            <w:pPr>
              <w:spacing w:after="60"/>
              <w:rPr>
                <w:sz w:val="20"/>
              </w:rPr>
            </w:pPr>
            <w:r w:rsidRPr="007E46C9">
              <w:rPr>
                <w:sz w:val="20"/>
              </w:rPr>
              <w:t>SARUQ</w:t>
            </w:r>
            <w:r w:rsidRPr="007E46C9">
              <w:rPr>
                <w:sz w:val="20"/>
                <w:vertAlign w:val="subscript"/>
              </w:rPr>
              <w:t xml:space="preserve"> </w:t>
            </w:r>
            <w:r w:rsidRPr="007E46C9">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E0D217A" w14:textId="77777777" w:rsidR="00895251" w:rsidRPr="007E46C9" w:rsidRDefault="00895251" w:rsidP="00FE06EF">
            <w:pPr>
              <w:spacing w:after="60"/>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28C9F0B5" w14:textId="77777777" w:rsidR="00895251" w:rsidRPr="007E46C9" w:rsidRDefault="00895251" w:rsidP="00FE06EF">
            <w:pPr>
              <w:spacing w:after="60"/>
              <w:rPr>
                <w:sz w:val="20"/>
              </w:rPr>
            </w:pPr>
            <w:r w:rsidRPr="007E46C9">
              <w:rPr>
                <w:i/>
                <w:sz w:val="20"/>
              </w:rPr>
              <w:t>Total Self-Arranged Reg-Up Quantity per QSE for all markets</w:t>
            </w:r>
            <w:r w:rsidRPr="007E46C9">
              <w:rPr>
                <w:sz w:val="20"/>
              </w:rPr>
              <w:t xml:space="preserve">—The sum of all self-arranged Reg-Up quantities submitted by QSE </w:t>
            </w:r>
            <w:r w:rsidRPr="007E46C9">
              <w:rPr>
                <w:i/>
                <w:sz w:val="20"/>
              </w:rPr>
              <w:t>q</w:t>
            </w:r>
            <w:r w:rsidRPr="007E46C9">
              <w:rPr>
                <w:sz w:val="20"/>
              </w:rPr>
              <w:t xml:space="preserve"> for DAM and all SASMs.</w:t>
            </w:r>
          </w:p>
        </w:tc>
      </w:tr>
      <w:tr w:rsidR="00895251" w:rsidRPr="007E46C9" w14:paraId="4E90DFF8" w14:textId="77777777" w:rsidTr="00FE06EF">
        <w:tc>
          <w:tcPr>
            <w:tcW w:w="849" w:type="pct"/>
            <w:tcBorders>
              <w:top w:val="single" w:sz="4" w:space="0" w:color="auto"/>
              <w:left w:val="single" w:sz="4" w:space="0" w:color="auto"/>
              <w:bottom w:val="single" w:sz="4" w:space="0" w:color="auto"/>
              <w:right w:val="single" w:sz="4" w:space="0" w:color="auto"/>
            </w:tcBorders>
          </w:tcPr>
          <w:p w14:paraId="0F96D4DB" w14:textId="77777777" w:rsidR="00895251" w:rsidRPr="007E46C9" w:rsidRDefault="00895251" w:rsidP="00FE06EF">
            <w:pPr>
              <w:spacing w:after="60"/>
              <w:rPr>
                <w:i/>
                <w:iCs/>
                <w:sz w:val="20"/>
              </w:rPr>
            </w:pPr>
            <w:r w:rsidRPr="007E46C9">
              <w:rPr>
                <w:i/>
                <w:iCs/>
                <w:sz w:val="20"/>
              </w:rPr>
              <w:t>q</w:t>
            </w:r>
          </w:p>
        </w:tc>
        <w:tc>
          <w:tcPr>
            <w:tcW w:w="460" w:type="pct"/>
            <w:tcBorders>
              <w:top w:val="single" w:sz="4" w:space="0" w:color="auto"/>
              <w:left w:val="single" w:sz="4" w:space="0" w:color="auto"/>
              <w:bottom w:val="single" w:sz="4" w:space="0" w:color="auto"/>
              <w:right w:val="single" w:sz="4" w:space="0" w:color="auto"/>
            </w:tcBorders>
          </w:tcPr>
          <w:p w14:paraId="2870A1B0"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03F7A566" w14:textId="77777777" w:rsidR="00895251" w:rsidRPr="007E46C9" w:rsidRDefault="00895251" w:rsidP="00FE06EF">
            <w:pPr>
              <w:spacing w:after="60"/>
              <w:rPr>
                <w:iCs/>
                <w:sz w:val="20"/>
              </w:rPr>
            </w:pPr>
            <w:r w:rsidRPr="007E46C9">
              <w:rPr>
                <w:iCs/>
                <w:sz w:val="20"/>
              </w:rPr>
              <w:t>A QSE.</w:t>
            </w:r>
          </w:p>
        </w:tc>
      </w:tr>
      <w:tr w:rsidR="00895251" w:rsidRPr="007E46C9" w14:paraId="197FAD05" w14:textId="77777777" w:rsidTr="00FE06EF">
        <w:tc>
          <w:tcPr>
            <w:tcW w:w="849" w:type="pct"/>
            <w:tcBorders>
              <w:top w:val="single" w:sz="4" w:space="0" w:color="auto"/>
              <w:left w:val="single" w:sz="4" w:space="0" w:color="auto"/>
              <w:bottom w:val="single" w:sz="4" w:space="0" w:color="auto"/>
              <w:right w:val="single" w:sz="4" w:space="0" w:color="auto"/>
            </w:tcBorders>
          </w:tcPr>
          <w:p w14:paraId="26ED037D" w14:textId="77777777" w:rsidR="00895251" w:rsidRPr="007E46C9" w:rsidRDefault="00895251" w:rsidP="00FE06EF">
            <w:pPr>
              <w:spacing w:after="60"/>
              <w:rPr>
                <w:i/>
                <w:iCs/>
                <w:sz w:val="20"/>
              </w:rPr>
            </w:pPr>
            <w:r w:rsidRPr="007E46C9">
              <w:rPr>
                <w:i/>
                <w:iCs/>
                <w:sz w:val="20"/>
              </w:rPr>
              <w:t>m</w:t>
            </w:r>
          </w:p>
        </w:tc>
        <w:tc>
          <w:tcPr>
            <w:tcW w:w="460" w:type="pct"/>
            <w:tcBorders>
              <w:top w:val="single" w:sz="4" w:space="0" w:color="auto"/>
              <w:left w:val="single" w:sz="4" w:space="0" w:color="auto"/>
              <w:bottom w:val="single" w:sz="4" w:space="0" w:color="auto"/>
              <w:right w:val="single" w:sz="4" w:space="0" w:color="auto"/>
            </w:tcBorders>
          </w:tcPr>
          <w:p w14:paraId="6DAB9671"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6AB76A8E" w14:textId="77777777" w:rsidR="00895251" w:rsidRPr="007E46C9" w:rsidRDefault="00895251" w:rsidP="00FE06EF">
            <w:pPr>
              <w:spacing w:after="60"/>
              <w:rPr>
                <w:iCs/>
                <w:sz w:val="20"/>
              </w:rPr>
            </w:pPr>
            <w:r w:rsidRPr="007E46C9">
              <w:rPr>
                <w:iCs/>
                <w:sz w:val="20"/>
              </w:rPr>
              <w:t>A SASM for the given Operating Hour.</w:t>
            </w:r>
          </w:p>
        </w:tc>
      </w:tr>
    </w:tbl>
    <w:p w14:paraId="521D4DB7" w14:textId="77777777" w:rsidR="00895251" w:rsidRPr="007E46C9" w:rsidRDefault="00895251" w:rsidP="00895251"/>
    <w:p w14:paraId="493B4876" w14:textId="77777777" w:rsidR="00895251" w:rsidRPr="007E46C9" w:rsidRDefault="00895251" w:rsidP="00895251">
      <w:pPr>
        <w:spacing w:after="240"/>
        <w:ind w:left="1440" w:hanging="720"/>
      </w:pPr>
      <w:r w:rsidRPr="007E46C9">
        <w:t>(c)</w:t>
      </w:r>
      <w:r w:rsidRPr="007E46C9">
        <w:tab/>
        <w:t>The adjustment to each QSE’s DAM charge for the Reg-Up for the Operating Hour, due to changes during the Adjustment Period or Real-Time operations, is calculated as follows:</w:t>
      </w:r>
    </w:p>
    <w:p w14:paraId="0257AEB0" w14:textId="77777777" w:rsidR="00895251" w:rsidRPr="007E46C9" w:rsidRDefault="00895251" w:rsidP="00895251">
      <w:pPr>
        <w:spacing w:after="240"/>
        <w:ind w:left="2880" w:hanging="2160"/>
      </w:pPr>
      <w:r w:rsidRPr="007E46C9">
        <w:rPr>
          <w:b/>
        </w:rPr>
        <w:t xml:space="preserve">RTRUAMT </w:t>
      </w:r>
      <w:r w:rsidRPr="007E46C9">
        <w:rPr>
          <w:b/>
          <w:i/>
          <w:vertAlign w:val="subscript"/>
        </w:rPr>
        <w:t>q</w:t>
      </w:r>
      <w:r w:rsidRPr="007E46C9">
        <w:rPr>
          <w:b/>
          <w:vertAlign w:val="subscript"/>
        </w:rPr>
        <w:tab/>
      </w:r>
      <w:r w:rsidRPr="007E46C9">
        <w:rPr>
          <w:b/>
          <w:vertAlign w:val="subscript"/>
        </w:rPr>
        <w:tab/>
      </w:r>
      <w:r w:rsidRPr="007E46C9">
        <w:rPr>
          <w:b/>
        </w:rPr>
        <w:t>=</w:t>
      </w:r>
      <w:r w:rsidRPr="007E46C9">
        <w:rPr>
          <w:b/>
        </w:rPr>
        <w:tab/>
        <w:t xml:space="preserve">RUCOST </w:t>
      </w:r>
      <w:r w:rsidRPr="007E46C9">
        <w:rPr>
          <w:b/>
          <w:i/>
          <w:vertAlign w:val="subscript"/>
        </w:rPr>
        <w:t>q</w:t>
      </w:r>
      <w:r w:rsidRPr="007E46C9">
        <w:rPr>
          <w:b/>
        </w:rPr>
        <w:t xml:space="preserve"> – DARUAMT </w:t>
      </w:r>
      <w:r w:rsidRPr="007E46C9">
        <w:rPr>
          <w:b/>
          <w:i/>
          <w:vertAlign w:val="subscript"/>
        </w:rPr>
        <w:t>q</w:t>
      </w:r>
    </w:p>
    <w:p w14:paraId="78D544EA" w14:textId="77777777" w:rsidR="00895251" w:rsidRPr="007E46C9" w:rsidRDefault="00895251" w:rsidP="00895251">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895251" w:rsidRPr="007E46C9" w14:paraId="0843D06D" w14:textId="77777777" w:rsidTr="00FE06EF">
        <w:tc>
          <w:tcPr>
            <w:tcW w:w="824" w:type="pct"/>
          </w:tcPr>
          <w:p w14:paraId="28C1C0F1" w14:textId="77777777" w:rsidR="00895251" w:rsidRPr="007E46C9" w:rsidRDefault="00895251" w:rsidP="00FE06EF">
            <w:pPr>
              <w:spacing w:after="120"/>
              <w:rPr>
                <w:b/>
                <w:iCs/>
                <w:sz w:val="20"/>
              </w:rPr>
            </w:pPr>
            <w:r w:rsidRPr="007E46C9">
              <w:rPr>
                <w:b/>
                <w:iCs/>
                <w:sz w:val="20"/>
              </w:rPr>
              <w:t>Variable</w:t>
            </w:r>
          </w:p>
        </w:tc>
        <w:tc>
          <w:tcPr>
            <w:tcW w:w="463" w:type="pct"/>
          </w:tcPr>
          <w:p w14:paraId="2C13B8BD" w14:textId="77777777" w:rsidR="00895251" w:rsidRPr="007E46C9" w:rsidRDefault="00895251" w:rsidP="00FE06EF">
            <w:pPr>
              <w:spacing w:after="120"/>
              <w:rPr>
                <w:b/>
                <w:iCs/>
                <w:sz w:val="20"/>
              </w:rPr>
            </w:pPr>
            <w:r w:rsidRPr="007E46C9">
              <w:rPr>
                <w:b/>
                <w:iCs/>
                <w:sz w:val="20"/>
              </w:rPr>
              <w:t>Unit</w:t>
            </w:r>
          </w:p>
        </w:tc>
        <w:tc>
          <w:tcPr>
            <w:tcW w:w="3713" w:type="pct"/>
          </w:tcPr>
          <w:p w14:paraId="0BA306AD" w14:textId="77777777" w:rsidR="00895251" w:rsidRPr="007E46C9" w:rsidRDefault="00895251" w:rsidP="00FE06EF">
            <w:pPr>
              <w:spacing w:after="120"/>
              <w:rPr>
                <w:b/>
                <w:iCs/>
                <w:sz w:val="20"/>
              </w:rPr>
            </w:pPr>
            <w:r w:rsidRPr="007E46C9">
              <w:rPr>
                <w:b/>
                <w:iCs/>
                <w:sz w:val="20"/>
              </w:rPr>
              <w:t>Description</w:t>
            </w:r>
          </w:p>
        </w:tc>
      </w:tr>
      <w:tr w:rsidR="00895251" w:rsidRPr="007E46C9" w14:paraId="1D2AB3CC" w14:textId="77777777" w:rsidTr="00FE06EF">
        <w:tc>
          <w:tcPr>
            <w:tcW w:w="824" w:type="pct"/>
          </w:tcPr>
          <w:p w14:paraId="2C9F9434" w14:textId="77777777" w:rsidR="00895251" w:rsidRPr="007E46C9" w:rsidRDefault="00895251" w:rsidP="00FE06EF">
            <w:pPr>
              <w:spacing w:after="60"/>
              <w:rPr>
                <w:iCs/>
                <w:sz w:val="20"/>
              </w:rPr>
            </w:pPr>
            <w:r w:rsidRPr="007E46C9">
              <w:rPr>
                <w:iCs/>
                <w:sz w:val="20"/>
              </w:rPr>
              <w:t xml:space="preserve">RTRUAMT </w:t>
            </w:r>
            <w:r w:rsidRPr="007E46C9">
              <w:rPr>
                <w:i/>
                <w:iCs/>
                <w:sz w:val="20"/>
                <w:vertAlign w:val="subscript"/>
              </w:rPr>
              <w:t>q</w:t>
            </w:r>
          </w:p>
        </w:tc>
        <w:tc>
          <w:tcPr>
            <w:tcW w:w="463" w:type="pct"/>
          </w:tcPr>
          <w:p w14:paraId="010567FC" w14:textId="77777777" w:rsidR="00895251" w:rsidRPr="007E46C9" w:rsidRDefault="00895251" w:rsidP="00FE06EF">
            <w:pPr>
              <w:spacing w:after="60"/>
              <w:rPr>
                <w:iCs/>
                <w:sz w:val="20"/>
              </w:rPr>
            </w:pPr>
            <w:r w:rsidRPr="007E46C9">
              <w:rPr>
                <w:iCs/>
                <w:sz w:val="20"/>
              </w:rPr>
              <w:t>$</w:t>
            </w:r>
          </w:p>
        </w:tc>
        <w:tc>
          <w:tcPr>
            <w:tcW w:w="3713" w:type="pct"/>
          </w:tcPr>
          <w:p w14:paraId="4772E0E6" w14:textId="77777777" w:rsidR="00895251" w:rsidRPr="007E46C9" w:rsidRDefault="00895251" w:rsidP="00FE06EF">
            <w:pPr>
              <w:spacing w:after="60"/>
              <w:rPr>
                <w:iCs/>
                <w:sz w:val="20"/>
              </w:rPr>
            </w:pPr>
            <w:r w:rsidRPr="007E46C9">
              <w:rPr>
                <w:i/>
                <w:iCs/>
                <w:sz w:val="20"/>
              </w:rPr>
              <w:t>Real-Time Reg-Up Amount per QSE</w:t>
            </w:r>
            <w:r w:rsidRPr="007E46C9">
              <w:rPr>
                <w:iCs/>
                <w:sz w:val="20"/>
              </w:rPr>
              <w:t xml:space="preserve">—The adjustment to QSE </w:t>
            </w:r>
            <w:r w:rsidRPr="007E46C9">
              <w:rPr>
                <w:i/>
                <w:iCs/>
                <w:sz w:val="20"/>
              </w:rPr>
              <w:t>q</w:t>
            </w:r>
            <w:r w:rsidRPr="007E46C9">
              <w:rPr>
                <w:iCs/>
                <w:sz w:val="20"/>
              </w:rPr>
              <w:t>’s share of the costs for Reg-Up, for the hour.</w:t>
            </w:r>
          </w:p>
        </w:tc>
      </w:tr>
      <w:tr w:rsidR="00895251" w:rsidRPr="007E46C9" w14:paraId="41659FFC" w14:textId="77777777" w:rsidTr="00FE06EF">
        <w:tc>
          <w:tcPr>
            <w:tcW w:w="824" w:type="pct"/>
          </w:tcPr>
          <w:p w14:paraId="0A4048B1" w14:textId="77777777" w:rsidR="00895251" w:rsidRPr="007E46C9" w:rsidRDefault="00895251" w:rsidP="00FE06EF">
            <w:pPr>
              <w:spacing w:after="60"/>
              <w:rPr>
                <w:iCs/>
                <w:sz w:val="20"/>
              </w:rPr>
            </w:pPr>
            <w:r w:rsidRPr="007E46C9">
              <w:rPr>
                <w:iCs/>
                <w:sz w:val="20"/>
              </w:rPr>
              <w:t xml:space="preserve">RUCOST </w:t>
            </w:r>
            <w:r w:rsidRPr="007E46C9">
              <w:rPr>
                <w:i/>
                <w:iCs/>
                <w:sz w:val="20"/>
                <w:vertAlign w:val="subscript"/>
              </w:rPr>
              <w:t>q</w:t>
            </w:r>
          </w:p>
        </w:tc>
        <w:tc>
          <w:tcPr>
            <w:tcW w:w="463" w:type="pct"/>
          </w:tcPr>
          <w:p w14:paraId="5F316EE3" w14:textId="77777777" w:rsidR="00895251" w:rsidRPr="007E46C9" w:rsidRDefault="00895251" w:rsidP="00FE06EF">
            <w:pPr>
              <w:spacing w:after="60"/>
              <w:rPr>
                <w:iCs/>
                <w:sz w:val="20"/>
              </w:rPr>
            </w:pPr>
            <w:r w:rsidRPr="007E46C9">
              <w:rPr>
                <w:iCs/>
                <w:sz w:val="20"/>
              </w:rPr>
              <w:t>$</w:t>
            </w:r>
          </w:p>
        </w:tc>
        <w:tc>
          <w:tcPr>
            <w:tcW w:w="3713" w:type="pct"/>
          </w:tcPr>
          <w:p w14:paraId="0677EA56" w14:textId="77777777" w:rsidR="00895251" w:rsidRPr="007E46C9" w:rsidRDefault="00895251" w:rsidP="00FE06EF">
            <w:pPr>
              <w:spacing w:after="60"/>
              <w:rPr>
                <w:iCs/>
                <w:sz w:val="20"/>
              </w:rPr>
            </w:pPr>
            <w:r w:rsidRPr="007E46C9">
              <w:rPr>
                <w:i/>
                <w:iCs/>
                <w:sz w:val="20"/>
              </w:rPr>
              <w:t>Reg-Up Cost per QSE</w:t>
            </w:r>
            <w:r w:rsidRPr="007E46C9">
              <w:rPr>
                <w:iCs/>
                <w:sz w:val="20"/>
              </w:rPr>
              <w:t xml:space="preserve">—QSE </w:t>
            </w:r>
            <w:r w:rsidRPr="007E46C9">
              <w:rPr>
                <w:i/>
                <w:iCs/>
                <w:sz w:val="20"/>
              </w:rPr>
              <w:t>q</w:t>
            </w:r>
            <w:r w:rsidRPr="007E46C9">
              <w:rPr>
                <w:iCs/>
                <w:sz w:val="20"/>
              </w:rPr>
              <w:t>’s share of the net total costs for Reg-Up, for the hour.</w:t>
            </w:r>
          </w:p>
        </w:tc>
      </w:tr>
      <w:tr w:rsidR="00895251" w:rsidRPr="007E46C9" w14:paraId="1AAF5F75" w14:textId="77777777" w:rsidTr="00FE06EF">
        <w:tc>
          <w:tcPr>
            <w:tcW w:w="824" w:type="pct"/>
          </w:tcPr>
          <w:p w14:paraId="72B76FF8" w14:textId="77777777" w:rsidR="00895251" w:rsidRPr="007E46C9" w:rsidRDefault="00895251" w:rsidP="00FE06EF">
            <w:pPr>
              <w:spacing w:after="60"/>
              <w:rPr>
                <w:iCs/>
                <w:sz w:val="20"/>
              </w:rPr>
            </w:pPr>
            <w:r w:rsidRPr="007E46C9">
              <w:rPr>
                <w:iCs/>
                <w:sz w:val="20"/>
              </w:rPr>
              <w:t xml:space="preserve">DARUAMT </w:t>
            </w:r>
            <w:r w:rsidRPr="007E46C9">
              <w:rPr>
                <w:i/>
                <w:iCs/>
                <w:sz w:val="20"/>
                <w:vertAlign w:val="subscript"/>
              </w:rPr>
              <w:t>q</w:t>
            </w:r>
          </w:p>
        </w:tc>
        <w:tc>
          <w:tcPr>
            <w:tcW w:w="463" w:type="pct"/>
          </w:tcPr>
          <w:p w14:paraId="024F6CBE" w14:textId="77777777" w:rsidR="00895251" w:rsidRPr="007E46C9" w:rsidRDefault="00895251" w:rsidP="00FE06EF">
            <w:pPr>
              <w:spacing w:after="60"/>
              <w:rPr>
                <w:iCs/>
                <w:sz w:val="20"/>
              </w:rPr>
            </w:pPr>
            <w:r w:rsidRPr="007E46C9">
              <w:rPr>
                <w:iCs/>
                <w:sz w:val="20"/>
              </w:rPr>
              <w:t>$</w:t>
            </w:r>
          </w:p>
        </w:tc>
        <w:tc>
          <w:tcPr>
            <w:tcW w:w="3713" w:type="pct"/>
          </w:tcPr>
          <w:p w14:paraId="3C0B5B03" w14:textId="77777777" w:rsidR="00895251" w:rsidRPr="007E46C9" w:rsidRDefault="00895251" w:rsidP="00FE06EF">
            <w:pPr>
              <w:spacing w:after="60"/>
              <w:rPr>
                <w:iCs/>
                <w:sz w:val="20"/>
              </w:rPr>
            </w:pPr>
            <w:r w:rsidRPr="007E46C9">
              <w:rPr>
                <w:i/>
                <w:iCs/>
                <w:sz w:val="20"/>
              </w:rPr>
              <w:t>Day-Ahead Reg-Up Amount per QSE</w:t>
            </w:r>
            <w:r w:rsidRPr="007E46C9">
              <w:rPr>
                <w:iCs/>
                <w:sz w:val="20"/>
              </w:rPr>
              <w:t xml:space="preserve">—QSE </w:t>
            </w:r>
            <w:r w:rsidRPr="007E46C9">
              <w:rPr>
                <w:i/>
                <w:iCs/>
                <w:sz w:val="20"/>
              </w:rPr>
              <w:t>q</w:t>
            </w:r>
            <w:r w:rsidRPr="007E46C9">
              <w:rPr>
                <w:iCs/>
                <w:sz w:val="20"/>
              </w:rPr>
              <w:t>’s share of the DAM cost for Reg-Up, for the hour.</w:t>
            </w:r>
          </w:p>
        </w:tc>
      </w:tr>
      <w:tr w:rsidR="00895251" w:rsidRPr="007E46C9" w14:paraId="6846D698" w14:textId="77777777" w:rsidTr="00FE06EF">
        <w:tc>
          <w:tcPr>
            <w:tcW w:w="824" w:type="pct"/>
            <w:tcBorders>
              <w:top w:val="single" w:sz="4" w:space="0" w:color="auto"/>
              <w:left w:val="single" w:sz="4" w:space="0" w:color="auto"/>
              <w:bottom w:val="single" w:sz="4" w:space="0" w:color="auto"/>
              <w:right w:val="single" w:sz="4" w:space="0" w:color="auto"/>
            </w:tcBorders>
          </w:tcPr>
          <w:p w14:paraId="54EDBC0E" w14:textId="77777777" w:rsidR="00895251" w:rsidRPr="007E46C9" w:rsidRDefault="00895251" w:rsidP="00FE06EF">
            <w:pPr>
              <w:spacing w:after="60"/>
              <w:rPr>
                <w:i/>
                <w:iCs/>
                <w:sz w:val="20"/>
              </w:rPr>
            </w:pPr>
            <w:r w:rsidRPr="007E46C9">
              <w:rPr>
                <w:i/>
                <w:iCs/>
                <w:sz w:val="20"/>
              </w:rPr>
              <w:t>q</w:t>
            </w:r>
          </w:p>
        </w:tc>
        <w:tc>
          <w:tcPr>
            <w:tcW w:w="463" w:type="pct"/>
            <w:tcBorders>
              <w:top w:val="single" w:sz="4" w:space="0" w:color="auto"/>
              <w:left w:val="single" w:sz="4" w:space="0" w:color="auto"/>
              <w:bottom w:val="single" w:sz="4" w:space="0" w:color="auto"/>
              <w:right w:val="single" w:sz="4" w:space="0" w:color="auto"/>
            </w:tcBorders>
          </w:tcPr>
          <w:p w14:paraId="3F5459E6" w14:textId="77777777" w:rsidR="00895251" w:rsidRPr="007E46C9" w:rsidRDefault="00895251" w:rsidP="00FE06EF">
            <w:pPr>
              <w:spacing w:after="60"/>
              <w:rPr>
                <w:iCs/>
                <w:sz w:val="20"/>
              </w:rPr>
            </w:pPr>
            <w:r w:rsidRPr="007E46C9">
              <w:rPr>
                <w:iCs/>
                <w:sz w:val="20"/>
              </w:rPr>
              <w:t>none</w:t>
            </w:r>
          </w:p>
        </w:tc>
        <w:tc>
          <w:tcPr>
            <w:tcW w:w="3713" w:type="pct"/>
            <w:tcBorders>
              <w:top w:val="single" w:sz="4" w:space="0" w:color="auto"/>
              <w:left w:val="single" w:sz="4" w:space="0" w:color="auto"/>
              <w:bottom w:val="single" w:sz="4" w:space="0" w:color="auto"/>
              <w:right w:val="single" w:sz="4" w:space="0" w:color="auto"/>
            </w:tcBorders>
          </w:tcPr>
          <w:p w14:paraId="2209AD37" w14:textId="77777777" w:rsidR="00895251" w:rsidRPr="007E46C9" w:rsidRDefault="00895251" w:rsidP="00FE06EF">
            <w:pPr>
              <w:spacing w:after="60"/>
              <w:rPr>
                <w:iCs/>
                <w:sz w:val="20"/>
              </w:rPr>
            </w:pPr>
            <w:r w:rsidRPr="007E46C9">
              <w:rPr>
                <w:iCs/>
                <w:sz w:val="20"/>
              </w:rPr>
              <w:t>A QSE.</w:t>
            </w:r>
          </w:p>
        </w:tc>
      </w:tr>
    </w:tbl>
    <w:p w14:paraId="00A3673B" w14:textId="77777777" w:rsidR="00895251" w:rsidRPr="007E46C9" w:rsidRDefault="00895251" w:rsidP="00895251">
      <w:pPr>
        <w:spacing w:before="240" w:after="240"/>
        <w:ind w:left="720" w:hanging="720"/>
        <w:rPr>
          <w:iCs/>
        </w:rPr>
      </w:pPr>
      <w:r w:rsidRPr="007E46C9">
        <w:rPr>
          <w:iCs/>
        </w:rPr>
        <w:t>(3)</w:t>
      </w:r>
      <w:r w:rsidRPr="007E46C9">
        <w:rPr>
          <w:iCs/>
        </w:rPr>
        <w:tab/>
        <w:t>For Reg-Down, if applicable:</w:t>
      </w:r>
    </w:p>
    <w:p w14:paraId="17BBE607" w14:textId="77777777" w:rsidR="00895251" w:rsidRPr="007E46C9" w:rsidRDefault="00895251" w:rsidP="00895251">
      <w:pPr>
        <w:spacing w:after="240"/>
        <w:ind w:left="1440" w:hanging="720"/>
      </w:pPr>
      <w:r w:rsidRPr="007E46C9">
        <w:t>(a)</w:t>
      </w:r>
      <w:r w:rsidRPr="007E46C9">
        <w:tab/>
        <w:t xml:space="preserve">The net total costs for Reg-Down for a given Operating Hour </w:t>
      </w:r>
      <w:proofErr w:type="gramStart"/>
      <w:r w:rsidRPr="007E46C9">
        <w:t>is</w:t>
      </w:r>
      <w:proofErr w:type="gramEnd"/>
      <w:r w:rsidRPr="007E46C9">
        <w:t xml:space="preserve"> calculated as follows:</w:t>
      </w:r>
    </w:p>
    <w:p w14:paraId="1E7458BD" w14:textId="77777777" w:rsidR="00895251" w:rsidRDefault="6D83C740" w:rsidP="00895251">
      <w:pPr>
        <w:spacing w:after="120"/>
        <w:ind w:left="3600" w:hanging="2880"/>
        <w:rPr>
          <w:b/>
          <w:bCs/>
        </w:rPr>
      </w:pPr>
      <w:r w:rsidRPr="007E46C9">
        <w:rPr>
          <w:b/>
          <w:bCs/>
        </w:rPr>
        <w:t>RDCOSTTOT</w:t>
      </w:r>
      <w:r w:rsidR="00895251" w:rsidRPr="007E46C9">
        <w:rPr>
          <w:b/>
          <w:bCs/>
        </w:rPr>
        <w:tab/>
      </w:r>
      <w:r w:rsidRPr="007E46C9">
        <w:rPr>
          <w:b/>
          <w:bCs/>
        </w:rPr>
        <w:t>=</w:t>
      </w:r>
      <w:r w:rsidR="00895251" w:rsidRPr="007E46C9">
        <w:rPr>
          <w:b/>
          <w:bCs/>
        </w:rPr>
        <w:tab/>
      </w:r>
      <w:r w:rsidRPr="007E46C9">
        <w:rPr>
          <w:b/>
          <w:bCs/>
        </w:rPr>
        <w:t>(-1) * (</w:t>
      </w:r>
      <w:r w:rsidR="00895251">
        <w:rPr>
          <w:b/>
          <w:bCs/>
          <w:noProof/>
          <w:position w:val="-20"/>
        </w:rPr>
        <w:drawing>
          <wp:inline distT="0" distB="0" distL="0" distR="0" wp14:anchorId="7637E99F" wp14:editId="5A0A70F2">
            <wp:extent cx="142875" cy="276225"/>
            <wp:effectExtent l="0" t="0" r="9525" b="9525"/>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
          <w:bCs/>
        </w:rPr>
        <w:t xml:space="preserve">(RTPCRDAMTTOT </w:t>
      </w:r>
      <w:r w:rsidRPr="1A41FB75">
        <w:rPr>
          <w:b/>
          <w:bCs/>
          <w:i/>
          <w:iCs/>
          <w:vertAlign w:val="subscript"/>
        </w:rPr>
        <w:t>m</w:t>
      </w:r>
      <w:r w:rsidRPr="007E46C9">
        <w:rPr>
          <w:b/>
          <w:bCs/>
        </w:rPr>
        <w:t xml:space="preserve">) + </w:t>
      </w:r>
      <w:r w:rsidR="00895251" w:rsidRPr="007E46C9">
        <w:rPr>
          <w:b/>
          <w:bCs/>
        </w:rPr>
        <w:tab/>
      </w:r>
      <w:r w:rsidRPr="007E46C9">
        <w:rPr>
          <w:b/>
          <w:bCs/>
        </w:rPr>
        <w:t>PCRDAMTTOT + RDFQAMTTOT</w:t>
      </w:r>
      <w:r w:rsidRPr="00D66F53">
        <w:rPr>
          <w:b/>
          <w:bCs/>
        </w:rPr>
        <w:t xml:space="preserve"> +</w:t>
      </w:r>
    </w:p>
    <w:p w14:paraId="707D007E" w14:textId="77777777" w:rsidR="00895251" w:rsidRPr="007E46C9" w:rsidRDefault="00895251" w:rsidP="00895251">
      <w:pPr>
        <w:spacing w:after="240"/>
        <w:ind w:left="3600" w:firstLine="720"/>
        <w:rPr>
          <w:b/>
          <w:bCs/>
        </w:rPr>
      </w:pPr>
      <w:r w:rsidRPr="00D66F53">
        <w:rPr>
          <w:b/>
          <w:bCs/>
        </w:rPr>
        <w:t>RDINFQAMTTOT</w:t>
      </w:r>
      <w:r w:rsidRPr="007E46C9">
        <w:rPr>
          <w:b/>
          <w:bCs/>
        </w:rPr>
        <w:t>)</w:t>
      </w:r>
    </w:p>
    <w:p w14:paraId="0688E251" w14:textId="77777777" w:rsidR="00895251" w:rsidRPr="007E46C9" w:rsidRDefault="00895251" w:rsidP="00895251">
      <w:pPr>
        <w:spacing w:after="240"/>
        <w:rPr>
          <w:iCs/>
        </w:rPr>
      </w:pPr>
      <w:r w:rsidRPr="007E46C9">
        <w:rPr>
          <w:iCs/>
        </w:rPr>
        <w:t xml:space="preserve">Where: </w:t>
      </w:r>
    </w:p>
    <w:p w14:paraId="4C5EF4F2" w14:textId="77777777" w:rsidR="00895251" w:rsidRPr="007E46C9" w:rsidRDefault="00895251" w:rsidP="00895251">
      <w:r w:rsidRPr="007E46C9">
        <w:t>Total payment of SASM- and RSASM-procured capacity for Reg-Down by market</w:t>
      </w:r>
    </w:p>
    <w:p w14:paraId="71E7D89A" w14:textId="77777777" w:rsidR="00895251" w:rsidRPr="007E46C9" w:rsidRDefault="00895251" w:rsidP="79C6FA9D">
      <w:pPr>
        <w:spacing w:after="240"/>
        <w:ind w:leftChars="300" w:left="2880" w:hangingChars="900" w:hanging="2160"/>
        <w:rPr>
          <w:vertAlign w:val="subscript"/>
        </w:rPr>
      </w:pPr>
      <w:r w:rsidRPr="79C6FA9D">
        <w:t xml:space="preserve">RTPCRDAMTTOT </w:t>
      </w:r>
      <w:r w:rsidRPr="1A41FB75">
        <w:rPr>
          <w:i/>
          <w:iCs/>
          <w:vertAlign w:val="subscript"/>
        </w:rPr>
        <w:t>m</w:t>
      </w:r>
      <w:r w:rsidRPr="007E46C9">
        <w:rPr>
          <w:bCs/>
        </w:rPr>
        <w:tab/>
      </w:r>
      <w:r w:rsidRPr="007E46C9">
        <w:rPr>
          <w:bCs/>
        </w:rPr>
        <w:tab/>
      </w:r>
      <w:r w:rsidRPr="79C6FA9D">
        <w:t>=</w:t>
      </w:r>
      <w:r w:rsidRPr="007E46C9">
        <w:rPr>
          <w:bCs/>
        </w:rPr>
        <w:tab/>
      </w:r>
      <w:r>
        <w:rPr>
          <w:bCs/>
          <w:noProof/>
          <w:position w:val="-22"/>
        </w:rPr>
        <w:drawing>
          <wp:inline distT="0" distB="0" distL="0" distR="0" wp14:anchorId="5D9BDB3D" wp14:editId="3F369F82">
            <wp:extent cx="142875" cy="295275"/>
            <wp:effectExtent l="0" t="0" r="9525" b="9525"/>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RTPCRDAMT </w:t>
      </w:r>
      <w:r w:rsidRPr="1A41FB75">
        <w:rPr>
          <w:i/>
          <w:iCs/>
          <w:vertAlign w:val="subscript"/>
        </w:rPr>
        <w:t xml:space="preserve">q, m </w:t>
      </w:r>
    </w:p>
    <w:p w14:paraId="666D9357" w14:textId="77777777" w:rsidR="00895251" w:rsidRPr="007E46C9" w:rsidRDefault="00895251" w:rsidP="00895251">
      <w:r w:rsidRPr="007E46C9">
        <w:t>Total payment of DAM-procured capacity for Reg-Down</w:t>
      </w:r>
    </w:p>
    <w:p w14:paraId="14BA5324" w14:textId="77777777" w:rsidR="00895251" w:rsidRPr="007E46C9" w:rsidRDefault="00895251" w:rsidP="00895251">
      <w:pPr>
        <w:spacing w:after="240"/>
        <w:ind w:leftChars="300" w:left="2880" w:hangingChars="900" w:hanging="2160"/>
      </w:pPr>
      <w:r w:rsidRPr="79C6FA9D">
        <w:t>PCRDAMTTOT</w:t>
      </w:r>
      <w:r w:rsidRPr="007E46C9">
        <w:rPr>
          <w:bCs/>
          <w:i/>
          <w:vertAlign w:val="subscript"/>
        </w:rPr>
        <w:tab/>
      </w:r>
      <w:r w:rsidRPr="007E46C9">
        <w:rPr>
          <w:bCs/>
          <w:i/>
          <w:vertAlign w:val="subscript"/>
        </w:rPr>
        <w:tab/>
      </w:r>
      <w:r w:rsidRPr="79C6FA9D">
        <w:t>=</w:t>
      </w:r>
      <w:r w:rsidRPr="007E46C9">
        <w:rPr>
          <w:bCs/>
        </w:rPr>
        <w:tab/>
      </w:r>
      <w:r w:rsidRPr="1A41FB75">
        <w:rPr>
          <w:i/>
          <w:iCs/>
          <w:vertAlign w:val="subscript"/>
        </w:rPr>
        <w:t xml:space="preserve"> </w:t>
      </w:r>
      <w:r>
        <w:rPr>
          <w:bCs/>
          <w:noProof/>
          <w:position w:val="-22"/>
        </w:rPr>
        <w:drawing>
          <wp:inline distT="0" distB="0" distL="0" distR="0" wp14:anchorId="2D920ABB" wp14:editId="56B26CDE">
            <wp:extent cx="142875" cy="295275"/>
            <wp:effectExtent l="0" t="0" r="9525" b="9525"/>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PCRDAMT </w:t>
      </w:r>
      <w:r w:rsidRPr="1A41FB75">
        <w:rPr>
          <w:i/>
          <w:iCs/>
          <w:vertAlign w:val="subscript"/>
        </w:rPr>
        <w:t>q</w:t>
      </w:r>
    </w:p>
    <w:p w14:paraId="4B143A15" w14:textId="77777777" w:rsidR="00895251" w:rsidRPr="007E46C9" w:rsidRDefault="00895251" w:rsidP="00895251">
      <w:r w:rsidRPr="007E46C9">
        <w:t>Total charge of failure on Ancillary Service Supply Responsibility for Reg-Down</w:t>
      </w:r>
    </w:p>
    <w:p w14:paraId="620525B2" w14:textId="77777777" w:rsidR="00895251" w:rsidRPr="007E46C9" w:rsidRDefault="00895251" w:rsidP="1A41FB75">
      <w:pPr>
        <w:spacing w:after="240"/>
        <w:ind w:leftChars="300" w:left="2880" w:hangingChars="900" w:hanging="2160"/>
        <w:rPr>
          <w:i/>
          <w:iCs/>
          <w:vertAlign w:val="subscript"/>
        </w:rPr>
      </w:pPr>
      <w:r w:rsidRPr="79C6FA9D">
        <w:t>RDFQAMTTOT</w:t>
      </w:r>
      <w:r w:rsidRPr="007E46C9">
        <w:rPr>
          <w:bCs/>
        </w:rPr>
        <w:tab/>
      </w:r>
      <w:r w:rsidRPr="007E46C9">
        <w:rPr>
          <w:bCs/>
        </w:rPr>
        <w:tab/>
      </w:r>
      <w:r w:rsidRPr="79C6FA9D">
        <w:t>=</w:t>
      </w:r>
      <w:r w:rsidRPr="007E46C9">
        <w:rPr>
          <w:bCs/>
        </w:rPr>
        <w:tab/>
      </w:r>
      <w:r>
        <w:rPr>
          <w:bCs/>
          <w:noProof/>
          <w:position w:val="-22"/>
        </w:rPr>
        <w:drawing>
          <wp:inline distT="0" distB="0" distL="0" distR="0" wp14:anchorId="16075EB0" wp14:editId="33C837D7">
            <wp:extent cx="142875" cy="295275"/>
            <wp:effectExtent l="0" t="0" r="9525" b="9525"/>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RDFQAMTQSETOT </w:t>
      </w:r>
      <w:r w:rsidRPr="1A41FB75">
        <w:rPr>
          <w:i/>
          <w:iCs/>
          <w:vertAlign w:val="subscript"/>
        </w:rPr>
        <w:t>q</w:t>
      </w:r>
    </w:p>
    <w:p w14:paraId="7A841758" w14:textId="77777777" w:rsidR="00895251" w:rsidRPr="007E46C9" w:rsidRDefault="00895251" w:rsidP="00895251">
      <w:pPr>
        <w:tabs>
          <w:tab w:val="left" w:pos="2160"/>
          <w:tab w:val="left" w:pos="2880"/>
        </w:tabs>
        <w:ind w:left="300" w:hangingChars="125" w:hanging="300"/>
        <w:rPr>
          <w:bCs/>
        </w:rPr>
      </w:pPr>
      <w:r w:rsidRPr="007E46C9">
        <w:rPr>
          <w:bCs/>
        </w:rPr>
        <w:t>Total payment of SASM- and RSASM-procured capacity for Reg-Down by QSE</w:t>
      </w:r>
    </w:p>
    <w:p w14:paraId="38808A93" w14:textId="77777777" w:rsidR="00895251" w:rsidRPr="007E46C9" w:rsidRDefault="00895251" w:rsidP="1A41FB75">
      <w:pPr>
        <w:spacing w:after="240"/>
        <w:ind w:leftChars="300" w:left="2880" w:hangingChars="900" w:hanging="2160"/>
        <w:rPr>
          <w:i/>
          <w:iCs/>
          <w:vertAlign w:val="subscript"/>
        </w:rPr>
      </w:pPr>
      <w:r w:rsidRPr="79C6FA9D">
        <w:t xml:space="preserve">RTPCRDAMTQSETOT </w:t>
      </w:r>
      <w:r w:rsidRPr="1A41FB75">
        <w:rPr>
          <w:i/>
          <w:iCs/>
          <w:vertAlign w:val="subscript"/>
        </w:rPr>
        <w:t>q</w:t>
      </w:r>
      <w:r w:rsidRPr="007E46C9">
        <w:rPr>
          <w:bCs/>
          <w:i/>
          <w:vertAlign w:val="subscript"/>
        </w:rPr>
        <w:tab/>
      </w:r>
      <w:r w:rsidRPr="79C6FA9D">
        <w:t>=</w:t>
      </w:r>
      <w:r w:rsidRPr="007E46C9">
        <w:rPr>
          <w:bCs/>
        </w:rPr>
        <w:tab/>
      </w:r>
      <w:r>
        <w:rPr>
          <w:bCs/>
          <w:noProof/>
          <w:position w:val="-20"/>
        </w:rPr>
        <w:drawing>
          <wp:inline distT="0" distB="0" distL="0" distR="0" wp14:anchorId="23130BE6" wp14:editId="2CBC3366">
            <wp:extent cx="142875" cy="276225"/>
            <wp:effectExtent l="0" t="0" r="9525" b="9525"/>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t xml:space="preserve">RTPCRDAMT </w:t>
      </w:r>
      <w:r w:rsidRPr="1A41FB75">
        <w:rPr>
          <w:i/>
          <w:iCs/>
          <w:vertAlign w:val="subscript"/>
        </w:rPr>
        <w:t>q, m</w:t>
      </w:r>
    </w:p>
    <w:p w14:paraId="3650E9C4" w14:textId="77777777" w:rsidR="00895251" w:rsidRDefault="00895251" w:rsidP="00895251">
      <w:r>
        <w:t>Total charge of infeasible Ancillary Service Supply Responsibility for Reg-Down</w:t>
      </w:r>
    </w:p>
    <w:p w14:paraId="5924DF2A" w14:textId="48187DCF" w:rsidR="00895251" w:rsidRDefault="00895251" w:rsidP="00895251">
      <w:pPr>
        <w:spacing w:after="240"/>
        <w:ind w:left="2880" w:hanging="2160"/>
      </w:pPr>
      <w:r>
        <w:t>RDINF</w:t>
      </w:r>
      <w:r w:rsidRPr="0070611B">
        <w:t>QAMT</w:t>
      </w:r>
      <w:r>
        <w:t>TOT</w:t>
      </w:r>
      <w:r>
        <w:tab/>
        <w:t>=</w:t>
      </w:r>
      <w:r>
        <w:tab/>
      </w:r>
      <w:r w:rsidR="00CB5652" w:rsidRPr="006F784F">
        <w:rPr>
          <w:position w:val="-22"/>
          <w:lang w:val="pt-BR"/>
        </w:rPr>
        <w:object w:dxaOrig="225" w:dyaOrig="465" w14:anchorId="40FC497B">
          <v:shape id="_x0000_i1155" type="#_x0000_t75" style="width:15pt;height:23.4pt" o:ole="">
            <v:imagedata r:id="rId176" o:title=""/>
          </v:shape>
          <o:OLEObject Type="Embed" ProgID="Equation.3" ShapeID="_x0000_i1155" DrawAspect="Content" ObjectID="_1825175723" r:id="rId181"/>
        </w:object>
      </w:r>
      <w:r w:rsidRPr="002A7C17">
        <w:t xml:space="preserve"> </w:t>
      </w:r>
      <w:r>
        <w:t xml:space="preserve">RDINFQAMT </w:t>
      </w:r>
      <w:r w:rsidRPr="76A32F7C">
        <w:rPr>
          <w:i/>
          <w:iCs/>
          <w:vertAlign w:val="subscript"/>
        </w:rPr>
        <w:t>q</w:t>
      </w:r>
      <w:r>
        <w:rPr>
          <w:vertAlign w:val="subscript"/>
        </w:rPr>
        <w:t xml:space="preserve"> </w:t>
      </w:r>
    </w:p>
    <w:p w14:paraId="76923BBA" w14:textId="77777777" w:rsidR="00895251" w:rsidRPr="007E46C9" w:rsidRDefault="00895251" w:rsidP="00895251">
      <w:r w:rsidRPr="007E46C9">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703"/>
        <w:gridCol w:w="6257"/>
      </w:tblGrid>
      <w:tr w:rsidR="00895251" w:rsidRPr="007E46C9" w14:paraId="6C0584C8" w14:textId="77777777" w:rsidTr="00FE06EF">
        <w:trPr>
          <w:tblHeader/>
        </w:trPr>
        <w:tc>
          <w:tcPr>
            <w:tcW w:w="1278" w:type="pct"/>
          </w:tcPr>
          <w:p w14:paraId="630A36DE" w14:textId="77777777" w:rsidR="00895251" w:rsidRPr="007E46C9" w:rsidRDefault="00895251" w:rsidP="00FE06EF">
            <w:pPr>
              <w:spacing w:after="120"/>
              <w:rPr>
                <w:b/>
                <w:iCs/>
                <w:sz w:val="20"/>
              </w:rPr>
            </w:pPr>
            <w:r w:rsidRPr="007E46C9">
              <w:rPr>
                <w:b/>
                <w:iCs/>
                <w:sz w:val="20"/>
              </w:rPr>
              <w:t>Variable</w:t>
            </w:r>
          </w:p>
        </w:tc>
        <w:tc>
          <w:tcPr>
            <w:tcW w:w="376" w:type="pct"/>
          </w:tcPr>
          <w:p w14:paraId="19E7DCDC" w14:textId="77777777" w:rsidR="00895251" w:rsidRPr="007E46C9" w:rsidRDefault="00895251" w:rsidP="00FE06EF">
            <w:pPr>
              <w:spacing w:after="120"/>
              <w:rPr>
                <w:b/>
                <w:iCs/>
                <w:sz w:val="20"/>
              </w:rPr>
            </w:pPr>
            <w:r w:rsidRPr="007E46C9">
              <w:rPr>
                <w:b/>
                <w:iCs/>
                <w:sz w:val="20"/>
              </w:rPr>
              <w:t>Unit</w:t>
            </w:r>
          </w:p>
        </w:tc>
        <w:tc>
          <w:tcPr>
            <w:tcW w:w="3346" w:type="pct"/>
          </w:tcPr>
          <w:p w14:paraId="6F10A136" w14:textId="77777777" w:rsidR="00895251" w:rsidRPr="007E46C9" w:rsidRDefault="00895251" w:rsidP="00FE06EF">
            <w:pPr>
              <w:spacing w:after="120"/>
              <w:rPr>
                <w:b/>
                <w:iCs/>
                <w:sz w:val="20"/>
              </w:rPr>
            </w:pPr>
            <w:r w:rsidRPr="007E46C9">
              <w:rPr>
                <w:b/>
                <w:iCs/>
                <w:sz w:val="20"/>
              </w:rPr>
              <w:t>Description</w:t>
            </w:r>
          </w:p>
        </w:tc>
      </w:tr>
      <w:tr w:rsidR="00895251" w:rsidRPr="007E46C9" w14:paraId="2A21FD46" w14:textId="77777777" w:rsidTr="00FE06EF">
        <w:tc>
          <w:tcPr>
            <w:tcW w:w="1278" w:type="pct"/>
          </w:tcPr>
          <w:p w14:paraId="2AC3E9B7" w14:textId="77777777" w:rsidR="00895251" w:rsidRPr="007E46C9" w:rsidRDefault="00895251" w:rsidP="00FE06EF">
            <w:pPr>
              <w:spacing w:after="60"/>
              <w:rPr>
                <w:iCs/>
                <w:sz w:val="20"/>
              </w:rPr>
            </w:pPr>
            <w:r w:rsidRPr="007E46C9">
              <w:rPr>
                <w:iCs/>
                <w:sz w:val="20"/>
              </w:rPr>
              <w:t>RDCOSTTOT</w:t>
            </w:r>
          </w:p>
        </w:tc>
        <w:tc>
          <w:tcPr>
            <w:tcW w:w="376" w:type="pct"/>
          </w:tcPr>
          <w:p w14:paraId="38E9CB1A" w14:textId="77777777" w:rsidR="00895251" w:rsidRPr="007E46C9" w:rsidRDefault="00895251" w:rsidP="00FE06EF">
            <w:pPr>
              <w:spacing w:after="60"/>
              <w:rPr>
                <w:iCs/>
                <w:sz w:val="20"/>
              </w:rPr>
            </w:pPr>
            <w:r w:rsidRPr="007E46C9">
              <w:rPr>
                <w:iCs/>
                <w:sz w:val="20"/>
              </w:rPr>
              <w:t>$</w:t>
            </w:r>
          </w:p>
        </w:tc>
        <w:tc>
          <w:tcPr>
            <w:tcW w:w="3346" w:type="pct"/>
          </w:tcPr>
          <w:p w14:paraId="7C217211" w14:textId="77777777" w:rsidR="00895251" w:rsidRPr="007E46C9" w:rsidRDefault="00895251" w:rsidP="00FE06EF">
            <w:pPr>
              <w:spacing w:after="60"/>
              <w:rPr>
                <w:iCs/>
                <w:sz w:val="20"/>
              </w:rPr>
            </w:pPr>
            <w:r w:rsidRPr="007E46C9">
              <w:rPr>
                <w:i/>
                <w:iCs/>
                <w:sz w:val="20"/>
              </w:rPr>
              <w:t>Reg-Down Cost Total</w:t>
            </w:r>
            <w:r w:rsidRPr="007E46C9">
              <w:rPr>
                <w:iCs/>
                <w:sz w:val="20"/>
              </w:rPr>
              <w:t>—The net total costs for Reg-Down, for the hour.</w:t>
            </w:r>
          </w:p>
        </w:tc>
      </w:tr>
      <w:tr w:rsidR="00895251" w:rsidRPr="007E46C9" w14:paraId="29EEF0C8" w14:textId="77777777" w:rsidTr="00FE06EF">
        <w:tc>
          <w:tcPr>
            <w:tcW w:w="1278" w:type="pct"/>
            <w:tcBorders>
              <w:top w:val="single" w:sz="4" w:space="0" w:color="auto"/>
              <w:left w:val="single" w:sz="4" w:space="0" w:color="auto"/>
              <w:bottom w:val="single" w:sz="4" w:space="0" w:color="auto"/>
              <w:right w:val="single" w:sz="4" w:space="0" w:color="auto"/>
            </w:tcBorders>
          </w:tcPr>
          <w:p w14:paraId="74FE2D16" w14:textId="77777777" w:rsidR="00895251" w:rsidRPr="007E46C9" w:rsidRDefault="00895251" w:rsidP="00FE06EF">
            <w:pPr>
              <w:spacing w:after="60"/>
              <w:rPr>
                <w:iCs/>
                <w:sz w:val="20"/>
              </w:rPr>
            </w:pPr>
            <w:r w:rsidRPr="007E46C9">
              <w:rPr>
                <w:iCs/>
                <w:sz w:val="20"/>
              </w:rPr>
              <w:t xml:space="preserve">RTPCRDAMTTOT </w:t>
            </w:r>
            <w:r w:rsidRPr="007E46C9">
              <w:rPr>
                <w:i/>
                <w:iCs/>
                <w:sz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14:paraId="561489D8" w14:textId="77777777" w:rsidR="00895251" w:rsidRPr="007E46C9" w:rsidRDefault="00895251" w:rsidP="00FE06EF">
            <w:pPr>
              <w:spacing w:after="60"/>
              <w:rPr>
                <w:iCs/>
                <w:sz w:val="20"/>
              </w:rPr>
            </w:pPr>
            <w:r w:rsidRPr="007E46C9">
              <w:rPr>
                <w:iCs/>
                <w:sz w:val="20"/>
              </w:rPr>
              <w:t>$</w:t>
            </w:r>
          </w:p>
        </w:tc>
        <w:tc>
          <w:tcPr>
            <w:tcW w:w="3346" w:type="pct"/>
            <w:tcBorders>
              <w:top w:val="single" w:sz="4" w:space="0" w:color="auto"/>
              <w:left w:val="single" w:sz="4" w:space="0" w:color="auto"/>
              <w:bottom w:val="single" w:sz="4" w:space="0" w:color="auto"/>
              <w:right w:val="single" w:sz="4" w:space="0" w:color="auto"/>
            </w:tcBorders>
          </w:tcPr>
          <w:p w14:paraId="6CF91030" w14:textId="77777777" w:rsidR="00895251" w:rsidRPr="007E46C9" w:rsidRDefault="00895251" w:rsidP="00FE06EF">
            <w:pPr>
              <w:spacing w:after="60"/>
              <w:rPr>
                <w:i/>
                <w:iCs/>
                <w:sz w:val="20"/>
              </w:rPr>
            </w:pPr>
            <w:r w:rsidRPr="007E46C9">
              <w:rPr>
                <w:i/>
                <w:iCs/>
                <w:sz w:val="20"/>
              </w:rPr>
              <w:t>Procured Capacity for Reg-Down Amount Total by market—</w:t>
            </w:r>
            <w:r w:rsidRPr="007E46C9">
              <w:rPr>
                <w:iCs/>
                <w:sz w:val="20"/>
              </w:rPr>
              <w:t xml:space="preserve">The total payments to all QSEs for the Ancillary Service Offers cleared in the market </w:t>
            </w:r>
            <w:r w:rsidRPr="007E46C9">
              <w:rPr>
                <w:i/>
                <w:iCs/>
                <w:sz w:val="20"/>
              </w:rPr>
              <w:t>m</w:t>
            </w:r>
            <w:r w:rsidRPr="007E46C9">
              <w:rPr>
                <w:iCs/>
                <w:sz w:val="20"/>
              </w:rPr>
              <w:t xml:space="preserve"> for Reg-Down, for the hour.</w:t>
            </w:r>
          </w:p>
        </w:tc>
      </w:tr>
      <w:tr w:rsidR="00895251" w:rsidRPr="007E46C9" w14:paraId="1FD8F7F9" w14:textId="77777777" w:rsidTr="00FE06EF">
        <w:tc>
          <w:tcPr>
            <w:tcW w:w="1278" w:type="pct"/>
            <w:tcBorders>
              <w:top w:val="single" w:sz="4" w:space="0" w:color="auto"/>
              <w:left w:val="single" w:sz="4" w:space="0" w:color="auto"/>
              <w:bottom w:val="single" w:sz="4" w:space="0" w:color="auto"/>
              <w:right w:val="single" w:sz="4" w:space="0" w:color="auto"/>
            </w:tcBorders>
          </w:tcPr>
          <w:p w14:paraId="4E97FF7F" w14:textId="77777777" w:rsidR="00895251" w:rsidRPr="007E46C9" w:rsidRDefault="00895251" w:rsidP="00FE06EF">
            <w:pPr>
              <w:spacing w:after="60"/>
              <w:rPr>
                <w:iCs/>
                <w:sz w:val="20"/>
              </w:rPr>
            </w:pPr>
            <w:r w:rsidRPr="007E46C9">
              <w:rPr>
                <w:iCs/>
                <w:sz w:val="20"/>
              </w:rPr>
              <w:t xml:space="preserve">RTPCRDAMT </w:t>
            </w:r>
            <w:r w:rsidRPr="007E46C9">
              <w:rPr>
                <w:i/>
                <w:iCs/>
                <w:sz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14:paraId="383198FB" w14:textId="77777777" w:rsidR="00895251" w:rsidRPr="007E46C9" w:rsidRDefault="00895251" w:rsidP="00FE06EF">
            <w:pPr>
              <w:spacing w:after="60"/>
              <w:rPr>
                <w:iCs/>
                <w:sz w:val="20"/>
              </w:rPr>
            </w:pPr>
            <w:r w:rsidRPr="007E46C9">
              <w:rPr>
                <w:iCs/>
                <w:sz w:val="20"/>
              </w:rPr>
              <w:t>$</w:t>
            </w:r>
          </w:p>
        </w:tc>
        <w:tc>
          <w:tcPr>
            <w:tcW w:w="3346" w:type="pct"/>
            <w:tcBorders>
              <w:top w:val="single" w:sz="4" w:space="0" w:color="auto"/>
              <w:left w:val="single" w:sz="4" w:space="0" w:color="auto"/>
              <w:bottom w:val="single" w:sz="4" w:space="0" w:color="auto"/>
              <w:right w:val="single" w:sz="4" w:space="0" w:color="auto"/>
            </w:tcBorders>
          </w:tcPr>
          <w:p w14:paraId="61C6B9F6" w14:textId="77777777" w:rsidR="00895251" w:rsidRPr="007E46C9" w:rsidRDefault="00895251" w:rsidP="00FE06EF">
            <w:pPr>
              <w:spacing w:after="60"/>
              <w:rPr>
                <w:i/>
                <w:iCs/>
                <w:sz w:val="20"/>
              </w:rPr>
            </w:pPr>
            <w:r w:rsidRPr="007E46C9">
              <w:rPr>
                <w:i/>
                <w:iCs/>
                <w:sz w:val="20"/>
              </w:rPr>
              <w:t>Procured Capacity for Reg-Down Amount per QSE by market</w:t>
            </w:r>
            <w:r w:rsidRPr="007E46C9">
              <w:rPr>
                <w:iCs/>
                <w:sz w:val="20"/>
              </w:rPr>
              <w:t xml:space="preserve">—The payment to QSE </w:t>
            </w:r>
            <w:r w:rsidRPr="007E46C9">
              <w:rPr>
                <w:i/>
                <w:iCs/>
                <w:sz w:val="20"/>
              </w:rPr>
              <w:t>q</w:t>
            </w:r>
            <w:r w:rsidRPr="007E46C9">
              <w:rPr>
                <w:iCs/>
                <w:sz w:val="20"/>
              </w:rPr>
              <w:t xml:space="preserve"> for its Ancillary Service Offers cleared in the market </w:t>
            </w:r>
            <w:r w:rsidRPr="007E46C9">
              <w:rPr>
                <w:i/>
                <w:iCs/>
                <w:sz w:val="20"/>
              </w:rPr>
              <w:t>m</w:t>
            </w:r>
            <w:r w:rsidRPr="007E46C9">
              <w:rPr>
                <w:iCs/>
                <w:sz w:val="20"/>
              </w:rPr>
              <w:t xml:space="preserve"> for Reg-Down, for the hour.</w:t>
            </w:r>
          </w:p>
        </w:tc>
      </w:tr>
      <w:tr w:rsidR="00895251" w:rsidRPr="007E46C9" w14:paraId="113A8DE7" w14:textId="77777777" w:rsidTr="00FE06EF">
        <w:tc>
          <w:tcPr>
            <w:tcW w:w="1278" w:type="pct"/>
            <w:tcBorders>
              <w:top w:val="single" w:sz="4" w:space="0" w:color="auto"/>
              <w:left w:val="single" w:sz="4" w:space="0" w:color="auto"/>
              <w:bottom w:val="single" w:sz="4" w:space="0" w:color="auto"/>
              <w:right w:val="single" w:sz="4" w:space="0" w:color="auto"/>
            </w:tcBorders>
          </w:tcPr>
          <w:p w14:paraId="61ADCA9F" w14:textId="77777777" w:rsidR="00895251" w:rsidRPr="007E46C9" w:rsidRDefault="00895251" w:rsidP="00FE06EF">
            <w:pPr>
              <w:spacing w:after="60"/>
              <w:rPr>
                <w:iCs/>
                <w:sz w:val="20"/>
              </w:rPr>
            </w:pPr>
            <w:r w:rsidRPr="007E46C9">
              <w:rPr>
                <w:iCs/>
                <w:sz w:val="20"/>
              </w:rPr>
              <w:t>RDFQAMTTOT</w:t>
            </w:r>
          </w:p>
        </w:tc>
        <w:tc>
          <w:tcPr>
            <w:tcW w:w="376" w:type="pct"/>
            <w:tcBorders>
              <w:top w:val="single" w:sz="4" w:space="0" w:color="auto"/>
              <w:left w:val="single" w:sz="4" w:space="0" w:color="auto"/>
              <w:bottom w:val="single" w:sz="4" w:space="0" w:color="auto"/>
              <w:right w:val="single" w:sz="4" w:space="0" w:color="auto"/>
            </w:tcBorders>
          </w:tcPr>
          <w:p w14:paraId="63431452" w14:textId="77777777" w:rsidR="00895251" w:rsidRPr="007E46C9" w:rsidRDefault="00895251" w:rsidP="00FE06EF">
            <w:pPr>
              <w:spacing w:after="60"/>
              <w:rPr>
                <w:iCs/>
                <w:sz w:val="20"/>
              </w:rPr>
            </w:pPr>
            <w:r w:rsidRPr="007E46C9">
              <w:rPr>
                <w:iCs/>
                <w:sz w:val="20"/>
              </w:rPr>
              <w:t>$</w:t>
            </w:r>
          </w:p>
        </w:tc>
        <w:tc>
          <w:tcPr>
            <w:tcW w:w="3346" w:type="pct"/>
            <w:tcBorders>
              <w:top w:val="single" w:sz="4" w:space="0" w:color="auto"/>
              <w:left w:val="single" w:sz="4" w:space="0" w:color="auto"/>
              <w:bottom w:val="single" w:sz="4" w:space="0" w:color="auto"/>
              <w:right w:val="single" w:sz="4" w:space="0" w:color="auto"/>
            </w:tcBorders>
          </w:tcPr>
          <w:p w14:paraId="1F6F7079" w14:textId="77777777" w:rsidR="00895251" w:rsidRPr="007E46C9" w:rsidRDefault="00895251" w:rsidP="00FE06EF">
            <w:pPr>
              <w:spacing w:after="60"/>
              <w:rPr>
                <w:i/>
                <w:iCs/>
                <w:sz w:val="20"/>
              </w:rPr>
            </w:pPr>
            <w:r w:rsidRPr="007E46C9">
              <w:rPr>
                <w:i/>
                <w:iCs/>
                <w:sz w:val="20"/>
              </w:rPr>
              <w:t>Reg-Down Failure Quantity Amount Total</w:t>
            </w:r>
            <w:r w:rsidRPr="007E46C9">
              <w:rPr>
                <w:iCs/>
                <w:sz w:val="20"/>
              </w:rPr>
              <w:t>—The total charges to all QSEs for their capacity associated with failures on their Ancillary Service Supply Responsibilities for Reg-Down, for the hour.</w:t>
            </w:r>
          </w:p>
        </w:tc>
      </w:tr>
      <w:tr w:rsidR="00895251" w:rsidRPr="007E46C9" w14:paraId="7729F816" w14:textId="77777777" w:rsidTr="00FE06EF">
        <w:tc>
          <w:tcPr>
            <w:tcW w:w="1278" w:type="pct"/>
            <w:tcBorders>
              <w:top w:val="single" w:sz="4" w:space="0" w:color="auto"/>
              <w:left w:val="single" w:sz="4" w:space="0" w:color="auto"/>
              <w:bottom w:val="single" w:sz="4" w:space="0" w:color="auto"/>
              <w:right w:val="single" w:sz="4" w:space="0" w:color="auto"/>
            </w:tcBorders>
          </w:tcPr>
          <w:p w14:paraId="0E629663" w14:textId="77777777" w:rsidR="00895251" w:rsidRPr="007E46C9" w:rsidRDefault="00895251" w:rsidP="00FE06EF">
            <w:pPr>
              <w:spacing w:after="60"/>
              <w:rPr>
                <w:iCs/>
                <w:sz w:val="20"/>
              </w:rPr>
            </w:pPr>
            <w:r w:rsidRPr="007E46C9">
              <w:rPr>
                <w:iCs/>
                <w:sz w:val="20"/>
              </w:rPr>
              <w:t xml:space="preserve">RDFQAMTQSETOT </w:t>
            </w:r>
            <w:r w:rsidRPr="007E46C9">
              <w:rPr>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773001AB" w14:textId="77777777" w:rsidR="00895251" w:rsidRPr="007E46C9" w:rsidRDefault="00895251" w:rsidP="00FE06EF">
            <w:pPr>
              <w:spacing w:after="60"/>
              <w:rPr>
                <w:iCs/>
                <w:sz w:val="20"/>
              </w:rPr>
            </w:pPr>
            <w:r w:rsidRPr="007E46C9">
              <w:rPr>
                <w:iCs/>
                <w:sz w:val="20"/>
              </w:rPr>
              <w:t>$</w:t>
            </w:r>
          </w:p>
        </w:tc>
        <w:tc>
          <w:tcPr>
            <w:tcW w:w="3346" w:type="pct"/>
            <w:tcBorders>
              <w:top w:val="single" w:sz="4" w:space="0" w:color="auto"/>
              <w:left w:val="single" w:sz="4" w:space="0" w:color="auto"/>
              <w:bottom w:val="single" w:sz="4" w:space="0" w:color="auto"/>
              <w:right w:val="single" w:sz="4" w:space="0" w:color="auto"/>
            </w:tcBorders>
          </w:tcPr>
          <w:p w14:paraId="07BCF5AF" w14:textId="77777777" w:rsidR="00895251" w:rsidRPr="007E46C9" w:rsidRDefault="00895251" w:rsidP="00FE06EF">
            <w:pPr>
              <w:spacing w:after="60"/>
              <w:rPr>
                <w:i/>
                <w:iCs/>
                <w:sz w:val="20"/>
              </w:rPr>
            </w:pPr>
            <w:r w:rsidRPr="007E46C9">
              <w:rPr>
                <w:i/>
                <w:iCs/>
                <w:sz w:val="20"/>
              </w:rPr>
              <w:t>Reg-Down Failure Quantity Amount Total per QSE</w:t>
            </w:r>
            <w:r w:rsidRPr="007E46C9">
              <w:rPr>
                <w:iCs/>
                <w:sz w:val="20"/>
              </w:rPr>
              <w:t xml:space="preserve">—The charge to QSE </w:t>
            </w:r>
            <w:r w:rsidRPr="007E46C9">
              <w:rPr>
                <w:i/>
                <w:iCs/>
                <w:sz w:val="20"/>
              </w:rPr>
              <w:t>q</w:t>
            </w:r>
            <w:r w:rsidRPr="007E46C9">
              <w:rPr>
                <w:iCs/>
                <w:sz w:val="20"/>
              </w:rPr>
              <w:t xml:space="preserve"> for its total capacity associated with failures and reconfiguration reductions on its Ancillary Service Supply Responsibility for Reg-Down, for the hour.</w:t>
            </w:r>
          </w:p>
        </w:tc>
      </w:tr>
      <w:tr w:rsidR="00895251" w:rsidRPr="007E46C9" w14:paraId="40A79DE8" w14:textId="77777777" w:rsidTr="00FE06EF">
        <w:tc>
          <w:tcPr>
            <w:tcW w:w="1278" w:type="pct"/>
            <w:tcBorders>
              <w:top w:val="single" w:sz="4" w:space="0" w:color="auto"/>
              <w:left w:val="single" w:sz="4" w:space="0" w:color="auto"/>
              <w:bottom w:val="single" w:sz="4" w:space="0" w:color="auto"/>
              <w:right w:val="single" w:sz="4" w:space="0" w:color="auto"/>
            </w:tcBorders>
          </w:tcPr>
          <w:p w14:paraId="201F6911" w14:textId="77777777" w:rsidR="00895251" w:rsidRPr="007E46C9" w:rsidRDefault="00895251" w:rsidP="00FE06EF">
            <w:pPr>
              <w:spacing w:after="60"/>
              <w:rPr>
                <w:iCs/>
                <w:sz w:val="20"/>
              </w:rPr>
            </w:pPr>
            <w:r w:rsidRPr="007E46C9">
              <w:rPr>
                <w:iCs/>
                <w:sz w:val="20"/>
              </w:rPr>
              <w:t xml:space="preserve">RTPCRDAMTQSETOT </w:t>
            </w:r>
            <w:r w:rsidRPr="007E46C9">
              <w:rPr>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700E7B6D" w14:textId="77777777" w:rsidR="00895251" w:rsidRPr="007E46C9" w:rsidRDefault="00895251" w:rsidP="00FE06EF">
            <w:pPr>
              <w:spacing w:after="60"/>
              <w:rPr>
                <w:iCs/>
                <w:sz w:val="20"/>
              </w:rPr>
            </w:pPr>
            <w:r w:rsidRPr="007E46C9">
              <w:rPr>
                <w:iCs/>
                <w:sz w:val="20"/>
              </w:rPr>
              <w:t>$</w:t>
            </w:r>
          </w:p>
        </w:tc>
        <w:tc>
          <w:tcPr>
            <w:tcW w:w="3346" w:type="pct"/>
            <w:tcBorders>
              <w:top w:val="single" w:sz="4" w:space="0" w:color="auto"/>
              <w:left w:val="single" w:sz="4" w:space="0" w:color="auto"/>
              <w:bottom w:val="single" w:sz="4" w:space="0" w:color="auto"/>
              <w:right w:val="single" w:sz="4" w:space="0" w:color="auto"/>
            </w:tcBorders>
          </w:tcPr>
          <w:p w14:paraId="76A20506" w14:textId="77777777" w:rsidR="00895251" w:rsidRPr="007E46C9" w:rsidRDefault="00895251" w:rsidP="00FE06EF">
            <w:pPr>
              <w:spacing w:after="60"/>
              <w:rPr>
                <w:iCs/>
                <w:sz w:val="20"/>
              </w:rPr>
            </w:pPr>
            <w:r w:rsidRPr="007E46C9">
              <w:rPr>
                <w:i/>
                <w:iCs/>
                <w:sz w:val="20"/>
              </w:rPr>
              <w:t>Procured Capacity for Reg-Down Amount Total per QSE</w:t>
            </w:r>
            <w:r w:rsidRPr="007E46C9">
              <w:rPr>
                <w:iCs/>
                <w:sz w:val="20"/>
              </w:rPr>
              <w:t xml:space="preserve">—The total payments to a QSE </w:t>
            </w:r>
            <w:r w:rsidRPr="007E46C9">
              <w:rPr>
                <w:i/>
                <w:iCs/>
                <w:sz w:val="20"/>
              </w:rPr>
              <w:t>q</w:t>
            </w:r>
            <w:r w:rsidRPr="007E46C9">
              <w:rPr>
                <w:iCs/>
                <w:sz w:val="20"/>
              </w:rPr>
              <w:t xml:space="preserve"> in all SASMs and RSASMs for the Ancillary Service Offers cleared for Reg-Down, for the hour.</w:t>
            </w:r>
          </w:p>
        </w:tc>
      </w:tr>
      <w:tr w:rsidR="00895251" w:rsidRPr="007E46C9" w14:paraId="66FD7A30" w14:textId="77777777" w:rsidTr="00FE06EF">
        <w:tc>
          <w:tcPr>
            <w:tcW w:w="1278" w:type="pct"/>
            <w:tcBorders>
              <w:top w:val="single" w:sz="4" w:space="0" w:color="auto"/>
              <w:left w:val="single" w:sz="4" w:space="0" w:color="auto"/>
              <w:bottom w:val="single" w:sz="4" w:space="0" w:color="auto"/>
              <w:right w:val="single" w:sz="4" w:space="0" w:color="auto"/>
            </w:tcBorders>
          </w:tcPr>
          <w:p w14:paraId="7961A851" w14:textId="77777777" w:rsidR="00895251" w:rsidRPr="007E46C9" w:rsidRDefault="00895251" w:rsidP="00FE06EF">
            <w:pPr>
              <w:rPr>
                <w:b/>
                <w:sz w:val="20"/>
              </w:rPr>
            </w:pPr>
            <w:r w:rsidRPr="007E46C9">
              <w:rPr>
                <w:sz w:val="20"/>
              </w:rPr>
              <w:t xml:space="preserve">PCRDAMT </w:t>
            </w:r>
            <w:r w:rsidRPr="007E46C9">
              <w:rPr>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32831FDE" w14:textId="77777777" w:rsidR="00895251" w:rsidRPr="007E46C9" w:rsidRDefault="00895251" w:rsidP="00FE06EF">
            <w:pPr>
              <w:rPr>
                <w:b/>
                <w:sz w:val="20"/>
              </w:rPr>
            </w:pPr>
            <w:r w:rsidRPr="007E46C9">
              <w:rPr>
                <w:sz w:val="20"/>
              </w:rPr>
              <w:t>$</w:t>
            </w:r>
          </w:p>
        </w:tc>
        <w:tc>
          <w:tcPr>
            <w:tcW w:w="3346" w:type="pct"/>
            <w:tcBorders>
              <w:top w:val="single" w:sz="4" w:space="0" w:color="auto"/>
              <w:left w:val="single" w:sz="4" w:space="0" w:color="auto"/>
              <w:bottom w:val="single" w:sz="4" w:space="0" w:color="auto"/>
              <w:right w:val="single" w:sz="4" w:space="0" w:color="auto"/>
            </w:tcBorders>
          </w:tcPr>
          <w:p w14:paraId="6B6A459D" w14:textId="77777777" w:rsidR="00895251" w:rsidRPr="007E46C9" w:rsidRDefault="00895251" w:rsidP="00FE06EF">
            <w:pPr>
              <w:rPr>
                <w:b/>
                <w:sz w:val="20"/>
              </w:rPr>
            </w:pPr>
            <w:r w:rsidRPr="007E46C9">
              <w:rPr>
                <w:i/>
                <w:sz w:val="20"/>
              </w:rPr>
              <w:t>Procured Capacity for Reg-Down Amount per QSE for DAM</w:t>
            </w:r>
            <w:r w:rsidRPr="007E46C9">
              <w:rPr>
                <w:sz w:val="20"/>
              </w:rPr>
              <w:t>—The DAM Reg-Down payment for QSE</w:t>
            </w:r>
            <w:r w:rsidRPr="007E46C9">
              <w:rPr>
                <w:i/>
                <w:sz w:val="20"/>
              </w:rPr>
              <w:t xml:space="preserve"> q</w:t>
            </w:r>
            <w:r w:rsidRPr="007E46C9">
              <w:rPr>
                <w:iCs/>
                <w:sz w:val="20"/>
              </w:rPr>
              <w:t>,</w:t>
            </w:r>
            <w:r w:rsidRPr="007E46C9">
              <w:rPr>
                <w:sz w:val="20"/>
              </w:rPr>
              <w:t xml:space="preserve"> for the hour.</w:t>
            </w:r>
          </w:p>
        </w:tc>
      </w:tr>
      <w:tr w:rsidR="00895251" w:rsidRPr="007E46C9" w14:paraId="40656903" w14:textId="77777777" w:rsidTr="00FE06EF">
        <w:tc>
          <w:tcPr>
            <w:tcW w:w="1278" w:type="pct"/>
            <w:tcBorders>
              <w:top w:val="single" w:sz="4" w:space="0" w:color="auto"/>
              <w:left w:val="single" w:sz="4" w:space="0" w:color="auto"/>
              <w:bottom w:val="single" w:sz="4" w:space="0" w:color="auto"/>
              <w:right w:val="single" w:sz="4" w:space="0" w:color="auto"/>
            </w:tcBorders>
          </w:tcPr>
          <w:p w14:paraId="254581D8" w14:textId="77777777" w:rsidR="00895251" w:rsidRPr="007E46C9" w:rsidRDefault="00895251" w:rsidP="00FE06EF">
            <w:pPr>
              <w:rPr>
                <w:sz w:val="20"/>
              </w:rPr>
            </w:pPr>
            <w:r w:rsidRPr="007E46C9">
              <w:rPr>
                <w:sz w:val="20"/>
              </w:rPr>
              <w:t>PCRDAMTTOT</w:t>
            </w:r>
          </w:p>
        </w:tc>
        <w:tc>
          <w:tcPr>
            <w:tcW w:w="376" w:type="pct"/>
            <w:tcBorders>
              <w:top w:val="single" w:sz="4" w:space="0" w:color="auto"/>
              <w:left w:val="single" w:sz="4" w:space="0" w:color="auto"/>
              <w:bottom w:val="single" w:sz="4" w:space="0" w:color="auto"/>
              <w:right w:val="single" w:sz="4" w:space="0" w:color="auto"/>
            </w:tcBorders>
          </w:tcPr>
          <w:p w14:paraId="7692FF5A" w14:textId="77777777" w:rsidR="00895251" w:rsidRPr="007E46C9" w:rsidRDefault="00895251" w:rsidP="00FE06EF">
            <w:pPr>
              <w:rPr>
                <w:sz w:val="20"/>
              </w:rPr>
            </w:pPr>
            <w:r w:rsidRPr="007E46C9">
              <w:rPr>
                <w:sz w:val="20"/>
              </w:rPr>
              <w:t>$</w:t>
            </w:r>
          </w:p>
        </w:tc>
        <w:tc>
          <w:tcPr>
            <w:tcW w:w="3346" w:type="pct"/>
            <w:tcBorders>
              <w:top w:val="single" w:sz="4" w:space="0" w:color="auto"/>
              <w:left w:val="single" w:sz="4" w:space="0" w:color="auto"/>
              <w:bottom w:val="single" w:sz="4" w:space="0" w:color="auto"/>
              <w:right w:val="single" w:sz="4" w:space="0" w:color="auto"/>
            </w:tcBorders>
          </w:tcPr>
          <w:p w14:paraId="005B0F45" w14:textId="77777777" w:rsidR="00895251" w:rsidRPr="007E46C9" w:rsidRDefault="00895251" w:rsidP="00FE06EF">
            <w:pPr>
              <w:rPr>
                <w:sz w:val="20"/>
              </w:rPr>
            </w:pPr>
            <w:r w:rsidRPr="007E46C9">
              <w:rPr>
                <w:i/>
                <w:sz w:val="20"/>
              </w:rPr>
              <w:t>Procured Capacity for Reg-Down Amount Total in DAM</w:t>
            </w:r>
            <w:r w:rsidRPr="007E46C9">
              <w:rPr>
                <w:sz w:val="20"/>
              </w:rPr>
              <w:t>—The total of the DAM Reg-Down payments for all QSEs for the hour.</w:t>
            </w:r>
          </w:p>
        </w:tc>
      </w:tr>
      <w:tr w:rsidR="00895251" w:rsidRPr="007E46C9" w14:paraId="243BA215" w14:textId="77777777" w:rsidTr="00FE06EF">
        <w:tc>
          <w:tcPr>
            <w:tcW w:w="1278" w:type="pct"/>
            <w:tcBorders>
              <w:top w:val="single" w:sz="4" w:space="0" w:color="auto"/>
              <w:left w:val="single" w:sz="4" w:space="0" w:color="auto"/>
              <w:bottom w:val="single" w:sz="4" w:space="0" w:color="auto"/>
              <w:right w:val="single" w:sz="4" w:space="0" w:color="auto"/>
            </w:tcBorders>
          </w:tcPr>
          <w:p w14:paraId="0D7A729C" w14:textId="77777777" w:rsidR="00895251" w:rsidRPr="007E46C9" w:rsidRDefault="00895251" w:rsidP="00FE06EF">
            <w:pPr>
              <w:spacing w:after="60"/>
              <w:rPr>
                <w:i/>
                <w:iCs/>
                <w:sz w:val="20"/>
              </w:rPr>
            </w:pPr>
            <w:r w:rsidRPr="00F662FF">
              <w:rPr>
                <w:sz w:val="20"/>
              </w:rPr>
              <w:t>RDINF</w:t>
            </w:r>
            <w:r w:rsidRPr="00736C3C">
              <w:rPr>
                <w:sz w:val="20"/>
              </w:rPr>
              <w:t>QAMTTOT</w:t>
            </w:r>
          </w:p>
        </w:tc>
        <w:tc>
          <w:tcPr>
            <w:tcW w:w="376" w:type="pct"/>
            <w:tcBorders>
              <w:top w:val="single" w:sz="4" w:space="0" w:color="auto"/>
              <w:left w:val="single" w:sz="4" w:space="0" w:color="auto"/>
              <w:bottom w:val="single" w:sz="4" w:space="0" w:color="auto"/>
              <w:right w:val="single" w:sz="4" w:space="0" w:color="auto"/>
            </w:tcBorders>
          </w:tcPr>
          <w:p w14:paraId="2D8B765B" w14:textId="77777777" w:rsidR="00895251" w:rsidRPr="007E46C9" w:rsidRDefault="00895251" w:rsidP="00FE06EF">
            <w:pPr>
              <w:spacing w:after="60"/>
              <w:rPr>
                <w:iCs/>
                <w:sz w:val="20"/>
              </w:rPr>
            </w:pPr>
            <w:r>
              <w:rPr>
                <w:sz w:val="20"/>
              </w:rPr>
              <w:t>$</w:t>
            </w:r>
          </w:p>
        </w:tc>
        <w:tc>
          <w:tcPr>
            <w:tcW w:w="3346" w:type="pct"/>
            <w:tcBorders>
              <w:top w:val="single" w:sz="4" w:space="0" w:color="auto"/>
              <w:left w:val="single" w:sz="4" w:space="0" w:color="auto"/>
              <w:bottom w:val="single" w:sz="4" w:space="0" w:color="auto"/>
              <w:right w:val="single" w:sz="4" w:space="0" w:color="auto"/>
            </w:tcBorders>
          </w:tcPr>
          <w:p w14:paraId="5A4856ED" w14:textId="77777777" w:rsidR="00895251" w:rsidRPr="007E46C9" w:rsidRDefault="00895251" w:rsidP="00FE06EF">
            <w:pPr>
              <w:spacing w:after="60"/>
              <w:rPr>
                <w:iCs/>
                <w:sz w:val="20"/>
              </w:rPr>
            </w:pPr>
            <w:r>
              <w:rPr>
                <w:i/>
                <w:sz w:val="20"/>
              </w:rPr>
              <w:t>Reg-Down</w:t>
            </w:r>
            <w:r w:rsidRPr="002F2E4C">
              <w:rPr>
                <w:i/>
                <w:sz w:val="20"/>
              </w:rPr>
              <w:t xml:space="preserve"> Infeasible Quantity Amount </w:t>
            </w:r>
            <w:r>
              <w:rPr>
                <w:i/>
                <w:sz w:val="20"/>
              </w:rPr>
              <w:t xml:space="preserve">Total </w:t>
            </w:r>
            <w:r w:rsidRPr="002F2E4C">
              <w:rPr>
                <w:sz w:val="20"/>
              </w:rPr>
              <w:t xml:space="preserve">— The charge to </w:t>
            </w:r>
            <w:r>
              <w:rPr>
                <w:sz w:val="20"/>
              </w:rPr>
              <w:t xml:space="preserve">all </w:t>
            </w:r>
            <w:r w:rsidRPr="002F2E4C">
              <w:rPr>
                <w:sz w:val="20"/>
              </w:rPr>
              <w:t>QSE</w:t>
            </w:r>
            <w:r>
              <w:rPr>
                <w:sz w:val="20"/>
              </w:rPr>
              <w:t>s</w:t>
            </w:r>
            <w:r w:rsidRPr="002F2E4C">
              <w:rPr>
                <w:sz w:val="20"/>
              </w:rPr>
              <w:t xml:space="preserve"> for </w:t>
            </w:r>
            <w:r>
              <w:rPr>
                <w:sz w:val="20"/>
              </w:rPr>
              <w:t xml:space="preserve">their </w:t>
            </w:r>
            <w:r w:rsidRPr="002F2E4C">
              <w:rPr>
                <w:sz w:val="20"/>
              </w:rPr>
              <w:t>total capacity associated with infeasible deployment of Ancillary Service Supply Responsibilit</w:t>
            </w:r>
            <w:r>
              <w:rPr>
                <w:sz w:val="20"/>
              </w:rPr>
              <w:t>ies for Reg-Down</w:t>
            </w:r>
            <w:r w:rsidRPr="002F2E4C">
              <w:rPr>
                <w:sz w:val="20"/>
              </w:rPr>
              <w:t>, for the hour.</w:t>
            </w:r>
          </w:p>
        </w:tc>
      </w:tr>
      <w:tr w:rsidR="00895251" w:rsidRPr="007E46C9" w14:paraId="464129E5" w14:textId="77777777" w:rsidTr="00FE06EF">
        <w:tc>
          <w:tcPr>
            <w:tcW w:w="1278" w:type="pct"/>
            <w:tcBorders>
              <w:top w:val="single" w:sz="4" w:space="0" w:color="auto"/>
              <w:left w:val="single" w:sz="4" w:space="0" w:color="auto"/>
              <w:bottom w:val="single" w:sz="4" w:space="0" w:color="auto"/>
              <w:right w:val="single" w:sz="4" w:space="0" w:color="auto"/>
            </w:tcBorders>
          </w:tcPr>
          <w:p w14:paraId="1EC5CD42" w14:textId="77777777" w:rsidR="00895251" w:rsidRPr="007E46C9" w:rsidRDefault="00895251" w:rsidP="00FE06EF">
            <w:pPr>
              <w:spacing w:after="60"/>
              <w:rPr>
                <w:i/>
                <w:iCs/>
                <w:sz w:val="20"/>
              </w:rPr>
            </w:pPr>
            <w:r w:rsidRPr="00736C3C">
              <w:rPr>
                <w:sz w:val="20"/>
              </w:rPr>
              <w:t>RDINFQAMT</w:t>
            </w:r>
            <w:r>
              <w:rPr>
                <w:sz w:val="20"/>
              </w:rPr>
              <w:t xml:space="preserve"> </w:t>
            </w:r>
            <w:r w:rsidRPr="00D66F53">
              <w:rPr>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25601759" w14:textId="77777777" w:rsidR="00895251" w:rsidRPr="007E46C9" w:rsidRDefault="00895251" w:rsidP="00FE06EF">
            <w:pPr>
              <w:spacing w:after="60"/>
              <w:rPr>
                <w:iCs/>
                <w:sz w:val="20"/>
              </w:rPr>
            </w:pPr>
            <w:r>
              <w:rPr>
                <w:sz w:val="20"/>
              </w:rPr>
              <w:t>$</w:t>
            </w:r>
          </w:p>
        </w:tc>
        <w:tc>
          <w:tcPr>
            <w:tcW w:w="3346" w:type="pct"/>
            <w:tcBorders>
              <w:top w:val="single" w:sz="4" w:space="0" w:color="auto"/>
              <w:left w:val="single" w:sz="4" w:space="0" w:color="auto"/>
              <w:bottom w:val="single" w:sz="4" w:space="0" w:color="auto"/>
              <w:right w:val="single" w:sz="4" w:space="0" w:color="auto"/>
            </w:tcBorders>
          </w:tcPr>
          <w:p w14:paraId="726C77E9" w14:textId="77777777" w:rsidR="00895251" w:rsidRPr="007E46C9" w:rsidRDefault="00895251" w:rsidP="00FE06EF">
            <w:pPr>
              <w:spacing w:after="60"/>
              <w:rPr>
                <w:iCs/>
                <w:sz w:val="20"/>
              </w:rPr>
            </w:pPr>
            <w:r w:rsidRPr="00736C3C">
              <w:rPr>
                <w:i/>
                <w:sz w:val="20"/>
              </w:rPr>
              <w:t>Reg-Down Infeasible Quantity Amount per QSE</w:t>
            </w:r>
            <w:r w:rsidRPr="00736C3C">
              <w:rPr>
                <w:sz w:val="20"/>
              </w:rPr>
              <w:t xml:space="preserve">—The total charge to QSE </w:t>
            </w:r>
            <w:r w:rsidRPr="00736C3C">
              <w:rPr>
                <w:i/>
                <w:sz w:val="20"/>
              </w:rPr>
              <w:t>q</w:t>
            </w:r>
            <w:r w:rsidRPr="00736C3C">
              <w:rPr>
                <w:sz w:val="20"/>
              </w:rPr>
              <w:t xml:space="preserve"> for its total capacity associated with infeasible deployment of </w:t>
            </w:r>
            <w:r>
              <w:rPr>
                <w:sz w:val="20"/>
              </w:rPr>
              <w:t xml:space="preserve">its </w:t>
            </w:r>
            <w:r w:rsidRPr="00736C3C">
              <w:rPr>
                <w:sz w:val="20"/>
              </w:rPr>
              <w:t>Ancillary</w:t>
            </w:r>
            <w:r>
              <w:rPr>
                <w:sz w:val="20"/>
              </w:rPr>
              <w:t xml:space="preserve"> Service Supply Responsibilities</w:t>
            </w:r>
            <w:r w:rsidRPr="00736C3C">
              <w:rPr>
                <w:sz w:val="20"/>
              </w:rPr>
              <w:t xml:space="preserve"> for Reg-Down, for the hour.</w:t>
            </w:r>
          </w:p>
        </w:tc>
      </w:tr>
      <w:tr w:rsidR="00895251" w:rsidRPr="007E46C9" w14:paraId="1A9841FD" w14:textId="77777777" w:rsidTr="00FE06EF">
        <w:tc>
          <w:tcPr>
            <w:tcW w:w="1278" w:type="pct"/>
            <w:tcBorders>
              <w:top w:val="single" w:sz="4" w:space="0" w:color="auto"/>
              <w:left w:val="single" w:sz="4" w:space="0" w:color="auto"/>
              <w:bottom w:val="single" w:sz="4" w:space="0" w:color="auto"/>
              <w:right w:val="single" w:sz="4" w:space="0" w:color="auto"/>
            </w:tcBorders>
          </w:tcPr>
          <w:p w14:paraId="4CF10098" w14:textId="77777777" w:rsidR="00895251" w:rsidRPr="007E46C9" w:rsidRDefault="00895251" w:rsidP="00FE06EF">
            <w:pPr>
              <w:spacing w:after="60"/>
              <w:rPr>
                <w:i/>
                <w:iCs/>
                <w:sz w:val="20"/>
              </w:rPr>
            </w:pPr>
            <w:r w:rsidRPr="007E46C9">
              <w:rPr>
                <w:i/>
                <w:iCs/>
                <w:sz w:val="20"/>
              </w:rPr>
              <w:t>q</w:t>
            </w:r>
          </w:p>
        </w:tc>
        <w:tc>
          <w:tcPr>
            <w:tcW w:w="376" w:type="pct"/>
            <w:tcBorders>
              <w:top w:val="single" w:sz="4" w:space="0" w:color="auto"/>
              <w:left w:val="single" w:sz="4" w:space="0" w:color="auto"/>
              <w:bottom w:val="single" w:sz="4" w:space="0" w:color="auto"/>
              <w:right w:val="single" w:sz="4" w:space="0" w:color="auto"/>
            </w:tcBorders>
          </w:tcPr>
          <w:p w14:paraId="54B0AF38" w14:textId="77777777" w:rsidR="00895251" w:rsidRPr="007E46C9" w:rsidRDefault="00895251" w:rsidP="00FE06EF">
            <w:pPr>
              <w:spacing w:after="60"/>
              <w:rPr>
                <w:iCs/>
                <w:sz w:val="20"/>
              </w:rPr>
            </w:pPr>
            <w:r w:rsidRPr="007E46C9">
              <w:rPr>
                <w:iCs/>
                <w:sz w:val="20"/>
              </w:rPr>
              <w:t>none</w:t>
            </w:r>
          </w:p>
        </w:tc>
        <w:tc>
          <w:tcPr>
            <w:tcW w:w="3346" w:type="pct"/>
            <w:tcBorders>
              <w:top w:val="single" w:sz="4" w:space="0" w:color="auto"/>
              <w:left w:val="single" w:sz="4" w:space="0" w:color="auto"/>
              <w:bottom w:val="single" w:sz="4" w:space="0" w:color="auto"/>
              <w:right w:val="single" w:sz="4" w:space="0" w:color="auto"/>
            </w:tcBorders>
          </w:tcPr>
          <w:p w14:paraId="193ED5AE" w14:textId="77777777" w:rsidR="00895251" w:rsidRPr="007E46C9" w:rsidRDefault="00895251" w:rsidP="00FE06EF">
            <w:pPr>
              <w:spacing w:after="60"/>
              <w:rPr>
                <w:iCs/>
                <w:sz w:val="20"/>
              </w:rPr>
            </w:pPr>
            <w:r w:rsidRPr="007E46C9">
              <w:rPr>
                <w:iCs/>
                <w:sz w:val="20"/>
              </w:rPr>
              <w:t>A QSE.</w:t>
            </w:r>
          </w:p>
        </w:tc>
      </w:tr>
      <w:tr w:rsidR="00895251" w:rsidRPr="007E46C9" w14:paraId="730BCFE6" w14:textId="77777777" w:rsidTr="00FE06EF">
        <w:tc>
          <w:tcPr>
            <w:tcW w:w="1278" w:type="pct"/>
            <w:tcBorders>
              <w:top w:val="single" w:sz="4" w:space="0" w:color="auto"/>
              <w:left w:val="single" w:sz="4" w:space="0" w:color="auto"/>
              <w:bottom w:val="single" w:sz="4" w:space="0" w:color="auto"/>
              <w:right w:val="single" w:sz="4" w:space="0" w:color="auto"/>
            </w:tcBorders>
          </w:tcPr>
          <w:p w14:paraId="5E284F37" w14:textId="77777777" w:rsidR="00895251" w:rsidRPr="007E46C9" w:rsidRDefault="00895251" w:rsidP="00FE06EF">
            <w:pPr>
              <w:spacing w:after="60"/>
              <w:rPr>
                <w:i/>
                <w:iCs/>
                <w:sz w:val="20"/>
              </w:rPr>
            </w:pPr>
            <w:r w:rsidRPr="007E46C9">
              <w:rPr>
                <w:i/>
                <w:iCs/>
                <w:sz w:val="20"/>
              </w:rPr>
              <w:t>m</w:t>
            </w:r>
          </w:p>
        </w:tc>
        <w:tc>
          <w:tcPr>
            <w:tcW w:w="376" w:type="pct"/>
            <w:tcBorders>
              <w:top w:val="single" w:sz="4" w:space="0" w:color="auto"/>
              <w:left w:val="single" w:sz="4" w:space="0" w:color="auto"/>
              <w:bottom w:val="single" w:sz="4" w:space="0" w:color="auto"/>
              <w:right w:val="single" w:sz="4" w:space="0" w:color="auto"/>
            </w:tcBorders>
          </w:tcPr>
          <w:p w14:paraId="4B73D5AF" w14:textId="77777777" w:rsidR="00895251" w:rsidRPr="007E46C9" w:rsidRDefault="00895251" w:rsidP="00FE06EF">
            <w:pPr>
              <w:spacing w:after="60"/>
              <w:rPr>
                <w:iCs/>
                <w:sz w:val="20"/>
              </w:rPr>
            </w:pPr>
            <w:r w:rsidRPr="007E46C9">
              <w:rPr>
                <w:iCs/>
                <w:sz w:val="20"/>
              </w:rPr>
              <w:t>none</w:t>
            </w:r>
          </w:p>
        </w:tc>
        <w:tc>
          <w:tcPr>
            <w:tcW w:w="3346" w:type="pct"/>
            <w:tcBorders>
              <w:top w:val="single" w:sz="4" w:space="0" w:color="auto"/>
              <w:left w:val="single" w:sz="4" w:space="0" w:color="auto"/>
              <w:bottom w:val="single" w:sz="4" w:space="0" w:color="auto"/>
              <w:right w:val="single" w:sz="4" w:space="0" w:color="auto"/>
            </w:tcBorders>
          </w:tcPr>
          <w:p w14:paraId="35D97936" w14:textId="77777777" w:rsidR="00895251" w:rsidRPr="007E46C9" w:rsidRDefault="00895251" w:rsidP="00FE06EF">
            <w:pPr>
              <w:spacing w:after="60"/>
              <w:rPr>
                <w:iCs/>
                <w:sz w:val="20"/>
              </w:rPr>
            </w:pPr>
            <w:r w:rsidRPr="007E46C9">
              <w:rPr>
                <w:iCs/>
                <w:sz w:val="20"/>
              </w:rPr>
              <w:t>An Ancillary Service market (SASM or RSASM) for the given Operating Hour.</w:t>
            </w:r>
          </w:p>
        </w:tc>
      </w:tr>
    </w:tbl>
    <w:p w14:paraId="2733AF1B" w14:textId="77777777" w:rsidR="00895251" w:rsidRPr="007E46C9" w:rsidRDefault="00895251" w:rsidP="008952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5251" w14:paraId="2C4F0326" w14:textId="77777777" w:rsidTr="00CB5652">
        <w:trPr>
          <w:trHeight w:val="1547"/>
        </w:trPr>
        <w:tc>
          <w:tcPr>
            <w:tcW w:w="9576" w:type="dxa"/>
            <w:shd w:val="clear" w:color="auto" w:fill="D9D9D9" w:themeFill="background1" w:themeFillShade="D9"/>
          </w:tcPr>
          <w:p w14:paraId="04D15EBA" w14:textId="77777777" w:rsidR="00895251" w:rsidRDefault="00895251" w:rsidP="00FE06EF">
            <w:pPr>
              <w:pStyle w:val="Instructions"/>
              <w:spacing w:before="120"/>
            </w:pPr>
            <w:r>
              <w:t>[NPRR841:  Replace paragraph (a) above with the following upon system implementation:]</w:t>
            </w:r>
          </w:p>
          <w:p w14:paraId="6F2BB6B9" w14:textId="77777777" w:rsidR="00895251" w:rsidRPr="00E5030A" w:rsidRDefault="00895251" w:rsidP="00FE06EF">
            <w:pPr>
              <w:spacing w:after="240"/>
              <w:ind w:left="1440" w:hanging="720"/>
            </w:pPr>
            <w:r w:rsidRPr="00E5030A">
              <w:t>(a)</w:t>
            </w:r>
            <w:r w:rsidRPr="00E5030A">
              <w:tab/>
              <w:t xml:space="preserve">The net total costs for Reg-Down for a given Operating Hour </w:t>
            </w:r>
            <w:proofErr w:type="gramStart"/>
            <w:r w:rsidRPr="00E5030A">
              <w:t>is</w:t>
            </w:r>
            <w:proofErr w:type="gramEnd"/>
            <w:r w:rsidRPr="00E5030A">
              <w:t xml:space="preserve"> calculated as follows:</w:t>
            </w:r>
          </w:p>
          <w:p w14:paraId="7B0DB709" w14:textId="77777777" w:rsidR="00895251" w:rsidRPr="00E5030A" w:rsidRDefault="6D83C740" w:rsidP="00FE06EF">
            <w:pPr>
              <w:spacing w:after="120"/>
              <w:ind w:left="3600" w:hanging="2880"/>
              <w:rPr>
                <w:b/>
                <w:bCs/>
              </w:rPr>
            </w:pPr>
            <w:r w:rsidRPr="00E5030A">
              <w:rPr>
                <w:b/>
                <w:bCs/>
              </w:rPr>
              <w:t>RDCOSTTOT</w:t>
            </w:r>
            <w:r w:rsidR="00895251" w:rsidRPr="00E5030A">
              <w:rPr>
                <w:b/>
                <w:bCs/>
              </w:rPr>
              <w:tab/>
            </w:r>
            <w:r w:rsidRPr="00E5030A">
              <w:rPr>
                <w:b/>
                <w:bCs/>
              </w:rPr>
              <w:t>=</w:t>
            </w:r>
            <w:r w:rsidR="00895251" w:rsidRPr="00E5030A">
              <w:rPr>
                <w:b/>
                <w:bCs/>
              </w:rPr>
              <w:tab/>
            </w:r>
            <w:r w:rsidRPr="00E5030A">
              <w:rPr>
                <w:b/>
                <w:bCs/>
              </w:rPr>
              <w:t>(-1) * (</w:t>
            </w:r>
            <w:r w:rsidR="00895251">
              <w:rPr>
                <w:b/>
                <w:bCs/>
                <w:noProof/>
                <w:position w:val="-20"/>
              </w:rPr>
              <w:drawing>
                <wp:inline distT="0" distB="0" distL="0" distR="0" wp14:anchorId="4B0C9669" wp14:editId="3CF3297D">
                  <wp:extent cx="142875" cy="276225"/>
                  <wp:effectExtent l="0" t="0" r="9525" b="9525"/>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5030A">
              <w:rPr>
                <w:b/>
                <w:bCs/>
              </w:rPr>
              <w:t xml:space="preserve">(RTPCRDAMTTOT </w:t>
            </w:r>
            <w:r w:rsidRPr="1A41FB75">
              <w:rPr>
                <w:b/>
                <w:bCs/>
                <w:i/>
                <w:iCs/>
                <w:vertAlign w:val="subscript"/>
              </w:rPr>
              <w:t>m</w:t>
            </w:r>
            <w:r w:rsidRPr="00E5030A">
              <w:rPr>
                <w:b/>
                <w:bCs/>
              </w:rPr>
              <w:t xml:space="preserve">) + </w:t>
            </w:r>
            <w:r w:rsidR="00895251" w:rsidRPr="00E5030A">
              <w:rPr>
                <w:b/>
                <w:bCs/>
              </w:rPr>
              <w:tab/>
            </w:r>
            <w:r w:rsidRPr="00E5030A">
              <w:rPr>
                <w:b/>
                <w:bCs/>
              </w:rPr>
              <w:t>PCRDAMTTOT + RDFQAMTTOT +</w:t>
            </w:r>
          </w:p>
          <w:p w14:paraId="5833E0C2" w14:textId="77777777" w:rsidR="00895251" w:rsidRPr="00E5030A" w:rsidRDefault="00895251" w:rsidP="00FE06EF">
            <w:pPr>
              <w:spacing w:after="240"/>
              <w:ind w:left="3600" w:firstLine="720"/>
              <w:rPr>
                <w:b/>
                <w:bCs/>
              </w:rPr>
            </w:pPr>
            <w:r w:rsidRPr="00E5030A">
              <w:rPr>
                <w:b/>
                <w:bCs/>
              </w:rPr>
              <w:t>RDINFQAMTTOT</w:t>
            </w:r>
            <w:r>
              <w:rPr>
                <w:b/>
                <w:bCs/>
              </w:rPr>
              <w:t xml:space="preserve"> </w:t>
            </w:r>
            <w:r>
              <w:t xml:space="preserve">+ </w:t>
            </w:r>
            <w:r w:rsidRPr="00D04014">
              <w:rPr>
                <w:b/>
                <w:bCs/>
              </w:rPr>
              <w:t>RDMWINFATOT</w:t>
            </w:r>
            <w:r w:rsidRPr="00E5030A">
              <w:rPr>
                <w:b/>
                <w:bCs/>
              </w:rPr>
              <w:t>)</w:t>
            </w:r>
          </w:p>
          <w:p w14:paraId="5942627E" w14:textId="77777777" w:rsidR="00895251" w:rsidRPr="00E5030A" w:rsidRDefault="00895251" w:rsidP="00FE06EF">
            <w:pPr>
              <w:spacing w:after="240"/>
              <w:rPr>
                <w:iCs/>
              </w:rPr>
            </w:pPr>
            <w:r w:rsidRPr="00E5030A">
              <w:rPr>
                <w:iCs/>
              </w:rPr>
              <w:t xml:space="preserve">Where: </w:t>
            </w:r>
          </w:p>
          <w:p w14:paraId="62C96AD1" w14:textId="77777777" w:rsidR="00895251" w:rsidRPr="00E5030A" w:rsidRDefault="00895251" w:rsidP="00FE06EF">
            <w:r w:rsidRPr="00E5030A">
              <w:t>Total payment of SASM- and RSASM-procured capacity for Reg-Down by market</w:t>
            </w:r>
          </w:p>
          <w:p w14:paraId="6413B51B" w14:textId="77777777" w:rsidR="00895251" w:rsidRPr="00E5030A" w:rsidRDefault="00895251" w:rsidP="79C6FA9D">
            <w:pPr>
              <w:spacing w:after="240"/>
              <w:ind w:leftChars="300" w:left="2880" w:hangingChars="900" w:hanging="2160"/>
              <w:rPr>
                <w:vertAlign w:val="subscript"/>
              </w:rPr>
            </w:pPr>
            <w:r w:rsidRPr="79C6FA9D">
              <w:t xml:space="preserve">RTPCRDAMTTOT </w:t>
            </w:r>
            <w:r w:rsidRPr="1A41FB75">
              <w:rPr>
                <w:i/>
                <w:iCs/>
                <w:vertAlign w:val="subscript"/>
              </w:rPr>
              <w:t>m</w:t>
            </w:r>
            <w:r w:rsidRPr="00E5030A">
              <w:rPr>
                <w:bCs/>
              </w:rPr>
              <w:tab/>
            </w:r>
            <w:r w:rsidRPr="00E5030A">
              <w:rPr>
                <w:bCs/>
              </w:rPr>
              <w:tab/>
            </w:r>
            <w:r w:rsidRPr="79C6FA9D">
              <w:t>=</w:t>
            </w:r>
            <w:r w:rsidRPr="00E5030A">
              <w:rPr>
                <w:bCs/>
              </w:rPr>
              <w:tab/>
            </w:r>
            <w:r>
              <w:rPr>
                <w:bCs/>
                <w:noProof/>
                <w:position w:val="-22"/>
              </w:rPr>
              <w:drawing>
                <wp:inline distT="0" distB="0" distL="0" distR="0" wp14:anchorId="578B771A" wp14:editId="1C65005B">
                  <wp:extent cx="142875" cy="295275"/>
                  <wp:effectExtent l="0" t="0" r="9525" b="9525"/>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RTPCRDAMT </w:t>
            </w:r>
            <w:r w:rsidRPr="1A41FB75">
              <w:rPr>
                <w:i/>
                <w:iCs/>
                <w:vertAlign w:val="subscript"/>
              </w:rPr>
              <w:t xml:space="preserve">q, m </w:t>
            </w:r>
          </w:p>
          <w:p w14:paraId="6317BD33" w14:textId="77777777" w:rsidR="00895251" w:rsidRPr="00E5030A" w:rsidRDefault="00895251" w:rsidP="00FE06EF">
            <w:r w:rsidRPr="00E5030A">
              <w:lastRenderedPageBreak/>
              <w:t>Total payment of DAM-procured capacity for Reg-Down</w:t>
            </w:r>
          </w:p>
          <w:p w14:paraId="20C2390D" w14:textId="77777777" w:rsidR="00895251" w:rsidRPr="00E5030A" w:rsidRDefault="00895251" w:rsidP="00FE06EF">
            <w:pPr>
              <w:spacing w:after="240"/>
              <w:ind w:leftChars="300" w:left="2880" w:hangingChars="900" w:hanging="2160"/>
            </w:pPr>
            <w:r w:rsidRPr="79C6FA9D">
              <w:t>PCRDAMTTOT</w:t>
            </w:r>
            <w:r w:rsidRPr="00E5030A">
              <w:rPr>
                <w:bCs/>
                <w:i/>
                <w:vertAlign w:val="subscript"/>
              </w:rPr>
              <w:tab/>
            </w:r>
            <w:r w:rsidRPr="00E5030A">
              <w:rPr>
                <w:bCs/>
                <w:i/>
                <w:vertAlign w:val="subscript"/>
              </w:rPr>
              <w:tab/>
            </w:r>
            <w:r w:rsidRPr="79C6FA9D">
              <w:t>=</w:t>
            </w:r>
            <w:r w:rsidRPr="00E5030A">
              <w:rPr>
                <w:bCs/>
              </w:rPr>
              <w:tab/>
            </w:r>
            <w:r w:rsidRPr="1A41FB75">
              <w:rPr>
                <w:i/>
                <w:iCs/>
                <w:vertAlign w:val="subscript"/>
              </w:rPr>
              <w:t xml:space="preserve"> </w:t>
            </w:r>
            <w:r>
              <w:rPr>
                <w:bCs/>
                <w:noProof/>
                <w:position w:val="-22"/>
              </w:rPr>
              <w:drawing>
                <wp:inline distT="0" distB="0" distL="0" distR="0" wp14:anchorId="69CB69B7" wp14:editId="3BA37656">
                  <wp:extent cx="142875" cy="295275"/>
                  <wp:effectExtent l="0" t="0" r="9525" b="9525"/>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PCRDAMT </w:t>
            </w:r>
            <w:r w:rsidRPr="1A41FB75">
              <w:rPr>
                <w:i/>
                <w:iCs/>
                <w:vertAlign w:val="subscript"/>
              </w:rPr>
              <w:t>q</w:t>
            </w:r>
          </w:p>
          <w:p w14:paraId="5613744C" w14:textId="77777777" w:rsidR="00895251" w:rsidRPr="00E5030A" w:rsidRDefault="00895251" w:rsidP="00FE06EF">
            <w:r w:rsidRPr="00E5030A">
              <w:t>Total charge of failure on Ancillary Service Supply Responsibility for Reg-Down</w:t>
            </w:r>
          </w:p>
          <w:p w14:paraId="436179E0" w14:textId="77777777" w:rsidR="00895251" w:rsidRPr="00E5030A" w:rsidRDefault="00895251" w:rsidP="1A41FB75">
            <w:pPr>
              <w:spacing w:after="240"/>
              <w:ind w:leftChars="300" w:left="2880" w:hangingChars="900" w:hanging="2160"/>
              <w:rPr>
                <w:i/>
                <w:iCs/>
                <w:vertAlign w:val="subscript"/>
              </w:rPr>
            </w:pPr>
            <w:r w:rsidRPr="79C6FA9D">
              <w:t>RDFQAMTTOT</w:t>
            </w:r>
            <w:r w:rsidRPr="00E5030A">
              <w:rPr>
                <w:bCs/>
              </w:rPr>
              <w:tab/>
            </w:r>
            <w:r w:rsidRPr="00E5030A">
              <w:rPr>
                <w:bCs/>
              </w:rPr>
              <w:tab/>
            </w:r>
            <w:r w:rsidRPr="79C6FA9D">
              <w:t>=</w:t>
            </w:r>
            <w:r w:rsidRPr="00E5030A">
              <w:rPr>
                <w:bCs/>
              </w:rPr>
              <w:tab/>
            </w:r>
            <w:r>
              <w:rPr>
                <w:bCs/>
                <w:noProof/>
                <w:position w:val="-22"/>
              </w:rPr>
              <w:drawing>
                <wp:inline distT="0" distB="0" distL="0" distR="0" wp14:anchorId="08FF8774" wp14:editId="4DFC282F">
                  <wp:extent cx="142875" cy="295275"/>
                  <wp:effectExtent l="0" t="0" r="9525" b="9525"/>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RDFQAMTQSETOT </w:t>
            </w:r>
            <w:r w:rsidRPr="1A41FB75">
              <w:rPr>
                <w:i/>
                <w:iCs/>
                <w:vertAlign w:val="subscript"/>
              </w:rPr>
              <w:t>q</w:t>
            </w:r>
          </w:p>
          <w:p w14:paraId="0D8D604B" w14:textId="77777777" w:rsidR="00895251" w:rsidRPr="00E5030A" w:rsidRDefault="00895251" w:rsidP="00FE06EF">
            <w:pPr>
              <w:tabs>
                <w:tab w:val="left" w:pos="2160"/>
                <w:tab w:val="left" w:pos="2880"/>
              </w:tabs>
              <w:ind w:left="300" w:hangingChars="125" w:hanging="300"/>
              <w:rPr>
                <w:bCs/>
              </w:rPr>
            </w:pPr>
            <w:r w:rsidRPr="00E5030A">
              <w:rPr>
                <w:bCs/>
              </w:rPr>
              <w:t>Total payment of SASM- and RSASM-procured capacity for Reg-Down by QSE</w:t>
            </w:r>
          </w:p>
          <w:p w14:paraId="03B3CF87" w14:textId="77777777" w:rsidR="00895251" w:rsidRPr="00E5030A" w:rsidRDefault="00895251" w:rsidP="1A41FB75">
            <w:pPr>
              <w:spacing w:after="240"/>
              <w:ind w:leftChars="300" w:left="2880" w:hangingChars="900" w:hanging="2160"/>
              <w:rPr>
                <w:i/>
                <w:iCs/>
                <w:vertAlign w:val="subscript"/>
              </w:rPr>
            </w:pPr>
            <w:r w:rsidRPr="79C6FA9D">
              <w:t xml:space="preserve">RTPCRDAMTQSETOT </w:t>
            </w:r>
            <w:r w:rsidRPr="1A41FB75">
              <w:rPr>
                <w:i/>
                <w:iCs/>
                <w:vertAlign w:val="subscript"/>
              </w:rPr>
              <w:t>q</w:t>
            </w:r>
            <w:r w:rsidRPr="00E5030A">
              <w:rPr>
                <w:bCs/>
                <w:i/>
                <w:vertAlign w:val="subscript"/>
              </w:rPr>
              <w:tab/>
            </w:r>
            <w:r w:rsidRPr="79C6FA9D">
              <w:t>=</w:t>
            </w:r>
            <w:r w:rsidRPr="00E5030A">
              <w:rPr>
                <w:bCs/>
              </w:rPr>
              <w:tab/>
            </w:r>
            <w:r>
              <w:rPr>
                <w:bCs/>
                <w:noProof/>
                <w:position w:val="-20"/>
              </w:rPr>
              <w:drawing>
                <wp:inline distT="0" distB="0" distL="0" distR="0" wp14:anchorId="5D9E7202" wp14:editId="228895E3">
                  <wp:extent cx="142875" cy="276225"/>
                  <wp:effectExtent l="0" t="0" r="9525" b="9525"/>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t xml:space="preserve">RTPCRDAMT </w:t>
            </w:r>
            <w:r w:rsidRPr="1A41FB75">
              <w:rPr>
                <w:i/>
                <w:iCs/>
                <w:vertAlign w:val="subscript"/>
              </w:rPr>
              <w:t>q, m</w:t>
            </w:r>
          </w:p>
          <w:p w14:paraId="242D1CF3" w14:textId="77777777" w:rsidR="00895251" w:rsidRPr="00E5030A" w:rsidRDefault="00895251" w:rsidP="00FE06EF">
            <w:r w:rsidRPr="00E5030A">
              <w:t>Total charge of infeasible Ancillary Service Supply Responsibility for Reg-Down</w:t>
            </w:r>
          </w:p>
          <w:p w14:paraId="71BC64E0" w14:textId="77777777" w:rsidR="00895251" w:rsidRPr="00E5030A" w:rsidRDefault="00895251" w:rsidP="00FE06EF">
            <w:pPr>
              <w:spacing w:after="240"/>
              <w:ind w:left="2880" w:hanging="2160"/>
            </w:pPr>
            <w:r w:rsidRPr="00E5030A">
              <w:t>RDINFQAMTTOT</w:t>
            </w:r>
            <w:r w:rsidRPr="00E5030A">
              <w:tab/>
              <w:t>=</w:t>
            </w:r>
            <w:r w:rsidRPr="00E5030A">
              <w:tab/>
            </w:r>
            <w:r>
              <w:rPr>
                <w:noProof/>
                <w:position w:val="-22"/>
              </w:rPr>
              <w:drawing>
                <wp:inline distT="0" distB="0" distL="0" distR="0" wp14:anchorId="6CEAF32A" wp14:editId="0C7F79F6">
                  <wp:extent cx="142875" cy="295275"/>
                  <wp:effectExtent l="0" t="0" r="9525" b="9525"/>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t xml:space="preserve"> RDINFQAMT </w:t>
            </w:r>
            <w:r w:rsidRPr="1A41FB75">
              <w:rPr>
                <w:i/>
                <w:iCs/>
                <w:vertAlign w:val="subscript"/>
              </w:rPr>
              <w:t>q</w:t>
            </w:r>
            <w:r w:rsidRPr="00E5030A">
              <w:rPr>
                <w:vertAlign w:val="subscript"/>
              </w:rPr>
              <w:t xml:space="preserve"> </w:t>
            </w:r>
          </w:p>
          <w:p w14:paraId="6376D3F8" w14:textId="77777777" w:rsidR="00895251" w:rsidRDefault="00895251" w:rsidP="005C2BD2">
            <w:pPr>
              <w:pStyle w:val="Formula"/>
            </w:pPr>
            <w:r>
              <w:t xml:space="preserve">Total Real-Time </w:t>
            </w:r>
            <w:r>
              <w:rPr>
                <w:iCs/>
              </w:rPr>
              <w:t>Day-Ahead</w:t>
            </w:r>
            <w:r>
              <w:t xml:space="preserve"> Make-Whole Payment for Reg-Down</w:t>
            </w:r>
          </w:p>
          <w:p w14:paraId="60AEAED4" w14:textId="77777777" w:rsidR="00895251" w:rsidRDefault="00895251" w:rsidP="00FE06EF">
            <w:pPr>
              <w:spacing w:after="240"/>
              <w:ind w:left="2880" w:hanging="2160"/>
            </w:pPr>
            <w:r w:rsidRPr="00E5030A">
              <w:t>RDMWINFATOT</w:t>
            </w:r>
            <w:r>
              <w:tab/>
              <w:t>=</w:t>
            </w:r>
            <w:r>
              <w:tab/>
            </w:r>
            <w:r w:rsidRPr="004C0093">
              <w:rPr>
                <w:position w:val="-22"/>
                <w:lang w:val="pt-BR"/>
              </w:rPr>
              <w:object w:dxaOrig="220" w:dyaOrig="460" w14:anchorId="299BC61B">
                <v:shape id="_x0000_i1156" type="#_x0000_t75" style="width:15pt;height:21.6pt" o:ole="">
                  <v:imagedata r:id="rId178" o:title=""/>
                </v:shape>
                <o:OLEObject Type="Embed" ProgID="Equation.3" ShapeID="_x0000_i1156" DrawAspect="Content" ObjectID="_1825175724" r:id="rId182"/>
              </w:object>
            </w:r>
            <w:r w:rsidRPr="00627431">
              <w:rPr>
                <w:color w:val="000000"/>
              </w:rPr>
              <w:t xml:space="preserve"> </w:t>
            </w:r>
            <w:r>
              <w:rPr>
                <w:color w:val="000000"/>
              </w:rPr>
              <w:t>RDMWINFA</w:t>
            </w:r>
            <w:r w:rsidRPr="76A32F7C">
              <w:rPr>
                <w:i/>
                <w:iCs/>
                <w:vertAlign w:val="subscript"/>
              </w:rPr>
              <w:t xml:space="preserve"> q, h  </w:t>
            </w:r>
          </w:p>
          <w:p w14:paraId="2875DDC6" w14:textId="77777777" w:rsidR="00895251" w:rsidRPr="00E5030A" w:rsidRDefault="00895251" w:rsidP="00FE06EF">
            <w:r w:rsidRPr="00E5030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685"/>
              <w:gridCol w:w="6096"/>
            </w:tblGrid>
            <w:tr w:rsidR="00895251" w:rsidRPr="00E5030A" w14:paraId="36CF4F7A" w14:textId="77777777" w:rsidTr="00FE06EF">
              <w:trPr>
                <w:tblHeader/>
              </w:trPr>
              <w:tc>
                <w:tcPr>
                  <w:tcW w:w="1278" w:type="pct"/>
                </w:tcPr>
                <w:p w14:paraId="4CC9B7D7" w14:textId="77777777" w:rsidR="00895251" w:rsidRPr="00E5030A" w:rsidRDefault="00895251" w:rsidP="00FE06EF">
                  <w:pPr>
                    <w:spacing w:after="120"/>
                    <w:rPr>
                      <w:b/>
                      <w:iCs/>
                      <w:sz w:val="20"/>
                    </w:rPr>
                  </w:pPr>
                  <w:r w:rsidRPr="00E5030A">
                    <w:rPr>
                      <w:b/>
                      <w:iCs/>
                      <w:sz w:val="20"/>
                    </w:rPr>
                    <w:t>Variable</w:t>
                  </w:r>
                </w:p>
              </w:tc>
              <w:tc>
                <w:tcPr>
                  <w:tcW w:w="376" w:type="pct"/>
                </w:tcPr>
                <w:p w14:paraId="719E94CF" w14:textId="77777777" w:rsidR="00895251" w:rsidRPr="00E5030A" w:rsidRDefault="00895251" w:rsidP="00FE06EF">
                  <w:pPr>
                    <w:spacing w:after="120"/>
                    <w:rPr>
                      <w:b/>
                      <w:iCs/>
                      <w:sz w:val="20"/>
                    </w:rPr>
                  </w:pPr>
                  <w:r w:rsidRPr="00E5030A">
                    <w:rPr>
                      <w:b/>
                      <w:iCs/>
                      <w:sz w:val="20"/>
                    </w:rPr>
                    <w:t>Unit</w:t>
                  </w:r>
                </w:p>
              </w:tc>
              <w:tc>
                <w:tcPr>
                  <w:tcW w:w="3346" w:type="pct"/>
                </w:tcPr>
                <w:p w14:paraId="6BBFC401" w14:textId="77777777" w:rsidR="00895251" w:rsidRPr="00E5030A" w:rsidRDefault="00895251" w:rsidP="00FE06EF">
                  <w:pPr>
                    <w:spacing w:after="120"/>
                    <w:rPr>
                      <w:b/>
                      <w:iCs/>
                      <w:sz w:val="20"/>
                    </w:rPr>
                  </w:pPr>
                  <w:r w:rsidRPr="00E5030A">
                    <w:rPr>
                      <w:b/>
                      <w:iCs/>
                      <w:sz w:val="20"/>
                    </w:rPr>
                    <w:t>Description</w:t>
                  </w:r>
                </w:p>
              </w:tc>
            </w:tr>
            <w:tr w:rsidR="00895251" w:rsidRPr="00E5030A" w14:paraId="2DFD63AB" w14:textId="77777777" w:rsidTr="00FE06EF">
              <w:tc>
                <w:tcPr>
                  <w:tcW w:w="1278" w:type="pct"/>
                </w:tcPr>
                <w:p w14:paraId="4A28D190" w14:textId="77777777" w:rsidR="00895251" w:rsidRPr="00E5030A" w:rsidRDefault="00895251" w:rsidP="00FE06EF">
                  <w:pPr>
                    <w:spacing w:after="60"/>
                    <w:rPr>
                      <w:iCs/>
                      <w:sz w:val="20"/>
                    </w:rPr>
                  </w:pPr>
                  <w:r w:rsidRPr="00E5030A">
                    <w:rPr>
                      <w:iCs/>
                      <w:sz w:val="20"/>
                    </w:rPr>
                    <w:t>RDCOSTTOT</w:t>
                  </w:r>
                </w:p>
              </w:tc>
              <w:tc>
                <w:tcPr>
                  <w:tcW w:w="376" w:type="pct"/>
                </w:tcPr>
                <w:p w14:paraId="1AFC5DC7" w14:textId="77777777" w:rsidR="00895251" w:rsidRPr="00E5030A" w:rsidRDefault="00895251" w:rsidP="00FE06EF">
                  <w:pPr>
                    <w:spacing w:after="60"/>
                    <w:rPr>
                      <w:iCs/>
                      <w:sz w:val="20"/>
                    </w:rPr>
                  </w:pPr>
                  <w:r w:rsidRPr="00E5030A">
                    <w:rPr>
                      <w:iCs/>
                      <w:sz w:val="20"/>
                    </w:rPr>
                    <w:t>$</w:t>
                  </w:r>
                </w:p>
              </w:tc>
              <w:tc>
                <w:tcPr>
                  <w:tcW w:w="3346" w:type="pct"/>
                </w:tcPr>
                <w:p w14:paraId="5EA65450" w14:textId="77777777" w:rsidR="00895251" w:rsidRPr="00E5030A" w:rsidRDefault="00895251" w:rsidP="00FE06EF">
                  <w:pPr>
                    <w:spacing w:after="60"/>
                    <w:rPr>
                      <w:iCs/>
                      <w:sz w:val="20"/>
                    </w:rPr>
                  </w:pPr>
                  <w:r w:rsidRPr="00E5030A">
                    <w:rPr>
                      <w:i/>
                      <w:iCs/>
                      <w:sz w:val="20"/>
                    </w:rPr>
                    <w:t>Reg-Down Cost Total</w:t>
                  </w:r>
                  <w:r w:rsidRPr="00E5030A">
                    <w:rPr>
                      <w:iCs/>
                      <w:sz w:val="20"/>
                    </w:rPr>
                    <w:t>—The net total costs for Reg-Down, for the hour.</w:t>
                  </w:r>
                </w:p>
              </w:tc>
            </w:tr>
            <w:tr w:rsidR="00895251" w:rsidRPr="00E5030A" w14:paraId="1BA6A434" w14:textId="77777777" w:rsidTr="00FE06EF">
              <w:tc>
                <w:tcPr>
                  <w:tcW w:w="1278" w:type="pct"/>
                  <w:tcBorders>
                    <w:top w:val="single" w:sz="4" w:space="0" w:color="auto"/>
                    <w:left w:val="single" w:sz="4" w:space="0" w:color="auto"/>
                    <w:bottom w:val="single" w:sz="4" w:space="0" w:color="auto"/>
                    <w:right w:val="single" w:sz="4" w:space="0" w:color="auto"/>
                  </w:tcBorders>
                </w:tcPr>
                <w:p w14:paraId="6CE57275" w14:textId="77777777" w:rsidR="00895251" w:rsidRPr="00E5030A" w:rsidRDefault="00895251" w:rsidP="00FE06EF">
                  <w:pPr>
                    <w:spacing w:after="60"/>
                    <w:rPr>
                      <w:iCs/>
                      <w:sz w:val="20"/>
                    </w:rPr>
                  </w:pPr>
                  <w:r w:rsidRPr="00E5030A">
                    <w:rPr>
                      <w:iCs/>
                      <w:sz w:val="20"/>
                    </w:rPr>
                    <w:t xml:space="preserve">RTPCRDAMTTOT </w:t>
                  </w:r>
                  <w:r w:rsidRPr="00E5030A">
                    <w:rPr>
                      <w:i/>
                      <w:iCs/>
                      <w:sz w:val="20"/>
                      <w:vertAlign w:val="subscript"/>
                    </w:rPr>
                    <w:t>m</w:t>
                  </w:r>
                </w:p>
              </w:tc>
              <w:tc>
                <w:tcPr>
                  <w:tcW w:w="376" w:type="pct"/>
                  <w:tcBorders>
                    <w:top w:val="single" w:sz="4" w:space="0" w:color="auto"/>
                    <w:left w:val="single" w:sz="4" w:space="0" w:color="auto"/>
                    <w:bottom w:val="single" w:sz="4" w:space="0" w:color="auto"/>
                    <w:right w:val="single" w:sz="4" w:space="0" w:color="auto"/>
                  </w:tcBorders>
                </w:tcPr>
                <w:p w14:paraId="3964DC74" w14:textId="77777777" w:rsidR="00895251" w:rsidRPr="00E5030A" w:rsidRDefault="00895251" w:rsidP="00FE06EF">
                  <w:pPr>
                    <w:spacing w:after="60"/>
                    <w:rPr>
                      <w:iCs/>
                      <w:sz w:val="20"/>
                    </w:rPr>
                  </w:pPr>
                  <w:r w:rsidRPr="00E5030A">
                    <w:rPr>
                      <w:iCs/>
                      <w:sz w:val="20"/>
                    </w:rPr>
                    <w:t>$</w:t>
                  </w:r>
                </w:p>
              </w:tc>
              <w:tc>
                <w:tcPr>
                  <w:tcW w:w="3346" w:type="pct"/>
                  <w:tcBorders>
                    <w:top w:val="single" w:sz="4" w:space="0" w:color="auto"/>
                    <w:left w:val="single" w:sz="4" w:space="0" w:color="auto"/>
                    <w:bottom w:val="single" w:sz="4" w:space="0" w:color="auto"/>
                    <w:right w:val="single" w:sz="4" w:space="0" w:color="auto"/>
                  </w:tcBorders>
                </w:tcPr>
                <w:p w14:paraId="6D6A21FC" w14:textId="77777777" w:rsidR="00895251" w:rsidRPr="00E5030A" w:rsidRDefault="00895251" w:rsidP="00FE06EF">
                  <w:pPr>
                    <w:spacing w:after="60"/>
                    <w:rPr>
                      <w:i/>
                      <w:iCs/>
                      <w:sz w:val="20"/>
                    </w:rPr>
                  </w:pPr>
                  <w:r w:rsidRPr="00E5030A">
                    <w:rPr>
                      <w:i/>
                      <w:iCs/>
                      <w:sz w:val="20"/>
                    </w:rPr>
                    <w:t>Procured Capacity for Reg-Down Amount Total by market—</w:t>
                  </w:r>
                  <w:r w:rsidRPr="00E5030A">
                    <w:rPr>
                      <w:iCs/>
                      <w:sz w:val="20"/>
                    </w:rPr>
                    <w:t xml:space="preserve">The total payments to all QSEs for the Ancillary Service Offers cleared in the market </w:t>
                  </w:r>
                  <w:r w:rsidRPr="00E5030A">
                    <w:rPr>
                      <w:i/>
                      <w:iCs/>
                      <w:sz w:val="20"/>
                    </w:rPr>
                    <w:t>m</w:t>
                  </w:r>
                  <w:r w:rsidRPr="00E5030A">
                    <w:rPr>
                      <w:iCs/>
                      <w:sz w:val="20"/>
                    </w:rPr>
                    <w:t xml:space="preserve"> for Reg-Down, for the hour.</w:t>
                  </w:r>
                </w:p>
              </w:tc>
            </w:tr>
            <w:tr w:rsidR="00895251" w:rsidRPr="00E5030A" w14:paraId="6C3D0443" w14:textId="77777777" w:rsidTr="00FE06EF">
              <w:tc>
                <w:tcPr>
                  <w:tcW w:w="1278" w:type="pct"/>
                  <w:tcBorders>
                    <w:top w:val="single" w:sz="4" w:space="0" w:color="auto"/>
                    <w:left w:val="single" w:sz="4" w:space="0" w:color="auto"/>
                    <w:bottom w:val="single" w:sz="4" w:space="0" w:color="auto"/>
                    <w:right w:val="single" w:sz="4" w:space="0" w:color="auto"/>
                  </w:tcBorders>
                </w:tcPr>
                <w:p w14:paraId="62F628D8" w14:textId="77777777" w:rsidR="00895251" w:rsidRPr="00E5030A" w:rsidRDefault="00895251" w:rsidP="00FE06EF">
                  <w:pPr>
                    <w:spacing w:after="60"/>
                    <w:rPr>
                      <w:iCs/>
                      <w:sz w:val="20"/>
                    </w:rPr>
                  </w:pPr>
                  <w:r w:rsidRPr="00E5030A">
                    <w:rPr>
                      <w:iCs/>
                      <w:sz w:val="20"/>
                    </w:rPr>
                    <w:t xml:space="preserve">RTPCRDAMT </w:t>
                  </w:r>
                  <w:r w:rsidRPr="00E5030A">
                    <w:rPr>
                      <w:i/>
                      <w:iCs/>
                      <w:sz w:val="20"/>
                      <w:vertAlign w:val="subscript"/>
                    </w:rPr>
                    <w:t>q,  m</w:t>
                  </w:r>
                </w:p>
              </w:tc>
              <w:tc>
                <w:tcPr>
                  <w:tcW w:w="376" w:type="pct"/>
                  <w:tcBorders>
                    <w:top w:val="single" w:sz="4" w:space="0" w:color="auto"/>
                    <w:left w:val="single" w:sz="4" w:space="0" w:color="auto"/>
                    <w:bottom w:val="single" w:sz="4" w:space="0" w:color="auto"/>
                    <w:right w:val="single" w:sz="4" w:space="0" w:color="auto"/>
                  </w:tcBorders>
                </w:tcPr>
                <w:p w14:paraId="1889CB06" w14:textId="77777777" w:rsidR="00895251" w:rsidRPr="00E5030A" w:rsidRDefault="00895251" w:rsidP="00FE06EF">
                  <w:pPr>
                    <w:spacing w:after="60"/>
                    <w:rPr>
                      <w:iCs/>
                      <w:sz w:val="20"/>
                    </w:rPr>
                  </w:pPr>
                  <w:r w:rsidRPr="00E5030A">
                    <w:rPr>
                      <w:iCs/>
                      <w:sz w:val="20"/>
                    </w:rPr>
                    <w:t>$</w:t>
                  </w:r>
                </w:p>
              </w:tc>
              <w:tc>
                <w:tcPr>
                  <w:tcW w:w="3346" w:type="pct"/>
                  <w:tcBorders>
                    <w:top w:val="single" w:sz="4" w:space="0" w:color="auto"/>
                    <w:left w:val="single" w:sz="4" w:space="0" w:color="auto"/>
                    <w:bottom w:val="single" w:sz="4" w:space="0" w:color="auto"/>
                    <w:right w:val="single" w:sz="4" w:space="0" w:color="auto"/>
                  </w:tcBorders>
                </w:tcPr>
                <w:p w14:paraId="793E75E0" w14:textId="77777777" w:rsidR="00895251" w:rsidRPr="00E5030A" w:rsidRDefault="00895251" w:rsidP="00FE06EF">
                  <w:pPr>
                    <w:spacing w:after="60"/>
                    <w:rPr>
                      <w:i/>
                      <w:iCs/>
                      <w:sz w:val="20"/>
                    </w:rPr>
                  </w:pPr>
                  <w:r w:rsidRPr="00E5030A">
                    <w:rPr>
                      <w:i/>
                      <w:iCs/>
                      <w:sz w:val="20"/>
                    </w:rPr>
                    <w:t>Procured Capacity for Reg-Down Amount per QSE by market</w:t>
                  </w:r>
                  <w:r w:rsidRPr="00E5030A">
                    <w:rPr>
                      <w:iCs/>
                      <w:sz w:val="20"/>
                    </w:rPr>
                    <w:t xml:space="preserve">—The payment to QSE </w:t>
                  </w:r>
                  <w:r w:rsidRPr="00E5030A">
                    <w:rPr>
                      <w:i/>
                      <w:iCs/>
                      <w:sz w:val="20"/>
                    </w:rPr>
                    <w:t>q</w:t>
                  </w:r>
                  <w:r w:rsidRPr="00E5030A">
                    <w:rPr>
                      <w:iCs/>
                      <w:sz w:val="20"/>
                    </w:rPr>
                    <w:t xml:space="preserve"> for its Ancillary Service Offers cleared in the market </w:t>
                  </w:r>
                  <w:r w:rsidRPr="00E5030A">
                    <w:rPr>
                      <w:i/>
                      <w:iCs/>
                      <w:sz w:val="20"/>
                    </w:rPr>
                    <w:t>m</w:t>
                  </w:r>
                  <w:r w:rsidRPr="00E5030A">
                    <w:rPr>
                      <w:iCs/>
                      <w:sz w:val="20"/>
                    </w:rPr>
                    <w:t xml:space="preserve"> for Reg-Down, for the hour.</w:t>
                  </w:r>
                </w:p>
              </w:tc>
            </w:tr>
            <w:tr w:rsidR="00895251" w:rsidRPr="00E5030A" w14:paraId="09729FD0" w14:textId="77777777" w:rsidTr="00FE06EF">
              <w:tc>
                <w:tcPr>
                  <w:tcW w:w="1278" w:type="pct"/>
                  <w:tcBorders>
                    <w:top w:val="single" w:sz="4" w:space="0" w:color="auto"/>
                    <w:left w:val="single" w:sz="4" w:space="0" w:color="auto"/>
                    <w:bottom w:val="single" w:sz="4" w:space="0" w:color="auto"/>
                    <w:right w:val="single" w:sz="4" w:space="0" w:color="auto"/>
                  </w:tcBorders>
                </w:tcPr>
                <w:p w14:paraId="7BD98223" w14:textId="77777777" w:rsidR="00895251" w:rsidRPr="00E5030A" w:rsidRDefault="00895251" w:rsidP="00FE06EF">
                  <w:pPr>
                    <w:spacing w:after="60"/>
                    <w:rPr>
                      <w:iCs/>
                      <w:sz w:val="20"/>
                    </w:rPr>
                  </w:pPr>
                  <w:r w:rsidRPr="00E5030A">
                    <w:rPr>
                      <w:iCs/>
                      <w:sz w:val="20"/>
                    </w:rPr>
                    <w:t>RDFQAMTTOT</w:t>
                  </w:r>
                </w:p>
              </w:tc>
              <w:tc>
                <w:tcPr>
                  <w:tcW w:w="376" w:type="pct"/>
                  <w:tcBorders>
                    <w:top w:val="single" w:sz="4" w:space="0" w:color="auto"/>
                    <w:left w:val="single" w:sz="4" w:space="0" w:color="auto"/>
                    <w:bottom w:val="single" w:sz="4" w:space="0" w:color="auto"/>
                    <w:right w:val="single" w:sz="4" w:space="0" w:color="auto"/>
                  </w:tcBorders>
                </w:tcPr>
                <w:p w14:paraId="62626609" w14:textId="77777777" w:rsidR="00895251" w:rsidRPr="00E5030A" w:rsidRDefault="00895251" w:rsidP="00FE06EF">
                  <w:pPr>
                    <w:spacing w:after="60"/>
                    <w:rPr>
                      <w:iCs/>
                      <w:sz w:val="20"/>
                    </w:rPr>
                  </w:pPr>
                  <w:r w:rsidRPr="00E5030A">
                    <w:rPr>
                      <w:iCs/>
                      <w:sz w:val="20"/>
                    </w:rPr>
                    <w:t>$</w:t>
                  </w:r>
                </w:p>
              </w:tc>
              <w:tc>
                <w:tcPr>
                  <w:tcW w:w="3346" w:type="pct"/>
                  <w:tcBorders>
                    <w:top w:val="single" w:sz="4" w:space="0" w:color="auto"/>
                    <w:left w:val="single" w:sz="4" w:space="0" w:color="auto"/>
                    <w:bottom w:val="single" w:sz="4" w:space="0" w:color="auto"/>
                    <w:right w:val="single" w:sz="4" w:space="0" w:color="auto"/>
                  </w:tcBorders>
                </w:tcPr>
                <w:p w14:paraId="73F141B5" w14:textId="77777777" w:rsidR="00895251" w:rsidRPr="00E5030A" w:rsidRDefault="00895251" w:rsidP="00FE06EF">
                  <w:pPr>
                    <w:spacing w:after="60"/>
                    <w:rPr>
                      <w:i/>
                      <w:iCs/>
                      <w:sz w:val="20"/>
                    </w:rPr>
                  </w:pPr>
                  <w:r w:rsidRPr="00E5030A">
                    <w:rPr>
                      <w:i/>
                      <w:iCs/>
                      <w:sz w:val="20"/>
                    </w:rPr>
                    <w:t>Reg-Down Failure Quantity Amount Total</w:t>
                  </w:r>
                  <w:r w:rsidRPr="00E5030A">
                    <w:rPr>
                      <w:iCs/>
                      <w:sz w:val="20"/>
                    </w:rPr>
                    <w:t>—The total charges to all QSEs for their capacity associated with failures on their Ancillary Service Supply Responsibilities for Reg-Down, for the hour.</w:t>
                  </w:r>
                </w:p>
              </w:tc>
            </w:tr>
            <w:tr w:rsidR="00895251" w:rsidRPr="00E5030A" w14:paraId="06588396" w14:textId="77777777" w:rsidTr="00FE06EF">
              <w:tc>
                <w:tcPr>
                  <w:tcW w:w="1278" w:type="pct"/>
                  <w:tcBorders>
                    <w:top w:val="single" w:sz="4" w:space="0" w:color="auto"/>
                    <w:left w:val="single" w:sz="4" w:space="0" w:color="auto"/>
                    <w:bottom w:val="single" w:sz="4" w:space="0" w:color="auto"/>
                    <w:right w:val="single" w:sz="4" w:space="0" w:color="auto"/>
                  </w:tcBorders>
                </w:tcPr>
                <w:p w14:paraId="0D69A723" w14:textId="77777777" w:rsidR="00895251" w:rsidRPr="00E5030A" w:rsidRDefault="00895251" w:rsidP="00FE06EF">
                  <w:pPr>
                    <w:spacing w:after="60"/>
                    <w:rPr>
                      <w:iCs/>
                      <w:sz w:val="20"/>
                    </w:rPr>
                  </w:pPr>
                  <w:r w:rsidRPr="00D04014">
                    <w:rPr>
                      <w:iCs/>
                      <w:sz w:val="20"/>
                    </w:rPr>
                    <w:t>RDMWINFATOT</w:t>
                  </w:r>
                </w:p>
              </w:tc>
              <w:tc>
                <w:tcPr>
                  <w:tcW w:w="376" w:type="pct"/>
                  <w:tcBorders>
                    <w:top w:val="single" w:sz="4" w:space="0" w:color="auto"/>
                    <w:left w:val="single" w:sz="4" w:space="0" w:color="auto"/>
                    <w:bottom w:val="single" w:sz="4" w:space="0" w:color="auto"/>
                    <w:right w:val="single" w:sz="4" w:space="0" w:color="auto"/>
                  </w:tcBorders>
                </w:tcPr>
                <w:p w14:paraId="293DA283" w14:textId="77777777" w:rsidR="00895251" w:rsidRPr="00E5030A" w:rsidRDefault="00895251" w:rsidP="00FE06EF">
                  <w:pPr>
                    <w:spacing w:after="60"/>
                    <w:rPr>
                      <w:iCs/>
                      <w:sz w:val="20"/>
                    </w:rPr>
                  </w:pPr>
                  <w:r>
                    <w:rPr>
                      <w:iCs/>
                      <w:sz w:val="20"/>
                    </w:rPr>
                    <w:t>$</w:t>
                  </w:r>
                </w:p>
              </w:tc>
              <w:tc>
                <w:tcPr>
                  <w:tcW w:w="3346" w:type="pct"/>
                  <w:tcBorders>
                    <w:top w:val="single" w:sz="4" w:space="0" w:color="auto"/>
                    <w:left w:val="single" w:sz="4" w:space="0" w:color="auto"/>
                    <w:bottom w:val="single" w:sz="4" w:space="0" w:color="auto"/>
                    <w:right w:val="single" w:sz="4" w:space="0" w:color="auto"/>
                  </w:tcBorders>
                </w:tcPr>
                <w:p w14:paraId="3C90494B" w14:textId="77777777" w:rsidR="00895251" w:rsidRPr="00E5030A" w:rsidRDefault="00895251" w:rsidP="00FE06EF">
                  <w:pPr>
                    <w:spacing w:after="60"/>
                    <w:rPr>
                      <w:i/>
                      <w:iCs/>
                      <w:sz w:val="20"/>
                    </w:rPr>
                  </w:pPr>
                  <w:r>
                    <w:rPr>
                      <w:i/>
                      <w:sz w:val="20"/>
                    </w:rPr>
                    <w:t>Reg-Down Make-Whole Infeasible Amount</w:t>
                  </w:r>
                  <w:r w:rsidRPr="004C0093">
                    <w:rPr>
                      <w:i/>
                      <w:sz w:val="20"/>
                    </w:rPr>
                    <w:t xml:space="preserve"> </w:t>
                  </w:r>
                  <w:r>
                    <w:rPr>
                      <w:i/>
                      <w:sz w:val="20"/>
                    </w:rPr>
                    <w:t>total</w:t>
                  </w:r>
                  <w:r w:rsidRPr="004C0093">
                    <w:rPr>
                      <w:rFonts w:ascii="Symbol" w:eastAsia="Symbol" w:hAnsi="Symbol" w:cs="Symbol"/>
                      <w:sz w:val="20"/>
                    </w:rPr>
                    <w:t>¾</w:t>
                  </w:r>
                  <w:r>
                    <w:rPr>
                      <w:sz w:val="20"/>
                    </w:rPr>
                    <w:t xml:space="preserve"> The total </w:t>
                  </w:r>
                  <w:r w:rsidRPr="004C0093">
                    <w:rPr>
                      <w:sz w:val="20"/>
                    </w:rPr>
                    <w:t xml:space="preserve">Real-Time calculated payment to </w:t>
                  </w:r>
                  <w:r>
                    <w:rPr>
                      <w:sz w:val="20"/>
                    </w:rPr>
                    <w:t xml:space="preserve">all </w:t>
                  </w:r>
                  <w:r w:rsidRPr="004C0093">
                    <w:rPr>
                      <w:sz w:val="20"/>
                    </w:rPr>
                    <w:t>QSE</w:t>
                  </w:r>
                  <w:r>
                    <w:rPr>
                      <w:sz w:val="20"/>
                    </w:rPr>
                    <w:t>s</w:t>
                  </w:r>
                  <w:r>
                    <w:rPr>
                      <w:i/>
                      <w:sz w:val="20"/>
                    </w:rPr>
                    <w:t>,</w:t>
                  </w:r>
                  <w:r w:rsidRPr="004C0093">
                    <w:rPr>
                      <w:sz w:val="20"/>
                    </w:rPr>
                    <w:t xml:space="preserve"> </w:t>
                  </w:r>
                  <w:r>
                    <w:rPr>
                      <w:sz w:val="20"/>
                    </w:rPr>
                    <w:t xml:space="preserve">for their contribution of Reg-Down,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w:t>
                  </w:r>
                  <w:r>
                    <w:rPr>
                      <w:sz w:val="20"/>
                    </w:rPr>
                    <w:t>.</w:t>
                  </w:r>
                </w:p>
              </w:tc>
            </w:tr>
            <w:tr w:rsidR="00895251" w:rsidRPr="00E5030A" w14:paraId="1BC57D00" w14:textId="77777777" w:rsidTr="00FE06EF">
              <w:tc>
                <w:tcPr>
                  <w:tcW w:w="1278" w:type="pct"/>
                  <w:tcBorders>
                    <w:top w:val="single" w:sz="4" w:space="0" w:color="auto"/>
                    <w:left w:val="single" w:sz="4" w:space="0" w:color="auto"/>
                    <w:bottom w:val="single" w:sz="4" w:space="0" w:color="auto"/>
                    <w:right w:val="single" w:sz="4" w:space="0" w:color="auto"/>
                  </w:tcBorders>
                </w:tcPr>
                <w:p w14:paraId="0CBCD3F5" w14:textId="77777777" w:rsidR="00895251" w:rsidRPr="00E5030A" w:rsidRDefault="00895251" w:rsidP="00FE06EF">
                  <w:pPr>
                    <w:spacing w:after="60"/>
                    <w:rPr>
                      <w:iCs/>
                      <w:sz w:val="20"/>
                    </w:rPr>
                  </w:pPr>
                  <w:r w:rsidRPr="003530E3">
                    <w:rPr>
                      <w:color w:val="000000"/>
                      <w:sz w:val="20"/>
                    </w:rPr>
                    <w:t>R</w:t>
                  </w:r>
                  <w:r>
                    <w:rPr>
                      <w:color w:val="000000"/>
                      <w:sz w:val="20"/>
                    </w:rPr>
                    <w:t>D</w:t>
                  </w:r>
                  <w:r w:rsidRPr="003530E3">
                    <w:rPr>
                      <w:color w:val="000000"/>
                      <w:sz w:val="20"/>
                    </w:rPr>
                    <w:t>MWINFA</w:t>
                  </w:r>
                  <w:r>
                    <w:rPr>
                      <w:color w:val="000000"/>
                      <w:sz w:val="20"/>
                    </w:rPr>
                    <w:t xml:space="preserve"> </w:t>
                  </w:r>
                  <w:r w:rsidRPr="004C0093">
                    <w:rPr>
                      <w:i/>
                      <w:sz w:val="20"/>
                      <w:vertAlign w:val="subscript"/>
                    </w:rPr>
                    <w:t>q</w:t>
                  </w:r>
                  <w:r>
                    <w:rPr>
                      <w:i/>
                      <w:sz w:val="20"/>
                      <w:vertAlign w:val="subscript"/>
                    </w:rPr>
                    <w:t>, h</w:t>
                  </w:r>
                </w:p>
              </w:tc>
              <w:tc>
                <w:tcPr>
                  <w:tcW w:w="376" w:type="pct"/>
                  <w:tcBorders>
                    <w:top w:val="single" w:sz="4" w:space="0" w:color="auto"/>
                    <w:left w:val="single" w:sz="4" w:space="0" w:color="auto"/>
                    <w:bottom w:val="single" w:sz="4" w:space="0" w:color="auto"/>
                    <w:right w:val="single" w:sz="4" w:space="0" w:color="auto"/>
                  </w:tcBorders>
                </w:tcPr>
                <w:p w14:paraId="431C15E7" w14:textId="77777777" w:rsidR="00895251" w:rsidRPr="00E5030A" w:rsidRDefault="00895251" w:rsidP="00FE06EF">
                  <w:pPr>
                    <w:spacing w:after="60"/>
                    <w:rPr>
                      <w:iCs/>
                      <w:sz w:val="20"/>
                    </w:rPr>
                  </w:pPr>
                  <w:r>
                    <w:rPr>
                      <w:iCs/>
                      <w:sz w:val="20"/>
                    </w:rPr>
                    <w:t>$</w:t>
                  </w:r>
                </w:p>
              </w:tc>
              <w:tc>
                <w:tcPr>
                  <w:tcW w:w="3346" w:type="pct"/>
                  <w:tcBorders>
                    <w:top w:val="single" w:sz="4" w:space="0" w:color="auto"/>
                    <w:left w:val="single" w:sz="4" w:space="0" w:color="auto"/>
                    <w:bottom w:val="single" w:sz="4" w:space="0" w:color="auto"/>
                    <w:right w:val="single" w:sz="4" w:space="0" w:color="auto"/>
                  </w:tcBorders>
                </w:tcPr>
                <w:p w14:paraId="278105BA" w14:textId="77777777" w:rsidR="00895251" w:rsidRPr="00E5030A" w:rsidRDefault="00895251" w:rsidP="00FE06EF">
                  <w:pPr>
                    <w:spacing w:after="60"/>
                    <w:rPr>
                      <w:i/>
                      <w:iCs/>
                      <w:sz w:val="20"/>
                    </w:rPr>
                  </w:pPr>
                  <w:r>
                    <w:rPr>
                      <w:i/>
                      <w:sz w:val="20"/>
                    </w:rPr>
                    <w:t>Reg-Down Make-Whole Infeasible Amount</w:t>
                  </w:r>
                  <w:r w:rsidRPr="004C0093">
                    <w:rPr>
                      <w:i/>
                      <w:sz w:val="20"/>
                    </w:rPr>
                    <w:t xml:space="preserve"> </w:t>
                  </w:r>
                  <w:r>
                    <w:rPr>
                      <w:i/>
                      <w:sz w:val="20"/>
                    </w:rPr>
                    <w:t>per QSE per hour</w:t>
                  </w:r>
                  <w:r w:rsidRPr="004C0093">
                    <w:rPr>
                      <w:rFonts w:ascii="Symbol" w:eastAsia="Symbol" w:hAnsi="Symbol" w:cs="Symbol"/>
                      <w:sz w:val="20"/>
                    </w:rPr>
                    <w:t>¾</w:t>
                  </w:r>
                  <w:r>
                    <w:rPr>
                      <w:sz w:val="20"/>
                    </w:rPr>
                    <w:t xml:space="preserve"> The total </w:t>
                  </w:r>
                  <w:r w:rsidRPr="004C0093">
                    <w:rPr>
                      <w:sz w:val="20"/>
                    </w:rPr>
                    <w:t xml:space="preserve">Real-Time calculated payment to QSE </w:t>
                  </w:r>
                  <w:r w:rsidRPr="004C0093">
                    <w:rPr>
                      <w:i/>
                      <w:sz w:val="20"/>
                    </w:rPr>
                    <w:t>q</w:t>
                  </w:r>
                  <w:r>
                    <w:rPr>
                      <w:i/>
                      <w:sz w:val="20"/>
                    </w:rPr>
                    <w:t>,</w:t>
                  </w:r>
                  <w:r w:rsidRPr="004C0093">
                    <w:rPr>
                      <w:sz w:val="20"/>
                    </w:rPr>
                    <w:t xml:space="preserve"> </w:t>
                  </w:r>
                  <w:r>
                    <w:rPr>
                      <w:sz w:val="20"/>
                    </w:rPr>
                    <w:t xml:space="preserve">for its contribution of Reg-Down,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 </w:t>
                  </w:r>
                  <w:r w:rsidRPr="004C0093">
                    <w:rPr>
                      <w:i/>
                      <w:sz w:val="20"/>
                    </w:rPr>
                    <w:t>h</w:t>
                  </w:r>
                  <w:r w:rsidRPr="004C0093">
                    <w:rPr>
                      <w:sz w:val="20"/>
                    </w:rPr>
                    <w:t xml:space="preserve">.  </w:t>
                  </w:r>
                </w:p>
              </w:tc>
            </w:tr>
            <w:tr w:rsidR="00895251" w:rsidRPr="00E5030A" w14:paraId="7E740D5F" w14:textId="77777777" w:rsidTr="00FE06EF">
              <w:tc>
                <w:tcPr>
                  <w:tcW w:w="1278" w:type="pct"/>
                  <w:tcBorders>
                    <w:top w:val="single" w:sz="4" w:space="0" w:color="auto"/>
                    <w:left w:val="single" w:sz="4" w:space="0" w:color="auto"/>
                    <w:bottom w:val="single" w:sz="4" w:space="0" w:color="auto"/>
                    <w:right w:val="single" w:sz="4" w:space="0" w:color="auto"/>
                  </w:tcBorders>
                </w:tcPr>
                <w:p w14:paraId="025926F8" w14:textId="77777777" w:rsidR="00895251" w:rsidRPr="00E5030A" w:rsidRDefault="00895251" w:rsidP="00FE06EF">
                  <w:pPr>
                    <w:spacing w:after="60"/>
                    <w:rPr>
                      <w:iCs/>
                      <w:sz w:val="20"/>
                    </w:rPr>
                  </w:pPr>
                  <w:r w:rsidRPr="00E5030A">
                    <w:rPr>
                      <w:iCs/>
                      <w:sz w:val="20"/>
                    </w:rPr>
                    <w:t xml:space="preserve">RDFQAMTQSETOT </w:t>
                  </w:r>
                  <w:r w:rsidRPr="00E5030A">
                    <w:rPr>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3138B3E3" w14:textId="77777777" w:rsidR="00895251" w:rsidRPr="00E5030A" w:rsidRDefault="00895251" w:rsidP="00FE06EF">
                  <w:pPr>
                    <w:spacing w:after="60"/>
                    <w:rPr>
                      <w:iCs/>
                      <w:sz w:val="20"/>
                    </w:rPr>
                  </w:pPr>
                  <w:r w:rsidRPr="00E5030A">
                    <w:rPr>
                      <w:iCs/>
                      <w:sz w:val="20"/>
                    </w:rPr>
                    <w:t>$</w:t>
                  </w:r>
                </w:p>
              </w:tc>
              <w:tc>
                <w:tcPr>
                  <w:tcW w:w="3346" w:type="pct"/>
                  <w:tcBorders>
                    <w:top w:val="single" w:sz="4" w:space="0" w:color="auto"/>
                    <w:left w:val="single" w:sz="4" w:space="0" w:color="auto"/>
                    <w:bottom w:val="single" w:sz="4" w:space="0" w:color="auto"/>
                    <w:right w:val="single" w:sz="4" w:space="0" w:color="auto"/>
                  </w:tcBorders>
                </w:tcPr>
                <w:p w14:paraId="6759E35B" w14:textId="77777777" w:rsidR="00895251" w:rsidRPr="00E5030A" w:rsidRDefault="00895251" w:rsidP="00FE06EF">
                  <w:pPr>
                    <w:spacing w:after="60"/>
                    <w:rPr>
                      <w:i/>
                      <w:iCs/>
                      <w:sz w:val="20"/>
                    </w:rPr>
                  </w:pPr>
                  <w:r w:rsidRPr="00E5030A">
                    <w:rPr>
                      <w:i/>
                      <w:iCs/>
                      <w:sz w:val="20"/>
                    </w:rPr>
                    <w:t>Reg-Down Failure Quantity Amount Total per QSE</w:t>
                  </w:r>
                  <w:r w:rsidRPr="00E5030A">
                    <w:rPr>
                      <w:iCs/>
                      <w:sz w:val="20"/>
                    </w:rPr>
                    <w:t xml:space="preserve">—The charge to QSE </w:t>
                  </w:r>
                  <w:r w:rsidRPr="00E5030A">
                    <w:rPr>
                      <w:i/>
                      <w:iCs/>
                      <w:sz w:val="20"/>
                    </w:rPr>
                    <w:t>q</w:t>
                  </w:r>
                  <w:r w:rsidRPr="00E5030A">
                    <w:rPr>
                      <w:iCs/>
                      <w:sz w:val="20"/>
                    </w:rPr>
                    <w:t xml:space="preserve"> for its total capacity associated with failures and reconfiguration reductions on its Ancillary Service Supply Responsibility for Reg-Down, for the hour.</w:t>
                  </w:r>
                </w:p>
              </w:tc>
            </w:tr>
            <w:tr w:rsidR="00895251" w:rsidRPr="00E5030A" w14:paraId="2E0AD4B6" w14:textId="77777777" w:rsidTr="00FE06EF">
              <w:tc>
                <w:tcPr>
                  <w:tcW w:w="1278" w:type="pct"/>
                  <w:tcBorders>
                    <w:top w:val="single" w:sz="4" w:space="0" w:color="auto"/>
                    <w:left w:val="single" w:sz="4" w:space="0" w:color="auto"/>
                    <w:bottom w:val="single" w:sz="4" w:space="0" w:color="auto"/>
                    <w:right w:val="single" w:sz="4" w:space="0" w:color="auto"/>
                  </w:tcBorders>
                </w:tcPr>
                <w:p w14:paraId="4531E441" w14:textId="77777777" w:rsidR="00895251" w:rsidRPr="00E5030A" w:rsidRDefault="00895251" w:rsidP="00FE06EF">
                  <w:pPr>
                    <w:spacing w:after="60"/>
                    <w:rPr>
                      <w:iCs/>
                      <w:sz w:val="20"/>
                    </w:rPr>
                  </w:pPr>
                  <w:r w:rsidRPr="00E5030A">
                    <w:rPr>
                      <w:iCs/>
                      <w:sz w:val="20"/>
                    </w:rPr>
                    <w:t xml:space="preserve">RTPCRDAMTQSETOT </w:t>
                  </w:r>
                  <w:r w:rsidRPr="00E5030A">
                    <w:rPr>
                      <w:i/>
                      <w:iCs/>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260E7D70" w14:textId="77777777" w:rsidR="00895251" w:rsidRPr="00E5030A" w:rsidRDefault="00895251" w:rsidP="00FE06EF">
                  <w:pPr>
                    <w:spacing w:after="60"/>
                    <w:rPr>
                      <w:iCs/>
                      <w:sz w:val="20"/>
                    </w:rPr>
                  </w:pPr>
                  <w:r w:rsidRPr="00E5030A">
                    <w:rPr>
                      <w:iCs/>
                      <w:sz w:val="20"/>
                    </w:rPr>
                    <w:t>$</w:t>
                  </w:r>
                </w:p>
              </w:tc>
              <w:tc>
                <w:tcPr>
                  <w:tcW w:w="3346" w:type="pct"/>
                  <w:tcBorders>
                    <w:top w:val="single" w:sz="4" w:space="0" w:color="auto"/>
                    <w:left w:val="single" w:sz="4" w:space="0" w:color="auto"/>
                    <w:bottom w:val="single" w:sz="4" w:space="0" w:color="auto"/>
                    <w:right w:val="single" w:sz="4" w:space="0" w:color="auto"/>
                  </w:tcBorders>
                </w:tcPr>
                <w:p w14:paraId="14EEF3C7" w14:textId="77777777" w:rsidR="00895251" w:rsidRPr="00E5030A" w:rsidRDefault="00895251" w:rsidP="00FE06EF">
                  <w:pPr>
                    <w:spacing w:after="60"/>
                    <w:rPr>
                      <w:iCs/>
                      <w:sz w:val="20"/>
                    </w:rPr>
                  </w:pPr>
                  <w:r w:rsidRPr="00E5030A">
                    <w:rPr>
                      <w:i/>
                      <w:iCs/>
                      <w:sz w:val="20"/>
                    </w:rPr>
                    <w:t>Procured Capacity for Reg-Down Amount Total per QSE</w:t>
                  </w:r>
                  <w:r w:rsidRPr="00E5030A">
                    <w:rPr>
                      <w:iCs/>
                      <w:sz w:val="20"/>
                    </w:rPr>
                    <w:t xml:space="preserve">—The total payments to a QSE </w:t>
                  </w:r>
                  <w:r w:rsidRPr="00E5030A">
                    <w:rPr>
                      <w:i/>
                      <w:iCs/>
                      <w:sz w:val="20"/>
                    </w:rPr>
                    <w:t>q</w:t>
                  </w:r>
                  <w:r w:rsidRPr="00E5030A">
                    <w:rPr>
                      <w:iCs/>
                      <w:sz w:val="20"/>
                    </w:rPr>
                    <w:t xml:space="preserve"> in all SASMs and RSASMs for the Ancillary Service Offers cleared for Reg-Down, for the hour.</w:t>
                  </w:r>
                </w:p>
              </w:tc>
            </w:tr>
            <w:tr w:rsidR="00895251" w:rsidRPr="00E5030A" w14:paraId="4144CB84" w14:textId="77777777" w:rsidTr="00FE06EF">
              <w:tc>
                <w:tcPr>
                  <w:tcW w:w="1278" w:type="pct"/>
                  <w:tcBorders>
                    <w:top w:val="single" w:sz="4" w:space="0" w:color="auto"/>
                    <w:left w:val="single" w:sz="4" w:space="0" w:color="auto"/>
                    <w:bottom w:val="single" w:sz="4" w:space="0" w:color="auto"/>
                    <w:right w:val="single" w:sz="4" w:space="0" w:color="auto"/>
                  </w:tcBorders>
                </w:tcPr>
                <w:p w14:paraId="708F2587" w14:textId="77777777" w:rsidR="00895251" w:rsidRPr="00E5030A" w:rsidRDefault="00895251" w:rsidP="00FE06EF">
                  <w:pPr>
                    <w:rPr>
                      <w:b/>
                      <w:sz w:val="20"/>
                    </w:rPr>
                  </w:pPr>
                  <w:r w:rsidRPr="00E5030A">
                    <w:rPr>
                      <w:sz w:val="20"/>
                    </w:rPr>
                    <w:t xml:space="preserve">PCRDAMT </w:t>
                  </w:r>
                  <w:r w:rsidRPr="00E5030A">
                    <w:rPr>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3E9F9CF6" w14:textId="77777777" w:rsidR="00895251" w:rsidRPr="00E5030A" w:rsidRDefault="00895251" w:rsidP="00FE06EF">
                  <w:pPr>
                    <w:rPr>
                      <w:b/>
                      <w:sz w:val="20"/>
                    </w:rPr>
                  </w:pPr>
                  <w:r w:rsidRPr="00E5030A">
                    <w:rPr>
                      <w:sz w:val="20"/>
                    </w:rPr>
                    <w:t>$</w:t>
                  </w:r>
                </w:p>
              </w:tc>
              <w:tc>
                <w:tcPr>
                  <w:tcW w:w="3346" w:type="pct"/>
                  <w:tcBorders>
                    <w:top w:val="single" w:sz="4" w:space="0" w:color="auto"/>
                    <w:left w:val="single" w:sz="4" w:space="0" w:color="auto"/>
                    <w:bottom w:val="single" w:sz="4" w:space="0" w:color="auto"/>
                    <w:right w:val="single" w:sz="4" w:space="0" w:color="auto"/>
                  </w:tcBorders>
                </w:tcPr>
                <w:p w14:paraId="0C555905" w14:textId="77777777" w:rsidR="00895251" w:rsidRPr="00E5030A" w:rsidRDefault="00895251" w:rsidP="00FE06EF">
                  <w:pPr>
                    <w:rPr>
                      <w:b/>
                      <w:sz w:val="20"/>
                    </w:rPr>
                  </w:pPr>
                  <w:r w:rsidRPr="00E5030A">
                    <w:rPr>
                      <w:i/>
                      <w:sz w:val="20"/>
                    </w:rPr>
                    <w:t>Procured Capacity for Reg-Down Amount per QSE for DAM</w:t>
                  </w:r>
                  <w:r w:rsidRPr="00E5030A">
                    <w:rPr>
                      <w:sz w:val="20"/>
                    </w:rPr>
                    <w:t>—The DAM Reg-Down payment for QSE</w:t>
                  </w:r>
                  <w:r w:rsidRPr="00E5030A">
                    <w:rPr>
                      <w:i/>
                      <w:sz w:val="20"/>
                    </w:rPr>
                    <w:t xml:space="preserve"> q</w:t>
                  </w:r>
                  <w:r w:rsidRPr="00E5030A">
                    <w:rPr>
                      <w:iCs/>
                      <w:sz w:val="20"/>
                    </w:rPr>
                    <w:t>,</w:t>
                  </w:r>
                  <w:r w:rsidRPr="00E5030A">
                    <w:rPr>
                      <w:sz w:val="20"/>
                    </w:rPr>
                    <w:t xml:space="preserve"> for the hour.</w:t>
                  </w:r>
                </w:p>
              </w:tc>
            </w:tr>
            <w:tr w:rsidR="00895251" w:rsidRPr="00E5030A" w14:paraId="69F62DCB" w14:textId="77777777" w:rsidTr="00FE06EF">
              <w:tc>
                <w:tcPr>
                  <w:tcW w:w="1278" w:type="pct"/>
                  <w:tcBorders>
                    <w:top w:val="single" w:sz="4" w:space="0" w:color="auto"/>
                    <w:left w:val="single" w:sz="4" w:space="0" w:color="auto"/>
                    <w:bottom w:val="single" w:sz="4" w:space="0" w:color="auto"/>
                    <w:right w:val="single" w:sz="4" w:space="0" w:color="auto"/>
                  </w:tcBorders>
                </w:tcPr>
                <w:p w14:paraId="0740515C" w14:textId="77777777" w:rsidR="00895251" w:rsidRPr="00E5030A" w:rsidRDefault="00895251" w:rsidP="00FE06EF">
                  <w:pPr>
                    <w:rPr>
                      <w:sz w:val="20"/>
                    </w:rPr>
                  </w:pPr>
                  <w:r w:rsidRPr="00E5030A">
                    <w:rPr>
                      <w:sz w:val="20"/>
                    </w:rPr>
                    <w:lastRenderedPageBreak/>
                    <w:t>PCRDAMTTOT</w:t>
                  </w:r>
                </w:p>
              </w:tc>
              <w:tc>
                <w:tcPr>
                  <w:tcW w:w="376" w:type="pct"/>
                  <w:tcBorders>
                    <w:top w:val="single" w:sz="4" w:space="0" w:color="auto"/>
                    <w:left w:val="single" w:sz="4" w:space="0" w:color="auto"/>
                    <w:bottom w:val="single" w:sz="4" w:space="0" w:color="auto"/>
                    <w:right w:val="single" w:sz="4" w:space="0" w:color="auto"/>
                  </w:tcBorders>
                </w:tcPr>
                <w:p w14:paraId="497DF80F" w14:textId="77777777" w:rsidR="00895251" w:rsidRPr="00E5030A" w:rsidRDefault="00895251" w:rsidP="00FE06EF">
                  <w:pPr>
                    <w:rPr>
                      <w:sz w:val="20"/>
                    </w:rPr>
                  </w:pPr>
                  <w:r w:rsidRPr="00E5030A">
                    <w:rPr>
                      <w:sz w:val="20"/>
                    </w:rPr>
                    <w:t>$</w:t>
                  </w:r>
                </w:p>
              </w:tc>
              <w:tc>
                <w:tcPr>
                  <w:tcW w:w="3346" w:type="pct"/>
                  <w:tcBorders>
                    <w:top w:val="single" w:sz="4" w:space="0" w:color="auto"/>
                    <w:left w:val="single" w:sz="4" w:space="0" w:color="auto"/>
                    <w:bottom w:val="single" w:sz="4" w:space="0" w:color="auto"/>
                    <w:right w:val="single" w:sz="4" w:space="0" w:color="auto"/>
                  </w:tcBorders>
                </w:tcPr>
                <w:p w14:paraId="00A235CA" w14:textId="77777777" w:rsidR="00895251" w:rsidRPr="00E5030A" w:rsidRDefault="00895251" w:rsidP="00FE06EF">
                  <w:pPr>
                    <w:rPr>
                      <w:sz w:val="20"/>
                    </w:rPr>
                  </w:pPr>
                  <w:r w:rsidRPr="00E5030A">
                    <w:rPr>
                      <w:i/>
                      <w:sz w:val="20"/>
                    </w:rPr>
                    <w:t>Procured Capacity for Reg-Down Amount Total in DAM</w:t>
                  </w:r>
                  <w:r w:rsidRPr="00E5030A">
                    <w:rPr>
                      <w:sz w:val="20"/>
                    </w:rPr>
                    <w:t>—The total of the DAM Reg-Down payments for all QSEs for the hour.</w:t>
                  </w:r>
                </w:p>
              </w:tc>
            </w:tr>
            <w:tr w:rsidR="00895251" w:rsidRPr="00E5030A" w14:paraId="3A0EE62C" w14:textId="77777777" w:rsidTr="00FE06EF">
              <w:tc>
                <w:tcPr>
                  <w:tcW w:w="1278" w:type="pct"/>
                  <w:tcBorders>
                    <w:top w:val="single" w:sz="4" w:space="0" w:color="auto"/>
                    <w:left w:val="single" w:sz="4" w:space="0" w:color="auto"/>
                    <w:bottom w:val="single" w:sz="4" w:space="0" w:color="auto"/>
                    <w:right w:val="single" w:sz="4" w:space="0" w:color="auto"/>
                  </w:tcBorders>
                </w:tcPr>
                <w:p w14:paraId="2447B36B" w14:textId="77777777" w:rsidR="00895251" w:rsidRPr="00E5030A" w:rsidRDefault="00895251" w:rsidP="00FE06EF">
                  <w:pPr>
                    <w:spacing w:after="60"/>
                    <w:rPr>
                      <w:i/>
                      <w:iCs/>
                      <w:sz w:val="20"/>
                    </w:rPr>
                  </w:pPr>
                  <w:r w:rsidRPr="00E5030A">
                    <w:rPr>
                      <w:sz w:val="20"/>
                    </w:rPr>
                    <w:t>RDINFQAMTTOT</w:t>
                  </w:r>
                </w:p>
              </w:tc>
              <w:tc>
                <w:tcPr>
                  <w:tcW w:w="376" w:type="pct"/>
                  <w:tcBorders>
                    <w:top w:val="single" w:sz="4" w:space="0" w:color="auto"/>
                    <w:left w:val="single" w:sz="4" w:space="0" w:color="auto"/>
                    <w:bottom w:val="single" w:sz="4" w:space="0" w:color="auto"/>
                    <w:right w:val="single" w:sz="4" w:space="0" w:color="auto"/>
                  </w:tcBorders>
                </w:tcPr>
                <w:p w14:paraId="6DBAD9AC" w14:textId="77777777" w:rsidR="00895251" w:rsidRPr="00E5030A" w:rsidRDefault="00895251" w:rsidP="00FE06EF">
                  <w:pPr>
                    <w:spacing w:after="60"/>
                    <w:rPr>
                      <w:iCs/>
                      <w:sz w:val="20"/>
                    </w:rPr>
                  </w:pPr>
                  <w:r w:rsidRPr="00E5030A">
                    <w:rPr>
                      <w:sz w:val="20"/>
                    </w:rPr>
                    <w:t>$</w:t>
                  </w:r>
                </w:p>
              </w:tc>
              <w:tc>
                <w:tcPr>
                  <w:tcW w:w="3346" w:type="pct"/>
                  <w:tcBorders>
                    <w:top w:val="single" w:sz="4" w:space="0" w:color="auto"/>
                    <w:left w:val="single" w:sz="4" w:space="0" w:color="auto"/>
                    <w:bottom w:val="single" w:sz="4" w:space="0" w:color="auto"/>
                    <w:right w:val="single" w:sz="4" w:space="0" w:color="auto"/>
                  </w:tcBorders>
                </w:tcPr>
                <w:p w14:paraId="343D9877" w14:textId="77777777" w:rsidR="00895251" w:rsidRPr="00E5030A" w:rsidRDefault="00895251" w:rsidP="00FE06EF">
                  <w:pPr>
                    <w:spacing w:after="60"/>
                    <w:rPr>
                      <w:iCs/>
                      <w:sz w:val="20"/>
                    </w:rPr>
                  </w:pPr>
                  <w:r w:rsidRPr="00E5030A">
                    <w:rPr>
                      <w:i/>
                      <w:sz w:val="20"/>
                    </w:rPr>
                    <w:t xml:space="preserve">Reg-Down Infeasible Quantity Amount Total </w:t>
                  </w:r>
                  <w:r w:rsidRPr="00E5030A">
                    <w:rPr>
                      <w:sz w:val="20"/>
                    </w:rPr>
                    <w:t>— The charge to all QSEs for their total capacity associated with infeasible deployment of Ancillary Service Supply Responsibilities for Reg-Down, for the hour.</w:t>
                  </w:r>
                </w:p>
              </w:tc>
            </w:tr>
            <w:tr w:rsidR="00895251" w:rsidRPr="00E5030A" w14:paraId="512D19F7" w14:textId="77777777" w:rsidTr="00FE06EF">
              <w:tc>
                <w:tcPr>
                  <w:tcW w:w="1278" w:type="pct"/>
                  <w:tcBorders>
                    <w:top w:val="single" w:sz="4" w:space="0" w:color="auto"/>
                    <w:left w:val="single" w:sz="4" w:space="0" w:color="auto"/>
                    <w:bottom w:val="single" w:sz="4" w:space="0" w:color="auto"/>
                    <w:right w:val="single" w:sz="4" w:space="0" w:color="auto"/>
                  </w:tcBorders>
                </w:tcPr>
                <w:p w14:paraId="68A0F0C3" w14:textId="77777777" w:rsidR="00895251" w:rsidRPr="00E5030A" w:rsidRDefault="00895251" w:rsidP="00FE06EF">
                  <w:pPr>
                    <w:spacing w:after="60"/>
                    <w:rPr>
                      <w:i/>
                      <w:iCs/>
                      <w:sz w:val="20"/>
                    </w:rPr>
                  </w:pPr>
                  <w:r w:rsidRPr="00E5030A">
                    <w:rPr>
                      <w:sz w:val="20"/>
                    </w:rPr>
                    <w:t xml:space="preserve">RDINFQAMT </w:t>
                  </w:r>
                  <w:r w:rsidRPr="00E5030A">
                    <w:rPr>
                      <w:i/>
                      <w:sz w:val="20"/>
                      <w:vertAlign w:val="subscript"/>
                    </w:rPr>
                    <w:t>q</w:t>
                  </w:r>
                </w:p>
              </w:tc>
              <w:tc>
                <w:tcPr>
                  <w:tcW w:w="376" w:type="pct"/>
                  <w:tcBorders>
                    <w:top w:val="single" w:sz="4" w:space="0" w:color="auto"/>
                    <w:left w:val="single" w:sz="4" w:space="0" w:color="auto"/>
                    <w:bottom w:val="single" w:sz="4" w:space="0" w:color="auto"/>
                    <w:right w:val="single" w:sz="4" w:space="0" w:color="auto"/>
                  </w:tcBorders>
                </w:tcPr>
                <w:p w14:paraId="01414D53" w14:textId="77777777" w:rsidR="00895251" w:rsidRPr="00E5030A" w:rsidRDefault="00895251" w:rsidP="00FE06EF">
                  <w:pPr>
                    <w:spacing w:after="60"/>
                    <w:rPr>
                      <w:iCs/>
                      <w:sz w:val="20"/>
                    </w:rPr>
                  </w:pPr>
                  <w:r w:rsidRPr="00E5030A">
                    <w:rPr>
                      <w:sz w:val="20"/>
                    </w:rPr>
                    <w:t>$</w:t>
                  </w:r>
                </w:p>
              </w:tc>
              <w:tc>
                <w:tcPr>
                  <w:tcW w:w="3346" w:type="pct"/>
                  <w:tcBorders>
                    <w:top w:val="single" w:sz="4" w:space="0" w:color="auto"/>
                    <w:left w:val="single" w:sz="4" w:space="0" w:color="auto"/>
                    <w:bottom w:val="single" w:sz="4" w:space="0" w:color="auto"/>
                    <w:right w:val="single" w:sz="4" w:space="0" w:color="auto"/>
                  </w:tcBorders>
                </w:tcPr>
                <w:p w14:paraId="41400C85" w14:textId="77777777" w:rsidR="00895251" w:rsidRPr="00E5030A" w:rsidRDefault="00895251" w:rsidP="00FE06EF">
                  <w:pPr>
                    <w:spacing w:after="60"/>
                    <w:rPr>
                      <w:iCs/>
                      <w:sz w:val="20"/>
                    </w:rPr>
                  </w:pPr>
                  <w:r w:rsidRPr="00E5030A">
                    <w:rPr>
                      <w:i/>
                      <w:sz w:val="20"/>
                    </w:rPr>
                    <w:t>Reg-Down Infeasible Quantity Amount per QSE</w:t>
                  </w:r>
                  <w:r w:rsidRPr="00E5030A">
                    <w:rPr>
                      <w:sz w:val="20"/>
                    </w:rPr>
                    <w:t xml:space="preserve">—The total charge to QSE </w:t>
                  </w:r>
                  <w:r w:rsidRPr="00E5030A">
                    <w:rPr>
                      <w:i/>
                      <w:sz w:val="20"/>
                    </w:rPr>
                    <w:t>q</w:t>
                  </w:r>
                  <w:r w:rsidRPr="00E5030A">
                    <w:rPr>
                      <w:sz w:val="20"/>
                    </w:rPr>
                    <w:t xml:space="preserve"> for its total capacity associated with infeasible deployment of its Ancillary Service Supply Responsibilities for Reg-Down, for the hour.</w:t>
                  </w:r>
                </w:p>
              </w:tc>
            </w:tr>
            <w:tr w:rsidR="00895251" w:rsidRPr="00E5030A" w14:paraId="5BE47031" w14:textId="77777777" w:rsidTr="00FE06EF">
              <w:tc>
                <w:tcPr>
                  <w:tcW w:w="1278" w:type="pct"/>
                  <w:tcBorders>
                    <w:top w:val="single" w:sz="4" w:space="0" w:color="auto"/>
                    <w:left w:val="single" w:sz="4" w:space="0" w:color="auto"/>
                    <w:bottom w:val="single" w:sz="4" w:space="0" w:color="auto"/>
                    <w:right w:val="single" w:sz="4" w:space="0" w:color="auto"/>
                  </w:tcBorders>
                </w:tcPr>
                <w:p w14:paraId="4A4A0141" w14:textId="77777777" w:rsidR="00895251" w:rsidRPr="00E5030A" w:rsidRDefault="00895251" w:rsidP="00FE06EF">
                  <w:pPr>
                    <w:spacing w:after="60"/>
                    <w:rPr>
                      <w:i/>
                      <w:iCs/>
                      <w:sz w:val="20"/>
                    </w:rPr>
                  </w:pPr>
                  <w:r w:rsidRPr="00E5030A">
                    <w:rPr>
                      <w:i/>
                      <w:iCs/>
                      <w:sz w:val="20"/>
                    </w:rPr>
                    <w:t>q</w:t>
                  </w:r>
                </w:p>
              </w:tc>
              <w:tc>
                <w:tcPr>
                  <w:tcW w:w="376" w:type="pct"/>
                  <w:tcBorders>
                    <w:top w:val="single" w:sz="4" w:space="0" w:color="auto"/>
                    <w:left w:val="single" w:sz="4" w:space="0" w:color="auto"/>
                    <w:bottom w:val="single" w:sz="4" w:space="0" w:color="auto"/>
                    <w:right w:val="single" w:sz="4" w:space="0" w:color="auto"/>
                  </w:tcBorders>
                </w:tcPr>
                <w:p w14:paraId="141F035E" w14:textId="77777777" w:rsidR="00895251" w:rsidRPr="00E5030A" w:rsidRDefault="00895251" w:rsidP="00FE06EF">
                  <w:pPr>
                    <w:spacing w:after="60"/>
                    <w:rPr>
                      <w:iCs/>
                      <w:sz w:val="20"/>
                    </w:rPr>
                  </w:pPr>
                  <w:r w:rsidRPr="00E5030A">
                    <w:rPr>
                      <w:iCs/>
                      <w:sz w:val="20"/>
                    </w:rPr>
                    <w:t>none</w:t>
                  </w:r>
                </w:p>
              </w:tc>
              <w:tc>
                <w:tcPr>
                  <w:tcW w:w="3346" w:type="pct"/>
                  <w:tcBorders>
                    <w:top w:val="single" w:sz="4" w:space="0" w:color="auto"/>
                    <w:left w:val="single" w:sz="4" w:space="0" w:color="auto"/>
                    <w:bottom w:val="single" w:sz="4" w:space="0" w:color="auto"/>
                    <w:right w:val="single" w:sz="4" w:space="0" w:color="auto"/>
                  </w:tcBorders>
                </w:tcPr>
                <w:p w14:paraId="04D0DE15" w14:textId="77777777" w:rsidR="00895251" w:rsidRPr="00E5030A" w:rsidRDefault="00895251" w:rsidP="00FE06EF">
                  <w:pPr>
                    <w:spacing w:after="60"/>
                    <w:rPr>
                      <w:iCs/>
                      <w:sz w:val="20"/>
                    </w:rPr>
                  </w:pPr>
                  <w:r w:rsidRPr="00E5030A">
                    <w:rPr>
                      <w:iCs/>
                      <w:sz w:val="20"/>
                    </w:rPr>
                    <w:t>A QSE.</w:t>
                  </w:r>
                </w:p>
              </w:tc>
            </w:tr>
            <w:tr w:rsidR="00895251" w:rsidRPr="00E5030A" w14:paraId="66DC864F" w14:textId="77777777" w:rsidTr="00FE06EF">
              <w:tc>
                <w:tcPr>
                  <w:tcW w:w="1278" w:type="pct"/>
                  <w:tcBorders>
                    <w:top w:val="single" w:sz="4" w:space="0" w:color="auto"/>
                    <w:left w:val="single" w:sz="4" w:space="0" w:color="auto"/>
                    <w:bottom w:val="single" w:sz="4" w:space="0" w:color="auto"/>
                    <w:right w:val="single" w:sz="4" w:space="0" w:color="auto"/>
                  </w:tcBorders>
                </w:tcPr>
                <w:p w14:paraId="65B0FA37" w14:textId="77777777" w:rsidR="00895251" w:rsidRPr="00E5030A" w:rsidRDefault="00895251" w:rsidP="00FE06EF">
                  <w:pPr>
                    <w:spacing w:after="60"/>
                    <w:rPr>
                      <w:i/>
                      <w:iCs/>
                      <w:sz w:val="20"/>
                    </w:rPr>
                  </w:pPr>
                  <w:r w:rsidRPr="00E5030A">
                    <w:rPr>
                      <w:i/>
                      <w:iCs/>
                      <w:sz w:val="20"/>
                    </w:rPr>
                    <w:t>m</w:t>
                  </w:r>
                </w:p>
              </w:tc>
              <w:tc>
                <w:tcPr>
                  <w:tcW w:w="376" w:type="pct"/>
                  <w:tcBorders>
                    <w:top w:val="single" w:sz="4" w:space="0" w:color="auto"/>
                    <w:left w:val="single" w:sz="4" w:space="0" w:color="auto"/>
                    <w:bottom w:val="single" w:sz="4" w:space="0" w:color="auto"/>
                    <w:right w:val="single" w:sz="4" w:space="0" w:color="auto"/>
                  </w:tcBorders>
                </w:tcPr>
                <w:p w14:paraId="517BF7D5" w14:textId="77777777" w:rsidR="00895251" w:rsidRPr="00E5030A" w:rsidRDefault="00895251" w:rsidP="00FE06EF">
                  <w:pPr>
                    <w:spacing w:after="60"/>
                    <w:rPr>
                      <w:iCs/>
                      <w:sz w:val="20"/>
                    </w:rPr>
                  </w:pPr>
                  <w:r w:rsidRPr="00E5030A">
                    <w:rPr>
                      <w:iCs/>
                      <w:sz w:val="20"/>
                    </w:rPr>
                    <w:t>none</w:t>
                  </w:r>
                </w:p>
              </w:tc>
              <w:tc>
                <w:tcPr>
                  <w:tcW w:w="3346" w:type="pct"/>
                  <w:tcBorders>
                    <w:top w:val="single" w:sz="4" w:space="0" w:color="auto"/>
                    <w:left w:val="single" w:sz="4" w:space="0" w:color="auto"/>
                    <w:bottom w:val="single" w:sz="4" w:space="0" w:color="auto"/>
                    <w:right w:val="single" w:sz="4" w:space="0" w:color="auto"/>
                  </w:tcBorders>
                </w:tcPr>
                <w:p w14:paraId="1BDF76C8" w14:textId="77777777" w:rsidR="00895251" w:rsidRPr="00E5030A" w:rsidRDefault="00895251" w:rsidP="00FE06EF">
                  <w:pPr>
                    <w:spacing w:after="60"/>
                    <w:rPr>
                      <w:iCs/>
                      <w:sz w:val="20"/>
                    </w:rPr>
                  </w:pPr>
                  <w:r w:rsidRPr="00E5030A">
                    <w:rPr>
                      <w:iCs/>
                      <w:sz w:val="20"/>
                    </w:rPr>
                    <w:t>An Ancillary Service market (SASM or RSASM) for the given Operating Hour.</w:t>
                  </w:r>
                </w:p>
              </w:tc>
            </w:tr>
          </w:tbl>
          <w:p w14:paraId="3519729F" w14:textId="77777777" w:rsidR="00895251" w:rsidRPr="006C5A42" w:rsidRDefault="00895251" w:rsidP="00FE06EF">
            <w:pPr>
              <w:spacing w:after="240"/>
            </w:pPr>
          </w:p>
        </w:tc>
      </w:tr>
    </w:tbl>
    <w:p w14:paraId="6E3883EC" w14:textId="77777777" w:rsidR="00895251" w:rsidRPr="007E46C9" w:rsidRDefault="00895251" w:rsidP="00895251">
      <w:pPr>
        <w:spacing w:before="240" w:after="240"/>
        <w:ind w:left="1440" w:hanging="720"/>
      </w:pPr>
      <w:r w:rsidRPr="007E46C9">
        <w:lastRenderedPageBreak/>
        <w:t>(b)</w:t>
      </w:r>
      <w:r w:rsidRPr="007E46C9">
        <w:tab/>
        <w:t>Each QSE’s share of the net total costs for Reg-Down for the Operating Hour is calculated as follows:</w:t>
      </w:r>
    </w:p>
    <w:p w14:paraId="0929DAA4" w14:textId="77777777" w:rsidR="00895251" w:rsidRPr="007E46C9" w:rsidRDefault="00895251" w:rsidP="00895251">
      <w:pPr>
        <w:spacing w:after="240"/>
        <w:ind w:left="2880" w:hanging="2160"/>
        <w:rPr>
          <w:b/>
          <w:bCs/>
        </w:rPr>
      </w:pPr>
      <w:r w:rsidRPr="007E46C9">
        <w:rPr>
          <w:b/>
          <w:bCs/>
        </w:rPr>
        <w:t xml:space="preserve">RDCOST </w:t>
      </w:r>
      <w:r w:rsidRPr="007E46C9">
        <w:rPr>
          <w:b/>
          <w:bCs/>
          <w:i/>
          <w:vertAlign w:val="subscript"/>
        </w:rPr>
        <w:t>q</w:t>
      </w:r>
      <w:r w:rsidRPr="007E46C9">
        <w:rPr>
          <w:b/>
          <w:bCs/>
          <w:i/>
          <w:vertAlign w:val="subscript"/>
        </w:rPr>
        <w:tab/>
      </w:r>
      <w:r w:rsidRPr="007E46C9">
        <w:rPr>
          <w:b/>
          <w:bCs/>
        </w:rPr>
        <w:t>=</w:t>
      </w:r>
      <w:r w:rsidRPr="007E46C9">
        <w:rPr>
          <w:b/>
          <w:bCs/>
        </w:rPr>
        <w:tab/>
        <w:t xml:space="preserve">RDPR * RDQ </w:t>
      </w:r>
      <w:r w:rsidRPr="007E46C9">
        <w:rPr>
          <w:b/>
          <w:bCs/>
          <w:i/>
          <w:vertAlign w:val="subscript"/>
        </w:rPr>
        <w:t>q</w:t>
      </w:r>
    </w:p>
    <w:p w14:paraId="25B57A41" w14:textId="77777777" w:rsidR="00895251" w:rsidRPr="007E46C9" w:rsidRDefault="00895251" w:rsidP="00895251">
      <w:pPr>
        <w:spacing w:after="240"/>
        <w:rPr>
          <w:iCs/>
        </w:rPr>
      </w:pPr>
      <w:r w:rsidRPr="007E46C9">
        <w:rPr>
          <w:iCs/>
        </w:rPr>
        <w:t>Where:</w:t>
      </w:r>
    </w:p>
    <w:p w14:paraId="3E1FDDB0" w14:textId="77777777" w:rsidR="00895251" w:rsidRPr="007E46C9" w:rsidRDefault="00895251" w:rsidP="00895251">
      <w:pPr>
        <w:tabs>
          <w:tab w:val="left" w:pos="2160"/>
          <w:tab w:val="left" w:pos="2880"/>
        </w:tabs>
        <w:spacing w:after="120"/>
        <w:ind w:leftChars="300" w:left="2880" w:hangingChars="900" w:hanging="2160"/>
        <w:rPr>
          <w:bCs/>
        </w:rPr>
      </w:pPr>
      <w:r w:rsidRPr="007E46C9">
        <w:rPr>
          <w:bCs/>
        </w:rPr>
        <w:t>RDPR</w:t>
      </w:r>
      <w:r w:rsidRPr="007E46C9">
        <w:rPr>
          <w:bCs/>
        </w:rPr>
        <w:tab/>
      </w:r>
      <w:r w:rsidRPr="007E46C9">
        <w:rPr>
          <w:bCs/>
        </w:rPr>
        <w:tab/>
        <w:t>=</w:t>
      </w:r>
      <w:r w:rsidRPr="007E46C9">
        <w:rPr>
          <w:bCs/>
        </w:rPr>
        <w:tab/>
        <w:t>RDCOSTTOT / RDQTOT</w:t>
      </w:r>
    </w:p>
    <w:p w14:paraId="67888D1D" w14:textId="77777777" w:rsidR="00895251" w:rsidRPr="007E46C9" w:rsidRDefault="00895251" w:rsidP="00895251">
      <w:pPr>
        <w:tabs>
          <w:tab w:val="left" w:pos="2160"/>
          <w:tab w:val="left" w:pos="2880"/>
        </w:tabs>
        <w:spacing w:after="120"/>
        <w:ind w:leftChars="300" w:left="2880" w:hangingChars="900" w:hanging="2160"/>
      </w:pPr>
      <w:r w:rsidRPr="79C6FA9D">
        <w:t>RDQTOT</w:t>
      </w:r>
      <w:r w:rsidRPr="007E46C9">
        <w:rPr>
          <w:bCs/>
        </w:rPr>
        <w:tab/>
      </w:r>
      <w:r w:rsidRPr="007E46C9">
        <w:rPr>
          <w:bCs/>
        </w:rPr>
        <w:tab/>
      </w:r>
      <w:r w:rsidRPr="79C6FA9D">
        <w:t>=</w:t>
      </w:r>
      <w:r w:rsidRPr="007E46C9">
        <w:rPr>
          <w:bCs/>
        </w:rPr>
        <w:tab/>
      </w:r>
      <w:r>
        <w:rPr>
          <w:bCs/>
          <w:noProof/>
          <w:position w:val="-22"/>
        </w:rPr>
        <w:drawing>
          <wp:inline distT="0" distB="0" distL="0" distR="0" wp14:anchorId="117694D5" wp14:editId="0D386747">
            <wp:extent cx="142875" cy="295275"/>
            <wp:effectExtent l="0" t="0" r="9525" b="9525"/>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RDQ </w:t>
      </w:r>
      <w:r w:rsidRPr="1A41FB75">
        <w:rPr>
          <w:i/>
          <w:iCs/>
          <w:vertAlign w:val="subscript"/>
        </w:rPr>
        <w:t>q</w:t>
      </w:r>
    </w:p>
    <w:p w14:paraId="7C9A8C1D" w14:textId="77777777" w:rsidR="00895251" w:rsidRPr="007E46C9" w:rsidRDefault="00895251" w:rsidP="00895251">
      <w:pPr>
        <w:tabs>
          <w:tab w:val="left" w:pos="2160"/>
          <w:tab w:val="left" w:pos="2880"/>
        </w:tabs>
        <w:spacing w:after="120"/>
        <w:ind w:leftChars="300" w:left="2880" w:hangingChars="900" w:hanging="2160"/>
        <w:rPr>
          <w:bCs/>
          <w:lang w:val="it-IT"/>
        </w:rPr>
      </w:pPr>
      <w:r w:rsidRPr="007E46C9">
        <w:rPr>
          <w:bCs/>
          <w:lang w:val="it-IT"/>
        </w:rPr>
        <w:t xml:space="preserve">RDQ </w:t>
      </w:r>
      <w:r w:rsidRPr="007E46C9">
        <w:rPr>
          <w:bCs/>
          <w:i/>
          <w:vertAlign w:val="subscript"/>
          <w:lang w:val="it-IT"/>
        </w:rPr>
        <w:t>q</w:t>
      </w:r>
      <w:r w:rsidRPr="007E46C9">
        <w:rPr>
          <w:bCs/>
          <w:lang w:val="it-IT"/>
        </w:rPr>
        <w:tab/>
      </w:r>
      <w:r w:rsidRPr="007E46C9">
        <w:rPr>
          <w:bCs/>
          <w:lang w:val="it-IT"/>
        </w:rPr>
        <w:tab/>
        <w:t>=</w:t>
      </w:r>
      <w:r w:rsidRPr="007E46C9">
        <w:rPr>
          <w:bCs/>
          <w:lang w:val="it-IT"/>
        </w:rPr>
        <w:tab/>
        <w:t xml:space="preserve">RDO </w:t>
      </w:r>
      <w:r w:rsidRPr="007E46C9">
        <w:rPr>
          <w:bCs/>
          <w:i/>
          <w:vertAlign w:val="subscript"/>
          <w:lang w:val="it-IT"/>
        </w:rPr>
        <w:t>q</w:t>
      </w:r>
      <w:r w:rsidRPr="007E46C9">
        <w:rPr>
          <w:bCs/>
          <w:lang w:val="it-IT"/>
        </w:rPr>
        <w:t xml:space="preserve"> – SARDQ </w:t>
      </w:r>
      <w:r w:rsidRPr="007E46C9">
        <w:rPr>
          <w:bCs/>
          <w:i/>
          <w:vertAlign w:val="subscript"/>
          <w:lang w:val="it-IT"/>
        </w:rPr>
        <w:t>q</w:t>
      </w:r>
    </w:p>
    <w:p w14:paraId="4FFE3B08" w14:textId="77777777" w:rsidR="00895251" w:rsidRPr="007E46C9" w:rsidRDefault="00895251" w:rsidP="79C6FA9D">
      <w:pPr>
        <w:tabs>
          <w:tab w:val="left" w:pos="2160"/>
          <w:tab w:val="left" w:pos="2880"/>
        </w:tabs>
        <w:spacing w:after="120"/>
        <w:ind w:leftChars="300" w:left="2880" w:hangingChars="900" w:hanging="2160"/>
        <w:rPr>
          <w:lang w:val="it-IT"/>
        </w:rPr>
      </w:pPr>
      <w:r w:rsidRPr="79C6FA9D">
        <w:rPr>
          <w:lang w:val="it-IT"/>
        </w:rPr>
        <w:t xml:space="preserve">RDO </w:t>
      </w:r>
      <w:r w:rsidRPr="1A41FB75">
        <w:rPr>
          <w:i/>
          <w:iCs/>
          <w:vertAlign w:val="subscript"/>
          <w:lang w:val="it-IT"/>
        </w:rPr>
        <w:t>q</w:t>
      </w:r>
      <w:r w:rsidRPr="007E46C9">
        <w:rPr>
          <w:bCs/>
          <w:lang w:val="it-IT"/>
        </w:rPr>
        <w:tab/>
      </w:r>
      <w:r w:rsidRPr="007E46C9">
        <w:rPr>
          <w:bCs/>
          <w:lang w:val="it-IT"/>
        </w:rPr>
        <w:tab/>
      </w:r>
      <w:r w:rsidRPr="79C6FA9D">
        <w:rPr>
          <w:lang w:val="it-IT"/>
        </w:rPr>
        <w:t>=</w:t>
      </w:r>
      <w:r w:rsidRPr="007E46C9">
        <w:rPr>
          <w:bCs/>
          <w:lang w:val="it-IT"/>
        </w:rPr>
        <w:tab/>
      </w:r>
      <w:r>
        <w:rPr>
          <w:bCs/>
          <w:noProof/>
          <w:position w:val="-22"/>
        </w:rPr>
        <w:drawing>
          <wp:inline distT="0" distB="0" distL="0" distR="0" wp14:anchorId="47DED59A" wp14:editId="4AB5415F">
            <wp:extent cx="142875" cy="295275"/>
            <wp:effectExtent l="0" t="0" r="9525" b="9525"/>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rPr>
          <w:lang w:val="it-IT"/>
        </w:rPr>
        <w:t xml:space="preserve">(SARDQ </w:t>
      </w:r>
      <w:r w:rsidRPr="1A41FB75">
        <w:rPr>
          <w:i/>
          <w:iCs/>
          <w:vertAlign w:val="subscript"/>
          <w:lang w:val="it-IT"/>
        </w:rPr>
        <w:t>q</w:t>
      </w:r>
      <w:r w:rsidRPr="79C6FA9D">
        <w:rPr>
          <w:lang w:val="it-IT"/>
        </w:rPr>
        <w:t xml:space="preserve"> + </w:t>
      </w:r>
      <w:r>
        <w:rPr>
          <w:bCs/>
          <w:noProof/>
          <w:position w:val="-20"/>
        </w:rPr>
        <w:drawing>
          <wp:inline distT="0" distB="0" distL="0" distR="0" wp14:anchorId="2699BDD8" wp14:editId="7314C342">
            <wp:extent cx="142875" cy="276225"/>
            <wp:effectExtent l="0" t="0" r="9525" b="9525"/>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rPr>
          <w:lang w:val="it-IT"/>
        </w:rPr>
        <w:t xml:space="preserve">(RTPCRD </w:t>
      </w:r>
      <w:r w:rsidRPr="1A41FB75">
        <w:rPr>
          <w:i/>
          <w:iCs/>
          <w:vertAlign w:val="subscript"/>
          <w:lang w:val="it-IT"/>
        </w:rPr>
        <w:t>q, m</w:t>
      </w:r>
      <w:r w:rsidRPr="79C6FA9D">
        <w:rPr>
          <w:lang w:val="it-IT"/>
        </w:rPr>
        <w:t xml:space="preserve">) + PCRD </w:t>
      </w:r>
      <w:r w:rsidRPr="1A41FB75">
        <w:rPr>
          <w:i/>
          <w:iCs/>
          <w:vertAlign w:val="subscript"/>
          <w:lang w:val="it-IT"/>
        </w:rPr>
        <w:t>q</w:t>
      </w:r>
      <w:r w:rsidRPr="79C6FA9D">
        <w:rPr>
          <w:lang w:val="it-IT"/>
        </w:rPr>
        <w:t xml:space="preserve"> –  </w:t>
      </w:r>
    </w:p>
    <w:p w14:paraId="672B7D8B" w14:textId="77777777" w:rsidR="00895251" w:rsidRPr="007E46C9" w:rsidRDefault="00895251" w:rsidP="00895251">
      <w:pPr>
        <w:tabs>
          <w:tab w:val="left" w:pos="2160"/>
          <w:tab w:val="left" w:pos="2880"/>
        </w:tabs>
        <w:spacing w:after="120"/>
        <w:ind w:leftChars="300" w:left="2880" w:hangingChars="900" w:hanging="2160"/>
        <w:rPr>
          <w:bCs/>
          <w:i/>
          <w:vertAlign w:val="subscript"/>
          <w:lang w:val="it-IT"/>
        </w:rPr>
      </w:pPr>
      <w:r w:rsidRPr="007E46C9">
        <w:rPr>
          <w:bCs/>
          <w:lang w:val="it-IT"/>
        </w:rPr>
        <w:tab/>
      </w:r>
      <w:r w:rsidRPr="007E46C9">
        <w:rPr>
          <w:bCs/>
          <w:lang w:val="it-IT"/>
        </w:rPr>
        <w:tab/>
      </w:r>
      <w:r w:rsidRPr="007E46C9">
        <w:rPr>
          <w:bCs/>
          <w:lang w:val="it-IT"/>
        </w:rPr>
        <w:tab/>
        <w:t xml:space="preserve">RDFQ </w:t>
      </w:r>
      <w:r w:rsidRPr="007E46C9">
        <w:rPr>
          <w:bCs/>
          <w:i/>
          <w:vertAlign w:val="subscript"/>
          <w:lang w:val="it-IT"/>
        </w:rPr>
        <w:t>q</w:t>
      </w:r>
      <w:r w:rsidRPr="007E46C9">
        <w:rPr>
          <w:bCs/>
          <w:lang w:val="it-IT"/>
        </w:rPr>
        <w:t xml:space="preserve"> – RRDFQ </w:t>
      </w:r>
      <w:r w:rsidRPr="007E46C9">
        <w:rPr>
          <w:bCs/>
          <w:i/>
          <w:vertAlign w:val="subscript"/>
          <w:lang w:val="it-IT"/>
        </w:rPr>
        <w:t>q</w:t>
      </w:r>
      <w:r w:rsidRPr="007E46C9">
        <w:rPr>
          <w:bCs/>
          <w:lang w:val="it-IT"/>
        </w:rPr>
        <w:t xml:space="preserve">) * HLRS </w:t>
      </w:r>
      <w:r w:rsidRPr="007E46C9">
        <w:rPr>
          <w:bCs/>
          <w:i/>
          <w:vertAlign w:val="subscript"/>
          <w:lang w:val="it-IT"/>
        </w:rPr>
        <w:t>q</w:t>
      </w:r>
    </w:p>
    <w:p w14:paraId="0A7C1CF5" w14:textId="77777777" w:rsidR="00895251" w:rsidRPr="007E46C9" w:rsidRDefault="00895251" w:rsidP="00895251">
      <w:pPr>
        <w:tabs>
          <w:tab w:val="left" w:pos="2160"/>
          <w:tab w:val="left" w:pos="2880"/>
        </w:tabs>
        <w:spacing w:after="120"/>
        <w:ind w:leftChars="300" w:left="2880" w:hangingChars="900" w:hanging="2160"/>
        <w:rPr>
          <w:bCs/>
          <w:lang w:val="fr-FR"/>
        </w:rPr>
      </w:pPr>
      <w:r w:rsidRPr="007E46C9">
        <w:rPr>
          <w:bCs/>
          <w:lang w:val="fr-FR"/>
        </w:rPr>
        <w:t xml:space="preserve">SARDQ </w:t>
      </w:r>
      <w:r w:rsidRPr="007E46C9">
        <w:rPr>
          <w:bCs/>
          <w:i/>
          <w:vertAlign w:val="subscript"/>
          <w:lang w:val="fr-FR"/>
        </w:rPr>
        <w:t>q</w:t>
      </w:r>
      <w:r w:rsidRPr="007E46C9">
        <w:rPr>
          <w:bCs/>
          <w:lang w:val="fr-FR"/>
        </w:rPr>
        <w:tab/>
      </w:r>
      <w:r w:rsidRPr="007E46C9">
        <w:rPr>
          <w:bCs/>
          <w:lang w:val="fr-FR"/>
        </w:rPr>
        <w:tab/>
        <w:t>=</w:t>
      </w:r>
      <w:r w:rsidRPr="007E46C9">
        <w:rPr>
          <w:bCs/>
          <w:lang w:val="fr-FR"/>
        </w:rPr>
        <w:tab/>
        <w:t xml:space="preserve">DASARDQ </w:t>
      </w:r>
      <w:r w:rsidRPr="007E46C9">
        <w:rPr>
          <w:bCs/>
          <w:i/>
          <w:vertAlign w:val="subscript"/>
          <w:lang w:val="fr-FR"/>
        </w:rPr>
        <w:t>q</w:t>
      </w:r>
      <w:r w:rsidRPr="007E46C9">
        <w:rPr>
          <w:bCs/>
          <w:lang w:val="fr-FR"/>
        </w:rPr>
        <w:t xml:space="preserve"> + RTSARDQ </w:t>
      </w:r>
      <w:r w:rsidRPr="007E46C9">
        <w:rPr>
          <w:bCs/>
          <w:i/>
          <w:vertAlign w:val="subscript"/>
          <w:lang w:val="fr-FR"/>
        </w:rPr>
        <w:t>q</w:t>
      </w:r>
    </w:p>
    <w:p w14:paraId="566FA637" w14:textId="77777777" w:rsidR="00895251" w:rsidRPr="007E46C9" w:rsidRDefault="00895251" w:rsidP="00895251">
      <w:pPr>
        <w:keepNext/>
      </w:pPr>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95251" w:rsidRPr="007E46C9" w14:paraId="1BCA519B" w14:textId="77777777" w:rsidTr="00FE06EF">
        <w:trPr>
          <w:tblHeader/>
        </w:trPr>
        <w:tc>
          <w:tcPr>
            <w:tcW w:w="849" w:type="pct"/>
          </w:tcPr>
          <w:p w14:paraId="14486333" w14:textId="77777777" w:rsidR="00895251" w:rsidRPr="007E46C9" w:rsidRDefault="00895251" w:rsidP="00FE06EF">
            <w:pPr>
              <w:keepNext/>
              <w:spacing w:after="120"/>
              <w:rPr>
                <w:b/>
                <w:iCs/>
                <w:sz w:val="20"/>
              </w:rPr>
            </w:pPr>
            <w:r w:rsidRPr="007E46C9">
              <w:rPr>
                <w:b/>
                <w:iCs/>
                <w:sz w:val="20"/>
              </w:rPr>
              <w:t>Variable</w:t>
            </w:r>
          </w:p>
        </w:tc>
        <w:tc>
          <w:tcPr>
            <w:tcW w:w="460" w:type="pct"/>
          </w:tcPr>
          <w:p w14:paraId="38125F7D" w14:textId="77777777" w:rsidR="00895251" w:rsidRPr="007E46C9" w:rsidRDefault="00895251" w:rsidP="00FE06EF">
            <w:pPr>
              <w:keepNext/>
              <w:spacing w:after="120"/>
              <w:rPr>
                <w:b/>
                <w:iCs/>
                <w:sz w:val="20"/>
              </w:rPr>
            </w:pPr>
            <w:r w:rsidRPr="007E46C9">
              <w:rPr>
                <w:b/>
                <w:iCs/>
                <w:sz w:val="20"/>
              </w:rPr>
              <w:t>Unit</w:t>
            </w:r>
          </w:p>
        </w:tc>
        <w:tc>
          <w:tcPr>
            <w:tcW w:w="3691" w:type="pct"/>
          </w:tcPr>
          <w:p w14:paraId="33E60E96" w14:textId="77777777" w:rsidR="00895251" w:rsidRPr="007E46C9" w:rsidRDefault="00895251" w:rsidP="00FE06EF">
            <w:pPr>
              <w:keepNext/>
              <w:spacing w:after="120"/>
              <w:rPr>
                <w:b/>
                <w:iCs/>
                <w:sz w:val="20"/>
              </w:rPr>
            </w:pPr>
            <w:r w:rsidRPr="007E46C9">
              <w:rPr>
                <w:b/>
                <w:iCs/>
                <w:sz w:val="20"/>
              </w:rPr>
              <w:t>Description</w:t>
            </w:r>
          </w:p>
        </w:tc>
      </w:tr>
      <w:tr w:rsidR="00895251" w:rsidRPr="007E46C9" w14:paraId="2327B17A" w14:textId="77777777" w:rsidTr="00FE06EF">
        <w:tc>
          <w:tcPr>
            <w:tcW w:w="849" w:type="pct"/>
          </w:tcPr>
          <w:p w14:paraId="3BA97B3B" w14:textId="77777777" w:rsidR="00895251" w:rsidRPr="007E46C9" w:rsidRDefault="00895251" w:rsidP="00FE06EF">
            <w:pPr>
              <w:spacing w:after="60"/>
              <w:rPr>
                <w:iCs/>
                <w:sz w:val="20"/>
              </w:rPr>
            </w:pPr>
            <w:r w:rsidRPr="007E46C9">
              <w:rPr>
                <w:iCs/>
                <w:sz w:val="20"/>
              </w:rPr>
              <w:t xml:space="preserve">RDCOST </w:t>
            </w:r>
            <w:r w:rsidRPr="007E46C9">
              <w:rPr>
                <w:i/>
                <w:iCs/>
                <w:sz w:val="20"/>
                <w:vertAlign w:val="subscript"/>
              </w:rPr>
              <w:t>q</w:t>
            </w:r>
          </w:p>
        </w:tc>
        <w:tc>
          <w:tcPr>
            <w:tcW w:w="460" w:type="pct"/>
          </w:tcPr>
          <w:p w14:paraId="6FE94AB1" w14:textId="77777777" w:rsidR="00895251" w:rsidRPr="007E46C9" w:rsidRDefault="00895251" w:rsidP="00FE06EF">
            <w:pPr>
              <w:keepNext/>
              <w:spacing w:after="60"/>
              <w:rPr>
                <w:iCs/>
                <w:sz w:val="20"/>
              </w:rPr>
            </w:pPr>
            <w:r w:rsidRPr="007E46C9">
              <w:rPr>
                <w:iCs/>
                <w:sz w:val="20"/>
              </w:rPr>
              <w:t>$</w:t>
            </w:r>
          </w:p>
        </w:tc>
        <w:tc>
          <w:tcPr>
            <w:tcW w:w="3691" w:type="pct"/>
          </w:tcPr>
          <w:p w14:paraId="63E35458" w14:textId="77777777" w:rsidR="00895251" w:rsidRPr="007E46C9" w:rsidRDefault="00895251" w:rsidP="00FE06EF">
            <w:pPr>
              <w:keepNext/>
              <w:spacing w:after="60"/>
              <w:rPr>
                <w:iCs/>
                <w:sz w:val="20"/>
              </w:rPr>
            </w:pPr>
            <w:r w:rsidRPr="007E46C9">
              <w:rPr>
                <w:i/>
                <w:iCs/>
                <w:sz w:val="20"/>
              </w:rPr>
              <w:t>Reg-Down Cost per QSE</w:t>
            </w:r>
            <w:r w:rsidRPr="007E46C9">
              <w:rPr>
                <w:iCs/>
                <w:sz w:val="20"/>
              </w:rPr>
              <w:t xml:space="preserve">—QSE </w:t>
            </w:r>
            <w:r w:rsidRPr="007E46C9">
              <w:rPr>
                <w:i/>
                <w:iCs/>
                <w:sz w:val="20"/>
              </w:rPr>
              <w:t>q</w:t>
            </w:r>
            <w:r w:rsidRPr="007E46C9">
              <w:rPr>
                <w:iCs/>
                <w:sz w:val="20"/>
              </w:rPr>
              <w:t>’s share of the net total costs for Reg-Down, for the hour.</w:t>
            </w:r>
          </w:p>
        </w:tc>
      </w:tr>
      <w:tr w:rsidR="00895251" w:rsidRPr="007E46C9" w14:paraId="1A1DD157" w14:textId="77777777" w:rsidTr="00FE06EF">
        <w:tc>
          <w:tcPr>
            <w:tcW w:w="849" w:type="pct"/>
            <w:tcBorders>
              <w:top w:val="single" w:sz="4" w:space="0" w:color="auto"/>
              <w:left w:val="single" w:sz="4" w:space="0" w:color="auto"/>
              <w:bottom w:val="single" w:sz="4" w:space="0" w:color="auto"/>
              <w:right w:val="single" w:sz="4" w:space="0" w:color="auto"/>
            </w:tcBorders>
          </w:tcPr>
          <w:p w14:paraId="44D05250" w14:textId="77777777" w:rsidR="00895251" w:rsidRPr="007E46C9" w:rsidRDefault="00895251" w:rsidP="00FE06EF">
            <w:pPr>
              <w:spacing w:after="60"/>
              <w:rPr>
                <w:iCs/>
                <w:sz w:val="20"/>
              </w:rPr>
            </w:pPr>
            <w:r w:rsidRPr="007E46C9">
              <w:rPr>
                <w:iCs/>
                <w:sz w:val="20"/>
              </w:rPr>
              <w:t>RDPR</w:t>
            </w:r>
          </w:p>
        </w:tc>
        <w:tc>
          <w:tcPr>
            <w:tcW w:w="460" w:type="pct"/>
            <w:tcBorders>
              <w:top w:val="single" w:sz="4" w:space="0" w:color="auto"/>
              <w:left w:val="single" w:sz="4" w:space="0" w:color="auto"/>
              <w:bottom w:val="single" w:sz="4" w:space="0" w:color="auto"/>
              <w:right w:val="single" w:sz="4" w:space="0" w:color="auto"/>
            </w:tcBorders>
          </w:tcPr>
          <w:p w14:paraId="06F29B5C" w14:textId="77777777" w:rsidR="00895251" w:rsidRPr="007E46C9" w:rsidRDefault="00895251" w:rsidP="00FE06EF">
            <w:pPr>
              <w:spacing w:after="60"/>
              <w:rPr>
                <w:iCs/>
                <w:sz w:val="20"/>
              </w:rPr>
            </w:pPr>
            <w:r w:rsidRPr="007E46C9">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243ED929" w14:textId="77777777" w:rsidR="00895251" w:rsidRPr="007E46C9" w:rsidRDefault="00895251" w:rsidP="00FE06EF">
            <w:pPr>
              <w:spacing w:after="60"/>
              <w:rPr>
                <w:i/>
                <w:iCs/>
                <w:sz w:val="20"/>
              </w:rPr>
            </w:pPr>
            <w:r w:rsidRPr="007E46C9">
              <w:rPr>
                <w:i/>
                <w:iCs/>
                <w:sz w:val="20"/>
              </w:rPr>
              <w:t>Reg-Down Price—</w:t>
            </w:r>
            <w:r w:rsidRPr="007E46C9">
              <w:rPr>
                <w:iCs/>
                <w:sz w:val="20"/>
              </w:rPr>
              <w:t xml:space="preserve">The price for Reg-Down </w:t>
            </w:r>
            <w:proofErr w:type="gramStart"/>
            <w:r w:rsidRPr="007E46C9">
              <w:rPr>
                <w:iCs/>
                <w:sz w:val="20"/>
              </w:rPr>
              <w:t>calculated</w:t>
            </w:r>
            <w:proofErr w:type="gramEnd"/>
            <w:r w:rsidRPr="007E46C9">
              <w:rPr>
                <w:iCs/>
                <w:sz w:val="20"/>
              </w:rPr>
              <w:t xml:space="preserve"> based on the net total costs for Reg-Down, for the hour.</w:t>
            </w:r>
          </w:p>
        </w:tc>
      </w:tr>
      <w:tr w:rsidR="00895251" w:rsidRPr="007E46C9" w14:paraId="1443E361" w14:textId="77777777" w:rsidTr="00FE06EF">
        <w:tc>
          <w:tcPr>
            <w:tcW w:w="849" w:type="pct"/>
            <w:tcBorders>
              <w:top w:val="single" w:sz="4" w:space="0" w:color="auto"/>
              <w:left w:val="single" w:sz="4" w:space="0" w:color="auto"/>
              <w:bottom w:val="single" w:sz="4" w:space="0" w:color="auto"/>
              <w:right w:val="single" w:sz="4" w:space="0" w:color="auto"/>
            </w:tcBorders>
          </w:tcPr>
          <w:p w14:paraId="04F4A91C" w14:textId="77777777" w:rsidR="00895251" w:rsidRPr="007E46C9" w:rsidRDefault="00895251" w:rsidP="00FE06EF">
            <w:pPr>
              <w:spacing w:after="60"/>
              <w:rPr>
                <w:iCs/>
                <w:sz w:val="20"/>
              </w:rPr>
            </w:pPr>
            <w:r w:rsidRPr="007E46C9">
              <w:rPr>
                <w:iCs/>
                <w:sz w:val="20"/>
              </w:rPr>
              <w:t>RDCOSTTOT</w:t>
            </w:r>
          </w:p>
        </w:tc>
        <w:tc>
          <w:tcPr>
            <w:tcW w:w="460" w:type="pct"/>
            <w:tcBorders>
              <w:top w:val="single" w:sz="4" w:space="0" w:color="auto"/>
              <w:left w:val="single" w:sz="4" w:space="0" w:color="auto"/>
              <w:bottom w:val="single" w:sz="4" w:space="0" w:color="auto"/>
              <w:right w:val="single" w:sz="4" w:space="0" w:color="auto"/>
            </w:tcBorders>
          </w:tcPr>
          <w:p w14:paraId="39085AFC" w14:textId="77777777" w:rsidR="00895251" w:rsidRPr="007E46C9" w:rsidRDefault="00895251" w:rsidP="00FE06EF">
            <w:pPr>
              <w:spacing w:after="60"/>
              <w:rPr>
                <w:iCs/>
                <w:sz w:val="20"/>
              </w:rPr>
            </w:pPr>
            <w:r w:rsidRPr="007E46C9">
              <w:rPr>
                <w:iCs/>
                <w:sz w:val="20"/>
              </w:rPr>
              <w:t>$</w:t>
            </w:r>
          </w:p>
        </w:tc>
        <w:tc>
          <w:tcPr>
            <w:tcW w:w="3691" w:type="pct"/>
            <w:tcBorders>
              <w:top w:val="single" w:sz="4" w:space="0" w:color="auto"/>
              <w:left w:val="single" w:sz="4" w:space="0" w:color="auto"/>
              <w:bottom w:val="single" w:sz="4" w:space="0" w:color="auto"/>
              <w:right w:val="single" w:sz="4" w:space="0" w:color="auto"/>
            </w:tcBorders>
          </w:tcPr>
          <w:p w14:paraId="109737C9" w14:textId="77777777" w:rsidR="00895251" w:rsidRPr="007E46C9" w:rsidRDefault="00895251" w:rsidP="00FE06EF">
            <w:pPr>
              <w:spacing w:after="60"/>
              <w:rPr>
                <w:i/>
                <w:iCs/>
                <w:sz w:val="20"/>
              </w:rPr>
            </w:pPr>
            <w:r w:rsidRPr="007E46C9">
              <w:rPr>
                <w:i/>
                <w:iCs/>
                <w:sz w:val="20"/>
              </w:rPr>
              <w:t>Reg-Down Cost Total</w:t>
            </w:r>
            <w:r w:rsidRPr="007E46C9">
              <w:rPr>
                <w:iCs/>
                <w:sz w:val="20"/>
              </w:rPr>
              <w:t>—The net total costs for Reg-Down, for the hour.  See item</w:t>
            </w:r>
            <w:r>
              <w:rPr>
                <w:iCs/>
                <w:sz w:val="20"/>
              </w:rPr>
              <w:t xml:space="preserve"> (3)</w:t>
            </w:r>
            <w:r w:rsidRPr="007E46C9">
              <w:rPr>
                <w:iCs/>
                <w:sz w:val="20"/>
              </w:rPr>
              <w:t>(a) above.</w:t>
            </w:r>
          </w:p>
        </w:tc>
      </w:tr>
      <w:tr w:rsidR="00895251" w:rsidRPr="007E46C9" w14:paraId="5A32D420" w14:textId="77777777" w:rsidTr="00FE06EF">
        <w:tc>
          <w:tcPr>
            <w:tcW w:w="849" w:type="pct"/>
            <w:tcBorders>
              <w:top w:val="single" w:sz="4" w:space="0" w:color="auto"/>
              <w:left w:val="single" w:sz="4" w:space="0" w:color="auto"/>
              <w:bottom w:val="single" w:sz="4" w:space="0" w:color="auto"/>
              <w:right w:val="single" w:sz="4" w:space="0" w:color="auto"/>
            </w:tcBorders>
          </w:tcPr>
          <w:p w14:paraId="0B76AD0D" w14:textId="77777777" w:rsidR="00895251" w:rsidRPr="007E46C9" w:rsidRDefault="00895251" w:rsidP="00FE06EF">
            <w:pPr>
              <w:spacing w:after="60"/>
              <w:rPr>
                <w:iCs/>
                <w:sz w:val="20"/>
              </w:rPr>
            </w:pPr>
            <w:r w:rsidRPr="007E46C9">
              <w:rPr>
                <w:iCs/>
                <w:sz w:val="20"/>
              </w:rPr>
              <w:t>RDQTOT</w:t>
            </w:r>
          </w:p>
        </w:tc>
        <w:tc>
          <w:tcPr>
            <w:tcW w:w="460" w:type="pct"/>
            <w:tcBorders>
              <w:top w:val="single" w:sz="4" w:space="0" w:color="auto"/>
              <w:left w:val="single" w:sz="4" w:space="0" w:color="auto"/>
              <w:bottom w:val="single" w:sz="4" w:space="0" w:color="auto"/>
              <w:right w:val="single" w:sz="4" w:space="0" w:color="auto"/>
            </w:tcBorders>
          </w:tcPr>
          <w:p w14:paraId="62D970A9"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AC3F24A" w14:textId="77777777" w:rsidR="00895251" w:rsidRPr="007E46C9" w:rsidRDefault="00895251" w:rsidP="00FE06EF">
            <w:pPr>
              <w:spacing w:after="60"/>
              <w:rPr>
                <w:i/>
                <w:iCs/>
                <w:sz w:val="20"/>
              </w:rPr>
            </w:pPr>
            <w:r w:rsidRPr="007E46C9">
              <w:rPr>
                <w:i/>
                <w:iCs/>
                <w:sz w:val="20"/>
              </w:rPr>
              <w:t>Reg-Down Quantity Total</w:t>
            </w:r>
            <w:r w:rsidRPr="007E46C9">
              <w:rPr>
                <w:iCs/>
                <w:sz w:val="20"/>
              </w:rPr>
              <w:t xml:space="preserve">—The sum of every QSE’s Ancillary Service Obligation minus its self-arranged Reg-Down quantity in the DAM and </w:t>
            </w:r>
            <w:proofErr w:type="gramStart"/>
            <w:r w:rsidRPr="007E46C9">
              <w:rPr>
                <w:iCs/>
                <w:sz w:val="20"/>
              </w:rPr>
              <w:t>any and all</w:t>
            </w:r>
            <w:proofErr w:type="gramEnd"/>
            <w:r w:rsidRPr="007E46C9">
              <w:rPr>
                <w:iCs/>
                <w:sz w:val="20"/>
              </w:rPr>
              <w:t xml:space="preserve"> SASMs for the hour.</w:t>
            </w:r>
          </w:p>
        </w:tc>
      </w:tr>
      <w:tr w:rsidR="00895251" w:rsidRPr="007E46C9" w14:paraId="7E322621" w14:textId="77777777" w:rsidTr="00FE06EF">
        <w:tc>
          <w:tcPr>
            <w:tcW w:w="849" w:type="pct"/>
            <w:tcBorders>
              <w:top w:val="single" w:sz="4" w:space="0" w:color="auto"/>
              <w:left w:val="single" w:sz="4" w:space="0" w:color="auto"/>
              <w:bottom w:val="single" w:sz="4" w:space="0" w:color="auto"/>
              <w:right w:val="single" w:sz="4" w:space="0" w:color="auto"/>
            </w:tcBorders>
          </w:tcPr>
          <w:p w14:paraId="6B00C842" w14:textId="77777777" w:rsidR="00895251" w:rsidRPr="007E46C9" w:rsidRDefault="00895251" w:rsidP="00FE06EF">
            <w:pPr>
              <w:spacing w:after="60"/>
              <w:rPr>
                <w:iCs/>
                <w:sz w:val="20"/>
              </w:rPr>
            </w:pPr>
            <w:r w:rsidRPr="007E46C9">
              <w:rPr>
                <w:iCs/>
                <w:sz w:val="20"/>
              </w:rPr>
              <w:t xml:space="preserve">RDQ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80F76C1"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244B7772" w14:textId="77777777" w:rsidR="00895251" w:rsidRPr="007E46C9" w:rsidRDefault="00895251" w:rsidP="00FE06EF">
            <w:pPr>
              <w:spacing w:after="60"/>
              <w:rPr>
                <w:i/>
                <w:iCs/>
                <w:sz w:val="20"/>
              </w:rPr>
            </w:pPr>
            <w:r w:rsidRPr="007E46C9">
              <w:rPr>
                <w:i/>
                <w:iCs/>
                <w:sz w:val="20"/>
              </w:rPr>
              <w:t>Reg-Down Quantity per QSE</w:t>
            </w:r>
            <w:r w:rsidRPr="007E46C9">
              <w:rPr>
                <w:iCs/>
                <w:sz w:val="20"/>
              </w:rPr>
              <w:t xml:space="preserve">—The QSE </w:t>
            </w:r>
            <w:r w:rsidRPr="007E46C9">
              <w:rPr>
                <w:i/>
                <w:iCs/>
                <w:sz w:val="20"/>
              </w:rPr>
              <w:t>q</w:t>
            </w:r>
            <w:r w:rsidRPr="007E46C9">
              <w:rPr>
                <w:iCs/>
                <w:sz w:val="20"/>
              </w:rPr>
              <w:t xml:space="preserve">’s Ancillary Service Obligation minus its self-arranged Reg-Down quantity in the DAM and </w:t>
            </w:r>
            <w:proofErr w:type="gramStart"/>
            <w:r w:rsidRPr="007E46C9">
              <w:rPr>
                <w:iCs/>
                <w:sz w:val="20"/>
              </w:rPr>
              <w:t>any and all</w:t>
            </w:r>
            <w:proofErr w:type="gramEnd"/>
            <w:r w:rsidRPr="007E46C9">
              <w:rPr>
                <w:iCs/>
                <w:sz w:val="20"/>
              </w:rPr>
              <w:t xml:space="preserve"> SASMs, for the hour.</w:t>
            </w:r>
          </w:p>
        </w:tc>
      </w:tr>
      <w:tr w:rsidR="00895251" w:rsidRPr="007E46C9" w14:paraId="58A1195C" w14:textId="77777777" w:rsidTr="00FE06EF">
        <w:tc>
          <w:tcPr>
            <w:tcW w:w="849" w:type="pct"/>
            <w:tcBorders>
              <w:top w:val="single" w:sz="4" w:space="0" w:color="auto"/>
              <w:left w:val="single" w:sz="4" w:space="0" w:color="auto"/>
              <w:bottom w:val="single" w:sz="4" w:space="0" w:color="auto"/>
              <w:right w:val="single" w:sz="4" w:space="0" w:color="auto"/>
            </w:tcBorders>
          </w:tcPr>
          <w:p w14:paraId="64EDB865" w14:textId="77777777" w:rsidR="00895251" w:rsidRPr="007E46C9" w:rsidRDefault="00895251" w:rsidP="00FE06EF">
            <w:pPr>
              <w:spacing w:after="60"/>
              <w:rPr>
                <w:iCs/>
                <w:sz w:val="20"/>
              </w:rPr>
            </w:pPr>
            <w:r w:rsidRPr="007E46C9">
              <w:rPr>
                <w:iCs/>
                <w:sz w:val="20"/>
              </w:rPr>
              <w:t xml:space="preserve">RDO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EC7F700"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285B7B97" w14:textId="77777777" w:rsidR="00895251" w:rsidRPr="007E46C9" w:rsidRDefault="00895251" w:rsidP="00FE06EF">
            <w:pPr>
              <w:spacing w:after="60"/>
              <w:rPr>
                <w:i/>
                <w:iCs/>
                <w:sz w:val="20"/>
              </w:rPr>
            </w:pPr>
            <w:r w:rsidRPr="007E46C9">
              <w:rPr>
                <w:i/>
                <w:iCs/>
                <w:sz w:val="20"/>
              </w:rPr>
              <w:t>Reg-Down Obligation per QSE</w:t>
            </w:r>
            <w:r w:rsidRPr="007E46C9">
              <w:rPr>
                <w:iCs/>
                <w:sz w:val="20"/>
              </w:rPr>
              <w:t xml:space="preserve">—The Ancillary Service Obligation of QSE </w:t>
            </w:r>
            <w:r w:rsidRPr="007E46C9">
              <w:rPr>
                <w:i/>
                <w:iCs/>
                <w:sz w:val="20"/>
              </w:rPr>
              <w:t>q</w:t>
            </w:r>
            <w:r w:rsidRPr="007E46C9">
              <w:rPr>
                <w:iCs/>
                <w:sz w:val="20"/>
              </w:rPr>
              <w:t>, for the hour.</w:t>
            </w:r>
          </w:p>
        </w:tc>
      </w:tr>
      <w:tr w:rsidR="00895251" w:rsidRPr="007E46C9" w14:paraId="6DF69093" w14:textId="77777777" w:rsidTr="00FE06EF">
        <w:tc>
          <w:tcPr>
            <w:tcW w:w="849" w:type="pct"/>
            <w:tcBorders>
              <w:top w:val="single" w:sz="4" w:space="0" w:color="auto"/>
              <w:left w:val="single" w:sz="4" w:space="0" w:color="auto"/>
              <w:bottom w:val="single" w:sz="4" w:space="0" w:color="auto"/>
              <w:right w:val="single" w:sz="4" w:space="0" w:color="auto"/>
            </w:tcBorders>
          </w:tcPr>
          <w:p w14:paraId="3756BF88" w14:textId="77777777" w:rsidR="00895251" w:rsidRPr="007E46C9" w:rsidRDefault="00895251" w:rsidP="00FE06EF">
            <w:pPr>
              <w:spacing w:after="60"/>
              <w:rPr>
                <w:iCs/>
                <w:sz w:val="20"/>
              </w:rPr>
            </w:pPr>
            <w:r w:rsidRPr="007E46C9">
              <w:rPr>
                <w:iCs/>
                <w:sz w:val="20"/>
              </w:rPr>
              <w:t xml:space="preserve">DASARDQ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5FE8778"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609FCFDF" w14:textId="77777777" w:rsidR="00895251" w:rsidRPr="007E46C9" w:rsidRDefault="00895251" w:rsidP="00FE06EF">
            <w:pPr>
              <w:spacing w:after="60"/>
              <w:rPr>
                <w:i/>
                <w:iCs/>
                <w:sz w:val="20"/>
              </w:rPr>
            </w:pPr>
            <w:r w:rsidRPr="007E46C9">
              <w:rPr>
                <w:i/>
                <w:iCs/>
                <w:sz w:val="20"/>
              </w:rPr>
              <w:t>Self-Arranged Reg-Down Quantity per QSE for DAM</w:t>
            </w:r>
            <w:r w:rsidRPr="007E46C9">
              <w:rPr>
                <w:iCs/>
                <w:sz w:val="20"/>
              </w:rPr>
              <w:t xml:space="preserve">—The self-arranged Reg-Down quantity submitted by QSE </w:t>
            </w:r>
            <w:r w:rsidRPr="007E46C9">
              <w:rPr>
                <w:i/>
                <w:iCs/>
                <w:sz w:val="20"/>
              </w:rPr>
              <w:t>q</w:t>
            </w:r>
            <w:r w:rsidRPr="007E46C9">
              <w:rPr>
                <w:iCs/>
                <w:sz w:val="20"/>
              </w:rPr>
              <w:t xml:space="preserve"> before 1000 in the Day-Ahead.</w:t>
            </w:r>
          </w:p>
        </w:tc>
      </w:tr>
      <w:tr w:rsidR="00895251" w:rsidRPr="007E46C9" w14:paraId="745A7D97" w14:textId="77777777" w:rsidTr="00FE06EF">
        <w:tc>
          <w:tcPr>
            <w:tcW w:w="849" w:type="pct"/>
            <w:tcBorders>
              <w:top w:val="single" w:sz="4" w:space="0" w:color="auto"/>
              <w:left w:val="single" w:sz="4" w:space="0" w:color="auto"/>
              <w:bottom w:val="single" w:sz="4" w:space="0" w:color="auto"/>
              <w:right w:val="single" w:sz="4" w:space="0" w:color="auto"/>
            </w:tcBorders>
          </w:tcPr>
          <w:p w14:paraId="27154D31" w14:textId="77777777" w:rsidR="00895251" w:rsidRPr="007E46C9" w:rsidRDefault="00895251" w:rsidP="00FE06EF">
            <w:pPr>
              <w:spacing w:after="60"/>
              <w:rPr>
                <w:iCs/>
                <w:sz w:val="20"/>
              </w:rPr>
            </w:pPr>
            <w:r w:rsidRPr="007E46C9">
              <w:rPr>
                <w:iCs/>
                <w:sz w:val="20"/>
              </w:rPr>
              <w:lastRenderedPageBreak/>
              <w:t xml:space="preserve">RTSARDQ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73F18F4"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AAD45C5" w14:textId="77777777" w:rsidR="00895251" w:rsidRPr="007E46C9" w:rsidRDefault="00895251" w:rsidP="00FE06EF">
            <w:pPr>
              <w:spacing w:after="60"/>
              <w:rPr>
                <w:i/>
                <w:iCs/>
                <w:sz w:val="20"/>
              </w:rPr>
            </w:pPr>
            <w:r w:rsidRPr="007E46C9">
              <w:rPr>
                <w:i/>
                <w:iCs/>
                <w:sz w:val="20"/>
              </w:rPr>
              <w:t>Self-Arranged Reg-Down Quantity per QSE for all SASMs</w:t>
            </w:r>
            <w:r w:rsidRPr="007E46C9">
              <w:rPr>
                <w:iCs/>
                <w:sz w:val="20"/>
              </w:rPr>
              <w:t xml:space="preserve">—The sum of all self-arranged Reg-Down quantities submitted by QSE </w:t>
            </w:r>
            <w:r w:rsidRPr="007E46C9">
              <w:rPr>
                <w:i/>
                <w:iCs/>
                <w:sz w:val="20"/>
              </w:rPr>
              <w:t>q</w:t>
            </w:r>
            <w:r w:rsidRPr="007E46C9">
              <w:rPr>
                <w:iCs/>
                <w:sz w:val="20"/>
              </w:rPr>
              <w:t xml:space="preserve"> for all SASMs</w:t>
            </w:r>
            <w:r w:rsidRPr="00A94A62">
              <w:rPr>
                <w:iCs/>
                <w:sz w:val="20"/>
              </w:rPr>
              <w:t xml:space="preserve"> due to an increase in the A</w:t>
            </w:r>
            <w:r>
              <w:rPr>
                <w:iCs/>
                <w:sz w:val="20"/>
              </w:rPr>
              <w:t xml:space="preserve">ncillary </w:t>
            </w:r>
            <w:r w:rsidRPr="00A94A62">
              <w:rPr>
                <w:iCs/>
                <w:sz w:val="20"/>
              </w:rPr>
              <w:t>S</w:t>
            </w:r>
            <w:r>
              <w:rPr>
                <w:iCs/>
                <w:sz w:val="20"/>
              </w:rPr>
              <w:t>ervice</w:t>
            </w:r>
            <w:r w:rsidRPr="00A94A62">
              <w:rPr>
                <w:iCs/>
                <w:sz w:val="20"/>
              </w:rPr>
              <w:t xml:space="preserve"> Plan per </w:t>
            </w:r>
            <w:r>
              <w:rPr>
                <w:iCs/>
                <w:sz w:val="20"/>
              </w:rPr>
              <w:t xml:space="preserve">Section </w:t>
            </w:r>
            <w:r w:rsidRPr="00A94A62">
              <w:rPr>
                <w:iCs/>
                <w:sz w:val="20"/>
              </w:rPr>
              <w:t>4.4.7.1</w:t>
            </w:r>
            <w:r w:rsidRPr="007E46C9">
              <w:rPr>
                <w:iCs/>
                <w:sz w:val="20"/>
              </w:rPr>
              <w:t>.</w:t>
            </w:r>
          </w:p>
        </w:tc>
      </w:tr>
      <w:tr w:rsidR="00895251" w:rsidRPr="007E46C9" w14:paraId="6D84D054" w14:textId="77777777" w:rsidTr="00FE06EF">
        <w:tc>
          <w:tcPr>
            <w:tcW w:w="849" w:type="pct"/>
            <w:tcBorders>
              <w:top w:val="single" w:sz="4" w:space="0" w:color="auto"/>
              <w:left w:val="single" w:sz="4" w:space="0" w:color="auto"/>
              <w:bottom w:val="single" w:sz="4" w:space="0" w:color="auto"/>
              <w:right w:val="single" w:sz="4" w:space="0" w:color="auto"/>
            </w:tcBorders>
          </w:tcPr>
          <w:p w14:paraId="4E9100B1" w14:textId="77777777" w:rsidR="00895251" w:rsidRPr="007E46C9" w:rsidRDefault="00895251" w:rsidP="00FE06EF">
            <w:pPr>
              <w:spacing w:after="60"/>
              <w:rPr>
                <w:iCs/>
                <w:sz w:val="20"/>
              </w:rPr>
            </w:pPr>
            <w:r w:rsidRPr="007E46C9">
              <w:rPr>
                <w:iCs/>
                <w:sz w:val="20"/>
              </w:rPr>
              <w:t xml:space="preserve">RTPCRD </w:t>
            </w:r>
            <w:r w:rsidRPr="007E46C9">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2BD46370"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0DF79110" w14:textId="77777777" w:rsidR="00895251" w:rsidRPr="007E46C9" w:rsidRDefault="00895251" w:rsidP="00FE06EF">
            <w:pPr>
              <w:spacing w:after="60"/>
              <w:rPr>
                <w:i/>
                <w:iCs/>
                <w:sz w:val="20"/>
              </w:rPr>
            </w:pPr>
            <w:r w:rsidRPr="007E46C9">
              <w:rPr>
                <w:i/>
                <w:iCs/>
                <w:sz w:val="20"/>
              </w:rPr>
              <w:t>Procured Capacity for Reg-Down per QSE by market—</w:t>
            </w:r>
            <w:r w:rsidRPr="007E46C9">
              <w:rPr>
                <w:iCs/>
                <w:sz w:val="20"/>
              </w:rPr>
              <w:t xml:space="preserve">The MW portion of QSE </w:t>
            </w:r>
            <w:r w:rsidRPr="007E46C9">
              <w:rPr>
                <w:i/>
                <w:iCs/>
                <w:sz w:val="20"/>
              </w:rPr>
              <w:t>q</w:t>
            </w:r>
            <w:r w:rsidRPr="007E46C9">
              <w:rPr>
                <w:iCs/>
                <w:sz w:val="20"/>
              </w:rPr>
              <w:t xml:space="preserve">’s Ancillary Service Offers cleared in the market </w:t>
            </w:r>
            <w:r w:rsidRPr="007E46C9">
              <w:rPr>
                <w:i/>
                <w:iCs/>
                <w:sz w:val="20"/>
              </w:rPr>
              <w:t>m</w:t>
            </w:r>
            <w:r w:rsidRPr="007E46C9">
              <w:rPr>
                <w:iCs/>
                <w:sz w:val="20"/>
              </w:rPr>
              <w:t xml:space="preserve"> to provide Reg-Down, for the hour.</w:t>
            </w:r>
          </w:p>
        </w:tc>
      </w:tr>
      <w:tr w:rsidR="00895251" w:rsidRPr="007E46C9" w14:paraId="4BF2B2B5" w14:textId="77777777" w:rsidTr="00FE06EF">
        <w:tc>
          <w:tcPr>
            <w:tcW w:w="849" w:type="pct"/>
            <w:tcBorders>
              <w:top w:val="single" w:sz="4" w:space="0" w:color="auto"/>
              <w:left w:val="single" w:sz="4" w:space="0" w:color="auto"/>
              <w:bottom w:val="single" w:sz="4" w:space="0" w:color="auto"/>
              <w:right w:val="single" w:sz="4" w:space="0" w:color="auto"/>
            </w:tcBorders>
          </w:tcPr>
          <w:p w14:paraId="1B39053A" w14:textId="77777777" w:rsidR="00895251" w:rsidRPr="007E46C9" w:rsidRDefault="00895251" w:rsidP="00FE06EF">
            <w:pPr>
              <w:spacing w:after="60"/>
              <w:rPr>
                <w:iCs/>
                <w:sz w:val="20"/>
              </w:rPr>
            </w:pPr>
            <w:r w:rsidRPr="007E46C9">
              <w:rPr>
                <w:iCs/>
                <w:sz w:val="20"/>
              </w:rPr>
              <w:t xml:space="preserve">RDFQ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58A4C52"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559EE637" w14:textId="77777777" w:rsidR="00895251" w:rsidRPr="007E46C9" w:rsidRDefault="00895251" w:rsidP="00FE06EF">
            <w:pPr>
              <w:spacing w:after="60"/>
              <w:rPr>
                <w:iCs/>
                <w:sz w:val="20"/>
              </w:rPr>
            </w:pPr>
            <w:r w:rsidRPr="007E46C9">
              <w:rPr>
                <w:i/>
                <w:iCs/>
                <w:sz w:val="20"/>
              </w:rPr>
              <w:t>Reg-Down Failure Quantity per QSE—</w:t>
            </w:r>
            <w:r w:rsidRPr="007E46C9">
              <w:rPr>
                <w:iCs/>
                <w:sz w:val="20"/>
              </w:rPr>
              <w:t xml:space="preserve">QSE </w:t>
            </w:r>
            <w:r w:rsidRPr="007E46C9">
              <w:rPr>
                <w:i/>
                <w:iCs/>
                <w:sz w:val="20"/>
              </w:rPr>
              <w:t>q</w:t>
            </w:r>
            <w:r w:rsidRPr="007E46C9">
              <w:rPr>
                <w:iCs/>
                <w:sz w:val="20"/>
              </w:rPr>
              <w:t>’s total capacity associated with failures on its Ancillary Service Supply Responsibility for Reg-Down, for the hour.</w:t>
            </w:r>
          </w:p>
        </w:tc>
      </w:tr>
      <w:tr w:rsidR="00895251" w:rsidRPr="007E46C9" w14:paraId="0975E09D" w14:textId="77777777" w:rsidTr="00FE06EF">
        <w:tc>
          <w:tcPr>
            <w:tcW w:w="849" w:type="pct"/>
            <w:tcBorders>
              <w:top w:val="single" w:sz="4" w:space="0" w:color="auto"/>
              <w:left w:val="single" w:sz="4" w:space="0" w:color="auto"/>
              <w:bottom w:val="single" w:sz="4" w:space="0" w:color="auto"/>
              <w:right w:val="single" w:sz="4" w:space="0" w:color="auto"/>
            </w:tcBorders>
          </w:tcPr>
          <w:p w14:paraId="38BEA4B8" w14:textId="77777777" w:rsidR="00895251" w:rsidRPr="007E46C9" w:rsidRDefault="00895251" w:rsidP="00FE06EF">
            <w:pPr>
              <w:spacing w:after="60"/>
              <w:rPr>
                <w:iCs/>
                <w:sz w:val="20"/>
              </w:rPr>
            </w:pPr>
            <w:r w:rsidRPr="007E46C9">
              <w:rPr>
                <w:sz w:val="20"/>
              </w:rPr>
              <w:t xml:space="preserve">RRDFQ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4C1EDF4" w14:textId="77777777" w:rsidR="00895251" w:rsidRPr="007E46C9" w:rsidRDefault="00895251" w:rsidP="00FE06EF">
            <w:pPr>
              <w:spacing w:after="60"/>
              <w:rPr>
                <w:iCs/>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1ED26B94" w14:textId="77777777" w:rsidR="00895251" w:rsidRPr="007E46C9" w:rsidRDefault="00895251" w:rsidP="00FE06EF">
            <w:pPr>
              <w:spacing w:after="60"/>
              <w:rPr>
                <w:i/>
                <w:iCs/>
                <w:sz w:val="20"/>
              </w:rPr>
            </w:pPr>
            <w:r w:rsidRPr="007E46C9">
              <w:rPr>
                <w:i/>
                <w:sz w:val="20"/>
              </w:rPr>
              <w:t>Reconfiguration Reg-Down Failure Quantity per QSE</w:t>
            </w:r>
            <w:r w:rsidRPr="007E46C9">
              <w:rPr>
                <w:sz w:val="20"/>
              </w:rPr>
              <w:t xml:space="preserve">—QSE </w:t>
            </w:r>
            <w:r w:rsidRPr="007E46C9">
              <w:rPr>
                <w:i/>
                <w:sz w:val="20"/>
              </w:rPr>
              <w:t>q</w:t>
            </w:r>
            <w:r w:rsidRPr="007E46C9">
              <w:rPr>
                <w:sz w:val="20"/>
              </w:rPr>
              <w:t>’s total capacity associated with reconfiguration reductions on its Ancillary Service Supply Responsibility for Reg-Down, for the hour.</w:t>
            </w:r>
          </w:p>
        </w:tc>
      </w:tr>
      <w:tr w:rsidR="00895251" w:rsidRPr="007E46C9" w14:paraId="5FFAA2B8" w14:textId="77777777" w:rsidTr="00FE06EF">
        <w:tc>
          <w:tcPr>
            <w:tcW w:w="849" w:type="pct"/>
            <w:tcBorders>
              <w:top w:val="single" w:sz="4" w:space="0" w:color="auto"/>
              <w:left w:val="single" w:sz="4" w:space="0" w:color="auto"/>
              <w:bottom w:val="single" w:sz="4" w:space="0" w:color="auto"/>
              <w:right w:val="single" w:sz="4" w:space="0" w:color="auto"/>
            </w:tcBorders>
          </w:tcPr>
          <w:p w14:paraId="0A36A455" w14:textId="77777777" w:rsidR="00895251" w:rsidRPr="007E46C9" w:rsidRDefault="00895251" w:rsidP="00FE06EF">
            <w:pPr>
              <w:spacing w:after="60"/>
              <w:rPr>
                <w:iCs/>
                <w:sz w:val="20"/>
              </w:rPr>
            </w:pPr>
            <w:r w:rsidRPr="007E46C9">
              <w:rPr>
                <w:iCs/>
                <w:sz w:val="20"/>
              </w:rPr>
              <w:t xml:space="preserve">HLRS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D4AF451" w14:textId="77777777" w:rsidR="00895251" w:rsidRPr="007E46C9" w:rsidRDefault="00895251" w:rsidP="00FE06EF">
            <w:pPr>
              <w:spacing w:after="60"/>
              <w:rPr>
                <w:iCs/>
                <w:sz w:val="20"/>
              </w:rPr>
            </w:pPr>
          </w:p>
        </w:tc>
        <w:tc>
          <w:tcPr>
            <w:tcW w:w="3691" w:type="pct"/>
            <w:tcBorders>
              <w:top w:val="single" w:sz="4" w:space="0" w:color="auto"/>
              <w:left w:val="single" w:sz="4" w:space="0" w:color="auto"/>
              <w:bottom w:val="single" w:sz="4" w:space="0" w:color="auto"/>
              <w:right w:val="single" w:sz="4" w:space="0" w:color="auto"/>
            </w:tcBorders>
          </w:tcPr>
          <w:p w14:paraId="6F8BC467" w14:textId="77777777" w:rsidR="00895251" w:rsidRPr="007E46C9" w:rsidRDefault="00895251" w:rsidP="00FE06EF">
            <w:pPr>
              <w:spacing w:after="60"/>
              <w:rPr>
                <w:iCs/>
                <w:sz w:val="20"/>
              </w:rPr>
            </w:pPr>
            <w:r w:rsidRPr="007E46C9">
              <w:rPr>
                <w:i/>
                <w:iCs/>
                <w:sz w:val="20"/>
              </w:rPr>
              <w:t>The Hourly Load Ratio Share calculated for QSE q for the hour</w:t>
            </w:r>
            <w:r w:rsidRPr="007E46C9">
              <w:rPr>
                <w:iCs/>
                <w:sz w:val="20"/>
              </w:rPr>
              <w:t>.  See Section 6.6.2.</w:t>
            </w:r>
            <w:r>
              <w:rPr>
                <w:iCs/>
                <w:sz w:val="20"/>
              </w:rPr>
              <w:t>4</w:t>
            </w:r>
            <w:r w:rsidRPr="007E46C9">
              <w:rPr>
                <w:iCs/>
                <w:sz w:val="20"/>
              </w:rPr>
              <w:t>.</w:t>
            </w:r>
          </w:p>
        </w:tc>
      </w:tr>
      <w:tr w:rsidR="00895251" w:rsidRPr="007E46C9" w14:paraId="32EB1448" w14:textId="77777777" w:rsidTr="00FE06EF">
        <w:tc>
          <w:tcPr>
            <w:tcW w:w="849" w:type="pct"/>
            <w:tcBorders>
              <w:top w:val="single" w:sz="4" w:space="0" w:color="auto"/>
              <w:left w:val="single" w:sz="4" w:space="0" w:color="auto"/>
              <w:bottom w:val="single" w:sz="4" w:space="0" w:color="auto"/>
              <w:right w:val="single" w:sz="4" w:space="0" w:color="auto"/>
            </w:tcBorders>
          </w:tcPr>
          <w:p w14:paraId="2D415E10" w14:textId="77777777" w:rsidR="00895251" w:rsidRPr="007E46C9" w:rsidRDefault="00895251" w:rsidP="00FE06EF">
            <w:pPr>
              <w:rPr>
                <w:sz w:val="20"/>
              </w:rPr>
            </w:pPr>
            <w:r w:rsidRPr="007E46C9">
              <w:rPr>
                <w:sz w:val="20"/>
              </w:rPr>
              <w:t xml:space="preserve">PCRD </w:t>
            </w:r>
            <w:r w:rsidRPr="007E46C9">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FC250E6" w14:textId="77777777" w:rsidR="00895251" w:rsidRPr="007E46C9" w:rsidRDefault="00895251" w:rsidP="00FE06EF">
            <w:pPr>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1CA64D2A" w14:textId="77777777" w:rsidR="00895251" w:rsidRPr="007E46C9" w:rsidRDefault="00895251" w:rsidP="00FE06EF">
            <w:pPr>
              <w:rPr>
                <w:sz w:val="20"/>
              </w:rPr>
            </w:pPr>
            <w:r w:rsidRPr="007E46C9">
              <w:rPr>
                <w:i/>
                <w:sz w:val="20"/>
              </w:rPr>
              <w:t>Procured Capacity for Reg-Down per QSE in DAM</w:t>
            </w:r>
            <w:r w:rsidRPr="007E46C9">
              <w:rPr>
                <w:sz w:val="20"/>
              </w:rPr>
              <w:t xml:space="preserve">—The total Reg-Down capacity quantity awarded to QSE </w:t>
            </w:r>
            <w:r w:rsidRPr="007E46C9">
              <w:rPr>
                <w:i/>
                <w:sz w:val="20"/>
              </w:rPr>
              <w:t>q</w:t>
            </w:r>
            <w:r w:rsidRPr="007E46C9">
              <w:rPr>
                <w:sz w:val="20"/>
              </w:rPr>
              <w:t xml:space="preserve"> in the DAM for all the Resources represented by the QSE</w:t>
            </w:r>
            <w:r w:rsidRPr="007E46C9">
              <w:rPr>
                <w:iCs/>
                <w:sz w:val="20"/>
              </w:rPr>
              <w:t>,</w:t>
            </w:r>
            <w:r w:rsidRPr="007E46C9">
              <w:rPr>
                <w:sz w:val="20"/>
              </w:rPr>
              <w:t xml:space="preserve"> for the hour.</w:t>
            </w:r>
          </w:p>
        </w:tc>
      </w:tr>
      <w:tr w:rsidR="00895251" w:rsidRPr="007E46C9" w14:paraId="0EBB7A84" w14:textId="77777777" w:rsidTr="00FE06EF">
        <w:tc>
          <w:tcPr>
            <w:tcW w:w="849" w:type="pct"/>
            <w:tcBorders>
              <w:top w:val="single" w:sz="4" w:space="0" w:color="auto"/>
              <w:left w:val="single" w:sz="4" w:space="0" w:color="auto"/>
              <w:bottom w:val="single" w:sz="4" w:space="0" w:color="auto"/>
              <w:right w:val="single" w:sz="4" w:space="0" w:color="auto"/>
            </w:tcBorders>
          </w:tcPr>
          <w:p w14:paraId="7F75E7B1" w14:textId="77777777" w:rsidR="00895251" w:rsidRPr="007E46C9" w:rsidRDefault="00895251" w:rsidP="00FE06EF">
            <w:pPr>
              <w:rPr>
                <w:sz w:val="20"/>
              </w:rPr>
            </w:pPr>
            <w:r w:rsidRPr="007E46C9">
              <w:rPr>
                <w:sz w:val="20"/>
              </w:rPr>
              <w:t xml:space="preserve">SARDQ </w:t>
            </w:r>
            <w:r w:rsidRPr="007E46C9">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94673D3" w14:textId="77777777" w:rsidR="00895251" w:rsidRPr="007E46C9" w:rsidRDefault="00895251" w:rsidP="00FE06EF">
            <w:pPr>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4ED64FAD" w14:textId="77777777" w:rsidR="00895251" w:rsidRPr="007E46C9" w:rsidRDefault="00895251" w:rsidP="00FE06EF">
            <w:pPr>
              <w:rPr>
                <w:sz w:val="20"/>
              </w:rPr>
            </w:pPr>
            <w:r w:rsidRPr="007E46C9">
              <w:rPr>
                <w:i/>
                <w:sz w:val="20"/>
              </w:rPr>
              <w:t>Total Self-Arranged Reg-Down Quantity per QSE for all markets</w:t>
            </w:r>
            <w:r w:rsidRPr="007E46C9">
              <w:rPr>
                <w:sz w:val="20"/>
              </w:rPr>
              <w:t xml:space="preserve">—The sum of all self-arranged Reg-Down quantities submitted by QSE </w:t>
            </w:r>
            <w:r w:rsidRPr="007E46C9">
              <w:rPr>
                <w:i/>
                <w:sz w:val="20"/>
              </w:rPr>
              <w:t>q</w:t>
            </w:r>
            <w:r w:rsidRPr="007E46C9">
              <w:rPr>
                <w:sz w:val="20"/>
              </w:rPr>
              <w:t xml:space="preserve"> for DAM and all SASMs.</w:t>
            </w:r>
          </w:p>
        </w:tc>
      </w:tr>
      <w:tr w:rsidR="00895251" w:rsidRPr="007E46C9" w14:paraId="6C41B871" w14:textId="77777777" w:rsidTr="00FE06EF">
        <w:trPr>
          <w:trHeight w:val="143"/>
        </w:trPr>
        <w:tc>
          <w:tcPr>
            <w:tcW w:w="849" w:type="pct"/>
            <w:tcBorders>
              <w:top w:val="single" w:sz="4" w:space="0" w:color="auto"/>
              <w:left w:val="single" w:sz="4" w:space="0" w:color="auto"/>
              <w:bottom w:val="single" w:sz="4" w:space="0" w:color="auto"/>
              <w:right w:val="single" w:sz="4" w:space="0" w:color="auto"/>
            </w:tcBorders>
          </w:tcPr>
          <w:p w14:paraId="4957C530" w14:textId="77777777" w:rsidR="00895251" w:rsidRPr="007E46C9" w:rsidRDefault="00895251" w:rsidP="00FE06EF">
            <w:pPr>
              <w:spacing w:after="60"/>
              <w:rPr>
                <w:i/>
                <w:iCs/>
                <w:sz w:val="20"/>
              </w:rPr>
            </w:pPr>
            <w:r w:rsidRPr="007E46C9">
              <w:rPr>
                <w:i/>
                <w:iCs/>
                <w:sz w:val="20"/>
              </w:rPr>
              <w:t>q</w:t>
            </w:r>
          </w:p>
        </w:tc>
        <w:tc>
          <w:tcPr>
            <w:tcW w:w="460" w:type="pct"/>
            <w:tcBorders>
              <w:top w:val="single" w:sz="4" w:space="0" w:color="auto"/>
              <w:left w:val="single" w:sz="4" w:space="0" w:color="auto"/>
              <w:bottom w:val="single" w:sz="4" w:space="0" w:color="auto"/>
              <w:right w:val="single" w:sz="4" w:space="0" w:color="auto"/>
            </w:tcBorders>
          </w:tcPr>
          <w:p w14:paraId="473494DC"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473F8E45" w14:textId="77777777" w:rsidR="00895251" w:rsidRPr="007E46C9" w:rsidRDefault="00895251" w:rsidP="00FE06EF">
            <w:pPr>
              <w:spacing w:after="60"/>
              <w:rPr>
                <w:iCs/>
                <w:sz w:val="20"/>
              </w:rPr>
            </w:pPr>
            <w:r w:rsidRPr="007E46C9">
              <w:rPr>
                <w:iCs/>
                <w:sz w:val="20"/>
              </w:rPr>
              <w:t>A QSE.</w:t>
            </w:r>
          </w:p>
        </w:tc>
      </w:tr>
      <w:tr w:rsidR="00895251" w:rsidRPr="007E46C9" w14:paraId="791315C7" w14:textId="77777777" w:rsidTr="00FE06EF">
        <w:tc>
          <w:tcPr>
            <w:tcW w:w="849" w:type="pct"/>
            <w:tcBorders>
              <w:top w:val="single" w:sz="4" w:space="0" w:color="auto"/>
              <w:left w:val="single" w:sz="4" w:space="0" w:color="auto"/>
              <w:bottom w:val="single" w:sz="4" w:space="0" w:color="auto"/>
              <w:right w:val="single" w:sz="4" w:space="0" w:color="auto"/>
            </w:tcBorders>
          </w:tcPr>
          <w:p w14:paraId="304DBCEA" w14:textId="77777777" w:rsidR="00895251" w:rsidRPr="007E46C9" w:rsidRDefault="00895251" w:rsidP="00FE06EF">
            <w:pPr>
              <w:spacing w:after="60"/>
              <w:rPr>
                <w:i/>
                <w:iCs/>
                <w:sz w:val="20"/>
              </w:rPr>
            </w:pPr>
            <w:r w:rsidRPr="007E46C9">
              <w:rPr>
                <w:i/>
                <w:iCs/>
                <w:sz w:val="20"/>
              </w:rPr>
              <w:t>m</w:t>
            </w:r>
          </w:p>
        </w:tc>
        <w:tc>
          <w:tcPr>
            <w:tcW w:w="460" w:type="pct"/>
            <w:tcBorders>
              <w:top w:val="single" w:sz="4" w:space="0" w:color="auto"/>
              <w:left w:val="single" w:sz="4" w:space="0" w:color="auto"/>
              <w:bottom w:val="single" w:sz="4" w:space="0" w:color="auto"/>
              <w:right w:val="single" w:sz="4" w:space="0" w:color="auto"/>
            </w:tcBorders>
          </w:tcPr>
          <w:p w14:paraId="31552C35"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2B8DC6DF" w14:textId="77777777" w:rsidR="00895251" w:rsidRPr="007E46C9" w:rsidRDefault="00895251" w:rsidP="00FE06EF">
            <w:pPr>
              <w:spacing w:after="60"/>
              <w:rPr>
                <w:iCs/>
                <w:sz w:val="20"/>
              </w:rPr>
            </w:pPr>
            <w:r w:rsidRPr="007E46C9">
              <w:rPr>
                <w:iCs/>
                <w:sz w:val="20"/>
              </w:rPr>
              <w:t>An Ancillary Service market (SASM or RSASM) for the given Operating Hour.</w:t>
            </w:r>
          </w:p>
        </w:tc>
      </w:tr>
    </w:tbl>
    <w:p w14:paraId="6C37590B" w14:textId="77777777" w:rsidR="00895251" w:rsidRPr="007E46C9" w:rsidRDefault="00895251" w:rsidP="00895251"/>
    <w:p w14:paraId="225FEE9D" w14:textId="77777777" w:rsidR="00895251" w:rsidRPr="007E46C9" w:rsidRDefault="00895251" w:rsidP="00895251">
      <w:pPr>
        <w:spacing w:after="240"/>
        <w:ind w:left="1440" w:hanging="720"/>
      </w:pPr>
      <w:r w:rsidRPr="007E46C9">
        <w:t>(c)</w:t>
      </w:r>
      <w:r w:rsidRPr="007E46C9">
        <w:tab/>
        <w:t>The adjustment to each QSE’s DAM charge for the Reg-Down for the Operating Hour, due to changes during the Adjustment Period or Real-Time operations, is calculated as follows:</w:t>
      </w:r>
    </w:p>
    <w:p w14:paraId="5551BB00" w14:textId="77777777" w:rsidR="00895251" w:rsidRPr="007E46C9" w:rsidRDefault="00895251" w:rsidP="00895251">
      <w:pPr>
        <w:spacing w:after="240"/>
        <w:ind w:left="2880" w:hanging="2160"/>
        <w:rPr>
          <w:b/>
          <w:bCs/>
        </w:rPr>
      </w:pPr>
      <w:r w:rsidRPr="007E46C9">
        <w:rPr>
          <w:b/>
          <w:bCs/>
        </w:rPr>
        <w:t xml:space="preserve">RTRDAMT </w:t>
      </w:r>
      <w:r w:rsidRPr="007E46C9">
        <w:rPr>
          <w:b/>
          <w:bCs/>
          <w:i/>
          <w:vertAlign w:val="subscript"/>
        </w:rPr>
        <w:t>q</w:t>
      </w:r>
      <w:r w:rsidRPr="007E46C9">
        <w:rPr>
          <w:b/>
          <w:bCs/>
        </w:rPr>
        <w:tab/>
        <w:t>=</w:t>
      </w:r>
      <w:r w:rsidRPr="007E46C9">
        <w:rPr>
          <w:b/>
          <w:bCs/>
        </w:rPr>
        <w:tab/>
        <w:t xml:space="preserve">RDCOST </w:t>
      </w:r>
      <w:r w:rsidRPr="007E46C9">
        <w:rPr>
          <w:b/>
          <w:bCs/>
          <w:i/>
          <w:vertAlign w:val="subscript"/>
        </w:rPr>
        <w:t>q</w:t>
      </w:r>
      <w:r w:rsidRPr="007E46C9">
        <w:rPr>
          <w:b/>
          <w:bCs/>
        </w:rPr>
        <w:t xml:space="preserve"> – DARDAMT </w:t>
      </w:r>
      <w:r w:rsidRPr="007E46C9">
        <w:rPr>
          <w:b/>
          <w:bCs/>
          <w:i/>
          <w:vertAlign w:val="subscript"/>
        </w:rPr>
        <w:t>q</w:t>
      </w:r>
    </w:p>
    <w:p w14:paraId="3B7FD128" w14:textId="77777777" w:rsidR="00895251" w:rsidRPr="007E46C9" w:rsidRDefault="00895251" w:rsidP="00895251">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895251" w:rsidRPr="007E46C9" w14:paraId="2B93292F" w14:textId="77777777" w:rsidTr="00FE06EF">
        <w:tc>
          <w:tcPr>
            <w:tcW w:w="824" w:type="pct"/>
          </w:tcPr>
          <w:p w14:paraId="3187C36C" w14:textId="77777777" w:rsidR="00895251" w:rsidRPr="007E46C9" w:rsidRDefault="00895251" w:rsidP="00FE06EF">
            <w:pPr>
              <w:spacing w:after="120"/>
              <w:rPr>
                <w:b/>
                <w:iCs/>
                <w:sz w:val="20"/>
              </w:rPr>
            </w:pPr>
            <w:r w:rsidRPr="007E46C9">
              <w:rPr>
                <w:b/>
                <w:iCs/>
                <w:sz w:val="20"/>
              </w:rPr>
              <w:t>Variable</w:t>
            </w:r>
          </w:p>
        </w:tc>
        <w:tc>
          <w:tcPr>
            <w:tcW w:w="463" w:type="pct"/>
          </w:tcPr>
          <w:p w14:paraId="4060E28C" w14:textId="77777777" w:rsidR="00895251" w:rsidRPr="007E46C9" w:rsidRDefault="00895251" w:rsidP="00FE06EF">
            <w:pPr>
              <w:spacing w:after="120"/>
              <w:rPr>
                <w:b/>
                <w:iCs/>
                <w:sz w:val="20"/>
              </w:rPr>
            </w:pPr>
            <w:r w:rsidRPr="007E46C9">
              <w:rPr>
                <w:b/>
                <w:iCs/>
                <w:sz w:val="20"/>
              </w:rPr>
              <w:t>Unit</w:t>
            </w:r>
          </w:p>
        </w:tc>
        <w:tc>
          <w:tcPr>
            <w:tcW w:w="3713" w:type="pct"/>
          </w:tcPr>
          <w:p w14:paraId="5FDFE64E" w14:textId="77777777" w:rsidR="00895251" w:rsidRPr="007E46C9" w:rsidRDefault="00895251" w:rsidP="00FE06EF">
            <w:pPr>
              <w:spacing w:after="120"/>
              <w:rPr>
                <w:b/>
                <w:iCs/>
                <w:sz w:val="20"/>
              </w:rPr>
            </w:pPr>
            <w:r w:rsidRPr="007E46C9">
              <w:rPr>
                <w:b/>
                <w:iCs/>
                <w:sz w:val="20"/>
              </w:rPr>
              <w:t>Description</w:t>
            </w:r>
          </w:p>
        </w:tc>
      </w:tr>
      <w:tr w:rsidR="00895251" w:rsidRPr="007E46C9" w14:paraId="16E41F33" w14:textId="77777777" w:rsidTr="00FE06EF">
        <w:tc>
          <w:tcPr>
            <w:tcW w:w="824" w:type="pct"/>
          </w:tcPr>
          <w:p w14:paraId="479FCAAA" w14:textId="77777777" w:rsidR="00895251" w:rsidRPr="007E46C9" w:rsidRDefault="00895251" w:rsidP="00FE06EF">
            <w:pPr>
              <w:spacing w:after="60"/>
              <w:rPr>
                <w:iCs/>
                <w:sz w:val="20"/>
              </w:rPr>
            </w:pPr>
            <w:r w:rsidRPr="007E46C9">
              <w:rPr>
                <w:iCs/>
                <w:sz w:val="20"/>
              </w:rPr>
              <w:t xml:space="preserve">RTRDAMT </w:t>
            </w:r>
            <w:r w:rsidRPr="007E46C9">
              <w:rPr>
                <w:i/>
                <w:iCs/>
                <w:sz w:val="20"/>
                <w:vertAlign w:val="subscript"/>
              </w:rPr>
              <w:t>q</w:t>
            </w:r>
          </w:p>
        </w:tc>
        <w:tc>
          <w:tcPr>
            <w:tcW w:w="463" w:type="pct"/>
          </w:tcPr>
          <w:p w14:paraId="582EA663" w14:textId="77777777" w:rsidR="00895251" w:rsidRPr="007E46C9" w:rsidRDefault="00895251" w:rsidP="00FE06EF">
            <w:pPr>
              <w:spacing w:after="60"/>
              <w:rPr>
                <w:iCs/>
                <w:sz w:val="20"/>
              </w:rPr>
            </w:pPr>
            <w:r w:rsidRPr="007E46C9">
              <w:rPr>
                <w:iCs/>
                <w:sz w:val="20"/>
              </w:rPr>
              <w:t>$</w:t>
            </w:r>
          </w:p>
        </w:tc>
        <w:tc>
          <w:tcPr>
            <w:tcW w:w="3713" w:type="pct"/>
          </w:tcPr>
          <w:p w14:paraId="10B1FA83" w14:textId="77777777" w:rsidR="00895251" w:rsidRPr="007E46C9" w:rsidRDefault="00895251" w:rsidP="00FE06EF">
            <w:pPr>
              <w:spacing w:after="60"/>
              <w:rPr>
                <w:iCs/>
                <w:sz w:val="20"/>
              </w:rPr>
            </w:pPr>
            <w:r w:rsidRPr="007E46C9">
              <w:rPr>
                <w:i/>
                <w:iCs/>
                <w:sz w:val="20"/>
              </w:rPr>
              <w:t>Real-Time Reg-Down Amount per QSE</w:t>
            </w:r>
            <w:r w:rsidRPr="007E46C9">
              <w:rPr>
                <w:iCs/>
                <w:sz w:val="20"/>
              </w:rPr>
              <w:t xml:space="preserve">—The adjustment to QSE </w:t>
            </w:r>
            <w:r w:rsidRPr="007E46C9">
              <w:rPr>
                <w:i/>
                <w:iCs/>
                <w:sz w:val="20"/>
              </w:rPr>
              <w:t>q</w:t>
            </w:r>
            <w:r w:rsidRPr="007E46C9">
              <w:rPr>
                <w:iCs/>
                <w:sz w:val="20"/>
              </w:rPr>
              <w:t>’s share of the costs for Reg-Down, for the hour.</w:t>
            </w:r>
          </w:p>
        </w:tc>
      </w:tr>
      <w:tr w:rsidR="00895251" w:rsidRPr="007E46C9" w14:paraId="66F7B4E8" w14:textId="77777777" w:rsidTr="00FE06EF">
        <w:tc>
          <w:tcPr>
            <w:tcW w:w="824" w:type="pct"/>
          </w:tcPr>
          <w:p w14:paraId="488DB66D" w14:textId="77777777" w:rsidR="00895251" w:rsidRPr="007E46C9" w:rsidRDefault="00895251" w:rsidP="00FE06EF">
            <w:pPr>
              <w:spacing w:after="60"/>
              <w:rPr>
                <w:iCs/>
                <w:sz w:val="20"/>
              </w:rPr>
            </w:pPr>
            <w:r w:rsidRPr="007E46C9">
              <w:rPr>
                <w:iCs/>
                <w:sz w:val="20"/>
              </w:rPr>
              <w:t xml:space="preserve">RDCOST </w:t>
            </w:r>
            <w:r w:rsidRPr="007E46C9">
              <w:rPr>
                <w:i/>
                <w:iCs/>
                <w:sz w:val="20"/>
                <w:vertAlign w:val="subscript"/>
              </w:rPr>
              <w:t>q</w:t>
            </w:r>
          </w:p>
        </w:tc>
        <w:tc>
          <w:tcPr>
            <w:tcW w:w="463" w:type="pct"/>
          </w:tcPr>
          <w:p w14:paraId="7F9C57B3" w14:textId="77777777" w:rsidR="00895251" w:rsidRPr="007E46C9" w:rsidRDefault="00895251" w:rsidP="00FE06EF">
            <w:pPr>
              <w:spacing w:after="60"/>
              <w:rPr>
                <w:iCs/>
                <w:sz w:val="20"/>
              </w:rPr>
            </w:pPr>
            <w:r w:rsidRPr="007E46C9">
              <w:rPr>
                <w:iCs/>
                <w:sz w:val="20"/>
              </w:rPr>
              <w:t>$</w:t>
            </w:r>
          </w:p>
        </w:tc>
        <w:tc>
          <w:tcPr>
            <w:tcW w:w="3713" w:type="pct"/>
          </w:tcPr>
          <w:p w14:paraId="2BDD61A5" w14:textId="77777777" w:rsidR="00895251" w:rsidRPr="007E46C9" w:rsidRDefault="00895251" w:rsidP="00FE06EF">
            <w:pPr>
              <w:spacing w:after="60"/>
              <w:rPr>
                <w:iCs/>
                <w:sz w:val="20"/>
              </w:rPr>
            </w:pPr>
            <w:r w:rsidRPr="007E46C9">
              <w:rPr>
                <w:i/>
                <w:iCs/>
                <w:sz w:val="20"/>
              </w:rPr>
              <w:t>Reg-Down Cost per QSE</w:t>
            </w:r>
            <w:r w:rsidRPr="007E46C9">
              <w:rPr>
                <w:iCs/>
                <w:sz w:val="20"/>
              </w:rPr>
              <w:t xml:space="preserve">—QSE </w:t>
            </w:r>
            <w:r w:rsidRPr="007E46C9">
              <w:rPr>
                <w:i/>
                <w:iCs/>
                <w:sz w:val="20"/>
              </w:rPr>
              <w:t>q</w:t>
            </w:r>
            <w:r w:rsidRPr="007E46C9">
              <w:rPr>
                <w:iCs/>
                <w:sz w:val="20"/>
              </w:rPr>
              <w:t>’s share of the net total costs for Reg-Down, for the hour.</w:t>
            </w:r>
          </w:p>
        </w:tc>
      </w:tr>
      <w:tr w:rsidR="00895251" w:rsidRPr="007E46C9" w14:paraId="00ED44B8" w14:textId="77777777" w:rsidTr="00FE06EF">
        <w:tc>
          <w:tcPr>
            <w:tcW w:w="824" w:type="pct"/>
          </w:tcPr>
          <w:p w14:paraId="47E40A70" w14:textId="77777777" w:rsidR="00895251" w:rsidRPr="007E46C9" w:rsidRDefault="00895251" w:rsidP="00FE06EF">
            <w:pPr>
              <w:spacing w:after="60"/>
              <w:rPr>
                <w:iCs/>
                <w:sz w:val="20"/>
              </w:rPr>
            </w:pPr>
            <w:r w:rsidRPr="007E46C9">
              <w:rPr>
                <w:iCs/>
                <w:sz w:val="20"/>
              </w:rPr>
              <w:t xml:space="preserve">DARDAMT </w:t>
            </w:r>
            <w:r w:rsidRPr="007E46C9">
              <w:rPr>
                <w:i/>
                <w:iCs/>
                <w:sz w:val="20"/>
                <w:vertAlign w:val="subscript"/>
              </w:rPr>
              <w:t>q</w:t>
            </w:r>
          </w:p>
        </w:tc>
        <w:tc>
          <w:tcPr>
            <w:tcW w:w="463" w:type="pct"/>
          </w:tcPr>
          <w:p w14:paraId="12714295" w14:textId="77777777" w:rsidR="00895251" w:rsidRPr="007E46C9" w:rsidRDefault="00895251" w:rsidP="00FE06EF">
            <w:pPr>
              <w:spacing w:after="60"/>
              <w:rPr>
                <w:iCs/>
                <w:sz w:val="20"/>
              </w:rPr>
            </w:pPr>
            <w:r w:rsidRPr="007E46C9">
              <w:rPr>
                <w:iCs/>
                <w:sz w:val="20"/>
              </w:rPr>
              <w:t>$</w:t>
            </w:r>
          </w:p>
        </w:tc>
        <w:tc>
          <w:tcPr>
            <w:tcW w:w="3713" w:type="pct"/>
          </w:tcPr>
          <w:p w14:paraId="1E140414" w14:textId="77777777" w:rsidR="00895251" w:rsidRPr="007E46C9" w:rsidRDefault="00895251" w:rsidP="00FE06EF">
            <w:pPr>
              <w:spacing w:after="60"/>
              <w:rPr>
                <w:iCs/>
                <w:sz w:val="20"/>
              </w:rPr>
            </w:pPr>
            <w:r w:rsidRPr="007E46C9">
              <w:rPr>
                <w:i/>
                <w:iCs/>
                <w:sz w:val="20"/>
              </w:rPr>
              <w:t>Day-Ahead Reg-Down Amount per QSE</w:t>
            </w:r>
            <w:r w:rsidRPr="007E46C9">
              <w:rPr>
                <w:iCs/>
                <w:sz w:val="20"/>
              </w:rPr>
              <w:t xml:space="preserve">—QSE </w:t>
            </w:r>
            <w:r w:rsidRPr="007E46C9">
              <w:rPr>
                <w:i/>
                <w:iCs/>
                <w:sz w:val="20"/>
              </w:rPr>
              <w:t>q</w:t>
            </w:r>
            <w:r w:rsidRPr="007E46C9">
              <w:rPr>
                <w:iCs/>
                <w:sz w:val="20"/>
              </w:rPr>
              <w:t>’s share of the DAM cost for Reg-Down, for the hour.</w:t>
            </w:r>
          </w:p>
        </w:tc>
      </w:tr>
      <w:tr w:rsidR="00895251" w:rsidRPr="007E46C9" w14:paraId="30512190" w14:textId="77777777" w:rsidTr="00FE06EF">
        <w:tc>
          <w:tcPr>
            <w:tcW w:w="824" w:type="pct"/>
            <w:tcBorders>
              <w:top w:val="single" w:sz="4" w:space="0" w:color="auto"/>
              <w:left w:val="single" w:sz="4" w:space="0" w:color="auto"/>
              <w:bottom w:val="single" w:sz="4" w:space="0" w:color="auto"/>
              <w:right w:val="single" w:sz="4" w:space="0" w:color="auto"/>
            </w:tcBorders>
          </w:tcPr>
          <w:p w14:paraId="2971E4F7" w14:textId="77777777" w:rsidR="00895251" w:rsidRPr="007E46C9" w:rsidRDefault="00895251" w:rsidP="00FE06EF">
            <w:pPr>
              <w:spacing w:after="60"/>
              <w:rPr>
                <w:i/>
                <w:iCs/>
                <w:sz w:val="20"/>
              </w:rPr>
            </w:pPr>
            <w:r w:rsidRPr="007E46C9">
              <w:rPr>
                <w:i/>
                <w:iCs/>
                <w:sz w:val="20"/>
              </w:rPr>
              <w:t>q</w:t>
            </w:r>
          </w:p>
        </w:tc>
        <w:tc>
          <w:tcPr>
            <w:tcW w:w="463" w:type="pct"/>
            <w:tcBorders>
              <w:top w:val="single" w:sz="4" w:space="0" w:color="auto"/>
              <w:left w:val="single" w:sz="4" w:space="0" w:color="auto"/>
              <w:bottom w:val="single" w:sz="4" w:space="0" w:color="auto"/>
              <w:right w:val="single" w:sz="4" w:space="0" w:color="auto"/>
            </w:tcBorders>
          </w:tcPr>
          <w:p w14:paraId="1169B253" w14:textId="77777777" w:rsidR="00895251" w:rsidRPr="007E46C9" w:rsidRDefault="00895251" w:rsidP="00FE06EF">
            <w:pPr>
              <w:spacing w:after="60"/>
              <w:rPr>
                <w:iCs/>
                <w:sz w:val="20"/>
              </w:rPr>
            </w:pPr>
            <w:r w:rsidRPr="007E46C9">
              <w:rPr>
                <w:iCs/>
                <w:sz w:val="20"/>
              </w:rPr>
              <w:t>none</w:t>
            </w:r>
          </w:p>
        </w:tc>
        <w:tc>
          <w:tcPr>
            <w:tcW w:w="3713" w:type="pct"/>
            <w:tcBorders>
              <w:top w:val="single" w:sz="4" w:space="0" w:color="auto"/>
              <w:left w:val="single" w:sz="4" w:space="0" w:color="auto"/>
              <w:bottom w:val="single" w:sz="4" w:space="0" w:color="auto"/>
              <w:right w:val="single" w:sz="4" w:space="0" w:color="auto"/>
            </w:tcBorders>
          </w:tcPr>
          <w:p w14:paraId="1EEAC9EC" w14:textId="77777777" w:rsidR="00895251" w:rsidRPr="007E46C9" w:rsidRDefault="00895251" w:rsidP="00FE06EF">
            <w:pPr>
              <w:spacing w:after="60"/>
              <w:rPr>
                <w:iCs/>
                <w:sz w:val="20"/>
              </w:rPr>
            </w:pPr>
            <w:r w:rsidRPr="007E46C9">
              <w:rPr>
                <w:iCs/>
                <w:sz w:val="20"/>
              </w:rPr>
              <w:t>A QSE.</w:t>
            </w:r>
          </w:p>
        </w:tc>
      </w:tr>
    </w:tbl>
    <w:p w14:paraId="338163B2" w14:textId="77777777" w:rsidR="00895251" w:rsidRPr="007E46C9" w:rsidRDefault="00895251" w:rsidP="00895251">
      <w:pPr>
        <w:spacing w:before="240" w:after="240"/>
        <w:ind w:left="720" w:hanging="720"/>
        <w:rPr>
          <w:iCs/>
        </w:rPr>
      </w:pPr>
      <w:r w:rsidRPr="007E46C9">
        <w:rPr>
          <w:iCs/>
        </w:rPr>
        <w:t>(4)</w:t>
      </w:r>
      <w:r w:rsidRPr="007E46C9">
        <w:rPr>
          <w:iCs/>
        </w:rPr>
        <w:tab/>
        <w:t>For RRS, if applicable:</w:t>
      </w:r>
    </w:p>
    <w:p w14:paraId="05DA85B6" w14:textId="77777777" w:rsidR="00895251" w:rsidRPr="007E46C9" w:rsidRDefault="00895251" w:rsidP="00895251">
      <w:pPr>
        <w:spacing w:after="240"/>
        <w:ind w:left="1440" w:hanging="720"/>
      </w:pPr>
      <w:r w:rsidRPr="007E46C9">
        <w:t>(a)</w:t>
      </w:r>
      <w:r w:rsidRPr="007E46C9">
        <w:tab/>
        <w:t xml:space="preserve">The net total costs for RRS for a given Operating Hour </w:t>
      </w:r>
      <w:proofErr w:type="gramStart"/>
      <w:r w:rsidRPr="007E46C9">
        <w:t>is</w:t>
      </w:r>
      <w:proofErr w:type="gramEnd"/>
      <w:r w:rsidRPr="007E46C9">
        <w:t xml:space="preserve"> calculated as follows:</w:t>
      </w:r>
    </w:p>
    <w:p w14:paraId="2B485160" w14:textId="77777777" w:rsidR="00895251" w:rsidRDefault="6D83C740" w:rsidP="00895251">
      <w:pPr>
        <w:spacing w:after="120"/>
        <w:ind w:left="3600" w:hanging="2880"/>
        <w:rPr>
          <w:b/>
          <w:bCs/>
        </w:rPr>
      </w:pPr>
      <w:r w:rsidRPr="007E46C9">
        <w:rPr>
          <w:b/>
          <w:bCs/>
        </w:rPr>
        <w:t>RRCOSTTOT</w:t>
      </w:r>
      <w:r w:rsidR="00895251" w:rsidRPr="007E46C9">
        <w:rPr>
          <w:b/>
          <w:bCs/>
        </w:rPr>
        <w:tab/>
      </w:r>
      <w:r w:rsidRPr="007E46C9">
        <w:rPr>
          <w:b/>
          <w:bCs/>
        </w:rPr>
        <w:t>=</w:t>
      </w:r>
      <w:r w:rsidR="00895251" w:rsidRPr="007E46C9">
        <w:rPr>
          <w:b/>
          <w:bCs/>
        </w:rPr>
        <w:tab/>
      </w:r>
      <w:r w:rsidRPr="007E46C9">
        <w:rPr>
          <w:b/>
          <w:bCs/>
        </w:rPr>
        <w:t>(-1) * (</w:t>
      </w:r>
      <w:r w:rsidR="00895251">
        <w:rPr>
          <w:b/>
          <w:bCs/>
          <w:noProof/>
          <w:position w:val="-20"/>
        </w:rPr>
        <w:drawing>
          <wp:inline distT="0" distB="0" distL="0" distR="0" wp14:anchorId="7E93B93A" wp14:editId="0435E8D3">
            <wp:extent cx="142875" cy="276225"/>
            <wp:effectExtent l="0" t="0" r="9525" b="9525"/>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
          <w:bCs/>
        </w:rPr>
        <w:t xml:space="preserve">(RTPCRRAMTTOT </w:t>
      </w:r>
      <w:r w:rsidRPr="1A41FB75">
        <w:rPr>
          <w:b/>
          <w:bCs/>
          <w:i/>
          <w:iCs/>
          <w:vertAlign w:val="subscript"/>
        </w:rPr>
        <w:t>m</w:t>
      </w:r>
      <w:r w:rsidRPr="007E46C9">
        <w:rPr>
          <w:rFonts w:ascii="Times New Roman Bold" w:hAnsi="Times New Roman Bold"/>
          <w:b/>
          <w:bCs/>
        </w:rPr>
        <w:t>)</w:t>
      </w:r>
      <w:r w:rsidRPr="007E46C9">
        <w:rPr>
          <w:b/>
          <w:bCs/>
        </w:rPr>
        <w:t xml:space="preserve"> +    </w:t>
      </w:r>
      <w:r w:rsidR="00895251" w:rsidRPr="007E46C9">
        <w:rPr>
          <w:b/>
          <w:bCs/>
        </w:rPr>
        <w:tab/>
      </w:r>
      <w:r w:rsidRPr="007E46C9">
        <w:rPr>
          <w:b/>
          <w:bCs/>
        </w:rPr>
        <w:t>PCRRAMTTOT  + RRFQAMTTOT</w:t>
      </w:r>
      <w:r w:rsidRPr="00D66F53">
        <w:rPr>
          <w:b/>
          <w:bCs/>
        </w:rPr>
        <w:t xml:space="preserve"> + </w:t>
      </w:r>
    </w:p>
    <w:p w14:paraId="10669F31" w14:textId="77777777" w:rsidR="00895251" w:rsidRPr="007E46C9" w:rsidRDefault="00895251" w:rsidP="00895251">
      <w:pPr>
        <w:spacing w:after="240"/>
        <w:ind w:left="3600" w:firstLine="720"/>
        <w:rPr>
          <w:b/>
          <w:bCs/>
        </w:rPr>
      </w:pPr>
      <w:r w:rsidRPr="00D66F53">
        <w:rPr>
          <w:b/>
          <w:bCs/>
        </w:rPr>
        <w:t>RRINFQAMTTOT</w:t>
      </w:r>
      <w:r w:rsidRPr="007E46C9">
        <w:rPr>
          <w:b/>
          <w:bCs/>
        </w:rPr>
        <w:t>)</w:t>
      </w:r>
    </w:p>
    <w:p w14:paraId="4BF5C552" w14:textId="77777777" w:rsidR="00895251" w:rsidRPr="007E46C9" w:rsidRDefault="00895251" w:rsidP="00895251">
      <w:pPr>
        <w:spacing w:after="240"/>
        <w:rPr>
          <w:iCs/>
        </w:rPr>
      </w:pPr>
      <w:r w:rsidRPr="007E46C9">
        <w:rPr>
          <w:iCs/>
        </w:rPr>
        <w:t xml:space="preserve">Where: </w:t>
      </w:r>
    </w:p>
    <w:p w14:paraId="2E9FCAEC" w14:textId="77777777" w:rsidR="00895251" w:rsidRPr="007E46C9" w:rsidRDefault="00895251" w:rsidP="00895251">
      <w:r w:rsidRPr="007E46C9">
        <w:lastRenderedPageBreak/>
        <w:t>Total payment of SASM- and RSASM-procured capacity for RRS by market</w:t>
      </w:r>
    </w:p>
    <w:p w14:paraId="43387FB9" w14:textId="77777777" w:rsidR="00895251" w:rsidRPr="007E46C9" w:rsidRDefault="00895251" w:rsidP="1A41FB75">
      <w:pPr>
        <w:spacing w:after="240"/>
        <w:ind w:leftChars="300" w:left="2880" w:hangingChars="900" w:hanging="2160"/>
        <w:rPr>
          <w:i/>
          <w:iCs/>
          <w:vertAlign w:val="subscript"/>
        </w:rPr>
      </w:pPr>
      <w:r w:rsidRPr="79C6FA9D">
        <w:t xml:space="preserve">RTPCRRAMTTOT </w:t>
      </w:r>
      <w:r w:rsidRPr="1A41FB75">
        <w:rPr>
          <w:i/>
          <w:iCs/>
          <w:vertAlign w:val="subscript"/>
        </w:rPr>
        <w:t>m</w:t>
      </w:r>
      <w:r w:rsidRPr="007E46C9">
        <w:rPr>
          <w:bCs/>
        </w:rPr>
        <w:tab/>
      </w:r>
      <w:r w:rsidRPr="007E46C9">
        <w:rPr>
          <w:bCs/>
        </w:rPr>
        <w:tab/>
      </w:r>
      <w:r w:rsidRPr="79C6FA9D">
        <w:t>=</w:t>
      </w:r>
      <w:r w:rsidRPr="007E46C9">
        <w:rPr>
          <w:bCs/>
        </w:rPr>
        <w:tab/>
      </w:r>
      <w:r>
        <w:rPr>
          <w:bCs/>
          <w:noProof/>
          <w:position w:val="-22"/>
        </w:rPr>
        <w:drawing>
          <wp:inline distT="0" distB="0" distL="0" distR="0" wp14:anchorId="233198C8" wp14:editId="40BEF7FD">
            <wp:extent cx="142875" cy="295275"/>
            <wp:effectExtent l="0" t="0" r="9525" b="9525"/>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3"/>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RTPCRRAMT </w:t>
      </w:r>
      <w:r w:rsidRPr="1A41FB75">
        <w:rPr>
          <w:i/>
          <w:iCs/>
          <w:vertAlign w:val="subscript"/>
        </w:rPr>
        <w:t>q, m</w:t>
      </w:r>
    </w:p>
    <w:p w14:paraId="6988BAB0" w14:textId="77777777" w:rsidR="00895251" w:rsidRPr="007E46C9" w:rsidRDefault="00895251" w:rsidP="00895251">
      <w:r w:rsidRPr="007E46C9">
        <w:t>Total payment of DAM-procured capacity for RRS</w:t>
      </w:r>
    </w:p>
    <w:p w14:paraId="3D6EF403" w14:textId="77777777" w:rsidR="00895251" w:rsidRPr="007E46C9" w:rsidRDefault="00895251" w:rsidP="00895251">
      <w:pPr>
        <w:spacing w:after="240"/>
        <w:ind w:leftChars="300" w:left="2880" w:hangingChars="900" w:hanging="2160"/>
      </w:pPr>
      <w:r w:rsidRPr="79C6FA9D">
        <w:t>PCRRAMTTOT</w:t>
      </w:r>
      <w:r w:rsidRPr="007E46C9">
        <w:rPr>
          <w:bCs/>
          <w:i/>
          <w:vertAlign w:val="subscript"/>
        </w:rPr>
        <w:tab/>
      </w:r>
      <w:r w:rsidRPr="007E46C9">
        <w:rPr>
          <w:bCs/>
          <w:i/>
          <w:vertAlign w:val="subscript"/>
        </w:rPr>
        <w:tab/>
      </w:r>
      <w:r w:rsidRPr="79C6FA9D">
        <w:t>=</w:t>
      </w:r>
      <w:r w:rsidRPr="007E46C9">
        <w:rPr>
          <w:bCs/>
        </w:rPr>
        <w:tab/>
      </w:r>
      <w:r>
        <w:rPr>
          <w:bCs/>
          <w:noProof/>
          <w:position w:val="-22"/>
        </w:rPr>
        <w:drawing>
          <wp:inline distT="0" distB="0" distL="0" distR="0" wp14:anchorId="793C7BC0" wp14:editId="20646299">
            <wp:extent cx="142875" cy="295275"/>
            <wp:effectExtent l="0" t="0" r="9525" b="9525"/>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PCRRAMT </w:t>
      </w:r>
      <w:r w:rsidRPr="1A41FB75">
        <w:rPr>
          <w:i/>
          <w:iCs/>
          <w:vertAlign w:val="subscript"/>
        </w:rPr>
        <w:t>q</w:t>
      </w:r>
    </w:p>
    <w:p w14:paraId="6493FD84" w14:textId="77777777" w:rsidR="00895251" w:rsidRPr="007E46C9" w:rsidRDefault="00895251" w:rsidP="00895251">
      <w:r w:rsidRPr="007E46C9">
        <w:t>Total charge of failure on Ancillary Service Supply Responsibility for RRS</w:t>
      </w:r>
    </w:p>
    <w:p w14:paraId="1C719669" w14:textId="77777777" w:rsidR="00895251" w:rsidRPr="007E46C9" w:rsidRDefault="00895251" w:rsidP="1A41FB75">
      <w:pPr>
        <w:spacing w:after="240"/>
        <w:ind w:leftChars="300" w:left="2880" w:hangingChars="900" w:hanging="2160"/>
        <w:rPr>
          <w:i/>
          <w:iCs/>
          <w:vertAlign w:val="subscript"/>
        </w:rPr>
      </w:pPr>
      <w:r w:rsidRPr="79C6FA9D">
        <w:t>RRFQAMTTOT</w:t>
      </w:r>
      <w:r w:rsidRPr="007E46C9">
        <w:rPr>
          <w:bCs/>
        </w:rPr>
        <w:tab/>
      </w:r>
      <w:r w:rsidRPr="007E46C9">
        <w:rPr>
          <w:bCs/>
        </w:rPr>
        <w:tab/>
      </w:r>
      <w:r w:rsidRPr="79C6FA9D">
        <w:t>=</w:t>
      </w:r>
      <w:r w:rsidRPr="007E46C9">
        <w:rPr>
          <w:bCs/>
        </w:rPr>
        <w:tab/>
      </w:r>
      <w:r>
        <w:rPr>
          <w:bCs/>
          <w:noProof/>
          <w:position w:val="-22"/>
        </w:rPr>
        <w:drawing>
          <wp:inline distT="0" distB="0" distL="0" distR="0" wp14:anchorId="46274626" wp14:editId="6BBAECFA">
            <wp:extent cx="142875" cy="295275"/>
            <wp:effectExtent l="0" t="0" r="9525" b="9525"/>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RRFQAMTQSETOT </w:t>
      </w:r>
      <w:r w:rsidRPr="1A41FB75">
        <w:rPr>
          <w:i/>
          <w:iCs/>
          <w:vertAlign w:val="subscript"/>
        </w:rPr>
        <w:t>q</w:t>
      </w:r>
    </w:p>
    <w:p w14:paraId="4CA3EB5F" w14:textId="77777777" w:rsidR="00895251" w:rsidRPr="007E46C9" w:rsidRDefault="00895251" w:rsidP="00895251">
      <w:pPr>
        <w:ind w:left="300" w:hangingChars="125" w:hanging="300"/>
        <w:rPr>
          <w:bCs/>
        </w:rPr>
      </w:pPr>
      <w:r w:rsidRPr="007E46C9">
        <w:rPr>
          <w:bCs/>
        </w:rPr>
        <w:t>Total payment of SASM- and RSASM-procured capacity RRS Service by QSE</w:t>
      </w:r>
    </w:p>
    <w:p w14:paraId="47898250" w14:textId="77777777" w:rsidR="00895251" w:rsidRPr="007E46C9" w:rsidRDefault="00895251" w:rsidP="1A41FB75">
      <w:pPr>
        <w:spacing w:after="240"/>
        <w:ind w:leftChars="300" w:left="2880" w:hangingChars="900" w:hanging="2160"/>
        <w:rPr>
          <w:i/>
          <w:iCs/>
          <w:vertAlign w:val="subscript"/>
        </w:rPr>
      </w:pPr>
      <w:r w:rsidRPr="79C6FA9D">
        <w:t xml:space="preserve">RTPCRRAMTQSETOT </w:t>
      </w:r>
      <w:r w:rsidRPr="1A41FB75">
        <w:rPr>
          <w:i/>
          <w:iCs/>
          <w:vertAlign w:val="subscript"/>
        </w:rPr>
        <w:t>q</w:t>
      </w:r>
      <w:r w:rsidRPr="007E46C9">
        <w:rPr>
          <w:bCs/>
        </w:rPr>
        <w:t xml:space="preserve"> </w:t>
      </w:r>
      <w:r w:rsidRPr="007E46C9">
        <w:rPr>
          <w:bCs/>
        </w:rPr>
        <w:tab/>
      </w:r>
      <w:r w:rsidRPr="79C6FA9D">
        <w:t>=</w:t>
      </w:r>
      <w:r w:rsidRPr="007E46C9">
        <w:rPr>
          <w:bCs/>
        </w:rPr>
        <w:tab/>
      </w:r>
      <w:r>
        <w:rPr>
          <w:bCs/>
          <w:noProof/>
          <w:position w:val="-20"/>
        </w:rPr>
        <w:drawing>
          <wp:inline distT="0" distB="0" distL="0" distR="0" wp14:anchorId="7D223677" wp14:editId="249078FB">
            <wp:extent cx="142875" cy="276225"/>
            <wp:effectExtent l="0" t="0" r="9525" b="9525"/>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t xml:space="preserve">RTPCRRAMT </w:t>
      </w:r>
      <w:r w:rsidRPr="1A41FB75">
        <w:rPr>
          <w:i/>
          <w:iCs/>
          <w:vertAlign w:val="subscript"/>
        </w:rPr>
        <w:t>q, m</w:t>
      </w:r>
    </w:p>
    <w:p w14:paraId="015918FF" w14:textId="77777777" w:rsidR="00895251" w:rsidRDefault="00895251" w:rsidP="00895251">
      <w:r>
        <w:t>Total charge of infeasible Ancillary Service Supply Responsibility for RRS</w:t>
      </w:r>
    </w:p>
    <w:p w14:paraId="5220B19F" w14:textId="77777777" w:rsidR="00895251" w:rsidRDefault="00895251" w:rsidP="00895251">
      <w:pPr>
        <w:spacing w:after="240"/>
        <w:ind w:left="2880" w:hanging="2160"/>
      </w:pPr>
      <w:r>
        <w:t>RRINF</w:t>
      </w:r>
      <w:r w:rsidRPr="0070611B">
        <w:t>QAMT</w:t>
      </w:r>
      <w:r>
        <w:t>TOT</w:t>
      </w:r>
      <w:r>
        <w:tab/>
        <w:t>=</w:t>
      </w:r>
      <w:r>
        <w:tab/>
      </w:r>
      <w:r w:rsidRPr="006F784F">
        <w:rPr>
          <w:position w:val="-22"/>
          <w:lang w:val="pt-BR"/>
        </w:rPr>
        <w:object w:dxaOrig="225" w:dyaOrig="465" w14:anchorId="580BCC27">
          <v:shape id="_x0000_i1157" type="#_x0000_t75" style="width:15pt;height:15pt" o:ole="">
            <v:imagedata r:id="rId176" o:title=""/>
          </v:shape>
          <o:OLEObject Type="Embed" ProgID="Equation.3" ShapeID="_x0000_i1157" DrawAspect="Content" ObjectID="_1825175725" r:id="rId183"/>
        </w:object>
      </w:r>
      <w:r w:rsidRPr="002A7C17">
        <w:t xml:space="preserve"> </w:t>
      </w:r>
      <w:r>
        <w:t xml:space="preserve">RRINFQAMT </w:t>
      </w:r>
      <w:r w:rsidRPr="7A3F923C">
        <w:rPr>
          <w:i/>
          <w:iCs/>
          <w:vertAlign w:val="subscript"/>
        </w:rPr>
        <w:t>q</w:t>
      </w:r>
      <w:r>
        <w:rPr>
          <w:vertAlign w:val="subscript"/>
        </w:rPr>
        <w:t xml:space="preserve"> </w:t>
      </w:r>
    </w:p>
    <w:p w14:paraId="4B4B0970" w14:textId="77777777" w:rsidR="00895251" w:rsidRPr="007E46C9" w:rsidRDefault="00895251" w:rsidP="00895251">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895251" w:rsidRPr="007E46C9" w14:paraId="6CA15E82" w14:textId="77777777" w:rsidTr="00FE06EF">
        <w:trPr>
          <w:tblHeader/>
        </w:trPr>
        <w:tc>
          <w:tcPr>
            <w:tcW w:w="1278" w:type="pct"/>
          </w:tcPr>
          <w:p w14:paraId="18B5E97A" w14:textId="77777777" w:rsidR="00895251" w:rsidRPr="007E46C9" w:rsidRDefault="00895251" w:rsidP="00FE06EF">
            <w:pPr>
              <w:spacing w:after="120"/>
              <w:rPr>
                <w:b/>
                <w:iCs/>
                <w:sz w:val="20"/>
              </w:rPr>
            </w:pPr>
            <w:r w:rsidRPr="007E46C9">
              <w:rPr>
                <w:b/>
                <w:iCs/>
                <w:sz w:val="20"/>
              </w:rPr>
              <w:t>Variable</w:t>
            </w:r>
          </w:p>
        </w:tc>
        <w:tc>
          <w:tcPr>
            <w:tcW w:w="329" w:type="pct"/>
          </w:tcPr>
          <w:p w14:paraId="15CAB45B" w14:textId="77777777" w:rsidR="00895251" w:rsidRPr="007E46C9" w:rsidRDefault="00895251" w:rsidP="00FE06EF">
            <w:pPr>
              <w:spacing w:after="120"/>
              <w:rPr>
                <w:b/>
                <w:iCs/>
                <w:sz w:val="20"/>
              </w:rPr>
            </w:pPr>
            <w:r w:rsidRPr="007E46C9">
              <w:rPr>
                <w:b/>
                <w:iCs/>
                <w:sz w:val="20"/>
              </w:rPr>
              <w:t>Unit</w:t>
            </w:r>
          </w:p>
        </w:tc>
        <w:tc>
          <w:tcPr>
            <w:tcW w:w="3393" w:type="pct"/>
          </w:tcPr>
          <w:p w14:paraId="1C75C208" w14:textId="77777777" w:rsidR="00895251" w:rsidRPr="007E46C9" w:rsidRDefault="00895251" w:rsidP="00FE06EF">
            <w:pPr>
              <w:spacing w:after="120"/>
              <w:rPr>
                <w:b/>
                <w:iCs/>
                <w:sz w:val="20"/>
              </w:rPr>
            </w:pPr>
            <w:r w:rsidRPr="007E46C9">
              <w:rPr>
                <w:b/>
                <w:iCs/>
                <w:sz w:val="20"/>
              </w:rPr>
              <w:t>Description</w:t>
            </w:r>
          </w:p>
        </w:tc>
      </w:tr>
      <w:tr w:rsidR="00895251" w:rsidRPr="007E46C9" w14:paraId="73ACCE5E" w14:textId="77777777" w:rsidTr="00FE06EF">
        <w:tc>
          <w:tcPr>
            <w:tcW w:w="1278" w:type="pct"/>
          </w:tcPr>
          <w:p w14:paraId="05B38483" w14:textId="77777777" w:rsidR="00895251" w:rsidRPr="007E46C9" w:rsidRDefault="00895251" w:rsidP="00FE06EF">
            <w:pPr>
              <w:spacing w:after="60"/>
              <w:rPr>
                <w:iCs/>
                <w:sz w:val="20"/>
              </w:rPr>
            </w:pPr>
            <w:r w:rsidRPr="007E46C9">
              <w:rPr>
                <w:iCs/>
                <w:sz w:val="20"/>
              </w:rPr>
              <w:t>RRCOSTTOT</w:t>
            </w:r>
          </w:p>
        </w:tc>
        <w:tc>
          <w:tcPr>
            <w:tcW w:w="329" w:type="pct"/>
          </w:tcPr>
          <w:p w14:paraId="52EF3CA0" w14:textId="77777777" w:rsidR="00895251" w:rsidRPr="007E46C9" w:rsidRDefault="00895251" w:rsidP="00FE06EF">
            <w:pPr>
              <w:spacing w:after="60"/>
              <w:rPr>
                <w:iCs/>
                <w:sz w:val="20"/>
              </w:rPr>
            </w:pPr>
            <w:r w:rsidRPr="007E46C9">
              <w:rPr>
                <w:iCs/>
                <w:sz w:val="20"/>
              </w:rPr>
              <w:t>$</w:t>
            </w:r>
          </w:p>
        </w:tc>
        <w:tc>
          <w:tcPr>
            <w:tcW w:w="3393" w:type="pct"/>
          </w:tcPr>
          <w:p w14:paraId="3EF5B851" w14:textId="77777777" w:rsidR="00895251" w:rsidRPr="007E46C9" w:rsidRDefault="00895251" w:rsidP="00FE06EF">
            <w:pPr>
              <w:spacing w:after="60"/>
              <w:rPr>
                <w:iCs/>
                <w:sz w:val="20"/>
              </w:rPr>
            </w:pPr>
            <w:r w:rsidRPr="007E46C9">
              <w:rPr>
                <w:i/>
                <w:iCs/>
                <w:sz w:val="20"/>
              </w:rPr>
              <w:t>Responsive Reserve Cost Total</w:t>
            </w:r>
            <w:r w:rsidRPr="007E46C9">
              <w:rPr>
                <w:iCs/>
                <w:sz w:val="20"/>
              </w:rPr>
              <w:t>—The net total costs for RRS, for the hour.</w:t>
            </w:r>
          </w:p>
        </w:tc>
      </w:tr>
      <w:tr w:rsidR="00895251" w:rsidRPr="007E46C9" w14:paraId="3F7C350C" w14:textId="77777777" w:rsidTr="00FE06EF">
        <w:tc>
          <w:tcPr>
            <w:tcW w:w="1278" w:type="pct"/>
            <w:tcBorders>
              <w:top w:val="single" w:sz="4" w:space="0" w:color="auto"/>
              <w:left w:val="single" w:sz="4" w:space="0" w:color="auto"/>
              <w:bottom w:val="single" w:sz="4" w:space="0" w:color="auto"/>
              <w:right w:val="single" w:sz="4" w:space="0" w:color="auto"/>
            </w:tcBorders>
          </w:tcPr>
          <w:p w14:paraId="4775EF46" w14:textId="77777777" w:rsidR="00895251" w:rsidRPr="007E46C9" w:rsidRDefault="00895251" w:rsidP="00FE06EF">
            <w:pPr>
              <w:spacing w:after="60"/>
              <w:rPr>
                <w:iCs/>
                <w:sz w:val="20"/>
              </w:rPr>
            </w:pPr>
            <w:r w:rsidRPr="007E46C9">
              <w:rPr>
                <w:iCs/>
                <w:sz w:val="20"/>
              </w:rPr>
              <w:t xml:space="preserve">RTPCRRAMTTOT </w:t>
            </w:r>
            <w:r w:rsidRPr="007E46C9">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1269257A" w14:textId="77777777" w:rsidR="00895251" w:rsidRPr="007E46C9"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66CF7303" w14:textId="77777777" w:rsidR="00895251" w:rsidRPr="007E46C9" w:rsidRDefault="00895251" w:rsidP="00FE06EF">
            <w:pPr>
              <w:spacing w:after="60"/>
              <w:rPr>
                <w:i/>
                <w:iCs/>
                <w:sz w:val="20"/>
              </w:rPr>
            </w:pPr>
            <w:r w:rsidRPr="007E46C9">
              <w:rPr>
                <w:i/>
                <w:iCs/>
                <w:sz w:val="20"/>
              </w:rPr>
              <w:t>Procured Capacity for Responsive Reserve Amount Total by market—</w:t>
            </w:r>
            <w:r w:rsidRPr="007E46C9">
              <w:rPr>
                <w:iCs/>
                <w:sz w:val="20"/>
              </w:rPr>
              <w:t xml:space="preserve">The total payments to all QSEs for the Ancillary Service Offers cleared in the market </w:t>
            </w:r>
            <w:r w:rsidRPr="007E46C9">
              <w:rPr>
                <w:i/>
                <w:iCs/>
                <w:sz w:val="20"/>
              </w:rPr>
              <w:t>m</w:t>
            </w:r>
            <w:r w:rsidRPr="007E46C9">
              <w:rPr>
                <w:iCs/>
                <w:sz w:val="20"/>
              </w:rPr>
              <w:t xml:space="preserve"> for RRS, for the hour.</w:t>
            </w:r>
          </w:p>
        </w:tc>
      </w:tr>
      <w:tr w:rsidR="00895251" w:rsidRPr="007E46C9" w14:paraId="17192F1A" w14:textId="77777777" w:rsidTr="00FE06EF">
        <w:tc>
          <w:tcPr>
            <w:tcW w:w="1278" w:type="pct"/>
            <w:tcBorders>
              <w:top w:val="single" w:sz="4" w:space="0" w:color="auto"/>
              <w:left w:val="single" w:sz="4" w:space="0" w:color="auto"/>
              <w:bottom w:val="single" w:sz="4" w:space="0" w:color="auto"/>
              <w:right w:val="single" w:sz="4" w:space="0" w:color="auto"/>
            </w:tcBorders>
          </w:tcPr>
          <w:p w14:paraId="1B0BE9F9" w14:textId="77777777" w:rsidR="00895251" w:rsidRPr="007E46C9" w:rsidRDefault="00895251" w:rsidP="00FE06EF">
            <w:pPr>
              <w:spacing w:after="60"/>
              <w:rPr>
                <w:iCs/>
                <w:sz w:val="20"/>
              </w:rPr>
            </w:pPr>
            <w:r w:rsidRPr="007E46C9">
              <w:rPr>
                <w:iCs/>
                <w:sz w:val="20"/>
              </w:rPr>
              <w:t xml:space="preserve">RTPCRRAMT </w:t>
            </w:r>
            <w:r w:rsidRPr="007E46C9">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331BBC6A" w14:textId="77777777" w:rsidR="00895251" w:rsidRPr="007E46C9"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4A1808DF" w14:textId="77777777" w:rsidR="00895251" w:rsidRPr="007E46C9" w:rsidRDefault="00895251" w:rsidP="00FE06EF">
            <w:pPr>
              <w:spacing w:after="60"/>
              <w:rPr>
                <w:i/>
                <w:iCs/>
                <w:sz w:val="20"/>
              </w:rPr>
            </w:pPr>
            <w:r w:rsidRPr="007E46C9">
              <w:rPr>
                <w:i/>
                <w:iCs/>
                <w:sz w:val="20"/>
              </w:rPr>
              <w:t>Procured Capacity for Responsive Reserve Amount per QSE by market</w:t>
            </w:r>
            <w:r w:rsidRPr="007E46C9">
              <w:rPr>
                <w:iCs/>
                <w:sz w:val="20"/>
              </w:rPr>
              <w:t xml:space="preserve">—The payment to QSE </w:t>
            </w:r>
            <w:r w:rsidRPr="007E46C9">
              <w:rPr>
                <w:i/>
                <w:iCs/>
                <w:sz w:val="20"/>
              </w:rPr>
              <w:t>q</w:t>
            </w:r>
            <w:r w:rsidRPr="007E46C9">
              <w:rPr>
                <w:iCs/>
                <w:sz w:val="20"/>
              </w:rPr>
              <w:t xml:space="preserve"> for its Ancillary Service Offers cleared in the market </w:t>
            </w:r>
            <w:r w:rsidRPr="007E46C9">
              <w:rPr>
                <w:i/>
                <w:iCs/>
                <w:sz w:val="20"/>
              </w:rPr>
              <w:t>m</w:t>
            </w:r>
            <w:r w:rsidRPr="007E46C9">
              <w:rPr>
                <w:iCs/>
                <w:sz w:val="20"/>
              </w:rPr>
              <w:t xml:space="preserve"> for RRS, for the hour.</w:t>
            </w:r>
          </w:p>
        </w:tc>
      </w:tr>
      <w:tr w:rsidR="00895251" w:rsidRPr="007E46C9" w14:paraId="5C06DFBE" w14:textId="77777777" w:rsidTr="00FE06EF">
        <w:tc>
          <w:tcPr>
            <w:tcW w:w="1278" w:type="pct"/>
            <w:tcBorders>
              <w:top w:val="single" w:sz="4" w:space="0" w:color="auto"/>
              <w:left w:val="single" w:sz="4" w:space="0" w:color="auto"/>
              <w:bottom w:val="single" w:sz="4" w:space="0" w:color="auto"/>
              <w:right w:val="single" w:sz="4" w:space="0" w:color="auto"/>
            </w:tcBorders>
          </w:tcPr>
          <w:p w14:paraId="3C30B4FD" w14:textId="77777777" w:rsidR="00895251" w:rsidRPr="007E46C9" w:rsidRDefault="00895251" w:rsidP="00FE06EF">
            <w:pPr>
              <w:spacing w:after="60"/>
              <w:rPr>
                <w:iCs/>
                <w:sz w:val="20"/>
              </w:rPr>
            </w:pPr>
            <w:r w:rsidRPr="007E46C9">
              <w:rPr>
                <w:iCs/>
                <w:sz w:val="20"/>
              </w:rPr>
              <w:t>RRFQAMTTOT</w:t>
            </w:r>
          </w:p>
        </w:tc>
        <w:tc>
          <w:tcPr>
            <w:tcW w:w="329" w:type="pct"/>
            <w:tcBorders>
              <w:top w:val="single" w:sz="4" w:space="0" w:color="auto"/>
              <w:left w:val="single" w:sz="4" w:space="0" w:color="auto"/>
              <w:bottom w:val="single" w:sz="4" w:space="0" w:color="auto"/>
              <w:right w:val="single" w:sz="4" w:space="0" w:color="auto"/>
            </w:tcBorders>
          </w:tcPr>
          <w:p w14:paraId="339C1EC2" w14:textId="77777777" w:rsidR="00895251" w:rsidRPr="007E46C9"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0754D1F2" w14:textId="77777777" w:rsidR="00895251" w:rsidRPr="007E46C9" w:rsidRDefault="00895251" w:rsidP="00FE06EF">
            <w:pPr>
              <w:spacing w:after="60"/>
              <w:rPr>
                <w:i/>
                <w:iCs/>
                <w:sz w:val="20"/>
              </w:rPr>
            </w:pPr>
            <w:r w:rsidRPr="007E46C9">
              <w:rPr>
                <w:i/>
                <w:iCs/>
                <w:sz w:val="20"/>
              </w:rPr>
              <w:t>Responsive Reserve Failure Quantity Amount Total</w:t>
            </w:r>
            <w:r w:rsidRPr="007E46C9">
              <w:rPr>
                <w:iCs/>
                <w:sz w:val="20"/>
              </w:rPr>
              <w:t>—The total charges to all QSEs for their capacity associated with failures and reconfiguration reductions on their Ancillary Service Supply Responsibilities for RRS, for the hour.</w:t>
            </w:r>
          </w:p>
        </w:tc>
      </w:tr>
      <w:tr w:rsidR="00895251" w:rsidRPr="007E46C9" w14:paraId="0B64D777" w14:textId="77777777" w:rsidTr="00FE06EF">
        <w:tc>
          <w:tcPr>
            <w:tcW w:w="1278" w:type="pct"/>
            <w:tcBorders>
              <w:top w:val="single" w:sz="4" w:space="0" w:color="auto"/>
              <w:left w:val="single" w:sz="4" w:space="0" w:color="auto"/>
              <w:bottom w:val="single" w:sz="4" w:space="0" w:color="auto"/>
              <w:right w:val="single" w:sz="4" w:space="0" w:color="auto"/>
            </w:tcBorders>
          </w:tcPr>
          <w:p w14:paraId="0EC26A06" w14:textId="77777777" w:rsidR="00895251" w:rsidRPr="007E46C9" w:rsidRDefault="00895251" w:rsidP="00FE06EF">
            <w:pPr>
              <w:spacing w:after="60"/>
              <w:rPr>
                <w:iCs/>
                <w:sz w:val="20"/>
              </w:rPr>
            </w:pPr>
            <w:r w:rsidRPr="007E46C9">
              <w:rPr>
                <w:iCs/>
                <w:sz w:val="20"/>
              </w:rPr>
              <w:t xml:space="preserve">RRFQAMTQSETOT </w:t>
            </w:r>
            <w:r w:rsidRPr="007E46C9">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36A0E2B" w14:textId="77777777" w:rsidR="00895251" w:rsidRPr="007E46C9"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26AE64FC" w14:textId="77777777" w:rsidR="00895251" w:rsidRPr="007E46C9" w:rsidRDefault="00895251" w:rsidP="00FE06EF">
            <w:pPr>
              <w:spacing w:after="60"/>
              <w:rPr>
                <w:i/>
                <w:iCs/>
                <w:sz w:val="20"/>
              </w:rPr>
            </w:pPr>
            <w:r w:rsidRPr="007E46C9">
              <w:rPr>
                <w:i/>
                <w:iCs/>
                <w:sz w:val="20"/>
              </w:rPr>
              <w:t>Responsive Reserve Failure Quantity Amount Total per QSE</w:t>
            </w:r>
            <w:r w:rsidRPr="007E46C9">
              <w:rPr>
                <w:iCs/>
                <w:sz w:val="20"/>
              </w:rPr>
              <w:t xml:space="preserve">—The charge to QSE </w:t>
            </w:r>
            <w:r w:rsidRPr="007E46C9">
              <w:rPr>
                <w:i/>
                <w:iCs/>
                <w:sz w:val="20"/>
              </w:rPr>
              <w:t>q</w:t>
            </w:r>
            <w:r w:rsidRPr="007E46C9">
              <w:rPr>
                <w:iCs/>
                <w:sz w:val="20"/>
              </w:rPr>
              <w:t xml:space="preserve"> for its total capacity associated with failures and reconfiguration reductions on its Ancillary Service Supply Responsibility for RRS, for the hour.</w:t>
            </w:r>
          </w:p>
        </w:tc>
      </w:tr>
      <w:tr w:rsidR="00895251" w:rsidRPr="007E46C9" w14:paraId="3B591FDA" w14:textId="77777777" w:rsidTr="00FE06EF">
        <w:tc>
          <w:tcPr>
            <w:tcW w:w="1278" w:type="pct"/>
            <w:tcBorders>
              <w:top w:val="single" w:sz="4" w:space="0" w:color="auto"/>
              <w:left w:val="single" w:sz="4" w:space="0" w:color="auto"/>
              <w:bottom w:val="single" w:sz="4" w:space="0" w:color="auto"/>
              <w:right w:val="single" w:sz="4" w:space="0" w:color="auto"/>
            </w:tcBorders>
          </w:tcPr>
          <w:p w14:paraId="36AAA162" w14:textId="77777777" w:rsidR="00895251" w:rsidRPr="007E46C9" w:rsidRDefault="00895251" w:rsidP="00FE06EF">
            <w:pPr>
              <w:spacing w:after="60"/>
              <w:rPr>
                <w:iCs/>
                <w:sz w:val="20"/>
              </w:rPr>
            </w:pPr>
            <w:r w:rsidRPr="007E46C9">
              <w:rPr>
                <w:iCs/>
                <w:sz w:val="20"/>
              </w:rPr>
              <w:t xml:space="preserve">RTPCRRAMTQSETOT </w:t>
            </w:r>
            <w:r w:rsidRPr="007E46C9">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AFE0C6F" w14:textId="77777777" w:rsidR="00895251" w:rsidRPr="007E46C9"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0F2FE461" w14:textId="77777777" w:rsidR="00895251" w:rsidRPr="007E46C9" w:rsidRDefault="00895251" w:rsidP="00FE06EF">
            <w:pPr>
              <w:spacing w:after="60"/>
              <w:rPr>
                <w:iCs/>
                <w:sz w:val="20"/>
              </w:rPr>
            </w:pPr>
            <w:r w:rsidRPr="007E46C9">
              <w:rPr>
                <w:i/>
                <w:iCs/>
                <w:sz w:val="20"/>
              </w:rPr>
              <w:t>Procured Capacity for Responsive Reserve Amount Total per QSE</w:t>
            </w:r>
            <w:r w:rsidRPr="007E46C9">
              <w:rPr>
                <w:iCs/>
                <w:sz w:val="20"/>
              </w:rPr>
              <w:t xml:space="preserve">—The total payments to a QSE </w:t>
            </w:r>
            <w:r w:rsidRPr="007E46C9">
              <w:rPr>
                <w:i/>
                <w:iCs/>
                <w:sz w:val="20"/>
              </w:rPr>
              <w:t>q</w:t>
            </w:r>
            <w:r w:rsidRPr="007E46C9">
              <w:rPr>
                <w:iCs/>
                <w:sz w:val="20"/>
              </w:rPr>
              <w:t xml:space="preserve"> in all SASMs and RSASMs for the Ancillary Service Offers cleared for RRS, for the hour.</w:t>
            </w:r>
          </w:p>
        </w:tc>
      </w:tr>
      <w:tr w:rsidR="00895251" w:rsidRPr="007E46C9" w14:paraId="3F0E85A3" w14:textId="77777777" w:rsidTr="00FE06EF">
        <w:tc>
          <w:tcPr>
            <w:tcW w:w="1278" w:type="pct"/>
            <w:tcBorders>
              <w:top w:val="single" w:sz="4" w:space="0" w:color="auto"/>
              <w:left w:val="single" w:sz="4" w:space="0" w:color="auto"/>
              <w:bottom w:val="single" w:sz="4" w:space="0" w:color="auto"/>
              <w:right w:val="single" w:sz="4" w:space="0" w:color="auto"/>
            </w:tcBorders>
          </w:tcPr>
          <w:p w14:paraId="6527B407" w14:textId="77777777" w:rsidR="00895251" w:rsidRPr="007E46C9" w:rsidRDefault="00895251" w:rsidP="00FE06EF">
            <w:pPr>
              <w:rPr>
                <w:b/>
                <w:sz w:val="20"/>
              </w:rPr>
            </w:pPr>
            <w:r w:rsidRPr="007E46C9">
              <w:rPr>
                <w:sz w:val="20"/>
              </w:rPr>
              <w:t xml:space="preserve">PCRRAMT </w:t>
            </w:r>
            <w:r w:rsidRPr="007E46C9">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F325579" w14:textId="77777777" w:rsidR="00895251" w:rsidRPr="007E46C9" w:rsidRDefault="00895251" w:rsidP="00FE06EF">
            <w:pPr>
              <w:rPr>
                <w:b/>
                <w:sz w:val="20"/>
              </w:rPr>
            </w:pPr>
            <w:r w:rsidRPr="007E46C9">
              <w:rPr>
                <w:sz w:val="20"/>
              </w:rPr>
              <w:t>$</w:t>
            </w:r>
          </w:p>
        </w:tc>
        <w:tc>
          <w:tcPr>
            <w:tcW w:w="3393" w:type="pct"/>
            <w:tcBorders>
              <w:top w:val="single" w:sz="4" w:space="0" w:color="auto"/>
              <w:left w:val="single" w:sz="4" w:space="0" w:color="auto"/>
              <w:bottom w:val="single" w:sz="4" w:space="0" w:color="auto"/>
              <w:right w:val="single" w:sz="4" w:space="0" w:color="auto"/>
            </w:tcBorders>
          </w:tcPr>
          <w:p w14:paraId="0905D023" w14:textId="77777777" w:rsidR="00895251" w:rsidRPr="007E46C9" w:rsidRDefault="00895251" w:rsidP="00FE06EF">
            <w:pPr>
              <w:rPr>
                <w:b/>
                <w:sz w:val="20"/>
              </w:rPr>
            </w:pPr>
            <w:r w:rsidRPr="007E46C9">
              <w:rPr>
                <w:i/>
                <w:sz w:val="20"/>
              </w:rPr>
              <w:t>Procured Capacity for Responsive Reserve Amount per QSE for DAM</w:t>
            </w:r>
            <w:r w:rsidRPr="007E46C9">
              <w:rPr>
                <w:sz w:val="20"/>
              </w:rPr>
              <w:t xml:space="preserve">—The DAM RRS payment for QSE </w:t>
            </w:r>
            <w:r w:rsidRPr="007E46C9">
              <w:rPr>
                <w:i/>
                <w:sz w:val="20"/>
              </w:rPr>
              <w:t>q</w:t>
            </w:r>
            <w:r w:rsidRPr="007E46C9">
              <w:rPr>
                <w:sz w:val="20"/>
              </w:rPr>
              <w:t>, for the hour.</w:t>
            </w:r>
          </w:p>
        </w:tc>
      </w:tr>
      <w:tr w:rsidR="00895251" w:rsidRPr="007E46C9" w14:paraId="191502D4" w14:textId="77777777" w:rsidTr="00FE06EF">
        <w:tc>
          <w:tcPr>
            <w:tcW w:w="1278" w:type="pct"/>
            <w:tcBorders>
              <w:top w:val="single" w:sz="4" w:space="0" w:color="auto"/>
              <w:left w:val="single" w:sz="4" w:space="0" w:color="auto"/>
              <w:bottom w:val="single" w:sz="4" w:space="0" w:color="auto"/>
              <w:right w:val="single" w:sz="4" w:space="0" w:color="auto"/>
            </w:tcBorders>
          </w:tcPr>
          <w:p w14:paraId="2B299D86" w14:textId="77777777" w:rsidR="00895251" w:rsidRPr="007E46C9" w:rsidRDefault="00895251" w:rsidP="00FE06EF">
            <w:pPr>
              <w:spacing w:after="60"/>
              <w:rPr>
                <w:sz w:val="20"/>
              </w:rPr>
            </w:pPr>
            <w:r w:rsidRPr="007E46C9">
              <w:rPr>
                <w:sz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14:paraId="768CF950" w14:textId="77777777" w:rsidR="00895251" w:rsidRPr="007E46C9" w:rsidRDefault="00895251" w:rsidP="00FE06EF">
            <w:pPr>
              <w:spacing w:after="60"/>
              <w:rPr>
                <w:sz w:val="20"/>
              </w:rPr>
            </w:pPr>
            <w:r w:rsidRPr="007E46C9">
              <w:rPr>
                <w:sz w:val="20"/>
              </w:rPr>
              <w:t>$</w:t>
            </w:r>
          </w:p>
        </w:tc>
        <w:tc>
          <w:tcPr>
            <w:tcW w:w="3393" w:type="pct"/>
            <w:tcBorders>
              <w:top w:val="single" w:sz="4" w:space="0" w:color="auto"/>
              <w:left w:val="single" w:sz="4" w:space="0" w:color="auto"/>
              <w:bottom w:val="single" w:sz="4" w:space="0" w:color="auto"/>
              <w:right w:val="single" w:sz="4" w:space="0" w:color="auto"/>
            </w:tcBorders>
          </w:tcPr>
          <w:p w14:paraId="194577E3" w14:textId="77777777" w:rsidR="00895251" w:rsidRPr="007E46C9" w:rsidRDefault="00895251" w:rsidP="00FE06EF">
            <w:pPr>
              <w:spacing w:after="60"/>
              <w:rPr>
                <w:sz w:val="20"/>
              </w:rPr>
            </w:pPr>
            <w:r w:rsidRPr="007E46C9">
              <w:rPr>
                <w:i/>
                <w:sz w:val="20"/>
              </w:rPr>
              <w:t>Procured Capacity for Responsive Reserve Amount Total in DAM</w:t>
            </w:r>
            <w:r w:rsidRPr="007E46C9">
              <w:rPr>
                <w:sz w:val="20"/>
              </w:rPr>
              <w:t>—The total of the DAM RRS payments for all QSEs, for the hour.</w:t>
            </w:r>
          </w:p>
        </w:tc>
      </w:tr>
      <w:tr w:rsidR="00895251" w:rsidRPr="007E46C9" w14:paraId="73FFF6AD" w14:textId="77777777" w:rsidTr="00FE06EF">
        <w:tc>
          <w:tcPr>
            <w:tcW w:w="1278" w:type="pct"/>
            <w:tcBorders>
              <w:top w:val="single" w:sz="4" w:space="0" w:color="auto"/>
              <w:left w:val="single" w:sz="4" w:space="0" w:color="auto"/>
              <w:bottom w:val="single" w:sz="4" w:space="0" w:color="auto"/>
              <w:right w:val="single" w:sz="4" w:space="0" w:color="auto"/>
            </w:tcBorders>
          </w:tcPr>
          <w:p w14:paraId="561A3DCE" w14:textId="77777777" w:rsidR="00895251" w:rsidRPr="007E46C9" w:rsidRDefault="00895251" w:rsidP="00FE06EF">
            <w:pPr>
              <w:spacing w:after="60"/>
              <w:rPr>
                <w:sz w:val="20"/>
              </w:rPr>
            </w:pPr>
            <w:r w:rsidRPr="00F662FF">
              <w:rPr>
                <w:sz w:val="20"/>
              </w:rPr>
              <w:t>RRINF</w:t>
            </w:r>
            <w:r w:rsidRPr="00736C3C">
              <w:rPr>
                <w:sz w:val="20"/>
              </w:rPr>
              <w:t>QAMTTOT</w:t>
            </w:r>
          </w:p>
        </w:tc>
        <w:tc>
          <w:tcPr>
            <w:tcW w:w="329" w:type="pct"/>
            <w:tcBorders>
              <w:top w:val="single" w:sz="4" w:space="0" w:color="auto"/>
              <w:left w:val="single" w:sz="4" w:space="0" w:color="auto"/>
              <w:bottom w:val="single" w:sz="4" w:space="0" w:color="auto"/>
              <w:right w:val="single" w:sz="4" w:space="0" w:color="auto"/>
            </w:tcBorders>
          </w:tcPr>
          <w:p w14:paraId="47C1E9EB" w14:textId="77777777" w:rsidR="00895251" w:rsidRPr="007E46C9" w:rsidRDefault="00895251" w:rsidP="00FE06EF">
            <w:pPr>
              <w:spacing w:after="60"/>
              <w:rPr>
                <w:sz w:val="20"/>
              </w:rPr>
            </w:pPr>
            <w:r>
              <w:rPr>
                <w:sz w:val="20"/>
              </w:rPr>
              <w:t>$</w:t>
            </w:r>
          </w:p>
        </w:tc>
        <w:tc>
          <w:tcPr>
            <w:tcW w:w="3393" w:type="pct"/>
            <w:tcBorders>
              <w:top w:val="single" w:sz="4" w:space="0" w:color="auto"/>
              <w:left w:val="single" w:sz="4" w:space="0" w:color="auto"/>
              <w:bottom w:val="single" w:sz="4" w:space="0" w:color="auto"/>
              <w:right w:val="single" w:sz="4" w:space="0" w:color="auto"/>
            </w:tcBorders>
          </w:tcPr>
          <w:p w14:paraId="7537AD4A" w14:textId="77777777" w:rsidR="00895251" w:rsidRPr="007E46C9" w:rsidRDefault="00895251" w:rsidP="00FE06EF">
            <w:pPr>
              <w:spacing w:after="60"/>
              <w:rPr>
                <w:i/>
                <w:sz w:val="20"/>
              </w:rPr>
            </w:pPr>
            <w:r>
              <w:rPr>
                <w:i/>
                <w:sz w:val="20"/>
              </w:rPr>
              <w:t>Responsive Reserve</w:t>
            </w:r>
            <w:r w:rsidRPr="002F2E4C">
              <w:rPr>
                <w:i/>
                <w:sz w:val="20"/>
              </w:rPr>
              <w:t xml:space="preserve"> Infeasible Quantity Amount </w:t>
            </w:r>
            <w:r>
              <w:rPr>
                <w:i/>
                <w:sz w:val="20"/>
              </w:rPr>
              <w:t xml:space="preserve">Total </w:t>
            </w:r>
            <w:r w:rsidRPr="002F2E4C">
              <w:rPr>
                <w:sz w:val="20"/>
              </w:rPr>
              <w:t xml:space="preserve">— The charge to </w:t>
            </w:r>
            <w:r>
              <w:rPr>
                <w:sz w:val="20"/>
              </w:rPr>
              <w:t xml:space="preserve">all </w:t>
            </w:r>
            <w:r w:rsidRPr="002F2E4C">
              <w:rPr>
                <w:sz w:val="20"/>
              </w:rPr>
              <w:t>QSE</w:t>
            </w:r>
            <w:r>
              <w:rPr>
                <w:sz w:val="20"/>
              </w:rPr>
              <w:t>s</w:t>
            </w:r>
            <w:r w:rsidRPr="002F2E4C">
              <w:rPr>
                <w:sz w:val="20"/>
              </w:rPr>
              <w:t xml:space="preserve"> for </w:t>
            </w:r>
            <w:r>
              <w:rPr>
                <w:sz w:val="20"/>
              </w:rPr>
              <w:t xml:space="preserve">their </w:t>
            </w:r>
            <w:r w:rsidRPr="002F2E4C">
              <w:rPr>
                <w:sz w:val="20"/>
              </w:rPr>
              <w:t>total capacity associated with infeasible deployment of Ancillary Service Supply Responsibilit</w:t>
            </w:r>
            <w:r>
              <w:rPr>
                <w:sz w:val="20"/>
              </w:rPr>
              <w:t>ies for RRS</w:t>
            </w:r>
            <w:r w:rsidRPr="002F2E4C">
              <w:rPr>
                <w:sz w:val="20"/>
              </w:rPr>
              <w:t>, for the hour.</w:t>
            </w:r>
          </w:p>
        </w:tc>
      </w:tr>
      <w:tr w:rsidR="00895251" w:rsidRPr="007E46C9" w14:paraId="247CED3A" w14:textId="77777777" w:rsidTr="00FE06EF">
        <w:tc>
          <w:tcPr>
            <w:tcW w:w="1278" w:type="pct"/>
            <w:tcBorders>
              <w:top w:val="single" w:sz="4" w:space="0" w:color="auto"/>
              <w:left w:val="single" w:sz="4" w:space="0" w:color="auto"/>
              <w:bottom w:val="single" w:sz="4" w:space="0" w:color="auto"/>
              <w:right w:val="single" w:sz="4" w:space="0" w:color="auto"/>
            </w:tcBorders>
          </w:tcPr>
          <w:p w14:paraId="3DA7425C" w14:textId="77777777" w:rsidR="00895251" w:rsidRPr="007E46C9" w:rsidRDefault="00895251" w:rsidP="00FE06EF">
            <w:pPr>
              <w:spacing w:after="60"/>
              <w:rPr>
                <w:sz w:val="20"/>
              </w:rPr>
            </w:pPr>
            <w:r w:rsidRPr="00736C3C">
              <w:rPr>
                <w:sz w:val="20"/>
              </w:rPr>
              <w:t>RRINFQAMT</w:t>
            </w:r>
            <w:r>
              <w:rPr>
                <w:sz w:val="20"/>
              </w:rPr>
              <w:t xml:space="preserve"> </w:t>
            </w:r>
            <w:r w:rsidRPr="00D26EA8">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4A99278" w14:textId="77777777" w:rsidR="00895251" w:rsidRPr="007E46C9" w:rsidRDefault="00895251" w:rsidP="00FE06EF">
            <w:pPr>
              <w:spacing w:after="60"/>
              <w:rPr>
                <w:sz w:val="20"/>
              </w:rPr>
            </w:pPr>
            <w:r>
              <w:rPr>
                <w:sz w:val="20"/>
              </w:rPr>
              <w:t>$</w:t>
            </w:r>
          </w:p>
        </w:tc>
        <w:tc>
          <w:tcPr>
            <w:tcW w:w="3393" w:type="pct"/>
            <w:tcBorders>
              <w:top w:val="single" w:sz="4" w:space="0" w:color="auto"/>
              <w:left w:val="single" w:sz="4" w:space="0" w:color="auto"/>
              <w:bottom w:val="single" w:sz="4" w:space="0" w:color="auto"/>
              <w:right w:val="single" w:sz="4" w:space="0" w:color="auto"/>
            </w:tcBorders>
          </w:tcPr>
          <w:p w14:paraId="0864F7A3" w14:textId="77777777" w:rsidR="00895251" w:rsidRPr="007E46C9" w:rsidRDefault="00895251" w:rsidP="00FE06EF">
            <w:pPr>
              <w:spacing w:after="60"/>
              <w:rPr>
                <w:i/>
                <w:sz w:val="20"/>
              </w:rPr>
            </w:pPr>
            <w:r w:rsidRPr="00736C3C">
              <w:rPr>
                <w:i/>
                <w:sz w:val="20"/>
              </w:rPr>
              <w:t>R</w:t>
            </w:r>
            <w:r>
              <w:rPr>
                <w:i/>
                <w:sz w:val="20"/>
              </w:rPr>
              <w:t>esponsive Reserve</w:t>
            </w:r>
            <w:r w:rsidRPr="00736C3C">
              <w:rPr>
                <w:i/>
                <w:sz w:val="20"/>
              </w:rPr>
              <w:t xml:space="preserve"> Infeasible Quantity Amount per QSE</w:t>
            </w:r>
            <w:r w:rsidRPr="00736C3C">
              <w:rPr>
                <w:sz w:val="20"/>
              </w:rPr>
              <w:t xml:space="preserve">—The total charge to QSE </w:t>
            </w:r>
            <w:r w:rsidRPr="00736C3C">
              <w:rPr>
                <w:i/>
                <w:sz w:val="20"/>
              </w:rPr>
              <w:t>q</w:t>
            </w:r>
            <w:r w:rsidRPr="00736C3C">
              <w:rPr>
                <w:sz w:val="20"/>
              </w:rPr>
              <w:t xml:space="preserve"> for its total capacity associated with infeasible deployment of</w:t>
            </w:r>
            <w:r>
              <w:rPr>
                <w:sz w:val="20"/>
              </w:rPr>
              <w:t xml:space="preserve"> </w:t>
            </w:r>
            <w:r w:rsidRPr="00736C3C">
              <w:rPr>
                <w:sz w:val="20"/>
              </w:rPr>
              <w:t>Ancillary</w:t>
            </w:r>
            <w:r>
              <w:rPr>
                <w:sz w:val="20"/>
              </w:rPr>
              <w:t xml:space="preserve"> Service Supply Responsibilities</w:t>
            </w:r>
            <w:r w:rsidRPr="00736C3C">
              <w:rPr>
                <w:sz w:val="20"/>
              </w:rPr>
              <w:t xml:space="preserve"> for </w:t>
            </w:r>
            <w:r>
              <w:rPr>
                <w:sz w:val="20"/>
              </w:rPr>
              <w:t>RRS</w:t>
            </w:r>
            <w:r w:rsidRPr="00736C3C">
              <w:rPr>
                <w:sz w:val="20"/>
              </w:rPr>
              <w:t>, for the hour.</w:t>
            </w:r>
          </w:p>
        </w:tc>
      </w:tr>
      <w:tr w:rsidR="00895251" w:rsidRPr="007E46C9" w14:paraId="1C4CBD8D" w14:textId="77777777" w:rsidTr="00FE06EF">
        <w:tc>
          <w:tcPr>
            <w:tcW w:w="1278" w:type="pct"/>
            <w:tcBorders>
              <w:top w:val="single" w:sz="4" w:space="0" w:color="auto"/>
              <w:left w:val="single" w:sz="4" w:space="0" w:color="auto"/>
              <w:bottom w:val="single" w:sz="4" w:space="0" w:color="auto"/>
              <w:right w:val="single" w:sz="4" w:space="0" w:color="auto"/>
            </w:tcBorders>
          </w:tcPr>
          <w:p w14:paraId="67A588B5" w14:textId="77777777" w:rsidR="00895251" w:rsidRPr="007E46C9" w:rsidRDefault="00895251" w:rsidP="00FE06EF">
            <w:pPr>
              <w:spacing w:after="60"/>
              <w:rPr>
                <w:i/>
                <w:iCs/>
                <w:sz w:val="20"/>
              </w:rPr>
            </w:pPr>
            <w:r w:rsidRPr="007E46C9">
              <w:rPr>
                <w:i/>
                <w:iCs/>
                <w:sz w:val="20"/>
              </w:rPr>
              <w:t>q</w:t>
            </w:r>
          </w:p>
        </w:tc>
        <w:tc>
          <w:tcPr>
            <w:tcW w:w="329" w:type="pct"/>
            <w:tcBorders>
              <w:top w:val="single" w:sz="4" w:space="0" w:color="auto"/>
              <w:left w:val="single" w:sz="4" w:space="0" w:color="auto"/>
              <w:bottom w:val="single" w:sz="4" w:space="0" w:color="auto"/>
              <w:right w:val="single" w:sz="4" w:space="0" w:color="auto"/>
            </w:tcBorders>
          </w:tcPr>
          <w:p w14:paraId="547A8243" w14:textId="77777777" w:rsidR="00895251" w:rsidRPr="007E46C9" w:rsidRDefault="00895251" w:rsidP="00FE06EF">
            <w:pPr>
              <w:spacing w:after="60"/>
              <w:rPr>
                <w:iCs/>
                <w:sz w:val="20"/>
              </w:rPr>
            </w:pPr>
            <w:r w:rsidRPr="007E46C9">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7AE41D80" w14:textId="77777777" w:rsidR="00895251" w:rsidRPr="007E46C9" w:rsidRDefault="00895251" w:rsidP="00FE06EF">
            <w:pPr>
              <w:spacing w:after="60"/>
              <w:rPr>
                <w:iCs/>
                <w:sz w:val="20"/>
              </w:rPr>
            </w:pPr>
            <w:r w:rsidRPr="007E46C9">
              <w:rPr>
                <w:iCs/>
                <w:sz w:val="20"/>
              </w:rPr>
              <w:t>A QSE.</w:t>
            </w:r>
          </w:p>
        </w:tc>
      </w:tr>
      <w:tr w:rsidR="00895251" w:rsidRPr="007E46C9" w14:paraId="51ADA3A2" w14:textId="77777777" w:rsidTr="00FE06EF">
        <w:tc>
          <w:tcPr>
            <w:tcW w:w="1278" w:type="pct"/>
            <w:tcBorders>
              <w:top w:val="single" w:sz="4" w:space="0" w:color="auto"/>
              <w:left w:val="single" w:sz="4" w:space="0" w:color="auto"/>
              <w:bottom w:val="single" w:sz="4" w:space="0" w:color="auto"/>
              <w:right w:val="single" w:sz="4" w:space="0" w:color="auto"/>
            </w:tcBorders>
          </w:tcPr>
          <w:p w14:paraId="47107C0D" w14:textId="77777777" w:rsidR="00895251" w:rsidRPr="007E46C9" w:rsidRDefault="00895251" w:rsidP="00FE06EF">
            <w:pPr>
              <w:spacing w:after="60"/>
              <w:rPr>
                <w:i/>
                <w:iCs/>
                <w:sz w:val="20"/>
              </w:rPr>
            </w:pPr>
            <w:r w:rsidRPr="007E46C9">
              <w:rPr>
                <w:i/>
                <w:iCs/>
                <w:sz w:val="20"/>
              </w:rPr>
              <w:lastRenderedPageBreak/>
              <w:t>m</w:t>
            </w:r>
          </w:p>
        </w:tc>
        <w:tc>
          <w:tcPr>
            <w:tcW w:w="329" w:type="pct"/>
            <w:tcBorders>
              <w:top w:val="single" w:sz="4" w:space="0" w:color="auto"/>
              <w:left w:val="single" w:sz="4" w:space="0" w:color="auto"/>
              <w:bottom w:val="single" w:sz="4" w:space="0" w:color="auto"/>
              <w:right w:val="single" w:sz="4" w:space="0" w:color="auto"/>
            </w:tcBorders>
          </w:tcPr>
          <w:p w14:paraId="5E73D08B" w14:textId="77777777" w:rsidR="00895251" w:rsidRPr="007E46C9" w:rsidRDefault="00895251" w:rsidP="00FE06EF">
            <w:pPr>
              <w:spacing w:after="60"/>
              <w:rPr>
                <w:iCs/>
                <w:sz w:val="20"/>
              </w:rPr>
            </w:pPr>
            <w:r w:rsidRPr="007E46C9">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1C144BD3" w14:textId="77777777" w:rsidR="00895251" w:rsidRPr="007E46C9" w:rsidRDefault="00895251" w:rsidP="00FE06EF">
            <w:pPr>
              <w:spacing w:after="60"/>
              <w:rPr>
                <w:iCs/>
                <w:sz w:val="20"/>
              </w:rPr>
            </w:pPr>
            <w:r w:rsidRPr="007E46C9">
              <w:rPr>
                <w:iCs/>
                <w:sz w:val="20"/>
              </w:rPr>
              <w:t>An Ancillary Service market (SASM or RSASM) for the given Operating Hour.</w:t>
            </w:r>
          </w:p>
        </w:tc>
      </w:tr>
    </w:tbl>
    <w:p w14:paraId="0D6B70B8" w14:textId="77777777" w:rsidR="00895251" w:rsidRPr="007E46C9" w:rsidRDefault="00895251" w:rsidP="008952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5251" w14:paraId="3E1EB570" w14:textId="77777777" w:rsidTr="00CB5652">
        <w:trPr>
          <w:trHeight w:val="1547"/>
        </w:trPr>
        <w:tc>
          <w:tcPr>
            <w:tcW w:w="9576" w:type="dxa"/>
            <w:shd w:val="clear" w:color="auto" w:fill="D9D9D9" w:themeFill="background1" w:themeFillShade="D9"/>
          </w:tcPr>
          <w:p w14:paraId="6DD007C6" w14:textId="77777777" w:rsidR="00895251" w:rsidRDefault="00895251" w:rsidP="00FE06EF">
            <w:pPr>
              <w:pStyle w:val="Instructions"/>
              <w:spacing w:before="120"/>
            </w:pPr>
            <w:r>
              <w:t>[NPRR841:  Replace paragraph (a) above with the following upon system implementation:]</w:t>
            </w:r>
          </w:p>
          <w:p w14:paraId="60C73B54" w14:textId="77777777" w:rsidR="00895251" w:rsidRPr="00E5030A" w:rsidRDefault="00895251" w:rsidP="00FE06EF">
            <w:pPr>
              <w:spacing w:after="240"/>
              <w:ind w:left="1440" w:hanging="720"/>
            </w:pPr>
            <w:r w:rsidRPr="00E5030A">
              <w:t>(a)</w:t>
            </w:r>
            <w:r w:rsidRPr="00E5030A">
              <w:tab/>
              <w:t xml:space="preserve">The net total costs for RRS for a given Operating Hour </w:t>
            </w:r>
            <w:proofErr w:type="gramStart"/>
            <w:r w:rsidRPr="00E5030A">
              <w:t>is</w:t>
            </w:r>
            <w:proofErr w:type="gramEnd"/>
            <w:r w:rsidRPr="00E5030A">
              <w:t xml:space="preserve"> calculated as follows:</w:t>
            </w:r>
          </w:p>
          <w:p w14:paraId="563BDDDB" w14:textId="77777777" w:rsidR="00895251" w:rsidRPr="00E5030A" w:rsidRDefault="6D83C740" w:rsidP="00FE06EF">
            <w:pPr>
              <w:spacing w:after="120"/>
              <w:ind w:left="3600" w:hanging="2880"/>
              <w:rPr>
                <w:b/>
                <w:bCs/>
              </w:rPr>
            </w:pPr>
            <w:r w:rsidRPr="00E5030A">
              <w:rPr>
                <w:b/>
                <w:bCs/>
              </w:rPr>
              <w:t>RRCOSTTOT</w:t>
            </w:r>
            <w:r w:rsidR="00895251" w:rsidRPr="00E5030A">
              <w:rPr>
                <w:b/>
                <w:bCs/>
              </w:rPr>
              <w:tab/>
            </w:r>
            <w:r w:rsidRPr="00E5030A">
              <w:rPr>
                <w:b/>
                <w:bCs/>
              </w:rPr>
              <w:t>=</w:t>
            </w:r>
            <w:r w:rsidR="00895251" w:rsidRPr="00E5030A">
              <w:rPr>
                <w:b/>
                <w:bCs/>
              </w:rPr>
              <w:tab/>
            </w:r>
            <w:r w:rsidRPr="00E5030A">
              <w:rPr>
                <w:b/>
                <w:bCs/>
              </w:rPr>
              <w:t>(-1) * (</w:t>
            </w:r>
            <w:r w:rsidR="00895251">
              <w:rPr>
                <w:b/>
                <w:bCs/>
                <w:noProof/>
                <w:position w:val="-20"/>
              </w:rPr>
              <w:drawing>
                <wp:inline distT="0" distB="0" distL="0" distR="0" wp14:anchorId="557DF180" wp14:editId="5BA69DCE">
                  <wp:extent cx="142875" cy="276225"/>
                  <wp:effectExtent l="0" t="0" r="9525" b="9525"/>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5030A">
              <w:rPr>
                <w:b/>
                <w:bCs/>
              </w:rPr>
              <w:t xml:space="preserve">(RTPCRRAMTTOT </w:t>
            </w:r>
            <w:r w:rsidRPr="1A41FB75">
              <w:rPr>
                <w:b/>
                <w:bCs/>
                <w:i/>
                <w:iCs/>
                <w:vertAlign w:val="subscript"/>
              </w:rPr>
              <w:t>m</w:t>
            </w:r>
            <w:r w:rsidRPr="00E5030A">
              <w:rPr>
                <w:rFonts w:ascii="Times New Roman Bold" w:hAnsi="Times New Roman Bold"/>
                <w:b/>
                <w:bCs/>
              </w:rPr>
              <w:t>)</w:t>
            </w:r>
            <w:r w:rsidRPr="00E5030A">
              <w:rPr>
                <w:b/>
                <w:bCs/>
              </w:rPr>
              <w:t xml:space="preserve"> +    </w:t>
            </w:r>
            <w:r w:rsidR="00895251" w:rsidRPr="00E5030A">
              <w:rPr>
                <w:b/>
                <w:bCs/>
              </w:rPr>
              <w:tab/>
            </w:r>
            <w:r w:rsidRPr="00E5030A">
              <w:rPr>
                <w:b/>
                <w:bCs/>
              </w:rPr>
              <w:t xml:space="preserve">PCRRAMTTOT  + RRFQAMTTOT + </w:t>
            </w:r>
          </w:p>
          <w:p w14:paraId="51BAFA51" w14:textId="77777777" w:rsidR="00895251" w:rsidRPr="00E5030A" w:rsidRDefault="00895251" w:rsidP="00FE06EF">
            <w:pPr>
              <w:spacing w:after="240"/>
              <w:ind w:left="3600" w:firstLine="720"/>
              <w:rPr>
                <w:b/>
                <w:bCs/>
              </w:rPr>
            </w:pPr>
            <w:r w:rsidRPr="00E5030A">
              <w:rPr>
                <w:b/>
                <w:bCs/>
              </w:rPr>
              <w:t>RRINFQAMTTOT</w:t>
            </w:r>
            <w:r>
              <w:rPr>
                <w:b/>
                <w:bCs/>
              </w:rPr>
              <w:t xml:space="preserve"> </w:t>
            </w:r>
            <w:r w:rsidRPr="003675AD">
              <w:rPr>
                <w:b/>
              </w:rPr>
              <w:t xml:space="preserve">+ </w:t>
            </w:r>
            <w:r w:rsidRPr="003675AD">
              <w:rPr>
                <w:b/>
                <w:color w:val="000000"/>
              </w:rPr>
              <w:t>RRMWINFATOT</w:t>
            </w:r>
            <w:r w:rsidRPr="00E5030A">
              <w:rPr>
                <w:b/>
                <w:bCs/>
              </w:rPr>
              <w:t>)</w:t>
            </w:r>
          </w:p>
          <w:p w14:paraId="0D21D483" w14:textId="77777777" w:rsidR="00895251" w:rsidRPr="00E5030A" w:rsidRDefault="00895251" w:rsidP="00FE06EF">
            <w:pPr>
              <w:spacing w:after="240"/>
              <w:rPr>
                <w:iCs/>
              </w:rPr>
            </w:pPr>
            <w:r w:rsidRPr="00E5030A">
              <w:rPr>
                <w:iCs/>
              </w:rPr>
              <w:t xml:space="preserve">Where: </w:t>
            </w:r>
          </w:p>
          <w:p w14:paraId="65E26C52" w14:textId="77777777" w:rsidR="00895251" w:rsidRPr="00E5030A" w:rsidRDefault="00895251" w:rsidP="00FE06EF">
            <w:r w:rsidRPr="00E5030A">
              <w:t>Total payment of SASM- and RSASM-procured capacity for RRS by market</w:t>
            </w:r>
          </w:p>
          <w:p w14:paraId="3A62719D" w14:textId="77777777" w:rsidR="00895251" w:rsidRPr="00E5030A" w:rsidRDefault="00895251" w:rsidP="1A41FB75">
            <w:pPr>
              <w:spacing w:after="240"/>
              <w:ind w:leftChars="300" w:left="2880" w:hangingChars="900" w:hanging="2160"/>
              <w:rPr>
                <w:i/>
                <w:iCs/>
                <w:vertAlign w:val="subscript"/>
              </w:rPr>
            </w:pPr>
            <w:r w:rsidRPr="79C6FA9D">
              <w:t xml:space="preserve">RTPCRRAMTTOT </w:t>
            </w:r>
            <w:r w:rsidRPr="1A41FB75">
              <w:rPr>
                <w:i/>
                <w:iCs/>
                <w:vertAlign w:val="subscript"/>
              </w:rPr>
              <w:t>m</w:t>
            </w:r>
            <w:r w:rsidRPr="00E5030A">
              <w:rPr>
                <w:bCs/>
              </w:rPr>
              <w:tab/>
            </w:r>
            <w:r w:rsidRPr="00E5030A">
              <w:rPr>
                <w:bCs/>
              </w:rPr>
              <w:tab/>
            </w:r>
            <w:r w:rsidRPr="79C6FA9D">
              <w:t>=</w:t>
            </w:r>
            <w:r w:rsidRPr="00E5030A">
              <w:rPr>
                <w:bCs/>
              </w:rPr>
              <w:tab/>
            </w:r>
            <w:r>
              <w:rPr>
                <w:bCs/>
                <w:noProof/>
                <w:position w:val="-22"/>
              </w:rPr>
              <w:drawing>
                <wp:inline distT="0" distB="0" distL="0" distR="0" wp14:anchorId="2200CDAA" wp14:editId="13DEC6D5">
                  <wp:extent cx="142875" cy="295275"/>
                  <wp:effectExtent l="0" t="0" r="9525" b="9525"/>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RTPCRRAMT </w:t>
            </w:r>
            <w:r w:rsidRPr="1A41FB75">
              <w:rPr>
                <w:i/>
                <w:iCs/>
                <w:vertAlign w:val="subscript"/>
              </w:rPr>
              <w:t>q, m</w:t>
            </w:r>
          </w:p>
          <w:p w14:paraId="6DAD561F" w14:textId="77777777" w:rsidR="00895251" w:rsidRPr="00E5030A" w:rsidRDefault="00895251" w:rsidP="00FE06EF">
            <w:r w:rsidRPr="00E5030A">
              <w:t>Total payment of DAM-procured capacity for RRS</w:t>
            </w:r>
          </w:p>
          <w:p w14:paraId="2DCDC50B" w14:textId="77777777" w:rsidR="00895251" w:rsidRPr="00E5030A" w:rsidRDefault="00895251" w:rsidP="00FE06EF">
            <w:pPr>
              <w:spacing w:after="240"/>
              <w:ind w:leftChars="300" w:left="2880" w:hangingChars="900" w:hanging="2160"/>
            </w:pPr>
            <w:r w:rsidRPr="79C6FA9D">
              <w:t>PCRRAMTTOT</w:t>
            </w:r>
            <w:r w:rsidRPr="00E5030A">
              <w:rPr>
                <w:bCs/>
                <w:i/>
                <w:vertAlign w:val="subscript"/>
              </w:rPr>
              <w:tab/>
            </w:r>
            <w:r w:rsidRPr="00E5030A">
              <w:rPr>
                <w:bCs/>
                <w:i/>
                <w:vertAlign w:val="subscript"/>
              </w:rPr>
              <w:tab/>
            </w:r>
            <w:r w:rsidRPr="79C6FA9D">
              <w:t>=</w:t>
            </w:r>
            <w:r w:rsidRPr="00E5030A">
              <w:rPr>
                <w:bCs/>
              </w:rPr>
              <w:tab/>
            </w:r>
            <w:r>
              <w:rPr>
                <w:bCs/>
                <w:noProof/>
                <w:position w:val="-22"/>
              </w:rPr>
              <w:drawing>
                <wp:inline distT="0" distB="0" distL="0" distR="0" wp14:anchorId="647E8536" wp14:editId="64C94C6B">
                  <wp:extent cx="142875" cy="295275"/>
                  <wp:effectExtent l="0" t="0" r="9525" b="9525"/>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PCRRAMT </w:t>
            </w:r>
            <w:r w:rsidRPr="1A41FB75">
              <w:rPr>
                <w:i/>
                <w:iCs/>
                <w:vertAlign w:val="subscript"/>
              </w:rPr>
              <w:t>q</w:t>
            </w:r>
          </w:p>
          <w:p w14:paraId="4A0D127C" w14:textId="77777777" w:rsidR="00895251" w:rsidRPr="00E5030A" w:rsidRDefault="00895251" w:rsidP="00FE06EF">
            <w:r w:rsidRPr="00E5030A">
              <w:t>Total charge of failure on Ancillary Service Supply Responsibility for RRS</w:t>
            </w:r>
          </w:p>
          <w:p w14:paraId="728AF091" w14:textId="77777777" w:rsidR="00895251" w:rsidRPr="00E5030A" w:rsidRDefault="00895251" w:rsidP="1A41FB75">
            <w:pPr>
              <w:spacing w:after="240"/>
              <w:ind w:leftChars="300" w:left="2880" w:hangingChars="900" w:hanging="2160"/>
              <w:rPr>
                <w:i/>
                <w:iCs/>
                <w:vertAlign w:val="subscript"/>
              </w:rPr>
            </w:pPr>
            <w:r w:rsidRPr="79C6FA9D">
              <w:t>RRFQAMTTOT</w:t>
            </w:r>
            <w:r w:rsidRPr="00E5030A">
              <w:rPr>
                <w:bCs/>
              </w:rPr>
              <w:tab/>
            </w:r>
            <w:r w:rsidRPr="00E5030A">
              <w:rPr>
                <w:bCs/>
              </w:rPr>
              <w:tab/>
            </w:r>
            <w:r w:rsidRPr="79C6FA9D">
              <w:t>=</w:t>
            </w:r>
            <w:r w:rsidRPr="00E5030A">
              <w:rPr>
                <w:bCs/>
              </w:rPr>
              <w:tab/>
            </w:r>
            <w:r>
              <w:rPr>
                <w:bCs/>
                <w:noProof/>
                <w:position w:val="-22"/>
              </w:rPr>
              <w:drawing>
                <wp:inline distT="0" distB="0" distL="0" distR="0" wp14:anchorId="1985A2FA" wp14:editId="36CA1F32">
                  <wp:extent cx="142875" cy="295275"/>
                  <wp:effectExtent l="0" t="0" r="9525" b="9525"/>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RRFQAMTQSETOT </w:t>
            </w:r>
            <w:r w:rsidRPr="1A41FB75">
              <w:rPr>
                <w:i/>
                <w:iCs/>
                <w:vertAlign w:val="subscript"/>
              </w:rPr>
              <w:t>q</w:t>
            </w:r>
          </w:p>
          <w:p w14:paraId="573BDC7E" w14:textId="77777777" w:rsidR="00895251" w:rsidRPr="00E5030A" w:rsidRDefault="00895251" w:rsidP="00FE06EF">
            <w:pPr>
              <w:ind w:left="300" w:hangingChars="125" w:hanging="300"/>
              <w:rPr>
                <w:bCs/>
              </w:rPr>
            </w:pPr>
            <w:r w:rsidRPr="00E5030A">
              <w:rPr>
                <w:bCs/>
              </w:rPr>
              <w:t xml:space="preserve">Total payment of SASM- and RSASM-procured capacity </w:t>
            </w:r>
            <w:r>
              <w:rPr>
                <w:bCs/>
              </w:rPr>
              <w:t xml:space="preserve">for </w:t>
            </w:r>
            <w:r w:rsidRPr="00E5030A">
              <w:rPr>
                <w:bCs/>
              </w:rPr>
              <w:t>RRS by QSE</w:t>
            </w:r>
          </w:p>
          <w:p w14:paraId="2E86A451" w14:textId="77777777" w:rsidR="00895251" w:rsidRPr="00E5030A" w:rsidRDefault="00895251" w:rsidP="1A41FB75">
            <w:pPr>
              <w:spacing w:after="240"/>
              <w:ind w:leftChars="300" w:left="2880" w:hangingChars="900" w:hanging="2160"/>
              <w:rPr>
                <w:i/>
                <w:iCs/>
                <w:vertAlign w:val="subscript"/>
              </w:rPr>
            </w:pPr>
            <w:r w:rsidRPr="79C6FA9D">
              <w:t xml:space="preserve">RTPCRRAMTQSETOT </w:t>
            </w:r>
            <w:r w:rsidRPr="1A41FB75">
              <w:rPr>
                <w:i/>
                <w:iCs/>
                <w:vertAlign w:val="subscript"/>
              </w:rPr>
              <w:t>q</w:t>
            </w:r>
            <w:r w:rsidRPr="00E5030A">
              <w:rPr>
                <w:bCs/>
              </w:rPr>
              <w:t xml:space="preserve"> </w:t>
            </w:r>
            <w:r w:rsidRPr="00E5030A">
              <w:rPr>
                <w:bCs/>
              </w:rPr>
              <w:tab/>
            </w:r>
            <w:r w:rsidRPr="79C6FA9D">
              <w:t>=</w:t>
            </w:r>
            <w:r w:rsidRPr="00E5030A">
              <w:rPr>
                <w:bCs/>
              </w:rPr>
              <w:tab/>
            </w:r>
            <w:r>
              <w:rPr>
                <w:bCs/>
                <w:noProof/>
                <w:position w:val="-20"/>
              </w:rPr>
              <w:drawing>
                <wp:inline distT="0" distB="0" distL="0" distR="0" wp14:anchorId="031B9ADB" wp14:editId="5510874B">
                  <wp:extent cx="142875" cy="276225"/>
                  <wp:effectExtent l="0" t="0" r="9525" b="9525"/>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t xml:space="preserve">RTPCRRAMT </w:t>
            </w:r>
            <w:r w:rsidRPr="1A41FB75">
              <w:rPr>
                <w:i/>
                <w:iCs/>
                <w:vertAlign w:val="subscript"/>
              </w:rPr>
              <w:t>q, m</w:t>
            </w:r>
          </w:p>
          <w:p w14:paraId="7E5A8965" w14:textId="77777777" w:rsidR="00895251" w:rsidRPr="00E5030A" w:rsidRDefault="00895251" w:rsidP="00FE06EF">
            <w:r w:rsidRPr="00E5030A">
              <w:t>Total charge of infeasible Ancillary Service Supply Responsibility for RRS</w:t>
            </w:r>
          </w:p>
          <w:p w14:paraId="7255DCF4" w14:textId="77777777" w:rsidR="00895251" w:rsidRPr="00E5030A" w:rsidRDefault="00895251" w:rsidP="00FE06EF">
            <w:pPr>
              <w:spacing w:after="240"/>
              <w:ind w:left="2880" w:hanging="2160"/>
            </w:pPr>
            <w:r w:rsidRPr="00E5030A">
              <w:t>RRINFQAMTTOT</w:t>
            </w:r>
            <w:r w:rsidRPr="00E5030A">
              <w:tab/>
              <w:t>=</w:t>
            </w:r>
            <w:r w:rsidRPr="00E5030A">
              <w:tab/>
            </w:r>
            <w:r>
              <w:rPr>
                <w:noProof/>
                <w:position w:val="-22"/>
              </w:rPr>
              <w:drawing>
                <wp:inline distT="0" distB="0" distL="0" distR="0" wp14:anchorId="762329E1" wp14:editId="3E0A8138">
                  <wp:extent cx="142875" cy="295275"/>
                  <wp:effectExtent l="0" t="0" r="9525" b="9525"/>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3"/>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t xml:space="preserve"> RRINFQAMT </w:t>
            </w:r>
            <w:r w:rsidRPr="1A41FB75">
              <w:rPr>
                <w:i/>
                <w:iCs/>
                <w:vertAlign w:val="subscript"/>
              </w:rPr>
              <w:t>q</w:t>
            </w:r>
            <w:r w:rsidRPr="00E5030A">
              <w:rPr>
                <w:vertAlign w:val="subscript"/>
              </w:rPr>
              <w:t xml:space="preserve"> </w:t>
            </w:r>
          </w:p>
          <w:p w14:paraId="630A60D1" w14:textId="77777777" w:rsidR="00895251" w:rsidRDefault="00895251" w:rsidP="005C2BD2">
            <w:pPr>
              <w:pStyle w:val="Formula"/>
            </w:pPr>
            <w:r>
              <w:t xml:space="preserve">Total Real-Time </w:t>
            </w:r>
            <w:r>
              <w:rPr>
                <w:iCs/>
              </w:rPr>
              <w:t>Day-Ahead</w:t>
            </w:r>
            <w:r>
              <w:t xml:space="preserve"> Make-Whole Payment for RRS</w:t>
            </w:r>
          </w:p>
          <w:p w14:paraId="20312C96" w14:textId="77777777" w:rsidR="00895251" w:rsidRDefault="00895251" w:rsidP="00FE06EF">
            <w:pPr>
              <w:spacing w:after="240"/>
              <w:ind w:left="2880" w:hanging="2160"/>
            </w:pPr>
            <w:r w:rsidRPr="00F074B4">
              <w:t>RRMWINFATOT</w:t>
            </w:r>
            <w:r>
              <w:tab/>
              <w:t>=</w:t>
            </w:r>
            <w:r>
              <w:tab/>
            </w:r>
            <w:r w:rsidRPr="004C0093">
              <w:rPr>
                <w:position w:val="-22"/>
                <w:lang w:val="pt-BR"/>
              </w:rPr>
              <w:object w:dxaOrig="220" w:dyaOrig="460" w14:anchorId="57A3E5E8">
                <v:shape id="_x0000_i1158" type="#_x0000_t75" style="width:15pt;height:21.6pt" o:ole="">
                  <v:imagedata r:id="rId178" o:title=""/>
                </v:shape>
                <o:OLEObject Type="Embed" ProgID="Equation.3" ShapeID="_x0000_i1158" DrawAspect="Content" ObjectID="_1825175726" r:id="rId184"/>
              </w:object>
            </w:r>
            <w:r w:rsidRPr="00627431">
              <w:rPr>
                <w:color w:val="000000"/>
              </w:rPr>
              <w:t xml:space="preserve"> </w:t>
            </w:r>
            <w:r>
              <w:rPr>
                <w:color w:val="000000"/>
              </w:rPr>
              <w:t>RRMWINFA</w:t>
            </w:r>
            <w:r w:rsidRPr="004C0093" w:rsidDel="00601212">
              <w:rPr>
                <w:color w:val="000000"/>
              </w:rPr>
              <w:t xml:space="preserve"> </w:t>
            </w:r>
            <w:r w:rsidRPr="7A3F923C">
              <w:rPr>
                <w:i/>
                <w:iCs/>
                <w:vertAlign w:val="subscript"/>
              </w:rPr>
              <w:t xml:space="preserve">q, h  </w:t>
            </w:r>
          </w:p>
          <w:p w14:paraId="1988373C" w14:textId="77777777" w:rsidR="00895251" w:rsidRPr="00E5030A" w:rsidRDefault="00895251" w:rsidP="00FE06EF">
            <w:r w:rsidRPr="00E5030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605"/>
              <w:gridCol w:w="6179"/>
            </w:tblGrid>
            <w:tr w:rsidR="00895251" w:rsidRPr="00E5030A" w14:paraId="5196427A" w14:textId="77777777" w:rsidTr="00FE06EF">
              <w:trPr>
                <w:tblHeader/>
              </w:trPr>
              <w:tc>
                <w:tcPr>
                  <w:tcW w:w="1278" w:type="pct"/>
                </w:tcPr>
                <w:p w14:paraId="19BBA9E1" w14:textId="77777777" w:rsidR="00895251" w:rsidRPr="00E5030A" w:rsidRDefault="00895251" w:rsidP="00FE06EF">
                  <w:pPr>
                    <w:spacing w:after="120"/>
                    <w:rPr>
                      <w:b/>
                      <w:iCs/>
                      <w:sz w:val="20"/>
                    </w:rPr>
                  </w:pPr>
                  <w:r w:rsidRPr="00E5030A">
                    <w:rPr>
                      <w:b/>
                      <w:iCs/>
                      <w:sz w:val="20"/>
                    </w:rPr>
                    <w:t>Variable</w:t>
                  </w:r>
                </w:p>
              </w:tc>
              <w:tc>
                <w:tcPr>
                  <w:tcW w:w="329" w:type="pct"/>
                </w:tcPr>
                <w:p w14:paraId="4F70CF3D" w14:textId="77777777" w:rsidR="00895251" w:rsidRPr="00E5030A" w:rsidRDefault="00895251" w:rsidP="00FE06EF">
                  <w:pPr>
                    <w:spacing w:after="120"/>
                    <w:rPr>
                      <w:b/>
                      <w:iCs/>
                      <w:sz w:val="20"/>
                    </w:rPr>
                  </w:pPr>
                  <w:r w:rsidRPr="00E5030A">
                    <w:rPr>
                      <w:b/>
                      <w:iCs/>
                      <w:sz w:val="20"/>
                    </w:rPr>
                    <w:t>Unit</w:t>
                  </w:r>
                </w:p>
              </w:tc>
              <w:tc>
                <w:tcPr>
                  <w:tcW w:w="3393" w:type="pct"/>
                </w:tcPr>
                <w:p w14:paraId="35CB4156" w14:textId="77777777" w:rsidR="00895251" w:rsidRPr="00E5030A" w:rsidRDefault="00895251" w:rsidP="00FE06EF">
                  <w:pPr>
                    <w:spacing w:after="120"/>
                    <w:rPr>
                      <w:b/>
                      <w:iCs/>
                      <w:sz w:val="20"/>
                    </w:rPr>
                  </w:pPr>
                  <w:r w:rsidRPr="00E5030A">
                    <w:rPr>
                      <w:b/>
                      <w:iCs/>
                      <w:sz w:val="20"/>
                    </w:rPr>
                    <w:t>Description</w:t>
                  </w:r>
                </w:p>
              </w:tc>
            </w:tr>
            <w:tr w:rsidR="00895251" w:rsidRPr="00E5030A" w14:paraId="57894B9C" w14:textId="77777777" w:rsidTr="00FE06EF">
              <w:tc>
                <w:tcPr>
                  <w:tcW w:w="1278" w:type="pct"/>
                </w:tcPr>
                <w:p w14:paraId="0C81320B" w14:textId="77777777" w:rsidR="00895251" w:rsidRPr="00E5030A" w:rsidRDefault="00895251" w:rsidP="00FE06EF">
                  <w:pPr>
                    <w:spacing w:after="60"/>
                    <w:rPr>
                      <w:iCs/>
                      <w:sz w:val="20"/>
                    </w:rPr>
                  </w:pPr>
                  <w:r w:rsidRPr="00E5030A">
                    <w:rPr>
                      <w:iCs/>
                      <w:sz w:val="20"/>
                    </w:rPr>
                    <w:t>RRCOSTTOT</w:t>
                  </w:r>
                </w:p>
              </w:tc>
              <w:tc>
                <w:tcPr>
                  <w:tcW w:w="329" w:type="pct"/>
                </w:tcPr>
                <w:p w14:paraId="53697CCD" w14:textId="77777777" w:rsidR="00895251" w:rsidRPr="00E5030A" w:rsidRDefault="00895251" w:rsidP="00FE06EF">
                  <w:pPr>
                    <w:spacing w:after="60"/>
                    <w:rPr>
                      <w:iCs/>
                      <w:sz w:val="20"/>
                    </w:rPr>
                  </w:pPr>
                  <w:r w:rsidRPr="00E5030A">
                    <w:rPr>
                      <w:iCs/>
                      <w:sz w:val="20"/>
                    </w:rPr>
                    <w:t>$</w:t>
                  </w:r>
                </w:p>
              </w:tc>
              <w:tc>
                <w:tcPr>
                  <w:tcW w:w="3393" w:type="pct"/>
                </w:tcPr>
                <w:p w14:paraId="10E5B624" w14:textId="77777777" w:rsidR="00895251" w:rsidRPr="00E5030A" w:rsidRDefault="00895251" w:rsidP="00FE06EF">
                  <w:pPr>
                    <w:spacing w:after="60"/>
                    <w:rPr>
                      <w:iCs/>
                      <w:sz w:val="20"/>
                    </w:rPr>
                  </w:pPr>
                  <w:r w:rsidRPr="00E5030A">
                    <w:rPr>
                      <w:i/>
                      <w:iCs/>
                      <w:sz w:val="20"/>
                    </w:rPr>
                    <w:t>Responsive Reserve Cost Total</w:t>
                  </w:r>
                  <w:r w:rsidRPr="00E5030A">
                    <w:rPr>
                      <w:iCs/>
                      <w:sz w:val="20"/>
                    </w:rPr>
                    <w:t>—The net total costs for RRS, for the hour.</w:t>
                  </w:r>
                </w:p>
              </w:tc>
            </w:tr>
            <w:tr w:rsidR="00895251" w:rsidRPr="00E5030A" w14:paraId="7B996150" w14:textId="77777777" w:rsidTr="00FE06EF">
              <w:tc>
                <w:tcPr>
                  <w:tcW w:w="1278" w:type="pct"/>
                  <w:tcBorders>
                    <w:top w:val="single" w:sz="4" w:space="0" w:color="auto"/>
                    <w:left w:val="single" w:sz="4" w:space="0" w:color="auto"/>
                    <w:bottom w:val="single" w:sz="4" w:space="0" w:color="auto"/>
                    <w:right w:val="single" w:sz="4" w:space="0" w:color="auto"/>
                  </w:tcBorders>
                </w:tcPr>
                <w:p w14:paraId="492672EB" w14:textId="77777777" w:rsidR="00895251" w:rsidRPr="00E5030A" w:rsidRDefault="00895251" w:rsidP="00FE06EF">
                  <w:pPr>
                    <w:spacing w:after="60"/>
                    <w:rPr>
                      <w:iCs/>
                      <w:sz w:val="20"/>
                    </w:rPr>
                  </w:pPr>
                  <w:r w:rsidRPr="00E5030A">
                    <w:rPr>
                      <w:iCs/>
                      <w:sz w:val="20"/>
                    </w:rPr>
                    <w:t xml:space="preserve">RTPCRRAMTTOT </w:t>
                  </w:r>
                  <w:r w:rsidRPr="00E5030A">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631373A4" w14:textId="77777777" w:rsidR="00895251" w:rsidRPr="00E5030A" w:rsidRDefault="00895251" w:rsidP="00FE06EF">
                  <w:pPr>
                    <w:spacing w:after="60"/>
                    <w:rPr>
                      <w:iCs/>
                      <w:sz w:val="20"/>
                    </w:rPr>
                  </w:pPr>
                  <w:r w:rsidRPr="00E5030A">
                    <w:rPr>
                      <w:iCs/>
                      <w:sz w:val="20"/>
                    </w:rPr>
                    <w:t>$</w:t>
                  </w:r>
                </w:p>
              </w:tc>
              <w:tc>
                <w:tcPr>
                  <w:tcW w:w="3393" w:type="pct"/>
                  <w:tcBorders>
                    <w:top w:val="single" w:sz="4" w:space="0" w:color="auto"/>
                    <w:left w:val="single" w:sz="4" w:space="0" w:color="auto"/>
                    <w:bottom w:val="single" w:sz="4" w:space="0" w:color="auto"/>
                    <w:right w:val="single" w:sz="4" w:space="0" w:color="auto"/>
                  </w:tcBorders>
                </w:tcPr>
                <w:p w14:paraId="7C484559" w14:textId="77777777" w:rsidR="00895251" w:rsidRPr="00E5030A" w:rsidRDefault="00895251" w:rsidP="00FE06EF">
                  <w:pPr>
                    <w:spacing w:after="60"/>
                    <w:rPr>
                      <w:i/>
                      <w:iCs/>
                      <w:sz w:val="20"/>
                    </w:rPr>
                  </w:pPr>
                  <w:r w:rsidRPr="00E5030A">
                    <w:rPr>
                      <w:i/>
                      <w:iCs/>
                      <w:sz w:val="20"/>
                    </w:rPr>
                    <w:t>Procured Capacity for Responsive Reserve Amount Total by market—</w:t>
                  </w:r>
                  <w:r w:rsidRPr="00E5030A">
                    <w:rPr>
                      <w:iCs/>
                      <w:sz w:val="20"/>
                    </w:rPr>
                    <w:t xml:space="preserve">The total payments to all QSEs for the Ancillary Service Offers cleared in the market </w:t>
                  </w:r>
                  <w:r w:rsidRPr="00E5030A">
                    <w:rPr>
                      <w:i/>
                      <w:iCs/>
                      <w:sz w:val="20"/>
                    </w:rPr>
                    <w:t>m</w:t>
                  </w:r>
                  <w:r w:rsidRPr="00E5030A">
                    <w:rPr>
                      <w:iCs/>
                      <w:sz w:val="20"/>
                    </w:rPr>
                    <w:t xml:space="preserve"> for RRS, for the hour.</w:t>
                  </w:r>
                </w:p>
              </w:tc>
            </w:tr>
            <w:tr w:rsidR="00895251" w:rsidRPr="00E5030A" w14:paraId="16FA8AD0" w14:textId="77777777" w:rsidTr="00FE06EF">
              <w:tc>
                <w:tcPr>
                  <w:tcW w:w="1278" w:type="pct"/>
                  <w:tcBorders>
                    <w:top w:val="single" w:sz="4" w:space="0" w:color="auto"/>
                    <w:left w:val="single" w:sz="4" w:space="0" w:color="auto"/>
                    <w:bottom w:val="single" w:sz="4" w:space="0" w:color="auto"/>
                    <w:right w:val="single" w:sz="4" w:space="0" w:color="auto"/>
                  </w:tcBorders>
                </w:tcPr>
                <w:p w14:paraId="46372F2D" w14:textId="77777777" w:rsidR="00895251" w:rsidRPr="00E5030A" w:rsidRDefault="00895251" w:rsidP="00FE06EF">
                  <w:pPr>
                    <w:spacing w:after="60"/>
                    <w:rPr>
                      <w:iCs/>
                      <w:sz w:val="20"/>
                    </w:rPr>
                  </w:pPr>
                  <w:r w:rsidRPr="00E5030A">
                    <w:rPr>
                      <w:iCs/>
                      <w:sz w:val="20"/>
                    </w:rPr>
                    <w:lastRenderedPageBreak/>
                    <w:t xml:space="preserve">RTPCRRAMT </w:t>
                  </w:r>
                  <w:r w:rsidRPr="00E5030A">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4E19A797" w14:textId="77777777" w:rsidR="00895251" w:rsidRPr="00E5030A" w:rsidRDefault="00895251" w:rsidP="00FE06EF">
                  <w:pPr>
                    <w:spacing w:after="60"/>
                    <w:rPr>
                      <w:iCs/>
                      <w:sz w:val="20"/>
                    </w:rPr>
                  </w:pPr>
                  <w:r w:rsidRPr="00E5030A">
                    <w:rPr>
                      <w:iCs/>
                      <w:sz w:val="20"/>
                    </w:rPr>
                    <w:t>$</w:t>
                  </w:r>
                </w:p>
              </w:tc>
              <w:tc>
                <w:tcPr>
                  <w:tcW w:w="3393" w:type="pct"/>
                  <w:tcBorders>
                    <w:top w:val="single" w:sz="4" w:space="0" w:color="auto"/>
                    <w:left w:val="single" w:sz="4" w:space="0" w:color="auto"/>
                    <w:bottom w:val="single" w:sz="4" w:space="0" w:color="auto"/>
                    <w:right w:val="single" w:sz="4" w:space="0" w:color="auto"/>
                  </w:tcBorders>
                </w:tcPr>
                <w:p w14:paraId="493F2851" w14:textId="77777777" w:rsidR="00895251" w:rsidRPr="00E5030A" w:rsidRDefault="00895251" w:rsidP="00FE06EF">
                  <w:pPr>
                    <w:spacing w:after="60"/>
                    <w:rPr>
                      <w:i/>
                      <w:iCs/>
                      <w:sz w:val="20"/>
                    </w:rPr>
                  </w:pPr>
                  <w:r w:rsidRPr="00E5030A">
                    <w:rPr>
                      <w:i/>
                      <w:iCs/>
                      <w:sz w:val="20"/>
                    </w:rPr>
                    <w:t>Procured Capacity for Responsive Reserve Amount per QSE by market</w:t>
                  </w:r>
                  <w:r w:rsidRPr="00E5030A">
                    <w:rPr>
                      <w:iCs/>
                      <w:sz w:val="20"/>
                    </w:rPr>
                    <w:t xml:space="preserve">—The payment to QSE </w:t>
                  </w:r>
                  <w:r w:rsidRPr="00E5030A">
                    <w:rPr>
                      <w:i/>
                      <w:iCs/>
                      <w:sz w:val="20"/>
                    </w:rPr>
                    <w:t>q</w:t>
                  </w:r>
                  <w:r w:rsidRPr="00E5030A">
                    <w:rPr>
                      <w:iCs/>
                      <w:sz w:val="20"/>
                    </w:rPr>
                    <w:t xml:space="preserve"> for its Ancillary Service Offers cleared in the market </w:t>
                  </w:r>
                  <w:r w:rsidRPr="00E5030A">
                    <w:rPr>
                      <w:i/>
                      <w:iCs/>
                      <w:sz w:val="20"/>
                    </w:rPr>
                    <w:t>m</w:t>
                  </w:r>
                  <w:r w:rsidRPr="00E5030A">
                    <w:rPr>
                      <w:iCs/>
                      <w:sz w:val="20"/>
                    </w:rPr>
                    <w:t xml:space="preserve"> for RRS, for the hour.</w:t>
                  </w:r>
                </w:p>
              </w:tc>
            </w:tr>
            <w:tr w:rsidR="00895251" w:rsidRPr="00E5030A" w14:paraId="4377B8AB" w14:textId="77777777" w:rsidTr="00FE06EF">
              <w:tc>
                <w:tcPr>
                  <w:tcW w:w="1278" w:type="pct"/>
                  <w:tcBorders>
                    <w:top w:val="single" w:sz="4" w:space="0" w:color="auto"/>
                    <w:left w:val="single" w:sz="4" w:space="0" w:color="auto"/>
                    <w:bottom w:val="single" w:sz="4" w:space="0" w:color="auto"/>
                    <w:right w:val="single" w:sz="4" w:space="0" w:color="auto"/>
                  </w:tcBorders>
                </w:tcPr>
                <w:p w14:paraId="24AC09CF" w14:textId="77777777" w:rsidR="00895251" w:rsidRPr="00E5030A" w:rsidRDefault="00895251" w:rsidP="00FE06EF">
                  <w:pPr>
                    <w:spacing w:after="60"/>
                    <w:rPr>
                      <w:iCs/>
                      <w:sz w:val="20"/>
                    </w:rPr>
                  </w:pPr>
                  <w:r w:rsidRPr="00E5030A">
                    <w:rPr>
                      <w:iCs/>
                      <w:sz w:val="20"/>
                    </w:rPr>
                    <w:t>RRFQAMTTOT</w:t>
                  </w:r>
                </w:p>
              </w:tc>
              <w:tc>
                <w:tcPr>
                  <w:tcW w:w="329" w:type="pct"/>
                  <w:tcBorders>
                    <w:top w:val="single" w:sz="4" w:space="0" w:color="auto"/>
                    <w:left w:val="single" w:sz="4" w:space="0" w:color="auto"/>
                    <w:bottom w:val="single" w:sz="4" w:space="0" w:color="auto"/>
                    <w:right w:val="single" w:sz="4" w:space="0" w:color="auto"/>
                  </w:tcBorders>
                </w:tcPr>
                <w:p w14:paraId="7700FF2C" w14:textId="77777777" w:rsidR="00895251" w:rsidRPr="00E5030A" w:rsidRDefault="00895251" w:rsidP="00FE06EF">
                  <w:pPr>
                    <w:spacing w:after="60"/>
                    <w:rPr>
                      <w:iCs/>
                      <w:sz w:val="20"/>
                    </w:rPr>
                  </w:pPr>
                  <w:r w:rsidRPr="00E5030A">
                    <w:rPr>
                      <w:iCs/>
                      <w:sz w:val="20"/>
                    </w:rPr>
                    <w:t>$</w:t>
                  </w:r>
                </w:p>
              </w:tc>
              <w:tc>
                <w:tcPr>
                  <w:tcW w:w="3393" w:type="pct"/>
                  <w:tcBorders>
                    <w:top w:val="single" w:sz="4" w:space="0" w:color="auto"/>
                    <w:left w:val="single" w:sz="4" w:space="0" w:color="auto"/>
                    <w:bottom w:val="single" w:sz="4" w:space="0" w:color="auto"/>
                    <w:right w:val="single" w:sz="4" w:space="0" w:color="auto"/>
                  </w:tcBorders>
                </w:tcPr>
                <w:p w14:paraId="7C4A24EE" w14:textId="77777777" w:rsidR="00895251" w:rsidRPr="00E5030A" w:rsidRDefault="00895251" w:rsidP="00FE06EF">
                  <w:pPr>
                    <w:spacing w:after="60"/>
                    <w:rPr>
                      <w:i/>
                      <w:iCs/>
                      <w:sz w:val="20"/>
                    </w:rPr>
                  </w:pPr>
                  <w:r w:rsidRPr="00E5030A">
                    <w:rPr>
                      <w:i/>
                      <w:iCs/>
                      <w:sz w:val="20"/>
                    </w:rPr>
                    <w:t>Responsive Reserve Failure Quantity Amount Total</w:t>
                  </w:r>
                  <w:r w:rsidRPr="00E5030A">
                    <w:rPr>
                      <w:iCs/>
                      <w:sz w:val="20"/>
                    </w:rPr>
                    <w:t>—The total charges to all QSEs for their capacity associated with failures and reconfiguration reductions on their Ancillary Service Supply Responsibilities for RRS, for the hour.</w:t>
                  </w:r>
                </w:p>
              </w:tc>
            </w:tr>
            <w:tr w:rsidR="00895251" w:rsidRPr="00E5030A" w14:paraId="6E16602B" w14:textId="77777777" w:rsidTr="00FE06EF">
              <w:tc>
                <w:tcPr>
                  <w:tcW w:w="1278" w:type="pct"/>
                  <w:tcBorders>
                    <w:top w:val="single" w:sz="4" w:space="0" w:color="auto"/>
                    <w:left w:val="single" w:sz="4" w:space="0" w:color="auto"/>
                    <w:bottom w:val="single" w:sz="4" w:space="0" w:color="auto"/>
                    <w:right w:val="single" w:sz="4" w:space="0" w:color="auto"/>
                  </w:tcBorders>
                </w:tcPr>
                <w:p w14:paraId="62F45BD9" w14:textId="77777777" w:rsidR="00895251" w:rsidRPr="00E5030A" w:rsidRDefault="00895251" w:rsidP="00FE06EF">
                  <w:pPr>
                    <w:spacing w:after="60"/>
                    <w:rPr>
                      <w:iCs/>
                      <w:sz w:val="20"/>
                    </w:rPr>
                  </w:pPr>
                  <w:r w:rsidRPr="003530E3">
                    <w:rPr>
                      <w:color w:val="000000"/>
                      <w:sz w:val="20"/>
                    </w:rPr>
                    <w:t>R</w:t>
                  </w:r>
                  <w:r>
                    <w:rPr>
                      <w:color w:val="000000"/>
                      <w:sz w:val="20"/>
                    </w:rPr>
                    <w:t>R</w:t>
                  </w:r>
                  <w:r w:rsidRPr="003530E3">
                    <w:rPr>
                      <w:color w:val="000000"/>
                      <w:sz w:val="20"/>
                    </w:rPr>
                    <w:t>MWINFA</w:t>
                  </w:r>
                  <w:r w:rsidRPr="004C0093">
                    <w:rPr>
                      <w:color w:val="000000"/>
                      <w:sz w:val="20"/>
                    </w:rPr>
                    <w:t>TOT</w:t>
                  </w:r>
                </w:p>
              </w:tc>
              <w:tc>
                <w:tcPr>
                  <w:tcW w:w="329" w:type="pct"/>
                  <w:tcBorders>
                    <w:top w:val="single" w:sz="4" w:space="0" w:color="auto"/>
                    <w:left w:val="single" w:sz="4" w:space="0" w:color="auto"/>
                    <w:bottom w:val="single" w:sz="4" w:space="0" w:color="auto"/>
                    <w:right w:val="single" w:sz="4" w:space="0" w:color="auto"/>
                  </w:tcBorders>
                </w:tcPr>
                <w:p w14:paraId="53748AF8" w14:textId="77777777" w:rsidR="00895251" w:rsidRPr="00E5030A"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39041E97" w14:textId="77777777" w:rsidR="00895251" w:rsidRPr="00E5030A" w:rsidRDefault="00895251" w:rsidP="00FE06EF">
                  <w:pPr>
                    <w:spacing w:after="60"/>
                    <w:rPr>
                      <w:i/>
                      <w:iCs/>
                      <w:sz w:val="20"/>
                    </w:rPr>
                  </w:pPr>
                  <w:r>
                    <w:rPr>
                      <w:i/>
                      <w:sz w:val="20"/>
                    </w:rPr>
                    <w:t>Responsive Reserve Make-Whole Infeasible Amount</w:t>
                  </w:r>
                  <w:r w:rsidRPr="004C0093">
                    <w:rPr>
                      <w:i/>
                      <w:sz w:val="20"/>
                    </w:rPr>
                    <w:t xml:space="preserve"> </w:t>
                  </w:r>
                  <w:r>
                    <w:rPr>
                      <w:i/>
                      <w:sz w:val="20"/>
                    </w:rPr>
                    <w:t>total</w:t>
                  </w:r>
                  <w:r w:rsidRPr="004C0093">
                    <w:rPr>
                      <w:rFonts w:ascii="Symbol" w:eastAsia="Symbol" w:hAnsi="Symbol" w:cs="Symbol"/>
                      <w:sz w:val="20"/>
                    </w:rPr>
                    <w:t>¾</w:t>
                  </w:r>
                  <w:r>
                    <w:rPr>
                      <w:sz w:val="20"/>
                    </w:rPr>
                    <w:t xml:space="preserve"> The total </w:t>
                  </w:r>
                  <w:r w:rsidRPr="004C0093">
                    <w:rPr>
                      <w:sz w:val="20"/>
                    </w:rPr>
                    <w:t xml:space="preserve">Real-Time calculated payment to </w:t>
                  </w:r>
                  <w:r>
                    <w:rPr>
                      <w:sz w:val="20"/>
                    </w:rPr>
                    <w:t xml:space="preserve">all </w:t>
                  </w:r>
                  <w:r w:rsidRPr="004C0093">
                    <w:rPr>
                      <w:sz w:val="20"/>
                    </w:rPr>
                    <w:t>QSE</w:t>
                  </w:r>
                  <w:r>
                    <w:rPr>
                      <w:sz w:val="20"/>
                    </w:rPr>
                    <w:t>s</w:t>
                  </w:r>
                  <w:r>
                    <w:rPr>
                      <w:i/>
                      <w:sz w:val="20"/>
                    </w:rPr>
                    <w:t>,</w:t>
                  </w:r>
                  <w:r w:rsidRPr="004C0093">
                    <w:rPr>
                      <w:sz w:val="20"/>
                    </w:rPr>
                    <w:t xml:space="preserve"> </w:t>
                  </w:r>
                  <w:r>
                    <w:rPr>
                      <w:sz w:val="20"/>
                    </w:rPr>
                    <w:t xml:space="preserve">for their contribution of RRS,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w:t>
                  </w:r>
                  <w:r>
                    <w:rPr>
                      <w:sz w:val="20"/>
                    </w:rPr>
                    <w:t>.</w:t>
                  </w:r>
                </w:p>
              </w:tc>
            </w:tr>
            <w:tr w:rsidR="00895251" w:rsidRPr="00E5030A" w14:paraId="60A44432" w14:textId="77777777" w:rsidTr="00FE06EF">
              <w:tc>
                <w:tcPr>
                  <w:tcW w:w="1278" w:type="pct"/>
                  <w:tcBorders>
                    <w:top w:val="single" w:sz="4" w:space="0" w:color="auto"/>
                    <w:left w:val="single" w:sz="4" w:space="0" w:color="auto"/>
                    <w:bottom w:val="single" w:sz="4" w:space="0" w:color="auto"/>
                    <w:right w:val="single" w:sz="4" w:space="0" w:color="auto"/>
                  </w:tcBorders>
                </w:tcPr>
                <w:p w14:paraId="6B743F3D" w14:textId="77777777" w:rsidR="00895251" w:rsidRPr="00E5030A" w:rsidRDefault="00895251" w:rsidP="00FE06EF">
                  <w:pPr>
                    <w:spacing w:after="60"/>
                    <w:rPr>
                      <w:iCs/>
                      <w:sz w:val="20"/>
                    </w:rPr>
                  </w:pPr>
                  <w:r w:rsidRPr="003530E3">
                    <w:rPr>
                      <w:color w:val="000000"/>
                      <w:sz w:val="20"/>
                    </w:rPr>
                    <w:t>R</w:t>
                  </w:r>
                  <w:r>
                    <w:rPr>
                      <w:color w:val="000000"/>
                      <w:sz w:val="20"/>
                    </w:rPr>
                    <w:t>R</w:t>
                  </w:r>
                  <w:r w:rsidRPr="003530E3">
                    <w:rPr>
                      <w:color w:val="000000"/>
                      <w:sz w:val="20"/>
                    </w:rPr>
                    <w:t>MWINFA</w:t>
                  </w:r>
                  <w:r>
                    <w:rPr>
                      <w:color w:val="000000"/>
                      <w:sz w:val="20"/>
                    </w:rPr>
                    <w:t xml:space="preserve"> </w:t>
                  </w:r>
                  <w:r w:rsidRPr="004C0093">
                    <w:rPr>
                      <w:i/>
                      <w:sz w:val="20"/>
                      <w:vertAlign w:val="subscript"/>
                    </w:rPr>
                    <w:t>q</w:t>
                  </w:r>
                  <w:r>
                    <w:rPr>
                      <w:i/>
                      <w:sz w:val="20"/>
                      <w:vertAlign w:val="subscript"/>
                    </w:rPr>
                    <w:t>, h</w:t>
                  </w:r>
                </w:p>
              </w:tc>
              <w:tc>
                <w:tcPr>
                  <w:tcW w:w="329" w:type="pct"/>
                  <w:tcBorders>
                    <w:top w:val="single" w:sz="4" w:space="0" w:color="auto"/>
                    <w:left w:val="single" w:sz="4" w:space="0" w:color="auto"/>
                    <w:bottom w:val="single" w:sz="4" w:space="0" w:color="auto"/>
                    <w:right w:val="single" w:sz="4" w:space="0" w:color="auto"/>
                  </w:tcBorders>
                </w:tcPr>
                <w:p w14:paraId="65AAFD78" w14:textId="77777777" w:rsidR="00895251" w:rsidRPr="00E5030A" w:rsidRDefault="00895251" w:rsidP="00FE06EF">
                  <w:pPr>
                    <w:spacing w:after="60"/>
                    <w:rPr>
                      <w:iCs/>
                      <w:sz w:val="20"/>
                    </w:rPr>
                  </w:pPr>
                  <w:r w:rsidRPr="007E46C9">
                    <w:rPr>
                      <w:iCs/>
                      <w:sz w:val="20"/>
                    </w:rPr>
                    <w:t>$</w:t>
                  </w:r>
                </w:p>
              </w:tc>
              <w:tc>
                <w:tcPr>
                  <w:tcW w:w="3393" w:type="pct"/>
                  <w:tcBorders>
                    <w:top w:val="single" w:sz="4" w:space="0" w:color="auto"/>
                    <w:left w:val="single" w:sz="4" w:space="0" w:color="auto"/>
                    <w:bottom w:val="single" w:sz="4" w:space="0" w:color="auto"/>
                    <w:right w:val="single" w:sz="4" w:space="0" w:color="auto"/>
                  </w:tcBorders>
                </w:tcPr>
                <w:p w14:paraId="6BCADD9A" w14:textId="77777777" w:rsidR="00895251" w:rsidRPr="00E5030A" w:rsidRDefault="00895251" w:rsidP="00FE06EF">
                  <w:pPr>
                    <w:spacing w:after="60"/>
                    <w:rPr>
                      <w:i/>
                      <w:iCs/>
                      <w:sz w:val="20"/>
                    </w:rPr>
                  </w:pPr>
                  <w:r>
                    <w:rPr>
                      <w:i/>
                      <w:sz w:val="20"/>
                    </w:rPr>
                    <w:t>Responsive Reserve Make-Whole Infeasible Amount</w:t>
                  </w:r>
                  <w:r w:rsidRPr="004C0093">
                    <w:rPr>
                      <w:i/>
                      <w:sz w:val="20"/>
                    </w:rPr>
                    <w:t xml:space="preserve"> </w:t>
                  </w:r>
                  <w:r>
                    <w:rPr>
                      <w:i/>
                      <w:sz w:val="20"/>
                    </w:rPr>
                    <w:t>per QSE per hour</w:t>
                  </w:r>
                  <w:r w:rsidRPr="004C0093">
                    <w:rPr>
                      <w:rFonts w:ascii="Symbol" w:eastAsia="Symbol" w:hAnsi="Symbol" w:cs="Symbol"/>
                      <w:sz w:val="20"/>
                    </w:rPr>
                    <w:t>¾</w:t>
                  </w:r>
                  <w:r>
                    <w:rPr>
                      <w:sz w:val="20"/>
                    </w:rPr>
                    <w:t xml:space="preserve"> The total </w:t>
                  </w:r>
                  <w:r w:rsidRPr="004C0093">
                    <w:rPr>
                      <w:sz w:val="20"/>
                    </w:rPr>
                    <w:t xml:space="preserve">Real-Time calculated payment to QSE </w:t>
                  </w:r>
                  <w:r w:rsidRPr="004C0093">
                    <w:rPr>
                      <w:i/>
                      <w:sz w:val="20"/>
                    </w:rPr>
                    <w:t>q</w:t>
                  </w:r>
                  <w:r>
                    <w:rPr>
                      <w:i/>
                      <w:sz w:val="20"/>
                    </w:rPr>
                    <w:t>,</w:t>
                  </w:r>
                  <w:r w:rsidRPr="004C0093">
                    <w:rPr>
                      <w:sz w:val="20"/>
                    </w:rPr>
                    <w:t xml:space="preserve"> </w:t>
                  </w:r>
                  <w:r>
                    <w:rPr>
                      <w:sz w:val="20"/>
                    </w:rPr>
                    <w:t xml:space="preserve">for its contribution of RRS,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 </w:t>
                  </w:r>
                  <w:r w:rsidRPr="004C0093">
                    <w:rPr>
                      <w:i/>
                      <w:sz w:val="20"/>
                    </w:rPr>
                    <w:t>h</w:t>
                  </w:r>
                  <w:r w:rsidRPr="004C0093">
                    <w:rPr>
                      <w:sz w:val="20"/>
                    </w:rPr>
                    <w:t xml:space="preserve">.  </w:t>
                  </w:r>
                </w:p>
              </w:tc>
            </w:tr>
            <w:tr w:rsidR="00895251" w:rsidRPr="00E5030A" w14:paraId="571F1F40" w14:textId="77777777" w:rsidTr="00FE06EF">
              <w:tc>
                <w:tcPr>
                  <w:tcW w:w="1278" w:type="pct"/>
                  <w:tcBorders>
                    <w:top w:val="single" w:sz="4" w:space="0" w:color="auto"/>
                    <w:left w:val="single" w:sz="4" w:space="0" w:color="auto"/>
                    <w:bottom w:val="single" w:sz="4" w:space="0" w:color="auto"/>
                    <w:right w:val="single" w:sz="4" w:space="0" w:color="auto"/>
                  </w:tcBorders>
                </w:tcPr>
                <w:p w14:paraId="18D917B2" w14:textId="77777777" w:rsidR="00895251" w:rsidRPr="00E5030A" w:rsidRDefault="00895251" w:rsidP="00FE06EF">
                  <w:pPr>
                    <w:spacing w:after="60"/>
                    <w:rPr>
                      <w:iCs/>
                      <w:sz w:val="20"/>
                    </w:rPr>
                  </w:pPr>
                  <w:r w:rsidRPr="00E5030A">
                    <w:rPr>
                      <w:iCs/>
                      <w:sz w:val="20"/>
                    </w:rPr>
                    <w:t xml:space="preserve">RRFQAMTQSETOT </w:t>
                  </w:r>
                  <w:r w:rsidRPr="00E5030A">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5B6EBFDC" w14:textId="77777777" w:rsidR="00895251" w:rsidRPr="00E5030A" w:rsidRDefault="00895251" w:rsidP="00FE06EF">
                  <w:pPr>
                    <w:spacing w:after="60"/>
                    <w:rPr>
                      <w:iCs/>
                      <w:sz w:val="20"/>
                    </w:rPr>
                  </w:pPr>
                  <w:r w:rsidRPr="00E5030A">
                    <w:rPr>
                      <w:iCs/>
                      <w:sz w:val="20"/>
                    </w:rPr>
                    <w:t>$</w:t>
                  </w:r>
                </w:p>
              </w:tc>
              <w:tc>
                <w:tcPr>
                  <w:tcW w:w="3393" w:type="pct"/>
                  <w:tcBorders>
                    <w:top w:val="single" w:sz="4" w:space="0" w:color="auto"/>
                    <w:left w:val="single" w:sz="4" w:space="0" w:color="auto"/>
                    <w:bottom w:val="single" w:sz="4" w:space="0" w:color="auto"/>
                    <w:right w:val="single" w:sz="4" w:space="0" w:color="auto"/>
                  </w:tcBorders>
                </w:tcPr>
                <w:p w14:paraId="42C33D9A" w14:textId="77777777" w:rsidR="00895251" w:rsidRPr="00E5030A" w:rsidRDefault="00895251" w:rsidP="00FE06EF">
                  <w:pPr>
                    <w:spacing w:after="60"/>
                    <w:rPr>
                      <w:i/>
                      <w:iCs/>
                      <w:sz w:val="20"/>
                    </w:rPr>
                  </w:pPr>
                  <w:r w:rsidRPr="00E5030A">
                    <w:rPr>
                      <w:i/>
                      <w:iCs/>
                      <w:sz w:val="20"/>
                    </w:rPr>
                    <w:t>Responsive Reserve Failure Quantity Amount Total per QSE</w:t>
                  </w:r>
                  <w:r w:rsidRPr="00E5030A">
                    <w:rPr>
                      <w:iCs/>
                      <w:sz w:val="20"/>
                    </w:rPr>
                    <w:t xml:space="preserve">—The charge to QSE </w:t>
                  </w:r>
                  <w:r w:rsidRPr="00E5030A">
                    <w:rPr>
                      <w:i/>
                      <w:iCs/>
                      <w:sz w:val="20"/>
                    </w:rPr>
                    <w:t>q</w:t>
                  </w:r>
                  <w:r w:rsidRPr="00E5030A">
                    <w:rPr>
                      <w:iCs/>
                      <w:sz w:val="20"/>
                    </w:rPr>
                    <w:t xml:space="preserve"> for its total capacity associated with failures and reconfiguration reductions on its Ancillary Service Supply Responsibility for RRS, for the hour.</w:t>
                  </w:r>
                </w:p>
              </w:tc>
            </w:tr>
            <w:tr w:rsidR="00895251" w:rsidRPr="00E5030A" w14:paraId="457FD87E" w14:textId="77777777" w:rsidTr="00FE06EF">
              <w:tc>
                <w:tcPr>
                  <w:tcW w:w="1278" w:type="pct"/>
                  <w:tcBorders>
                    <w:top w:val="single" w:sz="4" w:space="0" w:color="auto"/>
                    <w:left w:val="single" w:sz="4" w:space="0" w:color="auto"/>
                    <w:bottom w:val="single" w:sz="4" w:space="0" w:color="auto"/>
                    <w:right w:val="single" w:sz="4" w:space="0" w:color="auto"/>
                  </w:tcBorders>
                </w:tcPr>
                <w:p w14:paraId="5FFEC013" w14:textId="77777777" w:rsidR="00895251" w:rsidRPr="00E5030A" w:rsidRDefault="00895251" w:rsidP="00FE06EF">
                  <w:pPr>
                    <w:spacing w:after="60"/>
                    <w:rPr>
                      <w:iCs/>
                      <w:sz w:val="20"/>
                    </w:rPr>
                  </w:pPr>
                  <w:r w:rsidRPr="00E5030A">
                    <w:rPr>
                      <w:iCs/>
                      <w:sz w:val="20"/>
                    </w:rPr>
                    <w:t xml:space="preserve">RTPCRRAMTQSETOT </w:t>
                  </w:r>
                  <w:r w:rsidRPr="00E5030A">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B1B9356" w14:textId="77777777" w:rsidR="00895251" w:rsidRPr="00E5030A" w:rsidRDefault="00895251" w:rsidP="00FE06EF">
                  <w:pPr>
                    <w:spacing w:after="60"/>
                    <w:rPr>
                      <w:iCs/>
                      <w:sz w:val="20"/>
                    </w:rPr>
                  </w:pPr>
                  <w:r w:rsidRPr="00E5030A">
                    <w:rPr>
                      <w:iCs/>
                      <w:sz w:val="20"/>
                    </w:rPr>
                    <w:t>$</w:t>
                  </w:r>
                </w:p>
              </w:tc>
              <w:tc>
                <w:tcPr>
                  <w:tcW w:w="3393" w:type="pct"/>
                  <w:tcBorders>
                    <w:top w:val="single" w:sz="4" w:space="0" w:color="auto"/>
                    <w:left w:val="single" w:sz="4" w:space="0" w:color="auto"/>
                    <w:bottom w:val="single" w:sz="4" w:space="0" w:color="auto"/>
                    <w:right w:val="single" w:sz="4" w:space="0" w:color="auto"/>
                  </w:tcBorders>
                </w:tcPr>
                <w:p w14:paraId="7BF01C6F" w14:textId="77777777" w:rsidR="00895251" w:rsidRPr="00E5030A" w:rsidRDefault="00895251" w:rsidP="00FE06EF">
                  <w:pPr>
                    <w:spacing w:after="60"/>
                    <w:rPr>
                      <w:iCs/>
                      <w:sz w:val="20"/>
                    </w:rPr>
                  </w:pPr>
                  <w:r w:rsidRPr="00E5030A">
                    <w:rPr>
                      <w:i/>
                      <w:iCs/>
                      <w:sz w:val="20"/>
                    </w:rPr>
                    <w:t>Procured Capacity for Responsive Reserve Amount Total per QSE</w:t>
                  </w:r>
                  <w:r w:rsidRPr="00E5030A">
                    <w:rPr>
                      <w:iCs/>
                      <w:sz w:val="20"/>
                    </w:rPr>
                    <w:t xml:space="preserve">—The total payments to a QSE </w:t>
                  </w:r>
                  <w:r w:rsidRPr="00E5030A">
                    <w:rPr>
                      <w:i/>
                      <w:iCs/>
                      <w:sz w:val="20"/>
                    </w:rPr>
                    <w:t>q</w:t>
                  </w:r>
                  <w:r w:rsidRPr="00E5030A">
                    <w:rPr>
                      <w:iCs/>
                      <w:sz w:val="20"/>
                    </w:rPr>
                    <w:t xml:space="preserve"> in all SASMs and RSASMs for the Ancillary Service Offers cleared for RRS, for the hour.</w:t>
                  </w:r>
                </w:p>
              </w:tc>
            </w:tr>
            <w:tr w:rsidR="00895251" w:rsidRPr="00E5030A" w14:paraId="77B41FFC" w14:textId="77777777" w:rsidTr="00FE06EF">
              <w:tc>
                <w:tcPr>
                  <w:tcW w:w="1278" w:type="pct"/>
                  <w:tcBorders>
                    <w:top w:val="single" w:sz="4" w:space="0" w:color="auto"/>
                    <w:left w:val="single" w:sz="4" w:space="0" w:color="auto"/>
                    <w:bottom w:val="single" w:sz="4" w:space="0" w:color="auto"/>
                    <w:right w:val="single" w:sz="4" w:space="0" w:color="auto"/>
                  </w:tcBorders>
                </w:tcPr>
                <w:p w14:paraId="54A13183" w14:textId="77777777" w:rsidR="00895251" w:rsidRPr="00E5030A" w:rsidRDefault="00895251" w:rsidP="00FE06EF">
                  <w:pPr>
                    <w:rPr>
                      <w:b/>
                      <w:sz w:val="20"/>
                    </w:rPr>
                  </w:pPr>
                  <w:r w:rsidRPr="00E5030A">
                    <w:rPr>
                      <w:sz w:val="20"/>
                    </w:rPr>
                    <w:t xml:space="preserve">PCRRAMT </w:t>
                  </w:r>
                  <w:r w:rsidRPr="00E5030A">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6F56354" w14:textId="77777777" w:rsidR="00895251" w:rsidRPr="00E5030A" w:rsidRDefault="00895251" w:rsidP="00FE06EF">
                  <w:pPr>
                    <w:rPr>
                      <w:b/>
                      <w:sz w:val="20"/>
                    </w:rPr>
                  </w:pPr>
                  <w:r w:rsidRPr="00E5030A">
                    <w:rPr>
                      <w:sz w:val="20"/>
                    </w:rPr>
                    <w:t>$</w:t>
                  </w:r>
                </w:p>
              </w:tc>
              <w:tc>
                <w:tcPr>
                  <w:tcW w:w="3393" w:type="pct"/>
                  <w:tcBorders>
                    <w:top w:val="single" w:sz="4" w:space="0" w:color="auto"/>
                    <w:left w:val="single" w:sz="4" w:space="0" w:color="auto"/>
                    <w:bottom w:val="single" w:sz="4" w:space="0" w:color="auto"/>
                    <w:right w:val="single" w:sz="4" w:space="0" w:color="auto"/>
                  </w:tcBorders>
                </w:tcPr>
                <w:p w14:paraId="4EF06734" w14:textId="77777777" w:rsidR="00895251" w:rsidRPr="00E5030A" w:rsidRDefault="00895251" w:rsidP="00FE06EF">
                  <w:pPr>
                    <w:rPr>
                      <w:b/>
                      <w:sz w:val="20"/>
                    </w:rPr>
                  </w:pPr>
                  <w:r w:rsidRPr="00E5030A">
                    <w:rPr>
                      <w:i/>
                      <w:sz w:val="20"/>
                    </w:rPr>
                    <w:t xml:space="preserve">Procured Capacity for Responsive Reserve Amount per QSE </w:t>
                  </w:r>
                  <w:r>
                    <w:rPr>
                      <w:i/>
                      <w:sz w:val="20"/>
                    </w:rPr>
                    <w:t>in</w:t>
                  </w:r>
                  <w:r w:rsidRPr="00E5030A">
                    <w:rPr>
                      <w:i/>
                      <w:sz w:val="20"/>
                    </w:rPr>
                    <w:t xml:space="preserve"> DAM</w:t>
                  </w:r>
                  <w:r w:rsidRPr="00E5030A">
                    <w:rPr>
                      <w:sz w:val="20"/>
                    </w:rPr>
                    <w:t xml:space="preserve">—The DAM RRS payment for QSE </w:t>
                  </w:r>
                  <w:r w:rsidRPr="00E5030A">
                    <w:rPr>
                      <w:i/>
                      <w:sz w:val="20"/>
                    </w:rPr>
                    <w:t>q</w:t>
                  </w:r>
                  <w:r w:rsidRPr="00E5030A">
                    <w:rPr>
                      <w:sz w:val="20"/>
                    </w:rPr>
                    <w:t>, for the hour.</w:t>
                  </w:r>
                </w:p>
              </w:tc>
            </w:tr>
            <w:tr w:rsidR="00895251" w:rsidRPr="00E5030A" w14:paraId="36265C54" w14:textId="77777777" w:rsidTr="00FE06EF">
              <w:tc>
                <w:tcPr>
                  <w:tcW w:w="1278" w:type="pct"/>
                  <w:tcBorders>
                    <w:top w:val="single" w:sz="4" w:space="0" w:color="auto"/>
                    <w:left w:val="single" w:sz="4" w:space="0" w:color="auto"/>
                    <w:bottom w:val="single" w:sz="4" w:space="0" w:color="auto"/>
                    <w:right w:val="single" w:sz="4" w:space="0" w:color="auto"/>
                  </w:tcBorders>
                </w:tcPr>
                <w:p w14:paraId="543C0E8A" w14:textId="77777777" w:rsidR="00895251" w:rsidRPr="00E5030A" w:rsidRDefault="00895251" w:rsidP="00FE06EF">
                  <w:pPr>
                    <w:spacing w:after="60"/>
                    <w:rPr>
                      <w:sz w:val="20"/>
                    </w:rPr>
                  </w:pPr>
                  <w:r w:rsidRPr="00E5030A">
                    <w:rPr>
                      <w:sz w:val="20"/>
                    </w:rPr>
                    <w:t xml:space="preserve">PCRRAMTTOT </w:t>
                  </w:r>
                </w:p>
              </w:tc>
              <w:tc>
                <w:tcPr>
                  <w:tcW w:w="329" w:type="pct"/>
                  <w:tcBorders>
                    <w:top w:val="single" w:sz="4" w:space="0" w:color="auto"/>
                    <w:left w:val="single" w:sz="4" w:space="0" w:color="auto"/>
                    <w:bottom w:val="single" w:sz="4" w:space="0" w:color="auto"/>
                    <w:right w:val="single" w:sz="4" w:space="0" w:color="auto"/>
                  </w:tcBorders>
                </w:tcPr>
                <w:p w14:paraId="1F06B80D" w14:textId="77777777" w:rsidR="00895251" w:rsidRPr="00E5030A" w:rsidRDefault="00895251" w:rsidP="00FE06EF">
                  <w:pPr>
                    <w:spacing w:after="60"/>
                    <w:rPr>
                      <w:sz w:val="20"/>
                    </w:rPr>
                  </w:pPr>
                  <w:r w:rsidRPr="00E5030A">
                    <w:rPr>
                      <w:sz w:val="20"/>
                    </w:rPr>
                    <w:t>$</w:t>
                  </w:r>
                </w:p>
              </w:tc>
              <w:tc>
                <w:tcPr>
                  <w:tcW w:w="3393" w:type="pct"/>
                  <w:tcBorders>
                    <w:top w:val="single" w:sz="4" w:space="0" w:color="auto"/>
                    <w:left w:val="single" w:sz="4" w:space="0" w:color="auto"/>
                    <w:bottom w:val="single" w:sz="4" w:space="0" w:color="auto"/>
                    <w:right w:val="single" w:sz="4" w:space="0" w:color="auto"/>
                  </w:tcBorders>
                </w:tcPr>
                <w:p w14:paraId="5FCF7E1F" w14:textId="77777777" w:rsidR="00895251" w:rsidRPr="00E5030A" w:rsidRDefault="00895251" w:rsidP="00FE06EF">
                  <w:pPr>
                    <w:spacing w:after="60"/>
                    <w:rPr>
                      <w:sz w:val="20"/>
                    </w:rPr>
                  </w:pPr>
                  <w:r w:rsidRPr="00E5030A">
                    <w:rPr>
                      <w:i/>
                      <w:sz w:val="20"/>
                    </w:rPr>
                    <w:t>Procured Capacity for Responsive Reserve Amount Total in DAM</w:t>
                  </w:r>
                  <w:r w:rsidRPr="00E5030A">
                    <w:rPr>
                      <w:sz w:val="20"/>
                    </w:rPr>
                    <w:t>—The total of the DAM RRS payments for all QSEs, for the hour.</w:t>
                  </w:r>
                </w:p>
              </w:tc>
            </w:tr>
            <w:tr w:rsidR="00895251" w:rsidRPr="00E5030A" w14:paraId="6267DB2F" w14:textId="77777777" w:rsidTr="00FE06EF">
              <w:tc>
                <w:tcPr>
                  <w:tcW w:w="1278" w:type="pct"/>
                  <w:tcBorders>
                    <w:top w:val="single" w:sz="4" w:space="0" w:color="auto"/>
                    <w:left w:val="single" w:sz="4" w:space="0" w:color="auto"/>
                    <w:bottom w:val="single" w:sz="4" w:space="0" w:color="auto"/>
                    <w:right w:val="single" w:sz="4" w:space="0" w:color="auto"/>
                  </w:tcBorders>
                </w:tcPr>
                <w:p w14:paraId="78B0E006" w14:textId="77777777" w:rsidR="00895251" w:rsidRPr="00E5030A" w:rsidRDefault="00895251" w:rsidP="00FE06EF">
                  <w:pPr>
                    <w:spacing w:after="60"/>
                    <w:rPr>
                      <w:sz w:val="20"/>
                    </w:rPr>
                  </w:pPr>
                  <w:r w:rsidRPr="00E5030A">
                    <w:rPr>
                      <w:sz w:val="20"/>
                    </w:rPr>
                    <w:t>RRINFQAMTTOT</w:t>
                  </w:r>
                </w:p>
              </w:tc>
              <w:tc>
                <w:tcPr>
                  <w:tcW w:w="329" w:type="pct"/>
                  <w:tcBorders>
                    <w:top w:val="single" w:sz="4" w:space="0" w:color="auto"/>
                    <w:left w:val="single" w:sz="4" w:space="0" w:color="auto"/>
                    <w:bottom w:val="single" w:sz="4" w:space="0" w:color="auto"/>
                    <w:right w:val="single" w:sz="4" w:space="0" w:color="auto"/>
                  </w:tcBorders>
                </w:tcPr>
                <w:p w14:paraId="348F3A65" w14:textId="77777777" w:rsidR="00895251" w:rsidRPr="00E5030A" w:rsidRDefault="00895251" w:rsidP="00FE06EF">
                  <w:pPr>
                    <w:spacing w:after="60"/>
                    <w:rPr>
                      <w:sz w:val="20"/>
                    </w:rPr>
                  </w:pPr>
                  <w:r w:rsidRPr="00E5030A">
                    <w:rPr>
                      <w:sz w:val="20"/>
                    </w:rPr>
                    <w:t>$</w:t>
                  </w:r>
                </w:p>
              </w:tc>
              <w:tc>
                <w:tcPr>
                  <w:tcW w:w="3393" w:type="pct"/>
                  <w:tcBorders>
                    <w:top w:val="single" w:sz="4" w:space="0" w:color="auto"/>
                    <w:left w:val="single" w:sz="4" w:space="0" w:color="auto"/>
                    <w:bottom w:val="single" w:sz="4" w:space="0" w:color="auto"/>
                    <w:right w:val="single" w:sz="4" w:space="0" w:color="auto"/>
                  </w:tcBorders>
                </w:tcPr>
                <w:p w14:paraId="75C0040A" w14:textId="77777777" w:rsidR="00895251" w:rsidRPr="00E5030A" w:rsidRDefault="00895251" w:rsidP="00FE06EF">
                  <w:pPr>
                    <w:spacing w:after="60"/>
                    <w:rPr>
                      <w:i/>
                      <w:sz w:val="20"/>
                    </w:rPr>
                  </w:pPr>
                  <w:r w:rsidRPr="00E5030A">
                    <w:rPr>
                      <w:i/>
                      <w:sz w:val="20"/>
                    </w:rPr>
                    <w:t xml:space="preserve">Responsive Reserve Infeasible Quantity Amount Total </w:t>
                  </w:r>
                  <w:r w:rsidRPr="00E5030A">
                    <w:rPr>
                      <w:sz w:val="20"/>
                    </w:rPr>
                    <w:t>— The charge to all QSEs for their total capacity associated with infeasible deployment of Ancillary Service Supply Responsibilities for RRS, for the hour.</w:t>
                  </w:r>
                </w:p>
              </w:tc>
            </w:tr>
            <w:tr w:rsidR="00895251" w:rsidRPr="00E5030A" w14:paraId="41F1526A" w14:textId="77777777" w:rsidTr="00FE06EF">
              <w:tc>
                <w:tcPr>
                  <w:tcW w:w="1278" w:type="pct"/>
                  <w:tcBorders>
                    <w:top w:val="single" w:sz="4" w:space="0" w:color="auto"/>
                    <w:left w:val="single" w:sz="4" w:space="0" w:color="auto"/>
                    <w:bottom w:val="single" w:sz="4" w:space="0" w:color="auto"/>
                    <w:right w:val="single" w:sz="4" w:space="0" w:color="auto"/>
                  </w:tcBorders>
                </w:tcPr>
                <w:p w14:paraId="4550751D" w14:textId="77777777" w:rsidR="00895251" w:rsidRPr="00E5030A" w:rsidRDefault="00895251" w:rsidP="00FE06EF">
                  <w:pPr>
                    <w:spacing w:after="60"/>
                    <w:rPr>
                      <w:sz w:val="20"/>
                    </w:rPr>
                  </w:pPr>
                  <w:r w:rsidRPr="00E5030A">
                    <w:rPr>
                      <w:sz w:val="20"/>
                    </w:rPr>
                    <w:t xml:space="preserve">RRINFQAMT </w:t>
                  </w:r>
                  <w:r w:rsidRPr="00E5030A">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3AA9A79C" w14:textId="77777777" w:rsidR="00895251" w:rsidRPr="00E5030A" w:rsidRDefault="00895251" w:rsidP="00FE06EF">
                  <w:pPr>
                    <w:spacing w:after="60"/>
                    <w:rPr>
                      <w:sz w:val="20"/>
                    </w:rPr>
                  </w:pPr>
                  <w:r w:rsidRPr="00E5030A">
                    <w:rPr>
                      <w:sz w:val="20"/>
                    </w:rPr>
                    <w:t>$</w:t>
                  </w:r>
                </w:p>
              </w:tc>
              <w:tc>
                <w:tcPr>
                  <w:tcW w:w="3393" w:type="pct"/>
                  <w:tcBorders>
                    <w:top w:val="single" w:sz="4" w:space="0" w:color="auto"/>
                    <w:left w:val="single" w:sz="4" w:space="0" w:color="auto"/>
                    <w:bottom w:val="single" w:sz="4" w:space="0" w:color="auto"/>
                    <w:right w:val="single" w:sz="4" w:space="0" w:color="auto"/>
                  </w:tcBorders>
                </w:tcPr>
                <w:p w14:paraId="198FEFDB" w14:textId="77777777" w:rsidR="00895251" w:rsidRPr="00E5030A" w:rsidRDefault="00895251" w:rsidP="00FE06EF">
                  <w:pPr>
                    <w:spacing w:after="60"/>
                    <w:rPr>
                      <w:i/>
                      <w:sz w:val="20"/>
                    </w:rPr>
                  </w:pPr>
                  <w:r w:rsidRPr="00E5030A">
                    <w:rPr>
                      <w:i/>
                      <w:sz w:val="20"/>
                    </w:rPr>
                    <w:t>Responsive Reserve Infeasible Quantity Amount per QSE</w:t>
                  </w:r>
                  <w:r w:rsidRPr="00E5030A">
                    <w:rPr>
                      <w:sz w:val="20"/>
                    </w:rPr>
                    <w:t xml:space="preserve">—The total charge to QSE </w:t>
                  </w:r>
                  <w:r w:rsidRPr="00E5030A">
                    <w:rPr>
                      <w:i/>
                      <w:sz w:val="20"/>
                    </w:rPr>
                    <w:t>q</w:t>
                  </w:r>
                  <w:r w:rsidRPr="00E5030A">
                    <w:rPr>
                      <w:sz w:val="20"/>
                    </w:rPr>
                    <w:t xml:space="preserve"> for its total capacity associated with infeasible deployment of Ancillary Service Supply Responsibilities for RRS, for the hour.</w:t>
                  </w:r>
                </w:p>
              </w:tc>
            </w:tr>
            <w:tr w:rsidR="00895251" w:rsidRPr="00E5030A" w14:paraId="7D49B45E" w14:textId="77777777" w:rsidTr="00FE06EF">
              <w:tc>
                <w:tcPr>
                  <w:tcW w:w="1278" w:type="pct"/>
                  <w:tcBorders>
                    <w:top w:val="single" w:sz="4" w:space="0" w:color="auto"/>
                    <w:left w:val="single" w:sz="4" w:space="0" w:color="auto"/>
                    <w:bottom w:val="single" w:sz="4" w:space="0" w:color="auto"/>
                    <w:right w:val="single" w:sz="4" w:space="0" w:color="auto"/>
                  </w:tcBorders>
                </w:tcPr>
                <w:p w14:paraId="61F38CA4" w14:textId="77777777" w:rsidR="00895251" w:rsidRPr="00E5030A" w:rsidRDefault="00895251" w:rsidP="00FE06EF">
                  <w:pPr>
                    <w:spacing w:after="60"/>
                    <w:rPr>
                      <w:i/>
                      <w:iCs/>
                      <w:sz w:val="20"/>
                    </w:rPr>
                  </w:pPr>
                  <w:r w:rsidRPr="00E5030A">
                    <w:rPr>
                      <w:i/>
                      <w:iCs/>
                      <w:sz w:val="20"/>
                    </w:rPr>
                    <w:t>q</w:t>
                  </w:r>
                </w:p>
              </w:tc>
              <w:tc>
                <w:tcPr>
                  <w:tcW w:w="329" w:type="pct"/>
                  <w:tcBorders>
                    <w:top w:val="single" w:sz="4" w:space="0" w:color="auto"/>
                    <w:left w:val="single" w:sz="4" w:space="0" w:color="auto"/>
                    <w:bottom w:val="single" w:sz="4" w:space="0" w:color="auto"/>
                    <w:right w:val="single" w:sz="4" w:space="0" w:color="auto"/>
                  </w:tcBorders>
                </w:tcPr>
                <w:p w14:paraId="57674B24" w14:textId="77777777" w:rsidR="00895251" w:rsidRPr="00E5030A" w:rsidRDefault="00895251" w:rsidP="00FE06EF">
                  <w:pPr>
                    <w:spacing w:after="60"/>
                    <w:rPr>
                      <w:iCs/>
                      <w:sz w:val="20"/>
                    </w:rPr>
                  </w:pPr>
                  <w:r w:rsidRPr="00E5030A">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30BA7C92" w14:textId="77777777" w:rsidR="00895251" w:rsidRPr="00E5030A" w:rsidRDefault="00895251" w:rsidP="00FE06EF">
                  <w:pPr>
                    <w:spacing w:after="60"/>
                    <w:rPr>
                      <w:iCs/>
                      <w:sz w:val="20"/>
                    </w:rPr>
                  </w:pPr>
                  <w:r w:rsidRPr="00E5030A">
                    <w:rPr>
                      <w:iCs/>
                      <w:sz w:val="20"/>
                    </w:rPr>
                    <w:t>A QSE.</w:t>
                  </w:r>
                </w:p>
              </w:tc>
            </w:tr>
            <w:tr w:rsidR="00895251" w:rsidRPr="00E5030A" w14:paraId="064AD124" w14:textId="77777777" w:rsidTr="00FE06EF">
              <w:tc>
                <w:tcPr>
                  <w:tcW w:w="1278" w:type="pct"/>
                  <w:tcBorders>
                    <w:top w:val="single" w:sz="4" w:space="0" w:color="auto"/>
                    <w:left w:val="single" w:sz="4" w:space="0" w:color="auto"/>
                    <w:bottom w:val="single" w:sz="4" w:space="0" w:color="auto"/>
                    <w:right w:val="single" w:sz="4" w:space="0" w:color="auto"/>
                  </w:tcBorders>
                </w:tcPr>
                <w:p w14:paraId="0F99775B" w14:textId="77777777" w:rsidR="00895251" w:rsidRPr="00E5030A" w:rsidRDefault="00895251" w:rsidP="00FE06EF">
                  <w:pPr>
                    <w:spacing w:after="60"/>
                    <w:rPr>
                      <w:i/>
                      <w:iCs/>
                      <w:sz w:val="20"/>
                    </w:rPr>
                  </w:pPr>
                  <w:r w:rsidRPr="00E5030A">
                    <w:rPr>
                      <w:i/>
                      <w:iCs/>
                      <w:sz w:val="20"/>
                    </w:rPr>
                    <w:t>m</w:t>
                  </w:r>
                </w:p>
              </w:tc>
              <w:tc>
                <w:tcPr>
                  <w:tcW w:w="329" w:type="pct"/>
                  <w:tcBorders>
                    <w:top w:val="single" w:sz="4" w:space="0" w:color="auto"/>
                    <w:left w:val="single" w:sz="4" w:space="0" w:color="auto"/>
                    <w:bottom w:val="single" w:sz="4" w:space="0" w:color="auto"/>
                    <w:right w:val="single" w:sz="4" w:space="0" w:color="auto"/>
                  </w:tcBorders>
                </w:tcPr>
                <w:p w14:paraId="0D84A59E" w14:textId="77777777" w:rsidR="00895251" w:rsidRPr="00E5030A" w:rsidRDefault="00895251" w:rsidP="00FE06EF">
                  <w:pPr>
                    <w:spacing w:after="60"/>
                    <w:rPr>
                      <w:iCs/>
                      <w:sz w:val="20"/>
                    </w:rPr>
                  </w:pPr>
                  <w:r w:rsidRPr="00E5030A">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34D263C8" w14:textId="77777777" w:rsidR="00895251" w:rsidRPr="00E5030A" w:rsidRDefault="00895251" w:rsidP="00FE06EF">
                  <w:pPr>
                    <w:spacing w:after="60"/>
                    <w:rPr>
                      <w:iCs/>
                      <w:sz w:val="20"/>
                    </w:rPr>
                  </w:pPr>
                  <w:r w:rsidRPr="00E5030A">
                    <w:rPr>
                      <w:iCs/>
                      <w:sz w:val="20"/>
                    </w:rPr>
                    <w:t>An Ancillary Service market (SASM or RSASM) for the given Operating Hour.</w:t>
                  </w:r>
                </w:p>
              </w:tc>
            </w:tr>
          </w:tbl>
          <w:p w14:paraId="7F46119D" w14:textId="77777777" w:rsidR="00895251" w:rsidRPr="006C5A42" w:rsidRDefault="00895251" w:rsidP="00FE06EF">
            <w:pPr>
              <w:spacing w:after="240"/>
            </w:pPr>
          </w:p>
        </w:tc>
      </w:tr>
    </w:tbl>
    <w:p w14:paraId="3B2357D7" w14:textId="77777777" w:rsidR="00895251" w:rsidRPr="007E46C9" w:rsidRDefault="00895251" w:rsidP="00895251">
      <w:pPr>
        <w:spacing w:before="240" w:after="240"/>
        <w:ind w:left="1440" w:hanging="720"/>
      </w:pPr>
      <w:r w:rsidRPr="007E46C9">
        <w:lastRenderedPageBreak/>
        <w:t>(b)</w:t>
      </w:r>
      <w:r w:rsidRPr="007E46C9">
        <w:tab/>
        <w:t>Each QSE’s share of the net total costs for RRS for the Operating Hour is calculated as follows:</w:t>
      </w:r>
    </w:p>
    <w:p w14:paraId="55ED97E3" w14:textId="77777777" w:rsidR="00895251" w:rsidRPr="007E46C9" w:rsidRDefault="00895251" w:rsidP="00895251">
      <w:pPr>
        <w:spacing w:after="240"/>
        <w:ind w:left="2880" w:hanging="2160"/>
        <w:rPr>
          <w:b/>
          <w:bCs/>
        </w:rPr>
      </w:pPr>
      <w:r w:rsidRPr="007E46C9">
        <w:rPr>
          <w:b/>
          <w:bCs/>
        </w:rPr>
        <w:t xml:space="preserve">RRCOST </w:t>
      </w:r>
      <w:r w:rsidRPr="007E46C9">
        <w:rPr>
          <w:b/>
          <w:bCs/>
          <w:i/>
          <w:vertAlign w:val="subscript"/>
        </w:rPr>
        <w:t>q</w:t>
      </w:r>
      <w:r w:rsidRPr="007E46C9">
        <w:rPr>
          <w:b/>
          <w:bCs/>
          <w:i/>
          <w:vertAlign w:val="subscript"/>
        </w:rPr>
        <w:tab/>
      </w:r>
      <w:r w:rsidRPr="007E46C9">
        <w:rPr>
          <w:b/>
          <w:bCs/>
        </w:rPr>
        <w:t>=</w:t>
      </w:r>
      <w:r w:rsidRPr="007E46C9">
        <w:rPr>
          <w:b/>
          <w:bCs/>
        </w:rPr>
        <w:tab/>
        <w:t xml:space="preserve">RRPR * RRQ </w:t>
      </w:r>
      <w:r w:rsidRPr="007E46C9">
        <w:rPr>
          <w:b/>
          <w:bCs/>
          <w:i/>
          <w:vertAlign w:val="subscript"/>
        </w:rPr>
        <w:t>q</w:t>
      </w:r>
    </w:p>
    <w:p w14:paraId="16E8D5EE" w14:textId="77777777" w:rsidR="00895251" w:rsidRPr="007E46C9" w:rsidRDefault="00895251" w:rsidP="00895251">
      <w:pPr>
        <w:spacing w:after="240"/>
        <w:rPr>
          <w:iCs/>
        </w:rPr>
      </w:pPr>
      <w:r w:rsidRPr="007E46C9">
        <w:rPr>
          <w:iCs/>
        </w:rPr>
        <w:t>Where:</w:t>
      </w:r>
    </w:p>
    <w:p w14:paraId="7D63C59A" w14:textId="77777777" w:rsidR="00895251" w:rsidRPr="007E46C9" w:rsidRDefault="00895251" w:rsidP="00895251">
      <w:pPr>
        <w:spacing w:after="120"/>
        <w:ind w:leftChars="300" w:left="2880" w:hangingChars="900" w:hanging="2160"/>
        <w:rPr>
          <w:bCs/>
        </w:rPr>
      </w:pPr>
      <w:r w:rsidRPr="007E46C9">
        <w:rPr>
          <w:bCs/>
        </w:rPr>
        <w:t>RRPR</w:t>
      </w:r>
      <w:r w:rsidRPr="007E46C9">
        <w:rPr>
          <w:bCs/>
        </w:rPr>
        <w:tab/>
        <w:t>=</w:t>
      </w:r>
      <w:r w:rsidRPr="007E46C9">
        <w:rPr>
          <w:bCs/>
        </w:rPr>
        <w:tab/>
        <w:t>RRCOSTTOT / RRQTOT</w:t>
      </w:r>
    </w:p>
    <w:p w14:paraId="77A0A359" w14:textId="77777777" w:rsidR="00895251" w:rsidRPr="007E46C9" w:rsidRDefault="00895251" w:rsidP="00895251">
      <w:pPr>
        <w:spacing w:after="120"/>
        <w:ind w:leftChars="300" w:left="2880" w:hangingChars="900" w:hanging="2160"/>
      </w:pPr>
      <w:r w:rsidRPr="79C6FA9D">
        <w:t>RRQTOT</w:t>
      </w:r>
      <w:r w:rsidRPr="007E46C9">
        <w:rPr>
          <w:bCs/>
        </w:rPr>
        <w:tab/>
      </w:r>
      <w:r w:rsidRPr="79C6FA9D">
        <w:t>=</w:t>
      </w:r>
      <w:r w:rsidRPr="007E46C9">
        <w:rPr>
          <w:bCs/>
        </w:rPr>
        <w:tab/>
      </w:r>
      <w:r>
        <w:rPr>
          <w:bCs/>
          <w:noProof/>
          <w:position w:val="-22"/>
        </w:rPr>
        <w:drawing>
          <wp:inline distT="0" distB="0" distL="0" distR="0" wp14:anchorId="340C0B26" wp14:editId="4D14876C">
            <wp:extent cx="142875" cy="295275"/>
            <wp:effectExtent l="0" t="0" r="9525" b="9525"/>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RRQ </w:t>
      </w:r>
      <w:r w:rsidRPr="1A41FB75">
        <w:rPr>
          <w:i/>
          <w:iCs/>
          <w:vertAlign w:val="subscript"/>
        </w:rPr>
        <w:t>q</w:t>
      </w:r>
    </w:p>
    <w:p w14:paraId="68A777A7" w14:textId="77777777" w:rsidR="00895251" w:rsidRPr="007E46C9" w:rsidRDefault="00895251" w:rsidP="00895251">
      <w:pPr>
        <w:spacing w:after="120"/>
        <w:ind w:leftChars="300" w:left="2880" w:hangingChars="900" w:hanging="2160"/>
        <w:rPr>
          <w:bCs/>
          <w:lang w:val="es-ES"/>
        </w:rPr>
      </w:pPr>
      <w:r w:rsidRPr="007E46C9">
        <w:rPr>
          <w:bCs/>
          <w:lang w:val="es-ES"/>
        </w:rPr>
        <w:t xml:space="preserve">RRQ </w:t>
      </w:r>
      <w:r w:rsidRPr="007E46C9">
        <w:rPr>
          <w:bCs/>
          <w:i/>
          <w:vertAlign w:val="subscript"/>
          <w:lang w:val="es-ES"/>
        </w:rPr>
        <w:t>q</w:t>
      </w:r>
      <w:r w:rsidRPr="007E46C9">
        <w:rPr>
          <w:bCs/>
          <w:lang w:val="es-ES"/>
        </w:rPr>
        <w:tab/>
        <w:t>=</w:t>
      </w:r>
      <w:r w:rsidRPr="007E46C9">
        <w:rPr>
          <w:bCs/>
          <w:lang w:val="es-ES"/>
        </w:rPr>
        <w:tab/>
        <w:t xml:space="preserve">RRO </w:t>
      </w:r>
      <w:r w:rsidRPr="007E46C9">
        <w:rPr>
          <w:bCs/>
          <w:i/>
          <w:vertAlign w:val="subscript"/>
          <w:lang w:val="es-ES"/>
        </w:rPr>
        <w:t>q</w:t>
      </w:r>
      <w:r w:rsidRPr="007E46C9">
        <w:rPr>
          <w:bCs/>
          <w:lang w:val="es-ES"/>
        </w:rPr>
        <w:t xml:space="preserve"> – SARRQ </w:t>
      </w:r>
      <w:r w:rsidRPr="007E46C9">
        <w:rPr>
          <w:bCs/>
          <w:i/>
          <w:vertAlign w:val="subscript"/>
          <w:lang w:val="es-ES"/>
        </w:rPr>
        <w:t>q</w:t>
      </w:r>
    </w:p>
    <w:p w14:paraId="7BA63847" w14:textId="77777777" w:rsidR="00895251" w:rsidRPr="007E46C9" w:rsidRDefault="6D83C740" w:rsidP="79C6FA9D">
      <w:pPr>
        <w:spacing w:after="120"/>
        <w:ind w:leftChars="300" w:left="2880" w:hangingChars="900" w:hanging="2160"/>
        <w:rPr>
          <w:lang w:val="es-ES"/>
        </w:rPr>
      </w:pPr>
      <w:r w:rsidRPr="79C6FA9D">
        <w:rPr>
          <w:lang w:val="es-ES"/>
        </w:rPr>
        <w:lastRenderedPageBreak/>
        <w:t xml:space="preserve">RRO </w:t>
      </w:r>
      <w:r w:rsidRPr="1A41FB75">
        <w:rPr>
          <w:i/>
          <w:iCs/>
          <w:vertAlign w:val="subscript"/>
          <w:lang w:val="es-ES"/>
        </w:rPr>
        <w:t>q</w:t>
      </w:r>
      <w:r w:rsidR="00895251" w:rsidRPr="007E46C9">
        <w:rPr>
          <w:bCs/>
          <w:lang w:val="es-ES"/>
        </w:rPr>
        <w:tab/>
      </w:r>
      <w:r w:rsidRPr="79C6FA9D">
        <w:rPr>
          <w:lang w:val="es-ES"/>
        </w:rPr>
        <w:t>=</w:t>
      </w:r>
      <w:r w:rsidR="00895251" w:rsidRPr="007E46C9">
        <w:rPr>
          <w:bCs/>
          <w:lang w:val="es-ES"/>
        </w:rPr>
        <w:tab/>
      </w:r>
      <w:r w:rsidR="00895251">
        <w:rPr>
          <w:bCs/>
          <w:noProof/>
          <w:position w:val="-22"/>
        </w:rPr>
        <w:drawing>
          <wp:inline distT="0" distB="0" distL="0" distR="0" wp14:anchorId="279C132D" wp14:editId="29987021">
            <wp:extent cx="142875" cy="295275"/>
            <wp:effectExtent l="0" t="0" r="9525" b="9525"/>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rPr>
          <w:lang w:val="es-ES"/>
        </w:rPr>
        <w:t>(</w:t>
      </w:r>
      <w:proofErr w:type="spellStart"/>
      <w:r w:rsidRPr="79C6FA9D">
        <w:rPr>
          <w:lang w:val="es-ES"/>
        </w:rPr>
        <w:t>SARRQ</w:t>
      </w:r>
      <w:r w:rsidRPr="1A41FB75">
        <w:rPr>
          <w:i/>
          <w:iCs/>
          <w:vertAlign w:val="subscript"/>
          <w:lang w:val="es-ES"/>
        </w:rPr>
        <w:t>q</w:t>
      </w:r>
      <w:proofErr w:type="spellEnd"/>
      <w:r w:rsidRPr="79C6FA9D">
        <w:rPr>
          <w:lang w:val="es-ES"/>
        </w:rPr>
        <w:t xml:space="preserve"> + </w:t>
      </w:r>
      <w:r w:rsidR="00895251">
        <w:rPr>
          <w:bCs/>
          <w:noProof/>
          <w:position w:val="-20"/>
        </w:rPr>
        <w:drawing>
          <wp:inline distT="0" distB="0" distL="0" distR="0" wp14:anchorId="5812601A" wp14:editId="53FDB58A">
            <wp:extent cx="142875" cy="276225"/>
            <wp:effectExtent l="0" t="0" r="9525" b="9525"/>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rPr>
          <w:lang w:val="es-ES"/>
        </w:rPr>
        <w:t xml:space="preserve">(RTPCRR </w:t>
      </w:r>
      <w:r w:rsidRPr="1A41FB75">
        <w:rPr>
          <w:i/>
          <w:iCs/>
          <w:vertAlign w:val="subscript"/>
          <w:lang w:val="es-ES"/>
        </w:rPr>
        <w:t>q, m</w:t>
      </w:r>
      <w:r w:rsidRPr="79C6FA9D">
        <w:rPr>
          <w:lang w:val="es-ES"/>
        </w:rPr>
        <w:t xml:space="preserve">) + PCRR </w:t>
      </w:r>
      <w:r w:rsidRPr="1A41FB75">
        <w:rPr>
          <w:i/>
          <w:iCs/>
          <w:vertAlign w:val="subscript"/>
          <w:lang w:val="es-ES"/>
        </w:rPr>
        <w:t>q</w:t>
      </w:r>
      <w:r w:rsidRPr="79C6FA9D">
        <w:rPr>
          <w:lang w:val="es-ES"/>
        </w:rPr>
        <w:t xml:space="preserve"> –  </w:t>
      </w:r>
    </w:p>
    <w:p w14:paraId="32C9EA3D" w14:textId="77777777" w:rsidR="00895251" w:rsidRPr="007E46C9" w:rsidRDefault="00895251" w:rsidP="00895251">
      <w:pPr>
        <w:spacing w:after="120"/>
        <w:ind w:leftChars="1200" w:left="2880" w:firstLine="720"/>
        <w:rPr>
          <w:bCs/>
          <w:i/>
          <w:vertAlign w:val="subscript"/>
          <w:lang w:val="es-ES"/>
        </w:rPr>
      </w:pPr>
      <w:r w:rsidRPr="007E46C9">
        <w:rPr>
          <w:bCs/>
          <w:lang w:val="es-ES"/>
        </w:rPr>
        <w:t xml:space="preserve">RRFQ </w:t>
      </w:r>
      <w:r w:rsidRPr="007E46C9">
        <w:rPr>
          <w:bCs/>
          <w:i/>
          <w:vertAlign w:val="subscript"/>
          <w:lang w:val="es-ES"/>
        </w:rPr>
        <w:t>q</w:t>
      </w:r>
      <w:r w:rsidRPr="007E46C9">
        <w:rPr>
          <w:bCs/>
          <w:lang w:val="es-ES"/>
        </w:rPr>
        <w:t xml:space="preserve"> – RRRFQ </w:t>
      </w:r>
      <w:r w:rsidRPr="007E46C9">
        <w:rPr>
          <w:bCs/>
          <w:i/>
          <w:vertAlign w:val="subscript"/>
          <w:lang w:val="es-ES"/>
        </w:rPr>
        <w:t>q</w:t>
      </w:r>
      <w:r w:rsidRPr="007E46C9">
        <w:rPr>
          <w:bCs/>
          <w:lang w:val="es-ES"/>
        </w:rPr>
        <w:t xml:space="preserve">) * HLRS </w:t>
      </w:r>
      <w:r w:rsidRPr="007E46C9">
        <w:rPr>
          <w:bCs/>
          <w:i/>
          <w:vertAlign w:val="subscript"/>
          <w:lang w:val="es-ES"/>
        </w:rPr>
        <w:t>q</w:t>
      </w:r>
    </w:p>
    <w:p w14:paraId="072BF61D" w14:textId="77777777" w:rsidR="00895251" w:rsidRPr="007E46C9" w:rsidRDefault="00895251" w:rsidP="00895251">
      <w:pPr>
        <w:spacing w:after="240"/>
        <w:ind w:leftChars="300" w:left="2880" w:hangingChars="900" w:hanging="2160"/>
        <w:rPr>
          <w:bCs/>
          <w:lang w:val="fr-FR"/>
        </w:rPr>
      </w:pPr>
      <w:r w:rsidRPr="007E46C9">
        <w:rPr>
          <w:bCs/>
          <w:lang w:val="fr-FR"/>
        </w:rPr>
        <w:t xml:space="preserve">SARRQ </w:t>
      </w:r>
      <w:r w:rsidRPr="007E46C9">
        <w:rPr>
          <w:bCs/>
          <w:i/>
          <w:vertAlign w:val="subscript"/>
          <w:lang w:val="fr-FR"/>
        </w:rPr>
        <w:t>q</w:t>
      </w:r>
      <w:r w:rsidRPr="007E46C9">
        <w:rPr>
          <w:bCs/>
          <w:lang w:val="fr-FR"/>
        </w:rPr>
        <w:tab/>
        <w:t>=</w:t>
      </w:r>
      <w:r w:rsidRPr="007E46C9">
        <w:rPr>
          <w:bCs/>
          <w:lang w:val="fr-FR"/>
        </w:rPr>
        <w:tab/>
        <w:t xml:space="preserve">DASARRQ </w:t>
      </w:r>
      <w:r w:rsidRPr="007E46C9">
        <w:rPr>
          <w:bCs/>
          <w:i/>
          <w:vertAlign w:val="subscript"/>
          <w:lang w:val="fr-FR"/>
        </w:rPr>
        <w:t>q</w:t>
      </w:r>
      <w:r w:rsidRPr="007E46C9">
        <w:rPr>
          <w:bCs/>
          <w:lang w:val="fr-FR"/>
        </w:rPr>
        <w:t xml:space="preserve"> + RTSARRQ </w:t>
      </w:r>
      <w:r w:rsidRPr="007E46C9">
        <w:rPr>
          <w:bCs/>
          <w:i/>
          <w:vertAlign w:val="subscript"/>
          <w:lang w:val="fr-FR"/>
        </w:rPr>
        <w:t>q</w:t>
      </w:r>
    </w:p>
    <w:p w14:paraId="3C8D62BE" w14:textId="77777777" w:rsidR="00895251" w:rsidRPr="007E46C9" w:rsidRDefault="00895251" w:rsidP="00895251">
      <w:pPr>
        <w:keepNext/>
      </w:pPr>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95251" w:rsidRPr="007E46C9" w14:paraId="7C5D755A" w14:textId="77777777" w:rsidTr="00FE06EF">
        <w:trPr>
          <w:tblHeader/>
        </w:trPr>
        <w:tc>
          <w:tcPr>
            <w:tcW w:w="849" w:type="pct"/>
          </w:tcPr>
          <w:p w14:paraId="1711F34F" w14:textId="77777777" w:rsidR="00895251" w:rsidRPr="007E46C9" w:rsidRDefault="00895251" w:rsidP="00FE06EF">
            <w:pPr>
              <w:keepNext/>
              <w:spacing w:after="120"/>
              <w:rPr>
                <w:b/>
                <w:iCs/>
                <w:sz w:val="20"/>
              </w:rPr>
            </w:pPr>
            <w:r w:rsidRPr="007E46C9">
              <w:rPr>
                <w:b/>
                <w:iCs/>
                <w:sz w:val="20"/>
              </w:rPr>
              <w:t>Variable</w:t>
            </w:r>
          </w:p>
        </w:tc>
        <w:tc>
          <w:tcPr>
            <w:tcW w:w="460" w:type="pct"/>
          </w:tcPr>
          <w:p w14:paraId="26AFE0D6" w14:textId="77777777" w:rsidR="00895251" w:rsidRPr="007E46C9" w:rsidRDefault="00895251" w:rsidP="00FE06EF">
            <w:pPr>
              <w:keepNext/>
              <w:spacing w:after="120"/>
              <w:rPr>
                <w:b/>
                <w:iCs/>
                <w:sz w:val="20"/>
              </w:rPr>
            </w:pPr>
            <w:r w:rsidRPr="007E46C9">
              <w:rPr>
                <w:b/>
                <w:iCs/>
                <w:sz w:val="20"/>
              </w:rPr>
              <w:t>Unit</w:t>
            </w:r>
          </w:p>
        </w:tc>
        <w:tc>
          <w:tcPr>
            <w:tcW w:w="3691" w:type="pct"/>
          </w:tcPr>
          <w:p w14:paraId="445141FE" w14:textId="77777777" w:rsidR="00895251" w:rsidRPr="007E46C9" w:rsidRDefault="00895251" w:rsidP="00FE06EF">
            <w:pPr>
              <w:keepNext/>
              <w:spacing w:after="120"/>
              <w:rPr>
                <w:b/>
                <w:iCs/>
                <w:sz w:val="20"/>
              </w:rPr>
            </w:pPr>
            <w:r w:rsidRPr="007E46C9">
              <w:rPr>
                <w:b/>
                <w:iCs/>
                <w:sz w:val="20"/>
              </w:rPr>
              <w:t>Description</w:t>
            </w:r>
          </w:p>
        </w:tc>
      </w:tr>
      <w:tr w:rsidR="00895251" w:rsidRPr="007E46C9" w14:paraId="3F8B4FD0" w14:textId="77777777" w:rsidTr="00FE06EF">
        <w:tc>
          <w:tcPr>
            <w:tcW w:w="849" w:type="pct"/>
          </w:tcPr>
          <w:p w14:paraId="286BF3DC" w14:textId="77777777" w:rsidR="00895251" w:rsidRPr="007E46C9" w:rsidRDefault="00895251" w:rsidP="00FE06EF">
            <w:pPr>
              <w:spacing w:after="60"/>
              <w:rPr>
                <w:iCs/>
                <w:sz w:val="20"/>
              </w:rPr>
            </w:pPr>
            <w:r w:rsidRPr="007E46C9">
              <w:rPr>
                <w:iCs/>
                <w:sz w:val="20"/>
              </w:rPr>
              <w:t xml:space="preserve">RRCOST </w:t>
            </w:r>
            <w:r w:rsidRPr="007E46C9">
              <w:rPr>
                <w:i/>
                <w:iCs/>
                <w:sz w:val="20"/>
                <w:vertAlign w:val="subscript"/>
              </w:rPr>
              <w:t>q</w:t>
            </w:r>
          </w:p>
        </w:tc>
        <w:tc>
          <w:tcPr>
            <w:tcW w:w="460" w:type="pct"/>
          </w:tcPr>
          <w:p w14:paraId="507703A1" w14:textId="77777777" w:rsidR="00895251" w:rsidRPr="007E46C9" w:rsidRDefault="00895251" w:rsidP="00FE06EF">
            <w:pPr>
              <w:keepNext/>
              <w:spacing w:after="60"/>
              <w:rPr>
                <w:iCs/>
                <w:sz w:val="20"/>
              </w:rPr>
            </w:pPr>
            <w:r w:rsidRPr="007E46C9">
              <w:rPr>
                <w:iCs/>
                <w:sz w:val="20"/>
              </w:rPr>
              <w:t>$</w:t>
            </w:r>
          </w:p>
        </w:tc>
        <w:tc>
          <w:tcPr>
            <w:tcW w:w="3691" w:type="pct"/>
          </w:tcPr>
          <w:p w14:paraId="00D326FC" w14:textId="77777777" w:rsidR="00895251" w:rsidRPr="007E46C9" w:rsidRDefault="00895251" w:rsidP="00FE06EF">
            <w:pPr>
              <w:keepNext/>
              <w:spacing w:after="60"/>
              <w:rPr>
                <w:iCs/>
                <w:sz w:val="20"/>
              </w:rPr>
            </w:pPr>
            <w:r w:rsidRPr="007E46C9">
              <w:rPr>
                <w:i/>
                <w:iCs/>
                <w:sz w:val="20"/>
              </w:rPr>
              <w:t>Responsive Reserve Cost per QSE</w:t>
            </w:r>
            <w:r w:rsidRPr="007E46C9">
              <w:rPr>
                <w:iCs/>
                <w:sz w:val="20"/>
              </w:rPr>
              <w:t xml:space="preserve">—QSE </w:t>
            </w:r>
            <w:r w:rsidRPr="007E46C9">
              <w:rPr>
                <w:i/>
                <w:iCs/>
                <w:sz w:val="20"/>
              </w:rPr>
              <w:t>q</w:t>
            </w:r>
            <w:r w:rsidRPr="007E46C9">
              <w:rPr>
                <w:iCs/>
                <w:sz w:val="20"/>
              </w:rPr>
              <w:t>’s share of the net total costs for RRS, for the hour.</w:t>
            </w:r>
          </w:p>
        </w:tc>
      </w:tr>
      <w:tr w:rsidR="00895251" w:rsidRPr="007E46C9" w14:paraId="601B8100" w14:textId="77777777" w:rsidTr="00FE06EF">
        <w:tc>
          <w:tcPr>
            <w:tcW w:w="849" w:type="pct"/>
            <w:tcBorders>
              <w:top w:val="single" w:sz="4" w:space="0" w:color="auto"/>
              <w:left w:val="single" w:sz="4" w:space="0" w:color="auto"/>
              <w:bottom w:val="single" w:sz="4" w:space="0" w:color="auto"/>
              <w:right w:val="single" w:sz="4" w:space="0" w:color="auto"/>
            </w:tcBorders>
          </w:tcPr>
          <w:p w14:paraId="5E81B63A" w14:textId="77777777" w:rsidR="00895251" w:rsidRPr="007E46C9" w:rsidRDefault="00895251" w:rsidP="00FE06EF">
            <w:pPr>
              <w:spacing w:after="60"/>
              <w:rPr>
                <w:iCs/>
                <w:sz w:val="20"/>
              </w:rPr>
            </w:pPr>
            <w:r w:rsidRPr="007E46C9">
              <w:rPr>
                <w:iCs/>
                <w:sz w:val="20"/>
              </w:rPr>
              <w:t>RRPR</w:t>
            </w:r>
          </w:p>
        </w:tc>
        <w:tc>
          <w:tcPr>
            <w:tcW w:w="460" w:type="pct"/>
            <w:tcBorders>
              <w:top w:val="single" w:sz="4" w:space="0" w:color="auto"/>
              <w:left w:val="single" w:sz="4" w:space="0" w:color="auto"/>
              <w:bottom w:val="single" w:sz="4" w:space="0" w:color="auto"/>
              <w:right w:val="single" w:sz="4" w:space="0" w:color="auto"/>
            </w:tcBorders>
          </w:tcPr>
          <w:p w14:paraId="3138C84E" w14:textId="77777777" w:rsidR="00895251" w:rsidRPr="007E46C9" w:rsidRDefault="00895251" w:rsidP="00FE06EF">
            <w:pPr>
              <w:spacing w:after="60"/>
              <w:rPr>
                <w:iCs/>
                <w:sz w:val="20"/>
              </w:rPr>
            </w:pPr>
            <w:r w:rsidRPr="007E46C9">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6A692E20" w14:textId="77777777" w:rsidR="00895251" w:rsidRPr="007E46C9" w:rsidRDefault="00895251" w:rsidP="00FE06EF">
            <w:pPr>
              <w:spacing w:after="60"/>
              <w:rPr>
                <w:i/>
                <w:iCs/>
                <w:sz w:val="20"/>
              </w:rPr>
            </w:pPr>
            <w:r w:rsidRPr="007E46C9">
              <w:rPr>
                <w:i/>
                <w:iCs/>
                <w:sz w:val="20"/>
              </w:rPr>
              <w:t>Responsive Reserve Price—</w:t>
            </w:r>
            <w:r w:rsidRPr="007E46C9">
              <w:rPr>
                <w:iCs/>
                <w:sz w:val="20"/>
              </w:rPr>
              <w:t xml:space="preserve">The price for RRS </w:t>
            </w:r>
            <w:proofErr w:type="gramStart"/>
            <w:r w:rsidRPr="007E46C9">
              <w:rPr>
                <w:iCs/>
                <w:sz w:val="20"/>
              </w:rPr>
              <w:t>calculated</w:t>
            </w:r>
            <w:proofErr w:type="gramEnd"/>
            <w:r w:rsidRPr="007E46C9">
              <w:rPr>
                <w:iCs/>
                <w:sz w:val="20"/>
              </w:rPr>
              <w:t xml:space="preserve"> based on the net total </w:t>
            </w:r>
            <w:proofErr w:type="gramStart"/>
            <w:r w:rsidRPr="007E46C9">
              <w:rPr>
                <w:iCs/>
                <w:sz w:val="20"/>
              </w:rPr>
              <w:t>costs</w:t>
            </w:r>
            <w:proofErr w:type="gramEnd"/>
            <w:r w:rsidRPr="007E46C9">
              <w:rPr>
                <w:iCs/>
                <w:sz w:val="20"/>
              </w:rPr>
              <w:t xml:space="preserve"> for RRS, for the hour.</w:t>
            </w:r>
          </w:p>
        </w:tc>
      </w:tr>
      <w:tr w:rsidR="00895251" w:rsidRPr="007E46C9" w14:paraId="639C57B7" w14:textId="77777777" w:rsidTr="00FE06EF">
        <w:tc>
          <w:tcPr>
            <w:tcW w:w="849" w:type="pct"/>
            <w:tcBorders>
              <w:top w:val="single" w:sz="4" w:space="0" w:color="auto"/>
              <w:left w:val="single" w:sz="4" w:space="0" w:color="auto"/>
              <w:bottom w:val="single" w:sz="4" w:space="0" w:color="auto"/>
              <w:right w:val="single" w:sz="4" w:space="0" w:color="auto"/>
            </w:tcBorders>
          </w:tcPr>
          <w:p w14:paraId="1A30D51D" w14:textId="77777777" w:rsidR="00895251" w:rsidRPr="007E46C9" w:rsidRDefault="00895251" w:rsidP="00FE06EF">
            <w:pPr>
              <w:spacing w:after="60"/>
              <w:rPr>
                <w:iCs/>
                <w:sz w:val="20"/>
              </w:rPr>
            </w:pPr>
            <w:r w:rsidRPr="007E46C9">
              <w:rPr>
                <w:iCs/>
                <w:sz w:val="20"/>
              </w:rPr>
              <w:t>RRCOSTTOT</w:t>
            </w:r>
          </w:p>
        </w:tc>
        <w:tc>
          <w:tcPr>
            <w:tcW w:w="460" w:type="pct"/>
            <w:tcBorders>
              <w:top w:val="single" w:sz="4" w:space="0" w:color="auto"/>
              <w:left w:val="single" w:sz="4" w:space="0" w:color="auto"/>
              <w:bottom w:val="single" w:sz="4" w:space="0" w:color="auto"/>
              <w:right w:val="single" w:sz="4" w:space="0" w:color="auto"/>
            </w:tcBorders>
          </w:tcPr>
          <w:p w14:paraId="5E6C7387" w14:textId="77777777" w:rsidR="00895251" w:rsidRPr="007E46C9" w:rsidRDefault="00895251" w:rsidP="00FE06EF">
            <w:pPr>
              <w:spacing w:after="60"/>
              <w:rPr>
                <w:iCs/>
                <w:sz w:val="20"/>
              </w:rPr>
            </w:pPr>
            <w:r w:rsidRPr="007E46C9">
              <w:rPr>
                <w:iCs/>
                <w:sz w:val="20"/>
              </w:rPr>
              <w:t>$</w:t>
            </w:r>
          </w:p>
        </w:tc>
        <w:tc>
          <w:tcPr>
            <w:tcW w:w="3691" w:type="pct"/>
            <w:tcBorders>
              <w:top w:val="single" w:sz="4" w:space="0" w:color="auto"/>
              <w:left w:val="single" w:sz="4" w:space="0" w:color="auto"/>
              <w:bottom w:val="single" w:sz="4" w:space="0" w:color="auto"/>
              <w:right w:val="single" w:sz="4" w:space="0" w:color="auto"/>
            </w:tcBorders>
          </w:tcPr>
          <w:p w14:paraId="0198F284" w14:textId="77777777" w:rsidR="00895251" w:rsidRPr="007E46C9" w:rsidRDefault="00895251" w:rsidP="00FE06EF">
            <w:pPr>
              <w:spacing w:after="60"/>
              <w:rPr>
                <w:i/>
                <w:iCs/>
                <w:sz w:val="20"/>
              </w:rPr>
            </w:pPr>
            <w:r w:rsidRPr="007E46C9">
              <w:rPr>
                <w:i/>
                <w:iCs/>
                <w:sz w:val="20"/>
              </w:rPr>
              <w:t>Responsive Reserve Cost Total</w:t>
            </w:r>
            <w:r w:rsidRPr="007E46C9">
              <w:rPr>
                <w:iCs/>
                <w:sz w:val="20"/>
              </w:rPr>
              <w:t>—The net total costs for RRS, for the hour.  See item</w:t>
            </w:r>
            <w:r>
              <w:rPr>
                <w:iCs/>
                <w:sz w:val="20"/>
              </w:rPr>
              <w:t xml:space="preserve"> (4)</w:t>
            </w:r>
            <w:r w:rsidRPr="007E46C9">
              <w:rPr>
                <w:iCs/>
                <w:sz w:val="20"/>
              </w:rPr>
              <w:t>(a) above.</w:t>
            </w:r>
          </w:p>
        </w:tc>
      </w:tr>
      <w:tr w:rsidR="00895251" w:rsidRPr="007E46C9" w14:paraId="3FB0941F" w14:textId="77777777" w:rsidTr="00FE06EF">
        <w:tc>
          <w:tcPr>
            <w:tcW w:w="849" w:type="pct"/>
            <w:tcBorders>
              <w:top w:val="single" w:sz="4" w:space="0" w:color="auto"/>
              <w:left w:val="single" w:sz="4" w:space="0" w:color="auto"/>
              <w:bottom w:val="single" w:sz="4" w:space="0" w:color="auto"/>
              <w:right w:val="single" w:sz="4" w:space="0" w:color="auto"/>
            </w:tcBorders>
          </w:tcPr>
          <w:p w14:paraId="7FDDF64C" w14:textId="77777777" w:rsidR="00895251" w:rsidRPr="007E46C9" w:rsidRDefault="00895251" w:rsidP="00FE06EF">
            <w:pPr>
              <w:spacing w:after="60"/>
              <w:rPr>
                <w:iCs/>
                <w:sz w:val="20"/>
              </w:rPr>
            </w:pPr>
            <w:r w:rsidRPr="007E46C9">
              <w:rPr>
                <w:iCs/>
                <w:sz w:val="20"/>
              </w:rPr>
              <w:t>RRQTOT</w:t>
            </w:r>
          </w:p>
        </w:tc>
        <w:tc>
          <w:tcPr>
            <w:tcW w:w="460" w:type="pct"/>
            <w:tcBorders>
              <w:top w:val="single" w:sz="4" w:space="0" w:color="auto"/>
              <w:left w:val="single" w:sz="4" w:space="0" w:color="auto"/>
              <w:bottom w:val="single" w:sz="4" w:space="0" w:color="auto"/>
              <w:right w:val="single" w:sz="4" w:space="0" w:color="auto"/>
            </w:tcBorders>
          </w:tcPr>
          <w:p w14:paraId="013EBFB8"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5F4D9DEE" w14:textId="77777777" w:rsidR="00895251" w:rsidRPr="007E46C9" w:rsidRDefault="00895251" w:rsidP="00FE06EF">
            <w:pPr>
              <w:spacing w:after="60"/>
              <w:rPr>
                <w:i/>
                <w:iCs/>
                <w:sz w:val="20"/>
              </w:rPr>
            </w:pPr>
            <w:r w:rsidRPr="007E46C9">
              <w:rPr>
                <w:i/>
                <w:iCs/>
                <w:sz w:val="20"/>
              </w:rPr>
              <w:t>Responsive Reserve Quantity Total</w:t>
            </w:r>
            <w:r w:rsidRPr="007E46C9">
              <w:rPr>
                <w:iCs/>
                <w:sz w:val="20"/>
              </w:rPr>
              <w:t xml:space="preserve">—The sum of every QSE’s Ancillary Service Obligation minus its self-arranged RRS quantity in the DAM and </w:t>
            </w:r>
            <w:proofErr w:type="gramStart"/>
            <w:r w:rsidRPr="007E46C9">
              <w:rPr>
                <w:iCs/>
                <w:sz w:val="20"/>
              </w:rPr>
              <w:t>any and all</w:t>
            </w:r>
            <w:proofErr w:type="gramEnd"/>
            <w:r w:rsidRPr="007E46C9">
              <w:rPr>
                <w:iCs/>
                <w:sz w:val="20"/>
              </w:rPr>
              <w:t xml:space="preserve"> SASMs for the hour.</w:t>
            </w:r>
          </w:p>
        </w:tc>
      </w:tr>
      <w:tr w:rsidR="00895251" w:rsidRPr="007E46C9" w14:paraId="043D030A" w14:textId="77777777" w:rsidTr="00FE06EF">
        <w:tc>
          <w:tcPr>
            <w:tcW w:w="849" w:type="pct"/>
            <w:tcBorders>
              <w:top w:val="single" w:sz="4" w:space="0" w:color="auto"/>
              <w:left w:val="single" w:sz="4" w:space="0" w:color="auto"/>
              <w:bottom w:val="single" w:sz="4" w:space="0" w:color="auto"/>
              <w:right w:val="single" w:sz="4" w:space="0" w:color="auto"/>
            </w:tcBorders>
          </w:tcPr>
          <w:p w14:paraId="742F3456" w14:textId="77777777" w:rsidR="00895251" w:rsidRPr="007E46C9" w:rsidRDefault="00895251" w:rsidP="00FE06EF">
            <w:pPr>
              <w:spacing w:after="60"/>
              <w:rPr>
                <w:iCs/>
                <w:sz w:val="20"/>
              </w:rPr>
            </w:pPr>
            <w:r w:rsidRPr="007E46C9">
              <w:rPr>
                <w:iCs/>
                <w:sz w:val="20"/>
              </w:rPr>
              <w:t xml:space="preserve">RRQ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1F7C798"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29B0F1E7" w14:textId="77777777" w:rsidR="00895251" w:rsidRPr="007E46C9" w:rsidRDefault="00895251" w:rsidP="00FE06EF">
            <w:pPr>
              <w:spacing w:after="60"/>
              <w:rPr>
                <w:i/>
                <w:iCs/>
                <w:sz w:val="20"/>
              </w:rPr>
            </w:pPr>
            <w:r w:rsidRPr="007E46C9">
              <w:rPr>
                <w:i/>
                <w:iCs/>
                <w:sz w:val="20"/>
              </w:rPr>
              <w:t>Responsive Reserve Quantity per QSE</w:t>
            </w:r>
            <w:r w:rsidRPr="007E46C9">
              <w:rPr>
                <w:iCs/>
                <w:sz w:val="20"/>
              </w:rPr>
              <w:t xml:space="preserve">—The QSE </w:t>
            </w:r>
            <w:r w:rsidRPr="007E46C9">
              <w:rPr>
                <w:i/>
                <w:iCs/>
                <w:sz w:val="20"/>
              </w:rPr>
              <w:t>q</w:t>
            </w:r>
            <w:r w:rsidRPr="007E46C9">
              <w:rPr>
                <w:iCs/>
                <w:sz w:val="20"/>
              </w:rPr>
              <w:t xml:space="preserve">’s Ancillary Service Obligation minus its self-arranged RRS quantity in the DAM and </w:t>
            </w:r>
            <w:proofErr w:type="gramStart"/>
            <w:r w:rsidRPr="007E46C9">
              <w:rPr>
                <w:iCs/>
                <w:sz w:val="20"/>
              </w:rPr>
              <w:t>any and all</w:t>
            </w:r>
            <w:proofErr w:type="gramEnd"/>
            <w:r w:rsidRPr="007E46C9">
              <w:rPr>
                <w:iCs/>
                <w:sz w:val="20"/>
              </w:rPr>
              <w:t xml:space="preserve"> SASMs, for the hour.</w:t>
            </w:r>
          </w:p>
        </w:tc>
      </w:tr>
      <w:tr w:rsidR="00895251" w:rsidRPr="007E46C9" w14:paraId="33DBE598" w14:textId="77777777" w:rsidTr="00FE06EF">
        <w:tc>
          <w:tcPr>
            <w:tcW w:w="849" w:type="pct"/>
            <w:tcBorders>
              <w:top w:val="single" w:sz="4" w:space="0" w:color="auto"/>
              <w:left w:val="single" w:sz="4" w:space="0" w:color="auto"/>
              <w:bottom w:val="single" w:sz="4" w:space="0" w:color="auto"/>
              <w:right w:val="single" w:sz="4" w:space="0" w:color="auto"/>
            </w:tcBorders>
          </w:tcPr>
          <w:p w14:paraId="33AA3B20" w14:textId="77777777" w:rsidR="00895251" w:rsidRPr="007E46C9" w:rsidRDefault="00895251" w:rsidP="00FE06EF">
            <w:pPr>
              <w:spacing w:after="60"/>
              <w:rPr>
                <w:iCs/>
                <w:sz w:val="20"/>
              </w:rPr>
            </w:pPr>
            <w:r w:rsidRPr="007E46C9">
              <w:rPr>
                <w:iCs/>
                <w:sz w:val="20"/>
              </w:rPr>
              <w:t xml:space="preserve">RRO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4AAFFB6"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F20AEBA" w14:textId="77777777" w:rsidR="00895251" w:rsidRPr="007E46C9" w:rsidRDefault="00895251" w:rsidP="00FE06EF">
            <w:pPr>
              <w:spacing w:after="60"/>
              <w:rPr>
                <w:i/>
                <w:iCs/>
                <w:sz w:val="20"/>
              </w:rPr>
            </w:pPr>
            <w:r w:rsidRPr="007E46C9">
              <w:rPr>
                <w:i/>
                <w:iCs/>
                <w:sz w:val="20"/>
              </w:rPr>
              <w:t>Responsive Reserve Obligation per QSE</w:t>
            </w:r>
            <w:r w:rsidRPr="007E46C9">
              <w:rPr>
                <w:iCs/>
                <w:sz w:val="20"/>
              </w:rPr>
              <w:t xml:space="preserve">—The Ancillary Service Obligation of QSE </w:t>
            </w:r>
            <w:r w:rsidRPr="007E46C9">
              <w:rPr>
                <w:i/>
                <w:iCs/>
                <w:sz w:val="20"/>
              </w:rPr>
              <w:t>q</w:t>
            </w:r>
            <w:r w:rsidRPr="007E46C9">
              <w:rPr>
                <w:iCs/>
                <w:sz w:val="20"/>
              </w:rPr>
              <w:t>, for the hour.</w:t>
            </w:r>
          </w:p>
        </w:tc>
      </w:tr>
      <w:tr w:rsidR="00895251" w:rsidRPr="007E46C9" w14:paraId="0987CD16" w14:textId="77777777" w:rsidTr="00FE06EF">
        <w:tc>
          <w:tcPr>
            <w:tcW w:w="849" w:type="pct"/>
            <w:tcBorders>
              <w:top w:val="single" w:sz="4" w:space="0" w:color="auto"/>
              <w:left w:val="single" w:sz="4" w:space="0" w:color="auto"/>
              <w:bottom w:val="single" w:sz="4" w:space="0" w:color="auto"/>
              <w:right w:val="single" w:sz="4" w:space="0" w:color="auto"/>
            </w:tcBorders>
          </w:tcPr>
          <w:p w14:paraId="1603D1C3" w14:textId="77777777" w:rsidR="00895251" w:rsidRPr="007E46C9" w:rsidRDefault="00895251" w:rsidP="00FE06EF">
            <w:pPr>
              <w:spacing w:after="60"/>
              <w:rPr>
                <w:iCs/>
                <w:sz w:val="20"/>
              </w:rPr>
            </w:pPr>
            <w:r w:rsidRPr="007E46C9">
              <w:rPr>
                <w:iCs/>
                <w:sz w:val="20"/>
              </w:rPr>
              <w:t>DASARRQ</w:t>
            </w:r>
            <w:r w:rsidRPr="007E46C9">
              <w:rPr>
                <w:i/>
                <w:iCs/>
                <w:sz w:val="20"/>
              </w:rPr>
              <w:t xml:space="preserve">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B92DBA4"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3C00E617" w14:textId="77777777" w:rsidR="00895251" w:rsidRPr="007E46C9" w:rsidRDefault="00895251" w:rsidP="00FE06EF">
            <w:pPr>
              <w:spacing w:after="60"/>
              <w:rPr>
                <w:i/>
                <w:iCs/>
                <w:sz w:val="20"/>
              </w:rPr>
            </w:pPr>
            <w:r w:rsidRPr="007E46C9">
              <w:rPr>
                <w:i/>
                <w:iCs/>
                <w:sz w:val="20"/>
              </w:rPr>
              <w:t>Day-Ahead Self-Arranged Responsive Reserve Quantity per QSE</w:t>
            </w:r>
            <w:r w:rsidRPr="007E46C9">
              <w:rPr>
                <w:iCs/>
                <w:sz w:val="20"/>
              </w:rPr>
              <w:t xml:space="preserve">—The self-arranged RRS quantity submitted by QSE </w:t>
            </w:r>
            <w:r w:rsidRPr="007E46C9">
              <w:rPr>
                <w:i/>
                <w:iCs/>
                <w:sz w:val="20"/>
              </w:rPr>
              <w:t>q</w:t>
            </w:r>
            <w:r w:rsidRPr="007E46C9">
              <w:rPr>
                <w:iCs/>
                <w:sz w:val="20"/>
              </w:rPr>
              <w:t xml:space="preserve"> before 1000 in the Day-Ahead.</w:t>
            </w:r>
          </w:p>
        </w:tc>
      </w:tr>
      <w:tr w:rsidR="00895251" w:rsidRPr="007E46C9" w14:paraId="185455F3" w14:textId="77777777" w:rsidTr="00FE06EF">
        <w:tc>
          <w:tcPr>
            <w:tcW w:w="849" w:type="pct"/>
            <w:tcBorders>
              <w:top w:val="single" w:sz="4" w:space="0" w:color="auto"/>
              <w:left w:val="single" w:sz="4" w:space="0" w:color="auto"/>
              <w:bottom w:val="single" w:sz="4" w:space="0" w:color="auto"/>
              <w:right w:val="single" w:sz="4" w:space="0" w:color="auto"/>
            </w:tcBorders>
          </w:tcPr>
          <w:p w14:paraId="39D37878" w14:textId="77777777" w:rsidR="00895251" w:rsidRPr="007E46C9" w:rsidRDefault="00895251" w:rsidP="00FE06EF">
            <w:pPr>
              <w:spacing w:after="60"/>
              <w:rPr>
                <w:iCs/>
                <w:sz w:val="20"/>
              </w:rPr>
            </w:pPr>
            <w:r w:rsidRPr="007E46C9">
              <w:rPr>
                <w:iCs/>
                <w:sz w:val="20"/>
              </w:rPr>
              <w:t>RTSARRQ</w:t>
            </w:r>
            <w:r w:rsidRPr="007E46C9">
              <w:rPr>
                <w:i/>
                <w:iCs/>
                <w:sz w:val="20"/>
              </w:rPr>
              <w:t xml:space="preserve">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00C16545"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1656BB18" w14:textId="77777777" w:rsidR="00895251" w:rsidRPr="007E46C9" w:rsidRDefault="00895251" w:rsidP="00FE06EF">
            <w:pPr>
              <w:spacing w:after="60"/>
              <w:rPr>
                <w:i/>
                <w:iCs/>
                <w:sz w:val="20"/>
              </w:rPr>
            </w:pPr>
            <w:r w:rsidRPr="007E46C9">
              <w:rPr>
                <w:i/>
                <w:iCs/>
                <w:sz w:val="20"/>
              </w:rPr>
              <w:t>Self-Arranged Responsive Reserve Quantity per QSE for all SASMs</w:t>
            </w:r>
            <w:r w:rsidRPr="007E46C9">
              <w:rPr>
                <w:iCs/>
                <w:sz w:val="20"/>
              </w:rPr>
              <w:t xml:space="preserve">—The sum of all self-arranged RRS quantities submitted by QSE </w:t>
            </w:r>
            <w:r w:rsidRPr="007E46C9">
              <w:rPr>
                <w:i/>
                <w:iCs/>
                <w:sz w:val="20"/>
              </w:rPr>
              <w:t>q</w:t>
            </w:r>
            <w:r w:rsidRPr="007E46C9">
              <w:rPr>
                <w:iCs/>
                <w:sz w:val="20"/>
              </w:rPr>
              <w:t xml:space="preserve"> for all SASMs</w:t>
            </w:r>
            <w:r w:rsidRPr="00A94A62">
              <w:rPr>
                <w:iCs/>
                <w:sz w:val="20"/>
              </w:rPr>
              <w:t xml:space="preserve"> due to an increase in the A</w:t>
            </w:r>
            <w:r>
              <w:rPr>
                <w:iCs/>
                <w:sz w:val="20"/>
              </w:rPr>
              <w:t xml:space="preserve">ncillary </w:t>
            </w:r>
            <w:r w:rsidRPr="00A94A62">
              <w:rPr>
                <w:iCs/>
                <w:sz w:val="20"/>
              </w:rPr>
              <w:t>S</w:t>
            </w:r>
            <w:r>
              <w:rPr>
                <w:iCs/>
                <w:sz w:val="20"/>
              </w:rPr>
              <w:t>ervice</w:t>
            </w:r>
            <w:r w:rsidRPr="00A94A62">
              <w:rPr>
                <w:iCs/>
                <w:sz w:val="20"/>
              </w:rPr>
              <w:t xml:space="preserve"> Plan per </w:t>
            </w:r>
            <w:r>
              <w:rPr>
                <w:iCs/>
                <w:sz w:val="20"/>
              </w:rPr>
              <w:t xml:space="preserve">Section </w:t>
            </w:r>
            <w:r w:rsidRPr="00A94A62">
              <w:rPr>
                <w:iCs/>
                <w:sz w:val="20"/>
              </w:rPr>
              <w:t>4.4.7.1</w:t>
            </w:r>
            <w:r w:rsidRPr="007E46C9">
              <w:rPr>
                <w:iCs/>
                <w:sz w:val="20"/>
              </w:rPr>
              <w:t>.</w:t>
            </w:r>
          </w:p>
        </w:tc>
      </w:tr>
      <w:tr w:rsidR="00895251" w:rsidRPr="007E46C9" w14:paraId="08B99E50" w14:textId="77777777" w:rsidTr="00FE06EF">
        <w:tc>
          <w:tcPr>
            <w:tcW w:w="849" w:type="pct"/>
            <w:tcBorders>
              <w:top w:val="single" w:sz="4" w:space="0" w:color="auto"/>
              <w:left w:val="single" w:sz="4" w:space="0" w:color="auto"/>
              <w:bottom w:val="single" w:sz="4" w:space="0" w:color="auto"/>
              <w:right w:val="single" w:sz="4" w:space="0" w:color="auto"/>
            </w:tcBorders>
          </w:tcPr>
          <w:p w14:paraId="7671FC2A" w14:textId="77777777" w:rsidR="00895251" w:rsidRPr="007E46C9" w:rsidRDefault="00895251" w:rsidP="00FE06EF">
            <w:pPr>
              <w:spacing w:after="60"/>
              <w:rPr>
                <w:iCs/>
                <w:sz w:val="20"/>
              </w:rPr>
            </w:pPr>
            <w:r w:rsidRPr="007E46C9">
              <w:rPr>
                <w:iCs/>
                <w:sz w:val="20"/>
              </w:rPr>
              <w:t xml:space="preserve">RTPCRR </w:t>
            </w:r>
            <w:r w:rsidRPr="007E46C9">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0DE3D840"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78EBCA37" w14:textId="77777777" w:rsidR="00895251" w:rsidRPr="007E46C9" w:rsidRDefault="00895251" w:rsidP="00FE06EF">
            <w:pPr>
              <w:spacing w:after="60"/>
              <w:rPr>
                <w:i/>
                <w:iCs/>
                <w:sz w:val="20"/>
              </w:rPr>
            </w:pPr>
            <w:r w:rsidRPr="007E46C9">
              <w:rPr>
                <w:i/>
                <w:iCs/>
                <w:sz w:val="20"/>
              </w:rPr>
              <w:t>Procured Capacity for Responsive Reserve per QSE by market—</w:t>
            </w:r>
            <w:r w:rsidRPr="007E46C9">
              <w:rPr>
                <w:iCs/>
                <w:sz w:val="20"/>
              </w:rPr>
              <w:t xml:space="preserve">The MW portion of QSE </w:t>
            </w:r>
            <w:r w:rsidRPr="007E46C9">
              <w:rPr>
                <w:i/>
                <w:iCs/>
                <w:sz w:val="20"/>
              </w:rPr>
              <w:t>q</w:t>
            </w:r>
            <w:r w:rsidRPr="007E46C9">
              <w:rPr>
                <w:iCs/>
                <w:sz w:val="20"/>
              </w:rPr>
              <w:t xml:space="preserve">’s Ancillary Service Offers cleared in the market </w:t>
            </w:r>
            <w:r w:rsidRPr="007E46C9">
              <w:rPr>
                <w:i/>
                <w:iCs/>
                <w:sz w:val="20"/>
              </w:rPr>
              <w:t>m</w:t>
            </w:r>
            <w:r w:rsidRPr="007E46C9">
              <w:rPr>
                <w:iCs/>
                <w:sz w:val="20"/>
              </w:rPr>
              <w:t xml:space="preserve"> to provide RRS, for the hour.</w:t>
            </w:r>
          </w:p>
        </w:tc>
      </w:tr>
      <w:tr w:rsidR="00895251" w:rsidRPr="007E46C9" w14:paraId="55969640" w14:textId="77777777" w:rsidTr="00FE06EF">
        <w:tc>
          <w:tcPr>
            <w:tcW w:w="849" w:type="pct"/>
            <w:tcBorders>
              <w:top w:val="single" w:sz="4" w:space="0" w:color="auto"/>
              <w:left w:val="single" w:sz="4" w:space="0" w:color="auto"/>
              <w:bottom w:val="single" w:sz="4" w:space="0" w:color="auto"/>
              <w:right w:val="single" w:sz="4" w:space="0" w:color="auto"/>
            </w:tcBorders>
          </w:tcPr>
          <w:p w14:paraId="53FB2021" w14:textId="77777777" w:rsidR="00895251" w:rsidRPr="007E46C9" w:rsidRDefault="00895251" w:rsidP="00FE06EF">
            <w:pPr>
              <w:spacing w:after="60"/>
              <w:rPr>
                <w:iCs/>
                <w:sz w:val="20"/>
              </w:rPr>
            </w:pPr>
            <w:r w:rsidRPr="007E46C9">
              <w:rPr>
                <w:iCs/>
                <w:sz w:val="20"/>
              </w:rPr>
              <w:t xml:space="preserve">RRFQ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40C6D40"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BC8133B" w14:textId="77777777" w:rsidR="00895251" w:rsidRPr="007E46C9" w:rsidRDefault="00895251" w:rsidP="00FE06EF">
            <w:pPr>
              <w:spacing w:after="60"/>
              <w:rPr>
                <w:iCs/>
                <w:sz w:val="20"/>
              </w:rPr>
            </w:pPr>
            <w:r w:rsidRPr="007E46C9">
              <w:rPr>
                <w:i/>
                <w:iCs/>
                <w:sz w:val="20"/>
              </w:rPr>
              <w:t>Responsive Reserve Failure Quantity per QSE—</w:t>
            </w:r>
            <w:r w:rsidRPr="007E46C9">
              <w:rPr>
                <w:iCs/>
                <w:sz w:val="20"/>
              </w:rPr>
              <w:t xml:space="preserve">QSE </w:t>
            </w:r>
            <w:r w:rsidRPr="007E46C9">
              <w:rPr>
                <w:i/>
                <w:iCs/>
                <w:sz w:val="20"/>
              </w:rPr>
              <w:t>q</w:t>
            </w:r>
            <w:r w:rsidRPr="007E46C9">
              <w:rPr>
                <w:iCs/>
                <w:sz w:val="20"/>
              </w:rPr>
              <w:t>’s total capacity associated with failures on its Ancillary Service Supply Responsibility for RRS, for the hour.</w:t>
            </w:r>
          </w:p>
        </w:tc>
      </w:tr>
      <w:tr w:rsidR="00895251" w:rsidRPr="007E46C9" w14:paraId="205412E3" w14:textId="77777777" w:rsidTr="00FE06EF">
        <w:tc>
          <w:tcPr>
            <w:tcW w:w="849" w:type="pct"/>
            <w:tcBorders>
              <w:top w:val="single" w:sz="4" w:space="0" w:color="auto"/>
              <w:left w:val="single" w:sz="4" w:space="0" w:color="auto"/>
              <w:bottom w:val="single" w:sz="4" w:space="0" w:color="auto"/>
              <w:right w:val="single" w:sz="4" w:space="0" w:color="auto"/>
            </w:tcBorders>
          </w:tcPr>
          <w:p w14:paraId="0D0EEA99" w14:textId="77777777" w:rsidR="00895251" w:rsidRPr="007E46C9" w:rsidRDefault="00895251" w:rsidP="00FE06EF">
            <w:pPr>
              <w:spacing w:after="60"/>
              <w:rPr>
                <w:iCs/>
                <w:sz w:val="20"/>
              </w:rPr>
            </w:pPr>
            <w:r w:rsidRPr="007E46C9">
              <w:rPr>
                <w:sz w:val="20"/>
              </w:rPr>
              <w:t xml:space="preserve">RRRFQ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04A9ECA" w14:textId="77777777" w:rsidR="00895251" w:rsidRPr="007E46C9" w:rsidRDefault="00895251" w:rsidP="00FE06EF">
            <w:pPr>
              <w:spacing w:after="60"/>
              <w:rPr>
                <w:iCs/>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19BA6F7F" w14:textId="77777777" w:rsidR="00895251" w:rsidRPr="007E46C9" w:rsidRDefault="00895251" w:rsidP="00FE06EF">
            <w:pPr>
              <w:spacing w:after="60"/>
              <w:rPr>
                <w:i/>
                <w:iCs/>
                <w:sz w:val="20"/>
              </w:rPr>
            </w:pPr>
            <w:r w:rsidRPr="007E46C9">
              <w:rPr>
                <w:i/>
                <w:sz w:val="20"/>
              </w:rPr>
              <w:t>Reconfiguration Responsive Reserve Failure Quantity per QSE—</w:t>
            </w:r>
            <w:r w:rsidRPr="007E46C9">
              <w:rPr>
                <w:sz w:val="20"/>
              </w:rPr>
              <w:t xml:space="preserve">QSE </w:t>
            </w:r>
            <w:r w:rsidRPr="007E46C9">
              <w:rPr>
                <w:i/>
                <w:sz w:val="20"/>
              </w:rPr>
              <w:t>q</w:t>
            </w:r>
            <w:r w:rsidRPr="007E46C9">
              <w:rPr>
                <w:sz w:val="20"/>
              </w:rPr>
              <w:t>’s total capacity associated with reconfiguration reductions on its Ancillary Service Supply Responsibility for RRS, for the hour.</w:t>
            </w:r>
          </w:p>
        </w:tc>
      </w:tr>
      <w:tr w:rsidR="00895251" w:rsidRPr="007E46C9" w14:paraId="2AC55BE8" w14:textId="77777777" w:rsidTr="00FE06EF">
        <w:tc>
          <w:tcPr>
            <w:tcW w:w="849" w:type="pct"/>
            <w:tcBorders>
              <w:top w:val="single" w:sz="4" w:space="0" w:color="auto"/>
              <w:left w:val="single" w:sz="4" w:space="0" w:color="auto"/>
              <w:bottom w:val="single" w:sz="4" w:space="0" w:color="auto"/>
              <w:right w:val="single" w:sz="4" w:space="0" w:color="auto"/>
            </w:tcBorders>
          </w:tcPr>
          <w:p w14:paraId="54654756" w14:textId="77777777" w:rsidR="00895251" w:rsidRPr="007E46C9" w:rsidRDefault="00895251" w:rsidP="00FE06EF">
            <w:pPr>
              <w:spacing w:after="60"/>
              <w:rPr>
                <w:iCs/>
                <w:sz w:val="20"/>
              </w:rPr>
            </w:pPr>
            <w:r w:rsidRPr="007E46C9">
              <w:rPr>
                <w:iCs/>
                <w:sz w:val="20"/>
              </w:rPr>
              <w:t xml:space="preserve">HLRS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C6E82E9"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46A10839" w14:textId="77777777" w:rsidR="00895251" w:rsidRPr="007E46C9" w:rsidRDefault="00895251" w:rsidP="00FE06EF">
            <w:pPr>
              <w:spacing w:after="60"/>
              <w:rPr>
                <w:iCs/>
                <w:sz w:val="20"/>
              </w:rPr>
            </w:pPr>
            <w:r w:rsidRPr="007E46C9">
              <w:rPr>
                <w:i/>
                <w:iCs/>
                <w:sz w:val="20"/>
              </w:rPr>
              <w:t>The Hourly Load Ratio Share calculated for QSE q for the hour</w:t>
            </w:r>
            <w:r w:rsidRPr="007E46C9">
              <w:rPr>
                <w:iCs/>
                <w:sz w:val="20"/>
              </w:rPr>
              <w:t>.  See Section 6.6.2.</w:t>
            </w:r>
            <w:r>
              <w:rPr>
                <w:iCs/>
                <w:sz w:val="20"/>
              </w:rPr>
              <w:t>4</w:t>
            </w:r>
            <w:r w:rsidRPr="007E46C9">
              <w:rPr>
                <w:iCs/>
                <w:sz w:val="20"/>
              </w:rPr>
              <w:t>.</w:t>
            </w:r>
          </w:p>
        </w:tc>
      </w:tr>
      <w:tr w:rsidR="00895251" w:rsidRPr="007E46C9" w14:paraId="33865762" w14:textId="77777777" w:rsidTr="00FE06EF">
        <w:tc>
          <w:tcPr>
            <w:tcW w:w="849" w:type="pct"/>
            <w:tcBorders>
              <w:top w:val="single" w:sz="4" w:space="0" w:color="auto"/>
              <w:left w:val="single" w:sz="4" w:space="0" w:color="auto"/>
              <w:bottom w:val="single" w:sz="4" w:space="0" w:color="auto"/>
              <w:right w:val="single" w:sz="4" w:space="0" w:color="auto"/>
            </w:tcBorders>
          </w:tcPr>
          <w:p w14:paraId="7063AE04" w14:textId="77777777" w:rsidR="00895251" w:rsidRPr="007E46C9" w:rsidRDefault="00895251" w:rsidP="00FE06EF">
            <w:pPr>
              <w:rPr>
                <w:sz w:val="20"/>
              </w:rPr>
            </w:pPr>
            <w:r w:rsidRPr="007E46C9">
              <w:rPr>
                <w:sz w:val="20"/>
              </w:rPr>
              <w:t xml:space="preserve">PCRR </w:t>
            </w:r>
            <w:r w:rsidRPr="007E46C9">
              <w:rPr>
                <w:i/>
                <w:sz w:val="20"/>
                <w:vertAlign w:val="subscript"/>
              </w:rPr>
              <w:t>q</w:t>
            </w:r>
            <w:r w:rsidRPr="007E46C9">
              <w:rPr>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3B17CE62" w14:textId="77777777" w:rsidR="00895251" w:rsidRPr="007E46C9" w:rsidRDefault="00895251" w:rsidP="00FE06EF">
            <w:pPr>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1B55540E" w14:textId="77777777" w:rsidR="00895251" w:rsidRPr="007E46C9" w:rsidRDefault="00895251" w:rsidP="00FE06EF">
            <w:pPr>
              <w:rPr>
                <w:sz w:val="20"/>
              </w:rPr>
            </w:pPr>
            <w:r w:rsidRPr="007E46C9">
              <w:rPr>
                <w:i/>
                <w:sz w:val="20"/>
              </w:rPr>
              <w:t>Procured Capacity for Responsive Reserve per QSE in DAM</w:t>
            </w:r>
            <w:r w:rsidRPr="007E46C9">
              <w:rPr>
                <w:sz w:val="20"/>
              </w:rPr>
              <w:t xml:space="preserve">—The total RRS capacity quantity awarded to QSE </w:t>
            </w:r>
            <w:r w:rsidRPr="007E46C9">
              <w:rPr>
                <w:i/>
                <w:sz w:val="20"/>
              </w:rPr>
              <w:t>q</w:t>
            </w:r>
            <w:r w:rsidRPr="007E46C9">
              <w:rPr>
                <w:sz w:val="20"/>
              </w:rPr>
              <w:t xml:space="preserve"> in the DAM for all the Resources represented by the QSE, for the hour.</w:t>
            </w:r>
          </w:p>
        </w:tc>
      </w:tr>
      <w:tr w:rsidR="00895251" w:rsidRPr="007E46C9" w14:paraId="709292D6" w14:textId="77777777" w:rsidTr="00FE06EF">
        <w:tc>
          <w:tcPr>
            <w:tcW w:w="849" w:type="pct"/>
            <w:tcBorders>
              <w:top w:val="single" w:sz="4" w:space="0" w:color="auto"/>
              <w:left w:val="single" w:sz="4" w:space="0" w:color="auto"/>
              <w:bottom w:val="single" w:sz="4" w:space="0" w:color="auto"/>
              <w:right w:val="single" w:sz="4" w:space="0" w:color="auto"/>
            </w:tcBorders>
          </w:tcPr>
          <w:p w14:paraId="43D30A37" w14:textId="77777777" w:rsidR="00895251" w:rsidRPr="007E46C9" w:rsidRDefault="00895251" w:rsidP="00FE06EF">
            <w:pPr>
              <w:spacing w:after="60"/>
              <w:rPr>
                <w:sz w:val="20"/>
              </w:rPr>
            </w:pPr>
            <w:r w:rsidRPr="007E46C9">
              <w:rPr>
                <w:sz w:val="20"/>
              </w:rPr>
              <w:t xml:space="preserve">SARRQ </w:t>
            </w:r>
            <w:r w:rsidRPr="007E46C9">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23BC1FD" w14:textId="77777777" w:rsidR="00895251" w:rsidRPr="007E46C9" w:rsidRDefault="00895251" w:rsidP="00FE06EF">
            <w:pPr>
              <w:spacing w:after="60"/>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198DD0DE" w14:textId="77777777" w:rsidR="00895251" w:rsidRPr="007E46C9" w:rsidRDefault="00895251" w:rsidP="00FE06EF">
            <w:pPr>
              <w:spacing w:after="60"/>
              <w:rPr>
                <w:i/>
                <w:sz w:val="20"/>
              </w:rPr>
            </w:pPr>
            <w:r w:rsidRPr="007E46C9">
              <w:rPr>
                <w:i/>
                <w:sz w:val="20"/>
              </w:rPr>
              <w:t>Total Self-Arranged Responsive Reserve Quantity per QSE for all markets</w:t>
            </w:r>
            <w:r w:rsidRPr="007E46C9">
              <w:rPr>
                <w:sz w:val="20"/>
              </w:rPr>
              <w:t xml:space="preserve">—The sum of all self-arranged RRS quantities submitted by QSE </w:t>
            </w:r>
            <w:r w:rsidRPr="007E46C9">
              <w:rPr>
                <w:i/>
                <w:sz w:val="20"/>
              </w:rPr>
              <w:t>q</w:t>
            </w:r>
            <w:r w:rsidRPr="007E46C9">
              <w:rPr>
                <w:sz w:val="20"/>
              </w:rPr>
              <w:t xml:space="preserve"> for DAM and all SASMs.</w:t>
            </w:r>
          </w:p>
        </w:tc>
      </w:tr>
      <w:tr w:rsidR="00895251" w:rsidRPr="007E46C9" w14:paraId="32D9087B" w14:textId="77777777" w:rsidTr="00FE06EF">
        <w:tc>
          <w:tcPr>
            <w:tcW w:w="849" w:type="pct"/>
            <w:tcBorders>
              <w:top w:val="single" w:sz="4" w:space="0" w:color="auto"/>
              <w:left w:val="single" w:sz="4" w:space="0" w:color="auto"/>
              <w:bottom w:val="single" w:sz="4" w:space="0" w:color="auto"/>
              <w:right w:val="single" w:sz="4" w:space="0" w:color="auto"/>
            </w:tcBorders>
          </w:tcPr>
          <w:p w14:paraId="421812CE" w14:textId="77777777" w:rsidR="00895251" w:rsidRPr="007E46C9" w:rsidRDefault="00895251" w:rsidP="00FE06EF">
            <w:pPr>
              <w:spacing w:after="60"/>
              <w:rPr>
                <w:i/>
                <w:iCs/>
                <w:sz w:val="20"/>
              </w:rPr>
            </w:pPr>
            <w:r w:rsidRPr="007E46C9">
              <w:rPr>
                <w:i/>
                <w:iCs/>
                <w:sz w:val="20"/>
              </w:rPr>
              <w:t>q</w:t>
            </w:r>
          </w:p>
        </w:tc>
        <w:tc>
          <w:tcPr>
            <w:tcW w:w="460" w:type="pct"/>
            <w:tcBorders>
              <w:top w:val="single" w:sz="4" w:space="0" w:color="auto"/>
              <w:left w:val="single" w:sz="4" w:space="0" w:color="auto"/>
              <w:bottom w:val="single" w:sz="4" w:space="0" w:color="auto"/>
              <w:right w:val="single" w:sz="4" w:space="0" w:color="auto"/>
            </w:tcBorders>
          </w:tcPr>
          <w:p w14:paraId="30963471"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0D669118" w14:textId="77777777" w:rsidR="00895251" w:rsidRPr="007E46C9" w:rsidRDefault="00895251" w:rsidP="00FE06EF">
            <w:pPr>
              <w:spacing w:after="60"/>
              <w:rPr>
                <w:iCs/>
                <w:sz w:val="20"/>
              </w:rPr>
            </w:pPr>
            <w:r w:rsidRPr="007E46C9">
              <w:rPr>
                <w:iCs/>
                <w:sz w:val="20"/>
              </w:rPr>
              <w:t>A QSE.</w:t>
            </w:r>
          </w:p>
        </w:tc>
      </w:tr>
      <w:tr w:rsidR="00895251" w:rsidRPr="007E46C9" w14:paraId="27267DCC" w14:textId="77777777" w:rsidTr="00FE06EF">
        <w:tc>
          <w:tcPr>
            <w:tcW w:w="849" w:type="pct"/>
            <w:tcBorders>
              <w:top w:val="single" w:sz="4" w:space="0" w:color="auto"/>
              <w:left w:val="single" w:sz="4" w:space="0" w:color="auto"/>
              <w:bottom w:val="single" w:sz="4" w:space="0" w:color="auto"/>
              <w:right w:val="single" w:sz="4" w:space="0" w:color="auto"/>
            </w:tcBorders>
          </w:tcPr>
          <w:p w14:paraId="4B272A74" w14:textId="77777777" w:rsidR="00895251" w:rsidRPr="007E46C9" w:rsidRDefault="00895251" w:rsidP="00FE06EF">
            <w:pPr>
              <w:spacing w:after="60"/>
              <w:rPr>
                <w:i/>
                <w:iCs/>
                <w:sz w:val="20"/>
              </w:rPr>
            </w:pPr>
            <w:r w:rsidRPr="007E46C9">
              <w:rPr>
                <w:i/>
                <w:iCs/>
                <w:sz w:val="20"/>
              </w:rPr>
              <w:t>m</w:t>
            </w:r>
          </w:p>
        </w:tc>
        <w:tc>
          <w:tcPr>
            <w:tcW w:w="460" w:type="pct"/>
            <w:tcBorders>
              <w:top w:val="single" w:sz="4" w:space="0" w:color="auto"/>
              <w:left w:val="single" w:sz="4" w:space="0" w:color="auto"/>
              <w:bottom w:val="single" w:sz="4" w:space="0" w:color="auto"/>
              <w:right w:val="single" w:sz="4" w:space="0" w:color="auto"/>
            </w:tcBorders>
          </w:tcPr>
          <w:p w14:paraId="389480D4"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341F12F1" w14:textId="77777777" w:rsidR="00895251" w:rsidRPr="007E46C9" w:rsidRDefault="00895251" w:rsidP="00FE06EF">
            <w:pPr>
              <w:spacing w:after="60"/>
              <w:rPr>
                <w:iCs/>
                <w:sz w:val="20"/>
              </w:rPr>
            </w:pPr>
            <w:r w:rsidRPr="007E46C9">
              <w:rPr>
                <w:iCs/>
                <w:sz w:val="20"/>
              </w:rPr>
              <w:t>An Ancillary Service market (SASM or RSASM) for the given Operating Hour.</w:t>
            </w:r>
          </w:p>
        </w:tc>
      </w:tr>
    </w:tbl>
    <w:p w14:paraId="0AB4B136" w14:textId="77777777" w:rsidR="00895251" w:rsidRPr="007E46C9" w:rsidRDefault="00895251" w:rsidP="00895251"/>
    <w:p w14:paraId="50FF1DA3" w14:textId="77777777" w:rsidR="00895251" w:rsidRPr="007E46C9" w:rsidRDefault="00895251" w:rsidP="00895251">
      <w:pPr>
        <w:spacing w:after="240"/>
        <w:ind w:left="1440" w:hanging="720"/>
      </w:pPr>
      <w:r w:rsidRPr="007E46C9">
        <w:lastRenderedPageBreak/>
        <w:t>(c)</w:t>
      </w:r>
      <w:r w:rsidRPr="007E46C9">
        <w:tab/>
        <w:t>The adjustment to each QSE’s DAM charge for the RRS for the Operating Hour, due to changes during the Adjustment Period or Real-Time operations, is calculated as follows:</w:t>
      </w:r>
    </w:p>
    <w:p w14:paraId="6620D8D2" w14:textId="77777777" w:rsidR="00895251" w:rsidRPr="007E46C9" w:rsidRDefault="00895251" w:rsidP="00895251">
      <w:pPr>
        <w:spacing w:after="240"/>
        <w:ind w:left="2880" w:hanging="2160"/>
        <w:rPr>
          <w:b/>
          <w:bCs/>
          <w:lang w:val="pt-BR"/>
        </w:rPr>
      </w:pPr>
      <w:r w:rsidRPr="007E46C9">
        <w:rPr>
          <w:b/>
          <w:bCs/>
          <w:lang w:val="pt-BR"/>
        </w:rPr>
        <w:t xml:space="preserve">RTRRAMT </w:t>
      </w:r>
      <w:r w:rsidRPr="007E46C9">
        <w:rPr>
          <w:b/>
          <w:bCs/>
          <w:i/>
          <w:vertAlign w:val="subscript"/>
          <w:lang w:val="pt-BR"/>
        </w:rPr>
        <w:t>q</w:t>
      </w:r>
      <w:r w:rsidRPr="007E46C9">
        <w:rPr>
          <w:b/>
          <w:bCs/>
          <w:lang w:val="pt-BR"/>
        </w:rPr>
        <w:tab/>
        <w:t>=</w:t>
      </w:r>
      <w:r w:rsidRPr="007E46C9">
        <w:rPr>
          <w:b/>
          <w:bCs/>
          <w:lang w:val="pt-BR"/>
        </w:rPr>
        <w:tab/>
        <w:t xml:space="preserve">RRCOST </w:t>
      </w:r>
      <w:r w:rsidRPr="007E46C9">
        <w:rPr>
          <w:b/>
          <w:bCs/>
          <w:i/>
          <w:vertAlign w:val="subscript"/>
          <w:lang w:val="pt-BR"/>
        </w:rPr>
        <w:t>q</w:t>
      </w:r>
      <w:r w:rsidRPr="007E46C9">
        <w:rPr>
          <w:b/>
          <w:bCs/>
          <w:lang w:val="pt-BR"/>
        </w:rPr>
        <w:t xml:space="preserve"> – DARRAMT </w:t>
      </w:r>
      <w:r w:rsidRPr="007E46C9">
        <w:rPr>
          <w:b/>
          <w:bCs/>
          <w:i/>
          <w:vertAlign w:val="subscript"/>
          <w:lang w:val="pt-BR"/>
        </w:rPr>
        <w:t>q</w:t>
      </w:r>
    </w:p>
    <w:p w14:paraId="152ACBA1" w14:textId="77777777" w:rsidR="00895251" w:rsidRPr="007E46C9" w:rsidRDefault="00895251" w:rsidP="00895251">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895251" w:rsidRPr="007E46C9" w14:paraId="10C76E06" w14:textId="77777777" w:rsidTr="00FE06EF">
        <w:trPr>
          <w:cantSplit/>
        </w:trPr>
        <w:tc>
          <w:tcPr>
            <w:tcW w:w="824" w:type="pct"/>
          </w:tcPr>
          <w:p w14:paraId="25D2A313" w14:textId="77777777" w:rsidR="00895251" w:rsidRPr="007E46C9" w:rsidRDefault="00895251" w:rsidP="00FE06EF">
            <w:pPr>
              <w:spacing w:after="120"/>
              <w:rPr>
                <w:b/>
                <w:iCs/>
                <w:sz w:val="20"/>
              </w:rPr>
            </w:pPr>
            <w:r w:rsidRPr="007E46C9">
              <w:rPr>
                <w:b/>
                <w:iCs/>
                <w:sz w:val="20"/>
              </w:rPr>
              <w:t>Variable</w:t>
            </w:r>
          </w:p>
        </w:tc>
        <w:tc>
          <w:tcPr>
            <w:tcW w:w="463" w:type="pct"/>
          </w:tcPr>
          <w:p w14:paraId="1CC6E39A" w14:textId="77777777" w:rsidR="00895251" w:rsidRPr="007E46C9" w:rsidRDefault="00895251" w:rsidP="00FE06EF">
            <w:pPr>
              <w:spacing w:after="120"/>
              <w:rPr>
                <w:b/>
                <w:iCs/>
                <w:sz w:val="20"/>
              </w:rPr>
            </w:pPr>
            <w:r w:rsidRPr="007E46C9">
              <w:rPr>
                <w:b/>
                <w:iCs/>
                <w:sz w:val="20"/>
              </w:rPr>
              <w:t>Unit</w:t>
            </w:r>
          </w:p>
        </w:tc>
        <w:tc>
          <w:tcPr>
            <w:tcW w:w="3713" w:type="pct"/>
          </w:tcPr>
          <w:p w14:paraId="15163A4E" w14:textId="77777777" w:rsidR="00895251" w:rsidRPr="007E46C9" w:rsidRDefault="00895251" w:rsidP="00FE06EF">
            <w:pPr>
              <w:spacing w:after="120"/>
              <w:rPr>
                <w:b/>
                <w:iCs/>
                <w:sz w:val="20"/>
              </w:rPr>
            </w:pPr>
            <w:r w:rsidRPr="007E46C9">
              <w:rPr>
                <w:b/>
                <w:iCs/>
                <w:sz w:val="20"/>
              </w:rPr>
              <w:t>Description</w:t>
            </w:r>
          </w:p>
        </w:tc>
      </w:tr>
      <w:tr w:rsidR="00895251" w:rsidRPr="007E46C9" w14:paraId="043AAF24" w14:textId="77777777" w:rsidTr="00FE06EF">
        <w:trPr>
          <w:cantSplit/>
        </w:trPr>
        <w:tc>
          <w:tcPr>
            <w:tcW w:w="824" w:type="pct"/>
          </w:tcPr>
          <w:p w14:paraId="4DD48BAF" w14:textId="77777777" w:rsidR="00895251" w:rsidRPr="007E46C9" w:rsidRDefault="00895251" w:rsidP="00FE06EF">
            <w:pPr>
              <w:spacing w:after="60"/>
              <w:rPr>
                <w:iCs/>
                <w:sz w:val="20"/>
              </w:rPr>
            </w:pPr>
            <w:r w:rsidRPr="007E46C9">
              <w:rPr>
                <w:iCs/>
                <w:sz w:val="20"/>
              </w:rPr>
              <w:t xml:space="preserve">RTRRAMT </w:t>
            </w:r>
            <w:r w:rsidRPr="007E46C9">
              <w:rPr>
                <w:i/>
                <w:iCs/>
                <w:sz w:val="20"/>
                <w:vertAlign w:val="subscript"/>
              </w:rPr>
              <w:t>q</w:t>
            </w:r>
          </w:p>
        </w:tc>
        <w:tc>
          <w:tcPr>
            <w:tcW w:w="463" w:type="pct"/>
          </w:tcPr>
          <w:p w14:paraId="6DFF988E" w14:textId="77777777" w:rsidR="00895251" w:rsidRPr="007E46C9" w:rsidRDefault="00895251" w:rsidP="00FE06EF">
            <w:pPr>
              <w:spacing w:after="60"/>
              <w:rPr>
                <w:iCs/>
                <w:sz w:val="20"/>
              </w:rPr>
            </w:pPr>
            <w:r w:rsidRPr="007E46C9">
              <w:rPr>
                <w:iCs/>
                <w:sz w:val="20"/>
              </w:rPr>
              <w:t>$</w:t>
            </w:r>
          </w:p>
        </w:tc>
        <w:tc>
          <w:tcPr>
            <w:tcW w:w="3713" w:type="pct"/>
          </w:tcPr>
          <w:p w14:paraId="018C7394" w14:textId="77777777" w:rsidR="00895251" w:rsidRPr="007E46C9" w:rsidRDefault="00895251" w:rsidP="00FE06EF">
            <w:pPr>
              <w:spacing w:after="60"/>
              <w:rPr>
                <w:iCs/>
                <w:sz w:val="20"/>
              </w:rPr>
            </w:pPr>
            <w:r w:rsidRPr="007E46C9">
              <w:rPr>
                <w:i/>
                <w:iCs/>
                <w:sz w:val="20"/>
              </w:rPr>
              <w:t>Real-Time Responsive Reserve Amount per QSE</w:t>
            </w:r>
            <w:r w:rsidRPr="007E46C9">
              <w:rPr>
                <w:iCs/>
                <w:sz w:val="20"/>
              </w:rPr>
              <w:t xml:space="preserve">—The adjustment to QSE </w:t>
            </w:r>
            <w:r w:rsidRPr="007E46C9">
              <w:rPr>
                <w:i/>
                <w:iCs/>
                <w:sz w:val="20"/>
              </w:rPr>
              <w:t>q</w:t>
            </w:r>
            <w:r w:rsidRPr="007E46C9">
              <w:rPr>
                <w:iCs/>
                <w:sz w:val="20"/>
              </w:rPr>
              <w:t>’s share of the costs for RRS, for the hour.</w:t>
            </w:r>
          </w:p>
        </w:tc>
      </w:tr>
      <w:tr w:rsidR="00895251" w:rsidRPr="007E46C9" w14:paraId="1ECAFED3" w14:textId="77777777" w:rsidTr="00FE06EF">
        <w:trPr>
          <w:cantSplit/>
        </w:trPr>
        <w:tc>
          <w:tcPr>
            <w:tcW w:w="824" w:type="pct"/>
          </w:tcPr>
          <w:p w14:paraId="5A5D984C" w14:textId="77777777" w:rsidR="00895251" w:rsidRPr="007E46C9" w:rsidRDefault="00895251" w:rsidP="00FE06EF">
            <w:pPr>
              <w:spacing w:after="60"/>
              <w:rPr>
                <w:iCs/>
                <w:sz w:val="20"/>
              </w:rPr>
            </w:pPr>
            <w:r w:rsidRPr="007E46C9">
              <w:rPr>
                <w:iCs/>
                <w:sz w:val="20"/>
              </w:rPr>
              <w:t xml:space="preserve">RRCOST </w:t>
            </w:r>
            <w:r w:rsidRPr="007E46C9">
              <w:rPr>
                <w:i/>
                <w:iCs/>
                <w:sz w:val="20"/>
                <w:vertAlign w:val="subscript"/>
              </w:rPr>
              <w:t>q</w:t>
            </w:r>
          </w:p>
        </w:tc>
        <w:tc>
          <w:tcPr>
            <w:tcW w:w="463" w:type="pct"/>
          </w:tcPr>
          <w:p w14:paraId="53A884FE" w14:textId="77777777" w:rsidR="00895251" w:rsidRPr="007E46C9" w:rsidRDefault="00895251" w:rsidP="00FE06EF">
            <w:pPr>
              <w:spacing w:after="60"/>
              <w:rPr>
                <w:iCs/>
                <w:sz w:val="20"/>
              </w:rPr>
            </w:pPr>
            <w:r w:rsidRPr="007E46C9">
              <w:rPr>
                <w:iCs/>
                <w:sz w:val="20"/>
              </w:rPr>
              <w:t>$</w:t>
            </w:r>
          </w:p>
        </w:tc>
        <w:tc>
          <w:tcPr>
            <w:tcW w:w="3713" w:type="pct"/>
          </w:tcPr>
          <w:p w14:paraId="0302D5A6" w14:textId="77777777" w:rsidR="00895251" w:rsidRPr="007E46C9" w:rsidRDefault="00895251" w:rsidP="00FE06EF">
            <w:pPr>
              <w:spacing w:after="60"/>
              <w:rPr>
                <w:iCs/>
                <w:sz w:val="20"/>
              </w:rPr>
            </w:pPr>
            <w:r w:rsidRPr="007E46C9">
              <w:rPr>
                <w:i/>
                <w:iCs/>
                <w:sz w:val="20"/>
              </w:rPr>
              <w:t>Responsive Reserve Cost per QSE</w:t>
            </w:r>
            <w:r w:rsidRPr="007E46C9">
              <w:rPr>
                <w:iCs/>
                <w:sz w:val="20"/>
              </w:rPr>
              <w:t xml:space="preserve">—QSE </w:t>
            </w:r>
            <w:r w:rsidRPr="007E46C9">
              <w:rPr>
                <w:i/>
                <w:iCs/>
                <w:sz w:val="20"/>
              </w:rPr>
              <w:t>q</w:t>
            </w:r>
            <w:r w:rsidRPr="007E46C9">
              <w:rPr>
                <w:iCs/>
                <w:sz w:val="20"/>
              </w:rPr>
              <w:t>’s share of the net total costs for RRS, for the hour.</w:t>
            </w:r>
          </w:p>
        </w:tc>
      </w:tr>
      <w:tr w:rsidR="00895251" w:rsidRPr="007E46C9" w14:paraId="602A1599" w14:textId="77777777" w:rsidTr="00FE06EF">
        <w:trPr>
          <w:cantSplit/>
        </w:trPr>
        <w:tc>
          <w:tcPr>
            <w:tcW w:w="824" w:type="pct"/>
          </w:tcPr>
          <w:p w14:paraId="6C9E9D00" w14:textId="77777777" w:rsidR="00895251" w:rsidRPr="007E46C9" w:rsidRDefault="00895251" w:rsidP="00FE06EF">
            <w:pPr>
              <w:spacing w:after="60"/>
              <w:rPr>
                <w:iCs/>
                <w:sz w:val="20"/>
              </w:rPr>
            </w:pPr>
            <w:r w:rsidRPr="007E46C9">
              <w:rPr>
                <w:iCs/>
                <w:sz w:val="20"/>
              </w:rPr>
              <w:t xml:space="preserve">DARRAMT </w:t>
            </w:r>
            <w:r w:rsidRPr="007E46C9">
              <w:rPr>
                <w:i/>
                <w:iCs/>
                <w:sz w:val="20"/>
                <w:vertAlign w:val="subscript"/>
              </w:rPr>
              <w:t>q</w:t>
            </w:r>
          </w:p>
        </w:tc>
        <w:tc>
          <w:tcPr>
            <w:tcW w:w="463" w:type="pct"/>
          </w:tcPr>
          <w:p w14:paraId="1BF9EA42" w14:textId="77777777" w:rsidR="00895251" w:rsidRPr="007E46C9" w:rsidRDefault="00895251" w:rsidP="00FE06EF">
            <w:pPr>
              <w:spacing w:after="60"/>
              <w:rPr>
                <w:iCs/>
                <w:sz w:val="20"/>
              </w:rPr>
            </w:pPr>
            <w:r w:rsidRPr="007E46C9">
              <w:rPr>
                <w:iCs/>
                <w:sz w:val="20"/>
              </w:rPr>
              <w:t>$</w:t>
            </w:r>
          </w:p>
        </w:tc>
        <w:tc>
          <w:tcPr>
            <w:tcW w:w="3713" w:type="pct"/>
          </w:tcPr>
          <w:p w14:paraId="5D9CB71F" w14:textId="77777777" w:rsidR="00895251" w:rsidRPr="007E46C9" w:rsidRDefault="00895251" w:rsidP="00FE06EF">
            <w:pPr>
              <w:spacing w:after="60"/>
              <w:rPr>
                <w:iCs/>
                <w:sz w:val="20"/>
              </w:rPr>
            </w:pPr>
            <w:r w:rsidRPr="007E46C9">
              <w:rPr>
                <w:i/>
                <w:iCs/>
                <w:sz w:val="20"/>
              </w:rPr>
              <w:t>Day-Ahead Responsive Reserve Amount per QSE</w:t>
            </w:r>
            <w:r w:rsidRPr="007E46C9">
              <w:rPr>
                <w:iCs/>
                <w:sz w:val="20"/>
              </w:rPr>
              <w:t xml:space="preserve">—QSE </w:t>
            </w:r>
            <w:r w:rsidRPr="007E46C9">
              <w:rPr>
                <w:i/>
                <w:iCs/>
                <w:sz w:val="20"/>
              </w:rPr>
              <w:t>q</w:t>
            </w:r>
            <w:r w:rsidRPr="007E46C9">
              <w:rPr>
                <w:iCs/>
                <w:sz w:val="20"/>
              </w:rPr>
              <w:t>’s share of the DAM cost for RRS, for the hour.</w:t>
            </w:r>
          </w:p>
        </w:tc>
      </w:tr>
      <w:tr w:rsidR="00895251" w:rsidRPr="007E46C9" w14:paraId="470EB458" w14:textId="77777777" w:rsidTr="00FE06EF">
        <w:trPr>
          <w:cantSplit/>
        </w:trPr>
        <w:tc>
          <w:tcPr>
            <w:tcW w:w="824" w:type="pct"/>
            <w:tcBorders>
              <w:top w:val="single" w:sz="4" w:space="0" w:color="auto"/>
              <w:left w:val="single" w:sz="4" w:space="0" w:color="auto"/>
              <w:bottom w:val="single" w:sz="4" w:space="0" w:color="auto"/>
              <w:right w:val="single" w:sz="4" w:space="0" w:color="auto"/>
            </w:tcBorders>
          </w:tcPr>
          <w:p w14:paraId="498B79A8" w14:textId="77777777" w:rsidR="00895251" w:rsidRPr="007E46C9" w:rsidRDefault="00895251" w:rsidP="00FE06EF">
            <w:pPr>
              <w:spacing w:after="60"/>
              <w:rPr>
                <w:i/>
                <w:iCs/>
                <w:sz w:val="20"/>
              </w:rPr>
            </w:pPr>
            <w:r w:rsidRPr="007E46C9">
              <w:rPr>
                <w:i/>
                <w:iCs/>
                <w:sz w:val="20"/>
              </w:rPr>
              <w:t>q</w:t>
            </w:r>
          </w:p>
        </w:tc>
        <w:tc>
          <w:tcPr>
            <w:tcW w:w="463" w:type="pct"/>
            <w:tcBorders>
              <w:top w:val="single" w:sz="4" w:space="0" w:color="auto"/>
              <w:left w:val="single" w:sz="4" w:space="0" w:color="auto"/>
              <w:bottom w:val="single" w:sz="4" w:space="0" w:color="auto"/>
              <w:right w:val="single" w:sz="4" w:space="0" w:color="auto"/>
            </w:tcBorders>
          </w:tcPr>
          <w:p w14:paraId="06C6EB2A" w14:textId="77777777" w:rsidR="00895251" w:rsidRPr="007E46C9" w:rsidRDefault="00895251" w:rsidP="00FE06EF">
            <w:pPr>
              <w:spacing w:after="60"/>
              <w:rPr>
                <w:iCs/>
                <w:sz w:val="20"/>
              </w:rPr>
            </w:pPr>
            <w:r w:rsidRPr="007E46C9">
              <w:rPr>
                <w:iCs/>
                <w:sz w:val="20"/>
              </w:rPr>
              <w:t>none</w:t>
            </w:r>
          </w:p>
        </w:tc>
        <w:tc>
          <w:tcPr>
            <w:tcW w:w="3713" w:type="pct"/>
            <w:tcBorders>
              <w:top w:val="single" w:sz="4" w:space="0" w:color="auto"/>
              <w:left w:val="single" w:sz="4" w:space="0" w:color="auto"/>
              <w:bottom w:val="single" w:sz="4" w:space="0" w:color="auto"/>
              <w:right w:val="single" w:sz="4" w:space="0" w:color="auto"/>
            </w:tcBorders>
          </w:tcPr>
          <w:p w14:paraId="18386887" w14:textId="77777777" w:rsidR="00895251" w:rsidRPr="007E46C9" w:rsidRDefault="00895251" w:rsidP="00FE06EF">
            <w:pPr>
              <w:spacing w:after="60"/>
              <w:rPr>
                <w:iCs/>
                <w:sz w:val="20"/>
              </w:rPr>
            </w:pPr>
            <w:r w:rsidRPr="007E46C9">
              <w:rPr>
                <w:iCs/>
                <w:sz w:val="20"/>
              </w:rPr>
              <w:t>A QSE.</w:t>
            </w:r>
          </w:p>
        </w:tc>
      </w:tr>
    </w:tbl>
    <w:p w14:paraId="1A2981BE" w14:textId="77777777" w:rsidR="00895251" w:rsidRPr="007E46C9" w:rsidRDefault="00895251" w:rsidP="00895251">
      <w:pPr>
        <w:spacing w:before="240" w:after="240"/>
        <w:ind w:left="720" w:hanging="720"/>
        <w:rPr>
          <w:iCs/>
        </w:rPr>
      </w:pPr>
      <w:r w:rsidRPr="007E46C9">
        <w:rPr>
          <w:iCs/>
        </w:rPr>
        <w:t>(5)</w:t>
      </w:r>
      <w:r w:rsidRPr="007E46C9">
        <w:rPr>
          <w:iCs/>
        </w:rPr>
        <w:tab/>
        <w:t>For Non-Spin, if applicable:</w:t>
      </w:r>
    </w:p>
    <w:p w14:paraId="45630D78" w14:textId="77777777" w:rsidR="00895251" w:rsidRPr="007E46C9" w:rsidRDefault="00895251" w:rsidP="00895251">
      <w:pPr>
        <w:spacing w:after="240"/>
        <w:ind w:left="1440" w:hanging="720"/>
      </w:pPr>
      <w:r w:rsidRPr="007E46C9">
        <w:t>(a)</w:t>
      </w:r>
      <w:r w:rsidRPr="007E46C9">
        <w:tab/>
        <w:t xml:space="preserve">The net total costs for Non-Spin for a given Operating Hour </w:t>
      </w:r>
      <w:proofErr w:type="gramStart"/>
      <w:r w:rsidRPr="007E46C9">
        <w:t>is</w:t>
      </w:r>
      <w:proofErr w:type="gramEnd"/>
      <w:r w:rsidRPr="007E46C9">
        <w:t xml:space="preserve"> calculated as follows:</w:t>
      </w:r>
    </w:p>
    <w:p w14:paraId="04089E52" w14:textId="77777777" w:rsidR="00895251" w:rsidRDefault="6D83C740" w:rsidP="00895251">
      <w:pPr>
        <w:spacing w:after="120"/>
        <w:ind w:left="3600" w:hanging="2880"/>
        <w:rPr>
          <w:b/>
          <w:bCs/>
        </w:rPr>
      </w:pPr>
      <w:r w:rsidRPr="007E46C9">
        <w:rPr>
          <w:b/>
          <w:bCs/>
        </w:rPr>
        <w:t xml:space="preserve">NSCOSTTOT </w:t>
      </w:r>
      <w:r w:rsidR="00895251" w:rsidRPr="007E46C9">
        <w:rPr>
          <w:b/>
          <w:bCs/>
        </w:rPr>
        <w:tab/>
      </w:r>
      <w:r w:rsidRPr="007E46C9">
        <w:rPr>
          <w:b/>
          <w:bCs/>
        </w:rPr>
        <w:t>=</w:t>
      </w:r>
      <w:r w:rsidR="00895251" w:rsidRPr="007E46C9">
        <w:rPr>
          <w:b/>
          <w:bCs/>
        </w:rPr>
        <w:tab/>
      </w:r>
      <w:r w:rsidRPr="007E46C9">
        <w:rPr>
          <w:b/>
          <w:bCs/>
        </w:rPr>
        <w:t>(-1) * (</w:t>
      </w:r>
      <w:r w:rsidR="00895251">
        <w:rPr>
          <w:b/>
          <w:bCs/>
          <w:noProof/>
          <w:position w:val="-20"/>
        </w:rPr>
        <w:drawing>
          <wp:inline distT="0" distB="0" distL="0" distR="0" wp14:anchorId="472A3EC8" wp14:editId="3AB75BB8">
            <wp:extent cx="142875" cy="276225"/>
            <wp:effectExtent l="0" t="0" r="9525" b="9525"/>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7E46C9">
        <w:rPr>
          <w:b/>
          <w:bCs/>
        </w:rPr>
        <w:t xml:space="preserve">(RTPCNSAMTTOT </w:t>
      </w:r>
      <w:r w:rsidRPr="1A41FB75">
        <w:rPr>
          <w:b/>
          <w:bCs/>
          <w:i/>
          <w:iCs/>
          <w:vertAlign w:val="subscript"/>
        </w:rPr>
        <w:t>m</w:t>
      </w:r>
      <w:r w:rsidRPr="007E46C9">
        <w:rPr>
          <w:bCs/>
        </w:rPr>
        <w:t>)</w:t>
      </w:r>
      <w:r w:rsidRPr="007E46C9">
        <w:rPr>
          <w:b/>
          <w:bCs/>
        </w:rPr>
        <w:t xml:space="preserve"> + </w:t>
      </w:r>
      <w:r w:rsidR="00895251" w:rsidRPr="007E46C9">
        <w:rPr>
          <w:b/>
          <w:bCs/>
        </w:rPr>
        <w:tab/>
      </w:r>
      <w:r w:rsidRPr="007E46C9">
        <w:rPr>
          <w:b/>
          <w:bCs/>
        </w:rPr>
        <w:t>PCNSAMTTOT + NSFQAMTTOT</w:t>
      </w:r>
      <w:r w:rsidRPr="00D26EA8">
        <w:rPr>
          <w:b/>
          <w:bCs/>
        </w:rPr>
        <w:t xml:space="preserve"> + </w:t>
      </w:r>
    </w:p>
    <w:p w14:paraId="59AE6E94" w14:textId="77777777" w:rsidR="00895251" w:rsidRPr="007E46C9" w:rsidRDefault="00895251" w:rsidP="00895251">
      <w:pPr>
        <w:spacing w:after="240"/>
        <w:ind w:left="3600" w:firstLine="720"/>
        <w:rPr>
          <w:b/>
          <w:bCs/>
        </w:rPr>
      </w:pPr>
      <w:r w:rsidRPr="00D26EA8">
        <w:rPr>
          <w:b/>
          <w:bCs/>
        </w:rPr>
        <w:t>NSINFQAMTTOT</w:t>
      </w:r>
      <w:r w:rsidRPr="007E46C9">
        <w:rPr>
          <w:b/>
          <w:bCs/>
        </w:rPr>
        <w:t>)</w:t>
      </w:r>
    </w:p>
    <w:p w14:paraId="13D505DA" w14:textId="77777777" w:rsidR="00895251" w:rsidRPr="007E46C9" w:rsidRDefault="00895251" w:rsidP="00895251">
      <w:pPr>
        <w:spacing w:after="240"/>
        <w:rPr>
          <w:iCs/>
        </w:rPr>
      </w:pPr>
      <w:r w:rsidRPr="007E46C9">
        <w:rPr>
          <w:iCs/>
        </w:rPr>
        <w:t xml:space="preserve">Where: </w:t>
      </w:r>
    </w:p>
    <w:p w14:paraId="6E4E26C1" w14:textId="77777777" w:rsidR="00895251" w:rsidRPr="007E46C9" w:rsidRDefault="00895251" w:rsidP="00895251">
      <w:r w:rsidRPr="007E46C9">
        <w:t>Total payment of SASM- and RSASM-procured capacity for Non-Spin by market</w:t>
      </w:r>
    </w:p>
    <w:p w14:paraId="47319A8C" w14:textId="77777777" w:rsidR="00895251" w:rsidRPr="007E46C9" w:rsidRDefault="00895251" w:rsidP="00895251">
      <w:pPr>
        <w:spacing w:after="240"/>
        <w:ind w:leftChars="300" w:left="2880" w:hangingChars="900" w:hanging="2160"/>
      </w:pPr>
      <w:r w:rsidRPr="79C6FA9D">
        <w:t xml:space="preserve">RTPCNSAMTTOT </w:t>
      </w:r>
      <w:r w:rsidRPr="1A41FB75">
        <w:rPr>
          <w:i/>
          <w:iCs/>
          <w:vertAlign w:val="subscript"/>
        </w:rPr>
        <w:t>m</w:t>
      </w:r>
      <w:r w:rsidRPr="007E46C9">
        <w:rPr>
          <w:bCs/>
          <w:i/>
          <w:vertAlign w:val="subscript"/>
        </w:rPr>
        <w:tab/>
      </w:r>
      <w:r w:rsidRPr="007E46C9">
        <w:rPr>
          <w:bCs/>
          <w:i/>
          <w:vertAlign w:val="subscript"/>
        </w:rPr>
        <w:tab/>
      </w:r>
      <w:r w:rsidRPr="79C6FA9D">
        <w:t>=</w:t>
      </w:r>
      <w:r w:rsidRPr="007E46C9">
        <w:rPr>
          <w:bCs/>
        </w:rPr>
        <w:tab/>
      </w:r>
      <w:r>
        <w:rPr>
          <w:bCs/>
          <w:noProof/>
          <w:position w:val="-22"/>
        </w:rPr>
        <w:drawing>
          <wp:inline distT="0" distB="0" distL="0" distR="0" wp14:anchorId="27466C40" wp14:editId="53B394E3">
            <wp:extent cx="142875" cy="295275"/>
            <wp:effectExtent l="0" t="0" r="9525" b="9525"/>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RTPCNSAMT </w:t>
      </w:r>
      <w:r w:rsidRPr="1A41FB75">
        <w:rPr>
          <w:i/>
          <w:iCs/>
          <w:vertAlign w:val="subscript"/>
        </w:rPr>
        <w:t>q, m</w:t>
      </w:r>
    </w:p>
    <w:p w14:paraId="5502BE01" w14:textId="77777777" w:rsidR="00895251" w:rsidRPr="007E46C9" w:rsidRDefault="00895251" w:rsidP="00895251">
      <w:r w:rsidRPr="007E46C9">
        <w:t>Total payment of DAM-procured capacity for Non-Spin</w:t>
      </w:r>
    </w:p>
    <w:p w14:paraId="654021B3" w14:textId="77777777" w:rsidR="00895251" w:rsidRPr="007E46C9" w:rsidRDefault="00895251" w:rsidP="00895251">
      <w:pPr>
        <w:spacing w:after="240"/>
        <w:ind w:leftChars="300" w:left="2880" w:hangingChars="900" w:hanging="2160"/>
      </w:pPr>
      <w:r w:rsidRPr="79C6FA9D">
        <w:t>PCNSAMTTOT</w:t>
      </w:r>
      <w:r w:rsidRPr="007E46C9">
        <w:rPr>
          <w:bCs/>
        </w:rPr>
        <w:tab/>
      </w:r>
      <w:r w:rsidRPr="007E46C9">
        <w:rPr>
          <w:bCs/>
        </w:rPr>
        <w:tab/>
      </w:r>
      <w:r w:rsidRPr="79C6FA9D">
        <w:t>=</w:t>
      </w:r>
      <w:r w:rsidRPr="007E46C9">
        <w:rPr>
          <w:bCs/>
        </w:rPr>
        <w:tab/>
      </w:r>
      <w:r>
        <w:rPr>
          <w:bCs/>
          <w:noProof/>
          <w:position w:val="-22"/>
        </w:rPr>
        <w:drawing>
          <wp:inline distT="0" distB="0" distL="0" distR="0" wp14:anchorId="2B63A6CD" wp14:editId="2902D440">
            <wp:extent cx="142875" cy="295275"/>
            <wp:effectExtent l="0" t="0" r="9525" b="9525"/>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PCNSAMT </w:t>
      </w:r>
      <w:r w:rsidRPr="1A41FB75">
        <w:rPr>
          <w:i/>
          <w:iCs/>
          <w:vertAlign w:val="subscript"/>
        </w:rPr>
        <w:t>q</w:t>
      </w:r>
    </w:p>
    <w:p w14:paraId="6859BB19" w14:textId="77777777" w:rsidR="00895251" w:rsidRPr="007E46C9" w:rsidRDefault="00895251" w:rsidP="00895251">
      <w:r w:rsidRPr="007E46C9">
        <w:t>Total charge of failure on Ancillary Service Supply Responsibility for Non-Spin</w:t>
      </w:r>
    </w:p>
    <w:p w14:paraId="556B9D93" w14:textId="77777777" w:rsidR="00895251" w:rsidRPr="007E46C9" w:rsidRDefault="00895251" w:rsidP="00895251">
      <w:pPr>
        <w:spacing w:after="240"/>
        <w:ind w:leftChars="300" w:left="2880" w:hangingChars="900" w:hanging="2160"/>
      </w:pPr>
      <w:r w:rsidRPr="79C6FA9D">
        <w:t>NSFQAMTTOT</w:t>
      </w:r>
      <w:r w:rsidRPr="007E46C9">
        <w:rPr>
          <w:bCs/>
        </w:rPr>
        <w:tab/>
      </w:r>
      <w:r w:rsidRPr="007E46C9">
        <w:rPr>
          <w:bCs/>
        </w:rPr>
        <w:tab/>
      </w:r>
      <w:r w:rsidRPr="79C6FA9D">
        <w:t>=</w:t>
      </w:r>
      <w:r w:rsidRPr="007E46C9">
        <w:rPr>
          <w:bCs/>
        </w:rPr>
        <w:tab/>
      </w:r>
      <w:r>
        <w:rPr>
          <w:bCs/>
          <w:noProof/>
          <w:position w:val="-22"/>
        </w:rPr>
        <w:drawing>
          <wp:inline distT="0" distB="0" distL="0" distR="0" wp14:anchorId="6C95638E" wp14:editId="3A19234A">
            <wp:extent cx="142875" cy="295275"/>
            <wp:effectExtent l="0" t="0" r="9525" b="9525"/>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NSFQAMTQSETOT </w:t>
      </w:r>
      <w:r w:rsidRPr="1A41FB75">
        <w:rPr>
          <w:i/>
          <w:iCs/>
          <w:vertAlign w:val="subscript"/>
        </w:rPr>
        <w:t>q</w:t>
      </w:r>
    </w:p>
    <w:p w14:paraId="1C88F509" w14:textId="77777777" w:rsidR="00895251" w:rsidRPr="007E46C9" w:rsidRDefault="00895251" w:rsidP="00895251">
      <w:pPr>
        <w:ind w:left="300" w:hangingChars="125" w:hanging="300"/>
        <w:rPr>
          <w:bCs/>
        </w:rPr>
      </w:pPr>
      <w:r w:rsidRPr="007E46C9">
        <w:rPr>
          <w:bCs/>
        </w:rPr>
        <w:t>Total payment of SASM- and RSASM-procured capacity for Non-Spin by QSE</w:t>
      </w:r>
    </w:p>
    <w:p w14:paraId="4D2D0B92" w14:textId="77777777" w:rsidR="00895251" w:rsidRPr="007E46C9" w:rsidRDefault="00895251" w:rsidP="1A41FB75">
      <w:pPr>
        <w:spacing w:after="240"/>
        <w:ind w:leftChars="300" w:left="2880" w:hangingChars="900" w:hanging="2160"/>
        <w:rPr>
          <w:i/>
          <w:iCs/>
          <w:vertAlign w:val="subscript"/>
        </w:rPr>
      </w:pPr>
      <w:r w:rsidRPr="79C6FA9D">
        <w:t xml:space="preserve">RTPCNSAMTQSETOT </w:t>
      </w:r>
      <w:r w:rsidRPr="1A41FB75">
        <w:rPr>
          <w:i/>
          <w:iCs/>
          <w:vertAlign w:val="subscript"/>
        </w:rPr>
        <w:t>q</w:t>
      </w:r>
      <w:r w:rsidRPr="007E46C9">
        <w:rPr>
          <w:bCs/>
          <w:i/>
          <w:vertAlign w:val="subscript"/>
        </w:rPr>
        <w:tab/>
      </w:r>
      <w:r w:rsidRPr="79C6FA9D">
        <w:t>=</w:t>
      </w:r>
      <w:r w:rsidRPr="007E46C9">
        <w:rPr>
          <w:bCs/>
        </w:rPr>
        <w:tab/>
      </w:r>
      <w:r>
        <w:rPr>
          <w:bCs/>
          <w:noProof/>
          <w:position w:val="-20"/>
        </w:rPr>
        <w:drawing>
          <wp:inline distT="0" distB="0" distL="0" distR="0" wp14:anchorId="716BAC84" wp14:editId="4AC62D9A">
            <wp:extent cx="142875" cy="276225"/>
            <wp:effectExtent l="0" t="0" r="9525" b="9525"/>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t xml:space="preserve">RTPCNSAMT </w:t>
      </w:r>
      <w:r w:rsidRPr="1A41FB75">
        <w:rPr>
          <w:i/>
          <w:iCs/>
          <w:vertAlign w:val="subscript"/>
        </w:rPr>
        <w:t>q, m</w:t>
      </w:r>
    </w:p>
    <w:p w14:paraId="5421CDCF" w14:textId="77777777" w:rsidR="00895251" w:rsidRDefault="00895251" w:rsidP="00895251">
      <w:r>
        <w:t>Total charge of infeasible Ancillary Service Supply Responsibility for Non-Spin</w:t>
      </w:r>
    </w:p>
    <w:p w14:paraId="2FE15C03" w14:textId="77777777" w:rsidR="00895251" w:rsidRDefault="00895251" w:rsidP="1A41FB75">
      <w:pPr>
        <w:spacing w:after="240"/>
        <w:ind w:left="2880" w:hanging="2160"/>
        <w:rPr>
          <w:i/>
          <w:iCs/>
          <w:vertAlign w:val="subscript"/>
        </w:rPr>
      </w:pPr>
      <w:r>
        <w:t>NSINFQAMTTOT</w:t>
      </w:r>
      <w:r>
        <w:tab/>
        <w:t>=</w:t>
      </w:r>
      <w:r>
        <w:tab/>
      </w:r>
      <w:r w:rsidRPr="006F784F">
        <w:rPr>
          <w:position w:val="-22"/>
          <w:lang w:val="pt-BR"/>
        </w:rPr>
        <w:object w:dxaOrig="225" w:dyaOrig="465" w14:anchorId="45B7EB25">
          <v:shape id="_x0000_i1159" type="#_x0000_t75" style="width:15pt;height:15pt" o:ole="">
            <v:imagedata r:id="rId176" o:title=""/>
          </v:shape>
          <o:OLEObject Type="Embed" ProgID="Equation.3" ShapeID="_x0000_i1159" DrawAspect="Content" ObjectID="_1825175727" r:id="rId185"/>
        </w:object>
      </w:r>
      <w:r w:rsidRPr="002A7C17">
        <w:t xml:space="preserve"> </w:t>
      </w:r>
      <w:r>
        <w:t xml:space="preserve">NSINFQAMT </w:t>
      </w:r>
      <w:r w:rsidRPr="1A41FB75">
        <w:rPr>
          <w:i/>
          <w:iCs/>
          <w:vertAlign w:val="subscript"/>
        </w:rPr>
        <w:t>q</w:t>
      </w:r>
    </w:p>
    <w:p w14:paraId="7393A273" w14:textId="77777777" w:rsidR="00895251" w:rsidRPr="007E46C9" w:rsidRDefault="00895251" w:rsidP="00895251">
      <w:r w:rsidRPr="007E46C9">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615"/>
        <w:gridCol w:w="6433"/>
      </w:tblGrid>
      <w:tr w:rsidR="00895251" w:rsidRPr="007E46C9" w14:paraId="68269314" w14:textId="77777777" w:rsidTr="00FE06EF">
        <w:trPr>
          <w:tblHeader/>
        </w:trPr>
        <w:tc>
          <w:tcPr>
            <w:tcW w:w="1231" w:type="pct"/>
          </w:tcPr>
          <w:p w14:paraId="01CBFAEF" w14:textId="77777777" w:rsidR="00895251" w:rsidRPr="007E46C9" w:rsidRDefault="00895251" w:rsidP="00FE06EF">
            <w:pPr>
              <w:spacing w:after="120"/>
              <w:rPr>
                <w:b/>
                <w:iCs/>
                <w:sz w:val="20"/>
              </w:rPr>
            </w:pPr>
            <w:r w:rsidRPr="007E46C9">
              <w:rPr>
                <w:b/>
                <w:iCs/>
                <w:sz w:val="20"/>
              </w:rPr>
              <w:lastRenderedPageBreak/>
              <w:t>Variable</w:t>
            </w:r>
          </w:p>
        </w:tc>
        <w:tc>
          <w:tcPr>
            <w:tcW w:w="329" w:type="pct"/>
          </w:tcPr>
          <w:p w14:paraId="09665EB2" w14:textId="77777777" w:rsidR="00895251" w:rsidRPr="007E46C9" w:rsidRDefault="00895251" w:rsidP="00FE06EF">
            <w:pPr>
              <w:spacing w:after="120"/>
              <w:rPr>
                <w:b/>
                <w:iCs/>
                <w:sz w:val="20"/>
              </w:rPr>
            </w:pPr>
            <w:r w:rsidRPr="007E46C9">
              <w:rPr>
                <w:b/>
                <w:iCs/>
                <w:sz w:val="20"/>
              </w:rPr>
              <w:t>Unit</w:t>
            </w:r>
          </w:p>
        </w:tc>
        <w:tc>
          <w:tcPr>
            <w:tcW w:w="3440" w:type="pct"/>
          </w:tcPr>
          <w:p w14:paraId="374B8B2A" w14:textId="77777777" w:rsidR="00895251" w:rsidRPr="007E46C9" w:rsidRDefault="00895251" w:rsidP="00FE06EF">
            <w:pPr>
              <w:spacing w:after="120"/>
              <w:rPr>
                <w:b/>
                <w:iCs/>
                <w:sz w:val="20"/>
              </w:rPr>
            </w:pPr>
            <w:r w:rsidRPr="007E46C9">
              <w:rPr>
                <w:b/>
                <w:iCs/>
                <w:sz w:val="20"/>
              </w:rPr>
              <w:t>Description</w:t>
            </w:r>
          </w:p>
        </w:tc>
      </w:tr>
      <w:tr w:rsidR="00895251" w:rsidRPr="007E46C9" w14:paraId="68D6A459" w14:textId="77777777" w:rsidTr="00FE06EF">
        <w:tc>
          <w:tcPr>
            <w:tcW w:w="1231" w:type="pct"/>
          </w:tcPr>
          <w:p w14:paraId="2AE5461A" w14:textId="77777777" w:rsidR="00895251" w:rsidRPr="007E46C9" w:rsidRDefault="00895251" w:rsidP="00FE06EF">
            <w:pPr>
              <w:spacing w:after="60"/>
              <w:rPr>
                <w:iCs/>
                <w:sz w:val="20"/>
              </w:rPr>
            </w:pPr>
            <w:r w:rsidRPr="007E46C9">
              <w:rPr>
                <w:iCs/>
                <w:sz w:val="20"/>
              </w:rPr>
              <w:t>NSCOSTTOT</w:t>
            </w:r>
          </w:p>
        </w:tc>
        <w:tc>
          <w:tcPr>
            <w:tcW w:w="329" w:type="pct"/>
          </w:tcPr>
          <w:p w14:paraId="38BF1323" w14:textId="77777777" w:rsidR="00895251" w:rsidRPr="007E46C9" w:rsidRDefault="00895251" w:rsidP="00FE06EF">
            <w:pPr>
              <w:spacing w:after="60"/>
              <w:rPr>
                <w:iCs/>
                <w:sz w:val="20"/>
              </w:rPr>
            </w:pPr>
            <w:r w:rsidRPr="007E46C9">
              <w:rPr>
                <w:iCs/>
                <w:sz w:val="20"/>
              </w:rPr>
              <w:t>$</w:t>
            </w:r>
          </w:p>
        </w:tc>
        <w:tc>
          <w:tcPr>
            <w:tcW w:w="3440" w:type="pct"/>
          </w:tcPr>
          <w:p w14:paraId="154DE854" w14:textId="77777777" w:rsidR="00895251" w:rsidRPr="007E46C9" w:rsidRDefault="00895251" w:rsidP="00FE06EF">
            <w:pPr>
              <w:spacing w:after="60"/>
              <w:rPr>
                <w:iCs/>
                <w:sz w:val="20"/>
              </w:rPr>
            </w:pPr>
            <w:r w:rsidRPr="007E46C9">
              <w:rPr>
                <w:i/>
                <w:iCs/>
                <w:sz w:val="20"/>
              </w:rPr>
              <w:t>Non-Spin Cost Total</w:t>
            </w:r>
            <w:r w:rsidRPr="007E46C9">
              <w:rPr>
                <w:iCs/>
                <w:sz w:val="20"/>
              </w:rPr>
              <w:t>—The net total costs for Non-Spin, for the hour.</w:t>
            </w:r>
          </w:p>
        </w:tc>
      </w:tr>
      <w:tr w:rsidR="00895251" w:rsidRPr="007E46C9" w14:paraId="72ECCE8B" w14:textId="77777777" w:rsidTr="00FE06EF">
        <w:tc>
          <w:tcPr>
            <w:tcW w:w="1231" w:type="pct"/>
            <w:tcBorders>
              <w:top w:val="single" w:sz="4" w:space="0" w:color="auto"/>
              <w:left w:val="single" w:sz="4" w:space="0" w:color="auto"/>
              <w:bottom w:val="single" w:sz="4" w:space="0" w:color="auto"/>
              <w:right w:val="single" w:sz="4" w:space="0" w:color="auto"/>
            </w:tcBorders>
          </w:tcPr>
          <w:p w14:paraId="0D6BCF44" w14:textId="77777777" w:rsidR="00895251" w:rsidRPr="007E46C9" w:rsidRDefault="00895251" w:rsidP="00FE06EF">
            <w:pPr>
              <w:spacing w:after="60"/>
              <w:rPr>
                <w:iCs/>
                <w:sz w:val="20"/>
              </w:rPr>
            </w:pPr>
            <w:r w:rsidRPr="007E46C9">
              <w:rPr>
                <w:iCs/>
                <w:sz w:val="20"/>
              </w:rPr>
              <w:t xml:space="preserve">RTPCNSAMTTOT </w:t>
            </w:r>
            <w:r w:rsidRPr="007E46C9">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7BFB0A83" w14:textId="77777777" w:rsidR="00895251" w:rsidRPr="007E46C9"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68CF473D" w14:textId="77777777" w:rsidR="00895251" w:rsidRPr="007E46C9" w:rsidRDefault="00895251" w:rsidP="00FE06EF">
            <w:pPr>
              <w:spacing w:after="60"/>
              <w:rPr>
                <w:i/>
                <w:iCs/>
                <w:sz w:val="20"/>
              </w:rPr>
            </w:pPr>
            <w:r w:rsidRPr="007E46C9">
              <w:rPr>
                <w:i/>
                <w:iCs/>
                <w:sz w:val="20"/>
              </w:rPr>
              <w:t>Procured Capacity for Non-Spin Amount Total by market—</w:t>
            </w:r>
            <w:r w:rsidRPr="007E46C9">
              <w:rPr>
                <w:iCs/>
                <w:sz w:val="20"/>
              </w:rPr>
              <w:t xml:space="preserve">The total payments to all QSEs for the Ancillary Service Offers cleared in the market </w:t>
            </w:r>
            <w:r w:rsidRPr="007E46C9">
              <w:rPr>
                <w:i/>
                <w:iCs/>
                <w:sz w:val="20"/>
              </w:rPr>
              <w:t>m</w:t>
            </w:r>
            <w:r w:rsidRPr="007E46C9">
              <w:rPr>
                <w:iCs/>
                <w:sz w:val="20"/>
              </w:rPr>
              <w:t xml:space="preserve"> for Non-Spin, for the hour.</w:t>
            </w:r>
          </w:p>
        </w:tc>
      </w:tr>
      <w:tr w:rsidR="00895251" w:rsidRPr="007E46C9" w14:paraId="4301C002" w14:textId="77777777" w:rsidTr="00FE06EF">
        <w:tc>
          <w:tcPr>
            <w:tcW w:w="1231" w:type="pct"/>
            <w:tcBorders>
              <w:top w:val="single" w:sz="4" w:space="0" w:color="auto"/>
              <w:left w:val="single" w:sz="4" w:space="0" w:color="auto"/>
              <w:bottom w:val="single" w:sz="4" w:space="0" w:color="auto"/>
              <w:right w:val="single" w:sz="4" w:space="0" w:color="auto"/>
            </w:tcBorders>
          </w:tcPr>
          <w:p w14:paraId="01BC8D1B" w14:textId="77777777" w:rsidR="00895251" w:rsidRPr="007E46C9" w:rsidRDefault="00895251" w:rsidP="00FE06EF">
            <w:pPr>
              <w:spacing w:after="60"/>
              <w:rPr>
                <w:iCs/>
                <w:sz w:val="20"/>
              </w:rPr>
            </w:pPr>
            <w:r w:rsidRPr="007E46C9">
              <w:rPr>
                <w:iCs/>
                <w:sz w:val="20"/>
              </w:rPr>
              <w:t xml:space="preserve">RTPCNSAMT </w:t>
            </w:r>
            <w:r w:rsidRPr="007E46C9">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397DF9C9" w14:textId="77777777" w:rsidR="00895251" w:rsidRPr="007E46C9"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30E4579C" w14:textId="77777777" w:rsidR="00895251" w:rsidRPr="007E46C9" w:rsidRDefault="00895251" w:rsidP="00FE06EF">
            <w:pPr>
              <w:spacing w:after="60"/>
              <w:rPr>
                <w:i/>
                <w:iCs/>
                <w:sz w:val="20"/>
              </w:rPr>
            </w:pPr>
            <w:r w:rsidRPr="007E46C9">
              <w:rPr>
                <w:i/>
                <w:iCs/>
                <w:sz w:val="20"/>
              </w:rPr>
              <w:t>Procured Capacity for Non-Spin Amount per QSE by market</w:t>
            </w:r>
            <w:r w:rsidRPr="007E46C9">
              <w:rPr>
                <w:iCs/>
                <w:sz w:val="20"/>
              </w:rPr>
              <w:t xml:space="preserve">—The payment to QSE </w:t>
            </w:r>
            <w:r w:rsidRPr="007E46C9">
              <w:rPr>
                <w:i/>
                <w:iCs/>
                <w:sz w:val="20"/>
              </w:rPr>
              <w:t>q</w:t>
            </w:r>
            <w:r w:rsidRPr="007E46C9">
              <w:rPr>
                <w:iCs/>
                <w:sz w:val="20"/>
              </w:rPr>
              <w:t xml:space="preserve"> for its Ancillary Service Offers cleared in the market </w:t>
            </w:r>
            <w:r w:rsidRPr="007E46C9">
              <w:rPr>
                <w:i/>
                <w:iCs/>
                <w:sz w:val="20"/>
              </w:rPr>
              <w:t>m</w:t>
            </w:r>
            <w:r w:rsidRPr="007E46C9">
              <w:rPr>
                <w:iCs/>
                <w:sz w:val="20"/>
              </w:rPr>
              <w:t xml:space="preserve"> for Non-Spin, for the hour.</w:t>
            </w:r>
          </w:p>
        </w:tc>
      </w:tr>
      <w:tr w:rsidR="00895251" w:rsidRPr="007E46C9" w14:paraId="5D49E0BE" w14:textId="77777777" w:rsidTr="00FE06EF">
        <w:tc>
          <w:tcPr>
            <w:tcW w:w="1231" w:type="pct"/>
            <w:tcBorders>
              <w:top w:val="single" w:sz="4" w:space="0" w:color="auto"/>
              <w:left w:val="single" w:sz="4" w:space="0" w:color="auto"/>
              <w:bottom w:val="single" w:sz="4" w:space="0" w:color="auto"/>
              <w:right w:val="single" w:sz="4" w:space="0" w:color="auto"/>
            </w:tcBorders>
          </w:tcPr>
          <w:p w14:paraId="352FD961" w14:textId="77777777" w:rsidR="00895251" w:rsidRPr="007E46C9" w:rsidRDefault="00895251" w:rsidP="00FE06EF">
            <w:pPr>
              <w:spacing w:after="60"/>
              <w:rPr>
                <w:iCs/>
                <w:sz w:val="20"/>
              </w:rPr>
            </w:pPr>
            <w:r w:rsidRPr="007E46C9">
              <w:rPr>
                <w:iCs/>
                <w:sz w:val="20"/>
              </w:rPr>
              <w:t>NSFQAMTTOT</w:t>
            </w:r>
          </w:p>
        </w:tc>
        <w:tc>
          <w:tcPr>
            <w:tcW w:w="329" w:type="pct"/>
            <w:tcBorders>
              <w:top w:val="single" w:sz="4" w:space="0" w:color="auto"/>
              <w:left w:val="single" w:sz="4" w:space="0" w:color="auto"/>
              <w:bottom w:val="single" w:sz="4" w:space="0" w:color="auto"/>
              <w:right w:val="single" w:sz="4" w:space="0" w:color="auto"/>
            </w:tcBorders>
          </w:tcPr>
          <w:p w14:paraId="07B3311D" w14:textId="77777777" w:rsidR="00895251" w:rsidRPr="007E46C9"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006FD4F8" w14:textId="77777777" w:rsidR="00895251" w:rsidRPr="007E46C9" w:rsidRDefault="00895251" w:rsidP="00FE06EF">
            <w:pPr>
              <w:spacing w:after="60"/>
              <w:rPr>
                <w:i/>
                <w:iCs/>
                <w:sz w:val="20"/>
              </w:rPr>
            </w:pPr>
            <w:r w:rsidRPr="007E46C9">
              <w:rPr>
                <w:i/>
                <w:iCs/>
                <w:sz w:val="20"/>
              </w:rPr>
              <w:t>Non-Spin Failure Quantity Amount Total</w:t>
            </w:r>
            <w:r w:rsidRPr="007E46C9">
              <w:rPr>
                <w:iCs/>
                <w:sz w:val="20"/>
              </w:rPr>
              <w:t>—The total charges to all QSEs for their capacity associated with failures and reconfiguration reductions on their Ancillary Service Supply Responsibilities for Non-Spin, for the hour.</w:t>
            </w:r>
          </w:p>
        </w:tc>
      </w:tr>
      <w:tr w:rsidR="00895251" w:rsidRPr="007E46C9" w14:paraId="4DD61CFA" w14:textId="77777777" w:rsidTr="00FE06EF">
        <w:tc>
          <w:tcPr>
            <w:tcW w:w="1231" w:type="pct"/>
            <w:tcBorders>
              <w:top w:val="single" w:sz="4" w:space="0" w:color="auto"/>
              <w:left w:val="single" w:sz="4" w:space="0" w:color="auto"/>
              <w:bottom w:val="single" w:sz="4" w:space="0" w:color="auto"/>
              <w:right w:val="single" w:sz="4" w:space="0" w:color="auto"/>
            </w:tcBorders>
          </w:tcPr>
          <w:p w14:paraId="763FD122" w14:textId="77777777" w:rsidR="00895251" w:rsidRPr="007E46C9" w:rsidRDefault="00895251" w:rsidP="00FE06EF">
            <w:pPr>
              <w:spacing w:after="60"/>
              <w:rPr>
                <w:iCs/>
                <w:sz w:val="20"/>
              </w:rPr>
            </w:pPr>
            <w:r w:rsidRPr="007E46C9">
              <w:rPr>
                <w:iCs/>
                <w:sz w:val="20"/>
              </w:rPr>
              <w:t xml:space="preserve">NSFQAMTQSETOT </w:t>
            </w:r>
            <w:r w:rsidRPr="007E46C9">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946F12D" w14:textId="77777777" w:rsidR="00895251" w:rsidRPr="007E46C9"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019F0D83" w14:textId="77777777" w:rsidR="00895251" w:rsidRPr="007E46C9" w:rsidRDefault="00895251" w:rsidP="00FE06EF">
            <w:pPr>
              <w:spacing w:after="60"/>
              <w:rPr>
                <w:i/>
                <w:iCs/>
                <w:sz w:val="20"/>
              </w:rPr>
            </w:pPr>
            <w:r w:rsidRPr="007E46C9">
              <w:rPr>
                <w:i/>
                <w:iCs/>
                <w:sz w:val="20"/>
              </w:rPr>
              <w:t>Non-Spin Failure Quantity Amount Total per QSE</w:t>
            </w:r>
            <w:r w:rsidRPr="007E46C9">
              <w:rPr>
                <w:iCs/>
                <w:sz w:val="20"/>
              </w:rPr>
              <w:t xml:space="preserve">—The charge to QSE </w:t>
            </w:r>
            <w:r w:rsidRPr="007E46C9">
              <w:rPr>
                <w:i/>
                <w:iCs/>
                <w:sz w:val="20"/>
              </w:rPr>
              <w:t>q</w:t>
            </w:r>
            <w:r w:rsidRPr="007E46C9">
              <w:rPr>
                <w:iCs/>
                <w:sz w:val="20"/>
              </w:rPr>
              <w:t xml:space="preserve"> for its total capacity associated with failures and reconfiguration reductions on its Ancillary Service Supply Responsibility for Non-Spin, for the hour.</w:t>
            </w:r>
          </w:p>
        </w:tc>
      </w:tr>
      <w:tr w:rsidR="00895251" w:rsidRPr="007E46C9" w14:paraId="3D7B5547" w14:textId="77777777" w:rsidTr="00FE06EF">
        <w:tc>
          <w:tcPr>
            <w:tcW w:w="1231" w:type="pct"/>
            <w:tcBorders>
              <w:top w:val="single" w:sz="4" w:space="0" w:color="auto"/>
              <w:left w:val="single" w:sz="4" w:space="0" w:color="auto"/>
              <w:bottom w:val="single" w:sz="4" w:space="0" w:color="auto"/>
              <w:right w:val="single" w:sz="4" w:space="0" w:color="auto"/>
            </w:tcBorders>
          </w:tcPr>
          <w:p w14:paraId="2A227A1D" w14:textId="77777777" w:rsidR="00895251" w:rsidRPr="007E46C9" w:rsidRDefault="00895251" w:rsidP="00FE06EF">
            <w:pPr>
              <w:spacing w:after="60"/>
              <w:rPr>
                <w:iCs/>
                <w:sz w:val="20"/>
              </w:rPr>
            </w:pPr>
            <w:r w:rsidRPr="007E46C9">
              <w:rPr>
                <w:iCs/>
                <w:sz w:val="20"/>
              </w:rPr>
              <w:t xml:space="preserve">RTPCNSAMTQSETOT </w:t>
            </w:r>
            <w:r w:rsidRPr="007E46C9">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7B380EE" w14:textId="77777777" w:rsidR="00895251" w:rsidRPr="007E46C9"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0C65EE80" w14:textId="77777777" w:rsidR="00895251" w:rsidRPr="007E46C9" w:rsidRDefault="00895251" w:rsidP="00FE06EF">
            <w:pPr>
              <w:spacing w:after="60"/>
              <w:rPr>
                <w:iCs/>
                <w:sz w:val="20"/>
              </w:rPr>
            </w:pPr>
            <w:r w:rsidRPr="007E46C9">
              <w:rPr>
                <w:i/>
                <w:iCs/>
                <w:sz w:val="20"/>
              </w:rPr>
              <w:t>Procured Capacity for Non-Spin Amount Total per QSE</w:t>
            </w:r>
            <w:r w:rsidRPr="007E46C9">
              <w:rPr>
                <w:iCs/>
                <w:sz w:val="20"/>
              </w:rPr>
              <w:t xml:space="preserve">—The total payments to a QSE </w:t>
            </w:r>
            <w:r w:rsidRPr="007E46C9">
              <w:rPr>
                <w:i/>
                <w:iCs/>
                <w:sz w:val="20"/>
              </w:rPr>
              <w:t>q</w:t>
            </w:r>
            <w:r w:rsidRPr="007E46C9">
              <w:rPr>
                <w:iCs/>
                <w:sz w:val="20"/>
              </w:rPr>
              <w:t xml:space="preserve"> in all SASMs and RSASMs for the Ancillary Service Offers cleared for Non-Spin, for the hour.</w:t>
            </w:r>
          </w:p>
        </w:tc>
      </w:tr>
      <w:tr w:rsidR="00895251" w:rsidRPr="007E46C9" w14:paraId="700E6E83" w14:textId="77777777" w:rsidTr="00FE06EF">
        <w:tc>
          <w:tcPr>
            <w:tcW w:w="1231" w:type="pct"/>
            <w:tcBorders>
              <w:top w:val="single" w:sz="4" w:space="0" w:color="auto"/>
              <w:left w:val="single" w:sz="4" w:space="0" w:color="auto"/>
              <w:bottom w:val="single" w:sz="4" w:space="0" w:color="auto"/>
              <w:right w:val="single" w:sz="4" w:space="0" w:color="auto"/>
            </w:tcBorders>
          </w:tcPr>
          <w:p w14:paraId="3F836826" w14:textId="77777777" w:rsidR="00895251" w:rsidRPr="007E46C9" w:rsidRDefault="00895251" w:rsidP="00FE06EF">
            <w:pPr>
              <w:rPr>
                <w:b/>
                <w:sz w:val="20"/>
              </w:rPr>
            </w:pPr>
            <w:r w:rsidRPr="007E46C9">
              <w:rPr>
                <w:sz w:val="20"/>
              </w:rPr>
              <w:t xml:space="preserve">PCNSAMT </w:t>
            </w:r>
            <w:r w:rsidRPr="007E46C9">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F3F4E1A" w14:textId="77777777" w:rsidR="00895251" w:rsidRPr="007E46C9" w:rsidRDefault="00895251" w:rsidP="00FE06EF">
            <w:pPr>
              <w:rPr>
                <w:b/>
                <w:sz w:val="20"/>
              </w:rPr>
            </w:pPr>
            <w:r w:rsidRPr="007E46C9">
              <w:rPr>
                <w:sz w:val="20"/>
              </w:rPr>
              <w:t>$</w:t>
            </w:r>
          </w:p>
        </w:tc>
        <w:tc>
          <w:tcPr>
            <w:tcW w:w="3440" w:type="pct"/>
            <w:tcBorders>
              <w:top w:val="single" w:sz="4" w:space="0" w:color="auto"/>
              <w:left w:val="single" w:sz="4" w:space="0" w:color="auto"/>
              <w:bottom w:val="single" w:sz="4" w:space="0" w:color="auto"/>
              <w:right w:val="single" w:sz="4" w:space="0" w:color="auto"/>
            </w:tcBorders>
          </w:tcPr>
          <w:p w14:paraId="2AA3FC2F" w14:textId="77777777" w:rsidR="00895251" w:rsidRPr="007E46C9" w:rsidRDefault="00895251" w:rsidP="00FE06EF">
            <w:pPr>
              <w:rPr>
                <w:b/>
                <w:sz w:val="20"/>
              </w:rPr>
            </w:pPr>
            <w:r w:rsidRPr="007E46C9">
              <w:rPr>
                <w:i/>
                <w:sz w:val="20"/>
              </w:rPr>
              <w:t>Procured Capacity for Non-Spin Amount per QSE in DAM—</w:t>
            </w:r>
            <w:r w:rsidRPr="007E46C9">
              <w:rPr>
                <w:sz w:val="20"/>
              </w:rPr>
              <w:t>The DAM Non-Spin payment for QSE</w:t>
            </w:r>
            <w:r w:rsidRPr="007E46C9">
              <w:rPr>
                <w:i/>
                <w:sz w:val="20"/>
              </w:rPr>
              <w:t xml:space="preserve"> q</w:t>
            </w:r>
            <w:r w:rsidRPr="007E46C9">
              <w:rPr>
                <w:sz w:val="20"/>
              </w:rPr>
              <w:t>, for the hour.</w:t>
            </w:r>
          </w:p>
        </w:tc>
      </w:tr>
      <w:tr w:rsidR="00895251" w:rsidRPr="007E46C9" w14:paraId="76416B95" w14:textId="77777777" w:rsidTr="00FE06EF">
        <w:tc>
          <w:tcPr>
            <w:tcW w:w="1231" w:type="pct"/>
            <w:tcBorders>
              <w:top w:val="single" w:sz="4" w:space="0" w:color="auto"/>
              <w:left w:val="single" w:sz="4" w:space="0" w:color="auto"/>
              <w:bottom w:val="single" w:sz="4" w:space="0" w:color="auto"/>
              <w:right w:val="single" w:sz="4" w:space="0" w:color="auto"/>
            </w:tcBorders>
          </w:tcPr>
          <w:p w14:paraId="74B296D1" w14:textId="77777777" w:rsidR="00895251" w:rsidRPr="007E46C9" w:rsidRDefault="00895251" w:rsidP="00FE06EF">
            <w:pPr>
              <w:spacing w:after="60"/>
              <w:rPr>
                <w:sz w:val="20"/>
              </w:rPr>
            </w:pPr>
            <w:r w:rsidRPr="007E46C9">
              <w:rPr>
                <w:sz w:val="20"/>
              </w:rPr>
              <w:t>PCNSAMTTOT</w:t>
            </w:r>
          </w:p>
        </w:tc>
        <w:tc>
          <w:tcPr>
            <w:tcW w:w="329" w:type="pct"/>
            <w:tcBorders>
              <w:top w:val="single" w:sz="4" w:space="0" w:color="auto"/>
              <w:left w:val="single" w:sz="4" w:space="0" w:color="auto"/>
              <w:bottom w:val="single" w:sz="4" w:space="0" w:color="auto"/>
              <w:right w:val="single" w:sz="4" w:space="0" w:color="auto"/>
            </w:tcBorders>
          </w:tcPr>
          <w:p w14:paraId="0250BA41" w14:textId="77777777" w:rsidR="00895251" w:rsidRPr="007E46C9" w:rsidRDefault="00895251" w:rsidP="00FE06EF">
            <w:pPr>
              <w:spacing w:after="60"/>
              <w:rPr>
                <w:sz w:val="20"/>
              </w:rPr>
            </w:pPr>
            <w:r w:rsidRPr="007E46C9">
              <w:rPr>
                <w:sz w:val="20"/>
              </w:rPr>
              <w:t>$</w:t>
            </w:r>
          </w:p>
        </w:tc>
        <w:tc>
          <w:tcPr>
            <w:tcW w:w="3440" w:type="pct"/>
            <w:tcBorders>
              <w:top w:val="single" w:sz="4" w:space="0" w:color="auto"/>
              <w:left w:val="single" w:sz="4" w:space="0" w:color="auto"/>
              <w:bottom w:val="single" w:sz="4" w:space="0" w:color="auto"/>
              <w:right w:val="single" w:sz="4" w:space="0" w:color="auto"/>
            </w:tcBorders>
          </w:tcPr>
          <w:p w14:paraId="6E05F97F" w14:textId="77777777" w:rsidR="00895251" w:rsidRPr="007E46C9" w:rsidRDefault="00895251" w:rsidP="00FE06EF">
            <w:pPr>
              <w:spacing w:after="60"/>
              <w:rPr>
                <w:sz w:val="20"/>
              </w:rPr>
            </w:pPr>
            <w:r w:rsidRPr="007E46C9">
              <w:rPr>
                <w:i/>
                <w:sz w:val="20"/>
              </w:rPr>
              <w:t>Procured Capacity for Non-Spin Amount Total in DAM</w:t>
            </w:r>
            <w:r w:rsidRPr="007E46C9">
              <w:rPr>
                <w:sz w:val="20"/>
              </w:rPr>
              <w:t>—The total of the DAM Non-Spin payments for all QSEs, for the hour.</w:t>
            </w:r>
          </w:p>
        </w:tc>
      </w:tr>
      <w:tr w:rsidR="00895251" w:rsidRPr="007E46C9" w14:paraId="46C9299E" w14:textId="77777777" w:rsidTr="00FE06EF">
        <w:tc>
          <w:tcPr>
            <w:tcW w:w="1231" w:type="pct"/>
            <w:tcBorders>
              <w:top w:val="single" w:sz="4" w:space="0" w:color="auto"/>
              <w:left w:val="single" w:sz="4" w:space="0" w:color="auto"/>
              <w:bottom w:val="single" w:sz="4" w:space="0" w:color="auto"/>
              <w:right w:val="single" w:sz="4" w:space="0" w:color="auto"/>
            </w:tcBorders>
          </w:tcPr>
          <w:p w14:paraId="46C91A01" w14:textId="77777777" w:rsidR="00895251" w:rsidRPr="007E46C9" w:rsidRDefault="00895251" w:rsidP="00FE06EF">
            <w:pPr>
              <w:spacing w:after="60"/>
              <w:rPr>
                <w:sz w:val="20"/>
              </w:rPr>
            </w:pPr>
            <w:r w:rsidRPr="00F662FF">
              <w:rPr>
                <w:sz w:val="20"/>
              </w:rPr>
              <w:t>NSINF</w:t>
            </w:r>
            <w:r w:rsidRPr="00736C3C">
              <w:rPr>
                <w:sz w:val="20"/>
              </w:rPr>
              <w:t>QAMTTOT</w:t>
            </w:r>
          </w:p>
        </w:tc>
        <w:tc>
          <w:tcPr>
            <w:tcW w:w="329" w:type="pct"/>
            <w:tcBorders>
              <w:top w:val="single" w:sz="4" w:space="0" w:color="auto"/>
              <w:left w:val="single" w:sz="4" w:space="0" w:color="auto"/>
              <w:bottom w:val="single" w:sz="4" w:space="0" w:color="auto"/>
              <w:right w:val="single" w:sz="4" w:space="0" w:color="auto"/>
            </w:tcBorders>
          </w:tcPr>
          <w:p w14:paraId="2BF78157" w14:textId="77777777" w:rsidR="00895251" w:rsidRPr="007E46C9" w:rsidRDefault="00895251" w:rsidP="00FE06EF">
            <w:pPr>
              <w:spacing w:after="60"/>
              <w:rPr>
                <w:sz w:val="20"/>
              </w:rPr>
            </w:pPr>
            <w:r>
              <w:rPr>
                <w:sz w:val="20"/>
              </w:rPr>
              <w:t>$</w:t>
            </w:r>
          </w:p>
        </w:tc>
        <w:tc>
          <w:tcPr>
            <w:tcW w:w="3440" w:type="pct"/>
            <w:tcBorders>
              <w:top w:val="single" w:sz="4" w:space="0" w:color="auto"/>
              <w:left w:val="single" w:sz="4" w:space="0" w:color="auto"/>
              <w:bottom w:val="single" w:sz="4" w:space="0" w:color="auto"/>
              <w:right w:val="single" w:sz="4" w:space="0" w:color="auto"/>
            </w:tcBorders>
          </w:tcPr>
          <w:p w14:paraId="5129AC70" w14:textId="77777777" w:rsidR="00895251" w:rsidRPr="007E46C9" w:rsidRDefault="00895251" w:rsidP="00FE06EF">
            <w:pPr>
              <w:spacing w:after="60"/>
              <w:rPr>
                <w:i/>
                <w:sz w:val="20"/>
              </w:rPr>
            </w:pPr>
            <w:r>
              <w:rPr>
                <w:i/>
                <w:sz w:val="20"/>
              </w:rPr>
              <w:t>Non-Spin</w:t>
            </w:r>
            <w:r w:rsidRPr="002F2E4C">
              <w:rPr>
                <w:i/>
                <w:sz w:val="20"/>
              </w:rPr>
              <w:t xml:space="preserve"> Infeasible Quantity Amount </w:t>
            </w:r>
            <w:r>
              <w:rPr>
                <w:i/>
                <w:sz w:val="20"/>
              </w:rPr>
              <w:t xml:space="preserve">Total </w:t>
            </w:r>
            <w:r w:rsidRPr="002F2E4C">
              <w:rPr>
                <w:sz w:val="20"/>
              </w:rPr>
              <w:t xml:space="preserve">— The charge to </w:t>
            </w:r>
            <w:r>
              <w:rPr>
                <w:sz w:val="20"/>
              </w:rPr>
              <w:t xml:space="preserve">all </w:t>
            </w:r>
            <w:r w:rsidRPr="002F2E4C">
              <w:rPr>
                <w:sz w:val="20"/>
              </w:rPr>
              <w:t>QSE</w:t>
            </w:r>
            <w:r>
              <w:rPr>
                <w:sz w:val="20"/>
              </w:rPr>
              <w:t>s</w:t>
            </w:r>
            <w:r w:rsidRPr="002F2E4C">
              <w:rPr>
                <w:sz w:val="20"/>
              </w:rPr>
              <w:t xml:space="preserve"> for </w:t>
            </w:r>
            <w:r>
              <w:rPr>
                <w:sz w:val="20"/>
              </w:rPr>
              <w:t xml:space="preserve">their </w:t>
            </w:r>
            <w:r w:rsidRPr="002F2E4C">
              <w:rPr>
                <w:sz w:val="20"/>
              </w:rPr>
              <w:t>total capacity associated with infeasible deployment of Ancillary Service Supply Responsibilit</w:t>
            </w:r>
            <w:r>
              <w:rPr>
                <w:sz w:val="20"/>
              </w:rPr>
              <w:t>ies for Non-Spin</w:t>
            </w:r>
            <w:r w:rsidRPr="002F2E4C">
              <w:rPr>
                <w:sz w:val="20"/>
              </w:rPr>
              <w:t>, for the hour.</w:t>
            </w:r>
          </w:p>
        </w:tc>
      </w:tr>
      <w:tr w:rsidR="00895251" w:rsidRPr="007E46C9" w14:paraId="672B0E86" w14:textId="77777777" w:rsidTr="00FE06EF">
        <w:tc>
          <w:tcPr>
            <w:tcW w:w="1231" w:type="pct"/>
            <w:tcBorders>
              <w:top w:val="single" w:sz="4" w:space="0" w:color="auto"/>
              <w:left w:val="single" w:sz="4" w:space="0" w:color="auto"/>
              <w:bottom w:val="single" w:sz="4" w:space="0" w:color="auto"/>
              <w:right w:val="single" w:sz="4" w:space="0" w:color="auto"/>
            </w:tcBorders>
          </w:tcPr>
          <w:p w14:paraId="2E4E5F93" w14:textId="77777777" w:rsidR="00895251" w:rsidRPr="007E46C9" w:rsidRDefault="00895251" w:rsidP="00FE06EF">
            <w:pPr>
              <w:spacing w:after="60"/>
              <w:rPr>
                <w:sz w:val="20"/>
              </w:rPr>
            </w:pPr>
            <w:r w:rsidRPr="003B731C">
              <w:rPr>
                <w:sz w:val="20"/>
              </w:rPr>
              <w:t>NSINFQAMT</w:t>
            </w:r>
            <w:r>
              <w:rPr>
                <w:sz w:val="20"/>
              </w:rPr>
              <w:t xml:space="preserve"> </w:t>
            </w:r>
            <w:r w:rsidRPr="00D26EA8">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FB567B1" w14:textId="77777777" w:rsidR="00895251" w:rsidRPr="007E46C9" w:rsidRDefault="00895251" w:rsidP="00FE06EF">
            <w:pPr>
              <w:spacing w:after="60"/>
              <w:rPr>
                <w:sz w:val="20"/>
              </w:rPr>
            </w:pPr>
            <w:r>
              <w:rPr>
                <w:sz w:val="20"/>
              </w:rPr>
              <w:t>$</w:t>
            </w:r>
          </w:p>
        </w:tc>
        <w:tc>
          <w:tcPr>
            <w:tcW w:w="3440" w:type="pct"/>
            <w:tcBorders>
              <w:top w:val="single" w:sz="4" w:space="0" w:color="auto"/>
              <w:left w:val="single" w:sz="4" w:space="0" w:color="auto"/>
              <w:bottom w:val="single" w:sz="4" w:space="0" w:color="auto"/>
              <w:right w:val="single" w:sz="4" w:space="0" w:color="auto"/>
            </w:tcBorders>
          </w:tcPr>
          <w:p w14:paraId="3D57AA3F" w14:textId="77777777" w:rsidR="00895251" w:rsidRPr="007E46C9" w:rsidRDefault="00895251" w:rsidP="00FE06EF">
            <w:pPr>
              <w:spacing w:after="60"/>
              <w:rPr>
                <w:i/>
                <w:sz w:val="20"/>
              </w:rPr>
            </w:pPr>
            <w:r>
              <w:rPr>
                <w:i/>
                <w:sz w:val="20"/>
              </w:rPr>
              <w:t>Non-Spin</w:t>
            </w:r>
            <w:r w:rsidRPr="00736C3C">
              <w:rPr>
                <w:i/>
                <w:sz w:val="20"/>
              </w:rPr>
              <w:t xml:space="preserve"> Infeasible Quantity Amount per QSE</w:t>
            </w:r>
            <w:r w:rsidRPr="00736C3C">
              <w:rPr>
                <w:sz w:val="20"/>
              </w:rPr>
              <w:t xml:space="preserve">—The total charge to QSE </w:t>
            </w:r>
            <w:r w:rsidRPr="00736C3C">
              <w:rPr>
                <w:i/>
                <w:sz w:val="20"/>
              </w:rPr>
              <w:t>q</w:t>
            </w:r>
            <w:r w:rsidRPr="00736C3C">
              <w:rPr>
                <w:sz w:val="20"/>
              </w:rPr>
              <w:t xml:space="preserve"> for its total capacity associated with infeasible deployment of Ancillary</w:t>
            </w:r>
            <w:r>
              <w:rPr>
                <w:sz w:val="20"/>
              </w:rPr>
              <w:t xml:space="preserve"> Service Supply Responsibilities</w:t>
            </w:r>
            <w:r w:rsidRPr="00736C3C">
              <w:rPr>
                <w:sz w:val="20"/>
              </w:rPr>
              <w:t xml:space="preserve"> for </w:t>
            </w:r>
            <w:r>
              <w:rPr>
                <w:sz w:val="20"/>
              </w:rPr>
              <w:t>Non-Spin</w:t>
            </w:r>
            <w:r w:rsidRPr="00736C3C">
              <w:rPr>
                <w:sz w:val="20"/>
              </w:rPr>
              <w:t>, for the hour.</w:t>
            </w:r>
          </w:p>
        </w:tc>
      </w:tr>
      <w:tr w:rsidR="00895251" w:rsidRPr="007E46C9" w14:paraId="2FEF9947" w14:textId="77777777" w:rsidTr="00FE06EF">
        <w:tc>
          <w:tcPr>
            <w:tcW w:w="1231" w:type="pct"/>
            <w:tcBorders>
              <w:top w:val="single" w:sz="4" w:space="0" w:color="auto"/>
              <w:left w:val="single" w:sz="4" w:space="0" w:color="auto"/>
              <w:bottom w:val="single" w:sz="4" w:space="0" w:color="auto"/>
              <w:right w:val="single" w:sz="4" w:space="0" w:color="auto"/>
            </w:tcBorders>
          </w:tcPr>
          <w:p w14:paraId="79D90A23" w14:textId="77777777" w:rsidR="00895251" w:rsidRPr="007E46C9" w:rsidRDefault="00895251" w:rsidP="00FE06EF">
            <w:pPr>
              <w:spacing w:after="60"/>
              <w:rPr>
                <w:i/>
                <w:iCs/>
                <w:sz w:val="20"/>
              </w:rPr>
            </w:pPr>
            <w:r w:rsidRPr="007E46C9">
              <w:rPr>
                <w:i/>
                <w:iCs/>
                <w:sz w:val="20"/>
              </w:rPr>
              <w:t>q</w:t>
            </w:r>
          </w:p>
        </w:tc>
        <w:tc>
          <w:tcPr>
            <w:tcW w:w="329" w:type="pct"/>
            <w:tcBorders>
              <w:top w:val="single" w:sz="4" w:space="0" w:color="auto"/>
              <w:left w:val="single" w:sz="4" w:space="0" w:color="auto"/>
              <w:bottom w:val="single" w:sz="4" w:space="0" w:color="auto"/>
              <w:right w:val="single" w:sz="4" w:space="0" w:color="auto"/>
            </w:tcBorders>
          </w:tcPr>
          <w:p w14:paraId="1666CA4B" w14:textId="77777777" w:rsidR="00895251" w:rsidRPr="007E46C9" w:rsidRDefault="00895251" w:rsidP="00FE06EF">
            <w:pPr>
              <w:spacing w:after="60"/>
              <w:rPr>
                <w:iCs/>
                <w:sz w:val="20"/>
              </w:rPr>
            </w:pPr>
            <w:r w:rsidRPr="007E46C9">
              <w:rPr>
                <w:iCs/>
                <w:sz w:val="20"/>
              </w:rPr>
              <w:t>none</w:t>
            </w:r>
          </w:p>
        </w:tc>
        <w:tc>
          <w:tcPr>
            <w:tcW w:w="3440" w:type="pct"/>
            <w:tcBorders>
              <w:top w:val="single" w:sz="4" w:space="0" w:color="auto"/>
              <w:left w:val="single" w:sz="4" w:space="0" w:color="auto"/>
              <w:bottom w:val="single" w:sz="4" w:space="0" w:color="auto"/>
              <w:right w:val="single" w:sz="4" w:space="0" w:color="auto"/>
            </w:tcBorders>
          </w:tcPr>
          <w:p w14:paraId="006B502E" w14:textId="77777777" w:rsidR="00895251" w:rsidRPr="007E46C9" w:rsidRDefault="00895251" w:rsidP="00FE06EF">
            <w:pPr>
              <w:spacing w:after="60"/>
              <w:rPr>
                <w:iCs/>
                <w:sz w:val="20"/>
              </w:rPr>
            </w:pPr>
            <w:r w:rsidRPr="007E46C9">
              <w:rPr>
                <w:iCs/>
                <w:sz w:val="20"/>
              </w:rPr>
              <w:t>A QSE.</w:t>
            </w:r>
          </w:p>
        </w:tc>
      </w:tr>
      <w:tr w:rsidR="00895251" w:rsidRPr="007E46C9" w14:paraId="45D901AC" w14:textId="77777777" w:rsidTr="00FE06EF">
        <w:tc>
          <w:tcPr>
            <w:tcW w:w="1231" w:type="pct"/>
            <w:tcBorders>
              <w:top w:val="single" w:sz="4" w:space="0" w:color="auto"/>
              <w:left w:val="single" w:sz="4" w:space="0" w:color="auto"/>
              <w:bottom w:val="single" w:sz="4" w:space="0" w:color="auto"/>
              <w:right w:val="single" w:sz="4" w:space="0" w:color="auto"/>
            </w:tcBorders>
          </w:tcPr>
          <w:p w14:paraId="15D804D9" w14:textId="77777777" w:rsidR="00895251" w:rsidRPr="007E46C9" w:rsidRDefault="00895251" w:rsidP="00FE06EF">
            <w:pPr>
              <w:spacing w:after="60"/>
              <w:rPr>
                <w:i/>
                <w:iCs/>
                <w:sz w:val="20"/>
              </w:rPr>
            </w:pPr>
            <w:r w:rsidRPr="007E46C9">
              <w:rPr>
                <w:i/>
                <w:iCs/>
                <w:sz w:val="20"/>
              </w:rPr>
              <w:t>m</w:t>
            </w:r>
          </w:p>
        </w:tc>
        <w:tc>
          <w:tcPr>
            <w:tcW w:w="329" w:type="pct"/>
            <w:tcBorders>
              <w:top w:val="single" w:sz="4" w:space="0" w:color="auto"/>
              <w:left w:val="single" w:sz="4" w:space="0" w:color="auto"/>
              <w:bottom w:val="single" w:sz="4" w:space="0" w:color="auto"/>
              <w:right w:val="single" w:sz="4" w:space="0" w:color="auto"/>
            </w:tcBorders>
          </w:tcPr>
          <w:p w14:paraId="1B3EC5D3" w14:textId="77777777" w:rsidR="00895251" w:rsidRPr="007E46C9" w:rsidRDefault="00895251" w:rsidP="00FE06EF">
            <w:pPr>
              <w:spacing w:after="60"/>
              <w:rPr>
                <w:iCs/>
                <w:sz w:val="20"/>
              </w:rPr>
            </w:pPr>
            <w:r w:rsidRPr="007E46C9">
              <w:rPr>
                <w:iCs/>
                <w:sz w:val="20"/>
              </w:rPr>
              <w:t>none</w:t>
            </w:r>
          </w:p>
        </w:tc>
        <w:tc>
          <w:tcPr>
            <w:tcW w:w="3440" w:type="pct"/>
            <w:tcBorders>
              <w:top w:val="single" w:sz="4" w:space="0" w:color="auto"/>
              <w:left w:val="single" w:sz="4" w:space="0" w:color="auto"/>
              <w:bottom w:val="single" w:sz="4" w:space="0" w:color="auto"/>
              <w:right w:val="single" w:sz="4" w:space="0" w:color="auto"/>
            </w:tcBorders>
          </w:tcPr>
          <w:p w14:paraId="5237E856" w14:textId="77777777" w:rsidR="00895251" w:rsidRPr="007E46C9" w:rsidRDefault="00895251" w:rsidP="00FE06EF">
            <w:pPr>
              <w:spacing w:after="60"/>
              <w:rPr>
                <w:iCs/>
                <w:sz w:val="20"/>
              </w:rPr>
            </w:pPr>
            <w:r w:rsidRPr="007E46C9">
              <w:rPr>
                <w:iCs/>
                <w:sz w:val="20"/>
              </w:rPr>
              <w:t>An Ancillary Service market (SASM or RSASM) for the given Operating Hour.</w:t>
            </w:r>
          </w:p>
        </w:tc>
      </w:tr>
    </w:tbl>
    <w:p w14:paraId="3121FE26" w14:textId="77777777" w:rsidR="00895251" w:rsidRPr="007E46C9" w:rsidRDefault="00895251" w:rsidP="008952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5251" w14:paraId="0BCAD2F1" w14:textId="77777777" w:rsidTr="00CB5652">
        <w:trPr>
          <w:trHeight w:val="566"/>
        </w:trPr>
        <w:tc>
          <w:tcPr>
            <w:tcW w:w="9576" w:type="dxa"/>
            <w:shd w:val="clear" w:color="auto" w:fill="D9D9D9" w:themeFill="background1" w:themeFillShade="D9"/>
          </w:tcPr>
          <w:p w14:paraId="001FC968" w14:textId="77777777" w:rsidR="00895251" w:rsidRDefault="00895251" w:rsidP="00FE06EF">
            <w:pPr>
              <w:pStyle w:val="Instructions"/>
              <w:spacing w:before="120"/>
            </w:pPr>
            <w:r>
              <w:t>[NPRR841:  Replace paragraph (a) above with the following upon system implementation:]</w:t>
            </w:r>
          </w:p>
          <w:p w14:paraId="5E7E46D6" w14:textId="77777777" w:rsidR="00895251" w:rsidRPr="00E5030A" w:rsidRDefault="00895251" w:rsidP="00FE06EF">
            <w:pPr>
              <w:spacing w:after="240"/>
              <w:ind w:left="1440" w:hanging="720"/>
            </w:pPr>
            <w:r w:rsidRPr="00E5030A">
              <w:t>(a)</w:t>
            </w:r>
            <w:r w:rsidRPr="00E5030A">
              <w:tab/>
              <w:t xml:space="preserve">The net total costs for Non-Spin for a given Operating Hour </w:t>
            </w:r>
            <w:proofErr w:type="gramStart"/>
            <w:r w:rsidRPr="00E5030A">
              <w:t>is</w:t>
            </w:r>
            <w:proofErr w:type="gramEnd"/>
            <w:r w:rsidRPr="00E5030A">
              <w:t xml:space="preserve"> calculated as follows:</w:t>
            </w:r>
          </w:p>
          <w:p w14:paraId="2D707874" w14:textId="77777777" w:rsidR="00895251" w:rsidRPr="00E5030A" w:rsidRDefault="6D83C740" w:rsidP="00FE06EF">
            <w:pPr>
              <w:spacing w:after="120"/>
              <w:ind w:left="3600" w:hanging="2880"/>
              <w:rPr>
                <w:b/>
                <w:bCs/>
              </w:rPr>
            </w:pPr>
            <w:r w:rsidRPr="00E5030A">
              <w:rPr>
                <w:b/>
                <w:bCs/>
              </w:rPr>
              <w:t xml:space="preserve">NSCOSTTOT </w:t>
            </w:r>
            <w:r w:rsidR="00895251" w:rsidRPr="00E5030A">
              <w:rPr>
                <w:b/>
                <w:bCs/>
              </w:rPr>
              <w:tab/>
            </w:r>
            <w:r w:rsidRPr="00E5030A">
              <w:rPr>
                <w:b/>
                <w:bCs/>
              </w:rPr>
              <w:t>=</w:t>
            </w:r>
            <w:r w:rsidR="00895251" w:rsidRPr="00E5030A">
              <w:rPr>
                <w:b/>
                <w:bCs/>
              </w:rPr>
              <w:tab/>
            </w:r>
            <w:r w:rsidRPr="00E5030A">
              <w:rPr>
                <w:b/>
                <w:bCs/>
              </w:rPr>
              <w:t>(-1) * (</w:t>
            </w:r>
            <w:r w:rsidR="00895251">
              <w:rPr>
                <w:b/>
                <w:bCs/>
                <w:noProof/>
                <w:position w:val="-20"/>
              </w:rPr>
              <w:drawing>
                <wp:inline distT="0" distB="0" distL="0" distR="0" wp14:anchorId="2FD04B48" wp14:editId="64E4D6EE">
                  <wp:extent cx="142875" cy="276225"/>
                  <wp:effectExtent l="0" t="0" r="9525" b="9525"/>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E5030A">
              <w:rPr>
                <w:b/>
                <w:bCs/>
              </w:rPr>
              <w:t xml:space="preserve">(RTPCNSAMTTOT </w:t>
            </w:r>
            <w:r w:rsidRPr="1A41FB75">
              <w:rPr>
                <w:b/>
                <w:bCs/>
                <w:i/>
                <w:iCs/>
                <w:vertAlign w:val="subscript"/>
              </w:rPr>
              <w:t>m</w:t>
            </w:r>
            <w:r w:rsidRPr="00E5030A">
              <w:rPr>
                <w:bCs/>
              </w:rPr>
              <w:t>)</w:t>
            </w:r>
            <w:r w:rsidRPr="00E5030A">
              <w:rPr>
                <w:b/>
                <w:bCs/>
              </w:rPr>
              <w:t xml:space="preserve"> + </w:t>
            </w:r>
            <w:r w:rsidR="00895251" w:rsidRPr="00E5030A">
              <w:rPr>
                <w:b/>
                <w:bCs/>
              </w:rPr>
              <w:tab/>
            </w:r>
            <w:r w:rsidRPr="00E5030A">
              <w:rPr>
                <w:b/>
                <w:bCs/>
              </w:rPr>
              <w:t xml:space="preserve">PCNSAMTTOT + NSFQAMTTOT + </w:t>
            </w:r>
          </w:p>
          <w:p w14:paraId="4EC9D3E7" w14:textId="77777777" w:rsidR="00895251" w:rsidRPr="00E5030A" w:rsidRDefault="00895251" w:rsidP="00FE06EF">
            <w:pPr>
              <w:spacing w:after="240"/>
              <w:ind w:left="3600" w:firstLine="720"/>
              <w:rPr>
                <w:b/>
                <w:bCs/>
              </w:rPr>
            </w:pPr>
            <w:r w:rsidRPr="00E5030A">
              <w:rPr>
                <w:b/>
                <w:bCs/>
              </w:rPr>
              <w:t>NSINFQAMTTOT</w:t>
            </w:r>
            <w:r>
              <w:rPr>
                <w:b/>
                <w:bCs/>
              </w:rPr>
              <w:t xml:space="preserve"> </w:t>
            </w:r>
            <w:r w:rsidRPr="003675AD">
              <w:rPr>
                <w:b/>
              </w:rPr>
              <w:t xml:space="preserve">+ </w:t>
            </w:r>
            <w:r w:rsidRPr="003675AD">
              <w:rPr>
                <w:b/>
                <w:color w:val="000000"/>
              </w:rPr>
              <w:t>NSMWINFATOT</w:t>
            </w:r>
            <w:r w:rsidRPr="00E5030A">
              <w:rPr>
                <w:b/>
                <w:bCs/>
              </w:rPr>
              <w:t>)</w:t>
            </w:r>
          </w:p>
          <w:p w14:paraId="2FD335FC" w14:textId="77777777" w:rsidR="00895251" w:rsidRPr="00E5030A" w:rsidRDefault="00895251" w:rsidP="00FE06EF">
            <w:pPr>
              <w:spacing w:after="240"/>
              <w:rPr>
                <w:iCs/>
              </w:rPr>
            </w:pPr>
            <w:r w:rsidRPr="00E5030A">
              <w:rPr>
                <w:iCs/>
              </w:rPr>
              <w:t xml:space="preserve">Where: </w:t>
            </w:r>
          </w:p>
          <w:p w14:paraId="54CAE20E" w14:textId="77777777" w:rsidR="00895251" w:rsidRPr="00E5030A" w:rsidRDefault="00895251" w:rsidP="00FE06EF">
            <w:r w:rsidRPr="00E5030A">
              <w:t>Total payment of SASM- and RSASM-procured capacity for Non-Spin by market</w:t>
            </w:r>
          </w:p>
          <w:p w14:paraId="064F274E" w14:textId="77777777" w:rsidR="00895251" w:rsidRPr="00E5030A" w:rsidRDefault="00895251" w:rsidP="00FE06EF">
            <w:pPr>
              <w:spacing w:after="240"/>
              <w:ind w:leftChars="300" w:left="2880" w:hangingChars="900" w:hanging="2160"/>
            </w:pPr>
            <w:r w:rsidRPr="79C6FA9D">
              <w:t xml:space="preserve">RTPCNSAMTTOT </w:t>
            </w:r>
            <w:r w:rsidRPr="1A41FB75">
              <w:rPr>
                <w:i/>
                <w:iCs/>
                <w:vertAlign w:val="subscript"/>
              </w:rPr>
              <w:t>m</w:t>
            </w:r>
            <w:r w:rsidRPr="00E5030A">
              <w:rPr>
                <w:bCs/>
                <w:i/>
                <w:vertAlign w:val="subscript"/>
              </w:rPr>
              <w:tab/>
            </w:r>
            <w:r w:rsidRPr="00E5030A">
              <w:rPr>
                <w:bCs/>
                <w:i/>
                <w:vertAlign w:val="subscript"/>
              </w:rPr>
              <w:tab/>
            </w:r>
            <w:r w:rsidRPr="79C6FA9D">
              <w:t>=</w:t>
            </w:r>
            <w:r w:rsidRPr="00E5030A">
              <w:rPr>
                <w:bCs/>
              </w:rPr>
              <w:tab/>
            </w:r>
            <w:r>
              <w:rPr>
                <w:bCs/>
                <w:noProof/>
                <w:position w:val="-22"/>
              </w:rPr>
              <w:drawing>
                <wp:inline distT="0" distB="0" distL="0" distR="0" wp14:anchorId="3A165721" wp14:editId="061971B2">
                  <wp:extent cx="142875" cy="295275"/>
                  <wp:effectExtent l="0" t="0" r="9525" b="9525"/>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RTPCNSAMT </w:t>
            </w:r>
            <w:r w:rsidRPr="1A41FB75">
              <w:rPr>
                <w:i/>
                <w:iCs/>
                <w:vertAlign w:val="subscript"/>
              </w:rPr>
              <w:t>q, m</w:t>
            </w:r>
          </w:p>
          <w:p w14:paraId="25A38440" w14:textId="77777777" w:rsidR="00895251" w:rsidRPr="00E5030A" w:rsidRDefault="00895251" w:rsidP="00FE06EF">
            <w:r w:rsidRPr="00E5030A">
              <w:t>Total payment of DAM-procured capacity for Non-Spin</w:t>
            </w:r>
          </w:p>
          <w:p w14:paraId="0D154579" w14:textId="77777777" w:rsidR="00895251" w:rsidRPr="00E5030A" w:rsidRDefault="00895251" w:rsidP="00FE06EF">
            <w:pPr>
              <w:spacing w:after="240"/>
              <w:ind w:leftChars="300" w:left="2880" w:hangingChars="900" w:hanging="2160"/>
            </w:pPr>
            <w:r w:rsidRPr="79C6FA9D">
              <w:lastRenderedPageBreak/>
              <w:t>PCNSAMTTOT</w:t>
            </w:r>
            <w:r w:rsidRPr="00E5030A">
              <w:rPr>
                <w:bCs/>
              </w:rPr>
              <w:tab/>
            </w:r>
            <w:r w:rsidRPr="00E5030A">
              <w:rPr>
                <w:bCs/>
              </w:rPr>
              <w:tab/>
            </w:r>
            <w:r w:rsidRPr="79C6FA9D">
              <w:t>=</w:t>
            </w:r>
            <w:r w:rsidRPr="00E5030A">
              <w:rPr>
                <w:bCs/>
              </w:rPr>
              <w:tab/>
            </w:r>
            <w:r>
              <w:rPr>
                <w:bCs/>
                <w:noProof/>
                <w:position w:val="-22"/>
              </w:rPr>
              <w:drawing>
                <wp:inline distT="0" distB="0" distL="0" distR="0" wp14:anchorId="192B71F0" wp14:editId="32BEC779">
                  <wp:extent cx="142875" cy="295275"/>
                  <wp:effectExtent l="0" t="0" r="9525" b="9525"/>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PCNSAMT </w:t>
            </w:r>
            <w:r w:rsidRPr="1A41FB75">
              <w:rPr>
                <w:i/>
                <w:iCs/>
                <w:vertAlign w:val="subscript"/>
              </w:rPr>
              <w:t>q</w:t>
            </w:r>
          </w:p>
          <w:p w14:paraId="0416EB9B" w14:textId="77777777" w:rsidR="00895251" w:rsidRPr="00E5030A" w:rsidRDefault="00895251" w:rsidP="00FE06EF">
            <w:r w:rsidRPr="00E5030A">
              <w:t>Total charge of failure on Ancillary Service Supply Responsibility for Non-Spin</w:t>
            </w:r>
          </w:p>
          <w:p w14:paraId="7E595912" w14:textId="77777777" w:rsidR="00895251" w:rsidRPr="00E5030A" w:rsidRDefault="00895251" w:rsidP="00FE06EF">
            <w:pPr>
              <w:spacing w:after="240"/>
              <w:ind w:leftChars="300" w:left="2880" w:hangingChars="900" w:hanging="2160"/>
            </w:pPr>
            <w:r w:rsidRPr="79C6FA9D">
              <w:t>NSFQAMTTOT</w:t>
            </w:r>
            <w:r w:rsidRPr="00E5030A">
              <w:rPr>
                <w:bCs/>
              </w:rPr>
              <w:tab/>
            </w:r>
            <w:r w:rsidRPr="00E5030A">
              <w:rPr>
                <w:bCs/>
              </w:rPr>
              <w:tab/>
            </w:r>
            <w:r w:rsidRPr="79C6FA9D">
              <w:t>=</w:t>
            </w:r>
            <w:r w:rsidRPr="00E5030A">
              <w:rPr>
                <w:bCs/>
              </w:rPr>
              <w:tab/>
            </w:r>
            <w:r>
              <w:rPr>
                <w:bCs/>
                <w:noProof/>
                <w:position w:val="-22"/>
              </w:rPr>
              <w:drawing>
                <wp:inline distT="0" distB="0" distL="0" distR="0" wp14:anchorId="5BF74B24" wp14:editId="390A8A48">
                  <wp:extent cx="142875" cy="295275"/>
                  <wp:effectExtent l="0" t="0" r="9525" b="9525"/>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NSFQAMTQSETOT </w:t>
            </w:r>
            <w:r w:rsidRPr="1A41FB75">
              <w:rPr>
                <w:i/>
                <w:iCs/>
                <w:vertAlign w:val="subscript"/>
              </w:rPr>
              <w:t>q</w:t>
            </w:r>
          </w:p>
          <w:p w14:paraId="44BAF77B" w14:textId="77777777" w:rsidR="00895251" w:rsidRPr="00E5030A" w:rsidRDefault="00895251" w:rsidP="00FE06EF">
            <w:pPr>
              <w:ind w:left="300" w:hangingChars="125" w:hanging="300"/>
              <w:rPr>
                <w:bCs/>
              </w:rPr>
            </w:pPr>
            <w:r w:rsidRPr="00E5030A">
              <w:rPr>
                <w:bCs/>
              </w:rPr>
              <w:t>Total payment of SASM- and RSASM-procured capacity for Non-Spin by QSE</w:t>
            </w:r>
          </w:p>
          <w:p w14:paraId="53B511E8" w14:textId="77777777" w:rsidR="00895251" w:rsidRPr="00E5030A" w:rsidRDefault="00895251" w:rsidP="1A41FB75">
            <w:pPr>
              <w:spacing w:after="240"/>
              <w:ind w:leftChars="300" w:left="2880" w:hangingChars="900" w:hanging="2160"/>
              <w:rPr>
                <w:i/>
                <w:iCs/>
                <w:vertAlign w:val="subscript"/>
              </w:rPr>
            </w:pPr>
            <w:r w:rsidRPr="79C6FA9D">
              <w:t xml:space="preserve">RTPCNSAMTQSETOT </w:t>
            </w:r>
            <w:r w:rsidRPr="1A41FB75">
              <w:rPr>
                <w:i/>
                <w:iCs/>
                <w:vertAlign w:val="subscript"/>
              </w:rPr>
              <w:t>q</w:t>
            </w:r>
            <w:r w:rsidRPr="00E5030A">
              <w:rPr>
                <w:bCs/>
                <w:i/>
                <w:vertAlign w:val="subscript"/>
              </w:rPr>
              <w:tab/>
            </w:r>
            <w:r w:rsidRPr="79C6FA9D">
              <w:t>=</w:t>
            </w:r>
            <w:r w:rsidRPr="00E5030A">
              <w:rPr>
                <w:bCs/>
              </w:rPr>
              <w:tab/>
            </w:r>
            <w:r>
              <w:rPr>
                <w:bCs/>
                <w:noProof/>
                <w:position w:val="-20"/>
              </w:rPr>
              <w:drawing>
                <wp:inline distT="0" distB="0" distL="0" distR="0" wp14:anchorId="6467BCB4" wp14:editId="7ABF2957">
                  <wp:extent cx="142875" cy="276225"/>
                  <wp:effectExtent l="0" t="0" r="9525" b="9525"/>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t xml:space="preserve">RTPCNSAMT </w:t>
            </w:r>
            <w:r w:rsidRPr="1A41FB75">
              <w:rPr>
                <w:i/>
                <w:iCs/>
                <w:vertAlign w:val="subscript"/>
              </w:rPr>
              <w:t>q, m</w:t>
            </w:r>
          </w:p>
          <w:p w14:paraId="647CE485" w14:textId="77777777" w:rsidR="00895251" w:rsidRPr="00E5030A" w:rsidRDefault="00895251" w:rsidP="00FE06EF">
            <w:r w:rsidRPr="00E5030A">
              <w:t>Total charge of infeasible Ancillary Service Supply Responsibility for Non-Spin</w:t>
            </w:r>
          </w:p>
          <w:p w14:paraId="2657AA18" w14:textId="77777777" w:rsidR="00895251" w:rsidRPr="00E5030A" w:rsidRDefault="00895251" w:rsidP="1A41FB75">
            <w:pPr>
              <w:spacing w:after="240"/>
              <w:ind w:left="2880" w:hanging="2160"/>
              <w:rPr>
                <w:i/>
                <w:iCs/>
                <w:vertAlign w:val="subscript"/>
              </w:rPr>
            </w:pPr>
            <w:r w:rsidRPr="00E5030A">
              <w:t>NSINFQAMTTOT</w:t>
            </w:r>
            <w:r w:rsidRPr="00E5030A">
              <w:tab/>
              <w:t>=</w:t>
            </w:r>
            <w:r w:rsidRPr="00E5030A">
              <w:tab/>
            </w:r>
            <w:r>
              <w:rPr>
                <w:noProof/>
                <w:position w:val="-22"/>
              </w:rPr>
              <w:drawing>
                <wp:inline distT="0" distB="0" distL="0" distR="0" wp14:anchorId="12A1FAA6" wp14:editId="6B197883">
                  <wp:extent cx="142875" cy="295275"/>
                  <wp:effectExtent l="0" t="0" r="9525" b="9525"/>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5030A">
              <w:t xml:space="preserve"> NSINFQAMT </w:t>
            </w:r>
            <w:r w:rsidRPr="1A41FB75">
              <w:rPr>
                <w:i/>
                <w:iCs/>
                <w:vertAlign w:val="subscript"/>
              </w:rPr>
              <w:t>q</w:t>
            </w:r>
          </w:p>
          <w:p w14:paraId="0C252427" w14:textId="77777777" w:rsidR="00895251" w:rsidRDefault="00895251" w:rsidP="005C2BD2">
            <w:pPr>
              <w:pStyle w:val="Formula"/>
            </w:pPr>
            <w:r>
              <w:t xml:space="preserve">Total Real-Time </w:t>
            </w:r>
            <w:r>
              <w:rPr>
                <w:iCs/>
              </w:rPr>
              <w:t>Day-Ahead</w:t>
            </w:r>
            <w:r>
              <w:t xml:space="preserve"> Make-Whole Payment for Non-Spin </w:t>
            </w:r>
          </w:p>
          <w:p w14:paraId="07E89FF2" w14:textId="77777777" w:rsidR="00895251" w:rsidRDefault="00895251" w:rsidP="00FE06EF">
            <w:pPr>
              <w:spacing w:after="240"/>
              <w:ind w:leftChars="300" w:left="2880" w:hangingChars="900" w:hanging="2160"/>
            </w:pPr>
            <w:r w:rsidRPr="79C6FA9D">
              <w:t>NSMWINFATOT</w:t>
            </w:r>
            <w:r>
              <w:tab/>
              <w:t>=</w:t>
            </w:r>
            <w:r>
              <w:tab/>
            </w:r>
            <w:r w:rsidRPr="004C0093">
              <w:rPr>
                <w:position w:val="-22"/>
                <w:lang w:val="pt-BR"/>
              </w:rPr>
              <w:object w:dxaOrig="220" w:dyaOrig="460" w14:anchorId="3BC4B991">
                <v:shape id="_x0000_i1160" type="#_x0000_t75" style="width:15pt;height:21.6pt" o:ole="">
                  <v:imagedata r:id="rId178" o:title=""/>
                </v:shape>
                <o:OLEObject Type="Embed" ProgID="Equation.3" ShapeID="_x0000_i1160" DrawAspect="Content" ObjectID="_1825175728" r:id="rId186"/>
              </w:object>
            </w:r>
            <w:r w:rsidRPr="00627431">
              <w:rPr>
                <w:color w:val="000000"/>
              </w:rPr>
              <w:t xml:space="preserve"> </w:t>
            </w:r>
            <w:r>
              <w:rPr>
                <w:color w:val="000000"/>
              </w:rPr>
              <w:t>NSMWINFA</w:t>
            </w:r>
            <w:r w:rsidRPr="004C0093" w:rsidDel="003A6C36">
              <w:rPr>
                <w:color w:val="000000"/>
              </w:rPr>
              <w:t xml:space="preserve"> </w:t>
            </w:r>
            <w:r w:rsidRPr="1A41FB75">
              <w:rPr>
                <w:i/>
                <w:iCs/>
                <w:vertAlign w:val="subscript"/>
              </w:rPr>
              <w:t xml:space="preserve">q, h  </w:t>
            </w:r>
          </w:p>
          <w:p w14:paraId="024CCE1A" w14:textId="77777777" w:rsidR="00895251" w:rsidRDefault="00895251" w:rsidP="00FE06EF">
            <w:r w:rsidRPr="00E5030A">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0"/>
              <w:gridCol w:w="605"/>
              <w:gridCol w:w="6265"/>
            </w:tblGrid>
            <w:tr w:rsidR="00895251" w:rsidRPr="00E5030A" w14:paraId="112670AF" w14:textId="77777777" w:rsidTr="00FE06EF">
              <w:trPr>
                <w:tblHeader/>
              </w:trPr>
              <w:tc>
                <w:tcPr>
                  <w:tcW w:w="1231" w:type="pct"/>
                </w:tcPr>
                <w:p w14:paraId="578B5DFC" w14:textId="77777777" w:rsidR="00895251" w:rsidRPr="00E5030A" w:rsidRDefault="00895251" w:rsidP="00FE06EF">
                  <w:pPr>
                    <w:spacing w:after="120"/>
                    <w:rPr>
                      <w:b/>
                      <w:iCs/>
                      <w:sz w:val="20"/>
                    </w:rPr>
                  </w:pPr>
                  <w:r w:rsidRPr="00E5030A">
                    <w:rPr>
                      <w:b/>
                      <w:iCs/>
                      <w:sz w:val="20"/>
                    </w:rPr>
                    <w:t>Variable</w:t>
                  </w:r>
                </w:p>
              </w:tc>
              <w:tc>
                <w:tcPr>
                  <w:tcW w:w="329" w:type="pct"/>
                </w:tcPr>
                <w:p w14:paraId="18A182A4" w14:textId="77777777" w:rsidR="00895251" w:rsidRPr="00E5030A" w:rsidRDefault="00895251" w:rsidP="00FE06EF">
                  <w:pPr>
                    <w:spacing w:after="120"/>
                    <w:rPr>
                      <w:b/>
                      <w:iCs/>
                      <w:sz w:val="20"/>
                    </w:rPr>
                  </w:pPr>
                  <w:r w:rsidRPr="00E5030A">
                    <w:rPr>
                      <w:b/>
                      <w:iCs/>
                      <w:sz w:val="20"/>
                    </w:rPr>
                    <w:t>Unit</w:t>
                  </w:r>
                </w:p>
              </w:tc>
              <w:tc>
                <w:tcPr>
                  <w:tcW w:w="3440" w:type="pct"/>
                </w:tcPr>
                <w:p w14:paraId="071D7BE3" w14:textId="77777777" w:rsidR="00895251" w:rsidRPr="00E5030A" w:rsidRDefault="00895251" w:rsidP="00FE06EF">
                  <w:pPr>
                    <w:spacing w:after="120"/>
                    <w:rPr>
                      <w:b/>
                      <w:iCs/>
                      <w:sz w:val="20"/>
                    </w:rPr>
                  </w:pPr>
                  <w:r w:rsidRPr="00E5030A">
                    <w:rPr>
                      <w:b/>
                      <w:iCs/>
                      <w:sz w:val="20"/>
                    </w:rPr>
                    <w:t>Description</w:t>
                  </w:r>
                </w:p>
              </w:tc>
            </w:tr>
            <w:tr w:rsidR="00895251" w:rsidRPr="00E5030A" w14:paraId="6066AE6B" w14:textId="77777777" w:rsidTr="00FE06EF">
              <w:tc>
                <w:tcPr>
                  <w:tcW w:w="1231" w:type="pct"/>
                </w:tcPr>
                <w:p w14:paraId="0ABDAC6A" w14:textId="77777777" w:rsidR="00895251" w:rsidRPr="00E5030A" w:rsidRDefault="00895251" w:rsidP="00FE06EF">
                  <w:pPr>
                    <w:spacing w:after="60"/>
                    <w:rPr>
                      <w:iCs/>
                      <w:sz w:val="20"/>
                    </w:rPr>
                  </w:pPr>
                  <w:r w:rsidRPr="00E5030A">
                    <w:rPr>
                      <w:iCs/>
                      <w:sz w:val="20"/>
                    </w:rPr>
                    <w:t>NSCOSTTOT</w:t>
                  </w:r>
                </w:p>
              </w:tc>
              <w:tc>
                <w:tcPr>
                  <w:tcW w:w="329" w:type="pct"/>
                </w:tcPr>
                <w:p w14:paraId="298C12E2" w14:textId="77777777" w:rsidR="00895251" w:rsidRPr="00E5030A" w:rsidRDefault="00895251" w:rsidP="00FE06EF">
                  <w:pPr>
                    <w:spacing w:after="60"/>
                    <w:rPr>
                      <w:iCs/>
                      <w:sz w:val="20"/>
                    </w:rPr>
                  </w:pPr>
                  <w:r w:rsidRPr="00E5030A">
                    <w:rPr>
                      <w:iCs/>
                      <w:sz w:val="20"/>
                    </w:rPr>
                    <w:t>$</w:t>
                  </w:r>
                </w:p>
              </w:tc>
              <w:tc>
                <w:tcPr>
                  <w:tcW w:w="3440" w:type="pct"/>
                </w:tcPr>
                <w:p w14:paraId="7DBD40AA" w14:textId="77777777" w:rsidR="00895251" w:rsidRPr="00E5030A" w:rsidRDefault="00895251" w:rsidP="00FE06EF">
                  <w:pPr>
                    <w:spacing w:after="60"/>
                    <w:rPr>
                      <w:iCs/>
                      <w:sz w:val="20"/>
                    </w:rPr>
                  </w:pPr>
                  <w:r w:rsidRPr="00E5030A">
                    <w:rPr>
                      <w:i/>
                      <w:iCs/>
                      <w:sz w:val="20"/>
                    </w:rPr>
                    <w:t>Non-Spin Cost Total</w:t>
                  </w:r>
                  <w:r w:rsidRPr="00E5030A">
                    <w:rPr>
                      <w:iCs/>
                      <w:sz w:val="20"/>
                    </w:rPr>
                    <w:t>—The net total costs for Non-Spin, for the hour.</w:t>
                  </w:r>
                </w:p>
              </w:tc>
            </w:tr>
            <w:tr w:rsidR="00895251" w:rsidRPr="00E5030A" w14:paraId="794EDBE8" w14:textId="77777777" w:rsidTr="00FE06EF">
              <w:tc>
                <w:tcPr>
                  <w:tcW w:w="1231" w:type="pct"/>
                  <w:tcBorders>
                    <w:top w:val="single" w:sz="4" w:space="0" w:color="auto"/>
                    <w:left w:val="single" w:sz="4" w:space="0" w:color="auto"/>
                    <w:bottom w:val="single" w:sz="4" w:space="0" w:color="auto"/>
                    <w:right w:val="single" w:sz="4" w:space="0" w:color="auto"/>
                  </w:tcBorders>
                </w:tcPr>
                <w:p w14:paraId="5E3E3807" w14:textId="77777777" w:rsidR="00895251" w:rsidRPr="00E5030A" w:rsidRDefault="00895251" w:rsidP="00FE06EF">
                  <w:pPr>
                    <w:spacing w:after="60"/>
                    <w:rPr>
                      <w:iCs/>
                      <w:sz w:val="20"/>
                    </w:rPr>
                  </w:pPr>
                  <w:r w:rsidRPr="00E5030A">
                    <w:rPr>
                      <w:iCs/>
                      <w:sz w:val="20"/>
                    </w:rPr>
                    <w:t xml:space="preserve">RTPCNSAMTTOT </w:t>
                  </w:r>
                  <w:r w:rsidRPr="00E5030A">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13F859BC" w14:textId="77777777" w:rsidR="00895251" w:rsidRPr="00E5030A" w:rsidRDefault="00895251" w:rsidP="00FE06EF">
                  <w:pPr>
                    <w:spacing w:after="60"/>
                    <w:rPr>
                      <w:iCs/>
                      <w:sz w:val="20"/>
                    </w:rPr>
                  </w:pPr>
                  <w:r w:rsidRPr="00E5030A">
                    <w:rPr>
                      <w:iCs/>
                      <w:sz w:val="20"/>
                    </w:rPr>
                    <w:t>$</w:t>
                  </w:r>
                </w:p>
              </w:tc>
              <w:tc>
                <w:tcPr>
                  <w:tcW w:w="3440" w:type="pct"/>
                  <w:tcBorders>
                    <w:top w:val="single" w:sz="4" w:space="0" w:color="auto"/>
                    <w:left w:val="single" w:sz="4" w:space="0" w:color="auto"/>
                    <w:bottom w:val="single" w:sz="4" w:space="0" w:color="auto"/>
                    <w:right w:val="single" w:sz="4" w:space="0" w:color="auto"/>
                  </w:tcBorders>
                </w:tcPr>
                <w:p w14:paraId="39973812" w14:textId="77777777" w:rsidR="00895251" w:rsidRPr="00E5030A" w:rsidRDefault="00895251" w:rsidP="00FE06EF">
                  <w:pPr>
                    <w:spacing w:after="60"/>
                    <w:rPr>
                      <w:i/>
                      <w:iCs/>
                      <w:sz w:val="20"/>
                    </w:rPr>
                  </w:pPr>
                  <w:r w:rsidRPr="00E5030A">
                    <w:rPr>
                      <w:i/>
                      <w:iCs/>
                      <w:sz w:val="20"/>
                    </w:rPr>
                    <w:t>Procured Capacity for Non-Spin Amount Total by market—</w:t>
                  </w:r>
                  <w:r w:rsidRPr="00E5030A">
                    <w:rPr>
                      <w:iCs/>
                      <w:sz w:val="20"/>
                    </w:rPr>
                    <w:t xml:space="preserve">The total payments to all QSEs for the Ancillary Service Offers cleared in the market </w:t>
                  </w:r>
                  <w:r w:rsidRPr="00E5030A">
                    <w:rPr>
                      <w:i/>
                      <w:iCs/>
                      <w:sz w:val="20"/>
                    </w:rPr>
                    <w:t>m</w:t>
                  </w:r>
                  <w:r w:rsidRPr="00E5030A">
                    <w:rPr>
                      <w:iCs/>
                      <w:sz w:val="20"/>
                    </w:rPr>
                    <w:t xml:space="preserve"> for Non-Spin, for the hour.</w:t>
                  </w:r>
                </w:p>
              </w:tc>
            </w:tr>
            <w:tr w:rsidR="00895251" w:rsidRPr="00E5030A" w14:paraId="3D872215" w14:textId="77777777" w:rsidTr="00FE06EF">
              <w:tc>
                <w:tcPr>
                  <w:tcW w:w="1231" w:type="pct"/>
                  <w:tcBorders>
                    <w:top w:val="single" w:sz="4" w:space="0" w:color="auto"/>
                    <w:left w:val="single" w:sz="4" w:space="0" w:color="auto"/>
                    <w:bottom w:val="single" w:sz="4" w:space="0" w:color="auto"/>
                    <w:right w:val="single" w:sz="4" w:space="0" w:color="auto"/>
                  </w:tcBorders>
                </w:tcPr>
                <w:p w14:paraId="61575D86" w14:textId="77777777" w:rsidR="00895251" w:rsidRPr="00E5030A" w:rsidRDefault="00895251" w:rsidP="00FE06EF">
                  <w:pPr>
                    <w:spacing w:after="60"/>
                    <w:rPr>
                      <w:iCs/>
                      <w:sz w:val="20"/>
                    </w:rPr>
                  </w:pPr>
                  <w:r w:rsidRPr="00E5030A">
                    <w:rPr>
                      <w:iCs/>
                      <w:sz w:val="20"/>
                    </w:rPr>
                    <w:t xml:space="preserve">RTPCNSAMT </w:t>
                  </w:r>
                  <w:r w:rsidRPr="00E5030A">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6FABBC76" w14:textId="77777777" w:rsidR="00895251" w:rsidRPr="00E5030A" w:rsidRDefault="00895251" w:rsidP="00FE06EF">
                  <w:pPr>
                    <w:spacing w:after="60"/>
                    <w:rPr>
                      <w:iCs/>
                      <w:sz w:val="20"/>
                    </w:rPr>
                  </w:pPr>
                  <w:r w:rsidRPr="00E5030A">
                    <w:rPr>
                      <w:iCs/>
                      <w:sz w:val="20"/>
                    </w:rPr>
                    <w:t>$</w:t>
                  </w:r>
                </w:p>
              </w:tc>
              <w:tc>
                <w:tcPr>
                  <w:tcW w:w="3440" w:type="pct"/>
                  <w:tcBorders>
                    <w:top w:val="single" w:sz="4" w:space="0" w:color="auto"/>
                    <w:left w:val="single" w:sz="4" w:space="0" w:color="auto"/>
                    <w:bottom w:val="single" w:sz="4" w:space="0" w:color="auto"/>
                    <w:right w:val="single" w:sz="4" w:space="0" w:color="auto"/>
                  </w:tcBorders>
                </w:tcPr>
                <w:p w14:paraId="2A69F274" w14:textId="77777777" w:rsidR="00895251" w:rsidRPr="00E5030A" w:rsidRDefault="00895251" w:rsidP="00FE06EF">
                  <w:pPr>
                    <w:spacing w:after="60"/>
                    <w:rPr>
                      <w:i/>
                      <w:iCs/>
                      <w:sz w:val="20"/>
                    </w:rPr>
                  </w:pPr>
                  <w:r w:rsidRPr="00E5030A">
                    <w:rPr>
                      <w:i/>
                      <w:iCs/>
                      <w:sz w:val="20"/>
                    </w:rPr>
                    <w:t>Procured Capacity for Non-Spin Amount per QSE by market</w:t>
                  </w:r>
                  <w:r w:rsidRPr="00E5030A">
                    <w:rPr>
                      <w:iCs/>
                      <w:sz w:val="20"/>
                    </w:rPr>
                    <w:t xml:space="preserve">—The payment to QSE </w:t>
                  </w:r>
                  <w:r w:rsidRPr="00E5030A">
                    <w:rPr>
                      <w:i/>
                      <w:iCs/>
                      <w:sz w:val="20"/>
                    </w:rPr>
                    <w:t>q</w:t>
                  </w:r>
                  <w:r w:rsidRPr="00E5030A">
                    <w:rPr>
                      <w:iCs/>
                      <w:sz w:val="20"/>
                    </w:rPr>
                    <w:t xml:space="preserve"> for its Ancillary Service Offers cleared in the market </w:t>
                  </w:r>
                  <w:r w:rsidRPr="00E5030A">
                    <w:rPr>
                      <w:i/>
                      <w:iCs/>
                      <w:sz w:val="20"/>
                    </w:rPr>
                    <w:t>m</w:t>
                  </w:r>
                  <w:r w:rsidRPr="00E5030A">
                    <w:rPr>
                      <w:iCs/>
                      <w:sz w:val="20"/>
                    </w:rPr>
                    <w:t xml:space="preserve"> for Non-Spin, for the hour.</w:t>
                  </w:r>
                </w:p>
              </w:tc>
            </w:tr>
            <w:tr w:rsidR="00895251" w:rsidRPr="00E5030A" w14:paraId="28268E6E" w14:textId="77777777" w:rsidTr="00FE06EF">
              <w:tc>
                <w:tcPr>
                  <w:tcW w:w="1231" w:type="pct"/>
                  <w:tcBorders>
                    <w:top w:val="single" w:sz="4" w:space="0" w:color="auto"/>
                    <w:left w:val="single" w:sz="4" w:space="0" w:color="auto"/>
                    <w:bottom w:val="single" w:sz="4" w:space="0" w:color="auto"/>
                    <w:right w:val="single" w:sz="4" w:space="0" w:color="auto"/>
                  </w:tcBorders>
                </w:tcPr>
                <w:p w14:paraId="04336696" w14:textId="77777777" w:rsidR="00895251" w:rsidRPr="00E5030A" w:rsidRDefault="00895251" w:rsidP="00FE06EF">
                  <w:pPr>
                    <w:spacing w:after="60"/>
                    <w:rPr>
                      <w:iCs/>
                      <w:sz w:val="20"/>
                    </w:rPr>
                  </w:pPr>
                  <w:r w:rsidRPr="00E5030A">
                    <w:rPr>
                      <w:iCs/>
                      <w:sz w:val="20"/>
                    </w:rPr>
                    <w:t>NSFQAMTTOT</w:t>
                  </w:r>
                </w:p>
              </w:tc>
              <w:tc>
                <w:tcPr>
                  <w:tcW w:w="329" w:type="pct"/>
                  <w:tcBorders>
                    <w:top w:val="single" w:sz="4" w:space="0" w:color="auto"/>
                    <w:left w:val="single" w:sz="4" w:space="0" w:color="auto"/>
                    <w:bottom w:val="single" w:sz="4" w:space="0" w:color="auto"/>
                    <w:right w:val="single" w:sz="4" w:space="0" w:color="auto"/>
                  </w:tcBorders>
                </w:tcPr>
                <w:p w14:paraId="42F32BA2" w14:textId="77777777" w:rsidR="00895251" w:rsidRPr="00E5030A" w:rsidRDefault="00895251" w:rsidP="00FE06EF">
                  <w:pPr>
                    <w:spacing w:after="60"/>
                    <w:rPr>
                      <w:iCs/>
                      <w:sz w:val="20"/>
                    </w:rPr>
                  </w:pPr>
                  <w:r w:rsidRPr="00E5030A">
                    <w:rPr>
                      <w:iCs/>
                      <w:sz w:val="20"/>
                    </w:rPr>
                    <w:t>$</w:t>
                  </w:r>
                </w:p>
              </w:tc>
              <w:tc>
                <w:tcPr>
                  <w:tcW w:w="3440" w:type="pct"/>
                  <w:tcBorders>
                    <w:top w:val="single" w:sz="4" w:space="0" w:color="auto"/>
                    <w:left w:val="single" w:sz="4" w:space="0" w:color="auto"/>
                    <w:bottom w:val="single" w:sz="4" w:space="0" w:color="auto"/>
                    <w:right w:val="single" w:sz="4" w:space="0" w:color="auto"/>
                  </w:tcBorders>
                </w:tcPr>
                <w:p w14:paraId="05DDC6F6" w14:textId="77777777" w:rsidR="00895251" w:rsidRPr="00E5030A" w:rsidRDefault="00895251" w:rsidP="00FE06EF">
                  <w:pPr>
                    <w:spacing w:after="60"/>
                    <w:rPr>
                      <w:i/>
                      <w:iCs/>
                      <w:sz w:val="20"/>
                    </w:rPr>
                  </w:pPr>
                  <w:r w:rsidRPr="00E5030A">
                    <w:rPr>
                      <w:i/>
                      <w:iCs/>
                      <w:sz w:val="20"/>
                    </w:rPr>
                    <w:t>Non-Spin Failure Quantity Amount Total</w:t>
                  </w:r>
                  <w:r w:rsidRPr="00E5030A">
                    <w:rPr>
                      <w:iCs/>
                      <w:sz w:val="20"/>
                    </w:rPr>
                    <w:t>—The total charges to all QSEs for their capacity associated with failures and reconfiguration reductions on their Ancillary Service Supply Responsibilities for Non-Spin, for the hour.</w:t>
                  </w:r>
                </w:p>
              </w:tc>
            </w:tr>
            <w:tr w:rsidR="00895251" w:rsidRPr="00E5030A" w14:paraId="4E79C1CB" w14:textId="77777777" w:rsidTr="00FE06EF">
              <w:tc>
                <w:tcPr>
                  <w:tcW w:w="1231" w:type="pct"/>
                  <w:tcBorders>
                    <w:top w:val="single" w:sz="4" w:space="0" w:color="auto"/>
                    <w:left w:val="single" w:sz="4" w:space="0" w:color="auto"/>
                    <w:bottom w:val="single" w:sz="4" w:space="0" w:color="auto"/>
                    <w:right w:val="single" w:sz="4" w:space="0" w:color="auto"/>
                  </w:tcBorders>
                </w:tcPr>
                <w:p w14:paraId="6A32DB3D" w14:textId="77777777" w:rsidR="00895251" w:rsidRPr="00E5030A" w:rsidRDefault="00895251" w:rsidP="00FE06EF">
                  <w:pPr>
                    <w:spacing w:after="60"/>
                    <w:rPr>
                      <w:iCs/>
                      <w:sz w:val="20"/>
                    </w:rPr>
                  </w:pPr>
                  <w:r>
                    <w:rPr>
                      <w:color w:val="000000"/>
                      <w:sz w:val="20"/>
                    </w:rPr>
                    <w:t>NS</w:t>
                  </w:r>
                  <w:r w:rsidRPr="003530E3">
                    <w:rPr>
                      <w:color w:val="000000"/>
                      <w:sz w:val="20"/>
                    </w:rPr>
                    <w:t>MWINFA</w:t>
                  </w:r>
                  <w:r w:rsidRPr="004C0093">
                    <w:rPr>
                      <w:color w:val="000000"/>
                      <w:sz w:val="20"/>
                    </w:rPr>
                    <w:t>TOT</w:t>
                  </w:r>
                </w:p>
              </w:tc>
              <w:tc>
                <w:tcPr>
                  <w:tcW w:w="329" w:type="pct"/>
                  <w:tcBorders>
                    <w:top w:val="single" w:sz="4" w:space="0" w:color="auto"/>
                    <w:left w:val="single" w:sz="4" w:space="0" w:color="auto"/>
                    <w:bottom w:val="single" w:sz="4" w:space="0" w:color="auto"/>
                    <w:right w:val="single" w:sz="4" w:space="0" w:color="auto"/>
                  </w:tcBorders>
                </w:tcPr>
                <w:p w14:paraId="3C11A5BA" w14:textId="77777777" w:rsidR="00895251" w:rsidRPr="00E5030A"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0C0F9FFF" w14:textId="77777777" w:rsidR="00895251" w:rsidRPr="00E5030A" w:rsidRDefault="00895251" w:rsidP="00FE06EF">
                  <w:pPr>
                    <w:spacing w:after="60"/>
                    <w:rPr>
                      <w:i/>
                      <w:iCs/>
                      <w:sz w:val="20"/>
                    </w:rPr>
                  </w:pPr>
                  <w:proofErr w:type="gramStart"/>
                  <w:r>
                    <w:rPr>
                      <w:i/>
                      <w:sz w:val="20"/>
                    </w:rPr>
                    <w:t>Non Spin</w:t>
                  </w:r>
                  <w:proofErr w:type="gramEnd"/>
                  <w:r>
                    <w:rPr>
                      <w:i/>
                      <w:sz w:val="20"/>
                    </w:rPr>
                    <w:t xml:space="preserve"> Make-Whole Infeasible Amount</w:t>
                  </w:r>
                  <w:r w:rsidRPr="004C0093">
                    <w:rPr>
                      <w:i/>
                      <w:sz w:val="20"/>
                    </w:rPr>
                    <w:t xml:space="preserve"> </w:t>
                  </w:r>
                  <w:r>
                    <w:rPr>
                      <w:i/>
                      <w:sz w:val="20"/>
                    </w:rPr>
                    <w:t>total</w:t>
                  </w:r>
                  <w:r w:rsidRPr="004C0093">
                    <w:rPr>
                      <w:rFonts w:ascii="Symbol" w:eastAsia="Symbol" w:hAnsi="Symbol" w:cs="Symbol"/>
                      <w:sz w:val="20"/>
                    </w:rPr>
                    <w:t>¾</w:t>
                  </w:r>
                  <w:r>
                    <w:rPr>
                      <w:sz w:val="20"/>
                    </w:rPr>
                    <w:t xml:space="preserve"> The total </w:t>
                  </w:r>
                  <w:r w:rsidRPr="004C0093">
                    <w:rPr>
                      <w:sz w:val="20"/>
                    </w:rPr>
                    <w:t xml:space="preserve">Real-Time calculated payment to </w:t>
                  </w:r>
                  <w:r>
                    <w:rPr>
                      <w:sz w:val="20"/>
                    </w:rPr>
                    <w:t xml:space="preserve">all </w:t>
                  </w:r>
                  <w:r w:rsidRPr="004C0093">
                    <w:rPr>
                      <w:sz w:val="20"/>
                    </w:rPr>
                    <w:t>QSE</w:t>
                  </w:r>
                  <w:r>
                    <w:rPr>
                      <w:sz w:val="20"/>
                    </w:rPr>
                    <w:t>s</w:t>
                  </w:r>
                  <w:r>
                    <w:rPr>
                      <w:i/>
                      <w:sz w:val="20"/>
                    </w:rPr>
                    <w:t>,</w:t>
                  </w:r>
                  <w:r w:rsidRPr="004C0093">
                    <w:rPr>
                      <w:sz w:val="20"/>
                    </w:rPr>
                    <w:t xml:space="preserve"> </w:t>
                  </w:r>
                  <w:r>
                    <w:rPr>
                      <w:sz w:val="20"/>
                    </w:rPr>
                    <w:t xml:space="preserve">for their contribution of Non-Spin,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w:t>
                  </w:r>
                  <w:r>
                    <w:rPr>
                      <w:sz w:val="20"/>
                    </w:rPr>
                    <w:t>.</w:t>
                  </w:r>
                </w:p>
              </w:tc>
            </w:tr>
            <w:tr w:rsidR="00895251" w:rsidRPr="00E5030A" w14:paraId="35D98038" w14:textId="77777777" w:rsidTr="00FE06EF">
              <w:tc>
                <w:tcPr>
                  <w:tcW w:w="1231" w:type="pct"/>
                  <w:tcBorders>
                    <w:top w:val="single" w:sz="4" w:space="0" w:color="auto"/>
                    <w:left w:val="single" w:sz="4" w:space="0" w:color="auto"/>
                    <w:bottom w:val="single" w:sz="4" w:space="0" w:color="auto"/>
                    <w:right w:val="single" w:sz="4" w:space="0" w:color="auto"/>
                  </w:tcBorders>
                </w:tcPr>
                <w:p w14:paraId="300C5F84" w14:textId="77777777" w:rsidR="00895251" w:rsidRPr="00E5030A" w:rsidRDefault="00895251" w:rsidP="00FE06EF">
                  <w:pPr>
                    <w:spacing w:after="60"/>
                    <w:rPr>
                      <w:iCs/>
                      <w:sz w:val="20"/>
                    </w:rPr>
                  </w:pPr>
                  <w:r>
                    <w:rPr>
                      <w:color w:val="000000"/>
                      <w:sz w:val="20"/>
                    </w:rPr>
                    <w:t>NS</w:t>
                  </w:r>
                  <w:r w:rsidRPr="003530E3">
                    <w:rPr>
                      <w:color w:val="000000"/>
                      <w:sz w:val="20"/>
                    </w:rPr>
                    <w:t>MWINFA</w:t>
                  </w:r>
                  <w:r w:rsidDel="003A6C36">
                    <w:rPr>
                      <w:color w:val="000000"/>
                      <w:sz w:val="20"/>
                    </w:rPr>
                    <w:t xml:space="preserve"> </w:t>
                  </w:r>
                  <w:r w:rsidRPr="004C0093">
                    <w:rPr>
                      <w:i/>
                      <w:sz w:val="20"/>
                      <w:vertAlign w:val="subscript"/>
                    </w:rPr>
                    <w:t>q</w:t>
                  </w:r>
                  <w:r>
                    <w:rPr>
                      <w:i/>
                      <w:sz w:val="20"/>
                      <w:vertAlign w:val="subscript"/>
                    </w:rPr>
                    <w:t>, h</w:t>
                  </w:r>
                </w:p>
              </w:tc>
              <w:tc>
                <w:tcPr>
                  <w:tcW w:w="329" w:type="pct"/>
                  <w:tcBorders>
                    <w:top w:val="single" w:sz="4" w:space="0" w:color="auto"/>
                    <w:left w:val="single" w:sz="4" w:space="0" w:color="auto"/>
                    <w:bottom w:val="single" w:sz="4" w:space="0" w:color="auto"/>
                    <w:right w:val="single" w:sz="4" w:space="0" w:color="auto"/>
                  </w:tcBorders>
                </w:tcPr>
                <w:p w14:paraId="65B90B77" w14:textId="77777777" w:rsidR="00895251" w:rsidRPr="00E5030A" w:rsidRDefault="00895251" w:rsidP="00FE06EF">
                  <w:pPr>
                    <w:spacing w:after="60"/>
                    <w:rPr>
                      <w:iCs/>
                      <w:sz w:val="20"/>
                    </w:rPr>
                  </w:pPr>
                  <w:r w:rsidRPr="007E46C9">
                    <w:rPr>
                      <w:iCs/>
                      <w:sz w:val="20"/>
                    </w:rPr>
                    <w:t>$</w:t>
                  </w:r>
                </w:p>
              </w:tc>
              <w:tc>
                <w:tcPr>
                  <w:tcW w:w="3440" w:type="pct"/>
                  <w:tcBorders>
                    <w:top w:val="single" w:sz="4" w:space="0" w:color="auto"/>
                    <w:left w:val="single" w:sz="4" w:space="0" w:color="auto"/>
                    <w:bottom w:val="single" w:sz="4" w:space="0" w:color="auto"/>
                    <w:right w:val="single" w:sz="4" w:space="0" w:color="auto"/>
                  </w:tcBorders>
                </w:tcPr>
                <w:p w14:paraId="06F9BD22" w14:textId="77777777" w:rsidR="00895251" w:rsidRPr="00E5030A" w:rsidRDefault="00895251" w:rsidP="00FE06EF">
                  <w:pPr>
                    <w:spacing w:after="60"/>
                    <w:rPr>
                      <w:i/>
                      <w:iCs/>
                      <w:sz w:val="20"/>
                    </w:rPr>
                  </w:pPr>
                  <w:proofErr w:type="gramStart"/>
                  <w:r>
                    <w:rPr>
                      <w:i/>
                      <w:sz w:val="20"/>
                    </w:rPr>
                    <w:t>Non Spin</w:t>
                  </w:r>
                  <w:proofErr w:type="gramEnd"/>
                  <w:r>
                    <w:rPr>
                      <w:i/>
                      <w:sz w:val="20"/>
                    </w:rPr>
                    <w:t xml:space="preserve"> Make-Whole Infeasible Amount</w:t>
                  </w:r>
                  <w:r w:rsidRPr="004C0093">
                    <w:rPr>
                      <w:i/>
                      <w:sz w:val="20"/>
                    </w:rPr>
                    <w:t xml:space="preserve"> </w:t>
                  </w:r>
                  <w:r>
                    <w:rPr>
                      <w:i/>
                      <w:sz w:val="20"/>
                    </w:rPr>
                    <w:t>per QSE per hour</w:t>
                  </w:r>
                  <w:r w:rsidRPr="004C0093">
                    <w:rPr>
                      <w:rFonts w:ascii="Symbol" w:eastAsia="Symbol" w:hAnsi="Symbol" w:cs="Symbol"/>
                      <w:sz w:val="20"/>
                    </w:rPr>
                    <w:t>¾</w:t>
                  </w:r>
                  <w:r>
                    <w:rPr>
                      <w:sz w:val="20"/>
                    </w:rPr>
                    <w:t xml:space="preserve"> The total </w:t>
                  </w:r>
                  <w:r w:rsidRPr="004C0093">
                    <w:rPr>
                      <w:sz w:val="20"/>
                    </w:rPr>
                    <w:t xml:space="preserve">Real-Time calculated payment to QSE </w:t>
                  </w:r>
                  <w:r w:rsidRPr="004C0093">
                    <w:rPr>
                      <w:i/>
                      <w:sz w:val="20"/>
                    </w:rPr>
                    <w:t>q</w:t>
                  </w:r>
                  <w:r>
                    <w:rPr>
                      <w:i/>
                      <w:sz w:val="20"/>
                    </w:rPr>
                    <w:t>,</w:t>
                  </w:r>
                  <w:r w:rsidRPr="004C0093">
                    <w:rPr>
                      <w:sz w:val="20"/>
                    </w:rPr>
                    <w:t xml:space="preserve"> </w:t>
                  </w:r>
                  <w:r>
                    <w:rPr>
                      <w:sz w:val="20"/>
                    </w:rPr>
                    <w:t xml:space="preserve">for its contribution of Non-Spin, </w:t>
                  </w:r>
                  <w:r w:rsidRPr="004C0093">
                    <w:rPr>
                      <w:sz w:val="20"/>
                    </w:rPr>
                    <w:t xml:space="preserve">to make-whole the Startup and </w:t>
                  </w:r>
                  <w:r>
                    <w:rPr>
                      <w:sz w:val="20"/>
                    </w:rPr>
                    <w:t>e</w:t>
                  </w:r>
                  <w:r w:rsidRPr="004C0093">
                    <w:rPr>
                      <w:sz w:val="20"/>
                    </w:rPr>
                    <w:t>nergy costs</w:t>
                  </w:r>
                  <w:r>
                    <w:rPr>
                      <w:sz w:val="20"/>
                    </w:rPr>
                    <w:t xml:space="preserve"> of all </w:t>
                  </w:r>
                  <w:r w:rsidRPr="004C0093">
                    <w:rPr>
                      <w:sz w:val="20"/>
                    </w:rPr>
                    <w:t>Resource</w:t>
                  </w:r>
                  <w:r>
                    <w:rPr>
                      <w:sz w:val="20"/>
                    </w:rPr>
                    <w:t>s</w:t>
                  </w:r>
                  <w:r w:rsidRPr="004C0093">
                    <w:rPr>
                      <w:sz w:val="20"/>
                    </w:rPr>
                    <w:t xml:space="preserve"> committed in the DAM</w:t>
                  </w:r>
                  <w:r>
                    <w:rPr>
                      <w:sz w:val="20"/>
                    </w:rPr>
                    <w:t>,</w:t>
                  </w:r>
                  <w:r w:rsidRPr="004C0093">
                    <w:rPr>
                      <w:sz w:val="20"/>
                    </w:rPr>
                    <w:t xml:space="preserve"> for the hour </w:t>
                  </w:r>
                  <w:r w:rsidRPr="004C0093">
                    <w:rPr>
                      <w:i/>
                      <w:sz w:val="20"/>
                    </w:rPr>
                    <w:t>h</w:t>
                  </w:r>
                  <w:r w:rsidRPr="004C0093">
                    <w:rPr>
                      <w:sz w:val="20"/>
                    </w:rPr>
                    <w:t xml:space="preserve">.  </w:t>
                  </w:r>
                </w:p>
              </w:tc>
            </w:tr>
            <w:tr w:rsidR="00895251" w:rsidRPr="00E5030A" w14:paraId="68E0BBCF" w14:textId="77777777" w:rsidTr="00FE06EF">
              <w:tc>
                <w:tcPr>
                  <w:tcW w:w="1231" w:type="pct"/>
                  <w:tcBorders>
                    <w:top w:val="single" w:sz="4" w:space="0" w:color="auto"/>
                    <w:left w:val="single" w:sz="4" w:space="0" w:color="auto"/>
                    <w:bottom w:val="single" w:sz="4" w:space="0" w:color="auto"/>
                    <w:right w:val="single" w:sz="4" w:space="0" w:color="auto"/>
                  </w:tcBorders>
                </w:tcPr>
                <w:p w14:paraId="7418A707" w14:textId="77777777" w:rsidR="00895251" w:rsidRPr="00E5030A" w:rsidRDefault="00895251" w:rsidP="00FE06EF">
                  <w:pPr>
                    <w:spacing w:after="60"/>
                    <w:rPr>
                      <w:iCs/>
                      <w:sz w:val="20"/>
                    </w:rPr>
                  </w:pPr>
                  <w:r w:rsidRPr="00E5030A">
                    <w:rPr>
                      <w:iCs/>
                      <w:sz w:val="20"/>
                    </w:rPr>
                    <w:t xml:space="preserve">NSFQAMTQSETOT </w:t>
                  </w:r>
                  <w:r w:rsidRPr="00E5030A">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0CCAAB5" w14:textId="77777777" w:rsidR="00895251" w:rsidRPr="00E5030A" w:rsidRDefault="00895251" w:rsidP="00FE06EF">
                  <w:pPr>
                    <w:spacing w:after="60"/>
                    <w:rPr>
                      <w:iCs/>
                      <w:sz w:val="20"/>
                    </w:rPr>
                  </w:pPr>
                  <w:r w:rsidRPr="00E5030A">
                    <w:rPr>
                      <w:iCs/>
                      <w:sz w:val="20"/>
                    </w:rPr>
                    <w:t>$</w:t>
                  </w:r>
                </w:p>
              </w:tc>
              <w:tc>
                <w:tcPr>
                  <w:tcW w:w="3440" w:type="pct"/>
                  <w:tcBorders>
                    <w:top w:val="single" w:sz="4" w:space="0" w:color="auto"/>
                    <w:left w:val="single" w:sz="4" w:space="0" w:color="auto"/>
                    <w:bottom w:val="single" w:sz="4" w:space="0" w:color="auto"/>
                    <w:right w:val="single" w:sz="4" w:space="0" w:color="auto"/>
                  </w:tcBorders>
                </w:tcPr>
                <w:p w14:paraId="76BDC2A2" w14:textId="77777777" w:rsidR="00895251" w:rsidRPr="00E5030A" w:rsidRDefault="00895251" w:rsidP="00FE06EF">
                  <w:pPr>
                    <w:spacing w:after="60"/>
                    <w:rPr>
                      <w:i/>
                      <w:iCs/>
                      <w:sz w:val="20"/>
                    </w:rPr>
                  </w:pPr>
                  <w:r w:rsidRPr="00E5030A">
                    <w:rPr>
                      <w:i/>
                      <w:iCs/>
                      <w:sz w:val="20"/>
                    </w:rPr>
                    <w:t>Non-Spin Failure Quantity Amount Total per QSE</w:t>
                  </w:r>
                  <w:r w:rsidRPr="00E5030A">
                    <w:rPr>
                      <w:iCs/>
                      <w:sz w:val="20"/>
                    </w:rPr>
                    <w:t xml:space="preserve">—The charge to QSE </w:t>
                  </w:r>
                  <w:r w:rsidRPr="00E5030A">
                    <w:rPr>
                      <w:i/>
                      <w:iCs/>
                      <w:sz w:val="20"/>
                    </w:rPr>
                    <w:t>q</w:t>
                  </w:r>
                  <w:r w:rsidRPr="00E5030A">
                    <w:rPr>
                      <w:iCs/>
                      <w:sz w:val="20"/>
                    </w:rPr>
                    <w:t xml:space="preserve"> for its total capacity associated with failures and reconfiguration reductions on its Ancillary Service Supply Responsibility for Non-Spin, for the hour.</w:t>
                  </w:r>
                </w:p>
              </w:tc>
            </w:tr>
            <w:tr w:rsidR="00895251" w:rsidRPr="00E5030A" w14:paraId="598FF980" w14:textId="77777777" w:rsidTr="00FE06EF">
              <w:tc>
                <w:tcPr>
                  <w:tcW w:w="1231" w:type="pct"/>
                  <w:tcBorders>
                    <w:top w:val="single" w:sz="4" w:space="0" w:color="auto"/>
                    <w:left w:val="single" w:sz="4" w:space="0" w:color="auto"/>
                    <w:bottom w:val="single" w:sz="4" w:space="0" w:color="auto"/>
                    <w:right w:val="single" w:sz="4" w:space="0" w:color="auto"/>
                  </w:tcBorders>
                </w:tcPr>
                <w:p w14:paraId="1091D0E4" w14:textId="77777777" w:rsidR="00895251" w:rsidRPr="00E5030A" w:rsidRDefault="00895251" w:rsidP="00FE06EF">
                  <w:pPr>
                    <w:spacing w:after="60"/>
                    <w:rPr>
                      <w:iCs/>
                      <w:sz w:val="20"/>
                    </w:rPr>
                  </w:pPr>
                  <w:r w:rsidRPr="00E5030A">
                    <w:rPr>
                      <w:iCs/>
                      <w:sz w:val="20"/>
                    </w:rPr>
                    <w:t xml:space="preserve">RTPCNSAMTQSETOT </w:t>
                  </w:r>
                  <w:r w:rsidRPr="00E5030A">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5076264" w14:textId="77777777" w:rsidR="00895251" w:rsidRPr="00E5030A" w:rsidRDefault="00895251" w:rsidP="00FE06EF">
                  <w:pPr>
                    <w:spacing w:after="60"/>
                    <w:rPr>
                      <w:iCs/>
                      <w:sz w:val="20"/>
                    </w:rPr>
                  </w:pPr>
                  <w:r w:rsidRPr="00E5030A">
                    <w:rPr>
                      <w:iCs/>
                      <w:sz w:val="20"/>
                    </w:rPr>
                    <w:t>$</w:t>
                  </w:r>
                </w:p>
              </w:tc>
              <w:tc>
                <w:tcPr>
                  <w:tcW w:w="3440" w:type="pct"/>
                  <w:tcBorders>
                    <w:top w:val="single" w:sz="4" w:space="0" w:color="auto"/>
                    <w:left w:val="single" w:sz="4" w:space="0" w:color="auto"/>
                    <w:bottom w:val="single" w:sz="4" w:space="0" w:color="auto"/>
                    <w:right w:val="single" w:sz="4" w:space="0" w:color="auto"/>
                  </w:tcBorders>
                </w:tcPr>
                <w:p w14:paraId="47566C92" w14:textId="77777777" w:rsidR="00895251" w:rsidRPr="00E5030A" w:rsidRDefault="00895251" w:rsidP="00FE06EF">
                  <w:pPr>
                    <w:spacing w:after="60"/>
                    <w:rPr>
                      <w:iCs/>
                      <w:sz w:val="20"/>
                    </w:rPr>
                  </w:pPr>
                  <w:r w:rsidRPr="00E5030A">
                    <w:rPr>
                      <w:i/>
                      <w:iCs/>
                      <w:sz w:val="20"/>
                    </w:rPr>
                    <w:t>Procured Capacity for Non-Spin Amount Total per QSE</w:t>
                  </w:r>
                  <w:r w:rsidRPr="00E5030A">
                    <w:rPr>
                      <w:iCs/>
                      <w:sz w:val="20"/>
                    </w:rPr>
                    <w:t xml:space="preserve">—The total payments to a QSE </w:t>
                  </w:r>
                  <w:r w:rsidRPr="00E5030A">
                    <w:rPr>
                      <w:i/>
                      <w:iCs/>
                      <w:sz w:val="20"/>
                    </w:rPr>
                    <w:t>q</w:t>
                  </w:r>
                  <w:r w:rsidRPr="00E5030A">
                    <w:rPr>
                      <w:iCs/>
                      <w:sz w:val="20"/>
                    </w:rPr>
                    <w:t xml:space="preserve"> in all SASMs and RSASMs for the Ancillary Service Offers cleared for Non-Spin, for the hour.</w:t>
                  </w:r>
                </w:p>
              </w:tc>
            </w:tr>
            <w:tr w:rsidR="00895251" w:rsidRPr="00E5030A" w14:paraId="77CED54D" w14:textId="77777777" w:rsidTr="00FE06EF">
              <w:tc>
                <w:tcPr>
                  <w:tcW w:w="1231" w:type="pct"/>
                  <w:tcBorders>
                    <w:top w:val="single" w:sz="4" w:space="0" w:color="auto"/>
                    <w:left w:val="single" w:sz="4" w:space="0" w:color="auto"/>
                    <w:bottom w:val="single" w:sz="4" w:space="0" w:color="auto"/>
                    <w:right w:val="single" w:sz="4" w:space="0" w:color="auto"/>
                  </w:tcBorders>
                </w:tcPr>
                <w:p w14:paraId="036382E3" w14:textId="77777777" w:rsidR="00895251" w:rsidRPr="00E5030A" w:rsidRDefault="00895251" w:rsidP="00FE06EF">
                  <w:pPr>
                    <w:rPr>
                      <w:b/>
                      <w:sz w:val="20"/>
                    </w:rPr>
                  </w:pPr>
                  <w:r w:rsidRPr="00E5030A">
                    <w:rPr>
                      <w:sz w:val="20"/>
                    </w:rPr>
                    <w:t xml:space="preserve">PCNSAMT </w:t>
                  </w:r>
                  <w:r w:rsidRPr="00E5030A">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BA0FAB6" w14:textId="77777777" w:rsidR="00895251" w:rsidRPr="00E5030A" w:rsidRDefault="00895251" w:rsidP="00FE06EF">
                  <w:pPr>
                    <w:rPr>
                      <w:b/>
                      <w:sz w:val="20"/>
                    </w:rPr>
                  </w:pPr>
                  <w:r w:rsidRPr="00E5030A">
                    <w:rPr>
                      <w:sz w:val="20"/>
                    </w:rPr>
                    <w:t>$</w:t>
                  </w:r>
                </w:p>
              </w:tc>
              <w:tc>
                <w:tcPr>
                  <w:tcW w:w="3440" w:type="pct"/>
                  <w:tcBorders>
                    <w:top w:val="single" w:sz="4" w:space="0" w:color="auto"/>
                    <w:left w:val="single" w:sz="4" w:space="0" w:color="auto"/>
                    <w:bottom w:val="single" w:sz="4" w:space="0" w:color="auto"/>
                    <w:right w:val="single" w:sz="4" w:space="0" w:color="auto"/>
                  </w:tcBorders>
                </w:tcPr>
                <w:p w14:paraId="09BECD18" w14:textId="77777777" w:rsidR="00895251" w:rsidRPr="00E5030A" w:rsidRDefault="00895251" w:rsidP="00FE06EF">
                  <w:pPr>
                    <w:rPr>
                      <w:b/>
                      <w:sz w:val="20"/>
                    </w:rPr>
                  </w:pPr>
                  <w:r w:rsidRPr="00E5030A">
                    <w:rPr>
                      <w:i/>
                      <w:sz w:val="20"/>
                    </w:rPr>
                    <w:t>Procured Capacity for Non-Spin Amount per QSE in DAM—</w:t>
                  </w:r>
                  <w:r w:rsidRPr="00E5030A">
                    <w:rPr>
                      <w:sz w:val="20"/>
                    </w:rPr>
                    <w:t>The DAM Non-Spin payment for QSE</w:t>
                  </w:r>
                  <w:r w:rsidRPr="00E5030A">
                    <w:rPr>
                      <w:i/>
                      <w:sz w:val="20"/>
                    </w:rPr>
                    <w:t xml:space="preserve"> q</w:t>
                  </w:r>
                  <w:r w:rsidRPr="00E5030A">
                    <w:rPr>
                      <w:sz w:val="20"/>
                    </w:rPr>
                    <w:t>, for the hour.</w:t>
                  </w:r>
                </w:p>
              </w:tc>
            </w:tr>
            <w:tr w:rsidR="00895251" w:rsidRPr="00E5030A" w14:paraId="1015B4BF" w14:textId="77777777" w:rsidTr="00FE06EF">
              <w:tc>
                <w:tcPr>
                  <w:tcW w:w="1231" w:type="pct"/>
                  <w:tcBorders>
                    <w:top w:val="single" w:sz="4" w:space="0" w:color="auto"/>
                    <w:left w:val="single" w:sz="4" w:space="0" w:color="auto"/>
                    <w:bottom w:val="single" w:sz="4" w:space="0" w:color="auto"/>
                    <w:right w:val="single" w:sz="4" w:space="0" w:color="auto"/>
                  </w:tcBorders>
                </w:tcPr>
                <w:p w14:paraId="54D9E508" w14:textId="77777777" w:rsidR="00895251" w:rsidRPr="00E5030A" w:rsidRDefault="00895251" w:rsidP="00FE06EF">
                  <w:pPr>
                    <w:spacing w:after="60"/>
                    <w:rPr>
                      <w:sz w:val="20"/>
                    </w:rPr>
                  </w:pPr>
                  <w:r w:rsidRPr="00E5030A">
                    <w:rPr>
                      <w:sz w:val="20"/>
                    </w:rPr>
                    <w:t>PCNSAMTTOT</w:t>
                  </w:r>
                </w:p>
              </w:tc>
              <w:tc>
                <w:tcPr>
                  <w:tcW w:w="329" w:type="pct"/>
                  <w:tcBorders>
                    <w:top w:val="single" w:sz="4" w:space="0" w:color="auto"/>
                    <w:left w:val="single" w:sz="4" w:space="0" w:color="auto"/>
                    <w:bottom w:val="single" w:sz="4" w:space="0" w:color="auto"/>
                    <w:right w:val="single" w:sz="4" w:space="0" w:color="auto"/>
                  </w:tcBorders>
                </w:tcPr>
                <w:p w14:paraId="463439B3" w14:textId="77777777" w:rsidR="00895251" w:rsidRPr="00E5030A" w:rsidRDefault="00895251" w:rsidP="00FE06EF">
                  <w:pPr>
                    <w:spacing w:after="60"/>
                    <w:rPr>
                      <w:sz w:val="20"/>
                    </w:rPr>
                  </w:pPr>
                  <w:r w:rsidRPr="00E5030A">
                    <w:rPr>
                      <w:sz w:val="20"/>
                    </w:rPr>
                    <w:t>$</w:t>
                  </w:r>
                </w:p>
              </w:tc>
              <w:tc>
                <w:tcPr>
                  <w:tcW w:w="3440" w:type="pct"/>
                  <w:tcBorders>
                    <w:top w:val="single" w:sz="4" w:space="0" w:color="auto"/>
                    <w:left w:val="single" w:sz="4" w:space="0" w:color="auto"/>
                    <w:bottom w:val="single" w:sz="4" w:space="0" w:color="auto"/>
                    <w:right w:val="single" w:sz="4" w:space="0" w:color="auto"/>
                  </w:tcBorders>
                </w:tcPr>
                <w:p w14:paraId="5C96610A" w14:textId="77777777" w:rsidR="00895251" w:rsidRPr="00E5030A" w:rsidRDefault="00895251" w:rsidP="00FE06EF">
                  <w:pPr>
                    <w:spacing w:after="60"/>
                    <w:rPr>
                      <w:sz w:val="20"/>
                    </w:rPr>
                  </w:pPr>
                  <w:r w:rsidRPr="00E5030A">
                    <w:rPr>
                      <w:i/>
                      <w:sz w:val="20"/>
                    </w:rPr>
                    <w:t>Procured Capacity for Non-Spin Amount Total in DAM</w:t>
                  </w:r>
                  <w:r w:rsidRPr="00E5030A">
                    <w:rPr>
                      <w:sz w:val="20"/>
                    </w:rPr>
                    <w:t>—The total of the DAM Non-Spin payments for all QSEs, for the hour.</w:t>
                  </w:r>
                </w:p>
              </w:tc>
            </w:tr>
            <w:tr w:rsidR="00895251" w:rsidRPr="00E5030A" w14:paraId="4AF2B78F" w14:textId="77777777" w:rsidTr="00FE06EF">
              <w:tc>
                <w:tcPr>
                  <w:tcW w:w="1231" w:type="pct"/>
                  <w:tcBorders>
                    <w:top w:val="single" w:sz="4" w:space="0" w:color="auto"/>
                    <w:left w:val="single" w:sz="4" w:space="0" w:color="auto"/>
                    <w:bottom w:val="single" w:sz="4" w:space="0" w:color="auto"/>
                    <w:right w:val="single" w:sz="4" w:space="0" w:color="auto"/>
                  </w:tcBorders>
                </w:tcPr>
                <w:p w14:paraId="2BC3BD62" w14:textId="77777777" w:rsidR="00895251" w:rsidRPr="00E5030A" w:rsidRDefault="00895251" w:rsidP="00FE06EF">
                  <w:pPr>
                    <w:spacing w:after="60"/>
                    <w:rPr>
                      <w:sz w:val="20"/>
                    </w:rPr>
                  </w:pPr>
                  <w:r w:rsidRPr="00E5030A">
                    <w:rPr>
                      <w:sz w:val="20"/>
                    </w:rPr>
                    <w:lastRenderedPageBreak/>
                    <w:t>NSINFQAMTTOT</w:t>
                  </w:r>
                </w:p>
              </w:tc>
              <w:tc>
                <w:tcPr>
                  <w:tcW w:w="329" w:type="pct"/>
                  <w:tcBorders>
                    <w:top w:val="single" w:sz="4" w:space="0" w:color="auto"/>
                    <w:left w:val="single" w:sz="4" w:space="0" w:color="auto"/>
                    <w:bottom w:val="single" w:sz="4" w:space="0" w:color="auto"/>
                    <w:right w:val="single" w:sz="4" w:space="0" w:color="auto"/>
                  </w:tcBorders>
                </w:tcPr>
                <w:p w14:paraId="0F4522B5" w14:textId="77777777" w:rsidR="00895251" w:rsidRPr="00E5030A" w:rsidRDefault="00895251" w:rsidP="00FE06EF">
                  <w:pPr>
                    <w:spacing w:after="60"/>
                    <w:rPr>
                      <w:sz w:val="20"/>
                    </w:rPr>
                  </w:pPr>
                  <w:r w:rsidRPr="00E5030A">
                    <w:rPr>
                      <w:sz w:val="20"/>
                    </w:rPr>
                    <w:t>$</w:t>
                  </w:r>
                </w:p>
              </w:tc>
              <w:tc>
                <w:tcPr>
                  <w:tcW w:w="3440" w:type="pct"/>
                  <w:tcBorders>
                    <w:top w:val="single" w:sz="4" w:space="0" w:color="auto"/>
                    <w:left w:val="single" w:sz="4" w:space="0" w:color="auto"/>
                    <w:bottom w:val="single" w:sz="4" w:space="0" w:color="auto"/>
                    <w:right w:val="single" w:sz="4" w:space="0" w:color="auto"/>
                  </w:tcBorders>
                </w:tcPr>
                <w:p w14:paraId="6A5145E1" w14:textId="77777777" w:rsidR="00895251" w:rsidRPr="00E5030A" w:rsidRDefault="00895251" w:rsidP="00FE06EF">
                  <w:pPr>
                    <w:spacing w:after="60"/>
                    <w:rPr>
                      <w:i/>
                      <w:sz w:val="20"/>
                    </w:rPr>
                  </w:pPr>
                  <w:r w:rsidRPr="00E5030A">
                    <w:rPr>
                      <w:i/>
                      <w:sz w:val="20"/>
                    </w:rPr>
                    <w:t xml:space="preserve">Non-Spin Infeasible Quantity Amount Total </w:t>
                  </w:r>
                  <w:r w:rsidRPr="00E5030A">
                    <w:rPr>
                      <w:sz w:val="20"/>
                    </w:rPr>
                    <w:t>— The charge to all QSEs for their total capacity associated with infeasible deployment of Ancillary Service Supply Responsibilities for Non-Spin, for the hour.</w:t>
                  </w:r>
                </w:p>
              </w:tc>
            </w:tr>
            <w:tr w:rsidR="00895251" w:rsidRPr="00E5030A" w14:paraId="2C4024D9" w14:textId="77777777" w:rsidTr="00FE06EF">
              <w:tc>
                <w:tcPr>
                  <w:tcW w:w="1231" w:type="pct"/>
                  <w:tcBorders>
                    <w:top w:val="single" w:sz="4" w:space="0" w:color="auto"/>
                    <w:left w:val="single" w:sz="4" w:space="0" w:color="auto"/>
                    <w:bottom w:val="single" w:sz="4" w:space="0" w:color="auto"/>
                    <w:right w:val="single" w:sz="4" w:space="0" w:color="auto"/>
                  </w:tcBorders>
                </w:tcPr>
                <w:p w14:paraId="5C78B53A" w14:textId="77777777" w:rsidR="00895251" w:rsidRPr="00E5030A" w:rsidRDefault="00895251" w:rsidP="00FE06EF">
                  <w:pPr>
                    <w:spacing w:after="60"/>
                    <w:rPr>
                      <w:sz w:val="20"/>
                    </w:rPr>
                  </w:pPr>
                  <w:r w:rsidRPr="00E5030A">
                    <w:rPr>
                      <w:sz w:val="20"/>
                    </w:rPr>
                    <w:t xml:space="preserve">NSINFQAMT </w:t>
                  </w:r>
                  <w:r w:rsidRPr="00E5030A">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1DCD4877" w14:textId="77777777" w:rsidR="00895251" w:rsidRPr="00E5030A" w:rsidRDefault="00895251" w:rsidP="00FE06EF">
                  <w:pPr>
                    <w:spacing w:after="60"/>
                    <w:rPr>
                      <w:sz w:val="20"/>
                    </w:rPr>
                  </w:pPr>
                  <w:r w:rsidRPr="00E5030A">
                    <w:rPr>
                      <w:sz w:val="20"/>
                    </w:rPr>
                    <w:t>$</w:t>
                  </w:r>
                </w:p>
              </w:tc>
              <w:tc>
                <w:tcPr>
                  <w:tcW w:w="3440" w:type="pct"/>
                  <w:tcBorders>
                    <w:top w:val="single" w:sz="4" w:space="0" w:color="auto"/>
                    <w:left w:val="single" w:sz="4" w:space="0" w:color="auto"/>
                    <w:bottom w:val="single" w:sz="4" w:space="0" w:color="auto"/>
                    <w:right w:val="single" w:sz="4" w:space="0" w:color="auto"/>
                  </w:tcBorders>
                </w:tcPr>
                <w:p w14:paraId="6761C143" w14:textId="77777777" w:rsidR="00895251" w:rsidRPr="00E5030A" w:rsidRDefault="00895251" w:rsidP="00FE06EF">
                  <w:pPr>
                    <w:spacing w:after="60"/>
                    <w:rPr>
                      <w:i/>
                      <w:sz w:val="20"/>
                    </w:rPr>
                  </w:pPr>
                  <w:r w:rsidRPr="00E5030A">
                    <w:rPr>
                      <w:i/>
                      <w:sz w:val="20"/>
                    </w:rPr>
                    <w:t>Non-Spin Infeasible Quantity Amount per QSE</w:t>
                  </w:r>
                  <w:r w:rsidRPr="00E5030A">
                    <w:rPr>
                      <w:sz w:val="20"/>
                    </w:rPr>
                    <w:t xml:space="preserve">—The total charge to QSE </w:t>
                  </w:r>
                  <w:r w:rsidRPr="00E5030A">
                    <w:rPr>
                      <w:i/>
                      <w:sz w:val="20"/>
                    </w:rPr>
                    <w:t>q</w:t>
                  </w:r>
                  <w:r w:rsidRPr="00E5030A">
                    <w:rPr>
                      <w:sz w:val="20"/>
                    </w:rPr>
                    <w:t xml:space="preserve"> for its total capacity associated with infeasible deployment of Ancillary Service Supply Responsibilities for Non-Spin, for the hour.</w:t>
                  </w:r>
                </w:p>
              </w:tc>
            </w:tr>
            <w:tr w:rsidR="00895251" w:rsidRPr="00E5030A" w14:paraId="60DF3AE5" w14:textId="77777777" w:rsidTr="00FE06EF">
              <w:tc>
                <w:tcPr>
                  <w:tcW w:w="1231" w:type="pct"/>
                  <w:tcBorders>
                    <w:top w:val="single" w:sz="4" w:space="0" w:color="auto"/>
                    <w:left w:val="single" w:sz="4" w:space="0" w:color="auto"/>
                    <w:bottom w:val="single" w:sz="4" w:space="0" w:color="auto"/>
                    <w:right w:val="single" w:sz="4" w:space="0" w:color="auto"/>
                  </w:tcBorders>
                </w:tcPr>
                <w:p w14:paraId="33D255D3" w14:textId="77777777" w:rsidR="00895251" w:rsidRPr="00E5030A" w:rsidRDefault="00895251" w:rsidP="00FE06EF">
                  <w:pPr>
                    <w:spacing w:after="60"/>
                    <w:rPr>
                      <w:i/>
                      <w:iCs/>
                      <w:sz w:val="20"/>
                    </w:rPr>
                  </w:pPr>
                  <w:r w:rsidRPr="00E5030A">
                    <w:rPr>
                      <w:i/>
                      <w:iCs/>
                      <w:sz w:val="20"/>
                    </w:rPr>
                    <w:t>q</w:t>
                  </w:r>
                </w:p>
              </w:tc>
              <w:tc>
                <w:tcPr>
                  <w:tcW w:w="329" w:type="pct"/>
                  <w:tcBorders>
                    <w:top w:val="single" w:sz="4" w:space="0" w:color="auto"/>
                    <w:left w:val="single" w:sz="4" w:space="0" w:color="auto"/>
                    <w:bottom w:val="single" w:sz="4" w:space="0" w:color="auto"/>
                    <w:right w:val="single" w:sz="4" w:space="0" w:color="auto"/>
                  </w:tcBorders>
                </w:tcPr>
                <w:p w14:paraId="273353F3" w14:textId="77777777" w:rsidR="00895251" w:rsidRPr="00E5030A" w:rsidRDefault="00895251" w:rsidP="00FE06EF">
                  <w:pPr>
                    <w:spacing w:after="60"/>
                    <w:rPr>
                      <w:iCs/>
                      <w:sz w:val="20"/>
                    </w:rPr>
                  </w:pPr>
                  <w:r w:rsidRPr="00E5030A">
                    <w:rPr>
                      <w:iCs/>
                      <w:sz w:val="20"/>
                    </w:rPr>
                    <w:t>none</w:t>
                  </w:r>
                </w:p>
              </w:tc>
              <w:tc>
                <w:tcPr>
                  <w:tcW w:w="3440" w:type="pct"/>
                  <w:tcBorders>
                    <w:top w:val="single" w:sz="4" w:space="0" w:color="auto"/>
                    <w:left w:val="single" w:sz="4" w:space="0" w:color="auto"/>
                    <w:bottom w:val="single" w:sz="4" w:space="0" w:color="auto"/>
                    <w:right w:val="single" w:sz="4" w:space="0" w:color="auto"/>
                  </w:tcBorders>
                </w:tcPr>
                <w:p w14:paraId="77285203" w14:textId="77777777" w:rsidR="00895251" w:rsidRPr="00E5030A" w:rsidRDefault="00895251" w:rsidP="00FE06EF">
                  <w:pPr>
                    <w:spacing w:after="60"/>
                    <w:rPr>
                      <w:iCs/>
                      <w:sz w:val="20"/>
                    </w:rPr>
                  </w:pPr>
                  <w:r w:rsidRPr="00E5030A">
                    <w:rPr>
                      <w:iCs/>
                      <w:sz w:val="20"/>
                    </w:rPr>
                    <w:t>A QSE.</w:t>
                  </w:r>
                </w:p>
              </w:tc>
            </w:tr>
            <w:tr w:rsidR="00895251" w:rsidRPr="00E5030A" w14:paraId="0E55AA11" w14:textId="77777777" w:rsidTr="00FE06EF">
              <w:tc>
                <w:tcPr>
                  <w:tcW w:w="1231" w:type="pct"/>
                  <w:tcBorders>
                    <w:top w:val="single" w:sz="4" w:space="0" w:color="auto"/>
                    <w:left w:val="single" w:sz="4" w:space="0" w:color="auto"/>
                    <w:bottom w:val="single" w:sz="4" w:space="0" w:color="auto"/>
                    <w:right w:val="single" w:sz="4" w:space="0" w:color="auto"/>
                  </w:tcBorders>
                </w:tcPr>
                <w:p w14:paraId="6EE33C21" w14:textId="77777777" w:rsidR="00895251" w:rsidRPr="00E5030A" w:rsidRDefault="00895251" w:rsidP="00FE06EF">
                  <w:pPr>
                    <w:spacing w:after="60"/>
                    <w:rPr>
                      <w:i/>
                      <w:iCs/>
                      <w:sz w:val="20"/>
                    </w:rPr>
                  </w:pPr>
                  <w:r w:rsidRPr="00E5030A">
                    <w:rPr>
                      <w:i/>
                      <w:iCs/>
                      <w:sz w:val="20"/>
                    </w:rPr>
                    <w:t>m</w:t>
                  </w:r>
                </w:p>
              </w:tc>
              <w:tc>
                <w:tcPr>
                  <w:tcW w:w="329" w:type="pct"/>
                  <w:tcBorders>
                    <w:top w:val="single" w:sz="4" w:space="0" w:color="auto"/>
                    <w:left w:val="single" w:sz="4" w:space="0" w:color="auto"/>
                    <w:bottom w:val="single" w:sz="4" w:space="0" w:color="auto"/>
                    <w:right w:val="single" w:sz="4" w:space="0" w:color="auto"/>
                  </w:tcBorders>
                </w:tcPr>
                <w:p w14:paraId="1E86AF22" w14:textId="77777777" w:rsidR="00895251" w:rsidRPr="00E5030A" w:rsidRDefault="00895251" w:rsidP="00FE06EF">
                  <w:pPr>
                    <w:spacing w:after="60"/>
                    <w:rPr>
                      <w:iCs/>
                      <w:sz w:val="20"/>
                    </w:rPr>
                  </w:pPr>
                  <w:r w:rsidRPr="00E5030A">
                    <w:rPr>
                      <w:iCs/>
                      <w:sz w:val="20"/>
                    </w:rPr>
                    <w:t>none</w:t>
                  </w:r>
                </w:p>
              </w:tc>
              <w:tc>
                <w:tcPr>
                  <w:tcW w:w="3440" w:type="pct"/>
                  <w:tcBorders>
                    <w:top w:val="single" w:sz="4" w:space="0" w:color="auto"/>
                    <w:left w:val="single" w:sz="4" w:space="0" w:color="auto"/>
                    <w:bottom w:val="single" w:sz="4" w:space="0" w:color="auto"/>
                    <w:right w:val="single" w:sz="4" w:space="0" w:color="auto"/>
                  </w:tcBorders>
                </w:tcPr>
                <w:p w14:paraId="2FF9699E" w14:textId="77777777" w:rsidR="00895251" w:rsidRPr="00E5030A" w:rsidRDefault="00895251" w:rsidP="00FE06EF">
                  <w:pPr>
                    <w:spacing w:after="60"/>
                    <w:rPr>
                      <w:iCs/>
                      <w:sz w:val="20"/>
                    </w:rPr>
                  </w:pPr>
                  <w:r w:rsidRPr="00E5030A">
                    <w:rPr>
                      <w:iCs/>
                      <w:sz w:val="20"/>
                    </w:rPr>
                    <w:t>An Ancillary Service market (SASM or RSASM) for the given Operating Hour.</w:t>
                  </w:r>
                </w:p>
              </w:tc>
            </w:tr>
          </w:tbl>
          <w:p w14:paraId="076A1596" w14:textId="77777777" w:rsidR="00895251" w:rsidRPr="006C5A42" w:rsidRDefault="00895251" w:rsidP="00FE06EF">
            <w:pPr>
              <w:spacing w:after="240"/>
            </w:pPr>
          </w:p>
        </w:tc>
      </w:tr>
    </w:tbl>
    <w:p w14:paraId="7F0B2AE8" w14:textId="77777777" w:rsidR="00895251" w:rsidRPr="007E46C9" w:rsidRDefault="00895251" w:rsidP="00895251">
      <w:pPr>
        <w:spacing w:before="240" w:after="240"/>
        <w:ind w:left="1440" w:hanging="720"/>
      </w:pPr>
      <w:r w:rsidRPr="007E46C9">
        <w:lastRenderedPageBreak/>
        <w:t>(b)</w:t>
      </w:r>
      <w:r w:rsidRPr="007E46C9">
        <w:tab/>
        <w:t>Each QSE’s share of the net total costs for Non-Spin for the Operating Hour is calculated as follows:</w:t>
      </w:r>
    </w:p>
    <w:p w14:paraId="6A7A11CC" w14:textId="77777777" w:rsidR="00895251" w:rsidRPr="007E46C9" w:rsidRDefault="00895251" w:rsidP="00895251">
      <w:pPr>
        <w:spacing w:after="240"/>
        <w:ind w:left="2880" w:hanging="2160"/>
        <w:rPr>
          <w:b/>
          <w:bCs/>
        </w:rPr>
      </w:pPr>
      <w:r w:rsidRPr="007E46C9">
        <w:rPr>
          <w:b/>
          <w:bCs/>
        </w:rPr>
        <w:t xml:space="preserve">NSCOST </w:t>
      </w:r>
      <w:r w:rsidRPr="007E46C9">
        <w:rPr>
          <w:b/>
          <w:bCs/>
          <w:i/>
          <w:vertAlign w:val="subscript"/>
        </w:rPr>
        <w:t>q</w:t>
      </w:r>
      <w:r w:rsidRPr="007E46C9">
        <w:rPr>
          <w:b/>
          <w:bCs/>
        </w:rPr>
        <w:tab/>
        <w:t>=</w:t>
      </w:r>
      <w:r w:rsidRPr="007E46C9">
        <w:rPr>
          <w:b/>
          <w:bCs/>
        </w:rPr>
        <w:tab/>
        <w:t xml:space="preserve">NSPR * NSQ </w:t>
      </w:r>
      <w:r w:rsidRPr="007E46C9">
        <w:rPr>
          <w:b/>
          <w:bCs/>
          <w:i/>
          <w:vertAlign w:val="subscript"/>
        </w:rPr>
        <w:t>q</w:t>
      </w:r>
    </w:p>
    <w:p w14:paraId="6809A157" w14:textId="77777777" w:rsidR="00895251" w:rsidRPr="007E46C9" w:rsidRDefault="00895251" w:rsidP="00895251">
      <w:pPr>
        <w:spacing w:after="240"/>
        <w:rPr>
          <w:iCs/>
        </w:rPr>
      </w:pPr>
      <w:r w:rsidRPr="007E46C9">
        <w:rPr>
          <w:iCs/>
        </w:rPr>
        <w:t>Where:</w:t>
      </w:r>
    </w:p>
    <w:p w14:paraId="547F6577" w14:textId="77777777" w:rsidR="00895251" w:rsidRPr="007E46C9" w:rsidRDefault="00895251" w:rsidP="00895251">
      <w:pPr>
        <w:spacing w:after="120"/>
        <w:ind w:leftChars="300" w:left="2880" w:hangingChars="900" w:hanging="2160"/>
        <w:rPr>
          <w:bCs/>
        </w:rPr>
      </w:pPr>
      <w:r w:rsidRPr="007E46C9">
        <w:rPr>
          <w:bCs/>
        </w:rPr>
        <w:t>NSPR</w:t>
      </w:r>
      <w:r w:rsidRPr="007E46C9">
        <w:rPr>
          <w:bCs/>
        </w:rPr>
        <w:tab/>
        <w:t>=</w:t>
      </w:r>
      <w:r w:rsidRPr="007E46C9">
        <w:rPr>
          <w:bCs/>
        </w:rPr>
        <w:tab/>
        <w:t>NSCOSTTOT / NSQTOT</w:t>
      </w:r>
    </w:p>
    <w:p w14:paraId="36645E6C" w14:textId="77777777" w:rsidR="00895251" w:rsidRPr="007E46C9" w:rsidRDefault="00895251" w:rsidP="00895251">
      <w:pPr>
        <w:spacing w:after="120"/>
        <w:ind w:leftChars="300" w:left="2880" w:hangingChars="900" w:hanging="2160"/>
      </w:pPr>
      <w:r w:rsidRPr="79C6FA9D">
        <w:t>NSQTOT</w:t>
      </w:r>
      <w:r w:rsidRPr="007E46C9">
        <w:rPr>
          <w:bCs/>
        </w:rPr>
        <w:tab/>
      </w:r>
      <w:r w:rsidRPr="79C6FA9D">
        <w:t>=</w:t>
      </w:r>
      <w:r w:rsidRPr="007E46C9">
        <w:rPr>
          <w:bCs/>
        </w:rPr>
        <w:tab/>
      </w:r>
      <w:r>
        <w:rPr>
          <w:bCs/>
          <w:noProof/>
          <w:position w:val="-22"/>
        </w:rPr>
        <w:drawing>
          <wp:inline distT="0" distB="0" distL="0" distR="0" wp14:anchorId="4B311AFF" wp14:editId="35E58792">
            <wp:extent cx="142875" cy="295275"/>
            <wp:effectExtent l="0" t="0" r="9525" b="9525"/>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NSQ </w:t>
      </w:r>
      <w:r w:rsidRPr="1A41FB75">
        <w:rPr>
          <w:i/>
          <w:iCs/>
          <w:vertAlign w:val="subscript"/>
        </w:rPr>
        <w:t>q</w:t>
      </w:r>
    </w:p>
    <w:p w14:paraId="4387270E" w14:textId="77777777" w:rsidR="00895251" w:rsidRPr="007E46C9" w:rsidRDefault="00895251" w:rsidP="00895251">
      <w:pPr>
        <w:spacing w:after="120"/>
        <w:ind w:leftChars="300" w:left="2880" w:hangingChars="900" w:hanging="2160"/>
        <w:rPr>
          <w:bCs/>
          <w:lang w:val="fr-FR"/>
        </w:rPr>
      </w:pPr>
      <w:r w:rsidRPr="007E46C9">
        <w:rPr>
          <w:bCs/>
          <w:lang w:val="fr-FR"/>
        </w:rPr>
        <w:t xml:space="preserve">NSQ </w:t>
      </w:r>
      <w:r w:rsidRPr="007E46C9">
        <w:rPr>
          <w:bCs/>
          <w:i/>
          <w:vertAlign w:val="subscript"/>
          <w:lang w:val="fr-FR"/>
        </w:rPr>
        <w:t>q</w:t>
      </w:r>
      <w:r w:rsidRPr="007E46C9">
        <w:rPr>
          <w:bCs/>
          <w:lang w:val="fr-FR"/>
        </w:rPr>
        <w:tab/>
        <w:t>=</w:t>
      </w:r>
      <w:r w:rsidRPr="007E46C9">
        <w:rPr>
          <w:bCs/>
          <w:lang w:val="fr-FR"/>
        </w:rPr>
        <w:tab/>
        <w:t xml:space="preserve">NSO </w:t>
      </w:r>
      <w:r w:rsidRPr="007E46C9">
        <w:rPr>
          <w:bCs/>
          <w:i/>
          <w:vertAlign w:val="subscript"/>
          <w:lang w:val="fr-FR"/>
        </w:rPr>
        <w:t>q</w:t>
      </w:r>
      <w:r w:rsidRPr="007E46C9">
        <w:rPr>
          <w:bCs/>
          <w:lang w:val="fr-FR"/>
        </w:rPr>
        <w:t xml:space="preserve"> – SANSQ </w:t>
      </w:r>
      <w:r w:rsidRPr="007E46C9">
        <w:rPr>
          <w:bCs/>
          <w:i/>
          <w:vertAlign w:val="subscript"/>
          <w:lang w:val="fr-FR"/>
        </w:rPr>
        <w:t>q</w:t>
      </w:r>
    </w:p>
    <w:p w14:paraId="32F22B6A" w14:textId="77777777" w:rsidR="00895251" w:rsidRPr="007E46C9" w:rsidRDefault="00895251" w:rsidP="79C6FA9D">
      <w:pPr>
        <w:spacing w:after="120"/>
        <w:ind w:leftChars="300" w:left="2880" w:hangingChars="900" w:hanging="2160"/>
        <w:rPr>
          <w:lang w:val="fr-FR"/>
        </w:rPr>
      </w:pPr>
      <w:r w:rsidRPr="79C6FA9D">
        <w:rPr>
          <w:lang w:val="fr-FR"/>
        </w:rPr>
        <w:t xml:space="preserve">NSO </w:t>
      </w:r>
      <w:r w:rsidRPr="1A41FB75">
        <w:rPr>
          <w:i/>
          <w:iCs/>
          <w:vertAlign w:val="subscript"/>
          <w:lang w:val="fr-FR"/>
        </w:rPr>
        <w:t>q</w:t>
      </w:r>
      <w:r w:rsidRPr="007E46C9">
        <w:rPr>
          <w:bCs/>
          <w:lang w:val="fr-FR"/>
        </w:rPr>
        <w:tab/>
      </w:r>
      <w:r w:rsidRPr="79C6FA9D">
        <w:rPr>
          <w:lang w:val="fr-FR"/>
        </w:rPr>
        <w:t>=</w:t>
      </w:r>
      <w:r w:rsidRPr="007E46C9">
        <w:rPr>
          <w:bCs/>
          <w:lang w:val="fr-FR"/>
        </w:rPr>
        <w:tab/>
      </w:r>
      <w:r>
        <w:rPr>
          <w:bCs/>
          <w:noProof/>
          <w:position w:val="-22"/>
        </w:rPr>
        <w:drawing>
          <wp:inline distT="0" distB="0" distL="0" distR="0" wp14:anchorId="418ECB33" wp14:editId="1E16313B">
            <wp:extent cx="142875" cy="295275"/>
            <wp:effectExtent l="0" t="0" r="9525" b="9525"/>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rPr>
          <w:lang w:val="fr-FR"/>
        </w:rPr>
        <w:t xml:space="preserve">(SANSQ </w:t>
      </w:r>
      <w:r w:rsidRPr="1A41FB75">
        <w:rPr>
          <w:i/>
          <w:iCs/>
          <w:vertAlign w:val="subscript"/>
          <w:lang w:val="fr-FR"/>
        </w:rPr>
        <w:t>q</w:t>
      </w:r>
      <w:r w:rsidRPr="79C6FA9D">
        <w:rPr>
          <w:lang w:val="fr-FR"/>
        </w:rPr>
        <w:t xml:space="preserve"> + </w:t>
      </w:r>
      <w:r>
        <w:rPr>
          <w:bCs/>
          <w:noProof/>
          <w:position w:val="-20"/>
        </w:rPr>
        <w:drawing>
          <wp:inline distT="0" distB="0" distL="0" distR="0" wp14:anchorId="546B65C5" wp14:editId="372C1F64">
            <wp:extent cx="142875" cy="276225"/>
            <wp:effectExtent l="0" t="0" r="9525" b="9525"/>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rPr>
          <w:lang w:val="fr-FR"/>
        </w:rPr>
        <w:t xml:space="preserve">(RTPCNS </w:t>
      </w:r>
      <w:r w:rsidRPr="1A41FB75">
        <w:rPr>
          <w:i/>
          <w:iCs/>
          <w:vertAlign w:val="subscript"/>
          <w:lang w:val="fr-FR"/>
        </w:rPr>
        <w:t>q, m</w:t>
      </w:r>
      <w:r w:rsidRPr="79C6FA9D">
        <w:rPr>
          <w:lang w:val="fr-FR"/>
        </w:rPr>
        <w:t xml:space="preserve">) + PCNS </w:t>
      </w:r>
      <w:r w:rsidRPr="1A41FB75">
        <w:rPr>
          <w:i/>
          <w:iCs/>
          <w:vertAlign w:val="subscript"/>
          <w:lang w:val="fr-FR"/>
        </w:rPr>
        <w:t xml:space="preserve">q </w:t>
      </w:r>
      <w:r w:rsidRPr="79C6FA9D">
        <w:rPr>
          <w:lang w:val="fr-FR"/>
        </w:rPr>
        <w:t xml:space="preserve">– </w:t>
      </w:r>
    </w:p>
    <w:p w14:paraId="0F78477E" w14:textId="77777777" w:rsidR="00895251" w:rsidRPr="007E46C9" w:rsidRDefault="00895251" w:rsidP="00895251">
      <w:pPr>
        <w:spacing w:after="120"/>
        <w:ind w:leftChars="1200" w:left="2880" w:firstLine="720"/>
        <w:rPr>
          <w:bCs/>
          <w:i/>
          <w:vertAlign w:val="subscript"/>
          <w:lang w:val="fr-FR"/>
        </w:rPr>
      </w:pPr>
      <w:r w:rsidRPr="007E46C9">
        <w:rPr>
          <w:bCs/>
          <w:lang w:val="fr-FR"/>
        </w:rPr>
        <w:t xml:space="preserve">NSFQ </w:t>
      </w:r>
      <w:r w:rsidRPr="007E46C9">
        <w:rPr>
          <w:bCs/>
          <w:i/>
          <w:vertAlign w:val="subscript"/>
          <w:lang w:val="fr-FR"/>
        </w:rPr>
        <w:t xml:space="preserve">q </w:t>
      </w:r>
      <w:r w:rsidRPr="007E46C9">
        <w:rPr>
          <w:bCs/>
          <w:lang w:val="fr-FR"/>
        </w:rPr>
        <w:t xml:space="preserve">– RNSFQ </w:t>
      </w:r>
      <w:r w:rsidRPr="007E46C9">
        <w:rPr>
          <w:bCs/>
          <w:i/>
          <w:vertAlign w:val="subscript"/>
          <w:lang w:val="fr-FR"/>
        </w:rPr>
        <w:t>q</w:t>
      </w:r>
      <w:r w:rsidRPr="007E46C9">
        <w:rPr>
          <w:bCs/>
          <w:lang w:val="fr-FR"/>
        </w:rPr>
        <w:t xml:space="preserve">) * HLRS </w:t>
      </w:r>
      <w:r w:rsidRPr="007E46C9">
        <w:rPr>
          <w:bCs/>
          <w:i/>
          <w:vertAlign w:val="subscript"/>
          <w:lang w:val="fr-FR"/>
        </w:rPr>
        <w:t>q</w:t>
      </w:r>
    </w:p>
    <w:p w14:paraId="145B7947" w14:textId="77777777" w:rsidR="00895251" w:rsidRPr="007E46C9" w:rsidRDefault="00895251" w:rsidP="00895251">
      <w:pPr>
        <w:spacing w:after="240"/>
        <w:ind w:leftChars="300" w:left="2880" w:hangingChars="900" w:hanging="2160"/>
        <w:rPr>
          <w:bCs/>
          <w:lang w:val="fr-FR"/>
        </w:rPr>
      </w:pPr>
      <w:r w:rsidRPr="007E46C9">
        <w:rPr>
          <w:bCs/>
          <w:lang w:val="fr-FR"/>
        </w:rPr>
        <w:t xml:space="preserve">SANSQ </w:t>
      </w:r>
      <w:r w:rsidRPr="007E46C9">
        <w:rPr>
          <w:bCs/>
          <w:i/>
          <w:vertAlign w:val="subscript"/>
          <w:lang w:val="fr-FR"/>
        </w:rPr>
        <w:t>q</w:t>
      </w:r>
      <w:r w:rsidRPr="007E46C9">
        <w:rPr>
          <w:bCs/>
          <w:i/>
          <w:vertAlign w:val="subscript"/>
          <w:lang w:val="fr-FR"/>
        </w:rPr>
        <w:tab/>
      </w:r>
      <w:r w:rsidRPr="007E46C9">
        <w:rPr>
          <w:bCs/>
          <w:lang w:val="fr-FR"/>
        </w:rPr>
        <w:t>=</w:t>
      </w:r>
      <w:r w:rsidRPr="007E46C9">
        <w:rPr>
          <w:bCs/>
          <w:lang w:val="fr-FR"/>
        </w:rPr>
        <w:tab/>
        <w:t xml:space="preserve">DASANSQ </w:t>
      </w:r>
      <w:r w:rsidRPr="007E46C9">
        <w:rPr>
          <w:bCs/>
          <w:i/>
          <w:vertAlign w:val="subscript"/>
          <w:lang w:val="fr-FR"/>
        </w:rPr>
        <w:t>q</w:t>
      </w:r>
      <w:r w:rsidRPr="007E46C9">
        <w:rPr>
          <w:bCs/>
          <w:lang w:val="fr-FR"/>
        </w:rPr>
        <w:t xml:space="preserve"> + RTSANSQ </w:t>
      </w:r>
      <w:r w:rsidRPr="007E46C9">
        <w:rPr>
          <w:bCs/>
          <w:i/>
          <w:vertAlign w:val="subscript"/>
          <w:lang w:val="fr-FR"/>
        </w:rPr>
        <w:t>q</w:t>
      </w:r>
    </w:p>
    <w:p w14:paraId="14485DBB" w14:textId="77777777" w:rsidR="00895251" w:rsidRPr="007E46C9" w:rsidRDefault="00895251" w:rsidP="00895251">
      <w:pPr>
        <w:tabs>
          <w:tab w:val="left" w:pos="2160"/>
          <w:tab w:val="left" w:pos="2880"/>
        </w:tabs>
        <w:ind w:leftChars="31" w:left="374" w:hangingChars="125" w:hanging="300"/>
        <w:rPr>
          <w:bCs/>
        </w:rPr>
      </w:pPr>
      <w:r w:rsidRPr="007E46C9">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95251" w:rsidRPr="007E46C9" w14:paraId="718E5B01" w14:textId="77777777" w:rsidTr="00FE06EF">
        <w:trPr>
          <w:tblHeader/>
        </w:trPr>
        <w:tc>
          <w:tcPr>
            <w:tcW w:w="849" w:type="pct"/>
          </w:tcPr>
          <w:p w14:paraId="3740869B" w14:textId="77777777" w:rsidR="00895251" w:rsidRPr="007E46C9" w:rsidRDefault="00895251" w:rsidP="00FE06EF">
            <w:pPr>
              <w:keepNext/>
              <w:spacing w:after="120"/>
              <w:rPr>
                <w:b/>
                <w:iCs/>
                <w:sz w:val="20"/>
              </w:rPr>
            </w:pPr>
            <w:r w:rsidRPr="007E46C9">
              <w:rPr>
                <w:b/>
                <w:iCs/>
                <w:sz w:val="20"/>
              </w:rPr>
              <w:t>Variable</w:t>
            </w:r>
          </w:p>
        </w:tc>
        <w:tc>
          <w:tcPr>
            <w:tcW w:w="460" w:type="pct"/>
          </w:tcPr>
          <w:p w14:paraId="4178C093" w14:textId="77777777" w:rsidR="00895251" w:rsidRPr="007E46C9" w:rsidRDefault="00895251" w:rsidP="00FE06EF">
            <w:pPr>
              <w:keepNext/>
              <w:spacing w:after="120"/>
              <w:rPr>
                <w:b/>
                <w:iCs/>
                <w:sz w:val="20"/>
              </w:rPr>
            </w:pPr>
            <w:r w:rsidRPr="007E46C9">
              <w:rPr>
                <w:b/>
                <w:iCs/>
                <w:sz w:val="20"/>
              </w:rPr>
              <w:t>Unit</w:t>
            </w:r>
          </w:p>
        </w:tc>
        <w:tc>
          <w:tcPr>
            <w:tcW w:w="3691" w:type="pct"/>
          </w:tcPr>
          <w:p w14:paraId="5080A031" w14:textId="77777777" w:rsidR="00895251" w:rsidRPr="007E46C9" w:rsidRDefault="00895251" w:rsidP="00FE06EF">
            <w:pPr>
              <w:keepNext/>
              <w:spacing w:after="120"/>
              <w:rPr>
                <w:b/>
                <w:iCs/>
                <w:sz w:val="20"/>
              </w:rPr>
            </w:pPr>
            <w:r w:rsidRPr="007E46C9">
              <w:rPr>
                <w:b/>
                <w:iCs/>
                <w:sz w:val="20"/>
              </w:rPr>
              <w:t>Description</w:t>
            </w:r>
          </w:p>
        </w:tc>
      </w:tr>
      <w:tr w:rsidR="00895251" w:rsidRPr="007E46C9" w14:paraId="29B0647A" w14:textId="77777777" w:rsidTr="00FE06EF">
        <w:tc>
          <w:tcPr>
            <w:tcW w:w="849" w:type="pct"/>
          </w:tcPr>
          <w:p w14:paraId="7D462215" w14:textId="77777777" w:rsidR="00895251" w:rsidRPr="007E46C9" w:rsidRDefault="00895251" w:rsidP="00FE06EF">
            <w:pPr>
              <w:spacing w:after="60"/>
              <w:rPr>
                <w:iCs/>
                <w:sz w:val="20"/>
              </w:rPr>
            </w:pPr>
            <w:r w:rsidRPr="007E46C9">
              <w:rPr>
                <w:iCs/>
                <w:sz w:val="20"/>
              </w:rPr>
              <w:t xml:space="preserve">NSCOST </w:t>
            </w:r>
            <w:r w:rsidRPr="007E46C9">
              <w:rPr>
                <w:i/>
                <w:iCs/>
                <w:sz w:val="20"/>
                <w:vertAlign w:val="subscript"/>
              </w:rPr>
              <w:t>q</w:t>
            </w:r>
          </w:p>
        </w:tc>
        <w:tc>
          <w:tcPr>
            <w:tcW w:w="460" w:type="pct"/>
          </w:tcPr>
          <w:p w14:paraId="06966F0D" w14:textId="77777777" w:rsidR="00895251" w:rsidRPr="007E46C9" w:rsidRDefault="00895251" w:rsidP="00FE06EF">
            <w:pPr>
              <w:keepNext/>
              <w:spacing w:after="60"/>
              <w:rPr>
                <w:iCs/>
                <w:sz w:val="20"/>
              </w:rPr>
            </w:pPr>
            <w:r w:rsidRPr="007E46C9">
              <w:rPr>
                <w:iCs/>
                <w:sz w:val="20"/>
              </w:rPr>
              <w:t>$</w:t>
            </w:r>
          </w:p>
        </w:tc>
        <w:tc>
          <w:tcPr>
            <w:tcW w:w="3691" w:type="pct"/>
          </w:tcPr>
          <w:p w14:paraId="542EFD18" w14:textId="77777777" w:rsidR="00895251" w:rsidRPr="007E46C9" w:rsidRDefault="00895251" w:rsidP="00FE06EF">
            <w:pPr>
              <w:keepNext/>
              <w:spacing w:after="60"/>
              <w:rPr>
                <w:iCs/>
                <w:sz w:val="20"/>
              </w:rPr>
            </w:pPr>
            <w:r w:rsidRPr="007E46C9">
              <w:rPr>
                <w:i/>
                <w:iCs/>
                <w:sz w:val="20"/>
              </w:rPr>
              <w:t>Non-Spin Cost per QSE</w:t>
            </w:r>
            <w:r w:rsidRPr="007E46C9">
              <w:rPr>
                <w:iCs/>
                <w:sz w:val="20"/>
              </w:rPr>
              <w:t xml:space="preserve">—QSE </w:t>
            </w:r>
            <w:r w:rsidRPr="007E46C9">
              <w:rPr>
                <w:i/>
                <w:iCs/>
                <w:sz w:val="20"/>
              </w:rPr>
              <w:t>q</w:t>
            </w:r>
            <w:r w:rsidRPr="007E46C9">
              <w:rPr>
                <w:iCs/>
                <w:sz w:val="20"/>
              </w:rPr>
              <w:t>’s share of the net total costs for Non-Spin, for the hour.</w:t>
            </w:r>
          </w:p>
        </w:tc>
      </w:tr>
      <w:tr w:rsidR="00895251" w:rsidRPr="007E46C9" w14:paraId="5449B45A" w14:textId="77777777" w:rsidTr="00FE06EF">
        <w:tc>
          <w:tcPr>
            <w:tcW w:w="849" w:type="pct"/>
            <w:tcBorders>
              <w:top w:val="single" w:sz="4" w:space="0" w:color="auto"/>
              <w:left w:val="single" w:sz="4" w:space="0" w:color="auto"/>
              <w:bottom w:val="single" w:sz="4" w:space="0" w:color="auto"/>
              <w:right w:val="single" w:sz="4" w:space="0" w:color="auto"/>
            </w:tcBorders>
          </w:tcPr>
          <w:p w14:paraId="6F0B5F3B" w14:textId="77777777" w:rsidR="00895251" w:rsidRPr="007E46C9" w:rsidRDefault="00895251" w:rsidP="00FE06EF">
            <w:pPr>
              <w:spacing w:after="60"/>
              <w:rPr>
                <w:iCs/>
                <w:sz w:val="20"/>
              </w:rPr>
            </w:pPr>
            <w:r w:rsidRPr="007E46C9">
              <w:rPr>
                <w:iCs/>
                <w:sz w:val="20"/>
              </w:rPr>
              <w:t>NSPR</w:t>
            </w:r>
          </w:p>
        </w:tc>
        <w:tc>
          <w:tcPr>
            <w:tcW w:w="460" w:type="pct"/>
            <w:tcBorders>
              <w:top w:val="single" w:sz="4" w:space="0" w:color="auto"/>
              <w:left w:val="single" w:sz="4" w:space="0" w:color="auto"/>
              <w:bottom w:val="single" w:sz="4" w:space="0" w:color="auto"/>
              <w:right w:val="single" w:sz="4" w:space="0" w:color="auto"/>
            </w:tcBorders>
          </w:tcPr>
          <w:p w14:paraId="22513C24" w14:textId="77777777" w:rsidR="00895251" w:rsidRPr="007E46C9" w:rsidRDefault="00895251" w:rsidP="00FE06EF">
            <w:pPr>
              <w:spacing w:after="60"/>
              <w:rPr>
                <w:iCs/>
                <w:sz w:val="20"/>
              </w:rPr>
            </w:pPr>
            <w:r w:rsidRPr="007E46C9">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217D0586" w14:textId="77777777" w:rsidR="00895251" w:rsidRPr="007E46C9" w:rsidRDefault="00895251" w:rsidP="00FE06EF">
            <w:pPr>
              <w:spacing w:after="60"/>
              <w:rPr>
                <w:i/>
                <w:iCs/>
                <w:sz w:val="20"/>
              </w:rPr>
            </w:pPr>
            <w:r w:rsidRPr="007E46C9">
              <w:rPr>
                <w:i/>
                <w:iCs/>
                <w:sz w:val="20"/>
              </w:rPr>
              <w:t>Non-Spin Price—</w:t>
            </w:r>
            <w:r w:rsidRPr="007E46C9">
              <w:rPr>
                <w:iCs/>
                <w:sz w:val="20"/>
              </w:rPr>
              <w:t xml:space="preserve">The price for Non-Spin </w:t>
            </w:r>
            <w:proofErr w:type="gramStart"/>
            <w:r w:rsidRPr="007E46C9">
              <w:rPr>
                <w:iCs/>
                <w:sz w:val="20"/>
              </w:rPr>
              <w:t>calculated</w:t>
            </w:r>
            <w:proofErr w:type="gramEnd"/>
            <w:r w:rsidRPr="007E46C9">
              <w:rPr>
                <w:iCs/>
                <w:sz w:val="20"/>
              </w:rPr>
              <w:t xml:space="preserve"> based on the net total costs for Non-Spin, for the hour.</w:t>
            </w:r>
          </w:p>
        </w:tc>
      </w:tr>
      <w:tr w:rsidR="00895251" w:rsidRPr="007E46C9" w14:paraId="6C1AD34C" w14:textId="77777777" w:rsidTr="00FE06EF">
        <w:tc>
          <w:tcPr>
            <w:tcW w:w="849" w:type="pct"/>
            <w:tcBorders>
              <w:top w:val="single" w:sz="4" w:space="0" w:color="auto"/>
              <w:left w:val="single" w:sz="4" w:space="0" w:color="auto"/>
              <w:bottom w:val="single" w:sz="4" w:space="0" w:color="auto"/>
              <w:right w:val="single" w:sz="4" w:space="0" w:color="auto"/>
            </w:tcBorders>
          </w:tcPr>
          <w:p w14:paraId="2A98D642" w14:textId="77777777" w:rsidR="00895251" w:rsidRPr="007E46C9" w:rsidRDefault="00895251" w:rsidP="00FE06EF">
            <w:pPr>
              <w:spacing w:after="60"/>
              <w:rPr>
                <w:iCs/>
                <w:sz w:val="20"/>
              </w:rPr>
            </w:pPr>
            <w:r w:rsidRPr="007E46C9">
              <w:rPr>
                <w:iCs/>
                <w:sz w:val="20"/>
              </w:rPr>
              <w:t>NSCOSTTOT</w:t>
            </w:r>
          </w:p>
        </w:tc>
        <w:tc>
          <w:tcPr>
            <w:tcW w:w="460" w:type="pct"/>
            <w:tcBorders>
              <w:top w:val="single" w:sz="4" w:space="0" w:color="auto"/>
              <w:left w:val="single" w:sz="4" w:space="0" w:color="auto"/>
              <w:bottom w:val="single" w:sz="4" w:space="0" w:color="auto"/>
              <w:right w:val="single" w:sz="4" w:space="0" w:color="auto"/>
            </w:tcBorders>
          </w:tcPr>
          <w:p w14:paraId="44607B97" w14:textId="77777777" w:rsidR="00895251" w:rsidRPr="007E46C9" w:rsidRDefault="00895251" w:rsidP="00FE06EF">
            <w:pPr>
              <w:spacing w:after="60"/>
              <w:rPr>
                <w:iCs/>
                <w:sz w:val="20"/>
              </w:rPr>
            </w:pPr>
            <w:r w:rsidRPr="007E46C9">
              <w:rPr>
                <w:iCs/>
                <w:sz w:val="20"/>
              </w:rPr>
              <w:t>$</w:t>
            </w:r>
          </w:p>
        </w:tc>
        <w:tc>
          <w:tcPr>
            <w:tcW w:w="3691" w:type="pct"/>
            <w:tcBorders>
              <w:top w:val="single" w:sz="4" w:space="0" w:color="auto"/>
              <w:left w:val="single" w:sz="4" w:space="0" w:color="auto"/>
              <w:bottom w:val="single" w:sz="4" w:space="0" w:color="auto"/>
              <w:right w:val="single" w:sz="4" w:space="0" w:color="auto"/>
            </w:tcBorders>
          </w:tcPr>
          <w:p w14:paraId="447232FC" w14:textId="77777777" w:rsidR="00895251" w:rsidRPr="007E46C9" w:rsidRDefault="00895251" w:rsidP="00FE06EF">
            <w:pPr>
              <w:spacing w:after="60"/>
              <w:rPr>
                <w:i/>
                <w:iCs/>
                <w:sz w:val="20"/>
              </w:rPr>
            </w:pPr>
            <w:r w:rsidRPr="007E46C9">
              <w:rPr>
                <w:i/>
                <w:iCs/>
                <w:sz w:val="20"/>
              </w:rPr>
              <w:t>Non-Spin Cost Total</w:t>
            </w:r>
            <w:r w:rsidRPr="007E46C9">
              <w:rPr>
                <w:iCs/>
                <w:sz w:val="20"/>
              </w:rPr>
              <w:t>—The net total costs for Non-Spin for the hour.  See item</w:t>
            </w:r>
            <w:r>
              <w:rPr>
                <w:iCs/>
                <w:sz w:val="20"/>
              </w:rPr>
              <w:t xml:space="preserve"> (5)</w:t>
            </w:r>
            <w:r w:rsidRPr="007E46C9">
              <w:rPr>
                <w:iCs/>
                <w:sz w:val="20"/>
              </w:rPr>
              <w:t>(a) above.</w:t>
            </w:r>
          </w:p>
        </w:tc>
      </w:tr>
      <w:tr w:rsidR="00895251" w:rsidRPr="007E46C9" w14:paraId="1A761916" w14:textId="77777777" w:rsidTr="00FE06EF">
        <w:tc>
          <w:tcPr>
            <w:tcW w:w="849" w:type="pct"/>
            <w:tcBorders>
              <w:top w:val="single" w:sz="4" w:space="0" w:color="auto"/>
              <w:left w:val="single" w:sz="4" w:space="0" w:color="auto"/>
              <w:bottom w:val="single" w:sz="4" w:space="0" w:color="auto"/>
              <w:right w:val="single" w:sz="4" w:space="0" w:color="auto"/>
            </w:tcBorders>
          </w:tcPr>
          <w:p w14:paraId="5C28FE13" w14:textId="77777777" w:rsidR="00895251" w:rsidRPr="007E46C9" w:rsidRDefault="00895251" w:rsidP="00FE06EF">
            <w:pPr>
              <w:spacing w:after="60"/>
              <w:rPr>
                <w:iCs/>
                <w:sz w:val="20"/>
              </w:rPr>
            </w:pPr>
            <w:r w:rsidRPr="007E46C9">
              <w:rPr>
                <w:iCs/>
                <w:sz w:val="20"/>
              </w:rPr>
              <w:t>NSQTOT</w:t>
            </w:r>
          </w:p>
        </w:tc>
        <w:tc>
          <w:tcPr>
            <w:tcW w:w="460" w:type="pct"/>
            <w:tcBorders>
              <w:top w:val="single" w:sz="4" w:space="0" w:color="auto"/>
              <w:left w:val="single" w:sz="4" w:space="0" w:color="auto"/>
              <w:bottom w:val="single" w:sz="4" w:space="0" w:color="auto"/>
              <w:right w:val="single" w:sz="4" w:space="0" w:color="auto"/>
            </w:tcBorders>
          </w:tcPr>
          <w:p w14:paraId="2BA7F54C"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657A28A4" w14:textId="77777777" w:rsidR="00895251" w:rsidRPr="007E46C9" w:rsidRDefault="00895251" w:rsidP="00FE06EF">
            <w:pPr>
              <w:spacing w:after="60"/>
              <w:rPr>
                <w:i/>
                <w:iCs/>
                <w:sz w:val="20"/>
              </w:rPr>
            </w:pPr>
            <w:r w:rsidRPr="007E46C9">
              <w:rPr>
                <w:i/>
                <w:iCs/>
                <w:sz w:val="20"/>
              </w:rPr>
              <w:t>Non-Spin Quantity Total</w:t>
            </w:r>
            <w:r w:rsidRPr="007E46C9">
              <w:rPr>
                <w:iCs/>
                <w:sz w:val="20"/>
              </w:rPr>
              <w:t xml:space="preserve">—The sum of every QSE’s Ancillary Service Obligation </w:t>
            </w:r>
            <w:proofErr w:type="gramStart"/>
            <w:r w:rsidRPr="007E46C9">
              <w:rPr>
                <w:iCs/>
                <w:sz w:val="20"/>
              </w:rPr>
              <w:t>minus</w:t>
            </w:r>
            <w:proofErr w:type="gramEnd"/>
            <w:r w:rsidRPr="007E46C9">
              <w:rPr>
                <w:iCs/>
                <w:sz w:val="20"/>
              </w:rPr>
              <w:t xml:space="preserve"> its self-arranged Non-Spin quantity in the DAM and </w:t>
            </w:r>
            <w:proofErr w:type="gramStart"/>
            <w:r w:rsidRPr="007E46C9">
              <w:rPr>
                <w:iCs/>
                <w:sz w:val="20"/>
              </w:rPr>
              <w:t>any and all</w:t>
            </w:r>
            <w:proofErr w:type="gramEnd"/>
            <w:r w:rsidRPr="007E46C9">
              <w:rPr>
                <w:iCs/>
                <w:sz w:val="20"/>
              </w:rPr>
              <w:t xml:space="preserve"> SASMs, for the hour.</w:t>
            </w:r>
          </w:p>
        </w:tc>
      </w:tr>
      <w:tr w:rsidR="00895251" w:rsidRPr="007E46C9" w14:paraId="6E502BB1" w14:textId="77777777" w:rsidTr="00FE06EF">
        <w:tc>
          <w:tcPr>
            <w:tcW w:w="849" w:type="pct"/>
            <w:tcBorders>
              <w:top w:val="single" w:sz="4" w:space="0" w:color="auto"/>
              <w:left w:val="single" w:sz="4" w:space="0" w:color="auto"/>
              <w:bottom w:val="single" w:sz="4" w:space="0" w:color="auto"/>
              <w:right w:val="single" w:sz="4" w:space="0" w:color="auto"/>
            </w:tcBorders>
          </w:tcPr>
          <w:p w14:paraId="3FAD1DFC" w14:textId="77777777" w:rsidR="00895251" w:rsidRPr="007E46C9" w:rsidRDefault="00895251" w:rsidP="00FE06EF">
            <w:pPr>
              <w:spacing w:after="60"/>
              <w:rPr>
                <w:iCs/>
                <w:sz w:val="20"/>
              </w:rPr>
            </w:pPr>
            <w:r w:rsidRPr="007E46C9">
              <w:rPr>
                <w:iCs/>
                <w:sz w:val="20"/>
              </w:rPr>
              <w:t xml:space="preserve">NSQ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F6420D7"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6F4CBF34" w14:textId="77777777" w:rsidR="00895251" w:rsidRPr="007E46C9" w:rsidRDefault="00895251" w:rsidP="00FE06EF">
            <w:pPr>
              <w:spacing w:after="60"/>
              <w:rPr>
                <w:i/>
                <w:iCs/>
                <w:sz w:val="20"/>
              </w:rPr>
            </w:pPr>
            <w:r w:rsidRPr="007E46C9">
              <w:rPr>
                <w:i/>
                <w:iCs/>
                <w:sz w:val="20"/>
              </w:rPr>
              <w:t>Non-Spin Quantity per QSE</w:t>
            </w:r>
            <w:r w:rsidRPr="007E46C9">
              <w:rPr>
                <w:iCs/>
                <w:sz w:val="20"/>
              </w:rPr>
              <w:t xml:space="preserve">—The difference in QSE </w:t>
            </w:r>
            <w:r w:rsidRPr="007E46C9">
              <w:rPr>
                <w:i/>
                <w:iCs/>
                <w:sz w:val="20"/>
              </w:rPr>
              <w:t>q</w:t>
            </w:r>
            <w:r w:rsidRPr="007E46C9">
              <w:rPr>
                <w:iCs/>
                <w:sz w:val="20"/>
              </w:rPr>
              <w:t xml:space="preserve">’s Ancillary Service Obligation minus its self-arranged Non-Spin quantity in the DAM and </w:t>
            </w:r>
            <w:proofErr w:type="gramStart"/>
            <w:r w:rsidRPr="007E46C9">
              <w:rPr>
                <w:iCs/>
                <w:sz w:val="20"/>
              </w:rPr>
              <w:t>any and all</w:t>
            </w:r>
            <w:proofErr w:type="gramEnd"/>
            <w:r w:rsidRPr="007E46C9">
              <w:rPr>
                <w:iCs/>
                <w:sz w:val="20"/>
              </w:rPr>
              <w:t xml:space="preserve"> SASMs, for the hour.</w:t>
            </w:r>
          </w:p>
        </w:tc>
      </w:tr>
      <w:tr w:rsidR="00895251" w:rsidRPr="007E46C9" w14:paraId="1ECD6694" w14:textId="77777777" w:rsidTr="00FE06EF">
        <w:tc>
          <w:tcPr>
            <w:tcW w:w="849" w:type="pct"/>
            <w:tcBorders>
              <w:top w:val="single" w:sz="4" w:space="0" w:color="auto"/>
              <w:left w:val="single" w:sz="4" w:space="0" w:color="auto"/>
              <w:bottom w:val="single" w:sz="4" w:space="0" w:color="auto"/>
              <w:right w:val="single" w:sz="4" w:space="0" w:color="auto"/>
            </w:tcBorders>
          </w:tcPr>
          <w:p w14:paraId="14A9249B" w14:textId="77777777" w:rsidR="00895251" w:rsidRPr="007E46C9" w:rsidRDefault="00895251" w:rsidP="00FE06EF">
            <w:pPr>
              <w:spacing w:after="60"/>
              <w:rPr>
                <w:iCs/>
                <w:sz w:val="20"/>
              </w:rPr>
            </w:pPr>
            <w:r w:rsidRPr="007E46C9">
              <w:rPr>
                <w:iCs/>
                <w:sz w:val="20"/>
              </w:rPr>
              <w:t xml:space="preserve">NSO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37EE192A"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4482557" w14:textId="77777777" w:rsidR="00895251" w:rsidRPr="007E46C9" w:rsidRDefault="00895251" w:rsidP="00FE06EF">
            <w:pPr>
              <w:spacing w:after="60"/>
              <w:rPr>
                <w:i/>
                <w:iCs/>
                <w:sz w:val="20"/>
              </w:rPr>
            </w:pPr>
            <w:r w:rsidRPr="007E46C9">
              <w:rPr>
                <w:i/>
                <w:iCs/>
                <w:sz w:val="20"/>
              </w:rPr>
              <w:t>Non-Spin Obligation per QSE</w:t>
            </w:r>
            <w:r w:rsidRPr="007E46C9">
              <w:rPr>
                <w:iCs/>
                <w:sz w:val="20"/>
              </w:rPr>
              <w:t xml:space="preserve">—The Ancillary Service Obligation of QSE </w:t>
            </w:r>
            <w:r w:rsidRPr="007E46C9">
              <w:rPr>
                <w:i/>
                <w:iCs/>
                <w:sz w:val="20"/>
              </w:rPr>
              <w:t>q</w:t>
            </w:r>
            <w:r w:rsidRPr="007E46C9">
              <w:rPr>
                <w:iCs/>
                <w:sz w:val="20"/>
              </w:rPr>
              <w:t>, for the hour.</w:t>
            </w:r>
          </w:p>
        </w:tc>
      </w:tr>
      <w:tr w:rsidR="00895251" w:rsidRPr="007E46C9" w14:paraId="1E3BB511" w14:textId="77777777" w:rsidTr="00FE06EF">
        <w:tc>
          <w:tcPr>
            <w:tcW w:w="849" w:type="pct"/>
            <w:tcBorders>
              <w:top w:val="single" w:sz="4" w:space="0" w:color="auto"/>
              <w:left w:val="single" w:sz="4" w:space="0" w:color="auto"/>
              <w:bottom w:val="single" w:sz="4" w:space="0" w:color="auto"/>
              <w:right w:val="single" w:sz="4" w:space="0" w:color="auto"/>
            </w:tcBorders>
          </w:tcPr>
          <w:p w14:paraId="48E50BCA" w14:textId="77777777" w:rsidR="00895251" w:rsidRPr="007E46C9" w:rsidRDefault="00895251" w:rsidP="00FE06EF">
            <w:pPr>
              <w:spacing w:after="60"/>
              <w:rPr>
                <w:iCs/>
                <w:sz w:val="20"/>
              </w:rPr>
            </w:pPr>
            <w:r w:rsidRPr="007E46C9">
              <w:rPr>
                <w:iCs/>
                <w:sz w:val="20"/>
              </w:rPr>
              <w:t xml:space="preserve">DASANSQ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6021DED"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6A42C2E5" w14:textId="77777777" w:rsidR="00895251" w:rsidRPr="007E46C9" w:rsidRDefault="00895251" w:rsidP="00FE06EF">
            <w:pPr>
              <w:spacing w:after="60"/>
              <w:rPr>
                <w:i/>
                <w:iCs/>
                <w:sz w:val="20"/>
              </w:rPr>
            </w:pPr>
            <w:r w:rsidRPr="007E46C9">
              <w:rPr>
                <w:i/>
                <w:iCs/>
                <w:sz w:val="20"/>
              </w:rPr>
              <w:t>Day-Ahead Self-Arranged Non-Spin Quantity per QSE for DAM</w:t>
            </w:r>
            <w:r w:rsidRPr="007E46C9">
              <w:rPr>
                <w:iCs/>
                <w:sz w:val="20"/>
              </w:rPr>
              <w:t xml:space="preserve">—The self-arranged Non-Spin quantity submitted by QSE </w:t>
            </w:r>
            <w:r w:rsidRPr="007E46C9">
              <w:rPr>
                <w:i/>
                <w:iCs/>
                <w:sz w:val="20"/>
              </w:rPr>
              <w:t>q</w:t>
            </w:r>
            <w:r w:rsidRPr="007E46C9">
              <w:rPr>
                <w:iCs/>
                <w:sz w:val="20"/>
              </w:rPr>
              <w:t xml:space="preserve"> before 1000 in the Day-Ahead.</w:t>
            </w:r>
          </w:p>
        </w:tc>
      </w:tr>
      <w:tr w:rsidR="00895251" w:rsidRPr="007E46C9" w14:paraId="3DE32B11" w14:textId="77777777" w:rsidTr="00FE06EF">
        <w:trPr>
          <w:cantSplit/>
        </w:trPr>
        <w:tc>
          <w:tcPr>
            <w:tcW w:w="849" w:type="pct"/>
            <w:tcBorders>
              <w:top w:val="single" w:sz="4" w:space="0" w:color="auto"/>
              <w:left w:val="single" w:sz="4" w:space="0" w:color="auto"/>
              <w:bottom w:val="single" w:sz="4" w:space="0" w:color="auto"/>
              <w:right w:val="single" w:sz="4" w:space="0" w:color="auto"/>
            </w:tcBorders>
          </w:tcPr>
          <w:p w14:paraId="739E19E6" w14:textId="77777777" w:rsidR="00895251" w:rsidRPr="007E46C9" w:rsidRDefault="00895251" w:rsidP="00FE06EF">
            <w:pPr>
              <w:spacing w:after="60"/>
              <w:rPr>
                <w:iCs/>
                <w:sz w:val="20"/>
              </w:rPr>
            </w:pPr>
            <w:r w:rsidRPr="007E46C9">
              <w:rPr>
                <w:iCs/>
                <w:sz w:val="20"/>
              </w:rPr>
              <w:lastRenderedPageBreak/>
              <w:t xml:space="preserve">RTSANSQ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3548CC3"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2DA8C03A" w14:textId="77777777" w:rsidR="00895251" w:rsidRPr="007E46C9" w:rsidRDefault="00895251" w:rsidP="00FE06EF">
            <w:pPr>
              <w:spacing w:after="60"/>
              <w:rPr>
                <w:i/>
                <w:iCs/>
                <w:sz w:val="20"/>
              </w:rPr>
            </w:pPr>
            <w:r w:rsidRPr="007E46C9">
              <w:rPr>
                <w:i/>
                <w:iCs/>
                <w:sz w:val="20"/>
              </w:rPr>
              <w:t>Self-Arranged Non-Spin Quantity per QSE for all SASMs</w:t>
            </w:r>
            <w:r w:rsidRPr="007E46C9">
              <w:rPr>
                <w:iCs/>
                <w:sz w:val="20"/>
              </w:rPr>
              <w:t xml:space="preserve">—The sum of all self-arranged Non-Spin quantities submitted by QSE </w:t>
            </w:r>
            <w:r w:rsidRPr="007E46C9">
              <w:rPr>
                <w:i/>
                <w:iCs/>
                <w:sz w:val="20"/>
              </w:rPr>
              <w:t>q</w:t>
            </w:r>
            <w:r w:rsidRPr="007E46C9">
              <w:rPr>
                <w:iCs/>
                <w:sz w:val="20"/>
              </w:rPr>
              <w:t xml:space="preserve"> for all SASMs</w:t>
            </w:r>
            <w:r w:rsidRPr="00A94A62">
              <w:rPr>
                <w:iCs/>
                <w:sz w:val="20"/>
              </w:rPr>
              <w:t xml:space="preserve"> due to an increase in the A</w:t>
            </w:r>
            <w:r>
              <w:rPr>
                <w:iCs/>
                <w:sz w:val="20"/>
              </w:rPr>
              <w:t xml:space="preserve">ncillary </w:t>
            </w:r>
            <w:r w:rsidRPr="00A94A62">
              <w:rPr>
                <w:iCs/>
                <w:sz w:val="20"/>
              </w:rPr>
              <w:t>S</w:t>
            </w:r>
            <w:r>
              <w:rPr>
                <w:iCs/>
                <w:sz w:val="20"/>
              </w:rPr>
              <w:t>ervice</w:t>
            </w:r>
            <w:r w:rsidRPr="00A94A62">
              <w:rPr>
                <w:iCs/>
                <w:sz w:val="20"/>
              </w:rPr>
              <w:t xml:space="preserve"> Plan per </w:t>
            </w:r>
            <w:r>
              <w:rPr>
                <w:iCs/>
                <w:sz w:val="20"/>
              </w:rPr>
              <w:t xml:space="preserve">Section </w:t>
            </w:r>
            <w:r w:rsidRPr="00A94A62">
              <w:rPr>
                <w:iCs/>
                <w:sz w:val="20"/>
              </w:rPr>
              <w:t>4.4.7.1</w:t>
            </w:r>
            <w:r w:rsidRPr="007E46C9">
              <w:rPr>
                <w:iCs/>
                <w:sz w:val="20"/>
              </w:rPr>
              <w:t>.</w:t>
            </w:r>
          </w:p>
        </w:tc>
      </w:tr>
      <w:tr w:rsidR="00895251" w:rsidRPr="007E46C9" w14:paraId="42A2AA19" w14:textId="77777777" w:rsidTr="00FE06EF">
        <w:tc>
          <w:tcPr>
            <w:tcW w:w="849" w:type="pct"/>
            <w:tcBorders>
              <w:top w:val="single" w:sz="4" w:space="0" w:color="auto"/>
              <w:left w:val="single" w:sz="4" w:space="0" w:color="auto"/>
              <w:bottom w:val="single" w:sz="4" w:space="0" w:color="auto"/>
              <w:right w:val="single" w:sz="4" w:space="0" w:color="auto"/>
            </w:tcBorders>
          </w:tcPr>
          <w:p w14:paraId="4EF7F547" w14:textId="77777777" w:rsidR="00895251" w:rsidRPr="007E46C9" w:rsidRDefault="00895251" w:rsidP="00FE06EF">
            <w:pPr>
              <w:spacing w:after="60"/>
              <w:rPr>
                <w:iCs/>
                <w:sz w:val="20"/>
              </w:rPr>
            </w:pPr>
            <w:r w:rsidRPr="007E46C9">
              <w:rPr>
                <w:iCs/>
                <w:sz w:val="20"/>
              </w:rPr>
              <w:t xml:space="preserve">RTPCNS </w:t>
            </w:r>
            <w:r w:rsidRPr="007E46C9">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19899749"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E7D93FA" w14:textId="77777777" w:rsidR="00895251" w:rsidRPr="007E46C9" w:rsidRDefault="00895251" w:rsidP="00FE06EF">
            <w:pPr>
              <w:spacing w:after="60"/>
              <w:rPr>
                <w:i/>
                <w:iCs/>
                <w:sz w:val="20"/>
              </w:rPr>
            </w:pPr>
            <w:r w:rsidRPr="007E46C9">
              <w:rPr>
                <w:i/>
                <w:iCs/>
                <w:sz w:val="20"/>
              </w:rPr>
              <w:t>Procured Capacity for Non-Spin per QSE by market—</w:t>
            </w:r>
            <w:r w:rsidRPr="007E46C9">
              <w:rPr>
                <w:iCs/>
                <w:sz w:val="20"/>
              </w:rPr>
              <w:t xml:space="preserve">The MW portion of QSE </w:t>
            </w:r>
            <w:r w:rsidRPr="007E46C9">
              <w:rPr>
                <w:i/>
                <w:iCs/>
                <w:sz w:val="20"/>
              </w:rPr>
              <w:t>q</w:t>
            </w:r>
            <w:r w:rsidRPr="007E46C9">
              <w:rPr>
                <w:iCs/>
                <w:sz w:val="20"/>
              </w:rPr>
              <w:t xml:space="preserve">’s Ancillary Service Offers cleared in the market </w:t>
            </w:r>
            <w:r w:rsidRPr="007E46C9">
              <w:rPr>
                <w:i/>
                <w:iCs/>
                <w:sz w:val="20"/>
              </w:rPr>
              <w:t>m</w:t>
            </w:r>
            <w:r w:rsidRPr="007E46C9">
              <w:rPr>
                <w:iCs/>
                <w:sz w:val="20"/>
              </w:rPr>
              <w:t xml:space="preserve"> to provide Non-Spin, for the hour.</w:t>
            </w:r>
          </w:p>
        </w:tc>
      </w:tr>
      <w:tr w:rsidR="00895251" w:rsidRPr="007E46C9" w14:paraId="70F8F8E1" w14:textId="77777777" w:rsidTr="00FE06EF">
        <w:tc>
          <w:tcPr>
            <w:tcW w:w="849" w:type="pct"/>
            <w:tcBorders>
              <w:top w:val="single" w:sz="4" w:space="0" w:color="auto"/>
              <w:left w:val="single" w:sz="4" w:space="0" w:color="auto"/>
              <w:bottom w:val="single" w:sz="4" w:space="0" w:color="auto"/>
              <w:right w:val="single" w:sz="4" w:space="0" w:color="auto"/>
            </w:tcBorders>
          </w:tcPr>
          <w:p w14:paraId="75645779" w14:textId="77777777" w:rsidR="00895251" w:rsidRPr="007E46C9" w:rsidRDefault="00895251" w:rsidP="00FE06EF">
            <w:pPr>
              <w:spacing w:after="60"/>
              <w:rPr>
                <w:iCs/>
                <w:sz w:val="20"/>
              </w:rPr>
            </w:pPr>
            <w:r w:rsidRPr="007E46C9">
              <w:rPr>
                <w:iCs/>
                <w:sz w:val="20"/>
              </w:rPr>
              <w:t xml:space="preserve">NSFQ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57CA75B"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3A2D2533" w14:textId="77777777" w:rsidR="00895251" w:rsidRPr="007E46C9" w:rsidRDefault="00895251" w:rsidP="00FE06EF">
            <w:pPr>
              <w:spacing w:after="60"/>
              <w:rPr>
                <w:iCs/>
                <w:sz w:val="20"/>
              </w:rPr>
            </w:pPr>
            <w:r w:rsidRPr="007E46C9">
              <w:rPr>
                <w:i/>
                <w:iCs/>
                <w:sz w:val="20"/>
              </w:rPr>
              <w:t>Non-Spin Failure Quantity per QSE—</w:t>
            </w:r>
            <w:r w:rsidRPr="007E46C9">
              <w:rPr>
                <w:iCs/>
                <w:sz w:val="20"/>
              </w:rPr>
              <w:t xml:space="preserve">QSE </w:t>
            </w:r>
            <w:r w:rsidRPr="007E46C9">
              <w:rPr>
                <w:i/>
                <w:iCs/>
                <w:sz w:val="20"/>
              </w:rPr>
              <w:t>q</w:t>
            </w:r>
            <w:r w:rsidRPr="007E46C9">
              <w:rPr>
                <w:iCs/>
                <w:sz w:val="20"/>
              </w:rPr>
              <w:t>’s total capacity associated with failures on its Ancillary Service Supply Responsibility for Non-Spin, for the hour.</w:t>
            </w:r>
          </w:p>
        </w:tc>
      </w:tr>
      <w:tr w:rsidR="00895251" w:rsidRPr="007E46C9" w14:paraId="26AFCE32" w14:textId="77777777" w:rsidTr="00FE06EF">
        <w:tc>
          <w:tcPr>
            <w:tcW w:w="849" w:type="pct"/>
            <w:tcBorders>
              <w:top w:val="single" w:sz="4" w:space="0" w:color="auto"/>
              <w:left w:val="single" w:sz="4" w:space="0" w:color="auto"/>
              <w:bottom w:val="single" w:sz="4" w:space="0" w:color="auto"/>
              <w:right w:val="single" w:sz="4" w:space="0" w:color="auto"/>
            </w:tcBorders>
          </w:tcPr>
          <w:p w14:paraId="1A70CA66" w14:textId="77777777" w:rsidR="00895251" w:rsidRPr="007E46C9" w:rsidRDefault="00895251" w:rsidP="00FE06EF">
            <w:pPr>
              <w:spacing w:after="60"/>
              <w:rPr>
                <w:iCs/>
                <w:sz w:val="20"/>
              </w:rPr>
            </w:pPr>
            <w:r w:rsidRPr="007E46C9">
              <w:rPr>
                <w:sz w:val="20"/>
              </w:rPr>
              <w:t xml:space="preserve">RNSFQ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74116BDD" w14:textId="77777777" w:rsidR="00895251" w:rsidRPr="007E46C9" w:rsidRDefault="00895251" w:rsidP="00FE06EF">
            <w:pPr>
              <w:spacing w:after="60"/>
              <w:rPr>
                <w:iCs/>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5B64020F" w14:textId="77777777" w:rsidR="00895251" w:rsidRPr="007E46C9" w:rsidRDefault="00895251" w:rsidP="00FE06EF">
            <w:pPr>
              <w:spacing w:after="60"/>
              <w:rPr>
                <w:i/>
                <w:iCs/>
                <w:sz w:val="20"/>
              </w:rPr>
            </w:pPr>
            <w:r w:rsidRPr="007E46C9">
              <w:rPr>
                <w:i/>
                <w:sz w:val="20"/>
              </w:rPr>
              <w:t>Reconfiguration Non-Spin Failure Quantity per QSE—</w:t>
            </w:r>
            <w:r w:rsidRPr="007E46C9">
              <w:rPr>
                <w:sz w:val="20"/>
              </w:rPr>
              <w:t xml:space="preserve">QSE </w:t>
            </w:r>
            <w:r w:rsidRPr="007E46C9">
              <w:rPr>
                <w:i/>
                <w:sz w:val="20"/>
              </w:rPr>
              <w:t>q</w:t>
            </w:r>
            <w:r w:rsidRPr="007E46C9">
              <w:rPr>
                <w:sz w:val="20"/>
              </w:rPr>
              <w:t>’s total capacity associated with reconfiguration reductions on its Ancillary Service Supply Responsibility for Non-Spin, for the hour.</w:t>
            </w:r>
          </w:p>
        </w:tc>
      </w:tr>
      <w:tr w:rsidR="00895251" w:rsidRPr="007E46C9" w14:paraId="2F695F06" w14:textId="77777777" w:rsidTr="00FE06EF">
        <w:tc>
          <w:tcPr>
            <w:tcW w:w="849" w:type="pct"/>
            <w:tcBorders>
              <w:top w:val="single" w:sz="4" w:space="0" w:color="auto"/>
              <w:left w:val="single" w:sz="4" w:space="0" w:color="auto"/>
              <w:bottom w:val="single" w:sz="4" w:space="0" w:color="auto"/>
              <w:right w:val="single" w:sz="4" w:space="0" w:color="auto"/>
            </w:tcBorders>
          </w:tcPr>
          <w:p w14:paraId="41861859" w14:textId="77777777" w:rsidR="00895251" w:rsidRPr="007E46C9" w:rsidRDefault="00895251" w:rsidP="00FE06EF">
            <w:pPr>
              <w:spacing w:after="60"/>
              <w:rPr>
                <w:iCs/>
                <w:sz w:val="20"/>
              </w:rPr>
            </w:pPr>
            <w:r w:rsidRPr="007E46C9">
              <w:rPr>
                <w:iCs/>
                <w:sz w:val="20"/>
              </w:rPr>
              <w:t xml:space="preserve">HLRS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060F369" w14:textId="77777777" w:rsidR="00895251" w:rsidRPr="007E46C9" w:rsidRDefault="00895251" w:rsidP="00FE06EF">
            <w:pPr>
              <w:spacing w:after="60"/>
              <w:rPr>
                <w:iCs/>
                <w:sz w:val="20"/>
              </w:rPr>
            </w:pPr>
            <w:r w:rsidRPr="007E46C9">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3266DE42" w14:textId="77777777" w:rsidR="00895251" w:rsidRPr="007E46C9" w:rsidRDefault="00895251" w:rsidP="00FE06EF">
            <w:pPr>
              <w:spacing w:after="60"/>
              <w:rPr>
                <w:iCs/>
                <w:sz w:val="20"/>
              </w:rPr>
            </w:pPr>
            <w:r w:rsidRPr="007E46C9">
              <w:rPr>
                <w:i/>
                <w:iCs/>
                <w:sz w:val="20"/>
              </w:rPr>
              <w:t>The Hourly Load Ratio Share calculated for QSE q for the hour</w:t>
            </w:r>
            <w:r w:rsidRPr="007E46C9">
              <w:rPr>
                <w:iCs/>
                <w:sz w:val="20"/>
              </w:rPr>
              <w:t>.  See Section 6.6.2.</w:t>
            </w:r>
            <w:r>
              <w:rPr>
                <w:iCs/>
                <w:sz w:val="20"/>
              </w:rPr>
              <w:t>4</w:t>
            </w:r>
            <w:r w:rsidRPr="007E46C9">
              <w:rPr>
                <w:iCs/>
                <w:sz w:val="20"/>
              </w:rPr>
              <w:t>.</w:t>
            </w:r>
          </w:p>
        </w:tc>
      </w:tr>
      <w:tr w:rsidR="00895251" w:rsidRPr="007E46C9" w14:paraId="0EF4EB96" w14:textId="77777777" w:rsidTr="00FE06EF">
        <w:tc>
          <w:tcPr>
            <w:tcW w:w="849" w:type="pct"/>
            <w:tcBorders>
              <w:top w:val="single" w:sz="4" w:space="0" w:color="auto"/>
              <w:left w:val="single" w:sz="4" w:space="0" w:color="auto"/>
              <w:bottom w:val="single" w:sz="4" w:space="0" w:color="auto"/>
              <w:right w:val="single" w:sz="4" w:space="0" w:color="auto"/>
            </w:tcBorders>
          </w:tcPr>
          <w:p w14:paraId="786F22DF" w14:textId="77777777" w:rsidR="00895251" w:rsidRPr="007E46C9" w:rsidRDefault="00895251" w:rsidP="00FE06EF">
            <w:pPr>
              <w:rPr>
                <w:sz w:val="20"/>
              </w:rPr>
            </w:pPr>
            <w:r w:rsidRPr="007E46C9">
              <w:rPr>
                <w:sz w:val="20"/>
              </w:rPr>
              <w:t xml:space="preserve">PCNS </w:t>
            </w:r>
            <w:r w:rsidRPr="007E46C9">
              <w:rPr>
                <w:i/>
                <w:sz w:val="20"/>
                <w:vertAlign w:val="subscript"/>
              </w:rPr>
              <w:t>q</w:t>
            </w:r>
            <w:r w:rsidRPr="007E46C9">
              <w:rPr>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5A99BFF8" w14:textId="77777777" w:rsidR="00895251" w:rsidRPr="007E46C9" w:rsidRDefault="00895251" w:rsidP="00FE06EF">
            <w:pPr>
              <w:rPr>
                <w:sz w:val="20"/>
              </w:rPr>
            </w:pPr>
            <w:r w:rsidRPr="007E46C9">
              <w:rPr>
                <w:sz w:val="20"/>
              </w:rPr>
              <w:t>MW</w:t>
            </w:r>
          </w:p>
        </w:tc>
        <w:tc>
          <w:tcPr>
            <w:tcW w:w="3691" w:type="pct"/>
            <w:tcBorders>
              <w:top w:val="single" w:sz="4" w:space="0" w:color="auto"/>
              <w:left w:val="single" w:sz="4" w:space="0" w:color="auto"/>
              <w:bottom w:val="single" w:sz="4" w:space="0" w:color="auto"/>
              <w:right w:val="single" w:sz="4" w:space="0" w:color="auto"/>
            </w:tcBorders>
          </w:tcPr>
          <w:p w14:paraId="576669C7" w14:textId="77777777" w:rsidR="00895251" w:rsidRPr="007E46C9" w:rsidRDefault="00895251" w:rsidP="00FE06EF">
            <w:pPr>
              <w:rPr>
                <w:sz w:val="20"/>
              </w:rPr>
            </w:pPr>
            <w:r w:rsidRPr="007E46C9">
              <w:rPr>
                <w:i/>
                <w:sz w:val="20"/>
              </w:rPr>
              <w:t>Procured Capacity for Non-Spin Service per QSE in DAM</w:t>
            </w:r>
            <w:r w:rsidRPr="007E46C9">
              <w:rPr>
                <w:sz w:val="20"/>
              </w:rPr>
              <w:t xml:space="preserve">—The total Non-Spin capacity quantity awarded to QSE </w:t>
            </w:r>
            <w:r w:rsidRPr="007E46C9">
              <w:rPr>
                <w:i/>
                <w:sz w:val="20"/>
              </w:rPr>
              <w:t>q</w:t>
            </w:r>
            <w:r w:rsidRPr="007E46C9">
              <w:rPr>
                <w:sz w:val="20"/>
              </w:rPr>
              <w:t xml:space="preserve"> in the DAM for all the Resources represented by the QSE</w:t>
            </w:r>
            <w:r w:rsidRPr="007E46C9">
              <w:rPr>
                <w:iCs/>
                <w:sz w:val="20"/>
              </w:rPr>
              <w:t>,</w:t>
            </w:r>
            <w:r w:rsidRPr="007E46C9">
              <w:rPr>
                <w:sz w:val="20"/>
              </w:rPr>
              <w:t xml:space="preserve"> for the hour.</w:t>
            </w:r>
          </w:p>
        </w:tc>
      </w:tr>
      <w:tr w:rsidR="00895251" w:rsidRPr="007E46C9" w14:paraId="5F60B2B6" w14:textId="77777777" w:rsidTr="00FE06EF">
        <w:tc>
          <w:tcPr>
            <w:tcW w:w="849" w:type="pct"/>
            <w:tcBorders>
              <w:top w:val="single" w:sz="4" w:space="0" w:color="auto"/>
              <w:left w:val="single" w:sz="4" w:space="0" w:color="auto"/>
              <w:bottom w:val="single" w:sz="4" w:space="0" w:color="auto"/>
              <w:right w:val="single" w:sz="4" w:space="0" w:color="auto"/>
            </w:tcBorders>
          </w:tcPr>
          <w:p w14:paraId="64FE895F" w14:textId="77777777" w:rsidR="00895251" w:rsidRPr="007E46C9" w:rsidRDefault="00895251" w:rsidP="00FE06EF">
            <w:pPr>
              <w:spacing w:after="60"/>
              <w:rPr>
                <w:iCs/>
                <w:sz w:val="20"/>
              </w:rPr>
            </w:pPr>
            <w:r w:rsidRPr="007E46C9">
              <w:rPr>
                <w:iCs/>
                <w:sz w:val="20"/>
              </w:rPr>
              <w:t xml:space="preserve">SANSQ </w:t>
            </w:r>
            <w:r w:rsidRPr="007E46C9">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3E8DDFA" w14:textId="77777777" w:rsidR="00895251" w:rsidRPr="007E46C9" w:rsidRDefault="00895251" w:rsidP="00FE06EF">
            <w:pPr>
              <w:spacing w:after="60"/>
              <w:rPr>
                <w:iCs/>
                <w:sz w:val="20"/>
              </w:rPr>
            </w:pPr>
            <w:r w:rsidRPr="007E46C9">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679878D7" w14:textId="77777777" w:rsidR="00895251" w:rsidRPr="007E46C9" w:rsidRDefault="00895251" w:rsidP="00FE06EF">
            <w:pPr>
              <w:spacing w:after="60"/>
              <w:rPr>
                <w:i/>
                <w:iCs/>
                <w:sz w:val="20"/>
              </w:rPr>
            </w:pPr>
            <w:r w:rsidRPr="007E46C9">
              <w:rPr>
                <w:i/>
                <w:iCs/>
                <w:sz w:val="20"/>
              </w:rPr>
              <w:t>Total Self-Arranged Non-Spin Supplied Quantity per QSE for all markets</w:t>
            </w:r>
            <w:r w:rsidRPr="007E46C9">
              <w:rPr>
                <w:iCs/>
                <w:sz w:val="20"/>
              </w:rPr>
              <w:t xml:space="preserve">—The sum of all self-arranged Non-Spin quantities submitted by QSE </w:t>
            </w:r>
            <w:r w:rsidRPr="007E46C9">
              <w:rPr>
                <w:i/>
                <w:iCs/>
                <w:sz w:val="20"/>
              </w:rPr>
              <w:t>q</w:t>
            </w:r>
            <w:r w:rsidRPr="007E46C9">
              <w:rPr>
                <w:iCs/>
                <w:sz w:val="20"/>
              </w:rPr>
              <w:t xml:space="preserve"> for DAM and all SASMs.</w:t>
            </w:r>
          </w:p>
        </w:tc>
      </w:tr>
      <w:tr w:rsidR="00895251" w:rsidRPr="007E46C9" w14:paraId="5161D971" w14:textId="77777777" w:rsidTr="00FE06EF">
        <w:tc>
          <w:tcPr>
            <w:tcW w:w="849" w:type="pct"/>
            <w:tcBorders>
              <w:top w:val="single" w:sz="4" w:space="0" w:color="auto"/>
              <w:left w:val="single" w:sz="4" w:space="0" w:color="auto"/>
              <w:bottom w:val="single" w:sz="4" w:space="0" w:color="auto"/>
              <w:right w:val="single" w:sz="4" w:space="0" w:color="auto"/>
            </w:tcBorders>
          </w:tcPr>
          <w:p w14:paraId="1BB4CB75" w14:textId="77777777" w:rsidR="00895251" w:rsidRPr="007E46C9" w:rsidRDefault="00895251" w:rsidP="00FE06EF">
            <w:pPr>
              <w:spacing w:after="60"/>
              <w:rPr>
                <w:i/>
                <w:sz w:val="20"/>
              </w:rPr>
            </w:pPr>
            <w:r w:rsidRPr="007E46C9">
              <w:rPr>
                <w:i/>
                <w:sz w:val="20"/>
              </w:rPr>
              <w:t>q</w:t>
            </w:r>
          </w:p>
        </w:tc>
        <w:tc>
          <w:tcPr>
            <w:tcW w:w="460" w:type="pct"/>
            <w:tcBorders>
              <w:top w:val="single" w:sz="4" w:space="0" w:color="auto"/>
              <w:left w:val="single" w:sz="4" w:space="0" w:color="auto"/>
              <w:bottom w:val="single" w:sz="4" w:space="0" w:color="auto"/>
              <w:right w:val="single" w:sz="4" w:space="0" w:color="auto"/>
            </w:tcBorders>
          </w:tcPr>
          <w:p w14:paraId="01EE0B18" w14:textId="77777777" w:rsidR="00895251" w:rsidRPr="007E46C9" w:rsidRDefault="00895251" w:rsidP="00FE06EF">
            <w:pPr>
              <w:spacing w:after="60"/>
              <w:rPr>
                <w:sz w:val="20"/>
              </w:rPr>
            </w:pPr>
            <w:r w:rsidRPr="007E46C9">
              <w:rPr>
                <w:sz w:val="20"/>
              </w:rPr>
              <w:t>none</w:t>
            </w:r>
          </w:p>
        </w:tc>
        <w:tc>
          <w:tcPr>
            <w:tcW w:w="3691" w:type="pct"/>
            <w:tcBorders>
              <w:top w:val="single" w:sz="4" w:space="0" w:color="auto"/>
              <w:left w:val="single" w:sz="4" w:space="0" w:color="auto"/>
              <w:bottom w:val="single" w:sz="4" w:space="0" w:color="auto"/>
              <w:right w:val="single" w:sz="4" w:space="0" w:color="auto"/>
            </w:tcBorders>
          </w:tcPr>
          <w:p w14:paraId="242C450D" w14:textId="77777777" w:rsidR="00895251" w:rsidRPr="007E46C9" w:rsidRDefault="00895251" w:rsidP="00FE06EF">
            <w:pPr>
              <w:spacing w:after="60"/>
              <w:rPr>
                <w:sz w:val="20"/>
              </w:rPr>
            </w:pPr>
            <w:r w:rsidRPr="007E46C9">
              <w:rPr>
                <w:sz w:val="20"/>
              </w:rPr>
              <w:t>A QSE.</w:t>
            </w:r>
          </w:p>
        </w:tc>
      </w:tr>
      <w:tr w:rsidR="00895251" w:rsidRPr="007E46C9" w14:paraId="73550A36" w14:textId="77777777" w:rsidTr="00FE06EF">
        <w:tc>
          <w:tcPr>
            <w:tcW w:w="849" w:type="pct"/>
            <w:tcBorders>
              <w:top w:val="single" w:sz="4" w:space="0" w:color="auto"/>
              <w:left w:val="single" w:sz="4" w:space="0" w:color="auto"/>
              <w:bottom w:val="single" w:sz="4" w:space="0" w:color="auto"/>
              <w:right w:val="single" w:sz="4" w:space="0" w:color="auto"/>
            </w:tcBorders>
          </w:tcPr>
          <w:p w14:paraId="31DFAD1A" w14:textId="77777777" w:rsidR="00895251" w:rsidRPr="007E46C9" w:rsidRDefault="00895251" w:rsidP="00FE06EF">
            <w:pPr>
              <w:spacing w:after="60"/>
              <w:rPr>
                <w:i/>
                <w:sz w:val="20"/>
              </w:rPr>
            </w:pPr>
            <w:r w:rsidRPr="007E46C9">
              <w:rPr>
                <w:i/>
                <w:sz w:val="20"/>
              </w:rPr>
              <w:t>m</w:t>
            </w:r>
          </w:p>
        </w:tc>
        <w:tc>
          <w:tcPr>
            <w:tcW w:w="460" w:type="pct"/>
            <w:tcBorders>
              <w:top w:val="single" w:sz="4" w:space="0" w:color="auto"/>
              <w:left w:val="single" w:sz="4" w:space="0" w:color="auto"/>
              <w:bottom w:val="single" w:sz="4" w:space="0" w:color="auto"/>
              <w:right w:val="single" w:sz="4" w:space="0" w:color="auto"/>
            </w:tcBorders>
          </w:tcPr>
          <w:p w14:paraId="6D008B3F" w14:textId="77777777" w:rsidR="00895251" w:rsidRPr="007E46C9" w:rsidRDefault="00895251" w:rsidP="00FE06EF">
            <w:pPr>
              <w:spacing w:after="60"/>
              <w:rPr>
                <w:sz w:val="20"/>
              </w:rPr>
            </w:pPr>
            <w:r w:rsidRPr="007E46C9">
              <w:rPr>
                <w:sz w:val="20"/>
              </w:rPr>
              <w:t>none</w:t>
            </w:r>
          </w:p>
        </w:tc>
        <w:tc>
          <w:tcPr>
            <w:tcW w:w="3691" w:type="pct"/>
            <w:tcBorders>
              <w:top w:val="single" w:sz="4" w:space="0" w:color="auto"/>
              <w:left w:val="single" w:sz="4" w:space="0" w:color="auto"/>
              <w:bottom w:val="single" w:sz="4" w:space="0" w:color="auto"/>
              <w:right w:val="single" w:sz="4" w:space="0" w:color="auto"/>
            </w:tcBorders>
          </w:tcPr>
          <w:p w14:paraId="48EAD0B2" w14:textId="77777777" w:rsidR="00895251" w:rsidRPr="007E46C9" w:rsidRDefault="00895251" w:rsidP="00FE06EF">
            <w:pPr>
              <w:spacing w:after="60"/>
              <w:rPr>
                <w:sz w:val="20"/>
              </w:rPr>
            </w:pPr>
            <w:r w:rsidRPr="007E46C9">
              <w:rPr>
                <w:sz w:val="20"/>
              </w:rPr>
              <w:t>An Ancillary Service market (SASM or RSASM) for the given Operating Hour.</w:t>
            </w:r>
          </w:p>
        </w:tc>
      </w:tr>
    </w:tbl>
    <w:p w14:paraId="2075B9BF" w14:textId="77777777" w:rsidR="00895251" w:rsidRPr="007E46C9" w:rsidRDefault="00895251" w:rsidP="00895251"/>
    <w:p w14:paraId="5F639F3D" w14:textId="77777777" w:rsidR="00895251" w:rsidRPr="007E46C9" w:rsidRDefault="00895251" w:rsidP="00895251">
      <w:pPr>
        <w:spacing w:after="240"/>
        <w:ind w:left="1440" w:hanging="720"/>
      </w:pPr>
      <w:r w:rsidRPr="007E46C9">
        <w:t>(c)</w:t>
      </w:r>
      <w:r w:rsidRPr="007E46C9">
        <w:tab/>
        <w:t>The adjustment to each QSE’s DAM charge for the Non-Spin for the Operating Hour, due to changes during the Adjustment Period or Real-Time operations, is calculated as follows:</w:t>
      </w:r>
    </w:p>
    <w:p w14:paraId="0BE0D29C" w14:textId="77777777" w:rsidR="00895251" w:rsidRPr="007E46C9" w:rsidRDefault="00895251" w:rsidP="00895251">
      <w:pPr>
        <w:spacing w:after="240"/>
        <w:ind w:left="2880" w:hanging="2160"/>
        <w:rPr>
          <w:b/>
          <w:bCs/>
          <w:lang w:val="pt-BR"/>
        </w:rPr>
      </w:pPr>
      <w:r w:rsidRPr="007E46C9">
        <w:rPr>
          <w:b/>
          <w:bCs/>
          <w:lang w:val="pt-BR"/>
        </w:rPr>
        <w:t xml:space="preserve">RTNSAMT </w:t>
      </w:r>
      <w:r w:rsidRPr="007E46C9">
        <w:rPr>
          <w:b/>
          <w:bCs/>
          <w:i/>
          <w:vertAlign w:val="subscript"/>
          <w:lang w:val="pt-BR"/>
        </w:rPr>
        <w:t>q</w:t>
      </w:r>
      <w:r w:rsidRPr="007E46C9">
        <w:rPr>
          <w:b/>
          <w:bCs/>
          <w:lang w:val="pt-BR"/>
        </w:rPr>
        <w:tab/>
        <w:t>=</w:t>
      </w:r>
      <w:r w:rsidRPr="007E46C9">
        <w:rPr>
          <w:b/>
          <w:bCs/>
          <w:lang w:val="pt-BR"/>
        </w:rPr>
        <w:tab/>
        <w:t xml:space="preserve">NSCOST </w:t>
      </w:r>
      <w:r w:rsidRPr="007E46C9">
        <w:rPr>
          <w:b/>
          <w:bCs/>
          <w:i/>
          <w:vertAlign w:val="subscript"/>
          <w:lang w:val="pt-BR"/>
        </w:rPr>
        <w:t>q</w:t>
      </w:r>
      <w:r w:rsidRPr="007E46C9">
        <w:rPr>
          <w:b/>
          <w:bCs/>
          <w:lang w:val="pt-BR"/>
        </w:rPr>
        <w:t xml:space="preserve"> – DANSAMT </w:t>
      </w:r>
      <w:r w:rsidRPr="007E46C9">
        <w:rPr>
          <w:b/>
          <w:bCs/>
          <w:i/>
          <w:vertAlign w:val="subscript"/>
          <w:lang w:val="pt-BR"/>
        </w:rPr>
        <w:t>q</w:t>
      </w:r>
    </w:p>
    <w:p w14:paraId="4AFC7048" w14:textId="77777777" w:rsidR="00895251" w:rsidRPr="007E46C9" w:rsidRDefault="00895251" w:rsidP="00895251">
      <w:r w:rsidRPr="007E46C9">
        <w:t>The above variables are defined as follows:</w:t>
      </w:r>
    </w:p>
    <w:tbl>
      <w:tblPr>
        <w:tblW w:w="5056" w:type="pct"/>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8"/>
        <w:gridCol w:w="876"/>
        <w:gridCol w:w="7021"/>
      </w:tblGrid>
      <w:tr w:rsidR="00B97604" w:rsidRPr="007E46C9" w14:paraId="0E0A0D06" w14:textId="77777777" w:rsidTr="00FE06EF">
        <w:tc>
          <w:tcPr>
            <w:tcW w:w="824" w:type="pct"/>
          </w:tcPr>
          <w:p w14:paraId="516C4A2E" w14:textId="77777777" w:rsidR="00895251" w:rsidRPr="007E46C9" w:rsidRDefault="00895251" w:rsidP="00FE06EF">
            <w:pPr>
              <w:spacing w:after="120"/>
              <w:rPr>
                <w:b/>
                <w:iCs/>
                <w:sz w:val="20"/>
              </w:rPr>
            </w:pPr>
            <w:r w:rsidRPr="007E46C9">
              <w:rPr>
                <w:b/>
                <w:iCs/>
                <w:sz w:val="20"/>
              </w:rPr>
              <w:t>Variable</w:t>
            </w:r>
          </w:p>
        </w:tc>
        <w:tc>
          <w:tcPr>
            <w:tcW w:w="463" w:type="pct"/>
          </w:tcPr>
          <w:p w14:paraId="4266A040" w14:textId="77777777" w:rsidR="00895251" w:rsidRPr="007E46C9" w:rsidRDefault="00895251" w:rsidP="00FE06EF">
            <w:pPr>
              <w:spacing w:after="120"/>
              <w:rPr>
                <w:b/>
                <w:iCs/>
                <w:sz w:val="20"/>
              </w:rPr>
            </w:pPr>
            <w:r w:rsidRPr="007E46C9">
              <w:rPr>
                <w:b/>
                <w:iCs/>
                <w:sz w:val="20"/>
              </w:rPr>
              <w:t>Unit</w:t>
            </w:r>
          </w:p>
        </w:tc>
        <w:tc>
          <w:tcPr>
            <w:tcW w:w="3713" w:type="pct"/>
          </w:tcPr>
          <w:p w14:paraId="761E9369" w14:textId="77777777" w:rsidR="00895251" w:rsidRPr="007E46C9" w:rsidRDefault="00895251" w:rsidP="00FE06EF">
            <w:pPr>
              <w:spacing w:after="120"/>
              <w:rPr>
                <w:b/>
                <w:iCs/>
                <w:sz w:val="20"/>
              </w:rPr>
            </w:pPr>
            <w:r w:rsidRPr="007E46C9">
              <w:rPr>
                <w:b/>
                <w:iCs/>
                <w:sz w:val="20"/>
              </w:rPr>
              <w:t>Description</w:t>
            </w:r>
          </w:p>
        </w:tc>
      </w:tr>
      <w:tr w:rsidR="00B97604" w:rsidRPr="007E46C9" w14:paraId="66859599" w14:textId="77777777" w:rsidTr="00FE06EF">
        <w:tc>
          <w:tcPr>
            <w:tcW w:w="824" w:type="pct"/>
          </w:tcPr>
          <w:p w14:paraId="32A2459E" w14:textId="77777777" w:rsidR="00895251" w:rsidRPr="007E46C9" w:rsidRDefault="00895251" w:rsidP="00FE06EF">
            <w:pPr>
              <w:spacing w:after="60"/>
              <w:rPr>
                <w:iCs/>
                <w:sz w:val="20"/>
              </w:rPr>
            </w:pPr>
            <w:r w:rsidRPr="007E46C9">
              <w:rPr>
                <w:iCs/>
                <w:sz w:val="20"/>
              </w:rPr>
              <w:t xml:space="preserve">RTNSAMT </w:t>
            </w:r>
            <w:r w:rsidRPr="007E46C9">
              <w:rPr>
                <w:i/>
                <w:iCs/>
                <w:sz w:val="20"/>
                <w:vertAlign w:val="subscript"/>
              </w:rPr>
              <w:t>q</w:t>
            </w:r>
          </w:p>
        </w:tc>
        <w:tc>
          <w:tcPr>
            <w:tcW w:w="463" w:type="pct"/>
          </w:tcPr>
          <w:p w14:paraId="16559F35" w14:textId="77777777" w:rsidR="00895251" w:rsidRPr="007E46C9" w:rsidRDefault="00895251" w:rsidP="00FE06EF">
            <w:pPr>
              <w:spacing w:after="60"/>
              <w:rPr>
                <w:iCs/>
                <w:sz w:val="20"/>
              </w:rPr>
            </w:pPr>
            <w:r w:rsidRPr="007E46C9">
              <w:rPr>
                <w:iCs/>
                <w:sz w:val="20"/>
              </w:rPr>
              <w:t>$</w:t>
            </w:r>
          </w:p>
        </w:tc>
        <w:tc>
          <w:tcPr>
            <w:tcW w:w="3713" w:type="pct"/>
          </w:tcPr>
          <w:p w14:paraId="6DC981CD" w14:textId="77777777" w:rsidR="00895251" w:rsidRPr="007E46C9" w:rsidRDefault="00895251" w:rsidP="00FE06EF">
            <w:pPr>
              <w:spacing w:after="60"/>
              <w:rPr>
                <w:iCs/>
                <w:sz w:val="20"/>
              </w:rPr>
            </w:pPr>
            <w:r w:rsidRPr="007E46C9">
              <w:rPr>
                <w:i/>
                <w:iCs/>
                <w:sz w:val="20"/>
              </w:rPr>
              <w:t>Real-Time Non-Spin Amount per QSE</w:t>
            </w:r>
            <w:r w:rsidRPr="007E46C9">
              <w:rPr>
                <w:iCs/>
                <w:sz w:val="20"/>
              </w:rPr>
              <w:t xml:space="preserve">—The adjustment to QSE </w:t>
            </w:r>
            <w:r w:rsidRPr="007E46C9">
              <w:rPr>
                <w:i/>
                <w:iCs/>
                <w:sz w:val="20"/>
              </w:rPr>
              <w:t>q</w:t>
            </w:r>
            <w:r w:rsidRPr="007E46C9">
              <w:rPr>
                <w:iCs/>
                <w:sz w:val="20"/>
              </w:rPr>
              <w:t>’s share of the costs for Non-Spin, for the hour.</w:t>
            </w:r>
          </w:p>
        </w:tc>
      </w:tr>
      <w:tr w:rsidR="00B97604" w:rsidRPr="007E46C9" w14:paraId="56B3E4F9" w14:textId="77777777" w:rsidTr="00FE06EF">
        <w:tc>
          <w:tcPr>
            <w:tcW w:w="824" w:type="pct"/>
          </w:tcPr>
          <w:p w14:paraId="2DC8FFCD" w14:textId="77777777" w:rsidR="00895251" w:rsidRPr="007E46C9" w:rsidRDefault="00895251" w:rsidP="00FE06EF">
            <w:pPr>
              <w:spacing w:after="60"/>
              <w:rPr>
                <w:iCs/>
                <w:sz w:val="20"/>
              </w:rPr>
            </w:pPr>
            <w:r w:rsidRPr="007E46C9">
              <w:rPr>
                <w:iCs/>
                <w:sz w:val="20"/>
              </w:rPr>
              <w:t xml:space="preserve">NSCOST </w:t>
            </w:r>
            <w:r w:rsidRPr="007E46C9">
              <w:rPr>
                <w:i/>
                <w:iCs/>
                <w:sz w:val="20"/>
                <w:vertAlign w:val="subscript"/>
              </w:rPr>
              <w:t>q</w:t>
            </w:r>
          </w:p>
        </w:tc>
        <w:tc>
          <w:tcPr>
            <w:tcW w:w="463" w:type="pct"/>
          </w:tcPr>
          <w:p w14:paraId="130A208F" w14:textId="77777777" w:rsidR="00895251" w:rsidRPr="007E46C9" w:rsidRDefault="00895251" w:rsidP="00FE06EF">
            <w:pPr>
              <w:spacing w:after="60"/>
              <w:rPr>
                <w:iCs/>
                <w:sz w:val="20"/>
              </w:rPr>
            </w:pPr>
            <w:r w:rsidRPr="007E46C9">
              <w:rPr>
                <w:iCs/>
                <w:sz w:val="20"/>
              </w:rPr>
              <w:t>$</w:t>
            </w:r>
          </w:p>
        </w:tc>
        <w:tc>
          <w:tcPr>
            <w:tcW w:w="3713" w:type="pct"/>
          </w:tcPr>
          <w:p w14:paraId="068FD390" w14:textId="77777777" w:rsidR="00895251" w:rsidRPr="007E46C9" w:rsidRDefault="00895251" w:rsidP="00FE06EF">
            <w:pPr>
              <w:spacing w:after="60"/>
              <w:rPr>
                <w:iCs/>
                <w:sz w:val="20"/>
              </w:rPr>
            </w:pPr>
            <w:r w:rsidRPr="007E46C9">
              <w:rPr>
                <w:i/>
                <w:iCs/>
                <w:sz w:val="20"/>
              </w:rPr>
              <w:t>Non-Spin Cost per QSE</w:t>
            </w:r>
            <w:r w:rsidRPr="007E46C9">
              <w:rPr>
                <w:iCs/>
                <w:sz w:val="20"/>
              </w:rPr>
              <w:t xml:space="preserve">—QSE </w:t>
            </w:r>
            <w:r w:rsidRPr="007E46C9">
              <w:rPr>
                <w:i/>
                <w:iCs/>
                <w:sz w:val="20"/>
              </w:rPr>
              <w:t>q</w:t>
            </w:r>
            <w:r w:rsidRPr="007E46C9">
              <w:rPr>
                <w:iCs/>
                <w:sz w:val="20"/>
              </w:rPr>
              <w:t>’s share of the net total costs for Non-Spin, for the hour.</w:t>
            </w:r>
          </w:p>
        </w:tc>
      </w:tr>
      <w:tr w:rsidR="00B97604" w:rsidRPr="007E46C9" w14:paraId="183F525A" w14:textId="77777777" w:rsidTr="00FE06EF">
        <w:tc>
          <w:tcPr>
            <w:tcW w:w="824" w:type="pct"/>
          </w:tcPr>
          <w:p w14:paraId="4E63FDFF" w14:textId="77777777" w:rsidR="00895251" w:rsidRPr="007E46C9" w:rsidRDefault="00895251" w:rsidP="00FE06EF">
            <w:pPr>
              <w:spacing w:after="60"/>
              <w:rPr>
                <w:iCs/>
                <w:sz w:val="20"/>
              </w:rPr>
            </w:pPr>
            <w:r w:rsidRPr="007E46C9">
              <w:rPr>
                <w:iCs/>
                <w:sz w:val="20"/>
              </w:rPr>
              <w:t xml:space="preserve">DANSAMT </w:t>
            </w:r>
            <w:r w:rsidRPr="007E46C9">
              <w:rPr>
                <w:i/>
                <w:iCs/>
                <w:sz w:val="20"/>
                <w:vertAlign w:val="subscript"/>
              </w:rPr>
              <w:t>q</w:t>
            </w:r>
          </w:p>
        </w:tc>
        <w:tc>
          <w:tcPr>
            <w:tcW w:w="463" w:type="pct"/>
          </w:tcPr>
          <w:p w14:paraId="6D13FBCC" w14:textId="77777777" w:rsidR="00895251" w:rsidRPr="007E46C9" w:rsidRDefault="00895251" w:rsidP="00FE06EF">
            <w:pPr>
              <w:spacing w:after="60"/>
              <w:rPr>
                <w:iCs/>
                <w:sz w:val="20"/>
              </w:rPr>
            </w:pPr>
            <w:r w:rsidRPr="007E46C9">
              <w:rPr>
                <w:iCs/>
                <w:sz w:val="20"/>
              </w:rPr>
              <w:t>$</w:t>
            </w:r>
          </w:p>
        </w:tc>
        <w:tc>
          <w:tcPr>
            <w:tcW w:w="3713" w:type="pct"/>
          </w:tcPr>
          <w:p w14:paraId="32AFAAFC" w14:textId="77777777" w:rsidR="00895251" w:rsidRPr="007E46C9" w:rsidRDefault="00895251" w:rsidP="00FE06EF">
            <w:pPr>
              <w:spacing w:after="60"/>
              <w:rPr>
                <w:iCs/>
                <w:sz w:val="20"/>
              </w:rPr>
            </w:pPr>
            <w:r w:rsidRPr="007E46C9">
              <w:rPr>
                <w:i/>
                <w:iCs/>
                <w:sz w:val="20"/>
              </w:rPr>
              <w:t>Day-Ahead Non-Spin Amount per QSE</w:t>
            </w:r>
            <w:r w:rsidRPr="007E46C9">
              <w:rPr>
                <w:iCs/>
                <w:sz w:val="20"/>
              </w:rPr>
              <w:t xml:space="preserve">—QSE </w:t>
            </w:r>
            <w:r w:rsidRPr="007E46C9">
              <w:rPr>
                <w:i/>
                <w:iCs/>
                <w:sz w:val="20"/>
              </w:rPr>
              <w:t>q</w:t>
            </w:r>
            <w:r w:rsidRPr="007E46C9">
              <w:rPr>
                <w:iCs/>
                <w:sz w:val="20"/>
              </w:rPr>
              <w:t>’s share of the DAM cost for Non-Spin, for the hour.</w:t>
            </w:r>
          </w:p>
        </w:tc>
      </w:tr>
      <w:tr w:rsidR="00582668" w:rsidRPr="007E46C9" w14:paraId="4FFFA151" w14:textId="77777777" w:rsidTr="00FE06EF">
        <w:tc>
          <w:tcPr>
            <w:tcW w:w="824" w:type="pct"/>
            <w:tcBorders>
              <w:top w:val="single" w:sz="4" w:space="0" w:color="auto"/>
              <w:left w:val="single" w:sz="4" w:space="0" w:color="auto"/>
              <w:bottom w:val="single" w:sz="4" w:space="0" w:color="auto"/>
              <w:right w:val="single" w:sz="4" w:space="0" w:color="auto"/>
            </w:tcBorders>
          </w:tcPr>
          <w:p w14:paraId="50470124" w14:textId="77777777" w:rsidR="00895251" w:rsidRPr="007E46C9" w:rsidRDefault="00895251" w:rsidP="00FE06EF">
            <w:pPr>
              <w:spacing w:after="60"/>
              <w:rPr>
                <w:i/>
                <w:iCs/>
                <w:sz w:val="20"/>
              </w:rPr>
            </w:pPr>
            <w:r w:rsidRPr="007E46C9">
              <w:rPr>
                <w:i/>
                <w:iCs/>
                <w:sz w:val="20"/>
              </w:rPr>
              <w:t>q</w:t>
            </w:r>
          </w:p>
        </w:tc>
        <w:tc>
          <w:tcPr>
            <w:tcW w:w="463" w:type="pct"/>
            <w:tcBorders>
              <w:top w:val="single" w:sz="4" w:space="0" w:color="auto"/>
              <w:left w:val="single" w:sz="4" w:space="0" w:color="auto"/>
              <w:bottom w:val="single" w:sz="4" w:space="0" w:color="auto"/>
              <w:right w:val="single" w:sz="4" w:space="0" w:color="auto"/>
            </w:tcBorders>
          </w:tcPr>
          <w:p w14:paraId="4F038FA1" w14:textId="77777777" w:rsidR="00895251" w:rsidRPr="007E46C9" w:rsidRDefault="00895251" w:rsidP="00FE06EF">
            <w:pPr>
              <w:spacing w:after="60"/>
              <w:rPr>
                <w:iCs/>
                <w:sz w:val="20"/>
              </w:rPr>
            </w:pPr>
            <w:r w:rsidRPr="007E46C9">
              <w:rPr>
                <w:iCs/>
                <w:sz w:val="20"/>
              </w:rPr>
              <w:t>none</w:t>
            </w:r>
          </w:p>
        </w:tc>
        <w:tc>
          <w:tcPr>
            <w:tcW w:w="3713" w:type="pct"/>
            <w:tcBorders>
              <w:top w:val="single" w:sz="4" w:space="0" w:color="auto"/>
              <w:left w:val="single" w:sz="4" w:space="0" w:color="auto"/>
              <w:bottom w:val="single" w:sz="4" w:space="0" w:color="auto"/>
              <w:right w:val="single" w:sz="4" w:space="0" w:color="auto"/>
            </w:tcBorders>
          </w:tcPr>
          <w:p w14:paraId="56A9ED40" w14:textId="77777777" w:rsidR="00895251" w:rsidRPr="007E46C9" w:rsidRDefault="00895251" w:rsidP="00FE06EF">
            <w:pPr>
              <w:spacing w:after="60"/>
              <w:rPr>
                <w:iCs/>
                <w:sz w:val="20"/>
              </w:rPr>
            </w:pPr>
            <w:r w:rsidRPr="007E46C9">
              <w:rPr>
                <w:iCs/>
                <w:sz w:val="20"/>
              </w:rPr>
              <w:t>A QSE.</w:t>
            </w:r>
          </w:p>
        </w:tc>
      </w:tr>
    </w:tbl>
    <w:p w14:paraId="1CDC7DF0" w14:textId="77777777" w:rsidR="00895251" w:rsidRPr="0003648D" w:rsidRDefault="00895251" w:rsidP="00895251">
      <w:pPr>
        <w:spacing w:before="240" w:after="240"/>
        <w:ind w:left="720" w:hanging="720"/>
        <w:rPr>
          <w:iCs/>
        </w:rPr>
      </w:pPr>
      <w:bookmarkStart w:id="1306" w:name="_Hlk135905291"/>
      <w:r w:rsidRPr="0003648D">
        <w:rPr>
          <w:iCs/>
        </w:rPr>
        <w:t>(</w:t>
      </w:r>
      <w:r>
        <w:rPr>
          <w:iCs/>
        </w:rPr>
        <w:t>6</w:t>
      </w:r>
      <w:r w:rsidRPr="0003648D">
        <w:rPr>
          <w:iCs/>
        </w:rPr>
        <w:t>)</w:t>
      </w:r>
      <w:r w:rsidRPr="0003648D">
        <w:rPr>
          <w:iCs/>
        </w:rPr>
        <w:tab/>
        <w:t xml:space="preserve">For </w:t>
      </w:r>
      <w:r>
        <w:rPr>
          <w:iCs/>
        </w:rPr>
        <w:t>ECRS</w:t>
      </w:r>
      <w:r w:rsidRPr="0003648D">
        <w:rPr>
          <w:iCs/>
        </w:rPr>
        <w:t>, if applicable:</w:t>
      </w:r>
    </w:p>
    <w:p w14:paraId="51D82E0A" w14:textId="77777777" w:rsidR="00895251" w:rsidRPr="0003648D" w:rsidRDefault="00895251" w:rsidP="00895251">
      <w:pPr>
        <w:spacing w:after="240"/>
        <w:ind w:left="1440" w:hanging="720"/>
      </w:pPr>
      <w:r w:rsidRPr="0003648D">
        <w:t>(a)</w:t>
      </w:r>
      <w:r w:rsidRPr="0003648D">
        <w:tab/>
        <w:t xml:space="preserve">The net total costs for </w:t>
      </w:r>
      <w:r>
        <w:t>ECRS</w:t>
      </w:r>
      <w:r w:rsidRPr="0003648D">
        <w:t xml:space="preserve"> for a given Operating Hour </w:t>
      </w:r>
      <w:proofErr w:type="gramStart"/>
      <w:r w:rsidRPr="0003648D">
        <w:t>is</w:t>
      </w:r>
      <w:proofErr w:type="gramEnd"/>
      <w:r w:rsidRPr="0003648D">
        <w:t xml:space="preserve"> calculated as follows:</w:t>
      </w:r>
    </w:p>
    <w:p w14:paraId="6D6B04E8" w14:textId="77777777" w:rsidR="00895251" w:rsidRPr="0003648D" w:rsidRDefault="6D83C740" w:rsidP="00895251">
      <w:pPr>
        <w:spacing w:after="120"/>
        <w:ind w:left="3600" w:hanging="2880"/>
        <w:rPr>
          <w:b/>
          <w:bCs/>
        </w:rPr>
      </w:pPr>
      <w:r>
        <w:rPr>
          <w:b/>
          <w:bCs/>
        </w:rPr>
        <w:t>EC</w:t>
      </w:r>
      <w:r w:rsidRPr="0003648D">
        <w:rPr>
          <w:b/>
          <w:bCs/>
        </w:rPr>
        <w:t>RCOSTTOT</w:t>
      </w:r>
      <w:r w:rsidR="00895251" w:rsidRPr="0003648D">
        <w:rPr>
          <w:b/>
          <w:bCs/>
        </w:rPr>
        <w:tab/>
      </w:r>
      <w:r w:rsidRPr="0003648D">
        <w:rPr>
          <w:b/>
          <w:bCs/>
        </w:rPr>
        <w:t>=</w:t>
      </w:r>
      <w:r w:rsidR="00895251" w:rsidRPr="0003648D">
        <w:rPr>
          <w:b/>
          <w:bCs/>
        </w:rPr>
        <w:tab/>
      </w:r>
      <w:r w:rsidRPr="0003648D">
        <w:rPr>
          <w:b/>
          <w:bCs/>
        </w:rPr>
        <w:t>(-1) * (</w:t>
      </w:r>
      <w:r w:rsidR="00895251">
        <w:rPr>
          <w:b/>
          <w:noProof/>
          <w:position w:val="-20"/>
        </w:rPr>
        <w:drawing>
          <wp:inline distT="0" distB="0" distL="0" distR="0" wp14:anchorId="32BD1D97" wp14:editId="1C24F0AA">
            <wp:extent cx="142875" cy="276225"/>
            <wp:effectExtent l="0" t="0" r="9525" b="9525"/>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3648D">
        <w:rPr>
          <w:b/>
          <w:bCs/>
        </w:rPr>
        <w:t>(RTPC</w:t>
      </w:r>
      <w:r>
        <w:rPr>
          <w:b/>
          <w:bCs/>
        </w:rPr>
        <w:t>EC</w:t>
      </w:r>
      <w:r w:rsidRPr="0003648D">
        <w:rPr>
          <w:b/>
          <w:bCs/>
        </w:rPr>
        <w:t xml:space="preserve">RAMTTOT </w:t>
      </w:r>
      <w:r w:rsidRPr="1A41FB75">
        <w:rPr>
          <w:b/>
          <w:bCs/>
          <w:i/>
          <w:iCs/>
          <w:vertAlign w:val="subscript"/>
        </w:rPr>
        <w:t>m</w:t>
      </w:r>
      <w:r w:rsidRPr="0003648D">
        <w:rPr>
          <w:rFonts w:ascii="Times New Roman Bold" w:hAnsi="Times New Roman Bold"/>
          <w:b/>
          <w:bCs/>
        </w:rPr>
        <w:t>)</w:t>
      </w:r>
      <w:r w:rsidRPr="0003648D">
        <w:rPr>
          <w:b/>
          <w:bCs/>
        </w:rPr>
        <w:t xml:space="preserve"> +    </w:t>
      </w:r>
      <w:r w:rsidR="00895251" w:rsidRPr="0003648D">
        <w:rPr>
          <w:b/>
          <w:bCs/>
        </w:rPr>
        <w:tab/>
      </w:r>
      <w:r w:rsidRPr="0003648D">
        <w:rPr>
          <w:b/>
          <w:bCs/>
        </w:rPr>
        <w:t>PC</w:t>
      </w:r>
      <w:r>
        <w:rPr>
          <w:b/>
          <w:bCs/>
        </w:rPr>
        <w:t>EC</w:t>
      </w:r>
      <w:r w:rsidRPr="0003648D">
        <w:rPr>
          <w:b/>
          <w:bCs/>
        </w:rPr>
        <w:t xml:space="preserve">RAMTTOT  + </w:t>
      </w:r>
      <w:r>
        <w:rPr>
          <w:b/>
          <w:bCs/>
        </w:rPr>
        <w:t>EC</w:t>
      </w:r>
      <w:r w:rsidRPr="0003648D">
        <w:rPr>
          <w:b/>
          <w:bCs/>
        </w:rPr>
        <w:t xml:space="preserve">RFQAMTTOT + </w:t>
      </w:r>
    </w:p>
    <w:p w14:paraId="3DA818DD" w14:textId="77777777" w:rsidR="00895251" w:rsidRPr="0003648D" w:rsidRDefault="00895251" w:rsidP="00895251">
      <w:pPr>
        <w:spacing w:after="240"/>
        <w:ind w:left="3600" w:firstLine="720"/>
        <w:rPr>
          <w:b/>
          <w:bCs/>
        </w:rPr>
      </w:pPr>
      <w:r>
        <w:rPr>
          <w:b/>
          <w:bCs/>
        </w:rPr>
        <w:t>EC</w:t>
      </w:r>
      <w:r w:rsidRPr="0003648D">
        <w:rPr>
          <w:b/>
          <w:bCs/>
        </w:rPr>
        <w:t>RINFQAMTTOT)</w:t>
      </w:r>
    </w:p>
    <w:p w14:paraId="74CEB55E" w14:textId="77777777" w:rsidR="00895251" w:rsidRPr="0003648D" w:rsidRDefault="00895251" w:rsidP="00895251">
      <w:pPr>
        <w:spacing w:after="240"/>
        <w:rPr>
          <w:iCs/>
        </w:rPr>
      </w:pPr>
      <w:r w:rsidRPr="0003648D">
        <w:rPr>
          <w:iCs/>
        </w:rPr>
        <w:t xml:space="preserve">Where: </w:t>
      </w:r>
    </w:p>
    <w:p w14:paraId="3910C43F" w14:textId="77777777" w:rsidR="00895251" w:rsidRPr="0003648D" w:rsidRDefault="00895251" w:rsidP="00895251">
      <w:r w:rsidRPr="0003648D">
        <w:lastRenderedPageBreak/>
        <w:t xml:space="preserve">Total payment of SASM- and RSASM-procured capacity for </w:t>
      </w:r>
      <w:r>
        <w:t>ECRS</w:t>
      </w:r>
      <w:r w:rsidRPr="0003648D">
        <w:t xml:space="preserve"> by market</w:t>
      </w:r>
    </w:p>
    <w:p w14:paraId="53456A58" w14:textId="77777777" w:rsidR="00895251" w:rsidRPr="0003648D" w:rsidRDefault="00895251" w:rsidP="1A41FB75">
      <w:pPr>
        <w:spacing w:after="240"/>
        <w:ind w:leftChars="300" w:left="2880" w:hangingChars="900" w:hanging="2160"/>
        <w:rPr>
          <w:i/>
          <w:iCs/>
          <w:vertAlign w:val="subscript"/>
        </w:rPr>
      </w:pPr>
      <w:r w:rsidRPr="79C6FA9D">
        <w:t xml:space="preserve">RTPCECRAMTTOT </w:t>
      </w:r>
      <w:r w:rsidRPr="1A41FB75">
        <w:rPr>
          <w:i/>
          <w:iCs/>
          <w:vertAlign w:val="subscript"/>
        </w:rPr>
        <w:t>m</w:t>
      </w:r>
      <w:r w:rsidRPr="0003648D">
        <w:rPr>
          <w:bCs/>
        </w:rPr>
        <w:tab/>
      </w:r>
      <w:r w:rsidRPr="0003648D">
        <w:rPr>
          <w:bCs/>
        </w:rPr>
        <w:tab/>
      </w:r>
      <w:r w:rsidRPr="79C6FA9D">
        <w:t>=</w:t>
      </w:r>
      <w:r w:rsidRPr="0003648D">
        <w:rPr>
          <w:bCs/>
        </w:rPr>
        <w:tab/>
      </w:r>
      <w:r>
        <w:rPr>
          <w:noProof/>
          <w:position w:val="-22"/>
        </w:rPr>
        <w:drawing>
          <wp:inline distT="0" distB="0" distL="0" distR="0" wp14:anchorId="5031762F" wp14:editId="148FCD68">
            <wp:extent cx="142875" cy="295275"/>
            <wp:effectExtent l="0" t="0" r="9525" b="9525"/>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RTPCECRAMT </w:t>
      </w:r>
      <w:r w:rsidRPr="1A41FB75">
        <w:rPr>
          <w:i/>
          <w:iCs/>
          <w:vertAlign w:val="subscript"/>
        </w:rPr>
        <w:t>q, m</w:t>
      </w:r>
    </w:p>
    <w:p w14:paraId="290D9A6C" w14:textId="77777777" w:rsidR="00895251" w:rsidRPr="0003648D" w:rsidRDefault="00895251" w:rsidP="00895251">
      <w:r w:rsidRPr="0003648D">
        <w:t xml:space="preserve">Total payment of DAM-procured capacity for </w:t>
      </w:r>
      <w:r>
        <w:t>ECRS</w:t>
      </w:r>
    </w:p>
    <w:p w14:paraId="09E9DCA8" w14:textId="77777777" w:rsidR="00895251" w:rsidRPr="0003648D" w:rsidRDefault="00895251" w:rsidP="00895251">
      <w:pPr>
        <w:spacing w:after="240"/>
        <w:ind w:leftChars="300" w:left="2880" w:hangingChars="900" w:hanging="2160"/>
      </w:pPr>
      <w:r w:rsidRPr="79C6FA9D">
        <w:t>PCECRAMTTOT</w:t>
      </w:r>
      <w:r w:rsidRPr="0003648D">
        <w:rPr>
          <w:bCs/>
          <w:i/>
          <w:vertAlign w:val="subscript"/>
        </w:rPr>
        <w:tab/>
      </w:r>
      <w:r w:rsidRPr="0003648D">
        <w:rPr>
          <w:bCs/>
          <w:i/>
          <w:vertAlign w:val="subscript"/>
        </w:rPr>
        <w:tab/>
      </w:r>
      <w:r w:rsidRPr="79C6FA9D">
        <w:t>=</w:t>
      </w:r>
      <w:r w:rsidRPr="0003648D">
        <w:rPr>
          <w:bCs/>
        </w:rPr>
        <w:tab/>
      </w:r>
      <w:r>
        <w:rPr>
          <w:noProof/>
          <w:position w:val="-22"/>
        </w:rPr>
        <w:drawing>
          <wp:inline distT="0" distB="0" distL="0" distR="0" wp14:anchorId="6BC7CA92" wp14:editId="6AB3414A">
            <wp:extent cx="142875" cy="295275"/>
            <wp:effectExtent l="0" t="0" r="9525" b="9525"/>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PCECRAMT </w:t>
      </w:r>
      <w:r w:rsidRPr="1A41FB75">
        <w:rPr>
          <w:i/>
          <w:iCs/>
          <w:vertAlign w:val="subscript"/>
        </w:rPr>
        <w:t>q</w:t>
      </w:r>
    </w:p>
    <w:p w14:paraId="6BC2CE14" w14:textId="77777777" w:rsidR="00895251" w:rsidRPr="0003648D" w:rsidRDefault="00895251" w:rsidP="00895251">
      <w:r w:rsidRPr="0003648D">
        <w:t xml:space="preserve">Total charge of failure on Ancillary Service Supply Responsibility for </w:t>
      </w:r>
      <w:r>
        <w:t>ECRS</w:t>
      </w:r>
    </w:p>
    <w:p w14:paraId="2B68C62F" w14:textId="77777777" w:rsidR="00895251" w:rsidRPr="0003648D" w:rsidRDefault="00895251" w:rsidP="1A41FB75">
      <w:pPr>
        <w:spacing w:after="240"/>
        <w:ind w:leftChars="300" w:left="2880" w:hangingChars="900" w:hanging="2160"/>
        <w:rPr>
          <w:i/>
          <w:iCs/>
          <w:vertAlign w:val="subscript"/>
        </w:rPr>
      </w:pPr>
      <w:r w:rsidRPr="79C6FA9D">
        <w:t>ECRFQAMTTOT</w:t>
      </w:r>
      <w:r w:rsidRPr="0003648D">
        <w:rPr>
          <w:bCs/>
        </w:rPr>
        <w:tab/>
      </w:r>
      <w:r w:rsidRPr="0003648D">
        <w:rPr>
          <w:bCs/>
        </w:rPr>
        <w:tab/>
      </w:r>
      <w:r w:rsidRPr="79C6FA9D">
        <w:t>=</w:t>
      </w:r>
      <w:r w:rsidRPr="0003648D">
        <w:rPr>
          <w:bCs/>
        </w:rPr>
        <w:tab/>
      </w:r>
      <w:r>
        <w:rPr>
          <w:noProof/>
          <w:position w:val="-22"/>
        </w:rPr>
        <w:drawing>
          <wp:inline distT="0" distB="0" distL="0" distR="0" wp14:anchorId="79DCB6A1" wp14:editId="23573D45">
            <wp:extent cx="142875" cy="295275"/>
            <wp:effectExtent l="0" t="0" r="9525" b="9525"/>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ECRFQAMTQSETOT </w:t>
      </w:r>
      <w:r w:rsidRPr="1A41FB75">
        <w:rPr>
          <w:i/>
          <w:iCs/>
          <w:vertAlign w:val="subscript"/>
        </w:rPr>
        <w:t>q</w:t>
      </w:r>
    </w:p>
    <w:p w14:paraId="6D87C8B8" w14:textId="77777777" w:rsidR="00895251" w:rsidRPr="0003648D" w:rsidRDefault="00895251" w:rsidP="00895251">
      <w:pPr>
        <w:ind w:left="300" w:hangingChars="125" w:hanging="300"/>
        <w:rPr>
          <w:bCs/>
        </w:rPr>
      </w:pPr>
      <w:r w:rsidRPr="0003648D">
        <w:rPr>
          <w:bCs/>
        </w:rPr>
        <w:t xml:space="preserve">Total payment of SASM- and RSASM-procured capacity </w:t>
      </w:r>
      <w:r>
        <w:rPr>
          <w:bCs/>
        </w:rPr>
        <w:t>ECRS</w:t>
      </w:r>
      <w:r w:rsidRPr="0003648D">
        <w:rPr>
          <w:bCs/>
        </w:rPr>
        <w:t xml:space="preserve"> Service by QSE</w:t>
      </w:r>
    </w:p>
    <w:p w14:paraId="0D2C3E45" w14:textId="77777777" w:rsidR="00895251" w:rsidRPr="0003648D" w:rsidRDefault="00895251" w:rsidP="1A41FB75">
      <w:pPr>
        <w:spacing w:after="240"/>
        <w:ind w:leftChars="300" w:left="2880" w:hangingChars="900" w:hanging="2160"/>
        <w:rPr>
          <w:i/>
          <w:iCs/>
          <w:vertAlign w:val="subscript"/>
        </w:rPr>
      </w:pPr>
      <w:r w:rsidRPr="79C6FA9D">
        <w:t xml:space="preserve">RTPCECRAMTQSETOT </w:t>
      </w:r>
      <w:r w:rsidRPr="1A41FB75">
        <w:rPr>
          <w:i/>
          <w:iCs/>
          <w:vertAlign w:val="subscript"/>
        </w:rPr>
        <w:t>q</w:t>
      </w:r>
      <w:r w:rsidRPr="0003648D">
        <w:rPr>
          <w:bCs/>
        </w:rPr>
        <w:t xml:space="preserve"> </w:t>
      </w:r>
      <w:r w:rsidRPr="0003648D">
        <w:rPr>
          <w:bCs/>
        </w:rPr>
        <w:tab/>
      </w:r>
      <w:r w:rsidRPr="79C6FA9D">
        <w:t>=</w:t>
      </w:r>
      <w:r w:rsidRPr="0003648D">
        <w:rPr>
          <w:bCs/>
        </w:rPr>
        <w:tab/>
      </w:r>
      <w:r>
        <w:rPr>
          <w:noProof/>
          <w:position w:val="-20"/>
        </w:rPr>
        <w:drawing>
          <wp:inline distT="0" distB="0" distL="0" distR="0" wp14:anchorId="64D6406E" wp14:editId="0A7296ED">
            <wp:extent cx="142875" cy="276225"/>
            <wp:effectExtent l="0" t="0" r="9525" b="9525"/>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t xml:space="preserve">RTPCECRAMT </w:t>
      </w:r>
      <w:r w:rsidRPr="1A41FB75">
        <w:rPr>
          <w:i/>
          <w:iCs/>
          <w:vertAlign w:val="subscript"/>
        </w:rPr>
        <w:t>q, m</w:t>
      </w:r>
    </w:p>
    <w:p w14:paraId="755DA79E" w14:textId="77777777" w:rsidR="00895251" w:rsidRPr="0003648D" w:rsidRDefault="00895251" w:rsidP="00895251">
      <w:r w:rsidRPr="0003648D">
        <w:t xml:space="preserve">Total charge of infeasible Ancillary Service Supply Responsibility for </w:t>
      </w:r>
      <w:r>
        <w:t>ECRS</w:t>
      </w:r>
    </w:p>
    <w:p w14:paraId="24F44E56" w14:textId="77777777" w:rsidR="00895251" w:rsidRPr="0003648D" w:rsidRDefault="00895251" w:rsidP="00895251">
      <w:pPr>
        <w:spacing w:after="240"/>
        <w:ind w:left="2880" w:hanging="2160"/>
      </w:pPr>
      <w:r>
        <w:t>EC</w:t>
      </w:r>
      <w:r w:rsidRPr="0003648D">
        <w:t>RINFQAMTTOT</w:t>
      </w:r>
      <w:r w:rsidRPr="0003648D">
        <w:tab/>
        <w:t>=</w:t>
      </w:r>
      <w:r w:rsidRPr="0003648D">
        <w:tab/>
      </w:r>
      <w:r w:rsidRPr="0003648D">
        <w:rPr>
          <w:position w:val="-22"/>
          <w:lang w:val="pt-BR"/>
        </w:rPr>
        <w:object w:dxaOrig="225" w:dyaOrig="465" w14:anchorId="050FC253">
          <v:shape id="_x0000_i1161" type="#_x0000_t75" style="width:15pt;height:21.6pt" o:ole="">
            <v:imagedata r:id="rId176" o:title=""/>
          </v:shape>
          <o:OLEObject Type="Embed" ProgID="Equation.3" ShapeID="_x0000_i1161" DrawAspect="Content" ObjectID="_1825175729" r:id="rId187"/>
        </w:object>
      </w:r>
      <w:r w:rsidRPr="0003648D">
        <w:t xml:space="preserve"> </w:t>
      </w:r>
      <w:r>
        <w:t>EC</w:t>
      </w:r>
      <w:r w:rsidRPr="0003648D">
        <w:t xml:space="preserve">RINFQAMT </w:t>
      </w:r>
      <w:r w:rsidRPr="1A41FB75">
        <w:rPr>
          <w:i/>
          <w:iCs/>
          <w:vertAlign w:val="subscript"/>
        </w:rPr>
        <w:t>q</w:t>
      </w:r>
      <w:r w:rsidRPr="0003648D">
        <w:rPr>
          <w:vertAlign w:val="subscript"/>
        </w:rPr>
        <w:t xml:space="preserve"> </w:t>
      </w:r>
    </w:p>
    <w:p w14:paraId="4B6E0F7C" w14:textId="77777777" w:rsidR="00895251" w:rsidRPr="0003648D" w:rsidRDefault="00895251" w:rsidP="00895251">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15"/>
        <w:gridCol w:w="6345"/>
      </w:tblGrid>
      <w:tr w:rsidR="00895251" w:rsidRPr="0003648D" w14:paraId="25D6F422" w14:textId="77777777" w:rsidTr="00FE06EF">
        <w:trPr>
          <w:tblHeader/>
        </w:trPr>
        <w:tc>
          <w:tcPr>
            <w:tcW w:w="1278" w:type="pct"/>
          </w:tcPr>
          <w:p w14:paraId="5854E482" w14:textId="77777777" w:rsidR="00895251" w:rsidRPr="0003648D" w:rsidRDefault="00895251" w:rsidP="00FE06EF">
            <w:pPr>
              <w:spacing w:after="120"/>
              <w:rPr>
                <w:b/>
                <w:iCs/>
                <w:sz w:val="20"/>
              </w:rPr>
            </w:pPr>
            <w:r w:rsidRPr="0003648D">
              <w:rPr>
                <w:b/>
                <w:iCs/>
                <w:sz w:val="20"/>
              </w:rPr>
              <w:t>Variable</w:t>
            </w:r>
          </w:p>
        </w:tc>
        <w:tc>
          <w:tcPr>
            <w:tcW w:w="329" w:type="pct"/>
          </w:tcPr>
          <w:p w14:paraId="4BCF2E9C" w14:textId="77777777" w:rsidR="00895251" w:rsidRPr="0003648D" w:rsidRDefault="00895251" w:rsidP="00FE06EF">
            <w:pPr>
              <w:spacing w:after="120"/>
              <w:rPr>
                <w:b/>
                <w:iCs/>
                <w:sz w:val="20"/>
              </w:rPr>
            </w:pPr>
            <w:r w:rsidRPr="0003648D">
              <w:rPr>
                <w:b/>
                <w:iCs/>
                <w:sz w:val="20"/>
              </w:rPr>
              <w:t>Unit</w:t>
            </w:r>
          </w:p>
        </w:tc>
        <w:tc>
          <w:tcPr>
            <w:tcW w:w="3393" w:type="pct"/>
          </w:tcPr>
          <w:p w14:paraId="663BF947" w14:textId="77777777" w:rsidR="00895251" w:rsidRPr="0003648D" w:rsidRDefault="00895251" w:rsidP="00FE06EF">
            <w:pPr>
              <w:spacing w:after="120"/>
              <w:rPr>
                <w:b/>
                <w:iCs/>
                <w:sz w:val="20"/>
              </w:rPr>
            </w:pPr>
            <w:r w:rsidRPr="0003648D">
              <w:rPr>
                <w:b/>
                <w:iCs/>
                <w:sz w:val="20"/>
              </w:rPr>
              <w:t>Description</w:t>
            </w:r>
          </w:p>
        </w:tc>
      </w:tr>
      <w:tr w:rsidR="00895251" w:rsidRPr="0003648D" w14:paraId="5A406656" w14:textId="77777777" w:rsidTr="00FE06EF">
        <w:tc>
          <w:tcPr>
            <w:tcW w:w="1278" w:type="pct"/>
          </w:tcPr>
          <w:p w14:paraId="42607FF0" w14:textId="77777777" w:rsidR="00895251" w:rsidRPr="0003648D" w:rsidRDefault="00895251" w:rsidP="00FE06EF">
            <w:pPr>
              <w:spacing w:after="60"/>
              <w:rPr>
                <w:iCs/>
                <w:sz w:val="20"/>
              </w:rPr>
            </w:pPr>
            <w:r>
              <w:rPr>
                <w:iCs/>
                <w:sz w:val="20"/>
              </w:rPr>
              <w:t>EC</w:t>
            </w:r>
            <w:r w:rsidRPr="0003648D">
              <w:rPr>
                <w:iCs/>
                <w:sz w:val="20"/>
              </w:rPr>
              <w:t>RCOSTTOT</w:t>
            </w:r>
          </w:p>
        </w:tc>
        <w:tc>
          <w:tcPr>
            <w:tcW w:w="329" w:type="pct"/>
          </w:tcPr>
          <w:p w14:paraId="0B18EDE3" w14:textId="77777777" w:rsidR="00895251" w:rsidRPr="0003648D" w:rsidRDefault="00895251" w:rsidP="00FE06EF">
            <w:pPr>
              <w:spacing w:after="60"/>
              <w:rPr>
                <w:iCs/>
                <w:sz w:val="20"/>
              </w:rPr>
            </w:pPr>
            <w:r w:rsidRPr="0003648D">
              <w:rPr>
                <w:iCs/>
                <w:sz w:val="20"/>
              </w:rPr>
              <w:t>$</w:t>
            </w:r>
          </w:p>
        </w:tc>
        <w:tc>
          <w:tcPr>
            <w:tcW w:w="3393" w:type="pct"/>
          </w:tcPr>
          <w:p w14:paraId="566ACCD2" w14:textId="77777777" w:rsidR="00895251" w:rsidRPr="0003648D" w:rsidRDefault="00895251" w:rsidP="00FE06EF">
            <w:pPr>
              <w:spacing w:after="60"/>
              <w:rPr>
                <w:iCs/>
                <w:sz w:val="20"/>
              </w:rPr>
            </w:pPr>
            <w:r w:rsidRPr="006B6435">
              <w:rPr>
                <w:i/>
                <w:iCs/>
                <w:sz w:val="20"/>
              </w:rPr>
              <w:t>ERCOT Contingency Reserve Service</w:t>
            </w:r>
            <w:r w:rsidRPr="0003648D">
              <w:rPr>
                <w:i/>
                <w:iCs/>
                <w:sz w:val="20"/>
              </w:rPr>
              <w:t xml:space="preserve"> Cost Total</w:t>
            </w:r>
            <w:r w:rsidRPr="0003648D">
              <w:rPr>
                <w:iCs/>
                <w:sz w:val="20"/>
              </w:rPr>
              <w:t xml:space="preserve">—The net total costs for </w:t>
            </w:r>
            <w:r>
              <w:rPr>
                <w:iCs/>
                <w:sz w:val="20"/>
              </w:rPr>
              <w:t>ECRS</w:t>
            </w:r>
            <w:r w:rsidRPr="0003648D">
              <w:rPr>
                <w:iCs/>
                <w:sz w:val="20"/>
              </w:rPr>
              <w:t>, for the hour.</w:t>
            </w:r>
          </w:p>
        </w:tc>
      </w:tr>
      <w:tr w:rsidR="00895251" w:rsidRPr="0003648D" w14:paraId="7688E022" w14:textId="77777777" w:rsidTr="00FE06EF">
        <w:tc>
          <w:tcPr>
            <w:tcW w:w="1278" w:type="pct"/>
            <w:tcBorders>
              <w:top w:val="single" w:sz="4" w:space="0" w:color="auto"/>
              <w:left w:val="single" w:sz="4" w:space="0" w:color="auto"/>
              <w:bottom w:val="single" w:sz="4" w:space="0" w:color="auto"/>
              <w:right w:val="single" w:sz="4" w:space="0" w:color="auto"/>
            </w:tcBorders>
          </w:tcPr>
          <w:p w14:paraId="73A2C71B" w14:textId="77777777" w:rsidR="00895251" w:rsidRPr="0003648D" w:rsidRDefault="00895251" w:rsidP="00FE06EF">
            <w:pPr>
              <w:spacing w:after="60"/>
              <w:rPr>
                <w:iCs/>
                <w:sz w:val="20"/>
              </w:rPr>
            </w:pPr>
            <w:r w:rsidRPr="0003648D">
              <w:rPr>
                <w:iCs/>
                <w:sz w:val="20"/>
              </w:rPr>
              <w:t>RTPC</w:t>
            </w:r>
            <w:r>
              <w:rPr>
                <w:iCs/>
                <w:sz w:val="20"/>
              </w:rPr>
              <w:t>EC</w:t>
            </w:r>
            <w:r w:rsidRPr="0003648D">
              <w:rPr>
                <w:iCs/>
                <w:sz w:val="20"/>
              </w:rPr>
              <w:t xml:space="preserve">RAMTTOT </w:t>
            </w:r>
            <w:r w:rsidRPr="0003648D">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46BD5D28"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69AB953B" w14:textId="77777777" w:rsidR="00895251" w:rsidRPr="0003648D" w:rsidRDefault="00895251" w:rsidP="00FE06EF">
            <w:pPr>
              <w:spacing w:after="60"/>
              <w:rPr>
                <w:i/>
                <w:iCs/>
                <w:sz w:val="20"/>
              </w:rPr>
            </w:pPr>
            <w:r w:rsidRPr="0003648D">
              <w:rPr>
                <w:i/>
                <w:iCs/>
                <w:sz w:val="20"/>
              </w:rPr>
              <w:t xml:space="preserve">Procured Capacity for </w:t>
            </w:r>
            <w:r w:rsidRPr="006B6435">
              <w:rPr>
                <w:i/>
                <w:iCs/>
                <w:sz w:val="20"/>
              </w:rPr>
              <w:t>ERCOT Contingency Reserve Service</w:t>
            </w:r>
            <w:r w:rsidRPr="0003648D">
              <w:rPr>
                <w:i/>
                <w:iCs/>
                <w:sz w:val="20"/>
              </w:rPr>
              <w:t xml:space="preserve"> Amount Total by market—</w:t>
            </w:r>
            <w:r w:rsidRPr="0003648D">
              <w:rPr>
                <w:iCs/>
                <w:sz w:val="20"/>
              </w:rPr>
              <w:t xml:space="preserve">The total payments to all QSEs for the Ancillary Service Offers cleared in the market </w:t>
            </w:r>
            <w:r w:rsidRPr="0003648D">
              <w:rPr>
                <w:i/>
                <w:iCs/>
                <w:sz w:val="20"/>
              </w:rPr>
              <w:t>m</w:t>
            </w:r>
            <w:r w:rsidRPr="0003648D">
              <w:rPr>
                <w:iCs/>
                <w:sz w:val="20"/>
              </w:rPr>
              <w:t xml:space="preserve"> for </w:t>
            </w:r>
            <w:r>
              <w:rPr>
                <w:iCs/>
                <w:sz w:val="20"/>
              </w:rPr>
              <w:t>ECRS</w:t>
            </w:r>
            <w:r w:rsidRPr="0003648D">
              <w:rPr>
                <w:iCs/>
                <w:sz w:val="20"/>
              </w:rPr>
              <w:t>, for the hour.</w:t>
            </w:r>
          </w:p>
        </w:tc>
      </w:tr>
      <w:tr w:rsidR="00895251" w:rsidRPr="0003648D" w14:paraId="26E710E0" w14:textId="77777777" w:rsidTr="00FE06EF">
        <w:tc>
          <w:tcPr>
            <w:tcW w:w="1278" w:type="pct"/>
            <w:tcBorders>
              <w:top w:val="single" w:sz="4" w:space="0" w:color="auto"/>
              <w:left w:val="single" w:sz="4" w:space="0" w:color="auto"/>
              <w:bottom w:val="single" w:sz="4" w:space="0" w:color="auto"/>
              <w:right w:val="single" w:sz="4" w:space="0" w:color="auto"/>
            </w:tcBorders>
          </w:tcPr>
          <w:p w14:paraId="7C0B612C" w14:textId="77777777" w:rsidR="00895251" w:rsidRPr="0003648D" w:rsidRDefault="00895251" w:rsidP="00FE06EF">
            <w:pPr>
              <w:spacing w:after="60"/>
              <w:rPr>
                <w:iCs/>
                <w:sz w:val="20"/>
              </w:rPr>
            </w:pPr>
            <w:r w:rsidRPr="0003648D">
              <w:rPr>
                <w:iCs/>
                <w:sz w:val="20"/>
              </w:rPr>
              <w:t>RTPC</w:t>
            </w:r>
            <w:r>
              <w:rPr>
                <w:iCs/>
                <w:sz w:val="20"/>
              </w:rPr>
              <w:t>EC</w:t>
            </w:r>
            <w:r w:rsidRPr="0003648D">
              <w:rPr>
                <w:iCs/>
                <w:sz w:val="20"/>
              </w:rPr>
              <w:t xml:space="preserve">RAMT </w:t>
            </w:r>
            <w:r w:rsidRPr="0003648D">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5B9BD9AE"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04FADC6E" w14:textId="77777777" w:rsidR="00895251" w:rsidRPr="0003648D" w:rsidRDefault="00895251" w:rsidP="00FE06EF">
            <w:pPr>
              <w:spacing w:after="60"/>
              <w:rPr>
                <w:i/>
                <w:iCs/>
                <w:sz w:val="20"/>
              </w:rPr>
            </w:pPr>
            <w:r w:rsidRPr="0003648D">
              <w:rPr>
                <w:i/>
                <w:iCs/>
                <w:sz w:val="20"/>
              </w:rPr>
              <w:t xml:space="preserve">Procured Capacity for </w:t>
            </w:r>
            <w:r w:rsidRPr="006B6435">
              <w:rPr>
                <w:i/>
                <w:iCs/>
                <w:sz w:val="20"/>
              </w:rPr>
              <w:t>ERCOT Contingency Reserve Service</w:t>
            </w:r>
            <w:r w:rsidRPr="0003648D">
              <w:rPr>
                <w:i/>
                <w:iCs/>
                <w:sz w:val="20"/>
              </w:rPr>
              <w:t xml:space="preserve"> Amount per QSE by market</w:t>
            </w:r>
            <w:r w:rsidRPr="0003648D">
              <w:rPr>
                <w:iCs/>
                <w:sz w:val="20"/>
              </w:rPr>
              <w:t xml:space="preserve">—The payment to QSE </w:t>
            </w:r>
            <w:r w:rsidRPr="0003648D">
              <w:rPr>
                <w:i/>
                <w:iCs/>
                <w:sz w:val="20"/>
              </w:rPr>
              <w:t>q</w:t>
            </w:r>
            <w:r w:rsidRPr="0003648D">
              <w:rPr>
                <w:iCs/>
                <w:sz w:val="20"/>
              </w:rPr>
              <w:t xml:space="preserve"> for its Ancillary Service Offers cleared in the market </w:t>
            </w:r>
            <w:r w:rsidRPr="0003648D">
              <w:rPr>
                <w:i/>
                <w:iCs/>
                <w:sz w:val="20"/>
              </w:rPr>
              <w:t>m</w:t>
            </w:r>
            <w:r w:rsidRPr="0003648D">
              <w:rPr>
                <w:iCs/>
                <w:sz w:val="20"/>
              </w:rPr>
              <w:t xml:space="preserve"> for </w:t>
            </w:r>
            <w:r>
              <w:rPr>
                <w:iCs/>
                <w:sz w:val="20"/>
              </w:rPr>
              <w:t>ECRS</w:t>
            </w:r>
            <w:r w:rsidRPr="0003648D">
              <w:rPr>
                <w:iCs/>
                <w:sz w:val="20"/>
              </w:rPr>
              <w:t>, for the hour.</w:t>
            </w:r>
          </w:p>
        </w:tc>
      </w:tr>
      <w:tr w:rsidR="00895251" w:rsidRPr="0003648D" w14:paraId="5E75262E" w14:textId="77777777" w:rsidTr="00FE06EF">
        <w:tc>
          <w:tcPr>
            <w:tcW w:w="1278" w:type="pct"/>
            <w:tcBorders>
              <w:top w:val="single" w:sz="4" w:space="0" w:color="auto"/>
              <w:left w:val="single" w:sz="4" w:space="0" w:color="auto"/>
              <w:bottom w:val="single" w:sz="4" w:space="0" w:color="auto"/>
              <w:right w:val="single" w:sz="4" w:space="0" w:color="auto"/>
            </w:tcBorders>
          </w:tcPr>
          <w:p w14:paraId="097F1B99" w14:textId="77777777" w:rsidR="00895251" w:rsidRPr="0003648D" w:rsidRDefault="00895251" w:rsidP="00FE06EF">
            <w:pPr>
              <w:spacing w:after="60"/>
              <w:rPr>
                <w:iCs/>
                <w:sz w:val="20"/>
              </w:rPr>
            </w:pPr>
            <w:r>
              <w:rPr>
                <w:iCs/>
                <w:sz w:val="20"/>
              </w:rPr>
              <w:t>EC</w:t>
            </w:r>
            <w:r w:rsidRPr="0003648D">
              <w:rPr>
                <w:iCs/>
                <w:sz w:val="20"/>
              </w:rPr>
              <w:t>RFQAMTTOT</w:t>
            </w:r>
          </w:p>
        </w:tc>
        <w:tc>
          <w:tcPr>
            <w:tcW w:w="329" w:type="pct"/>
            <w:tcBorders>
              <w:top w:val="single" w:sz="4" w:space="0" w:color="auto"/>
              <w:left w:val="single" w:sz="4" w:space="0" w:color="auto"/>
              <w:bottom w:val="single" w:sz="4" w:space="0" w:color="auto"/>
              <w:right w:val="single" w:sz="4" w:space="0" w:color="auto"/>
            </w:tcBorders>
          </w:tcPr>
          <w:p w14:paraId="6C52753A"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32681833" w14:textId="77777777" w:rsidR="00895251" w:rsidRPr="0003648D" w:rsidRDefault="00895251" w:rsidP="00FE06EF">
            <w:pPr>
              <w:spacing w:after="60"/>
              <w:rPr>
                <w:i/>
                <w:iCs/>
                <w:sz w:val="20"/>
              </w:rPr>
            </w:pPr>
            <w:r w:rsidRPr="006B6435">
              <w:rPr>
                <w:i/>
                <w:iCs/>
                <w:sz w:val="20"/>
              </w:rPr>
              <w:t>ERCOT Contingency Reserve Service</w:t>
            </w:r>
            <w:r w:rsidRPr="0003648D">
              <w:rPr>
                <w:i/>
                <w:iCs/>
                <w:sz w:val="20"/>
              </w:rPr>
              <w:t xml:space="preserve"> Failure Quantity Amount Total</w:t>
            </w:r>
            <w:r w:rsidRPr="0003648D">
              <w:rPr>
                <w:iCs/>
                <w:sz w:val="20"/>
              </w:rPr>
              <w:t xml:space="preserve">—The total charges to all QSEs for their capacity associated with failures and reconfiguration reductions on their Ancillary Service Supply Responsibilities for </w:t>
            </w:r>
            <w:r>
              <w:rPr>
                <w:iCs/>
                <w:sz w:val="20"/>
              </w:rPr>
              <w:t>ECRS</w:t>
            </w:r>
            <w:r w:rsidRPr="0003648D">
              <w:rPr>
                <w:iCs/>
                <w:sz w:val="20"/>
              </w:rPr>
              <w:t>, for the hour.</w:t>
            </w:r>
          </w:p>
        </w:tc>
      </w:tr>
      <w:tr w:rsidR="00895251" w:rsidRPr="0003648D" w14:paraId="19EFCBBD" w14:textId="77777777" w:rsidTr="00FE06EF">
        <w:tc>
          <w:tcPr>
            <w:tcW w:w="1278" w:type="pct"/>
            <w:tcBorders>
              <w:top w:val="single" w:sz="4" w:space="0" w:color="auto"/>
              <w:left w:val="single" w:sz="4" w:space="0" w:color="auto"/>
              <w:bottom w:val="single" w:sz="4" w:space="0" w:color="auto"/>
              <w:right w:val="single" w:sz="4" w:space="0" w:color="auto"/>
            </w:tcBorders>
          </w:tcPr>
          <w:p w14:paraId="4F46A1C1" w14:textId="77777777" w:rsidR="00895251" w:rsidRPr="0003648D" w:rsidRDefault="00895251" w:rsidP="00FE06EF">
            <w:pPr>
              <w:spacing w:after="60"/>
              <w:rPr>
                <w:iCs/>
                <w:sz w:val="20"/>
              </w:rPr>
            </w:pPr>
            <w:r>
              <w:rPr>
                <w:iCs/>
                <w:sz w:val="20"/>
              </w:rPr>
              <w:t>EC</w:t>
            </w:r>
            <w:r w:rsidRPr="0003648D">
              <w:rPr>
                <w:iCs/>
                <w:sz w:val="20"/>
              </w:rPr>
              <w:t xml:space="preserve">RFQAMTQSETOT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3B84A4B"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30070FA4" w14:textId="77777777" w:rsidR="00895251" w:rsidRPr="0003648D" w:rsidRDefault="00895251" w:rsidP="00FE06EF">
            <w:pPr>
              <w:spacing w:after="60"/>
              <w:rPr>
                <w:i/>
                <w:iCs/>
                <w:sz w:val="20"/>
              </w:rPr>
            </w:pPr>
            <w:r w:rsidRPr="006B6435">
              <w:rPr>
                <w:i/>
                <w:iCs/>
                <w:sz w:val="20"/>
              </w:rPr>
              <w:t>ERCOT Contingency Reserve Service</w:t>
            </w:r>
            <w:r w:rsidRPr="0003648D">
              <w:rPr>
                <w:i/>
                <w:iCs/>
                <w:sz w:val="20"/>
              </w:rPr>
              <w:t xml:space="preserve"> Failure Quantity Amount Total per QSE</w:t>
            </w:r>
            <w:r w:rsidRPr="0003648D">
              <w:rPr>
                <w:iCs/>
                <w:sz w:val="20"/>
              </w:rPr>
              <w:t xml:space="preserve">—The charge to QSE </w:t>
            </w:r>
            <w:r w:rsidRPr="0003648D">
              <w:rPr>
                <w:i/>
                <w:iCs/>
                <w:sz w:val="20"/>
              </w:rPr>
              <w:t>q</w:t>
            </w:r>
            <w:r w:rsidRPr="0003648D">
              <w:rPr>
                <w:iCs/>
                <w:sz w:val="20"/>
              </w:rPr>
              <w:t xml:space="preserve"> for its total capacity associated with failures and reconfiguration reductions on its Ancillary Service Supply Responsibility for </w:t>
            </w:r>
            <w:r>
              <w:rPr>
                <w:iCs/>
                <w:sz w:val="20"/>
              </w:rPr>
              <w:t>ECRS</w:t>
            </w:r>
            <w:r w:rsidRPr="0003648D">
              <w:rPr>
                <w:iCs/>
                <w:sz w:val="20"/>
              </w:rPr>
              <w:t>, for the hour.</w:t>
            </w:r>
          </w:p>
        </w:tc>
      </w:tr>
      <w:tr w:rsidR="00895251" w:rsidRPr="0003648D" w14:paraId="75ED6135" w14:textId="77777777" w:rsidTr="00FE06EF">
        <w:tc>
          <w:tcPr>
            <w:tcW w:w="1278" w:type="pct"/>
            <w:tcBorders>
              <w:top w:val="single" w:sz="4" w:space="0" w:color="auto"/>
              <w:left w:val="single" w:sz="4" w:space="0" w:color="auto"/>
              <w:bottom w:val="single" w:sz="4" w:space="0" w:color="auto"/>
              <w:right w:val="single" w:sz="4" w:space="0" w:color="auto"/>
            </w:tcBorders>
          </w:tcPr>
          <w:p w14:paraId="1F67DE3D" w14:textId="77777777" w:rsidR="00895251" w:rsidRPr="0003648D" w:rsidRDefault="00895251" w:rsidP="00FE06EF">
            <w:pPr>
              <w:spacing w:after="60"/>
              <w:rPr>
                <w:iCs/>
                <w:sz w:val="20"/>
              </w:rPr>
            </w:pPr>
            <w:r w:rsidRPr="0003648D">
              <w:rPr>
                <w:iCs/>
                <w:sz w:val="20"/>
              </w:rPr>
              <w:t>RTPC</w:t>
            </w:r>
            <w:r>
              <w:rPr>
                <w:iCs/>
                <w:sz w:val="20"/>
              </w:rPr>
              <w:t>EC</w:t>
            </w:r>
            <w:r w:rsidRPr="0003648D">
              <w:rPr>
                <w:iCs/>
                <w:sz w:val="20"/>
              </w:rPr>
              <w:t xml:space="preserve">RAMTQSETOT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6EC5960F"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2D1ABDBA" w14:textId="77777777" w:rsidR="00895251" w:rsidRPr="0003648D" w:rsidRDefault="00895251" w:rsidP="00FE06EF">
            <w:pPr>
              <w:spacing w:after="60"/>
              <w:rPr>
                <w:iCs/>
                <w:sz w:val="20"/>
              </w:rPr>
            </w:pPr>
            <w:r w:rsidRPr="0003648D">
              <w:rPr>
                <w:i/>
                <w:iCs/>
                <w:sz w:val="20"/>
              </w:rPr>
              <w:t xml:space="preserve">Procured Capacity for </w:t>
            </w:r>
            <w:r w:rsidRPr="006B6435">
              <w:rPr>
                <w:i/>
                <w:iCs/>
                <w:sz w:val="20"/>
              </w:rPr>
              <w:t>ERCOT Contingency Reserve Service</w:t>
            </w:r>
            <w:r w:rsidRPr="0003648D">
              <w:rPr>
                <w:i/>
                <w:iCs/>
                <w:sz w:val="20"/>
              </w:rPr>
              <w:t xml:space="preserve"> Amount Total per QSE</w:t>
            </w:r>
            <w:r w:rsidRPr="0003648D">
              <w:rPr>
                <w:iCs/>
                <w:sz w:val="20"/>
              </w:rPr>
              <w:t xml:space="preserve">—The total payments to a QSE </w:t>
            </w:r>
            <w:r w:rsidRPr="0003648D">
              <w:rPr>
                <w:i/>
                <w:iCs/>
                <w:sz w:val="20"/>
              </w:rPr>
              <w:t>q</w:t>
            </w:r>
            <w:r w:rsidRPr="0003648D">
              <w:rPr>
                <w:iCs/>
                <w:sz w:val="20"/>
              </w:rPr>
              <w:t xml:space="preserve"> in all SASMs and RSASMs for the Ancillary Service Offers cleared for </w:t>
            </w:r>
            <w:r>
              <w:rPr>
                <w:iCs/>
                <w:sz w:val="20"/>
              </w:rPr>
              <w:t>ECRS</w:t>
            </w:r>
            <w:r w:rsidRPr="0003648D">
              <w:rPr>
                <w:iCs/>
                <w:sz w:val="20"/>
              </w:rPr>
              <w:t>, for the hour.</w:t>
            </w:r>
          </w:p>
        </w:tc>
      </w:tr>
      <w:tr w:rsidR="00895251" w:rsidRPr="0003648D" w14:paraId="35D9434C" w14:textId="77777777" w:rsidTr="00FE06EF">
        <w:tc>
          <w:tcPr>
            <w:tcW w:w="1278" w:type="pct"/>
            <w:tcBorders>
              <w:top w:val="single" w:sz="4" w:space="0" w:color="auto"/>
              <w:left w:val="single" w:sz="4" w:space="0" w:color="auto"/>
              <w:bottom w:val="single" w:sz="4" w:space="0" w:color="auto"/>
              <w:right w:val="single" w:sz="4" w:space="0" w:color="auto"/>
            </w:tcBorders>
          </w:tcPr>
          <w:p w14:paraId="2EB729E3" w14:textId="77777777" w:rsidR="00895251" w:rsidRPr="0003648D" w:rsidRDefault="00895251" w:rsidP="00FE06EF">
            <w:pPr>
              <w:rPr>
                <w:b/>
                <w:sz w:val="20"/>
              </w:rPr>
            </w:pPr>
            <w:r w:rsidRPr="0003648D">
              <w:rPr>
                <w:sz w:val="20"/>
              </w:rPr>
              <w:t>PC</w:t>
            </w:r>
            <w:r>
              <w:rPr>
                <w:sz w:val="20"/>
              </w:rPr>
              <w:t>EC</w:t>
            </w:r>
            <w:r w:rsidRPr="0003648D">
              <w:rPr>
                <w:sz w:val="20"/>
              </w:rPr>
              <w:t xml:space="preserve">RAMT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3CEB837" w14:textId="77777777" w:rsidR="00895251" w:rsidRPr="0003648D" w:rsidRDefault="00895251" w:rsidP="00FE06EF">
            <w:pPr>
              <w:rPr>
                <w:b/>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6C7DEC25" w14:textId="77777777" w:rsidR="00895251" w:rsidRPr="0003648D" w:rsidRDefault="00895251" w:rsidP="00FE06EF">
            <w:pPr>
              <w:rPr>
                <w:b/>
                <w:sz w:val="20"/>
              </w:rPr>
            </w:pPr>
            <w:r w:rsidRPr="0003648D">
              <w:rPr>
                <w:i/>
                <w:sz w:val="20"/>
              </w:rPr>
              <w:t xml:space="preserve">Procured Capacity for </w:t>
            </w:r>
            <w:r w:rsidRPr="006B6435">
              <w:rPr>
                <w:i/>
                <w:iCs/>
                <w:sz w:val="20"/>
              </w:rPr>
              <w:t>ERCOT Contingency Reserve Service</w:t>
            </w:r>
            <w:r w:rsidRPr="0003648D">
              <w:rPr>
                <w:i/>
                <w:sz w:val="20"/>
              </w:rPr>
              <w:t xml:space="preserve"> Amount per QSE for DAM</w:t>
            </w:r>
            <w:r w:rsidRPr="0003648D">
              <w:rPr>
                <w:sz w:val="20"/>
              </w:rPr>
              <w:t xml:space="preserve">—The DAM </w:t>
            </w:r>
            <w:r>
              <w:rPr>
                <w:sz w:val="20"/>
              </w:rPr>
              <w:t>EC</w:t>
            </w:r>
            <w:r w:rsidRPr="0003648D">
              <w:rPr>
                <w:sz w:val="20"/>
              </w:rPr>
              <w:t xml:space="preserve">RS payment for QSE </w:t>
            </w:r>
            <w:r w:rsidRPr="0003648D">
              <w:rPr>
                <w:i/>
                <w:sz w:val="20"/>
              </w:rPr>
              <w:t>q</w:t>
            </w:r>
            <w:r w:rsidRPr="0003648D">
              <w:rPr>
                <w:sz w:val="20"/>
              </w:rPr>
              <w:t>, for the hour.</w:t>
            </w:r>
          </w:p>
        </w:tc>
      </w:tr>
      <w:tr w:rsidR="00895251" w:rsidRPr="0003648D" w14:paraId="4486B435" w14:textId="77777777" w:rsidTr="00FE06EF">
        <w:tc>
          <w:tcPr>
            <w:tcW w:w="1278" w:type="pct"/>
            <w:tcBorders>
              <w:top w:val="single" w:sz="4" w:space="0" w:color="auto"/>
              <w:left w:val="single" w:sz="4" w:space="0" w:color="auto"/>
              <w:bottom w:val="single" w:sz="4" w:space="0" w:color="auto"/>
              <w:right w:val="single" w:sz="4" w:space="0" w:color="auto"/>
            </w:tcBorders>
          </w:tcPr>
          <w:p w14:paraId="6AF79E30" w14:textId="77777777" w:rsidR="00895251" w:rsidRPr="0003648D" w:rsidRDefault="00895251" w:rsidP="00FE06EF">
            <w:pPr>
              <w:spacing w:after="60"/>
              <w:rPr>
                <w:sz w:val="20"/>
              </w:rPr>
            </w:pPr>
            <w:r w:rsidRPr="0003648D">
              <w:rPr>
                <w:sz w:val="20"/>
              </w:rPr>
              <w:t>PC</w:t>
            </w:r>
            <w:r>
              <w:rPr>
                <w:sz w:val="20"/>
              </w:rPr>
              <w:t>EC</w:t>
            </w:r>
            <w:r w:rsidRPr="0003648D">
              <w:rPr>
                <w:sz w:val="20"/>
              </w:rPr>
              <w:t xml:space="preserve">RAMTTOT </w:t>
            </w:r>
          </w:p>
        </w:tc>
        <w:tc>
          <w:tcPr>
            <w:tcW w:w="329" w:type="pct"/>
            <w:tcBorders>
              <w:top w:val="single" w:sz="4" w:space="0" w:color="auto"/>
              <w:left w:val="single" w:sz="4" w:space="0" w:color="auto"/>
              <w:bottom w:val="single" w:sz="4" w:space="0" w:color="auto"/>
              <w:right w:val="single" w:sz="4" w:space="0" w:color="auto"/>
            </w:tcBorders>
          </w:tcPr>
          <w:p w14:paraId="387C80A3" w14:textId="77777777" w:rsidR="00895251" w:rsidRPr="0003648D" w:rsidRDefault="00895251" w:rsidP="00FE06EF">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1B5FC7F5" w14:textId="77777777" w:rsidR="00895251" w:rsidRPr="0003648D" w:rsidRDefault="00895251" w:rsidP="00FE06EF">
            <w:pPr>
              <w:spacing w:after="60"/>
              <w:rPr>
                <w:sz w:val="20"/>
              </w:rPr>
            </w:pPr>
            <w:r w:rsidRPr="0003648D">
              <w:rPr>
                <w:i/>
                <w:sz w:val="20"/>
              </w:rPr>
              <w:t xml:space="preserve">Procured Capacity for </w:t>
            </w:r>
            <w:r w:rsidRPr="006B6435">
              <w:rPr>
                <w:i/>
                <w:iCs/>
                <w:sz w:val="20"/>
              </w:rPr>
              <w:t>ERCOT Contingency Reserve Service</w:t>
            </w:r>
            <w:r w:rsidRPr="0003648D">
              <w:rPr>
                <w:i/>
                <w:sz w:val="20"/>
              </w:rPr>
              <w:t xml:space="preserve"> Amount Total in DAM</w:t>
            </w:r>
            <w:r w:rsidRPr="0003648D">
              <w:rPr>
                <w:sz w:val="20"/>
              </w:rPr>
              <w:t xml:space="preserve">—The total of the DAM </w:t>
            </w:r>
            <w:r>
              <w:rPr>
                <w:sz w:val="20"/>
              </w:rPr>
              <w:t>EC</w:t>
            </w:r>
            <w:r w:rsidRPr="0003648D">
              <w:rPr>
                <w:sz w:val="20"/>
              </w:rPr>
              <w:t>RS payments for all QSEs, for the hour.</w:t>
            </w:r>
          </w:p>
        </w:tc>
      </w:tr>
      <w:tr w:rsidR="00895251" w:rsidRPr="0003648D" w14:paraId="4984A7D8" w14:textId="77777777" w:rsidTr="00FE06EF">
        <w:tc>
          <w:tcPr>
            <w:tcW w:w="1278" w:type="pct"/>
            <w:tcBorders>
              <w:top w:val="single" w:sz="4" w:space="0" w:color="auto"/>
              <w:left w:val="single" w:sz="4" w:space="0" w:color="auto"/>
              <w:bottom w:val="single" w:sz="4" w:space="0" w:color="auto"/>
              <w:right w:val="single" w:sz="4" w:space="0" w:color="auto"/>
            </w:tcBorders>
          </w:tcPr>
          <w:p w14:paraId="7EBC238D" w14:textId="77777777" w:rsidR="00895251" w:rsidRPr="0003648D" w:rsidRDefault="00895251" w:rsidP="00FE06EF">
            <w:pPr>
              <w:spacing w:after="60"/>
              <w:rPr>
                <w:sz w:val="20"/>
              </w:rPr>
            </w:pPr>
            <w:r>
              <w:rPr>
                <w:sz w:val="20"/>
              </w:rPr>
              <w:t>EC</w:t>
            </w:r>
            <w:r w:rsidRPr="0003648D">
              <w:rPr>
                <w:sz w:val="20"/>
              </w:rPr>
              <w:t>RINFQAMTTOT</w:t>
            </w:r>
          </w:p>
        </w:tc>
        <w:tc>
          <w:tcPr>
            <w:tcW w:w="329" w:type="pct"/>
            <w:tcBorders>
              <w:top w:val="single" w:sz="4" w:space="0" w:color="auto"/>
              <w:left w:val="single" w:sz="4" w:space="0" w:color="auto"/>
              <w:bottom w:val="single" w:sz="4" w:space="0" w:color="auto"/>
              <w:right w:val="single" w:sz="4" w:space="0" w:color="auto"/>
            </w:tcBorders>
          </w:tcPr>
          <w:p w14:paraId="12ACD14F" w14:textId="77777777" w:rsidR="00895251" w:rsidRPr="0003648D" w:rsidRDefault="00895251" w:rsidP="00FE06EF">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0AE68B8F" w14:textId="77777777" w:rsidR="00895251" w:rsidRPr="0003648D" w:rsidRDefault="00895251" w:rsidP="00FE06EF">
            <w:pPr>
              <w:spacing w:after="60"/>
              <w:rPr>
                <w:i/>
                <w:sz w:val="20"/>
              </w:rPr>
            </w:pPr>
            <w:r w:rsidRPr="006B6435">
              <w:rPr>
                <w:i/>
                <w:iCs/>
                <w:sz w:val="20"/>
              </w:rPr>
              <w:t>ERCOT Contingency Reserve Service</w:t>
            </w:r>
            <w:r w:rsidRPr="0003648D">
              <w:rPr>
                <w:i/>
                <w:sz w:val="20"/>
              </w:rPr>
              <w:t xml:space="preserve"> Infeasible Quantity Amount Total </w:t>
            </w:r>
            <w:r w:rsidRPr="0003648D">
              <w:rPr>
                <w:sz w:val="20"/>
              </w:rPr>
              <w:t xml:space="preserve">— The charge to all QSEs for their total capacity associated with infeasible deployment of Ancillary Service Supply Responsibilities for </w:t>
            </w:r>
            <w:r>
              <w:rPr>
                <w:sz w:val="20"/>
              </w:rPr>
              <w:t>EC</w:t>
            </w:r>
            <w:r w:rsidRPr="0003648D">
              <w:rPr>
                <w:sz w:val="20"/>
              </w:rPr>
              <w:t>RS, for the hour.</w:t>
            </w:r>
          </w:p>
        </w:tc>
      </w:tr>
      <w:tr w:rsidR="00895251" w:rsidRPr="0003648D" w14:paraId="0E7A77D5" w14:textId="77777777" w:rsidTr="00FE06EF">
        <w:tc>
          <w:tcPr>
            <w:tcW w:w="1278" w:type="pct"/>
            <w:tcBorders>
              <w:top w:val="single" w:sz="4" w:space="0" w:color="auto"/>
              <w:left w:val="single" w:sz="4" w:space="0" w:color="auto"/>
              <w:bottom w:val="single" w:sz="4" w:space="0" w:color="auto"/>
              <w:right w:val="single" w:sz="4" w:space="0" w:color="auto"/>
            </w:tcBorders>
          </w:tcPr>
          <w:p w14:paraId="0127DA78" w14:textId="77777777" w:rsidR="00895251" w:rsidRPr="0003648D" w:rsidRDefault="00895251" w:rsidP="00FE06EF">
            <w:pPr>
              <w:spacing w:after="60"/>
              <w:rPr>
                <w:sz w:val="20"/>
              </w:rPr>
            </w:pPr>
            <w:r>
              <w:rPr>
                <w:sz w:val="20"/>
              </w:rPr>
              <w:t>EC</w:t>
            </w:r>
            <w:r w:rsidRPr="0003648D">
              <w:rPr>
                <w:sz w:val="20"/>
              </w:rPr>
              <w:t xml:space="preserve">RINFQAMT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0F4EEA1" w14:textId="77777777" w:rsidR="00895251" w:rsidRPr="0003648D" w:rsidRDefault="00895251" w:rsidP="00FE06EF">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7F7389CD" w14:textId="77777777" w:rsidR="00895251" w:rsidRPr="0003648D" w:rsidRDefault="00895251" w:rsidP="00FE06EF">
            <w:pPr>
              <w:spacing w:after="60"/>
              <w:rPr>
                <w:i/>
                <w:sz w:val="20"/>
              </w:rPr>
            </w:pPr>
            <w:r w:rsidRPr="006B6435">
              <w:rPr>
                <w:i/>
                <w:iCs/>
                <w:sz w:val="20"/>
              </w:rPr>
              <w:t>ERCOT Contingency Reserve Service</w:t>
            </w:r>
            <w:r w:rsidRPr="0003648D">
              <w:rPr>
                <w:i/>
                <w:sz w:val="20"/>
              </w:rPr>
              <w:t xml:space="preserve"> Infeasible Quantity Amount per QSE</w:t>
            </w:r>
            <w:r w:rsidRPr="0003648D">
              <w:rPr>
                <w:sz w:val="20"/>
              </w:rPr>
              <w:t xml:space="preserve">—The total charge to QSE </w:t>
            </w:r>
            <w:r w:rsidRPr="0003648D">
              <w:rPr>
                <w:i/>
                <w:sz w:val="20"/>
              </w:rPr>
              <w:t>q</w:t>
            </w:r>
            <w:r w:rsidRPr="0003648D">
              <w:rPr>
                <w:sz w:val="20"/>
              </w:rPr>
              <w:t xml:space="preserve"> for its total capacity associated with </w:t>
            </w:r>
            <w:r w:rsidRPr="0003648D">
              <w:rPr>
                <w:sz w:val="20"/>
              </w:rPr>
              <w:lastRenderedPageBreak/>
              <w:t xml:space="preserve">infeasible deployment of Ancillary Service Supply Responsibilities for </w:t>
            </w:r>
            <w:r>
              <w:rPr>
                <w:sz w:val="20"/>
              </w:rPr>
              <w:t>EC</w:t>
            </w:r>
            <w:r w:rsidRPr="0003648D">
              <w:rPr>
                <w:sz w:val="20"/>
              </w:rPr>
              <w:t>RS, for the hour.</w:t>
            </w:r>
          </w:p>
        </w:tc>
      </w:tr>
      <w:tr w:rsidR="00895251" w:rsidRPr="0003648D" w14:paraId="7D50355B" w14:textId="77777777" w:rsidTr="00FE06EF">
        <w:tc>
          <w:tcPr>
            <w:tcW w:w="1278" w:type="pct"/>
            <w:tcBorders>
              <w:top w:val="single" w:sz="4" w:space="0" w:color="auto"/>
              <w:left w:val="single" w:sz="4" w:space="0" w:color="auto"/>
              <w:bottom w:val="single" w:sz="4" w:space="0" w:color="auto"/>
              <w:right w:val="single" w:sz="4" w:space="0" w:color="auto"/>
            </w:tcBorders>
          </w:tcPr>
          <w:p w14:paraId="0B53F1AF" w14:textId="77777777" w:rsidR="00895251" w:rsidRPr="0003648D" w:rsidRDefault="00895251" w:rsidP="00FE06EF">
            <w:pPr>
              <w:spacing w:after="60"/>
              <w:rPr>
                <w:i/>
                <w:iCs/>
                <w:sz w:val="20"/>
              </w:rPr>
            </w:pPr>
            <w:r>
              <w:rPr>
                <w:i/>
                <w:iCs/>
                <w:sz w:val="20"/>
              </w:rPr>
              <w:lastRenderedPageBreak/>
              <w:t>q</w:t>
            </w:r>
          </w:p>
        </w:tc>
        <w:tc>
          <w:tcPr>
            <w:tcW w:w="329" w:type="pct"/>
            <w:tcBorders>
              <w:top w:val="single" w:sz="4" w:space="0" w:color="auto"/>
              <w:left w:val="single" w:sz="4" w:space="0" w:color="auto"/>
              <w:bottom w:val="single" w:sz="4" w:space="0" w:color="auto"/>
              <w:right w:val="single" w:sz="4" w:space="0" w:color="auto"/>
            </w:tcBorders>
          </w:tcPr>
          <w:p w14:paraId="2E6B8F1B" w14:textId="77777777" w:rsidR="00895251" w:rsidRPr="0003648D" w:rsidRDefault="00895251" w:rsidP="00FE06EF">
            <w:pPr>
              <w:spacing w:after="60"/>
              <w:rPr>
                <w:iCs/>
                <w:sz w:val="20"/>
              </w:rPr>
            </w:pPr>
            <w:r w:rsidRPr="0003648D">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6F5DD20D" w14:textId="77777777" w:rsidR="00895251" w:rsidRPr="0003648D" w:rsidRDefault="00895251" w:rsidP="00FE06EF">
            <w:pPr>
              <w:spacing w:after="60"/>
              <w:rPr>
                <w:iCs/>
                <w:sz w:val="20"/>
              </w:rPr>
            </w:pPr>
            <w:r w:rsidRPr="0003648D">
              <w:rPr>
                <w:iCs/>
                <w:sz w:val="20"/>
              </w:rPr>
              <w:t>A QSE.</w:t>
            </w:r>
          </w:p>
        </w:tc>
      </w:tr>
      <w:tr w:rsidR="00895251" w:rsidRPr="0003648D" w14:paraId="5AE37936" w14:textId="77777777" w:rsidTr="00FE06EF">
        <w:tc>
          <w:tcPr>
            <w:tcW w:w="1278" w:type="pct"/>
            <w:tcBorders>
              <w:top w:val="single" w:sz="4" w:space="0" w:color="auto"/>
              <w:left w:val="single" w:sz="4" w:space="0" w:color="auto"/>
              <w:bottom w:val="single" w:sz="4" w:space="0" w:color="auto"/>
              <w:right w:val="single" w:sz="4" w:space="0" w:color="auto"/>
            </w:tcBorders>
          </w:tcPr>
          <w:p w14:paraId="091BCEFC" w14:textId="77777777" w:rsidR="00895251" w:rsidRPr="0003648D" w:rsidRDefault="00895251" w:rsidP="00FE06EF">
            <w:pPr>
              <w:spacing w:after="60"/>
              <w:rPr>
                <w:i/>
                <w:iCs/>
                <w:sz w:val="20"/>
              </w:rPr>
            </w:pPr>
            <w:r>
              <w:rPr>
                <w:i/>
                <w:iCs/>
                <w:sz w:val="20"/>
              </w:rPr>
              <w:t>m</w:t>
            </w:r>
          </w:p>
        </w:tc>
        <w:tc>
          <w:tcPr>
            <w:tcW w:w="329" w:type="pct"/>
            <w:tcBorders>
              <w:top w:val="single" w:sz="4" w:space="0" w:color="auto"/>
              <w:left w:val="single" w:sz="4" w:space="0" w:color="auto"/>
              <w:bottom w:val="single" w:sz="4" w:space="0" w:color="auto"/>
              <w:right w:val="single" w:sz="4" w:space="0" w:color="auto"/>
            </w:tcBorders>
          </w:tcPr>
          <w:p w14:paraId="0AE054D2" w14:textId="77777777" w:rsidR="00895251" w:rsidRPr="0003648D" w:rsidRDefault="00895251" w:rsidP="00FE06EF">
            <w:pPr>
              <w:spacing w:after="60"/>
              <w:rPr>
                <w:iCs/>
                <w:sz w:val="20"/>
              </w:rPr>
            </w:pPr>
            <w:r w:rsidRPr="0003648D">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5B22A366" w14:textId="77777777" w:rsidR="00895251" w:rsidRPr="0003648D" w:rsidRDefault="00895251" w:rsidP="00FE06EF">
            <w:pPr>
              <w:spacing w:after="60"/>
              <w:rPr>
                <w:iCs/>
                <w:sz w:val="20"/>
              </w:rPr>
            </w:pPr>
            <w:r w:rsidRPr="0003648D">
              <w:rPr>
                <w:iCs/>
                <w:sz w:val="20"/>
              </w:rPr>
              <w:t>An Ancillary Service market (SASM or RSASM) for the given Operating Hour.</w:t>
            </w:r>
          </w:p>
        </w:tc>
      </w:tr>
    </w:tbl>
    <w:p w14:paraId="63AE01CE" w14:textId="77777777" w:rsidR="00895251" w:rsidRPr="0003648D" w:rsidRDefault="00895251" w:rsidP="008952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5251" w:rsidRPr="0003648D" w14:paraId="6002C56B" w14:textId="77777777" w:rsidTr="00CB5652">
        <w:trPr>
          <w:trHeight w:val="1016"/>
        </w:trPr>
        <w:tc>
          <w:tcPr>
            <w:tcW w:w="9576" w:type="dxa"/>
            <w:shd w:val="clear" w:color="auto" w:fill="D9D9D9" w:themeFill="background1" w:themeFillShade="D9"/>
          </w:tcPr>
          <w:p w14:paraId="258818F9" w14:textId="77777777" w:rsidR="00895251" w:rsidRPr="0003648D" w:rsidRDefault="00895251" w:rsidP="00FE06EF">
            <w:pPr>
              <w:pStyle w:val="Instructions"/>
              <w:spacing w:before="120"/>
            </w:pPr>
            <w:r w:rsidRPr="0003648D">
              <w:t>[NPRR841:  Replace paragraph (a) above with the following upon system implementation:]</w:t>
            </w:r>
          </w:p>
          <w:p w14:paraId="7132D9D4" w14:textId="77777777" w:rsidR="00895251" w:rsidRPr="0003648D" w:rsidRDefault="00895251" w:rsidP="00FE06EF">
            <w:pPr>
              <w:spacing w:after="240"/>
              <w:ind w:left="1440" w:hanging="720"/>
            </w:pPr>
            <w:r w:rsidRPr="0003648D">
              <w:t>(a)</w:t>
            </w:r>
            <w:r w:rsidRPr="0003648D">
              <w:tab/>
              <w:t xml:space="preserve">The net total costs for </w:t>
            </w:r>
            <w:r>
              <w:t>EC</w:t>
            </w:r>
            <w:r w:rsidRPr="0003648D">
              <w:t xml:space="preserve">RS for a given Operating Hour </w:t>
            </w:r>
            <w:proofErr w:type="gramStart"/>
            <w:r w:rsidRPr="0003648D">
              <w:t>is</w:t>
            </w:r>
            <w:proofErr w:type="gramEnd"/>
            <w:r w:rsidRPr="0003648D">
              <w:t xml:space="preserve"> calculated as follows:</w:t>
            </w:r>
          </w:p>
          <w:p w14:paraId="46DB7DE5" w14:textId="77777777" w:rsidR="00895251" w:rsidRPr="0003648D" w:rsidRDefault="6D83C740" w:rsidP="00FE06EF">
            <w:pPr>
              <w:spacing w:after="120"/>
              <w:ind w:left="3600" w:hanging="2880"/>
              <w:rPr>
                <w:b/>
                <w:bCs/>
              </w:rPr>
            </w:pPr>
            <w:r>
              <w:rPr>
                <w:b/>
                <w:bCs/>
              </w:rPr>
              <w:t>EC</w:t>
            </w:r>
            <w:r w:rsidRPr="0003648D">
              <w:rPr>
                <w:b/>
                <w:bCs/>
              </w:rPr>
              <w:t>RCOSTTOT</w:t>
            </w:r>
            <w:r w:rsidR="00895251" w:rsidRPr="0003648D">
              <w:rPr>
                <w:b/>
                <w:bCs/>
              </w:rPr>
              <w:tab/>
            </w:r>
            <w:r w:rsidRPr="0003648D">
              <w:rPr>
                <w:b/>
                <w:bCs/>
              </w:rPr>
              <w:t>=</w:t>
            </w:r>
            <w:r w:rsidR="00895251" w:rsidRPr="0003648D">
              <w:rPr>
                <w:b/>
                <w:bCs/>
              </w:rPr>
              <w:tab/>
            </w:r>
            <w:r w:rsidRPr="0003648D">
              <w:rPr>
                <w:b/>
                <w:bCs/>
              </w:rPr>
              <w:t>(-1) * (</w:t>
            </w:r>
            <w:r w:rsidR="00895251">
              <w:rPr>
                <w:b/>
                <w:noProof/>
                <w:position w:val="-20"/>
              </w:rPr>
              <w:drawing>
                <wp:inline distT="0" distB="0" distL="0" distR="0" wp14:anchorId="6914C934" wp14:editId="5D77B830">
                  <wp:extent cx="142875" cy="276225"/>
                  <wp:effectExtent l="0" t="0" r="9525" b="9525"/>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03648D">
              <w:rPr>
                <w:b/>
                <w:bCs/>
              </w:rPr>
              <w:t>(RTPC</w:t>
            </w:r>
            <w:r>
              <w:rPr>
                <w:b/>
                <w:bCs/>
              </w:rPr>
              <w:t>EC</w:t>
            </w:r>
            <w:r w:rsidRPr="0003648D">
              <w:rPr>
                <w:b/>
                <w:bCs/>
              </w:rPr>
              <w:t xml:space="preserve">RAMTTOT </w:t>
            </w:r>
            <w:r w:rsidRPr="1A41FB75">
              <w:rPr>
                <w:b/>
                <w:bCs/>
                <w:i/>
                <w:iCs/>
                <w:vertAlign w:val="subscript"/>
              </w:rPr>
              <w:t>m</w:t>
            </w:r>
            <w:r w:rsidRPr="0003648D">
              <w:rPr>
                <w:rFonts w:ascii="Times New Roman Bold" w:hAnsi="Times New Roman Bold"/>
                <w:b/>
                <w:bCs/>
              </w:rPr>
              <w:t>)</w:t>
            </w:r>
            <w:r w:rsidRPr="0003648D">
              <w:rPr>
                <w:b/>
                <w:bCs/>
              </w:rPr>
              <w:t xml:space="preserve"> +    </w:t>
            </w:r>
            <w:r w:rsidR="00895251" w:rsidRPr="0003648D">
              <w:rPr>
                <w:b/>
                <w:bCs/>
              </w:rPr>
              <w:tab/>
            </w:r>
            <w:r w:rsidRPr="0003648D">
              <w:rPr>
                <w:b/>
                <w:bCs/>
              </w:rPr>
              <w:t>PC</w:t>
            </w:r>
            <w:r>
              <w:rPr>
                <w:b/>
                <w:bCs/>
              </w:rPr>
              <w:t>EC</w:t>
            </w:r>
            <w:r w:rsidRPr="0003648D">
              <w:rPr>
                <w:b/>
                <w:bCs/>
              </w:rPr>
              <w:t xml:space="preserve">RAMTTOT  + </w:t>
            </w:r>
            <w:r>
              <w:rPr>
                <w:b/>
                <w:bCs/>
              </w:rPr>
              <w:t>EC</w:t>
            </w:r>
            <w:r w:rsidRPr="0003648D">
              <w:rPr>
                <w:b/>
                <w:bCs/>
              </w:rPr>
              <w:t xml:space="preserve">RFQAMTTOT + </w:t>
            </w:r>
          </w:p>
          <w:p w14:paraId="6D7998F9" w14:textId="77777777" w:rsidR="00895251" w:rsidRPr="0003648D" w:rsidRDefault="00895251" w:rsidP="00FE06EF">
            <w:pPr>
              <w:spacing w:after="240"/>
              <w:ind w:left="3600" w:firstLine="720"/>
              <w:rPr>
                <w:b/>
                <w:bCs/>
              </w:rPr>
            </w:pPr>
            <w:r>
              <w:rPr>
                <w:b/>
                <w:bCs/>
              </w:rPr>
              <w:t>EC</w:t>
            </w:r>
            <w:r w:rsidRPr="0003648D">
              <w:rPr>
                <w:b/>
                <w:bCs/>
              </w:rPr>
              <w:t xml:space="preserve">RINFQAMTTOT </w:t>
            </w:r>
            <w:r w:rsidRPr="0003648D">
              <w:rPr>
                <w:b/>
              </w:rPr>
              <w:t xml:space="preserve">+ </w:t>
            </w:r>
            <w:r>
              <w:rPr>
                <w:b/>
                <w:color w:val="000000"/>
              </w:rPr>
              <w:t>EC</w:t>
            </w:r>
            <w:r w:rsidRPr="0003648D">
              <w:rPr>
                <w:b/>
                <w:color w:val="000000"/>
              </w:rPr>
              <w:t>RMWINFATOT</w:t>
            </w:r>
            <w:r w:rsidRPr="0003648D">
              <w:rPr>
                <w:b/>
                <w:bCs/>
              </w:rPr>
              <w:t>)</w:t>
            </w:r>
          </w:p>
          <w:p w14:paraId="6CEE800A" w14:textId="77777777" w:rsidR="00895251" w:rsidRPr="0003648D" w:rsidRDefault="00895251" w:rsidP="00FE06EF">
            <w:pPr>
              <w:spacing w:after="240"/>
              <w:rPr>
                <w:iCs/>
              </w:rPr>
            </w:pPr>
            <w:r w:rsidRPr="0003648D">
              <w:rPr>
                <w:iCs/>
              </w:rPr>
              <w:t xml:space="preserve">Where: </w:t>
            </w:r>
          </w:p>
          <w:p w14:paraId="14B2FBF1" w14:textId="77777777" w:rsidR="00895251" w:rsidRPr="0003648D" w:rsidRDefault="00895251" w:rsidP="00FE06EF">
            <w:r w:rsidRPr="0003648D">
              <w:t xml:space="preserve">Total payment of SASM- and RSASM-procured capacity for </w:t>
            </w:r>
            <w:r>
              <w:t>ECRS</w:t>
            </w:r>
            <w:r w:rsidRPr="0003648D">
              <w:t xml:space="preserve"> by market</w:t>
            </w:r>
          </w:p>
          <w:p w14:paraId="31780D37" w14:textId="77777777" w:rsidR="00895251" w:rsidRPr="0003648D" w:rsidRDefault="00895251" w:rsidP="1A41FB75">
            <w:pPr>
              <w:spacing w:after="240"/>
              <w:ind w:leftChars="300" w:left="2880" w:hangingChars="900" w:hanging="2160"/>
              <w:rPr>
                <w:i/>
                <w:iCs/>
                <w:vertAlign w:val="subscript"/>
              </w:rPr>
            </w:pPr>
            <w:r w:rsidRPr="79C6FA9D">
              <w:t xml:space="preserve">RTPCECRAMTTOT </w:t>
            </w:r>
            <w:r w:rsidRPr="1A41FB75">
              <w:rPr>
                <w:i/>
                <w:iCs/>
                <w:vertAlign w:val="subscript"/>
              </w:rPr>
              <w:t>m</w:t>
            </w:r>
            <w:r w:rsidRPr="0003648D">
              <w:rPr>
                <w:bCs/>
              </w:rPr>
              <w:tab/>
            </w:r>
            <w:r w:rsidRPr="0003648D">
              <w:rPr>
                <w:bCs/>
              </w:rPr>
              <w:tab/>
            </w:r>
            <w:r w:rsidRPr="79C6FA9D">
              <w:t>=</w:t>
            </w:r>
            <w:r w:rsidRPr="0003648D">
              <w:rPr>
                <w:bCs/>
              </w:rPr>
              <w:tab/>
            </w:r>
            <w:r>
              <w:rPr>
                <w:noProof/>
                <w:position w:val="-22"/>
              </w:rPr>
              <w:drawing>
                <wp:inline distT="0" distB="0" distL="0" distR="0" wp14:anchorId="54E203A5" wp14:editId="7DB2B498">
                  <wp:extent cx="142875" cy="295275"/>
                  <wp:effectExtent l="0" t="0" r="9525" b="9525"/>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RTPCECRAMT </w:t>
            </w:r>
            <w:r w:rsidRPr="1A41FB75">
              <w:rPr>
                <w:i/>
                <w:iCs/>
                <w:vertAlign w:val="subscript"/>
              </w:rPr>
              <w:t>q, m</w:t>
            </w:r>
          </w:p>
          <w:p w14:paraId="659FC774" w14:textId="77777777" w:rsidR="00895251" w:rsidRPr="0003648D" w:rsidRDefault="00895251" w:rsidP="00FE06EF">
            <w:r w:rsidRPr="0003648D">
              <w:t xml:space="preserve">Total payment of DAM-procured capacity for </w:t>
            </w:r>
            <w:r>
              <w:t>ECRS</w:t>
            </w:r>
          </w:p>
          <w:p w14:paraId="3DB38A21" w14:textId="77777777" w:rsidR="00895251" w:rsidRPr="0003648D" w:rsidRDefault="00895251" w:rsidP="00FE06EF">
            <w:pPr>
              <w:spacing w:after="240"/>
              <w:ind w:leftChars="300" w:left="2880" w:hangingChars="900" w:hanging="2160"/>
            </w:pPr>
            <w:r w:rsidRPr="79C6FA9D">
              <w:t>PCECRAMTTOT</w:t>
            </w:r>
            <w:r w:rsidRPr="0003648D">
              <w:rPr>
                <w:bCs/>
                <w:i/>
                <w:vertAlign w:val="subscript"/>
              </w:rPr>
              <w:tab/>
            </w:r>
            <w:r w:rsidRPr="0003648D">
              <w:rPr>
                <w:bCs/>
                <w:i/>
                <w:vertAlign w:val="subscript"/>
              </w:rPr>
              <w:tab/>
            </w:r>
            <w:r w:rsidRPr="79C6FA9D">
              <w:t>=</w:t>
            </w:r>
            <w:r w:rsidRPr="0003648D">
              <w:rPr>
                <w:bCs/>
              </w:rPr>
              <w:tab/>
            </w:r>
            <w:r>
              <w:rPr>
                <w:noProof/>
                <w:position w:val="-22"/>
              </w:rPr>
              <w:drawing>
                <wp:inline distT="0" distB="0" distL="0" distR="0" wp14:anchorId="4BC71B63" wp14:editId="30727BA8">
                  <wp:extent cx="142875" cy="295275"/>
                  <wp:effectExtent l="0" t="0" r="9525" b="9525"/>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PCECRAMT </w:t>
            </w:r>
            <w:r w:rsidRPr="1A41FB75">
              <w:rPr>
                <w:i/>
                <w:iCs/>
                <w:vertAlign w:val="subscript"/>
              </w:rPr>
              <w:t>q</w:t>
            </w:r>
          </w:p>
          <w:p w14:paraId="2BC6D76D" w14:textId="77777777" w:rsidR="00895251" w:rsidRPr="0003648D" w:rsidRDefault="00895251" w:rsidP="00FE06EF">
            <w:r w:rsidRPr="0003648D">
              <w:t xml:space="preserve">Total charge of failure on Ancillary Service Supply Responsibility for </w:t>
            </w:r>
            <w:r>
              <w:t>ECRS</w:t>
            </w:r>
          </w:p>
          <w:p w14:paraId="0643365C" w14:textId="77777777" w:rsidR="00895251" w:rsidRPr="0003648D" w:rsidRDefault="00895251" w:rsidP="1A41FB75">
            <w:pPr>
              <w:spacing w:after="240"/>
              <w:ind w:leftChars="300" w:left="2880" w:hangingChars="900" w:hanging="2160"/>
              <w:rPr>
                <w:i/>
                <w:iCs/>
                <w:vertAlign w:val="subscript"/>
              </w:rPr>
            </w:pPr>
            <w:r w:rsidRPr="79C6FA9D">
              <w:t>ECRFQAMTTOT</w:t>
            </w:r>
            <w:r w:rsidRPr="0003648D">
              <w:rPr>
                <w:bCs/>
              </w:rPr>
              <w:tab/>
            </w:r>
            <w:r w:rsidRPr="0003648D">
              <w:rPr>
                <w:bCs/>
              </w:rPr>
              <w:tab/>
            </w:r>
            <w:r w:rsidRPr="79C6FA9D">
              <w:t>=</w:t>
            </w:r>
            <w:r w:rsidRPr="0003648D">
              <w:rPr>
                <w:bCs/>
              </w:rPr>
              <w:tab/>
            </w:r>
            <w:r>
              <w:rPr>
                <w:noProof/>
                <w:position w:val="-22"/>
              </w:rPr>
              <w:drawing>
                <wp:inline distT="0" distB="0" distL="0" distR="0" wp14:anchorId="32FEBBF1" wp14:editId="717CD335">
                  <wp:extent cx="142875" cy="295275"/>
                  <wp:effectExtent l="0" t="0" r="9525" b="9525"/>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ECRFQAMTQSETOT </w:t>
            </w:r>
            <w:r w:rsidRPr="1A41FB75">
              <w:rPr>
                <w:i/>
                <w:iCs/>
                <w:vertAlign w:val="subscript"/>
              </w:rPr>
              <w:t>q</w:t>
            </w:r>
          </w:p>
          <w:p w14:paraId="5B891F04" w14:textId="77777777" w:rsidR="00895251" w:rsidRPr="0003648D" w:rsidRDefault="00895251" w:rsidP="00FE06EF">
            <w:pPr>
              <w:ind w:left="300" w:hangingChars="125" w:hanging="300"/>
              <w:rPr>
                <w:bCs/>
              </w:rPr>
            </w:pPr>
            <w:r w:rsidRPr="0003648D">
              <w:rPr>
                <w:bCs/>
              </w:rPr>
              <w:t xml:space="preserve">Total payment of SASM- and RSASM-procured capacity </w:t>
            </w:r>
            <w:r>
              <w:rPr>
                <w:bCs/>
              </w:rPr>
              <w:t>ECRS</w:t>
            </w:r>
            <w:r w:rsidRPr="0003648D">
              <w:rPr>
                <w:bCs/>
              </w:rPr>
              <w:t xml:space="preserve"> Service by QSE</w:t>
            </w:r>
          </w:p>
          <w:p w14:paraId="3677D41D" w14:textId="77777777" w:rsidR="00895251" w:rsidRPr="0003648D" w:rsidRDefault="00895251" w:rsidP="1A41FB75">
            <w:pPr>
              <w:spacing w:after="240"/>
              <w:ind w:leftChars="300" w:left="2880" w:hangingChars="900" w:hanging="2160"/>
              <w:rPr>
                <w:i/>
                <w:iCs/>
                <w:vertAlign w:val="subscript"/>
              </w:rPr>
            </w:pPr>
            <w:r w:rsidRPr="79C6FA9D">
              <w:t xml:space="preserve">RTPCECRAMTQSETOT </w:t>
            </w:r>
            <w:r w:rsidRPr="1A41FB75">
              <w:rPr>
                <w:i/>
                <w:iCs/>
                <w:vertAlign w:val="subscript"/>
              </w:rPr>
              <w:t>q</w:t>
            </w:r>
            <w:r w:rsidRPr="0003648D">
              <w:rPr>
                <w:bCs/>
              </w:rPr>
              <w:t xml:space="preserve"> </w:t>
            </w:r>
            <w:r w:rsidRPr="0003648D">
              <w:rPr>
                <w:bCs/>
              </w:rPr>
              <w:tab/>
            </w:r>
            <w:r w:rsidRPr="79C6FA9D">
              <w:t>=</w:t>
            </w:r>
            <w:r w:rsidRPr="0003648D">
              <w:rPr>
                <w:bCs/>
              </w:rPr>
              <w:tab/>
            </w:r>
            <w:r>
              <w:rPr>
                <w:noProof/>
                <w:position w:val="-20"/>
              </w:rPr>
              <w:drawing>
                <wp:inline distT="0" distB="0" distL="0" distR="0" wp14:anchorId="5CBF7D1B" wp14:editId="392F6188">
                  <wp:extent cx="142875" cy="276225"/>
                  <wp:effectExtent l="0" t="0" r="9525" b="9525"/>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t xml:space="preserve">RTPCECRAMT </w:t>
            </w:r>
            <w:r w:rsidRPr="1A41FB75">
              <w:rPr>
                <w:i/>
                <w:iCs/>
                <w:vertAlign w:val="subscript"/>
              </w:rPr>
              <w:t>q, m</w:t>
            </w:r>
          </w:p>
          <w:p w14:paraId="2E113973" w14:textId="77777777" w:rsidR="00895251" w:rsidRPr="0003648D" w:rsidRDefault="00895251" w:rsidP="00FE06EF">
            <w:r w:rsidRPr="0003648D">
              <w:t xml:space="preserve">Total charge of infeasible Ancillary Service Supply Responsibility for </w:t>
            </w:r>
            <w:r>
              <w:t>ECRS</w:t>
            </w:r>
          </w:p>
          <w:p w14:paraId="65D5AD3E" w14:textId="77777777" w:rsidR="00895251" w:rsidRPr="0003648D" w:rsidRDefault="00895251" w:rsidP="00FE06EF">
            <w:pPr>
              <w:spacing w:after="240"/>
              <w:ind w:left="2880" w:hanging="2160"/>
            </w:pPr>
            <w:r>
              <w:t>EC</w:t>
            </w:r>
            <w:r w:rsidRPr="0003648D">
              <w:t>RINFQAMTTOT</w:t>
            </w:r>
            <w:r w:rsidRPr="0003648D">
              <w:tab/>
              <w:t>=</w:t>
            </w:r>
            <w:r w:rsidRPr="0003648D">
              <w:tab/>
            </w:r>
            <w:r>
              <w:rPr>
                <w:noProof/>
                <w:position w:val="-22"/>
              </w:rPr>
              <w:drawing>
                <wp:inline distT="0" distB="0" distL="0" distR="0" wp14:anchorId="69BD6762" wp14:editId="223417A9">
                  <wp:extent cx="142875" cy="295275"/>
                  <wp:effectExtent l="0" t="0" r="9525" b="9525"/>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648D">
              <w:t xml:space="preserve"> </w:t>
            </w:r>
            <w:r>
              <w:t>EC</w:t>
            </w:r>
            <w:r w:rsidRPr="0003648D">
              <w:t xml:space="preserve">RINFQAMT </w:t>
            </w:r>
            <w:r w:rsidRPr="1A41FB75">
              <w:rPr>
                <w:i/>
                <w:iCs/>
                <w:vertAlign w:val="subscript"/>
              </w:rPr>
              <w:t>q</w:t>
            </w:r>
            <w:r w:rsidRPr="0003648D">
              <w:rPr>
                <w:vertAlign w:val="subscript"/>
              </w:rPr>
              <w:t xml:space="preserve"> </w:t>
            </w:r>
          </w:p>
          <w:p w14:paraId="516413C4" w14:textId="77777777" w:rsidR="00895251" w:rsidRPr="0003648D" w:rsidRDefault="00895251" w:rsidP="005C2BD2">
            <w:pPr>
              <w:pStyle w:val="Formula"/>
            </w:pPr>
            <w:r w:rsidRPr="0003648D">
              <w:t xml:space="preserve">Total Real-Time </w:t>
            </w:r>
            <w:r w:rsidRPr="0003648D">
              <w:rPr>
                <w:iCs/>
              </w:rPr>
              <w:t>Day-Ahead</w:t>
            </w:r>
            <w:r w:rsidRPr="0003648D">
              <w:t xml:space="preserve"> Make-Whole Payment for </w:t>
            </w:r>
            <w:r>
              <w:t>ECRS</w:t>
            </w:r>
          </w:p>
          <w:p w14:paraId="075723CB" w14:textId="77777777" w:rsidR="00895251" w:rsidRPr="0003648D" w:rsidRDefault="00895251" w:rsidP="00FE06EF">
            <w:pPr>
              <w:spacing w:after="240"/>
              <w:ind w:left="2880" w:hanging="2160"/>
            </w:pPr>
            <w:r>
              <w:t>EC</w:t>
            </w:r>
            <w:r w:rsidRPr="0003648D">
              <w:t>RMWINFATOT</w:t>
            </w:r>
            <w:r w:rsidRPr="0003648D">
              <w:tab/>
              <w:t>=</w:t>
            </w:r>
            <w:r w:rsidRPr="0003648D">
              <w:tab/>
            </w:r>
            <w:r w:rsidRPr="0003648D">
              <w:rPr>
                <w:position w:val="-22"/>
                <w:lang w:val="pt-BR"/>
              </w:rPr>
              <w:object w:dxaOrig="220" w:dyaOrig="460" w14:anchorId="489EAB0A">
                <v:shape id="_x0000_i1162" type="#_x0000_t75" style="width:15pt;height:21.6pt" o:ole="">
                  <v:imagedata r:id="rId178" o:title=""/>
                </v:shape>
                <o:OLEObject Type="Embed" ProgID="Equation.3" ShapeID="_x0000_i1162" DrawAspect="Content" ObjectID="_1825175730" r:id="rId188"/>
              </w:object>
            </w:r>
            <w:r w:rsidRPr="0003648D">
              <w:rPr>
                <w:color w:val="000000"/>
              </w:rPr>
              <w:t xml:space="preserve"> </w:t>
            </w:r>
            <w:r>
              <w:rPr>
                <w:color w:val="000000"/>
              </w:rPr>
              <w:t>EC</w:t>
            </w:r>
            <w:r w:rsidRPr="0003648D">
              <w:rPr>
                <w:color w:val="000000"/>
              </w:rPr>
              <w:t>RMWINFA</w:t>
            </w:r>
            <w:r w:rsidRPr="0003648D" w:rsidDel="00601212">
              <w:rPr>
                <w:color w:val="000000"/>
              </w:rPr>
              <w:t xml:space="preserve"> </w:t>
            </w:r>
            <w:r w:rsidRPr="1A41FB75">
              <w:rPr>
                <w:i/>
                <w:iCs/>
                <w:vertAlign w:val="subscript"/>
              </w:rPr>
              <w:t xml:space="preserve">q, h  </w:t>
            </w:r>
          </w:p>
          <w:p w14:paraId="3504D134" w14:textId="77777777" w:rsidR="00895251" w:rsidRPr="0003648D" w:rsidRDefault="00895251" w:rsidP="00FE06EF">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6"/>
              <w:gridCol w:w="605"/>
              <w:gridCol w:w="6179"/>
            </w:tblGrid>
            <w:tr w:rsidR="00895251" w:rsidRPr="0003648D" w14:paraId="5AFFC482" w14:textId="77777777" w:rsidTr="00FE06EF">
              <w:trPr>
                <w:tblHeader/>
              </w:trPr>
              <w:tc>
                <w:tcPr>
                  <w:tcW w:w="1278" w:type="pct"/>
                </w:tcPr>
                <w:p w14:paraId="14DA830C" w14:textId="77777777" w:rsidR="00895251" w:rsidRPr="0003648D" w:rsidRDefault="00895251" w:rsidP="00FE06EF">
                  <w:pPr>
                    <w:spacing w:after="120"/>
                    <w:rPr>
                      <w:b/>
                      <w:iCs/>
                      <w:sz w:val="20"/>
                    </w:rPr>
                  </w:pPr>
                  <w:r w:rsidRPr="0003648D">
                    <w:rPr>
                      <w:b/>
                      <w:iCs/>
                      <w:sz w:val="20"/>
                    </w:rPr>
                    <w:t>Variable</w:t>
                  </w:r>
                </w:p>
              </w:tc>
              <w:tc>
                <w:tcPr>
                  <w:tcW w:w="329" w:type="pct"/>
                </w:tcPr>
                <w:p w14:paraId="1DE21DF5" w14:textId="77777777" w:rsidR="00895251" w:rsidRPr="0003648D" w:rsidRDefault="00895251" w:rsidP="00FE06EF">
                  <w:pPr>
                    <w:spacing w:after="120"/>
                    <w:rPr>
                      <w:b/>
                      <w:iCs/>
                      <w:sz w:val="20"/>
                    </w:rPr>
                  </w:pPr>
                  <w:r w:rsidRPr="0003648D">
                    <w:rPr>
                      <w:b/>
                      <w:iCs/>
                      <w:sz w:val="20"/>
                    </w:rPr>
                    <w:t>Unit</w:t>
                  </w:r>
                </w:p>
              </w:tc>
              <w:tc>
                <w:tcPr>
                  <w:tcW w:w="3393" w:type="pct"/>
                </w:tcPr>
                <w:p w14:paraId="06A3F522" w14:textId="77777777" w:rsidR="00895251" w:rsidRPr="0003648D" w:rsidRDefault="00895251" w:rsidP="00FE06EF">
                  <w:pPr>
                    <w:spacing w:after="120"/>
                    <w:rPr>
                      <w:b/>
                      <w:iCs/>
                      <w:sz w:val="20"/>
                    </w:rPr>
                  </w:pPr>
                  <w:r w:rsidRPr="0003648D">
                    <w:rPr>
                      <w:b/>
                      <w:iCs/>
                      <w:sz w:val="20"/>
                    </w:rPr>
                    <w:t>Description</w:t>
                  </w:r>
                </w:p>
              </w:tc>
            </w:tr>
            <w:tr w:rsidR="00895251" w:rsidRPr="0003648D" w14:paraId="5B5671D1" w14:textId="77777777" w:rsidTr="00FE06EF">
              <w:tc>
                <w:tcPr>
                  <w:tcW w:w="1278" w:type="pct"/>
                </w:tcPr>
                <w:p w14:paraId="2122A10B" w14:textId="77777777" w:rsidR="00895251" w:rsidRPr="0003648D" w:rsidRDefault="00895251" w:rsidP="00FE06EF">
                  <w:pPr>
                    <w:spacing w:after="60"/>
                    <w:rPr>
                      <w:iCs/>
                      <w:sz w:val="20"/>
                    </w:rPr>
                  </w:pPr>
                  <w:r>
                    <w:rPr>
                      <w:iCs/>
                      <w:sz w:val="20"/>
                    </w:rPr>
                    <w:t>EC</w:t>
                  </w:r>
                  <w:r w:rsidRPr="0003648D">
                    <w:rPr>
                      <w:iCs/>
                      <w:sz w:val="20"/>
                    </w:rPr>
                    <w:t>RCOSTTOT</w:t>
                  </w:r>
                </w:p>
              </w:tc>
              <w:tc>
                <w:tcPr>
                  <w:tcW w:w="329" w:type="pct"/>
                </w:tcPr>
                <w:p w14:paraId="4888F977" w14:textId="77777777" w:rsidR="00895251" w:rsidRPr="0003648D" w:rsidRDefault="00895251" w:rsidP="00FE06EF">
                  <w:pPr>
                    <w:spacing w:after="60"/>
                    <w:rPr>
                      <w:iCs/>
                      <w:sz w:val="20"/>
                    </w:rPr>
                  </w:pPr>
                  <w:r w:rsidRPr="0003648D">
                    <w:rPr>
                      <w:iCs/>
                      <w:sz w:val="20"/>
                    </w:rPr>
                    <w:t>$</w:t>
                  </w:r>
                </w:p>
              </w:tc>
              <w:tc>
                <w:tcPr>
                  <w:tcW w:w="3393" w:type="pct"/>
                </w:tcPr>
                <w:p w14:paraId="49D7153C" w14:textId="77777777" w:rsidR="00895251" w:rsidRPr="0003648D" w:rsidRDefault="00895251" w:rsidP="00FE06EF">
                  <w:pPr>
                    <w:spacing w:after="60"/>
                    <w:rPr>
                      <w:iCs/>
                      <w:sz w:val="20"/>
                    </w:rPr>
                  </w:pPr>
                  <w:r>
                    <w:rPr>
                      <w:i/>
                      <w:iCs/>
                      <w:sz w:val="20"/>
                    </w:rPr>
                    <w:t>ERCOT Contingency Reserve Service</w:t>
                  </w:r>
                  <w:r w:rsidRPr="0003648D">
                    <w:rPr>
                      <w:i/>
                      <w:iCs/>
                      <w:sz w:val="20"/>
                    </w:rPr>
                    <w:t xml:space="preserve"> Cost Total</w:t>
                  </w:r>
                  <w:r w:rsidRPr="0003648D">
                    <w:rPr>
                      <w:iCs/>
                      <w:sz w:val="20"/>
                    </w:rPr>
                    <w:t xml:space="preserve">—The net total costs for </w:t>
                  </w:r>
                  <w:r>
                    <w:rPr>
                      <w:iCs/>
                      <w:sz w:val="20"/>
                    </w:rPr>
                    <w:t>ECRS</w:t>
                  </w:r>
                  <w:r w:rsidRPr="0003648D">
                    <w:rPr>
                      <w:iCs/>
                      <w:sz w:val="20"/>
                    </w:rPr>
                    <w:t>, for the hour.</w:t>
                  </w:r>
                </w:p>
              </w:tc>
            </w:tr>
            <w:tr w:rsidR="00895251" w:rsidRPr="0003648D" w14:paraId="4F29D231" w14:textId="77777777" w:rsidTr="00FE06EF">
              <w:tc>
                <w:tcPr>
                  <w:tcW w:w="1278" w:type="pct"/>
                  <w:tcBorders>
                    <w:top w:val="single" w:sz="4" w:space="0" w:color="auto"/>
                    <w:left w:val="single" w:sz="4" w:space="0" w:color="auto"/>
                    <w:bottom w:val="single" w:sz="4" w:space="0" w:color="auto"/>
                    <w:right w:val="single" w:sz="4" w:space="0" w:color="auto"/>
                  </w:tcBorders>
                </w:tcPr>
                <w:p w14:paraId="1E5942A8" w14:textId="77777777" w:rsidR="00895251" w:rsidRPr="0003648D" w:rsidRDefault="00895251" w:rsidP="00FE06EF">
                  <w:pPr>
                    <w:spacing w:after="60"/>
                    <w:rPr>
                      <w:iCs/>
                      <w:sz w:val="20"/>
                    </w:rPr>
                  </w:pPr>
                  <w:r w:rsidRPr="0003648D">
                    <w:rPr>
                      <w:iCs/>
                      <w:sz w:val="20"/>
                    </w:rPr>
                    <w:lastRenderedPageBreak/>
                    <w:t>RTPC</w:t>
                  </w:r>
                  <w:r>
                    <w:rPr>
                      <w:iCs/>
                      <w:sz w:val="20"/>
                    </w:rPr>
                    <w:t>EC</w:t>
                  </w:r>
                  <w:r w:rsidRPr="0003648D">
                    <w:rPr>
                      <w:iCs/>
                      <w:sz w:val="20"/>
                    </w:rPr>
                    <w:t xml:space="preserve">RAMTTOT </w:t>
                  </w:r>
                  <w:r w:rsidRPr="0003648D">
                    <w:rPr>
                      <w:i/>
                      <w:iCs/>
                      <w:sz w:val="20"/>
                      <w:vertAlign w:val="subscript"/>
                    </w:rPr>
                    <w:t>m</w:t>
                  </w:r>
                </w:p>
              </w:tc>
              <w:tc>
                <w:tcPr>
                  <w:tcW w:w="329" w:type="pct"/>
                  <w:tcBorders>
                    <w:top w:val="single" w:sz="4" w:space="0" w:color="auto"/>
                    <w:left w:val="single" w:sz="4" w:space="0" w:color="auto"/>
                    <w:bottom w:val="single" w:sz="4" w:space="0" w:color="auto"/>
                    <w:right w:val="single" w:sz="4" w:space="0" w:color="auto"/>
                  </w:tcBorders>
                </w:tcPr>
                <w:p w14:paraId="615EF7CD"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13556C56" w14:textId="77777777" w:rsidR="00895251" w:rsidRPr="0003648D" w:rsidRDefault="00895251" w:rsidP="00FE06EF">
                  <w:pPr>
                    <w:spacing w:after="60"/>
                    <w:rPr>
                      <w:i/>
                      <w:iCs/>
                      <w:sz w:val="20"/>
                    </w:rPr>
                  </w:pPr>
                  <w:r w:rsidRPr="0003648D">
                    <w:rPr>
                      <w:i/>
                      <w:iCs/>
                      <w:sz w:val="20"/>
                    </w:rPr>
                    <w:t xml:space="preserve">Procured Capacity for </w:t>
                  </w:r>
                  <w:r>
                    <w:rPr>
                      <w:i/>
                      <w:iCs/>
                      <w:sz w:val="20"/>
                    </w:rPr>
                    <w:t>ERCOT Contingency Reserve Service</w:t>
                  </w:r>
                  <w:r w:rsidRPr="0003648D">
                    <w:rPr>
                      <w:i/>
                      <w:iCs/>
                      <w:sz w:val="20"/>
                    </w:rPr>
                    <w:t xml:space="preserve"> Amount Total by market—</w:t>
                  </w:r>
                  <w:r w:rsidRPr="0003648D">
                    <w:rPr>
                      <w:iCs/>
                      <w:sz w:val="20"/>
                    </w:rPr>
                    <w:t xml:space="preserve">The total payments to all QSEs for the Ancillary Service Offers cleared in the market </w:t>
                  </w:r>
                  <w:r w:rsidRPr="0003648D">
                    <w:rPr>
                      <w:i/>
                      <w:iCs/>
                      <w:sz w:val="20"/>
                    </w:rPr>
                    <w:t>m</w:t>
                  </w:r>
                  <w:r w:rsidRPr="0003648D">
                    <w:rPr>
                      <w:iCs/>
                      <w:sz w:val="20"/>
                    </w:rPr>
                    <w:t xml:space="preserve"> for </w:t>
                  </w:r>
                  <w:r>
                    <w:rPr>
                      <w:iCs/>
                      <w:sz w:val="20"/>
                    </w:rPr>
                    <w:t>ECRS</w:t>
                  </w:r>
                  <w:r w:rsidRPr="0003648D">
                    <w:rPr>
                      <w:iCs/>
                      <w:sz w:val="20"/>
                    </w:rPr>
                    <w:t>, for the hour.</w:t>
                  </w:r>
                </w:p>
              </w:tc>
            </w:tr>
            <w:tr w:rsidR="00895251" w:rsidRPr="0003648D" w14:paraId="59DB7B55" w14:textId="77777777" w:rsidTr="00FE06EF">
              <w:tc>
                <w:tcPr>
                  <w:tcW w:w="1278" w:type="pct"/>
                  <w:tcBorders>
                    <w:top w:val="single" w:sz="4" w:space="0" w:color="auto"/>
                    <w:left w:val="single" w:sz="4" w:space="0" w:color="auto"/>
                    <w:bottom w:val="single" w:sz="4" w:space="0" w:color="auto"/>
                    <w:right w:val="single" w:sz="4" w:space="0" w:color="auto"/>
                  </w:tcBorders>
                </w:tcPr>
                <w:p w14:paraId="12718F6D" w14:textId="77777777" w:rsidR="00895251" w:rsidRPr="0003648D" w:rsidRDefault="00895251" w:rsidP="00FE06EF">
                  <w:pPr>
                    <w:spacing w:after="60"/>
                    <w:rPr>
                      <w:iCs/>
                      <w:sz w:val="20"/>
                    </w:rPr>
                  </w:pPr>
                  <w:r w:rsidRPr="0003648D">
                    <w:rPr>
                      <w:iCs/>
                      <w:sz w:val="20"/>
                    </w:rPr>
                    <w:t>RTPC</w:t>
                  </w:r>
                  <w:r>
                    <w:rPr>
                      <w:iCs/>
                      <w:sz w:val="20"/>
                    </w:rPr>
                    <w:t>EC</w:t>
                  </w:r>
                  <w:r w:rsidRPr="0003648D">
                    <w:rPr>
                      <w:iCs/>
                      <w:sz w:val="20"/>
                    </w:rPr>
                    <w:t xml:space="preserve">RAMT </w:t>
                  </w:r>
                  <w:r w:rsidRPr="0003648D">
                    <w:rPr>
                      <w:i/>
                      <w:iCs/>
                      <w:sz w:val="20"/>
                      <w:vertAlign w:val="subscript"/>
                    </w:rPr>
                    <w:t>q, m</w:t>
                  </w:r>
                </w:p>
              </w:tc>
              <w:tc>
                <w:tcPr>
                  <w:tcW w:w="329" w:type="pct"/>
                  <w:tcBorders>
                    <w:top w:val="single" w:sz="4" w:space="0" w:color="auto"/>
                    <w:left w:val="single" w:sz="4" w:space="0" w:color="auto"/>
                    <w:bottom w:val="single" w:sz="4" w:space="0" w:color="auto"/>
                    <w:right w:val="single" w:sz="4" w:space="0" w:color="auto"/>
                  </w:tcBorders>
                </w:tcPr>
                <w:p w14:paraId="2997F21C"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452FE7C6" w14:textId="77777777" w:rsidR="00895251" w:rsidRPr="0003648D" w:rsidRDefault="00895251" w:rsidP="00FE06EF">
                  <w:pPr>
                    <w:spacing w:after="60"/>
                    <w:rPr>
                      <w:i/>
                      <w:iCs/>
                      <w:sz w:val="20"/>
                    </w:rPr>
                  </w:pPr>
                  <w:r w:rsidRPr="0003648D">
                    <w:rPr>
                      <w:i/>
                      <w:iCs/>
                      <w:sz w:val="20"/>
                    </w:rPr>
                    <w:t xml:space="preserve">Procured Capacity for </w:t>
                  </w:r>
                  <w:r>
                    <w:rPr>
                      <w:i/>
                      <w:iCs/>
                      <w:sz w:val="20"/>
                    </w:rPr>
                    <w:t>ERCOT Contingency Reserve Service</w:t>
                  </w:r>
                  <w:r w:rsidRPr="0003648D">
                    <w:rPr>
                      <w:i/>
                      <w:iCs/>
                      <w:sz w:val="20"/>
                    </w:rPr>
                    <w:t xml:space="preserve"> Amount per QSE by market</w:t>
                  </w:r>
                  <w:r w:rsidRPr="0003648D">
                    <w:rPr>
                      <w:iCs/>
                      <w:sz w:val="20"/>
                    </w:rPr>
                    <w:t xml:space="preserve">—The payment to QSE </w:t>
                  </w:r>
                  <w:r w:rsidRPr="0003648D">
                    <w:rPr>
                      <w:i/>
                      <w:iCs/>
                      <w:sz w:val="20"/>
                    </w:rPr>
                    <w:t>q</w:t>
                  </w:r>
                  <w:r w:rsidRPr="0003648D">
                    <w:rPr>
                      <w:iCs/>
                      <w:sz w:val="20"/>
                    </w:rPr>
                    <w:t xml:space="preserve"> for its Ancillary Service Offers cleared in the market </w:t>
                  </w:r>
                  <w:r w:rsidRPr="0003648D">
                    <w:rPr>
                      <w:i/>
                      <w:iCs/>
                      <w:sz w:val="20"/>
                    </w:rPr>
                    <w:t>m</w:t>
                  </w:r>
                  <w:r w:rsidRPr="0003648D">
                    <w:rPr>
                      <w:iCs/>
                      <w:sz w:val="20"/>
                    </w:rPr>
                    <w:t xml:space="preserve"> for </w:t>
                  </w:r>
                  <w:r>
                    <w:rPr>
                      <w:iCs/>
                      <w:sz w:val="20"/>
                    </w:rPr>
                    <w:t>ECRS</w:t>
                  </w:r>
                  <w:r w:rsidRPr="0003648D">
                    <w:rPr>
                      <w:iCs/>
                      <w:sz w:val="20"/>
                    </w:rPr>
                    <w:t>, for the hour.</w:t>
                  </w:r>
                </w:p>
              </w:tc>
            </w:tr>
            <w:tr w:rsidR="00895251" w:rsidRPr="0003648D" w14:paraId="6091418E" w14:textId="77777777" w:rsidTr="00FE06EF">
              <w:tc>
                <w:tcPr>
                  <w:tcW w:w="1278" w:type="pct"/>
                  <w:tcBorders>
                    <w:top w:val="single" w:sz="4" w:space="0" w:color="auto"/>
                    <w:left w:val="single" w:sz="4" w:space="0" w:color="auto"/>
                    <w:bottom w:val="single" w:sz="4" w:space="0" w:color="auto"/>
                    <w:right w:val="single" w:sz="4" w:space="0" w:color="auto"/>
                  </w:tcBorders>
                </w:tcPr>
                <w:p w14:paraId="54175501" w14:textId="77777777" w:rsidR="00895251" w:rsidRPr="0003648D" w:rsidRDefault="00895251" w:rsidP="00FE06EF">
                  <w:pPr>
                    <w:spacing w:after="60"/>
                    <w:rPr>
                      <w:iCs/>
                      <w:sz w:val="20"/>
                    </w:rPr>
                  </w:pPr>
                  <w:r>
                    <w:rPr>
                      <w:iCs/>
                      <w:sz w:val="20"/>
                    </w:rPr>
                    <w:t>EC</w:t>
                  </w:r>
                  <w:r w:rsidRPr="0003648D">
                    <w:rPr>
                      <w:iCs/>
                      <w:sz w:val="20"/>
                    </w:rPr>
                    <w:t>RFQAMTTOT</w:t>
                  </w:r>
                </w:p>
              </w:tc>
              <w:tc>
                <w:tcPr>
                  <w:tcW w:w="329" w:type="pct"/>
                  <w:tcBorders>
                    <w:top w:val="single" w:sz="4" w:space="0" w:color="auto"/>
                    <w:left w:val="single" w:sz="4" w:space="0" w:color="auto"/>
                    <w:bottom w:val="single" w:sz="4" w:space="0" w:color="auto"/>
                    <w:right w:val="single" w:sz="4" w:space="0" w:color="auto"/>
                  </w:tcBorders>
                </w:tcPr>
                <w:p w14:paraId="1E24DB23"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06F7840B"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Failure Quantity Amount Total</w:t>
                  </w:r>
                  <w:r w:rsidRPr="0003648D">
                    <w:rPr>
                      <w:iCs/>
                      <w:sz w:val="20"/>
                    </w:rPr>
                    <w:t xml:space="preserve">—The total charges to all QSEs for their capacity associated with failures and reconfiguration reductions on their Ancillary Service Supply Responsibilities for </w:t>
                  </w:r>
                  <w:r>
                    <w:rPr>
                      <w:iCs/>
                      <w:sz w:val="20"/>
                    </w:rPr>
                    <w:t>ECRS</w:t>
                  </w:r>
                  <w:r w:rsidRPr="0003648D">
                    <w:rPr>
                      <w:iCs/>
                      <w:sz w:val="20"/>
                    </w:rPr>
                    <w:t>, for the hour.</w:t>
                  </w:r>
                </w:p>
              </w:tc>
            </w:tr>
            <w:tr w:rsidR="00895251" w:rsidRPr="0003648D" w14:paraId="12DA79D1" w14:textId="77777777" w:rsidTr="00FE06EF">
              <w:tc>
                <w:tcPr>
                  <w:tcW w:w="1278" w:type="pct"/>
                  <w:tcBorders>
                    <w:top w:val="single" w:sz="4" w:space="0" w:color="auto"/>
                    <w:left w:val="single" w:sz="4" w:space="0" w:color="auto"/>
                    <w:bottom w:val="single" w:sz="4" w:space="0" w:color="auto"/>
                    <w:right w:val="single" w:sz="4" w:space="0" w:color="auto"/>
                  </w:tcBorders>
                </w:tcPr>
                <w:p w14:paraId="3F8CE131" w14:textId="77777777" w:rsidR="00895251" w:rsidRPr="0003648D" w:rsidRDefault="00895251" w:rsidP="00FE06EF">
                  <w:pPr>
                    <w:spacing w:after="60"/>
                    <w:rPr>
                      <w:iCs/>
                      <w:sz w:val="20"/>
                    </w:rPr>
                  </w:pPr>
                  <w:r>
                    <w:rPr>
                      <w:color w:val="000000"/>
                      <w:sz w:val="20"/>
                    </w:rPr>
                    <w:t>EC</w:t>
                  </w:r>
                  <w:r w:rsidRPr="0003648D">
                    <w:rPr>
                      <w:color w:val="000000"/>
                      <w:sz w:val="20"/>
                    </w:rPr>
                    <w:t>RMWINFATOT</w:t>
                  </w:r>
                </w:p>
              </w:tc>
              <w:tc>
                <w:tcPr>
                  <w:tcW w:w="329" w:type="pct"/>
                  <w:tcBorders>
                    <w:top w:val="single" w:sz="4" w:space="0" w:color="auto"/>
                    <w:left w:val="single" w:sz="4" w:space="0" w:color="auto"/>
                    <w:bottom w:val="single" w:sz="4" w:space="0" w:color="auto"/>
                    <w:right w:val="single" w:sz="4" w:space="0" w:color="auto"/>
                  </w:tcBorders>
                </w:tcPr>
                <w:p w14:paraId="1AA7F144"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37DF76B9" w14:textId="77777777" w:rsidR="00895251" w:rsidRPr="0003648D" w:rsidRDefault="00895251" w:rsidP="00FE06EF">
                  <w:pPr>
                    <w:spacing w:after="60"/>
                    <w:rPr>
                      <w:i/>
                      <w:iCs/>
                      <w:sz w:val="20"/>
                    </w:rPr>
                  </w:pPr>
                  <w:r>
                    <w:rPr>
                      <w:i/>
                      <w:sz w:val="20"/>
                    </w:rPr>
                    <w:t>ERCOT Contingency Reserve Service</w:t>
                  </w:r>
                  <w:r w:rsidRPr="0003648D">
                    <w:rPr>
                      <w:i/>
                      <w:sz w:val="20"/>
                    </w:rPr>
                    <w:t xml:space="preserve"> Make-Whole Infeasible Amount total</w:t>
                  </w:r>
                  <w:r w:rsidRPr="0003648D">
                    <w:rPr>
                      <w:rFonts w:ascii="Symbol" w:eastAsia="Symbol" w:hAnsi="Symbol" w:cs="Symbol"/>
                      <w:sz w:val="20"/>
                    </w:rPr>
                    <w:t>¾</w:t>
                  </w:r>
                  <w:r w:rsidRPr="0003648D">
                    <w:rPr>
                      <w:sz w:val="20"/>
                    </w:rPr>
                    <w:t xml:space="preserve"> The total Real-Time calculated payment to all QSEs</w:t>
                  </w:r>
                  <w:r w:rsidRPr="0003648D">
                    <w:rPr>
                      <w:i/>
                      <w:sz w:val="20"/>
                    </w:rPr>
                    <w:t>,</w:t>
                  </w:r>
                  <w:r w:rsidRPr="0003648D">
                    <w:rPr>
                      <w:sz w:val="20"/>
                    </w:rPr>
                    <w:t xml:space="preserve"> for their contribution of </w:t>
                  </w:r>
                  <w:r>
                    <w:rPr>
                      <w:sz w:val="20"/>
                    </w:rPr>
                    <w:t>ECRS</w:t>
                  </w:r>
                  <w:r w:rsidRPr="0003648D">
                    <w:rPr>
                      <w:sz w:val="20"/>
                    </w:rPr>
                    <w:t>, to make-whole the Startup and energy costs of all Resources committed in the DAM, for the hour.</w:t>
                  </w:r>
                </w:p>
              </w:tc>
            </w:tr>
            <w:tr w:rsidR="00895251" w:rsidRPr="0003648D" w14:paraId="3728DBAB" w14:textId="77777777" w:rsidTr="00FE06EF">
              <w:tc>
                <w:tcPr>
                  <w:tcW w:w="1278" w:type="pct"/>
                  <w:tcBorders>
                    <w:top w:val="single" w:sz="4" w:space="0" w:color="auto"/>
                    <w:left w:val="single" w:sz="4" w:space="0" w:color="auto"/>
                    <w:bottom w:val="single" w:sz="4" w:space="0" w:color="auto"/>
                    <w:right w:val="single" w:sz="4" w:space="0" w:color="auto"/>
                  </w:tcBorders>
                </w:tcPr>
                <w:p w14:paraId="627FFBE6" w14:textId="77777777" w:rsidR="00895251" w:rsidRPr="0003648D" w:rsidRDefault="00895251" w:rsidP="00FE06EF">
                  <w:pPr>
                    <w:spacing w:after="60"/>
                    <w:rPr>
                      <w:iCs/>
                      <w:sz w:val="20"/>
                    </w:rPr>
                  </w:pPr>
                  <w:r>
                    <w:rPr>
                      <w:color w:val="000000"/>
                      <w:sz w:val="20"/>
                    </w:rPr>
                    <w:t>EC</w:t>
                  </w:r>
                  <w:r w:rsidRPr="0003648D">
                    <w:rPr>
                      <w:color w:val="000000"/>
                      <w:sz w:val="20"/>
                    </w:rPr>
                    <w:t xml:space="preserve">RMWINFA </w:t>
                  </w:r>
                  <w:r w:rsidRPr="0003648D">
                    <w:rPr>
                      <w:i/>
                      <w:sz w:val="20"/>
                      <w:vertAlign w:val="subscript"/>
                    </w:rPr>
                    <w:t>q, h</w:t>
                  </w:r>
                </w:p>
              </w:tc>
              <w:tc>
                <w:tcPr>
                  <w:tcW w:w="329" w:type="pct"/>
                  <w:tcBorders>
                    <w:top w:val="single" w:sz="4" w:space="0" w:color="auto"/>
                    <w:left w:val="single" w:sz="4" w:space="0" w:color="auto"/>
                    <w:bottom w:val="single" w:sz="4" w:space="0" w:color="auto"/>
                    <w:right w:val="single" w:sz="4" w:space="0" w:color="auto"/>
                  </w:tcBorders>
                </w:tcPr>
                <w:p w14:paraId="62EF9080"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1B877890" w14:textId="77777777" w:rsidR="00895251" w:rsidRPr="0003648D" w:rsidRDefault="00895251" w:rsidP="00FE06EF">
                  <w:pPr>
                    <w:spacing w:after="60"/>
                    <w:rPr>
                      <w:i/>
                      <w:iCs/>
                      <w:sz w:val="20"/>
                    </w:rPr>
                  </w:pPr>
                  <w:r>
                    <w:rPr>
                      <w:i/>
                      <w:sz w:val="20"/>
                    </w:rPr>
                    <w:t>ERCOT Contingency Reserve Service</w:t>
                  </w:r>
                  <w:r w:rsidRPr="0003648D">
                    <w:rPr>
                      <w:i/>
                      <w:sz w:val="20"/>
                    </w:rPr>
                    <w:t xml:space="preserve"> Make-Whole Infeasible Amount per QSE per hour</w:t>
                  </w:r>
                  <w:r w:rsidRPr="0003648D">
                    <w:rPr>
                      <w:rFonts w:ascii="Symbol" w:eastAsia="Symbol" w:hAnsi="Symbol" w:cs="Symbol"/>
                      <w:sz w:val="20"/>
                    </w:rPr>
                    <w:t>¾</w:t>
                  </w:r>
                  <w:r w:rsidRPr="0003648D">
                    <w:rPr>
                      <w:sz w:val="20"/>
                    </w:rPr>
                    <w:t xml:space="preserve"> The total Real-Time calculated payment to QSE </w:t>
                  </w:r>
                  <w:r w:rsidRPr="0003648D">
                    <w:rPr>
                      <w:i/>
                      <w:sz w:val="20"/>
                    </w:rPr>
                    <w:t>q,</w:t>
                  </w:r>
                  <w:r w:rsidRPr="0003648D">
                    <w:rPr>
                      <w:sz w:val="20"/>
                    </w:rPr>
                    <w:t xml:space="preserve"> for its contribution of </w:t>
                  </w:r>
                  <w:r>
                    <w:rPr>
                      <w:sz w:val="20"/>
                    </w:rPr>
                    <w:t>ECRS</w:t>
                  </w:r>
                  <w:r w:rsidRPr="0003648D">
                    <w:rPr>
                      <w:sz w:val="20"/>
                    </w:rPr>
                    <w:t xml:space="preserve">, to make-whole the Startup and energy costs of all Resources committed in the DAM, for the hour </w:t>
                  </w:r>
                  <w:r w:rsidRPr="0003648D">
                    <w:rPr>
                      <w:i/>
                      <w:sz w:val="20"/>
                    </w:rPr>
                    <w:t>h</w:t>
                  </w:r>
                  <w:r w:rsidRPr="0003648D">
                    <w:rPr>
                      <w:sz w:val="20"/>
                    </w:rPr>
                    <w:t xml:space="preserve">.  </w:t>
                  </w:r>
                </w:p>
              </w:tc>
            </w:tr>
            <w:tr w:rsidR="00895251" w:rsidRPr="0003648D" w14:paraId="7C6F0350" w14:textId="77777777" w:rsidTr="00FE06EF">
              <w:tc>
                <w:tcPr>
                  <w:tcW w:w="1278" w:type="pct"/>
                  <w:tcBorders>
                    <w:top w:val="single" w:sz="4" w:space="0" w:color="auto"/>
                    <w:left w:val="single" w:sz="4" w:space="0" w:color="auto"/>
                    <w:bottom w:val="single" w:sz="4" w:space="0" w:color="auto"/>
                    <w:right w:val="single" w:sz="4" w:space="0" w:color="auto"/>
                  </w:tcBorders>
                </w:tcPr>
                <w:p w14:paraId="3580012B" w14:textId="77777777" w:rsidR="00895251" w:rsidRPr="0003648D" w:rsidRDefault="00895251" w:rsidP="00FE06EF">
                  <w:pPr>
                    <w:spacing w:after="60"/>
                    <w:rPr>
                      <w:iCs/>
                      <w:sz w:val="20"/>
                    </w:rPr>
                  </w:pPr>
                  <w:r>
                    <w:rPr>
                      <w:iCs/>
                      <w:sz w:val="20"/>
                    </w:rPr>
                    <w:t>EC</w:t>
                  </w:r>
                  <w:r w:rsidRPr="0003648D">
                    <w:rPr>
                      <w:iCs/>
                      <w:sz w:val="20"/>
                    </w:rPr>
                    <w:t xml:space="preserve">RFQAMTQSETOT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AB9A47E"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0EE82F66"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Failure Quantity Amount Total per QSE</w:t>
                  </w:r>
                  <w:r w:rsidRPr="0003648D">
                    <w:rPr>
                      <w:iCs/>
                      <w:sz w:val="20"/>
                    </w:rPr>
                    <w:t xml:space="preserve">—The charge to QSE </w:t>
                  </w:r>
                  <w:r w:rsidRPr="0003648D">
                    <w:rPr>
                      <w:i/>
                      <w:iCs/>
                      <w:sz w:val="20"/>
                    </w:rPr>
                    <w:t>q</w:t>
                  </w:r>
                  <w:r w:rsidRPr="0003648D">
                    <w:rPr>
                      <w:iCs/>
                      <w:sz w:val="20"/>
                    </w:rPr>
                    <w:t xml:space="preserve"> for its total capacity associated with failures and reconfiguration reductions on its Ancillary Service Supply Responsibility for </w:t>
                  </w:r>
                  <w:r>
                    <w:rPr>
                      <w:iCs/>
                      <w:sz w:val="20"/>
                    </w:rPr>
                    <w:t>ECRS</w:t>
                  </w:r>
                  <w:r w:rsidRPr="0003648D">
                    <w:rPr>
                      <w:iCs/>
                      <w:sz w:val="20"/>
                    </w:rPr>
                    <w:t>, for the hour.</w:t>
                  </w:r>
                </w:p>
              </w:tc>
            </w:tr>
            <w:tr w:rsidR="00895251" w:rsidRPr="0003648D" w14:paraId="111CFD7A" w14:textId="77777777" w:rsidTr="00FE06EF">
              <w:tc>
                <w:tcPr>
                  <w:tcW w:w="1278" w:type="pct"/>
                  <w:tcBorders>
                    <w:top w:val="single" w:sz="4" w:space="0" w:color="auto"/>
                    <w:left w:val="single" w:sz="4" w:space="0" w:color="auto"/>
                    <w:bottom w:val="single" w:sz="4" w:space="0" w:color="auto"/>
                    <w:right w:val="single" w:sz="4" w:space="0" w:color="auto"/>
                  </w:tcBorders>
                </w:tcPr>
                <w:p w14:paraId="49DF1B28" w14:textId="77777777" w:rsidR="00895251" w:rsidRPr="0003648D" w:rsidRDefault="00895251" w:rsidP="00FE06EF">
                  <w:pPr>
                    <w:spacing w:after="60"/>
                    <w:rPr>
                      <w:iCs/>
                      <w:sz w:val="20"/>
                    </w:rPr>
                  </w:pPr>
                  <w:r w:rsidRPr="0003648D">
                    <w:rPr>
                      <w:iCs/>
                      <w:sz w:val="20"/>
                    </w:rPr>
                    <w:t>RTPC</w:t>
                  </w:r>
                  <w:r>
                    <w:rPr>
                      <w:iCs/>
                      <w:sz w:val="20"/>
                    </w:rPr>
                    <w:t>EC</w:t>
                  </w:r>
                  <w:r w:rsidRPr="0003648D">
                    <w:rPr>
                      <w:iCs/>
                      <w:sz w:val="20"/>
                    </w:rPr>
                    <w:t xml:space="preserve">RAMTQSETOT </w:t>
                  </w:r>
                  <w:r w:rsidRPr="0003648D">
                    <w:rPr>
                      <w:i/>
                      <w:iCs/>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0F21BA8E" w14:textId="77777777" w:rsidR="00895251" w:rsidRPr="0003648D" w:rsidRDefault="00895251" w:rsidP="00FE06EF">
                  <w:pPr>
                    <w:spacing w:after="60"/>
                    <w:rPr>
                      <w:iCs/>
                      <w:sz w:val="20"/>
                    </w:rPr>
                  </w:pPr>
                  <w:r w:rsidRPr="0003648D">
                    <w:rPr>
                      <w:iCs/>
                      <w:sz w:val="20"/>
                    </w:rPr>
                    <w:t>$</w:t>
                  </w:r>
                </w:p>
              </w:tc>
              <w:tc>
                <w:tcPr>
                  <w:tcW w:w="3393" w:type="pct"/>
                  <w:tcBorders>
                    <w:top w:val="single" w:sz="4" w:space="0" w:color="auto"/>
                    <w:left w:val="single" w:sz="4" w:space="0" w:color="auto"/>
                    <w:bottom w:val="single" w:sz="4" w:space="0" w:color="auto"/>
                    <w:right w:val="single" w:sz="4" w:space="0" w:color="auto"/>
                  </w:tcBorders>
                </w:tcPr>
                <w:p w14:paraId="1BFE9814" w14:textId="77777777" w:rsidR="00895251" w:rsidRPr="0003648D" w:rsidRDefault="00895251" w:rsidP="00FE06EF">
                  <w:pPr>
                    <w:spacing w:after="60"/>
                    <w:rPr>
                      <w:iCs/>
                      <w:sz w:val="20"/>
                    </w:rPr>
                  </w:pPr>
                  <w:r w:rsidRPr="0003648D">
                    <w:rPr>
                      <w:i/>
                      <w:iCs/>
                      <w:sz w:val="20"/>
                    </w:rPr>
                    <w:t xml:space="preserve">Procured Capacity for </w:t>
                  </w:r>
                  <w:r>
                    <w:rPr>
                      <w:i/>
                      <w:iCs/>
                      <w:sz w:val="20"/>
                    </w:rPr>
                    <w:t>ERCOT Contingency Reserve Service</w:t>
                  </w:r>
                  <w:r w:rsidRPr="0003648D">
                    <w:rPr>
                      <w:i/>
                      <w:iCs/>
                      <w:sz w:val="20"/>
                    </w:rPr>
                    <w:t xml:space="preserve"> Amount Total per QSE</w:t>
                  </w:r>
                  <w:r w:rsidRPr="0003648D">
                    <w:rPr>
                      <w:iCs/>
                      <w:sz w:val="20"/>
                    </w:rPr>
                    <w:t xml:space="preserve">—The total payments to a QSE </w:t>
                  </w:r>
                  <w:r w:rsidRPr="0003648D">
                    <w:rPr>
                      <w:i/>
                      <w:iCs/>
                      <w:sz w:val="20"/>
                    </w:rPr>
                    <w:t>q</w:t>
                  </w:r>
                  <w:r w:rsidRPr="0003648D">
                    <w:rPr>
                      <w:iCs/>
                      <w:sz w:val="20"/>
                    </w:rPr>
                    <w:t xml:space="preserve"> in all SASMs and RSASMs for the Ancillary Service Offers cleared for </w:t>
                  </w:r>
                  <w:r>
                    <w:rPr>
                      <w:iCs/>
                      <w:sz w:val="20"/>
                    </w:rPr>
                    <w:t>ECRS</w:t>
                  </w:r>
                  <w:r w:rsidRPr="0003648D">
                    <w:rPr>
                      <w:iCs/>
                      <w:sz w:val="20"/>
                    </w:rPr>
                    <w:t>, for the hour.</w:t>
                  </w:r>
                </w:p>
              </w:tc>
            </w:tr>
            <w:tr w:rsidR="00895251" w:rsidRPr="0003648D" w14:paraId="3B34B811" w14:textId="77777777" w:rsidTr="00FE06EF">
              <w:tc>
                <w:tcPr>
                  <w:tcW w:w="1278" w:type="pct"/>
                  <w:tcBorders>
                    <w:top w:val="single" w:sz="4" w:space="0" w:color="auto"/>
                    <w:left w:val="single" w:sz="4" w:space="0" w:color="auto"/>
                    <w:bottom w:val="single" w:sz="4" w:space="0" w:color="auto"/>
                    <w:right w:val="single" w:sz="4" w:space="0" w:color="auto"/>
                  </w:tcBorders>
                </w:tcPr>
                <w:p w14:paraId="2034EC5E" w14:textId="77777777" w:rsidR="00895251" w:rsidRPr="0003648D" w:rsidRDefault="00895251" w:rsidP="00FE06EF">
                  <w:pPr>
                    <w:rPr>
                      <w:b/>
                      <w:sz w:val="20"/>
                    </w:rPr>
                  </w:pPr>
                  <w:r w:rsidRPr="0003648D">
                    <w:rPr>
                      <w:sz w:val="20"/>
                    </w:rPr>
                    <w:t>PC</w:t>
                  </w:r>
                  <w:r>
                    <w:rPr>
                      <w:sz w:val="20"/>
                    </w:rPr>
                    <w:t>EC</w:t>
                  </w:r>
                  <w:r w:rsidRPr="0003648D">
                    <w:rPr>
                      <w:sz w:val="20"/>
                    </w:rPr>
                    <w:t xml:space="preserve">RAMT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295C8AB9" w14:textId="77777777" w:rsidR="00895251" w:rsidRPr="0003648D" w:rsidRDefault="00895251" w:rsidP="00FE06EF">
                  <w:pPr>
                    <w:rPr>
                      <w:b/>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5E429400" w14:textId="77777777" w:rsidR="00895251" w:rsidRPr="0003648D" w:rsidRDefault="00895251" w:rsidP="00FE06EF">
                  <w:pPr>
                    <w:rPr>
                      <w:b/>
                      <w:sz w:val="20"/>
                    </w:rPr>
                  </w:pPr>
                  <w:r w:rsidRPr="0003648D">
                    <w:rPr>
                      <w:i/>
                      <w:sz w:val="20"/>
                    </w:rPr>
                    <w:t xml:space="preserve">Procured Capacity for </w:t>
                  </w:r>
                  <w:r>
                    <w:rPr>
                      <w:i/>
                      <w:sz w:val="20"/>
                    </w:rPr>
                    <w:t>ERCOT Contingency Reserve Service</w:t>
                  </w:r>
                  <w:r w:rsidRPr="0003648D">
                    <w:rPr>
                      <w:i/>
                      <w:sz w:val="20"/>
                    </w:rPr>
                    <w:t xml:space="preserve"> Amount per QSE for DAM</w:t>
                  </w:r>
                  <w:r w:rsidRPr="0003648D">
                    <w:rPr>
                      <w:sz w:val="20"/>
                    </w:rPr>
                    <w:t xml:space="preserve">—The DAM </w:t>
                  </w:r>
                  <w:r>
                    <w:rPr>
                      <w:sz w:val="20"/>
                    </w:rPr>
                    <w:t>ECRS</w:t>
                  </w:r>
                  <w:r w:rsidRPr="0003648D">
                    <w:rPr>
                      <w:sz w:val="20"/>
                    </w:rPr>
                    <w:t xml:space="preserve"> payment for QSE </w:t>
                  </w:r>
                  <w:r w:rsidRPr="0003648D">
                    <w:rPr>
                      <w:i/>
                      <w:sz w:val="20"/>
                    </w:rPr>
                    <w:t>q</w:t>
                  </w:r>
                  <w:r w:rsidRPr="0003648D">
                    <w:rPr>
                      <w:sz w:val="20"/>
                    </w:rPr>
                    <w:t>, for the hour.</w:t>
                  </w:r>
                </w:p>
              </w:tc>
            </w:tr>
            <w:tr w:rsidR="00895251" w:rsidRPr="0003648D" w14:paraId="0013FF40" w14:textId="77777777" w:rsidTr="00FE06EF">
              <w:tc>
                <w:tcPr>
                  <w:tcW w:w="1278" w:type="pct"/>
                  <w:tcBorders>
                    <w:top w:val="single" w:sz="4" w:space="0" w:color="auto"/>
                    <w:left w:val="single" w:sz="4" w:space="0" w:color="auto"/>
                    <w:bottom w:val="single" w:sz="4" w:space="0" w:color="auto"/>
                    <w:right w:val="single" w:sz="4" w:space="0" w:color="auto"/>
                  </w:tcBorders>
                </w:tcPr>
                <w:p w14:paraId="70862583" w14:textId="77777777" w:rsidR="00895251" w:rsidRPr="0003648D" w:rsidRDefault="00895251" w:rsidP="00FE06EF">
                  <w:pPr>
                    <w:spacing w:after="60"/>
                    <w:rPr>
                      <w:sz w:val="20"/>
                    </w:rPr>
                  </w:pPr>
                  <w:r w:rsidRPr="0003648D">
                    <w:rPr>
                      <w:sz w:val="20"/>
                    </w:rPr>
                    <w:t>PC</w:t>
                  </w:r>
                  <w:r>
                    <w:rPr>
                      <w:sz w:val="20"/>
                    </w:rPr>
                    <w:t>EC</w:t>
                  </w:r>
                  <w:r w:rsidRPr="0003648D">
                    <w:rPr>
                      <w:sz w:val="20"/>
                    </w:rPr>
                    <w:t xml:space="preserve">RAMTTOT </w:t>
                  </w:r>
                </w:p>
              </w:tc>
              <w:tc>
                <w:tcPr>
                  <w:tcW w:w="329" w:type="pct"/>
                  <w:tcBorders>
                    <w:top w:val="single" w:sz="4" w:space="0" w:color="auto"/>
                    <w:left w:val="single" w:sz="4" w:space="0" w:color="auto"/>
                    <w:bottom w:val="single" w:sz="4" w:space="0" w:color="auto"/>
                    <w:right w:val="single" w:sz="4" w:space="0" w:color="auto"/>
                  </w:tcBorders>
                </w:tcPr>
                <w:p w14:paraId="6559FB6A" w14:textId="77777777" w:rsidR="00895251" w:rsidRPr="0003648D" w:rsidRDefault="00895251" w:rsidP="00FE06EF">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480EEFD8" w14:textId="77777777" w:rsidR="00895251" w:rsidRPr="0003648D" w:rsidRDefault="00895251" w:rsidP="00FE06EF">
                  <w:pPr>
                    <w:spacing w:after="60"/>
                    <w:rPr>
                      <w:sz w:val="20"/>
                    </w:rPr>
                  </w:pPr>
                  <w:r w:rsidRPr="0003648D">
                    <w:rPr>
                      <w:i/>
                      <w:sz w:val="20"/>
                    </w:rPr>
                    <w:t xml:space="preserve">Procured Capacity for </w:t>
                  </w:r>
                  <w:r>
                    <w:rPr>
                      <w:i/>
                      <w:sz w:val="20"/>
                    </w:rPr>
                    <w:t>ERCOT Contingency Reserve Service</w:t>
                  </w:r>
                  <w:r w:rsidRPr="0003648D">
                    <w:rPr>
                      <w:i/>
                      <w:sz w:val="20"/>
                    </w:rPr>
                    <w:t xml:space="preserve"> Amount Total in DAM</w:t>
                  </w:r>
                  <w:r w:rsidRPr="0003648D">
                    <w:rPr>
                      <w:sz w:val="20"/>
                    </w:rPr>
                    <w:t xml:space="preserve">—The total of the DAM </w:t>
                  </w:r>
                  <w:r>
                    <w:rPr>
                      <w:sz w:val="20"/>
                    </w:rPr>
                    <w:t>ECRS</w:t>
                  </w:r>
                  <w:r w:rsidRPr="0003648D">
                    <w:rPr>
                      <w:sz w:val="20"/>
                    </w:rPr>
                    <w:t xml:space="preserve"> payments for all QSEs, for the hour.</w:t>
                  </w:r>
                </w:p>
              </w:tc>
            </w:tr>
            <w:tr w:rsidR="00895251" w:rsidRPr="0003648D" w14:paraId="1182C133" w14:textId="77777777" w:rsidTr="00FE06EF">
              <w:tc>
                <w:tcPr>
                  <w:tcW w:w="1278" w:type="pct"/>
                  <w:tcBorders>
                    <w:top w:val="single" w:sz="4" w:space="0" w:color="auto"/>
                    <w:left w:val="single" w:sz="4" w:space="0" w:color="auto"/>
                    <w:bottom w:val="single" w:sz="4" w:space="0" w:color="auto"/>
                    <w:right w:val="single" w:sz="4" w:space="0" w:color="auto"/>
                  </w:tcBorders>
                </w:tcPr>
                <w:p w14:paraId="1A33DC32" w14:textId="77777777" w:rsidR="00895251" w:rsidRPr="0003648D" w:rsidRDefault="00895251" w:rsidP="00FE06EF">
                  <w:pPr>
                    <w:spacing w:after="60"/>
                    <w:rPr>
                      <w:sz w:val="20"/>
                    </w:rPr>
                  </w:pPr>
                  <w:r>
                    <w:rPr>
                      <w:sz w:val="20"/>
                    </w:rPr>
                    <w:t>EC</w:t>
                  </w:r>
                  <w:r w:rsidRPr="0003648D">
                    <w:rPr>
                      <w:sz w:val="20"/>
                    </w:rPr>
                    <w:t>RINFQAMTTOT</w:t>
                  </w:r>
                </w:p>
              </w:tc>
              <w:tc>
                <w:tcPr>
                  <w:tcW w:w="329" w:type="pct"/>
                  <w:tcBorders>
                    <w:top w:val="single" w:sz="4" w:space="0" w:color="auto"/>
                    <w:left w:val="single" w:sz="4" w:space="0" w:color="auto"/>
                    <w:bottom w:val="single" w:sz="4" w:space="0" w:color="auto"/>
                    <w:right w:val="single" w:sz="4" w:space="0" w:color="auto"/>
                  </w:tcBorders>
                </w:tcPr>
                <w:p w14:paraId="52932881" w14:textId="77777777" w:rsidR="00895251" w:rsidRPr="0003648D" w:rsidRDefault="00895251" w:rsidP="00FE06EF">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7285C927" w14:textId="77777777" w:rsidR="00895251" w:rsidRPr="0003648D" w:rsidRDefault="00895251" w:rsidP="00FE06EF">
                  <w:pPr>
                    <w:spacing w:after="60"/>
                    <w:rPr>
                      <w:i/>
                      <w:sz w:val="20"/>
                    </w:rPr>
                  </w:pPr>
                  <w:r>
                    <w:rPr>
                      <w:i/>
                      <w:sz w:val="20"/>
                    </w:rPr>
                    <w:t>ERCOT Contingency Reserve Service</w:t>
                  </w:r>
                  <w:r w:rsidRPr="0003648D">
                    <w:rPr>
                      <w:i/>
                      <w:sz w:val="20"/>
                    </w:rPr>
                    <w:t xml:space="preserve"> Infeasible Quantity Amount Total </w:t>
                  </w:r>
                  <w:r w:rsidRPr="0003648D">
                    <w:rPr>
                      <w:sz w:val="20"/>
                    </w:rPr>
                    <w:t xml:space="preserve">— The charge to all QSEs for their total capacity associated with infeasible deployment of Ancillary Service Supply Responsibilities for </w:t>
                  </w:r>
                  <w:r>
                    <w:rPr>
                      <w:sz w:val="20"/>
                    </w:rPr>
                    <w:t>ECRS</w:t>
                  </w:r>
                  <w:r w:rsidRPr="0003648D">
                    <w:rPr>
                      <w:sz w:val="20"/>
                    </w:rPr>
                    <w:t>, for the hour.</w:t>
                  </w:r>
                </w:p>
              </w:tc>
            </w:tr>
            <w:tr w:rsidR="00895251" w:rsidRPr="0003648D" w14:paraId="1DAC3FB8" w14:textId="77777777" w:rsidTr="00FE06EF">
              <w:tc>
                <w:tcPr>
                  <w:tcW w:w="1278" w:type="pct"/>
                  <w:tcBorders>
                    <w:top w:val="single" w:sz="4" w:space="0" w:color="auto"/>
                    <w:left w:val="single" w:sz="4" w:space="0" w:color="auto"/>
                    <w:bottom w:val="single" w:sz="4" w:space="0" w:color="auto"/>
                    <w:right w:val="single" w:sz="4" w:space="0" w:color="auto"/>
                  </w:tcBorders>
                </w:tcPr>
                <w:p w14:paraId="603A87E2" w14:textId="77777777" w:rsidR="00895251" w:rsidRPr="0003648D" w:rsidRDefault="00895251" w:rsidP="00FE06EF">
                  <w:pPr>
                    <w:spacing w:after="60"/>
                    <w:rPr>
                      <w:sz w:val="20"/>
                    </w:rPr>
                  </w:pPr>
                  <w:r>
                    <w:rPr>
                      <w:sz w:val="20"/>
                    </w:rPr>
                    <w:t>EC</w:t>
                  </w:r>
                  <w:r w:rsidRPr="0003648D">
                    <w:rPr>
                      <w:sz w:val="20"/>
                    </w:rPr>
                    <w:t xml:space="preserve">RINFQAMT </w:t>
                  </w:r>
                  <w:r w:rsidRPr="0003648D">
                    <w:rPr>
                      <w:i/>
                      <w:sz w:val="20"/>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407BD872" w14:textId="77777777" w:rsidR="00895251" w:rsidRPr="0003648D" w:rsidRDefault="00895251" w:rsidP="00FE06EF">
                  <w:pPr>
                    <w:spacing w:after="60"/>
                    <w:rPr>
                      <w:sz w:val="20"/>
                    </w:rPr>
                  </w:pPr>
                  <w:r w:rsidRPr="0003648D">
                    <w:rPr>
                      <w:sz w:val="20"/>
                    </w:rPr>
                    <w:t>$</w:t>
                  </w:r>
                </w:p>
              </w:tc>
              <w:tc>
                <w:tcPr>
                  <w:tcW w:w="3393" w:type="pct"/>
                  <w:tcBorders>
                    <w:top w:val="single" w:sz="4" w:space="0" w:color="auto"/>
                    <w:left w:val="single" w:sz="4" w:space="0" w:color="auto"/>
                    <w:bottom w:val="single" w:sz="4" w:space="0" w:color="auto"/>
                    <w:right w:val="single" w:sz="4" w:space="0" w:color="auto"/>
                  </w:tcBorders>
                </w:tcPr>
                <w:p w14:paraId="6A2B641B" w14:textId="77777777" w:rsidR="00895251" w:rsidRPr="0003648D" w:rsidRDefault="00895251" w:rsidP="00FE06EF">
                  <w:pPr>
                    <w:spacing w:after="60"/>
                    <w:rPr>
                      <w:i/>
                      <w:sz w:val="20"/>
                    </w:rPr>
                  </w:pPr>
                  <w:r>
                    <w:rPr>
                      <w:i/>
                      <w:sz w:val="20"/>
                    </w:rPr>
                    <w:t>ERCOT Contingency Reserve Service</w:t>
                  </w:r>
                  <w:r w:rsidRPr="0003648D">
                    <w:rPr>
                      <w:i/>
                      <w:sz w:val="20"/>
                    </w:rPr>
                    <w:t xml:space="preserve"> Infeasible Quantity Amount per QSE</w:t>
                  </w:r>
                  <w:r w:rsidRPr="0003648D">
                    <w:rPr>
                      <w:sz w:val="20"/>
                    </w:rPr>
                    <w:t xml:space="preserve">—The total charge to QSE </w:t>
                  </w:r>
                  <w:r w:rsidRPr="0003648D">
                    <w:rPr>
                      <w:i/>
                      <w:sz w:val="20"/>
                    </w:rPr>
                    <w:t>q</w:t>
                  </w:r>
                  <w:r w:rsidRPr="0003648D">
                    <w:rPr>
                      <w:sz w:val="20"/>
                    </w:rPr>
                    <w:t xml:space="preserve"> for its total capacity associated with infeasible deployment of Ancillary Service Supply Responsibilities for </w:t>
                  </w:r>
                  <w:r>
                    <w:rPr>
                      <w:sz w:val="20"/>
                    </w:rPr>
                    <w:t>ECRS</w:t>
                  </w:r>
                  <w:r w:rsidRPr="0003648D">
                    <w:rPr>
                      <w:sz w:val="20"/>
                    </w:rPr>
                    <w:t>, for the hour.</w:t>
                  </w:r>
                </w:p>
              </w:tc>
            </w:tr>
            <w:tr w:rsidR="00895251" w:rsidRPr="0003648D" w14:paraId="55CB0DED" w14:textId="77777777" w:rsidTr="00FE06EF">
              <w:tc>
                <w:tcPr>
                  <w:tcW w:w="1278" w:type="pct"/>
                  <w:tcBorders>
                    <w:top w:val="single" w:sz="4" w:space="0" w:color="auto"/>
                    <w:left w:val="single" w:sz="4" w:space="0" w:color="auto"/>
                    <w:bottom w:val="single" w:sz="4" w:space="0" w:color="auto"/>
                    <w:right w:val="single" w:sz="4" w:space="0" w:color="auto"/>
                  </w:tcBorders>
                </w:tcPr>
                <w:p w14:paraId="74153C80" w14:textId="77777777" w:rsidR="00895251" w:rsidRPr="0003648D" w:rsidRDefault="00895251" w:rsidP="00FE06EF">
                  <w:pPr>
                    <w:spacing w:after="60"/>
                    <w:rPr>
                      <w:i/>
                      <w:iCs/>
                      <w:sz w:val="20"/>
                    </w:rPr>
                  </w:pPr>
                  <w:r>
                    <w:rPr>
                      <w:i/>
                      <w:iCs/>
                      <w:sz w:val="20"/>
                    </w:rPr>
                    <w:t>q</w:t>
                  </w:r>
                </w:p>
              </w:tc>
              <w:tc>
                <w:tcPr>
                  <w:tcW w:w="329" w:type="pct"/>
                  <w:tcBorders>
                    <w:top w:val="single" w:sz="4" w:space="0" w:color="auto"/>
                    <w:left w:val="single" w:sz="4" w:space="0" w:color="auto"/>
                    <w:bottom w:val="single" w:sz="4" w:space="0" w:color="auto"/>
                    <w:right w:val="single" w:sz="4" w:space="0" w:color="auto"/>
                  </w:tcBorders>
                </w:tcPr>
                <w:p w14:paraId="6DBEDF5A" w14:textId="77777777" w:rsidR="00895251" w:rsidRPr="0003648D" w:rsidRDefault="00895251" w:rsidP="00FE06EF">
                  <w:pPr>
                    <w:spacing w:after="60"/>
                    <w:rPr>
                      <w:iCs/>
                      <w:sz w:val="20"/>
                    </w:rPr>
                  </w:pPr>
                  <w:r w:rsidRPr="0003648D">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4E8B6C6A" w14:textId="77777777" w:rsidR="00895251" w:rsidRPr="0003648D" w:rsidRDefault="00895251" w:rsidP="00FE06EF">
                  <w:pPr>
                    <w:spacing w:after="60"/>
                    <w:rPr>
                      <w:iCs/>
                      <w:sz w:val="20"/>
                    </w:rPr>
                  </w:pPr>
                  <w:r w:rsidRPr="0003648D">
                    <w:rPr>
                      <w:iCs/>
                      <w:sz w:val="20"/>
                    </w:rPr>
                    <w:t>A QSE.</w:t>
                  </w:r>
                </w:p>
              </w:tc>
            </w:tr>
            <w:tr w:rsidR="00895251" w:rsidRPr="0003648D" w14:paraId="598728A1" w14:textId="77777777" w:rsidTr="00FE06EF">
              <w:tc>
                <w:tcPr>
                  <w:tcW w:w="1278" w:type="pct"/>
                  <w:tcBorders>
                    <w:top w:val="single" w:sz="4" w:space="0" w:color="auto"/>
                    <w:left w:val="single" w:sz="4" w:space="0" w:color="auto"/>
                    <w:bottom w:val="single" w:sz="4" w:space="0" w:color="auto"/>
                    <w:right w:val="single" w:sz="4" w:space="0" w:color="auto"/>
                  </w:tcBorders>
                </w:tcPr>
                <w:p w14:paraId="69E21AC1" w14:textId="77777777" w:rsidR="00895251" w:rsidRPr="0003648D" w:rsidRDefault="00895251" w:rsidP="00FE06EF">
                  <w:pPr>
                    <w:spacing w:after="60"/>
                    <w:rPr>
                      <w:i/>
                      <w:iCs/>
                      <w:sz w:val="20"/>
                    </w:rPr>
                  </w:pPr>
                  <w:r>
                    <w:rPr>
                      <w:i/>
                      <w:iCs/>
                      <w:sz w:val="20"/>
                    </w:rPr>
                    <w:t>m</w:t>
                  </w:r>
                </w:p>
              </w:tc>
              <w:tc>
                <w:tcPr>
                  <w:tcW w:w="329" w:type="pct"/>
                  <w:tcBorders>
                    <w:top w:val="single" w:sz="4" w:space="0" w:color="auto"/>
                    <w:left w:val="single" w:sz="4" w:space="0" w:color="auto"/>
                    <w:bottom w:val="single" w:sz="4" w:space="0" w:color="auto"/>
                    <w:right w:val="single" w:sz="4" w:space="0" w:color="auto"/>
                  </w:tcBorders>
                </w:tcPr>
                <w:p w14:paraId="22296044" w14:textId="77777777" w:rsidR="00895251" w:rsidRPr="0003648D" w:rsidRDefault="00895251" w:rsidP="00FE06EF">
                  <w:pPr>
                    <w:spacing w:after="60"/>
                    <w:rPr>
                      <w:iCs/>
                      <w:sz w:val="20"/>
                    </w:rPr>
                  </w:pPr>
                  <w:r w:rsidRPr="0003648D">
                    <w:rPr>
                      <w:iCs/>
                      <w:sz w:val="20"/>
                    </w:rPr>
                    <w:t>none</w:t>
                  </w:r>
                </w:p>
              </w:tc>
              <w:tc>
                <w:tcPr>
                  <w:tcW w:w="3393" w:type="pct"/>
                  <w:tcBorders>
                    <w:top w:val="single" w:sz="4" w:space="0" w:color="auto"/>
                    <w:left w:val="single" w:sz="4" w:space="0" w:color="auto"/>
                    <w:bottom w:val="single" w:sz="4" w:space="0" w:color="auto"/>
                    <w:right w:val="single" w:sz="4" w:space="0" w:color="auto"/>
                  </w:tcBorders>
                </w:tcPr>
                <w:p w14:paraId="285ED7BD" w14:textId="77777777" w:rsidR="00895251" w:rsidRPr="0003648D" w:rsidRDefault="00895251" w:rsidP="00FE06EF">
                  <w:pPr>
                    <w:spacing w:after="60"/>
                    <w:rPr>
                      <w:iCs/>
                      <w:sz w:val="20"/>
                    </w:rPr>
                  </w:pPr>
                  <w:r w:rsidRPr="0003648D">
                    <w:rPr>
                      <w:iCs/>
                      <w:sz w:val="20"/>
                    </w:rPr>
                    <w:t>An Ancillary Service market (SASM or RSASM) for the given Operating Hour.</w:t>
                  </w:r>
                </w:p>
              </w:tc>
            </w:tr>
          </w:tbl>
          <w:p w14:paraId="312E8075" w14:textId="77777777" w:rsidR="00895251" w:rsidRPr="0003648D" w:rsidRDefault="00895251" w:rsidP="00FE06EF">
            <w:pPr>
              <w:spacing w:after="240"/>
            </w:pPr>
          </w:p>
        </w:tc>
      </w:tr>
    </w:tbl>
    <w:p w14:paraId="655C8D8F" w14:textId="77777777" w:rsidR="00895251" w:rsidRPr="0003648D" w:rsidRDefault="00895251" w:rsidP="00895251">
      <w:pPr>
        <w:spacing w:before="240" w:after="240"/>
        <w:ind w:left="1440" w:hanging="720"/>
      </w:pPr>
      <w:r w:rsidRPr="0003648D">
        <w:lastRenderedPageBreak/>
        <w:t>(b)</w:t>
      </w:r>
      <w:r w:rsidRPr="0003648D">
        <w:tab/>
        <w:t xml:space="preserve">Each QSE’s share of the net total costs for </w:t>
      </w:r>
      <w:r>
        <w:t>ECRS</w:t>
      </w:r>
      <w:r w:rsidRPr="0003648D">
        <w:t xml:space="preserve"> for the Operating Hour is calculated as follows:</w:t>
      </w:r>
    </w:p>
    <w:p w14:paraId="2AAF922C" w14:textId="77777777" w:rsidR="00895251" w:rsidRPr="0003648D" w:rsidRDefault="00895251" w:rsidP="00895251">
      <w:pPr>
        <w:spacing w:after="240"/>
        <w:ind w:left="2880" w:hanging="2160"/>
        <w:rPr>
          <w:b/>
          <w:bCs/>
        </w:rPr>
      </w:pPr>
      <w:r>
        <w:rPr>
          <w:b/>
          <w:bCs/>
        </w:rPr>
        <w:t>EC</w:t>
      </w:r>
      <w:r w:rsidRPr="0003648D">
        <w:rPr>
          <w:b/>
          <w:bCs/>
        </w:rPr>
        <w:t xml:space="preserve">RCOST </w:t>
      </w:r>
      <w:r w:rsidRPr="0003648D">
        <w:rPr>
          <w:b/>
          <w:bCs/>
          <w:i/>
          <w:vertAlign w:val="subscript"/>
        </w:rPr>
        <w:t>q</w:t>
      </w:r>
      <w:r w:rsidRPr="0003648D">
        <w:rPr>
          <w:b/>
          <w:bCs/>
          <w:i/>
          <w:vertAlign w:val="subscript"/>
        </w:rPr>
        <w:tab/>
      </w:r>
      <w:r w:rsidRPr="0003648D">
        <w:rPr>
          <w:b/>
          <w:bCs/>
        </w:rPr>
        <w:t>=</w:t>
      </w:r>
      <w:r w:rsidRPr="0003648D">
        <w:rPr>
          <w:b/>
          <w:bCs/>
        </w:rPr>
        <w:tab/>
      </w:r>
      <w:r>
        <w:rPr>
          <w:b/>
          <w:bCs/>
        </w:rPr>
        <w:t>EC</w:t>
      </w:r>
      <w:r w:rsidRPr="0003648D">
        <w:rPr>
          <w:b/>
          <w:bCs/>
        </w:rPr>
        <w:t xml:space="preserve">RPR * </w:t>
      </w:r>
      <w:r>
        <w:rPr>
          <w:b/>
          <w:bCs/>
        </w:rPr>
        <w:t>EC</w:t>
      </w:r>
      <w:r w:rsidRPr="0003648D">
        <w:rPr>
          <w:b/>
          <w:bCs/>
        </w:rPr>
        <w:t xml:space="preserve">RQ </w:t>
      </w:r>
      <w:r w:rsidRPr="0003648D">
        <w:rPr>
          <w:b/>
          <w:bCs/>
          <w:i/>
          <w:vertAlign w:val="subscript"/>
        </w:rPr>
        <w:t>q</w:t>
      </w:r>
    </w:p>
    <w:p w14:paraId="2C87790D" w14:textId="77777777" w:rsidR="00895251" w:rsidRPr="0003648D" w:rsidRDefault="00895251" w:rsidP="00895251">
      <w:pPr>
        <w:spacing w:after="240"/>
        <w:rPr>
          <w:iCs/>
        </w:rPr>
      </w:pPr>
      <w:r w:rsidRPr="0003648D">
        <w:rPr>
          <w:iCs/>
        </w:rPr>
        <w:t>Where:</w:t>
      </w:r>
    </w:p>
    <w:p w14:paraId="643BC41B" w14:textId="77777777" w:rsidR="00895251" w:rsidRPr="0003648D" w:rsidRDefault="00895251" w:rsidP="00895251">
      <w:pPr>
        <w:spacing w:after="120"/>
        <w:ind w:leftChars="300" w:left="2880" w:hangingChars="900" w:hanging="2160"/>
        <w:rPr>
          <w:bCs/>
        </w:rPr>
      </w:pPr>
      <w:r>
        <w:rPr>
          <w:bCs/>
        </w:rPr>
        <w:t>EC</w:t>
      </w:r>
      <w:r w:rsidRPr="0003648D">
        <w:rPr>
          <w:bCs/>
        </w:rPr>
        <w:t>RPR</w:t>
      </w:r>
      <w:r w:rsidRPr="0003648D">
        <w:rPr>
          <w:bCs/>
        </w:rPr>
        <w:tab/>
        <w:t>=</w:t>
      </w:r>
      <w:r w:rsidRPr="0003648D">
        <w:rPr>
          <w:bCs/>
        </w:rPr>
        <w:tab/>
      </w:r>
      <w:r>
        <w:rPr>
          <w:bCs/>
        </w:rPr>
        <w:t>EC</w:t>
      </w:r>
      <w:r w:rsidRPr="0003648D">
        <w:rPr>
          <w:bCs/>
        </w:rPr>
        <w:t xml:space="preserve">RCOSTTOT / </w:t>
      </w:r>
      <w:r>
        <w:rPr>
          <w:bCs/>
        </w:rPr>
        <w:t>EC</w:t>
      </w:r>
      <w:r w:rsidRPr="0003648D">
        <w:rPr>
          <w:bCs/>
        </w:rPr>
        <w:t>RQTOT</w:t>
      </w:r>
    </w:p>
    <w:p w14:paraId="63DF3E96" w14:textId="77777777" w:rsidR="00895251" w:rsidRPr="0003648D" w:rsidRDefault="00895251" w:rsidP="00895251">
      <w:pPr>
        <w:spacing w:after="120"/>
        <w:ind w:leftChars="300" w:left="2880" w:hangingChars="900" w:hanging="2160"/>
      </w:pPr>
      <w:r w:rsidRPr="79C6FA9D">
        <w:lastRenderedPageBreak/>
        <w:t>ECRQTOT</w:t>
      </w:r>
      <w:r w:rsidRPr="0003648D">
        <w:rPr>
          <w:bCs/>
        </w:rPr>
        <w:tab/>
      </w:r>
      <w:r w:rsidRPr="79C6FA9D">
        <w:t>=</w:t>
      </w:r>
      <w:r w:rsidRPr="0003648D">
        <w:rPr>
          <w:bCs/>
        </w:rPr>
        <w:tab/>
      </w:r>
      <w:r>
        <w:rPr>
          <w:noProof/>
          <w:position w:val="-22"/>
        </w:rPr>
        <w:drawing>
          <wp:inline distT="0" distB="0" distL="0" distR="0" wp14:anchorId="437C67F1" wp14:editId="16AC4F36">
            <wp:extent cx="142875" cy="295275"/>
            <wp:effectExtent l="0" t="0" r="9525" b="9525"/>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t xml:space="preserve">ECRQ </w:t>
      </w:r>
      <w:r w:rsidRPr="1A41FB75">
        <w:rPr>
          <w:i/>
          <w:iCs/>
          <w:vertAlign w:val="subscript"/>
        </w:rPr>
        <w:t>q</w:t>
      </w:r>
    </w:p>
    <w:p w14:paraId="0670E739" w14:textId="77777777" w:rsidR="00895251" w:rsidRPr="0003648D" w:rsidRDefault="00895251" w:rsidP="00895251">
      <w:pPr>
        <w:spacing w:after="120"/>
        <w:ind w:leftChars="300" w:left="2880" w:hangingChars="900" w:hanging="2160"/>
        <w:rPr>
          <w:bCs/>
          <w:lang w:val="es-ES"/>
        </w:rPr>
      </w:pPr>
      <w:r>
        <w:rPr>
          <w:bCs/>
          <w:lang w:val="es-ES"/>
        </w:rPr>
        <w:t>EC</w:t>
      </w:r>
      <w:r w:rsidRPr="0003648D">
        <w:rPr>
          <w:bCs/>
          <w:lang w:val="es-ES"/>
        </w:rPr>
        <w:t xml:space="preserve">RQ </w:t>
      </w:r>
      <w:r w:rsidRPr="0003648D">
        <w:rPr>
          <w:bCs/>
          <w:i/>
          <w:vertAlign w:val="subscript"/>
          <w:lang w:val="es-ES"/>
        </w:rPr>
        <w:t>q</w:t>
      </w:r>
      <w:r w:rsidRPr="0003648D">
        <w:rPr>
          <w:bCs/>
          <w:lang w:val="es-ES"/>
        </w:rPr>
        <w:tab/>
        <w:t>=</w:t>
      </w:r>
      <w:r w:rsidRPr="0003648D">
        <w:rPr>
          <w:bCs/>
          <w:lang w:val="es-ES"/>
        </w:rPr>
        <w:tab/>
      </w:r>
      <w:r>
        <w:rPr>
          <w:bCs/>
          <w:lang w:val="es-ES"/>
        </w:rPr>
        <w:t>EC</w:t>
      </w:r>
      <w:r w:rsidRPr="0003648D">
        <w:rPr>
          <w:bCs/>
          <w:lang w:val="es-ES"/>
        </w:rPr>
        <w:t xml:space="preserve">RO </w:t>
      </w:r>
      <w:r w:rsidRPr="0003648D">
        <w:rPr>
          <w:bCs/>
          <w:i/>
          <w:vertAlign w:val="subscript"/>
          <w:lang w:val="es-ES"/>
        </w:rPr>
        <w:t>q</w:t>
      </w:r>
      <w:r w:rsidRPr="0003648D">
        <w:rPr>
          <w:bCs/>
          <w:lang w:val="es-ES"/>
        </w:rPr>
        <w:t xml:space="preserve"> – SA</w:t>
      </w:r>
      <w:r>
        <w:rPr>
          <w:bCs/>
          <w:lang w:val="es-ES"/>
        </w:rPr>
        <w:t>EC</w:t>
      </w:r>
      <w:r w:rsidRPr="0003648D">
        <w:rPr>
          <w:bCs/>
          <w:lang w:val="es-ES"/>
        </w:rPr>
        <w:t xml:space="preserve">RQ </w:t>
      </w:r>
      <w:r w:rsidRPr="0003648D">
        <w:rPr>
          <w:bCs/>
          <w:i/>
          <w:vertAlign w:val="subscript"/>
          <w:lang w:val="es-ES"/>
        </w:rPr>
        <w:t>q</w:t>
      </w:r>
    </w:p>
    <w:p w14:paraId="34632A4F" w14:textId="77777777" w:rsidR="00895251" w:rsidRPr="0003648D" w:rsidRDefault="6D83C740" w:rsidP="79C6FA9D">
      <w:pPr>
        <w:spacing w:after="120"/>
        <w:ind w:leftChars="300" w:left="2880" w:hangingChars="900" w:hanging="2160"/>
        <w:rPr>
          <w:lang w:val="es-ES"/>
        </w:rPr>
      </w:pPr>
      <w:r w:rsidRPr="79C6FA9D">
        <w:rPr>
          <w:lang w:val="es-ES"/>
        </w:rPr>
        <w:t xml:space="preserve">ECRO </w:t>
      </w:r>
      <w:r w:rsidRPr="1A41FB75">
        <w:rPr>
          <w:i/>
          <w:iCs/>
          <w:vertAlign w:val="subscript"/>
          <w:lang w:val="es-ES"/>
        </w:rPr>
        <w:t>q</w:t>
      </w:r>
      <w:r w:rsidR="00895251" w:rsidRPr="0003648D">
        <w:rPr>
          <w:bCs/>
          <w:lang w:val="es-ES"/>
        </w:rPr>
        <w:tab/>
      </w:r>
      <w:r w:rsidRPr="79C6FA9D">
        <w:rPr>
          <w:lang w:val="es-ES"/>
        </w:rPr>
        <w:t>=</w:t>
      </w:r>
      <w:r w:rsidR="00895251" w:rsidRPr="0003648D">
        <w:rPr>
          <w:bCs/>
          <w:lang w:val="es-ES"/>
        </w:rPr>
        <w:tab/>
      </w:r>
      <w:r w:rsidR="00895251">
        <w:rPr>
          <w:noProof/>
          <w:position w:val="-22"/>
        </w:rPr>
        <w:drawing>
          <wp:inline distT="0" distB="0" distL="0" distR="0" wp14:anchorId="6B67891B" wp14:editId="7E03BD60">
            <wp:extent cx="142875" cy="295275"/>
            <wp:effectExtent l="0" t="0" r="9525" b="9525"/>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79C6FA9D">
        <w:rPr>
          <w:lang w:val="es-ES"/>
        </w:rPr>
        <w:t>(</w:t>
      </w:r>
      <w:proofErr w:type="spellStart"/>
      <w:r w:rsidRPr="79C6FA9D">
        <w:rPr>
          <w:lang w:val="es-ES"/>
        </w:rPr>
        <w:t>SAECRQ</w:t>
      </w:r>
      <w:r w:rsidRPr="1A41FB75">
        <w:rPr>
          <w:i/>
          <w:iCs/>
          <w:vertAlign w:val="subscript"/>
          <w:lang w:val="es-ES"/>
        </w:rPr>
        <w:t>q</w:t>
      </w:r>
      <w:proofErr w:type="spellEnd"/>
      <w:r w:rsidRPr="79C6FA9D">
        <w:rPr>
          <w:lang w:val="es-ES"/>
        </w:rPr>
        <w:t xml:space="preserve"> + </w:t>
      </w:r>
      <w:r w:rsidR="00895251">
        <w:rPr>
          <w:noProof/>
          <w:position w:val="-20"/>
        </w:rPr>
        <w:drawing>
          <wp:inline distT="0" distB="0" distL="0" distR="0" wp14:anchorId="708513B8" wp14:editId="3C525FD2">
            <wp:extent cx="142875" cy="276225"/>
            <wp:effectExtent l="0" t="0" r="9525" b="9525"/>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79C6FA9D">
        <w:rPr>
          <w:lang w:val="es-ES"/>
        </w:rPr>
        <w:t xml:space="preserve">(RTPCECR </w:t>
      </w:r>
      <w:r w:rsidRPr="1A41FB75">
        <w:rPr>
          <w:i/>
          <w:iCs/>
          <w:vertAlign w:val="subscript"/>
          <w:lang w:val="es-ES"/>
        </w:rPr>
        <w:t>q, m</w:t>
      </w:r>
      <w:r w:rsidRPr="79C6FA9D">
        <w:rPr>
          <w:lang w:val="es-ES"/>
        </w:rPr>
        <w:t xml:space="preserve">) + PCECR </w:t>
      </w:r>
      <w:r w:rsidRPr="1A41FB75">
        <w:rPr>
          <w:i/>
          <w:iCs/>
          <w:vertAlign w:val="subscript"/>
          <w:lang w:val="es-ES"/>
        </w:rPr>
        <w:t>q</w:t>
      </w:r>
      <w:r w:rsidRPr="79C6FA9D">
        <w:rPr>
          <w:lang w:val="es-ES"/>
        </w:rPr>
        <w:t xml:space="preserve"> –  </w:t>
      </w:r>
    </w:p>
    <w:p w14:paraId="5B5ADFCE" w14:textId="77777777" w:rsidR="00895251" w:rsidRPr="0003648D" w:rsidRDefault="00895251" w:rsidP="00895251">
      <w:pPr>
        <w:spacing w:after="120"/>
        <w:ind w:leftChars="1200" w:left="2880" w:firstLine="720"/>
        <w:rPr>
          <w:bCs/>
          <w:i/>
          <w:vertAlign w:val="subscript"/>
          <w:lang w:val="es-ES"/>
        </w:rPr>
      </w:pPr>
      <w:r>
        <w:rPr>
          <w:bCs/>
          <w:lang w:val="es-ES"/>
        </w:rPr>
        <w:t>EC</w:t>
      </w:r>
      <w:r w:rsidRPr="0003648D">
        <w:rPr>
          <w:bCs/>
          <w:lang w:val="es-ES"/>
        </w:rPr>
        <w:t xml:space="preserve">RFQ </w:t>
      </w:r>
      <w:r w:rsidRPr="0003648D">
        <w:rPr>
          <w:bCs/>
          <w:i/>
          <w:vertAlign w:val="subscript"/>
          <w:lang w:val="es-ES"/>
        </w:rPr>
        <w:t>q</w:t>
      </w:r>
      <w:r w:rsidRPr="0003648D">
        <w:rPr>
          <w:bCs/>
          <w:lang w:val="es-ES"/>
        </w:rPr>
        <w:t xml:space="preserve"> – </w:t>
      </w:r>
      <w:r>
        <w:rPr>
          <w:bCs/>
          <w:lang w:val="es-ES"/>
        </w:rPr>
        <w:t>REC</w:t>
      </w:r>
      <w:r w:rsidRPr="0003648D">
        <w:rPr>
          <w:bCs/>
          <w:lang w:val="es-ES"/>
        </w:rPr>
        <w:t xml:space="preserve">RFQ </w:t>
      </w:r>
      <w:r w:rsidRPr="0003648D">
        <w:rPr>
          <w:bCs/>
          <w:i/>
          <w:vertAlign w:val="subscript"/>
          <w:lang w:val="es-ES"/>
        </w:rPr>
        <w:t>q</w:t>
      </w:r>
      <w:r w:rsidRPr="0003648D">
        <w:rPr>
          <w:bCs/>
          <w:lang w:val="es-ES"/>
        </w:rPr>
        <w:t xml:space="preserve">) * HLRS </w:t>
      </w:r>
      <w:r w:rsidRPr="0003648D">
        <w:rPr>
          <w:bCs/>
          <w:i/>
          <w:vertAlign w:val="subscript"/>
          <w:lang w:val="es-ES"/>
        </w:rPr>
        <w:t>q</w:t>
      </w:r>
    </w:p>
    <w:p w14:paraId="4848CA23" w14:textId="77777777" w:rsidR="00895251" w:rsidRPr="0003648D" w:rsidRDefault="00895251" w:rsidP="00895251">
      <w:pPr>
        <w:spacing w:after="240"/>
        <w:ind w:leftChars="300" w:left="2880" w:hangingChars="900" w:hanging="2160"/>
        <w:rPr>
          <w:bCs/>
          <w:lang w:val="fr-FR"/>
        </w:rPr>
      </w:pPr>
      <w:r w:rsidRPr="0003648D">
        <w:rPr>
          <w:bCs/>
          <w:lang w:val="fr-FR"/>
        </w:rPr>
        <w:t>SA</w:t>
      </w:r>
      <w:r>
        <w:rPr>
          <w:bCs/>
          <w:lang w:val="fr-FR"/>
        </w:rPr>
        <w:t>EC</w:t>
      </w:r>
      <w:r w:rsidRPr="0003648D">
        <w:rPr>
          <w:bCs/>
          <w:lang w:val="fr-FR"/>
        </w:rPr>
        <w:t xml:space="preserve">RQ </w:t>
      </w:r>
      <w:r w:rsidRPr="0003648D">
        <w:rPr>
          <w:bCs/>
          <w:i/>
          <w:vertAlign w:val="subscript"/>
          <w:lang w:val="fr-FR"/>
        </w:rPr>
        <w:t>q</w:t>
      </w:r>
      <w:r w:rsidRPr="0003648D">
        <w:rPr>
          <w:bCs/>
          <w:lang w:val="fr-FR"/>
        </w:rPr>
        <w:tab/>
        <w:t>=</w:t>
      </w:r>
      <w:r w:rsidRPr="0003648D">
        <w:rPr>
          <w:bCs/>
          <w:lang w:val="fr-FR"/>
        </w:rPr>
        <w:tab/>
        <w:t>DASA</w:t>
      </w:r>
      <w:r>
        <w:rPr>
          <w:bCs/>
          <w:lang w:val="fr-FR"/>
        </w:rPr>
        <w:t>EC</w:t>
      </w:r>
      <w:r w:rsidRPr="0003648D">
        <w:rPr>
          <w:bCs/>
          <w:lang w:val="fr-FR"/>
        </w:rPr>
        <w:t xml:space="preserve">RQ </w:t>
      </w:r>
      <w:r w:rsidRPr="0003648D">
        <w:rPr>
          <w:bCs/>
          <w:i/>
          <w:vertAlign w:val="subscript"/>
          <w:lang w:val="fr-FR"/>
        </w:rPr>
        <w:t>q</w:t>
      </w:r>
      <w:r w:rsidRPr="0003648D">
        <w:rPr>
          <w:bCs/>
          <w:lang w:val="fr-FR"/>
        </w:rPr>
        <w:t xml:space="preserve"> + RTSA</w:t>
      </w:r>
      <w:r>
        <w:rPr>
          <w:bCs/>
          <w:lang w:val="fr-FR"/>
        </w:rPr>
        <w:t>EC</w:t>
      </w:r>
      <w:r w:rsidRPr="0003648D">
        <w:rPr>
          <w:bCs/>
          <w:lang w:val="fr-FR"/>
        </w:rPr>
        <w:t xml:space="preserve">RQ </w:t>
      </w:r>
      <w:r w:rsidRPr="0003648D">
        <w:rPr>
          <w:bCs/>
          <w:i/>
          <w:vertAlign w:val="subscript"/>
          <w:lang w:val="fr-FR"/>
        </w:rPr>
        <w:t>q</w:t>
      </w:r>
    </w:p>
    <w:p w14:paraId="2B7F7490" w14:textId="77777777" w:rsidR="00895251" w:rsidRPr="0003648D" w:rsidRDefault="00895251" w:rsidP="00895251">
      <w:pPr>
        <w:keepNext/>
      </w:pPr>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8"/>
        <w:gridCol w:w="860"/>
        <w:gridCol w:w="6902"/>
      </w:tblGrid>
      <w:tr w:rsidR="00895251" w:rsidRPr="0003648D" w14:paraId="4433311C" w14:textId="77777777" w:rsidTr="00FE06EF">
        <w:trPr>
          <w:tblHeader/>
        </w:trPr>
        <w:tc>
          <w:tcPr>
            <w:tcW w:w="849" w:type="pct"/>
          </w:tcPr>
          <w:p w14:paraId="53A7759A" w14:textId="77777777" w:rsidR="00895251" w:rsidRPr="0003648D" w:rsidRDefault="00895251" w:rsidP="00FE06EF">
            <w:pPr>
              <w:keepNext/>
              <w:spacing w:after="120"/>
              <w:rPr>
                <w:b/>
                <w:iCs/>
                <w:sz w:val="20"/>
              </w:rPr>
            </w:pPr>
            <w:r w:rsidRPr="0003648D">
              <w:rPr>
                <w:b/>
                <w:iCs/>
                <w:sz w:val="20"/>
              </w:rPr>
              <w:t>Variable</w:t>
            </w:r>
          </w:p>
        </w:tc>
        <w:tc>
          <w:tcPr>
            <w:tcW w:w="460" w:type="pct"/>
          </w:tcPr>
          <w:p w14:paraId="5A57851D" w14:textId="77777777" w:rsidR="00895251" w:rsidRPr="0003648D" w:rsidRDefault="00895251" w:rsidP="00FE06EF">
            <w:pPr>
              <w:keepNext/>
              <w:spacing w:after="120"/>
              <w:rPr>
                <w:b/>
                <w:iCs/>
                <w:sz w:val="20"/>
              </w:rPr>
            </w:pPr>
            <w:r w:rsidRPr="0003648D">
              <w:rPr>
                <w:b/>
                <w:iCs/>
                <w:sz w:val="20"/>
              </w:rPr>
              <w:t>Unit</w:t>
            </w:r>
          </w:p>
        </w:tc>
        <w:tc>
          <w:tcPr>
            <w:tcW w:w="3691" w:type="pct"/>
          </w:tcPr>
          <w:p w14:paraId="6A9A8026" w14:textId="77777777" w:rsidR="00895251" w:rsidRPr="0003648D" w:rsidRDefault="00895251" w:rsidP="00FE06EF">
            <w:pPr>
              <w:keepNext/>
              <w:spacing w:after="120"/>
              <w:rPr>
                <w:b/>
                <w:iCs/>
                <w:sz w:val="20"/>
              </w:rPr>
            </w:pPr>
            <w:r w:rsidRPr="0003648D">
              <w:rPr>
                <w:b/>
                <w:iCs/>
                <w:sz w:val="20"/>
              </w:rPr>
              <w:t>Description</w:t>
            </w:r>
          </w:p>
        </w:tc>
      </w:tr>
      <w:tr w:rsidR="00895251" w:rsidRPr="0003648D" w14:paraId="08F7B7C7" w14:textId="77777777" w:rsidTr="00FE06EF">
        <w:tc>
          <w:tcPr>
            <w:tcW w:w="849" w:type="pct"/>
          </w:tcPr>
          <w:p w14:paraId="7AEFC9F2" w14:textId="77777777" w:rsidR="00895251" w:rsidRPr="0003648D" w:rsidRDefault="00895251" w:rsidP="00FE06EF">
            <w:pPr>
              <w:spacing w:after="60"/>
              <w:rPr>
                <w:iCs/>
                <w:sz w:val="20"/>
              </w:rPr>
            </w:pPr>
            <w:r>
              <w:rPr>
                <w:iCs/>
                <w:sz w:val="20"/>
              </w:rPr>
              <w:t>EC</w:t>
            </w:r>
            <w:r w:rsidRPr="0003648D">
              <w:rPr>
                <w:iCs/>
                <w:sz w:val="20"/>
              </w:rPr>
              <w:t xml:space="preserve">RCOST </w:t>
            </w:r>
            <w:r w:rsidRPr="0003648D">
              <w:rPr>
                <w:i/>
                <w:iCs/>
                <w:sz w:val="20"/>
                <w:vertAlign w:val="subscript"/>
              </w:rPr>
              <w:t>q</w:t>
            </w:r>
          </w:p>
        </w:tc>
        <w:tc>
          <w:tcPr>
            <w:tcW w:w="460" w:type="pct"/>
          </w:tcPr>
          <w:p w14:paraId="5C2353C1" w14:textId="77777777" w:rsidR="00895251" w:rsidRPr="0003648D" w:rsidRDefault="00895251" w:rsidP="00FE06EF">
            <w:pPr>
              <w:keepNext/>
              <w:spacing w:after="60"/>
              <w:rPr>
                <w:iCs/>
                <w:sz w:val="20"/>
              </w:rPr>
            </w:pPr>
            <w:r w:rsidRPr="0003648D">
              <w:rPr>
                <w:iCs/>
                <w:sz w:val="20"/>
              </w:rPr>
              <w:t>$</w:t>
            </w:r>
          </w:p>
        </w:tc>
        <w:tc>
          <w:tcPr>
            <w:tcW w:w="3691" w:type="pct"/>
          </w:tcPr>
          <w:p w14:paraId="52510348" w14:textId="77777777" w:rsidR="00895251" w:rsidRPr="0003648D" w:rsidRDefault="00895251" w:rsidP="00FE06EF">
            <w:pPr>
              <w:keepNext/>
              <w:spacing w:after="60"/>
              <w:rPr>
                <w:iCs/>
                <w:sz w:val="20"/>
              </w:rPr>
            </w:pPr>
            <w:r>
              <w:rPr>
                <w:i/>
                <w:iCs/>
                <w:sz w:val="20"/>
              </w:rPr>
              <w:t>ERCOT Contingency Reserve Service</w:t>
            </w:r>
            <w:r w:rsidRPr="0003648D">
              <w:rPr>
                <w:i/>
                <w:iCs/>
                <w:sz w:val="20"/>
              </w:rPr>
              <w:t xml:space="preserve"> Cost per QSE</w:t>
            </w:r>
            <w:r w:rsidRPr="0003648D">
              <w:rPr>
                <w:iCs/>
                <w:sz w:val="20"/>
              </w:rPr>
              <w:t xml:space="preserve">—QSE </w:t>
            </w:r>
            <w:r w:rsidRPr="0003648D">
              <w:rPr>
                <w:i/>
                <w:iCs/>
                <w:sz w:val="20"/>
              </w:rPr>
              <w:t>q</w:t>
            </w:r>
            <w:r w:rsidRPr="0003648D">
              <w:rPr>
                <w:iCs/>
                <w:sz w:val="20"/>
              </w:rPr>
              <w:t xml:space="preserve">’s share of the net total costs for </w:t>
            </w:r>
            <w:r>
              <w:rPr>
                <w:iCs/>
                <w:sz w:val="20"/>
              </w:rPr>
              <w:t>ECRS</w:t>
            </w:r>
            <w:r w:rsidRPr="0003648D">
              <w:rPr>
                <w:iCs/>
                <w:sz w:val="20"/>
              </w:rPr>
              <w:t>, for the hour.</w:t>
            </w:r>
          </w:p>
        </w:tc>
      </w:tr>
      <w:tr w:rsidR="00895251" w:rsidRPr="0003648D" w14:paraId="492C6504" w14:textId="77777777" w:rsidTr="00FE06EF">
        <w:tc>
          <w:tcPr>
            <w:tcW w:w="849" w:type="pct"/>
            <w:tcBorders>
              <w:top w:val="single" w:sz="4" w:space="0" w:color="auto"/>
              <w:left w:val="single" w:sz="4" w:space="0" w:color="auto"/>
              <w:bottom w:val="single" w:sz="4" w:space="0" w:color="auto"/>
              <w:right w:val="single" w:sz="4" w:space="0" w:color="auto"/>
            </w:tcBorders>
          </w:tcPr>
          <w:p w14:paraId="2251FFDF" w14:textId="77777777" w:rsidR="00895251" w:rsidRPr="0003648D" w:rsidRDefault="00895251" w:rsidP="00FE06EF">
            <w:pPr>
              <w:spacing w:after="60"/>
              <w:rPr>
                <w:iCs/>
                <w:sz w:val="20"/>
              </w:rPr>
            </w:pPr>
            <w:r>
              <w:rPr>
                <w:iCs/>
                <w:sz w:val="20"/>
              </w:rPr>
              <w:t>EC</w:t>
            </w:r>
            <w:r w:rsidRPr="0003648D">
              <w:rPr>
                <w:iCs/>
                <w:sz w:val="20"/>
              </w:rPr>
              <w:t>RPR</w:t>
            </w:r>
          </w:p>
        </w:tc>
        <w:tc>
          <w:tcPr>
            <w:tcW w:w="460" w:type="pct"/>
            <w:tcBorders>
              <w:top w:val="single" w:sz="4" w:space="0" w:color="auto"/>
              <w:left w:val="single" w:sz="4" w:space="0" w:color="auto"/>
              <w:bottom w:val="single" w:sz="4" w:space="0" w:color="auto"/>
              <w:right w:val="single" w:sz="4" w:space="0" w:color="auto"/>
            </w:tcBorders>
          </w:tcPr>
          <w:p w14:paraId="3ED1D8CA" w14:textId="77777777" w:rsidR="00895251" w:rsidRPr="0003648D" w:rsidRDefault="00895251" w:rsidP="00FE06EF">
            <w:pPr>
              <w:spacing w:after="60"/>
              <w:rPr>
                <w:iCs/>
                <w:sz w:val="20"/>
              </w:rPr>
            </w:pPr>
            <w:r w:rsidRPr="0003648D">
              <w:rPr>
                <w:iCs/>
                <w:sz w:val="20"/>
              </w:rPr>
              <w:t>$/MW per hour</w:t>
            </w:r>
          </w:p>
        </w:tc>
        <w:tc>
          <w:tcPr>
            <w:tcW w:w="3691" w:type="pct"/>
            <w:tcBorders>
              <w:top w:val="single" w:sz="4" w:space="0" w:color="auto"/>
              <w:left w:val="single" w:sz="4" w:space="0" w:color="auto"/>
              <w:bottom w:val="single" w:sz="4" w:space="0" w:color="auto"/>
              <w:right w:val="single" w:sz="4" w:space="0" w:color="auto"/>
            </w:tcBorders>
          </w:tcPr>
          <w:p w14:paraId="1376A1DD"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Price—</w:t>
            </w:r>
            <w:r w:rsidRPr="0003648D">
              <w:rPr>
                <w:iCs/>
                <w:sz w:val="20"/>
              </w:rPr>
              <w:t xml:space="preserve">The price for </w:t>
            </w:r>
            <w:r>
              <w:rPr>
                <w:iCs/>
                <w:sz w:val="20"/>
              </w:rPr>
              <w:t>ECRS</w:t>
            </w:r>
            <w:r w:rsidRPr="0003648D">
              <w:rPr>
                <w:iCs/>
                <w:sz w:val="20"/>
              </w:rPr>
              <w:t xml:space="preserve"> calculated based on the net total costs for </w:t>
            </w:r>
            <w:r>
              <w:rPr>
                <w:iCs/>
                <w:sz w:val="20"/>
              </w:rPr>
              <w:t>ECRS</w:t>
            </w:r>
            <w:r w:rsidRPr="0003648D">
              <w:rPr>
                <w:iCs/>
                <w:sz w:val="20"/>
              </w:rPr>
              <w:t>, for the hour.</w:t>
            </w:r>
          </w:p>
        </w:tc>
      </w:tr>
      <w:tr w:rsidR="00895251" w:rsidRPr="0003648D" w14:paraId="63AAED7D" w14:textId="77777777" w:rsidTr="00FE06EF">
        <w:tc>
          <w:tcPr>
            <w:tcW w:w="849" w:type="pct"/>
            <w:tcBorders>
              <w:top w:val="single" w:sz="4" w:space="0" w:color="auto"/>
              <w:left w:val="single" w:sz="4" w:space="0" w:color="auto"/>
              <w:bottom w:val="single" w:sz="4" w:space="0" w:color="auto"/>
              <w:right w:val="single" w:sz="4" w:space="0" w:color="auto"/>
            </w:tcBorders>
          </w:tcPr>
          <w:p w14:paraId="472C1A1A" w14:textId="77777777" w:rsidR="00895251" w:rsidRPr="0003648D" w:rsidRDefault="00895251" w:rsidP="00FE06EF">
            <w:pPr>
              <w:spacing w:after="60"/>
              <w:rPr>
                <w:iCs/>
                <w:sz w:val="20"/>
              </w:rPr>
            </w:pPr>
            <w:r>
              <w:rPr>
                <w:iCs/>
                <w:sz w:val="20"/>
              </w:rPr>
              <w:t>EC</w:t>
            </w:r>
            <w:r w:rsidRPr="0003648D">
              <w:rPr>
                <w:iCs/>
                <w:sz w:val="20"/>
              </w:rPr>
              <w:t>RCOSTTOT</w:t>
            </w:r>
          </w:p>
        </w:tc>
        <w:tc>
          <w:tcPr>
            <w:tcW w:w="460" w:type="pct"/>
            <w:tcBorders>
              <w:top w:val="single" w:sz="4" w:space="0" w:color="auto"/>
              <w:left w:val="single" w:sz="4" w:space="0" w:color="auto"/>
              <w:bottom w:val="single" w:sz="4" w:space="0" w:color="auto"/>
              <w:right w:val="single" w:sz="4" w:space="0" w:color="auto"/>
            </w:tcBorders>
          </w:tcPr>
          <w:p w14:paraId="01F23483" w14:textId="77777777" w:rsidR="00895251" w:rsidRPr="0003648D" w:rsidRDefault="00895251" w:rsidP="00FE06EF">
            <w:pPr>
              <w:spacing w:after="60"/>
              <w:rPr>
                <w:iCs/>
                <w:sz w:val="20"/>
              </w:rPr>
            </w:pPr>
            <w:r w:rsidRPr="0003648D">
              <w:rPr>
                <w:iCs/>
                <w:sz w:val="20"/>
              </w:rPr>
              <w:t>$</w:t>
            </w:r>
          </w:p>
        </w:tc>
        <w:tc>
          <w:tcPr>
            <w:tcW w:w="3691" w:type="pct"/>
            <w:tcBorders>
              <w:top w:val="single" w:sz="4" w:space="0" w:color="auto"/>
              <w:left w:val="single" w:sz="4" w:space="0" w:color="auto"/>
              <w:bottom w:val="single" w:sz="4" w:space="0" w:color="auto"/>
              <w:right w:val="single" w:sz="4" w:space="0" w:color="auto"/>
            </w:tcBorders>
          </w:tcPr>
          <w:p w14:paraId="43D529A1"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Cost Total</w:t>
            </w:r>
            <w:r w:rsidRPr="0003648D">
              <w:rPr>
                <w:iCs/>
                <w:sz w:val="20"/>
              </w:rPr>
              <w:t xml:space="preserve">—The net total costs for </w:t>
            </w:r>
            <w:r>
              <w:rPr>
                <w:iCs/>
                <w:sz w:val="20"/>
              </w:rPr>
              <w:t>ECRS</w:t>
            </w:r>
            <w:r w:rsidRPr="0003648D">
              <w:rPr>
                <w:iCs/>
                <w:sz w:val="20"/>
              </w:rPr>
              <w:t>, for the hour.  See item (</w:t>
            </w:r>
            <w:r>
              <w:rPr>
                <w:iCs/>
                <w:sz w:val="20"/>
              </w:rPr>
              <w:t>6</w:t>
            </w:r>
            <w:r w:rsidRPr="0003648D">
              <w:rPr>
                <w:iCs/>
                <w:sz w:val="20"/>
              </w:rPr>
              <w:t>)(a) above.</w:t>
            </w:r>
          </w:p>
        </w:tc>
      </w:tr>
      <w:tr w:rsidR="00895251" w:rsidRPr="0003648D" w14:paraId="0C729D45" w14:textId="77777777" w:rsidTr="00FE06EF">
        <w:tc>
          <w:tcPr>
            <w:tcW w:w="849" w:type="pct"/>
            <w:tcBorders>
              <w:top w:val="single" w:sz="4" w:space="0" w:color="auto"/>
              <w:left w:val="single" w:sz="4" w:space="0" w:color="auto"/>
              <w:bottom w:val="single" w:sz="4" w:space="0" w:color="auto"/>
              <w:right w:val="single" w:sz="4" w:space="0" w:color="auto"/>
            </w:tcBorders>
          </w:tcPr>
          <w:p w14:paraId="2F65C9C0" w14:textId="77777777" w:rsidR="00895251" w:rsidRPr="0003648D" w:rsidRDefault="00895251" w:rsidP="00FE06EF">
            <w:pPr>
              <w:spacing w:after="60"/>
              <w:rPr>
                <w:iCs/>
                <w:sz w:val="20"/>
              </w:rPr>
            </w:pPr>
            <w:r>
              <w:rPr>
                <w:iCs/>
                <w:sz w:val="20"/>
              </w:rPr>
              <w:t>EC</w:t>
            </w:r>
            <w:r w:rsidRPr="0003648D">
              <w:rPr>
                <w:iCs/>
                <w:sz w:val="20"/>
              </w:rPr>
              <w:t>RQTOT</w:t>
            </w:r>
          </w:p>
        </w:tc>
        <w:tc>
          <w:tcPr>
            <w:tcW w:w="460" w:type="pct"/>
            <w:tcBorders>
              <w:top w:val="single" w:sz="4" w:space="0" w:color="auto"/>
              <w:left w:val="single" w:sz="4" w:space="0" w:color="auto"/>
              <w:bottom w:val="single" w:sz="4" w:space="0" w:color="auto"/>
              <w:right w:val="single" w:sz="4" w:space="0" w:color="auto"/>
            </w:tcBorders>
          </w:tcPr>
          <w:p w14:paraId="6EF98F75"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77016AFF"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Quantity Total</w:t>
            </w:r>
            <w:r w:rsidRPr="0003648D">
              <w:rPr>
                <w:iCs/>
                <w:sz w:val="20"/>
              </w:rPr>
              <w:t xml:space="preserve">—The sum of every QSE’s Ancillary Service Obligation minus its self-arranged </w:t>
            </w:r>
            <w:r>
              <w:rPr>
                <w:iCs/>
                <w:sz w:val="20"/>
              </w:rPr>
              <w:t>ECRS</w:t>
            </w:r>
            <w:r w:rsidRPr="0003648D">
              <w:rPr>
                <w:iCs/>
                <w:sz w:val="20"/>
              </w:rPr>
              <w:t xml:space="preserve"> quantity in the DAM and </w:t>
            </w:r>
            <w:proofErr w:type="gramStart"/>
            <w:r w:rsidRPr="0003648D">
              <w:rPr>
                <w:iCs/>
                <w:sz w:val="20"/>
              </w:rPr>
              <w:t>any and all</w:t>
            </w:r>
            <w:proofErr w:type="gramEnd"/>
            <w:r w:rsidRPr="0003648D">
              <w:rPr>
                <w:iCs/>
                <w:sz w:val="20"/>
              </w:rPr>
              <w:t xml:space="preserve"> SASMs for the hour.</w:t>
            </w:r>
          </w:p>
        </w:tc>
      </w:tr>
      <w:tr w:rsidR="00895251" w:rsidRPr="0003648D" w14:paraId="1CD26FA4" w14:textId="77777777" w:rsidTr="00FE06EF">
        <w:tc>
          <w:tcPr>
            <w:tcW w:w="849" w:type="pct"/>
            <w:tcBorders>
              <w:top w:val="single" w:sz="4" w:space="0" w:color="auto"/>
              <w:left w:val="single" w:sz="4" w:space="0" w:color="auto"/>
              <w:bottom w:val="single" w:sz="4" w:space="0" w:color="auto"/>
              <w:right w:val="single" w:sz="4" w:space="0" w:color="auto"/>
            </w:tcBorders>
          </w:tcPr>
          <w:p w14:paraId="24081172" w14:textId="77777777" w:rsidR="00895251" w:rsidRPr="0003648D" w:rsidRDefault="00895251" w:rsidP="00FE06EF">
            <w:pPr>
              <w:spacing w:after="60"/>
              <w:rPr>
                <w:iCs/>
                <w:sz w:val="20"/>
              </w:rPr>
            </w:pPr>
            <w:r>
              <w:rPr>
                <w:iCs/>
                <w:sz w:val="20"/>
              </w:rPr>
              <w:t>EC</w:t>
            </w:r>
            <w:r w:rsidRPr="0003648D">
              <w:rPr>
                <w:iCs/>
                <w:sz w:val="20"/>
              </w:rPr>
              <w:t xml:space="preserve">RQ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649210CA"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529AEF12"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Quantity per QSE</w:t>
            </w:r>
            <w:r w:rsidRPr="0003648D">
              <w:rPr>
                <w:iCs/>
                <w:sz w:val="20"/>
              </w:rPr>
              <w:t xml:space="preserve">—The QSE </w:t>
            </w:r>
            <w:r w:rsidRPr="0003648D">
              <w:rPr>
                <w:i/>
                <w:iCs/>
                <w:sz w:val="20"/>
              </w:rPr>
              <w:t>q</w:t>
            </w:r>
            <w:r w:rsidRPr="0003648D">
              <w:rPr>
                <w:iCs/>
                <w:sz w:val="20"/>
              </w:rPr>
              <w:t xml:space="preserve">’s Ancillary Service Obligation minus its self-arranged </w:t>
            </w:r>
            <w:r>
              <w:rPr>
                <w:iCs/>
                <w:sz w:val="20"/>
              </w:rPr>
              <w:t>ECRS</w:t>
            </w:r>
            <w:r w:rsidRPr="0003648D">
              <w:rPr>
                <w:iCs/>
                <w:sz w:val="20"/>
              </w:rPr>
              <w:t xml:space="preserve"> quantity in the DAM and </w:t>
            </w:r>
            <w:proofErr w:type="gramStart"/>
            <w:r w:rsidRPr="0003648D">
              <w:rPr>
                <w:iCs/>
                <w:sz w:val="20"/>
              </w:rPr>
              <w:t>any and all</w:t>
            </w:r>
            <w:proofErr w:type="gramEnd"/>
            <w:r w:rsidRPr="0003648D">
              <w:rPr>
                <w:iCs/>
                <w:sz w:val="20"/>
              </w:rPr>
              <w:t xml:space="preserve"> SASMs, for the hour.</w:t>
            </w:r>
          </w:p>
        </w:tc>
      </w:tr>
      <w:tr w:rsidR="00895251" w:rsidRPr="0003648D" w14:paraId="1F6AC2F7" w14:textId="77777777" w:rsidTr="00FE06EF">
        <w:tc>
          <w:tcPr>
            <w:tcW w:w="849" w:type="pct"/>
            <w:tcBorders>
              <w:top w:val="single" w:sz="4" w:space="0" w:color="auto"/>
              <w:left w:val="single" w:sz="4" w:space="0" w:color="auto"/>
              <w:bottom w:val="single" w:sz="4" w:space="0" w:color="auto"/>
              <w:right w:val="single" w:sz="4" w:space="0" w:color="auto"/>
            </w:tcBorders>
          </w:tcPr>
          <w:p w14:paraId="5011A1D9" w14:textId="77777777" w:rsidR="00895251" w:rsidRPr="0003648D" w:rsidRDefault="00895251" w:rsidP="00FE06EF">
            <w:pPr>
              <w:spacing w:after="60"/>
              <w:rPr>
                <w:iCs/>
                <w:sz w:val="20"/>
              </w:rPr>
            </w:pPr>
            <w:r>
              <w:rPr>
                <w:iCs/>
                <w:sz w:val="20"/>
              </w:rPr>
              <w:t>EC</w:t>
            </w:r>
            <w:r w:rsidRPr="0003648D">
              <w:rPr>
                <w:iCs/>
                <w:sz w:val="20"/>
              </w:rPr>
              <w:t xml:space="preserve">RO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4F7ACF4F"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356FDC7F" w14:textId="77777777" w:rsidR="00895251" w:rsidRPr="0003648D" w:rsidRDefault="00895251" w:rsidP="00FE06EF">
            <w:pPr>
              <w:spacing w:after="60"/>
              <w:rPr>
                <w:i/>
                <w:iCs/>
                <w:sz w:val="20"/>
              </w:rPr>
            </w:pPr>
            <w:r>
              <w:rPr>
                <w:i/>
                <w:iCs/>
                <w:sz w:val="20"/>
              </w:rPr>
              <w:t>ERCOT Contingency Reserve Service</w:t>
            </w:r>
            <w:r w:rsidRPr="0003648D">
              <w:rPr>
                <w:i/>
                <w:iCs/>
                <w:sz w:val="20"/>
              </w:rPr>
              <w:t xml:space="preserve"> Obligation per QSE</w:t>
            </w:r>
            <w:r w:rsidRPr="0003648D">
              <w:rPr>
                <w:iCs/>
                <w:sz w:val="20"/>
              </w:rPr>
              <w:t xml:space="preserve">—The Ancillary Service Obligation of QSE </w:t>
            </w:r>
            <w:r w:rsidRPr="0003648D">
              <w:rPr>
                <w:i/>
                <w:iCs/>
                <w:sz w:val="20"/>
              </w:rPr>
              <w:t>q</w:t>
            </w:r>
            <w:r w:rsidRPr="0003648D">
              <w:rPr>
                <w:iCs/>
                <w:sz w:val="20"/>
              </w:rPr>
              <w:t>, for the hour.</w:t>
            </w:r>
          </w:p>
        </w:tc>
      </w:tr>
      <w:tr w:rsidR="00895251" w:rsidRPr="0003648D" w14:paraId="1D4A628F" w14:textId="77777777" w:rsidTr="00FE06EF">
        <w:tc>
          <w:tcPr>
            <w:tcW w:w="849" w:type="pct"/>
            <w:tcBorders>
              <w:top w:val="single" w:sz="4" w:space="0" w:color="auto"/>
              <w:left w:val="single" w:sz="4" w:space="0" w:color="auto"/>
              <w:bottom w:val="single" w:sz="4" w:space="0" w:color="auto"/>
              <w:right w:val="single" w:sz="4" w:space="0" w:color="auto"/>
            </w:tcBorders>
          </w:tcPr>
          <w:p w14:paraId="5DC63480" w14:textId="77777777" w:rsidR="00895251" w:rsidRPr="0003648D" w:rsidRDefault="00895251" w:rsidP="00FE06EF">
            <w:pPr>
              <w:spacing w:after="60"/>
              <w:rPr>
                <w:iCs/>
                <w:sz w:val="20"/>
              </w:rPr>
            </w:pPr>
            <w:r w:rsidRPr="0003648D">
              <w:rPr>
                <w:iCs/>
                <w:sz w:val="20"/>
              </w:rPr>
              <w:t>DASA</w:t>
            </w:r>
            <w:r>
              <w:rPr>
                <w:iCs/>
                <w:sz w:val="20"/>
              </w:rPr>
              <w:t>EC</w:t>
            </w:r>
            <w:r w:rsidRPr="0003648D">
              <w:rPr>
                <w:iCs/>
                <w:sz w:val="20"/>
              </w:rPr>
              <w:t>RQ</w:t>
            </w:r>
            <w:r w:rsidRPr="0003648D">
              <w:rPr>
                <w:i/>
                <w:iCs/>
                <w:sz w:val="20"/>
              </w:rPr>
              <w:t xml:space="preserve">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7D90A3D"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7C6A83AC" w14:textId="77777777" w:rsidR="00895251" w:rsidRPr="0003648D" w:rsidRDefault="00895251" w:rsidP="00FE06EF">
            <w:pPr>
              <w:spacing w:after="60"/>
              <w:rPr>
                <w:i/>
                <w:iCs/>
                <w:sz w:val="20"/>
              </w:rPr>
            </w:pPr>
            <w:r w:rsidRPr="0003648D">
              <w:rPr>
                <w:i/>
                <w:iCs/>
                <w:sz w:val="20"/>
              </w:rPr>
              <w:t xml:space="preserve">Day-Ahead Self-Arranged </w:t>
            </w:r>
            <w:r>
              <w:rPr>
                <w:i/>
                <w:iCs/>
                <w:sz w:val="20"/>
              </w:rPr>
              <w:t>ERCOT Contingency Reserve Service</w:t>
            </w:r>
            <w:r w:rsidRPr="0003648D">
              <w:rPr>
                <w:i/>
                <w:iCs/>
                <w:sz w:val="20"/>
              </w:rPr>
              <w:t xml:space="preserve"> Quantity per QSE</w:t>
            </w:r>
            <w:r w:rsidRPr="0003648D">
              <w:rPr>
                <w:iCs/>
                <w:sz w:val="20"/>
              </w:rPr>
              <w:t xml:space="preserve">—The self-arranged </w:t>
            </w:r>
            <w:r>
              <w:rPr>
                <w:iCs/>
                <w:sz w:val="20"/>
              </w:rPr>
              <w:t>ECRS</w:t>
            </w:r>
            <w:r w:rsidRPr="0003648D">
              <w:rPr>
                <w:iCs/>
                <w:sz w:val="20"/>
              </w:rPr>
              <w:t xml:space="preserve"> quantity submitted by QSE </w:t>
            </w:r>
            <w:r w:rsidRPr="0003648D">
              <w:rPr>
                <w:i/>
                <w:iCs/>
                <w:sz w:val="20"/>
              </w:rPr>
              <w:t>q</w:t>
            </w:r>
            <w:r w:rsidRPr="0003648D">
              <w:rPr>
                <w:iCs/>
                <w:sz w:val="20"/>
              </w:rPr>
              <w:t xml:space="preserve"> before 1000 in the Day-Ahead.</w:t>
            </w:r>
          </w:p>
        </w:tc>
      </w:tr>
      <w:tr w:rsidR="00895251" w:rsidRPr="0003648D" w14:paraId="32934A5F" w14:textId="77777777" w:rsidTr="00FE06EF">
        <w:tc>
          <w:tcPr>
            <w:tcW w:w="849" w:type="pct"/>
            <w:tcBorders>
              <w:top w:val="single" w:sz="4" w:space="0" w:color="auto"/>
              <w:left w:val="single" w:sz="4" w:space="0" w:color="auto"/>
              <w:bottom w:val="single" w:sz="4" w:space="0" w:color="auto"/>
              <w:right w:val="single" w:sz="4" w:space="0" w:color="auto"/>
            </w:tcBorders>
          </w:tcPr>
          <w:p w14:paraId="49B3D234" w14:textId="77777777" w:rsidR="00895251" w:rsidRPr="0003648D" w:rsidRDefault="00895251" w:rsidP="00FE06EF">
            <w:pPr>
              <w:spacing w:after="60"/>
              <w:rPr>
                <w:iCs/>
                <w:sz w:val="20"/>
              </w:rPr>
            </w:pPr>
            <w:r w:rsidRPr="0003648D">
              <w:rPr>
                <w:iCs/>
                <w:sz w:val="20"/>
              </w:rPr>
              <w:t>RTSA</w:t>
            </w:r>
            <w:r>
              <w:rPr>
                <w:iCs/>
                <w:sz w:val="20"/>
              </w:rPr>
              <w:t>EC</w:t>
            </w:r>
            <w:r w:rsidRPr="0003648D">
              <w:rPr>
                <w:iCs/>
                <w:sz w:val="20"/>
              </w:rPr>
              <w:t>RQ</w:t>
            </w:r>
            <w:r w:rsidRPr="0003648D">
              <w:rPr>
                <w:i/>
                <w:iCs/>
                <w:sz w:val="20"/>
              </w:rPr>
              <w:t xml:space="preserve">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1293EEF5"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5042ED37" w14:textId="77777777" w:rsidR="00895251" w:rsidRPr="0003648D" w:rsidRDefault="00895251" w:rsidP="00FE06EF">
            <w:pPr>
              <w:spacing w:after="60"/>
              <w:rPr>
                <w:i/>
                <w:iCs/>
                <w:sz w:val="20"/>
              </w:rPr>
            </w:pPr>
            <w:r w:rsidRPr="0003648D">
              <w:rPr>
                <w:i/>
                <w:iCs/>
                <w:sz w:val="20"/>
              </w:rPr>
              <w:t xml:space="preserve">Self-Arranged </w:t>
            </w:r>
            <w:r>
              <w:rPr>
                <w:i/>
                <w:iCs/>
                <w:sz w:val="20"/>
              </w:rPr>
              <w:t>ERCOT Contingency Reserve Service</w:t>
            </w:r>
            <w:r w:rsidRPr="0003648D">
              <w:rPr>
                <w:i/>
                <w:iCs/>
                <w:sz w:val="20"/>
              </w:rPr>
              <w:t xml:space="preserve"> Quantity per QSE for all SASMs</w:t>
            </w:r>
            <w:r w:rsidRPr="0003648D">
              <w:rPr>
                <w:iCs/>
                <w:sz w:val="20"/>
              </w:rPr>
              <w:t xml:space="preserve">—The sum of all self-arranged </w:t>
            </w:r>
            <w:r>
              <w:rPr>
                <w:iCs/>
                <w:sz w:val="20"/>
              </w:rPr>
              <w:t>ECRS</w:t>
            </w:r>
            <w:r w:rsidRPr="0003648D">
              <w:rPr>
                <w:iCs/>
                <w:sz w:val="20"/>
              </w:rPr>
              <w:t xml:space="preserve"> quantities submitted by QSE </w:t>
            </w:r>
            <w:r w:rsidRPr="0003648D">
              <w:rPr>
                <w:i/>
                <w:iCs/>
                <w:sz w:val="20"/>
              </w:rPr>
              <w:t>q</w:t>
            </w:r>
            <w:r w:rsidRPr="0003648D">
              <w:rPr>
                <w:iCs/>
                <w:sz w:val="20"/>
              </w:rPr>
              <w:t xml:space="preserve"> for all SASMs due to an increase in the Ancillary Service Plan per Section 4.4.7.1.</w:t>
            </w:r>
          </w:p>
        </w:tc>
      </w:tr>
      <w:tr w:rsidR="00895251" w:rsidRPr="0003648D" w14:paraId="2AA288F9" w14:textId="77777777" w:rsidTr="00FE06EF">
        <w:tc>
          <w:tcPr>
            <w:tcW w:w="849" w:type="pct"/>
            <w:tcBorders>
              <w:top w:val="single" w:sz="4" w:space="0" w:color="auto"/>
              <w:left w:val="single" w:sz="4" w:space="0" w:color="auto"/>
              <w:bottom w:val="single" w:sz="4" w:space="0" w:color="auto"/>
              <w:right w:val="single" w:sz="4" w:space="0" w:color="auto"/>
            </w:tcBorders>
          </w:tcPr>
          <w:p w14:paraId="5798EDDC" w14:textId="77777777" w:rsidR="00895251" w:rsidRPr="0003648D" w:rsidRDefault="00895251" w:rsidP="00FE06EF">
            <w:pPr>
              <w:spacing w:after="60"/>
              <w:rPr>
                <w:iCs/>
                <w:sz w:val="20"/>
              </w:rPr>
            </w:pPr>
            <w:r w:rsidRPr="0003648D">
              <w:rPr>
                <w:iCs/>
                <w:sz w:val="20"/>
              </w:rPr>
              <w:t>RTPC</w:t>
            </w:r>
            <w:r>
              <w:rPr>
                <w:iCs/>
                <w:sz w:val="20"/>
              </w:rPr>
              <w:t>EC</w:t>
            </w:r>
            <w:r w:rsidRPr="0003648D">
              <w:rPr>
                <w:iCs/>
                <w:sz w:val="20"/>
              </w:rPr>
              <w:t xml:space="preserve">R </w:t>
            </w:r>
            <w:r w:rsidRPr="0003648D">
              <w:rPr>
                <w:i/>
                <w:iCs/>
                <w:sz w:val="20"/>
                <w:vertAlign w:val="subscript"/>
              </w:rPr>
              <w:t>q, m</w:t>
            </w:r>
          </w:p>
        </w:tc>
        <w:tc>
          <w:tcPr>
            <w:tcW w:w="460" w:type="pct"/>
            <w:tcBorders>
              <w:top w:val="single" w:sz="4" w:space="0" w:color="auto"/>
              <w:left w:val="single" w:sz="4" w:space="0" w:color="auto"/>
              <w:bottom w:val="single" w:sz="4" w:space="0" w:color="auto"/>
              <w:right w:val="single" w:sz="4" w:space="0" w:color="auto"/>
            </w:tcBorders>
          </w:tcPr>
          <w:p w14:paraId="20E9F87A"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4AEE14D8" w14:textId="77777777" w:rsidR="00895251" w:rsidRPr="0003648D" w:rsidRDefault="00895251" w:rsidP="00FE06EF">
            <w:pPr>
              <w:spacing w:after="60"/>
              <w:rPr>
                <w:i/>
                <w:iCs/>
                <w:sz w:val="20"/>
              </w:rPr>
            </w:pPr>
            <w:r w:rsidRPr="0003648D">
              <w:rPr>
                <w:i/>
                <w:iCs/>
                <w:sz w:val="20"/>
              </w:rPr>
              <w:t xml:space="preserve">Procured Capacity for </w:t>
            </w:r>
            <w:r>
              <w:rPr>
                <w:i/>
                <w:iCs/>
                <w:sz w:val="20"/>
              </w:rPr>
              <w:t>ERCOT Contingency Reserve Service</w:t>
            </w:r>
            <w:r w:rsidRPr="0003648D">
              <w:rPr>
                <w:i/>
                <w:iCs/>
                <w:sz w:val="20"/>
              </w:rPr>
              <w:t xml:space="preserve"> per QSE by market—</w:t>
            </w:r>
            <w:r w:rsidRPr="0003648D">
              <w:rPr>
                <w:iCs/>
                <w:sz w:val="20"/>
              </w:rPr>
              <w:t xml:space="preserve">The MW portion of QSE </w:t>
            </w:r>
            <w:r w:rsidRPr="0003648D">
              <w:rPr>
                <w:i/>
                <w:iCs/>
                <w:sz w:val="20"/>
              </w:rPr>
              <w:t>q</w:t>
            </w:r>
            <w:r w:rsidRPr="0003648D">
              <w:rPr>
                <w:iCs/>
                <w:sz w:val="20"/>
              </w:rPr>
              <w:t xml:space="preserve">’s Ancillary Service Offers cleared in the market </w:t>
            </w:r>
            <w:r w:rsidRPr="0003648D">
              <w:rPr>
                <w:i/>
                <w:iCs/>
                <w:sz w:val="20"/>
              </w:rPr>
              <w:t>m</w:t>
            </w:r>
            <w:r w:rsidRPr="0003648D">
              <w:rPr>
                <w:iCs/>
                <w:sz w:val="20"/>
              </w:rPr>
              <w:t xml:space="preserve"> to provide </w:t>
            </w:r>
            <w:r>
              <w:rPr>
                <w:iCs/>
                <w:sz w:val="20"/>
              </w:rPr>
              <w:t>ECRS</w:t>
            </w:r>
            <w:r w:rsidRPr="0003648D">
              <w:rPr>
                <w:iCs/>
                <w:sz w:val="20"/>
              </w:rPr>
              <w:t>, for the hour.</w:t>
            </w:r>
          </w:p>
        </w:tc>
      </w:tr>
      <w:tr w:rsidR="00895251" w:rsidRPr="0003648D" w14:paraId="488DC18E" w14:textId="77777777" w:rsidTr="00FE06EF">
        <w:tc>
          <w:tcPr>
            <w:tcW w:w="849" w:type="pct"/>
            <w:tcBorders>
              <w:top w:val="single" w:sz="4" w:space="0" w:color="auto"/>
              <w:left w:val="single" w:sz="4" w:space="0" w:color="auto"/>
              <w:bottom w:val="single" w:sz="4" w:space="0" w:color="auto"/>
              <w:right w:val="single" w:sz="4" w:space="0" w:color="auto"/>
            </w:tcBorders>
          </w:tcPr>
          <w:p w14:paraId="386D7E84" w14:textId="77777777" w:rsidR="00895251" w:rsidRPr="0003648D" w:rsidRDefault="00895251" w:rsidP="00FE06EF">
            <w:pPr>
              <w:spacing w:after="60"/>
              <w:rPr>
                <w:iCs/>
                <w:sz w:val="20"/>
              </w:rPr>
            </w:pPr>
            <w:r>
              <w:rPr>
                <w:iCs/>
                <w:sz w:val="20"/>
              </w:rPr>
              <w:t>EC</w:t>
            </w:r>
            <w:r w:rsidRPr="0003648D">
              <w:rPr>
                <w:iCs/>
                <w:sz w:val="20"/>
              </w:rPr>
              <w:t xml:space="preserve">RFQ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B9B616C" w14:textId="77777777" w:rsidR="00895251" w:rsidRPr="0003648D" w:rsidRDefault="00895251" w:rsidP="00FE06EF">
            <w:pPr>
              <w:spacing w:after="60"/>
              <w:rPr>
                <w:iCs/>
                <w:sz w:val="20"/>
              </w:rPr>
            </w:pPr>
            <w:r w:rsidRPr="0003648D">
              <w:rPr>
                <w:iCs/>
                <w:sz w:val="20"/>
              </w:rPr>
              <w:t>MW</w:t>
            </w:r>
          </w:p>
        </w:tc>
        <w:tc>
          <w:tcPr>
            <w:tcW w:w="3691" w:type="pct"/>
            <w:tcBorders>
              <w:top w:val="single" w:sz="4" w:space="0" w:color="auto"/>
              <w:left w:val="single" w:sz="4" w:space="0" w:color="auto"/>
              <w:bottom w:val="single" w:sz="4" w:space="0" w:color="auto"/>
              <w:right w:val="single" w:sz="4" w:space="0" w:color="auto"/>
            </w:tcBorders>
          </w:tcPr>
          <w:p w14:paraId="72F55368" w14:textId="77777777" w:rsidR="00895251" w:rsidRPr="0003648D" w:rsidRDefault="00895251" w:rsidP="00FE06EF">
            <w:pPr>
              <w:spacing w:after="60"/>
              <w:rPr>
                <w:iCs/>
                <w:sz w:val="20"/>
              </w:rPr>
            </w:pPr>
            <w:r>
              <w:rPr>
                <w:i/>
                <w:iCs/>
                <w:sz w:val="20"/>
              </w:rPr>
              <w:t>ERCOT Contingency Reserve Service</w:t>
            </w:r>
            <w:r w:rsidRPr="0003648D">
              <w:rPr>
                <w:i/>
                <w:iCs/>
                <w:sz w:val="20"/>
              </w:rPr>
              <w:t xml:space="preserve"> Failure Quantity per QSE—</w:t>
            </w:r>
            <w:r w:rsidRPr="0003648D">
              <w:rPr>
                <w:iCs/>
                <w:sz w:val="20"/>
              </w:rPr>
              <w:t xml:space="preserve">QSE </w:t>
            </w:r>
            <w:r w:rsidRPr="0003648D">
              <w:rPr>
                <w:i/>
                <w:iCs/>
                <w:sz w:val="20"/>
              </w:rPr>
              <w:t>q</w:t>
            </w:r>
            <w:r w:rsidRPr="0003648D">
              <w:rPr>
                <w:iCs/>
                <w:sz w:val="20"/>
              </w:rPr>
              <w:t xml:space="preserve">’s total capacity associated with failures on its Ancillary Service Supply Responsibility for </w:t>
            </w:r>
            <w:r>
              <w:rPr>
                <w:iCs/>
                <w:sz w:val="20"/>
              </w:rPr>
              <w:t>ECRS</w:t>
            </w:r>
            <w:r w:rsidRPr="0003648D">
              <w:rPr>
                <w:iCs/>
                <w:sz w:val="20"/>
              </w:rPr>
              <w:t>, for the hour.</w:t>
            </w:r>
          </w:p>
        </w:tc>
      </w:tr>
      <w:tr w:rsidR="00895251" w:rsidRPr="0003648D" w14:paraId="34E85972" w14:textId="77777777" w:rsidTr="00FE06EF">
        <w:tc>
          <w:tcPr>
            <w:tcW w:w="849" w:type="pct"/>
            <w:tcBorders>
              <w:top w:val="single" w:sz="4" w:space="0" w:color="auto"/>
              <w:left w:val="single" w:sz="4" w:space="0" w:color="auto"/>
              <w:bottom w:val="single" w:sz="4" w:space="0" w:color="auto"/>
              <w:right w:val="single" w:sz="4" w:space="0" w:color="auto"/>
            </w:tcBorders>
          </w:tcPr>
          <w:p w14:paraId="01473956" w14:textId="77777777" w:rsidR="00895251" w:rsidRPr="0003648D" w:rsidRDefault="00895251" w:rsidP="00FE06EF">
            <w:pPr>
              <w:spacing w:after="60"/>
              <w:rPr>
                <w:iCs/>
                <w:sz w:val="20"/>
              </w:rPr>
            </w:pPr>
            <w:r>
              <w:rPr>
                <w:sz w:val="20"/>
              </w:rPr>
              <w:t>REC</w:t>
            </w:r>
            <w:r w:rsidRPr="0003648D">
              <w:rPr>
                <w:sz w:val="20"/>
              </w:rPr>
              <w:t xml:space="preserve">RFQ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46F3611" w14:textId="77777777" w:rsidR="00895251" w:rsidRPr="0003648D" w:rsidRDefault="00895251" w:rsidP="00FE06EF">
            <w:pPr>
              <w:spacing w:after="60"/>
              <w:rPr>
                <w:iCs/>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14:paraId="5979E8E4" w14:textId="77777777" w:rsidR="00895251" w:rsidRPr="0003648D" w:rsidRDefault="00895251" w:rsidP="00FE06EF">
            <w:pPr>
              <w:spacing w:after="60"/>
              <w:rPr>
                <w:i/>
                <w:iCs/>
                <w:sz w:val="20"/>
              </w:rPr>
            </w:pPr>
            <w:r w:rsidRPr="0003648D">
              <w:rPr>
                <w:i/>
                <w:sz w:val="20"/>
              </w:rPr>
              <w:t xml:space="preserve">Reconfiguration </w:t>
            </w:r>
            <w:r>
              <w:rPr>
                <w:i/>
                <w:sz w:val="20"/>
              </w:rPr>
              <w:t>ERCOT Contingency Reserve Service</w:t>
            </w:r>
            <w:r w:rsidRPr="0003648D">
              <w:rPr>
                <w:i/>
                <w:sz w:val="20"/>
              </w:rPr>
              <w:t xml:space="preserve"> Failure Quantity per QSE—</w:t>
            </w:r>
            <w:r w:rsidRPr="0003648D">
              <w:rPr>
                <w:sz w:val="20"/>
              </w:rPr>
              <w:t xml:space="preserve">QSE </w:t>
            </w:r>
            <w:r w:rsidRPr="0003648D">
              <w:rPr>
                <w:i/>
                <w:sz w:val="20"/>
              </w:rPr>
              <w:t>q</w:t>
            </w:r>
            <w:r w:rsidRPr="0003648D">
              <w:rPr>
                <w:sz w:val="20"/>
              </w:rPr>
              <w:t xml:space="preserve">’s total capacity associated with reconfiguration reductions on its Ancillary Service Supply Responsibility for </w:t>
            </w:r>
            <w:r>
              <w:rPr>
                <w:sz w:val="20"/>
              </w:rPr>
              <w:t>ECRS</w:t>
            </w:r>
            <w:r w:rsidRPr="0003648D">
              <w:rPr>
                <w:sz w:val="20"/>
              </w:rPr>
              <w:t>, for the hour.</w:t>
            </w:r>
          </w:p>
        </w:tc>
      </w:tr>
      <w:tr w:rsidR="00895251" w:rsidRPr="0003648D" w14:paraId="642CFB9D" w14:textId="77777777" w:rsidTr="00FE06EF">
        <w:tc>
          <w:tcPr>
            <w:tcW w:w="849" w:type="pct"/>
            <w:tcBorders>
              <w:top w:val="single" w:sz="4" w:space="0" w:color="auto"/>
              <w:left w:val="single" w:sz="4" w:space="0" w:color="auto"/>
              <w:bottom w:val="single" w:sz="4" w:space="0" w:color="auto"/>
              <w:right w:val="single" w:sz="4" w:space="0" w:color="auto"/>
            </w:tcBorders>
          </w:tcPr>
          <w:p w14:paraId="50BC27B4" w14:textId="77777777" w:rsidR="00895251" w:rsidRPr="0003648D" w:rsidRDefault="00895251" w:rsidP="00FE06EF">
            <w:pPr>
              <w:spacing w:after="60"/>
              <w:rPr>
                <w:iCs/>
                <w:sz w:val="20"/>
              </w:rPr>
            </w:pPr>
            <w:r w:rsidRPr="0003648D">
              <w:rPr>
                <w:iCs/>
                <w:sz w:val="20"/>
              </w:rPr>
              <w:t xml:space="preserve">HLRS </w:t>
            </w:r>
            <w:r w:rsidRPr="0003648D">
              <w:rPr>
                <w:i/>
                <w:iCs/>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5D4C148F" w14:textId="77777777" w:rsidR="00895251" w:rsidRPr="0003648D" w:rsidRDefault="00895251" w:rsidP="00FE06EF">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4ABD8891" w14:textId="77777777" w:rsidR="00895251" w:rsidRPr="0003648D" w:rsidRDefault="00895251" w:rsidP="00FE06EF">
            <w:pPr>
              <w:spacing w:after="60"/>
              <w:rPr>
                <w:iCs/>
                <w:sz w:val="20"/>
              </w:rPr>
            </w:pPr>
            <w:r w:rsidRPr="0003648D">
              <w:rPr>
                <w:i/>
                <w:iCs/>
                <w:sz w:val="20"/>
              </w:rPr>
              <w:t>The Hourly Load Ratio Share calculated for QSE q for the hour</w:t>
            </w:r>
            <w:r w:rsidRPr="0003648D">
              <w:rPr>
                <w:iCs/>
                <w:sz w:val="20"/>
              </w:rPr>
              <w:t>.  See Section 6.6.2.4.</w:t>
            </w:r>
          </w:p>
        </w:tc>
      </w:tr>
      <w:tr w:rsidR="00895251" w:rsidRPr="0003648D" w14:paraId="659D7A09" w14:textId="77777777" w:rsidTr="00FE06EF">
        <w:tc>
          <w:tcPr>
            <w:tcW w:w="849" w:type="pct"/>
            <w:tcBorders>
              <w:top w:val="single" w:sz="4" w:space="0" w:color="auto"/>
              <w:left w:val="single" w:sz="4" w:space="0" w:color="auto"/>
              <w:bottom w:val="single" w:sz="4" w:space="0" w:color="auto"/>
              <w:right w:val="single" w:sz="4" w:space="0" w:color="auto"/>
            </w:tcBorders>
          </w:tcPr>
          <w:p w14:paraId="2CBDA72E" w14:textId="77777777" w:rsidR="00895251" w:rsidRPr="0003648D" w:rsidRDefault="00895251" w:rsidP="00FE06EF">
            <w:pPr>
              <w:rPr>
                <w:sz w:val="20"/>
              </w:rPr>
            </w:pPr>
            <w:r w:rsidRPr="0003648D">
              <w:rPr>
                <w:sz w:val="20"/>
              </w:rPr>
              <w:t>PC</w:t>
            </w:r>
            <w:r>
              <w:rPr>
                <w:sz w:val="20"/>
              </w:rPr>
              <w:t>EC</w:t>
            </w:r>
            <w:r w:rsidRPr="0003648D">
              <w:rPr>
                <w:sz w:val="20"/>
              </w:rPr>
              <w:t xml:space="preserve">R </w:t>
            </w:r>
            <w:r w:rsidRPr="0003648D">
              <w:rPr>
                <w:i/>
                <w:sz w:val="20"/>
                <w:vertAlign w:val="subscript"/>
              </w:rPr>
              <w:t>q</w:t>
            </w:r>
            <w:r w:rsidRPr="0003648D">
              <w:rPr>
                <w:i/>
                <w:sz w:val="20"/>
              </w:rPr>
              <w:t xml:space="preserve"> </w:t>
            </w:r>
          </w:p>
        </w:tc>
        <w:tc>
          <w:tcPr>
            <w:tcW w:w="460" w:type="pct"/>
            <w:tcBorders>
              <w:top w:val="single" w:sz="4" w:space="0" w:color="auto"/>
              <w:left w:val="single" w:sz="4" w:space="0" w:color="auto"/>
              <w:bottom w:val="single" w:sz="4" w:space="0" w:color="auto"/>
              <w:right w:val="single" w:sz="4" w:space="0" w:color="auto"/>
            </w:tcBorders>
          </w:tcPr>
          <w:p w14:paraId="02C34DD5" w14:textId="77777777" w:rsidR="00895251" w:rsidRPr="0003648D" w:rsidRDefault="00895251" w:rsidP="00FE06EF">
            <w:pPr>
              <w:rPr>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14:paraId="198D87BF" w14:textId="77777777" w:rsidR="00895251" w:rsidRPr="0003648D" w:rsidRDefault="00895251" w:rsidP="00FE06EF">
            <w:pPr>
              <w:rPr>
                <w:sz w:val="20"/>
              </w:rPr>
            </w:pPr>
            <w:r w:rsidRPr="0003648D">
              <w:rPr>
                <w:i/>
                <w:sz w:val="20"/>
              </w:rPr>
              <w:t xml:space="preserve">Procured Capacity for </w:t>
            </w:r>
            <w:r>
              <w:rPr>
                <w:i/>
                <w:sz w:val="20"/>
              </w:rPr>
              <w:t>ERCOT Contingency Reserve Service</w:t>
            </w:r>
            <w:r w:rsidRPr="0003648D">
              <w:rPr>
                <w:i/>
                <w:sz w:val="20"/>
              </w:rPr>
              <w:t xml:space="preserve"> per QSE in DAM</w:t>
            </w:r>
            <w:r w:rsidRPr="0003648D">
              <w:rPr>
                <w:sz w:val="20"/>
              </w:rPr>
              <w:t xml:space="preserve">—The total </w:t>
            </w:r>
            <w:r>
              <w:rPr>
                <w:sz w:val="20"/>
              </w:rPr>
              <w:t>ECRS</w:t>
            </w:r>
            <w:r w:rsidRPr="0003648D">
              <w:rPr>
                <w:sz w:val="20"/>
              </w:rPr>
              <w:t xml:space="preserve"> capacity quantity awarded to QSE </w:t>
            </w:r>
            <w:r w:rsidRPr="0003648D">
              <w:rPr>
                <w:i/>
                <w:sz w:val="20"/>
              </w:rPr>
              <w:t>q</w:t>
            </w:r>
            <w:r w:rsidRPr="0003648D">
              <w:rPr>
                <w:sz w:val="20"/>
              </w:rPr>
              <w:t xml:space="preserve"> in the DAM for all the Resources represented by the QSE, for the hour.</w:t>
            </w:r>
          </w:p>
        </w:tc>
      </w:tr>
      <w:tr w:rsidR="00895251" w:rsidRPr="0003648D" w14:paraId="79725C1D" w14:textId="77777777" w:rsidTr="00FE06EF">
        <w:tc>
          <w:tcPr>
            <w:tcW w:w="849" w:type="pct"/>
            <w:tcBorders>
              <w:top w:val="single" w:sz="4" w:space="0" w:color="auto"/>
              <w:left w:val="single" w:sz="4" w:space="0" w:color="auto"/>
              <w:bottom w:val="single" w:sz="4" w:space="0" w:color="auto"/>
              <w:right w:val="single" w:sz="4" w:space="0" w:color="auto"/>
            </w:tcBorders>
          </w:tcPr>
          <w:p w14:paraId="655F9F55" w14:textId="77777777" w:rsidR="00895251" w:rsidRPr="0003648D" w:rsidRDefault="00895251" w:rsidP="00FE06EF">
            <w:pPr>
              <w:spacing w:after="60"/>
              <w:rPr>
                <w:sz w:val="20"/>
              </w:rPr>
            </w:pPr>
            <w:r w:rsidRPr="0003648D">
              <w:rPr>
                <w:sz w:val="20"/>
              </w:rPr>
              <w:t>SA</w:t>
            </w:r>
            <w:r>
              <w:rPr>
                <w:sz w:val="20"/>
              </w:rPr>
              <w:t>EC</w:t>
            </w:r>
            <w:r w:rsidRPr="0003648D">
              <w:rPr>
                <w:sz w:val="20"/>
              </w:rPr>
              <w:t xml:space="preserve">RQ </w:t>
            </w:r>
            <w:r w:rsidRPr="0003648D">
              <w:rPr>
                <w:i/>
                <w:sz w:val="20"/>
                <w:vertAlign w:val="subscript"/>
              </w:rPr>
              <w:t>q</w:t>
            </w:r>
          </w:p>
        </w:tc>
        <w:tc>
          <w:tcPr>
            <w:tcW w:w="460" w:type="pct"/>
            <w:tcBorders>
              <w:top w:val="single" w:sz="4" w:space="0" w:color="auto"/>
              <w:left w:val="single" w:sz="4" w:space="0" w:color="auto"/>
              <w:bottom w:val="single" w:sz="4" w:space="0" w:color="auto"/>
              <w:right w:val="single" w:sz="4" w:space="0" w:color="auto"/>
            </w:tcBorders>
          </w:tcPr>
          <w:p w14:paraId="20706795" w14:textId="77777777" w:rsidR="00895251" w:rsidRPr="0003648D" w:rsidRDefault="00895251" w:rsidP="00FE06EF">
            <w:pPr>
              <w:spacing w:after="60"/>
              <w:rPr>
                <w:sz w:val="20"/>
              </w:rPr>
            </w:pPr>
            <w:r w:rsidRPr="0003648D">
              <w:rPr>
                <w:sz w:val="20"/>
              </w:rPr>
              <w:t>MW</w:t>
            </w:r>
          </w:p>
        </w:tc>
        <w:tc>
          <w:tcPr>
            <w:tcW w:w="3691" w:type="pct"/>
            <w:tcBorders>
              <w:top w:val="single" w:sz="4" w:space="0" w:color="auto"/>
              <w:left w:val="single" w:sz="4" w:space="0" w:color="auto"/>
              <w:bottom w:val="single" w:sz="4" w:space="0" w:color="auto"/>
              <w:right w:val="single" w:sz="4" w:space="0" w:color="auto"/>
            </w:tcBorders>
          </w:tcPr>
          <w:p w14:paraId="13428198" w14:textId="77777777" w:rsidR="00895251" w:rsidRPr="0003648D" w:rsidRDefault="00895251" w:rsidP="00FE06EF">
            <w:pPr>
              <w:spacing w:after="60"/>
              <w:rPr>
                <w:i/>
                <w:sz w:val="20"/>
              </w:rPr>
            </w:pPr>
            <w:r w:rsidRPr="0003648D">
              <w:rPr>
                <w:i/>
                <w:sz w:val="20"/>
              </w:rPr>
              <w:t xml:space="preserve">Total Self-Arranged </w:t>
            </w:r>
            <w:r>
              <w:rPr>
                <w:i/>
                <w:sz w:val="20"/>
              </w:rPr>
              <w:t>ERCOT Contingency Reserve Service</w:t>
            </w:r>
            <w:r w:rsidRPr="0003648D">
              <w:rPr>
                <w:i/>
                <w:sz w:val="20"/>
              </w:rPr>
              <w:t xml:space="preserve"> Quantity per QSE for all markets</w:t>
            </w:r>
            <w:r w:rsidRPr="0003648D">
              <w:rPr>
                <w:sz w:val="20"/>
              </w:rPr>
              <w:t xml:space="preserve">—The sum of all self-arranged </w:t>
            </w:r>
            <w:r>
              <w:rPr>
                <w:sz w:val="20"/>
              </w:rPr>
              <w:t>ECRS</w:t>
            </w:r>
            <w:r w:rsidRPr="0003648D">
              <w:rPr>
                <w:sz w:val="20"/>
              </w:rPr>
              <w:t xml:space="preserve"> quantities submitted by QSE </w:t>
            </w:r>
            <w:r w:rsidRPr="0003648D">
              <w:rPr>
                <w:i/>
                <w:sz w:val="20"/>
              </w:rPr>
              <w:t>q</w:t>
            </w:r>
            <w:r w:rsidRPr="0003648D">
              <w:rPr>
                <w:sz w:val="20"/>
              </w:rPr>
              <w:t xml:space="preserve"> for DAM and all SASMs.</w:t>
            </w:r>
          </w:p>
        </w:tc>
      </w:tr>
      <w:tr w:rsidR="00895251" w:rsidRPr="0003648D" w14:paraId="3C8E91AE" w14:textId="77777777" w:rsidTr="00FE06EF">
        <w:tc>
          <w:tcPr>
            <w:tcW w:w="849" w:type="pct"/>
            <w:tcBorders>
              <w:top w:val="single" w:sz="4" w:space="0" w:color="auto"/>
              <w:left w:val="single" w:sz="4" w:space="0" w:color="auto"/>
              <w:bottom w:val="single" w:sz="4" w:space="0" w:color="auto"/>
              <w:right w:val="single" w:sz="4" w:space="0" w:color="auto"/>
            </w:tcBorders>
          </w:tcPr>
          <w:p w14:paraId="3344B1B5" w14:textId="77777777" w:rsidR="00895251" w:rsidRPr="0003648D" w:rsidRDefault="00895251" w:rsidP="00FE06EF">
            <w:pPr>
              <w:spacing w:after="60"/>
              <w:rPr>
                <w:i/>
                <w:iCs/>
                <w:sz w:val="20"/>
              </w:rPr>
            </w:pPr>
            <w:r>
              <w:rPr>
                <w:i/>
                <w:iCs/>
                <w:sz w:val="20"/>
              </w:rPr>
              <w:lastRenderedPageBreak/>
              <w:t>q</w:t>
            </w:r>
          </w:p>
        </w:tc>
        <w:tc>
          <w:tcPr>
            <w:tcW w:w="460" w:type="pct"/>
            <w:tcBorders>
              <w:top w:val="single" w:sz="4" w:space="0" w:color="auto"/>
              <w:left w:val="single" w:sz="4" w:space="0" w:color="auto"/>
              <w:bottom w:val="single" w:sz="4" w:space="0" w:color="auto"/>
              <w:right w:val="single" w:sz="4" w:space="0" w:color="auto"/>
            </w:tcBorders>
          </w:tcPr>
          <w:p w14:paraId="6D623941" w14:textId="77777777" w:rsidR="00895251" w:rsidRPr="0003648D" w:rsidRDefault="00895251" w:rsidP="00FE06EF">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6C3B5DE9" w14:textId="77777777" w:rsidR="00895251" w:rsidRPr="0003648D" w:rsidRDefault="00895251" w:rsidP="00FE06EF">
            <w:pPr>
              <w:spacing w:after="60"/>
              <w:rPr>
                <w:iCs/>
                <w:sz w:val="20"/>
              </w:rPr>
            </w:pPr>
            <w:r w:rsidRPr="0003648D">
              <w:rPr>
                <w:iCs/>
                <w:sz w:val="20"/>
              </w:rPr>
              <w:t>A QSE.</w:t>
            </w:r>
          </w:p>
        </w:tc>
      </w:tr>
      <w:tr w:rsidR="00895251" w:rsidRPr="0003648D" w14:paraId="6F9E21CC" w14:textId="77777777" w:rsidTr="00FE06EF">
        <w:tc>
          <w:tcPr>
            <w:tcW w:w="849" w:type="pct"/>
            <w:tcBorders>
              <w:top w:val="single" w:sz="4" w:space="0" w:color="auto"/>
              <w:left w:val="single" w:sz="4" w:space="0" w:color="auto"/>
              <w:bottom w:val="single" w:sz="4" w:space="0" w:color="auto"/>
              <w:right w:val="single" w:sz="4" w:space="0" w:color="auto"/>
            </w:tcBorders>
          </w:tcPr>
          <w:p w14:paraId="4477988D" w14:textId="77777777" w:rsidR="00895251" w:rsidRPr="0003648D" w:rsidRDefault="00895251" w:rsidP="00FE06EF">
            <w:pPr>
              <w:spacing w:after="60"/>
              <w:rPr>
                <w:i/>
                <w:iCs/>
                <w:sz w:val="20"/>
              </w:rPr>
            </w:pPr>
            <w:r>
              <w:rPr>
                <w:i/>
                <w:iCs/>
                <w:sz w:val="20"/>
              </w:rPr>
              <w:t>m</w:t>
            </w:r>
          </w:p>
        </w:tc>
        <w:tc>
          <w:tcPr>
            <w:tcW w:w="460" w:type="pct"/>
            <w:tcBorders>
              <w:top w:val="single" w:sz="4" w:space="0" w:color="auto"/>
              <w:left w:val="single" w:sz="4" w:space="0" w:color="auto"/>
              <w:bottom w:val="single" w:sz="4" w:space="0" w:color="auto"/>
              <w:right w:val="single" w:sz="4" w:space="0" w:color="auto"/>
            </w:tcBorders>
          </w:tcPr>
          <w:p w14:paraId="3B2438FB" w14:textId="77777777" w:rsidR="00895251" w:rsidRPr="0003648D" w:rsidRDefault="00895251" w:rsidP="00FE06EF">
            <w:pPr>
              <w:spacing w:after="60"/>
              <w:rPr>
                <w:iCs/>
                <w:sz w:val="20"/>
              </w:rPr>
            </w:pPr>
            <w:r w:rsidRPr="0003648D">
              <w:rPr>
                <w:iCs/>
                <w:sz w:val="20"/>
              </w:rPr>
              <w:t>none</w:t>
            </w:r>
          </w:p>
        </w:tc>
        <w:tc>
          <w:tcPr>
            <w:tcW w:w="3691" w:type="pct"/>
            <w:tcBorders>
              <w:top w:val="single" w:sz="4" w:space="0" w:color="auto"/>
              <w:left w:val="single" w:sz="4" w:space="0" w:color="auto"/>
              <w:bottom w:val="single" w:sz="4" w:space="0" w:color="auto"/>
              <w:right w:val="single" w:sz="4" w:space="0" w:color="auto"/>
            </w:tcBorders>
          </w:tcPr>
          <w:p w14:paraId="77AAD444" w14:textId="77777777" w:rsidR="00895251" w:rsidRPr="0003648D" w:rsidRDefault="00895251" w:rsidP="00FE06EF">
            <w:pPr>
              <w:spacing w:after="60"/>
              <w:rPr>
                <w:iCs/>
                <w:sz w:val="20"/>
              </w:rPr>
            </w:pPr>
            <w:r w:rsidRPr="0003648D">
              <w:rPr>
                <w:iCs/>
                <w:sz w:val="20"/>
              </w:rPr>
              <w:t>An Ancillary Service market (SASM or RSASM) for the given Operating Hour.</w:t>
            </w:r>
          </w:p>
        </w:tc>
      </w:tr>
    </w:tbl>
    <w:p w14:paraId="20837AEF" w14:textId="77777777" w:rsidR="00895251" w:rsidRPr="0003648D" w:rsidRDefault="00895251" w:rsidP="00895251"/>
    <w:p w14:paraId="6F0FE4FC" w14:textId="77777777" w:rsidR="00895251" w:rsidRPr="0003648D" w:rsidRDefault="00895251" w:rsidP="00895251">
      <w:pPr>
        <w:spacing w:after="240"/>
        <w:ind w:left="1440" w:hanging="720"/>
      </w:pPr>
      <w:r w:rsidRPr="0003648D">
        <w:t>(c)</w:t>
      </w:r>
      <w:r w:rsidRPr="0003648D">
        <w:tab/>
        <w:t xml:space="preserve">The adjustment to each QSE’s DAM charge for the </w:t>
      </w:r>
      <w:r>
        <w:t>ECRS</w:t>
      </w:r>
      <w:r w:rsidRPr="0003648D">
        <w:t xml:space="preserve"> for the Operating Hour, due to changes during the Adjustment Period or Real-Time operations, is calculated as follows:</w:t>
      </w:r>
    </w:p>
    <w:p w14:paraId="4FD0804C" w14:textId="77777777" w:rsidR="00895251" w:rsidRPr="0003648D" w:rsidRDefault="00895251" w:rsidP="00895251">
      <w:pPr>
        <w:spacing w:after="240"/>
        <w:ind w:left="2880" w:hanging="2160"/>
        <w:rPr>
          <w:b/>
          <w:bCs/>
          <w:lang w:val="pt-BR"/>
        </w:rPr>
      </w:pPr>
      <w:r w:rsidRPr="0003648D">
        <w:rPr>
          <w:b/>
          <w:bCs/>
          <w:lang w:val="pt-BR"/>
        </w:rPr>
        <w:t>RT</w:t>
      </w:r>
      <w:r>
        <w:rPr>
          <w:b/>
          <w:bCs/>
          <w:lang w:val="pt-BR"/>
        </w:rPr>
        <w:t>EC</w:t>
      </w:r>
      <w:r w:rsidRPr="0003648D">
        <w:rPr>
          <w:b/>
          <w:bCs/>
          <w:lang w:val="pt-BR"/>
        </w:rPr>
        <w:t xml:space="preserve">RAMT </w:t>
      </w:r>
      <w:r w:rsidRPr="0003648D">
        <w:rPr>
          <w:b/>
          <w:bCs/>
          <w:i/>
          <w:vertAlign w:val="subscript"/>
          <w:lang w:val="pt-BR"/>
        </w:rPr>
        <w:t>q</w:t>
      </w:r>
      <w:r w:rsidRPr="0003648D">
        <w:rPr>
          <w:b/>
          <w:bCs/>
          <w:lang w:val="pt-BR"/>
        </w:rPr>
        <w:tab/>
        <w:t>=</w:t>
      </w:r>
      <w:r w:rsidRPr="0003648D">
        <w:rPr>
          <w:b/>
          <w:bCs/>
          <w:lang w:val="pt-BR"/>
        </w:rPr>
        <w:tab/>
      </w:r>
      <w:r>
        <w:rPr>
          <w:b/>
          <w:bCs/>
          <w:lang w:val="pt-BR"/>
        </w:rPr>
        <w:t>EC</w:t>
      </w:r>
      <w:r w:rsidRPr="0003648D">
        <w:rPr>
          <w:b/>
          <w:bCs/>
          <w:lang w:val="pt-BR"/>
        </w:rPr>
        <w:t xml:space="preserve">RCOST </w:t>
      </w:r>
      <w:r w:rsidRPr="0003648D">
        <w:rPr>
          <w:b/>
          <w:bCs/>
          <w:i/>
          <w:vertAlign w:val="subscript"/>
          <w:lang w:val="pt-BR"/>
        </w:rPr>
        <w:t>q</w:t>
      </w:r>
      <w:r w:rsidRPr="0003648D">
        <w:rPr>
          <w:b/>
          <w:bCs/>
          <w:lang w:val="pt-BR"/>
        </w:rPr>
        <w:t xml:space="preserve"> – DA</w:t>
      </w:r>
      <w:r>
        <w:rPr>
          <w:b/>
          <w:bCs/>
          <w:lang w:val="pt-BR"/>
        </w:rPr>
        <w:t>EC</w:t>
      </w:r>
      <w:r w:rsidRPr="0003648D">
        <w:rPr>
          <w:b/>
          <w:bCs/>
          <w:lang w:val="pt-BR"/>
        </w:rPr>
        <w:t xml:space="preserve">RAMT </w:t>
      </w:r>
      <w:r w:rsidRPr="0003648D">
        <w:rPr>
          <w:b/>
          <w:bCs/>
          <w:i/>
          <w:vertAlign w:val="subscript"/>
          <w:lang w:val="pt-BR"/>
        </w:rPr>
        <w:t>q</w:t>
      </w:r>
    </w:p>
    <w:p w14:paraId="0CD6BB0E" w14:textId="77777777" w:rsidR="00895251" w:rsidRPr="0003648D" w:rsidRDefault="00895251" w:rsidP="00895251">
      <w:r w:rsidRPr="0003648D">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866"/>
        <w:gridCol w:w="6943"/>
      </w:tblGrid>
      <w:tr w:rsidR="00895251" w:rsidRPr="0003648D" w14:paraId="5DA352C6" w14:textId="77777777" w:rsidTr="00FE06EF">
        <w:trPr>
          <w:cantSplit/>
        </w:trPr>
        <w:tc>
          <w:tcPr>
            <w:tcW w:w="824" w:type="pct"/>
          </w:tcPr>
          <w:p w14:paraId="24D2BA97" w14:textId="77777777" w:rsidR="00895251" w:rsidRPr="0003648D" w:rsidRDefault="00895251" w:rsidP="00FE06EF">
            <w:pPr>
              <w:spacing w:after="120"/>
              <w:rPr>
                <w:b/>
                <w:iCs/>
                <w:sz w:val="20"/>
              </w:rPr>
            </w:pPr>
            <w:r w:rsidRPr="0003648D">
              <w:rPr>
                <w:b/>
                <w:iCs/>
                <w:sz w:val="20"/>
              </w:rPr>
              <w:t>Variable</w:t>
            </w:r>
          </w:p>
        </w:tc>
        <w:tc>
          <w:tcPr>
            <w:tcW w:w="463" w:type="pct"/>
          </w:tcPr>
          <w:p w14:paraId="434CF6AA" w14:textId="77777777" w:rsidR="00895251" w:rsidRPr="0003648D" w:rsidRDefault="00895251" w:rsidP="00FE06EF">
            <w:pPr>
              <w:spacing w:after="120"/>
              <w:rPr>
                <w:b/>
                <w:iCs/>
                <w:sz w:val="20"/>
              </w:rPr>
            </w:pPr>
            <w:r w:rsidRPr="0003648D">
              <w:rPr>
                <w:b/>
                <w:iCs/>
                <w:sz w:val="20"/>
              </w:rPr>
              <w:t>Unit</w:t>
            </w:r>
          </w:p>
        </w:tc>
        <w:tc>
          <w:tcPr>
            <w:tcW w:w="3713" w:type="pct"/>
          </w:tcPr>
          <w:p w14:paraId="7A9FC05B" w14:textId="77777777" w:rsidR="00895251" w:rsidRPr="0003648D" w:rsidRDefault="00895251" w:rsidP="00FE06EF">
            <w:pPr>
              <w:spacing w:after="120"/>
              <w:rPr>
                <w:b/>
                <w:iCs/>
                <w:sz w:val="20"/>
              </w:rPr>
            </w:pPr>
            <w:r w:rsidRPr="0003648D">
              <w:rPr>
                <w:b/>
                <w:iCs/>
                <w:sz w:val="20"/>
              </w:rPr>
              <w:t>Description</w:t>
            </w:r>
          </w:p>
        </w:tc>
      </w:tr>
      <w:tr w:rsidR="00895251" w:rsidRPr="0003648D" w14:paraId="729B886B" w14:textId="77777777" w:rsidTr="00FE06EF">
        <w:trPr>
          <w:cantSplit/>
        </w:trPr>
        <w:tc>
          <w:tcPr>
            <w:tcW w:w="824" w:type="pct"/>
          </w:tcPr>
          <w:p w14:paraId="5DAB6F89" w14:textId="77777777" w:rsidR="00895251" w:rsidRPr="0003648D" w:rsidRDefault="00895251" w:rsidP="00FE06EF">
            <w:pPr>
              <w:spacing w:after="60"/>
              <w:rPr>
                <w:iCs/>
                <w:sz w:val="20"/>
              </w:rPr>
            </w:pPr>
            <w:r w:rsidRPr="0003648D">
              <w:rPr>
                <w:iCs/>
                <w:sz w:val="20"/>
              </w:rPr>
              <w:t>RT</w:t>
            </w:r>
            <w:r>
              <w:rPr>
                <w:iCs/>
                <w:sz w:val="20"/>
              </w:rPr>
              <w:t>EC</w:t>
            </w:r>
            <w:r w:rsidRPr="0003648D">
              <w:rPr>
                <w:iCs/>
                <w:sz w:val="20"/>
              </w:rPr>
              <w:t xml:space="preserve">RAMT </w:t>
            </w:r>
            <w:r w:rsidRPr="0003648D">
              <w:rPr>
                <w:i/>
                <w:iCs/>
                <w:sz w:val="20"/>
                <w:vertAlign w:val="subscript"/>
              </w:rPr>
              <w:t>q</w:t>
            </w:r>
          </w:p>
        </w:tc>
        <w:tc>
          <w:tcPr>
            <w:tcW w:w="463" w:type="pct"/>
          </w:tcPr>
          <w:p w14:paraId="14E2D368" w14:textId="77777777" w:rsidR="00895251" w:rsidRPr="0003648D" w:rsidRDefault="00895251" w:rsidP="00FE06EF">
            <w:pPr>
              <w:spacing w:after="60"/>
              <w:rPr>
                <w:iCs/>
                <w:sz w:val="20"/>
              </w:rPr>
            </w:pPr>
            <w:r w:rsidRPr="0003648D">
              <w:rPr>
                <w:iCs/>
                <w:sz w:val="20"/>
              </w:rPr>
              <w:t>$</w:t>
            </w:r>
          </w:p>
        </w:tc>
        <w:tc>
          <w:tcPr>
            <w:tcW w:w="3713" w:type="pct"/>
          </w:tcPr>
          <w:p w14:paraId="5CD50130" w14:textId="77777777" w:rsidR="00895251" w:rsidRPr="0003648D" w:rsidRDefault="00895251" w:rsidP="00FE06EF">
            <w:pPr>
              <w:spacing w:after="60"/>
              <w:rPr>
                <w:iCs/>
                <w:sz w:val="20"/>
              </w:rPr>
            </w:pPr>
            <w:r w:rsidRPr="0003648D">
              <w:rPr>
                <w:i/>
                <w:iCs/>
                <w:sz w:val="20"/>
              </w:rPr>
              <w:t xml:space="preserve">Real-Time </w:t>
            </w:r>
            <w:r>
              <w:rPr>
                <w:i/>
                <w:iCs/>
                <w:sz w:val="20"/>
              </w:rPr>
              <w:t>ERCOT Contingency Reserve Service</w:t>
            </w:r>
            <w:r w:rsidRPr="0003648D">
              <w:rPr>
                <w:i/>
                <w:iCs/>
                <w:sz w:val="20"/>
              </w:rPr>
              <w:t xml:space="preserve"> Amount per QSE</w:t>
            </w:r>
            <w:r w:rsidRPr="0003648D">
              <w:rPr>
                <w:iCs/>
                <w:sz w:val="20"/>
              </w:rPr>
              <w:t xml:space="preserve">—The adjustment to QSE </w:t>
            </w:r>
            <w:r w:rsidRPr="0003648D">
              <w:rPr>
                <w:i/>
                <w:iCs/>
                <w:sz w:val="20"/>
              </w:rPr>
              <w:t>q</w:t>
            </w:r>
            <w:r w:rsidRPr="0003648D">
              <w:rPr>
                <w:iCs/>
                <w:sz w:val="20"/>
              </w:rPr>
              <w:t xml:space="preserve">’s share of the costs for </w:t>
            </w:r>
            <w:r>
              <w:rPr>
                <w:iCs/>
                <w:sz w:val="20"/>
              </w:rPr>
              <w:t>ECRS</w:t>
            </w:r>
            <w:r w:rsidRPr="0003648D">
              <w:rPr>
                <w:iCs/>
                <w:sz w:val="20"/>
              </w:rPr>
              <w:t>, for the hour.</w:t>
            </w:r>
          </w:p>
        </w:tc>
      </w:tr>
      <w:tr w:rsidR="00895251" w:rsidRPr="0003648D" w14:paraId="165854DB" w14:textId="77777777" w:rsidTr="00FE06EF">
        <w:trPr>
          <w:cantSplit/>
        </w:trPr>
        <w:tc>
          <w:tcPr>
            <w:tcW w:w="824" w:type="pct"/>
          </w:tcPr>
          <w:p w14:paraId="53CD65FC" w14:textId="77777777" w:rsidR="00895251" w:rsidRPr="0003648D" w:rsidRDefault="00895251" w:rsidP="00FE06EF">
            <w:pPr>
              <w:spacing w:after="60"/>
              <w:rPr>
                <w:iCs/>
                <w:sz w:val="20"/>
              </w:rPr>
            </w:pPr>
            <w:r>
              <w:rPr>
                <w:iCs/>
                <w:sz w:val="20"/>
              </w:rPr>
              <w:t>EC</w:t>
            </w:r>
            <w:r w:rsidRPr="0003648D">
              <w:rPr>
                <w:iCs/>
                <w:sz w:val="20"/>
              </w:rPr>
              <w:t xml:space="preserve">RCOST </w:t>
            </w:r>
            <w:r w:rsidRPr="0003648D">
              <w:rPr>
                <w:i/>
                <w:iCs/>
                <w:sz w:val="20"/>
                <w:vertAlign w:val="subscript"/>
              </w:rPr>
              <w:t>q</w:t>
            </w:r>
          </w:p>
        </w:tc>
        <w:tc>
          <w:tcPr>
            <w:tcW w:w="463" w:type="pct"/>
          </w:tcPr>
          <w:p w14:paraId="09CE4ACB" w14:textId="77777777" w:rsidR="00895251" w:rsidRPr="0003648D" w:rsidRDefault="00895251" w:rsidP="00FE06EF">
            <w:pPr>
              <w:spacing w:after="60"/>
              <w:rPr>
                <w:iCs/>
                <w:sz w:val="20"/>
              </w:rPr>
            </w:pPr>
            <w:r w:rsidRPr="0003648D">
              <w:rPr>
                <w:iCs/>
                <w:sz w:val="20"/>
              </w:rPr>
              <w:t>$</w:t>
            </w:r>
          </w:p>
        </w:tc>
        <w:tc>
          <w:tcPr>
            <w:tcW w:w="3713" w:type="pct"/>
          </w:tcPr>
          <w:p w14:paraId="4A1803D8" w14:textId="77777777" w:rsidR="00895251" w:rsidRPr="0003648D" w:rsidRDefault="00895251" w:rsidP="00FE06EF">
            <w:pPr>
              <w:spacing w:after="60"/>
              <w:rPr>
                <w:iCs/>
                <w:sz w:val="20"/>
              </w:rPr>
            </w:pPr>
            <w:r>
              <w:rPr>
                <w:i/>
                <w:iCs/>
                <w:sz w:val="20"/>
              </w:rPr>
              <w:t>ERCOT Contingency Reserve Service</w:t>
            </w:r>
            <w:r w:rsidRPr="0003648D">
              <w:rPr>
                <w:i/>
                <w:iCs/>
                <w:sz w:val="20"/>
              </w:rPr>
              <w:t xml:space="preserve"> Cost per QSE</w:t>
            </w:r>
            <w:r w:rsidRPr="0003648D">
              <w:rPr>
                <w:iCs/>
                <w:sz w:val="20"/>
              </w:rPr>
              <w:t xml:space="preserve">—QSE </w:t>
            </w:r>
            <w:r w:rsidRPr="0003648D">
              <w:rPr>
                <w:i/>
                <w:iCs/>
                <w:sz w:val="20"/>
              </w:rPr>
              <w:t>q</w:t>
            </w:r>
            <w:r w:rsidRPr="0003648D">
              <w:rPr>
                <w:iCs/>
                <w:sz w:val="20"/>
              </w:rPr>
              <w:t xml:space="preserve">’s share of the net total costs for </w:t>
            </w:r>
            <w:r>
              <w:rPr>
                <w:iCs/>
                <w:sz w:val="20"/>
              </w:rPr>
              <w:t>ECRS</w:t>
            </w:r>
            <w:r w:rsidRPr="0003648D">
              <w:rPr>
                <w:iCs/>
                <w:sz w:val="20"/>
              </w:rPr>
              <w:t>, for the hour.</w:t>
            </w:r>
          </w:p>
        </w:tc>
      </w:tr>
      <w:tr w:rsidR="00895251" w:rsidRPr="0003648D" w14:paraId="4A341880" w14:textId="77777777" w:rsidTr="00FE06EF">
        <w:trPr>
          <w:cantSplit/>
        </w:trPr>
        <w:tc>
          <w:tcPr>
            <w:tcW w:w="824" w:type="pct"/>
          </w:tcPr>
          <w:p w14:paraId="55BC11CD" w14:textId="77777777" w:rsidR="00895251" w:rsidRPr="0003648D" w:rsidRDefault="00895251" w:rsidP="00FE06EF">
            <w:pPr>
              <w:spacing w:after="60"/>
              <w:rPr>
                <w:iCs/>
                <w:sz w:val="20"/>
              </w:rPr>
            </w:pPr>
            <w:r w:rsidRPr="0003648D">
              <w:rPr>
                <w:iCs/>
                <w:sz w:val="20"/>
              </w:rPr>
              <w:t>DA</w:t>
            </w:r>
            <w:r>
              <w:rPr>
                <w:iCs/>
                <w:sz w:val="20"/>
              </w:rPr>
              <w:t>EC</w:t>
            </w:r>
            <w:r w:rsidRPr="0003648D">
              <w:rPr>
                <w:iCs/>
                <w:sz w:val="20"/>
              </w:rPr>
              <w:t xml:space="preserve">RAMT </w:t>
            </w:r>
            <w:r w:rsidRPr="0003648D">
              <w:rPr>
                <w:i/>
                <w:iCs/>
                <w:sz w:val="20"/>
                <w:vertAlign w:val="subscript"/>
              </w:rPr>
              <w:t>q</w:t>
            </w:r>
          </w:p>
        </w:tc>
        <w:tc>
          <w:tcPr>
            <w:tcW w:w="463" w:type="pct"/>
          </w:tcPr>
          <w:p w14:paraId="2B03C0D0" w14:textId="77777777" w:rsidR="00895251" w:rsidRPr="0003648D" w:rsidRDefault="00895251" w:rsidP="00FE06EF">
            <w:pPr>
              <w:spacing w:after="60"/>
              <w:rPr>
                <w:iCs/>
                <w:sz w:val="20"/>
              </w:rPr>
            </w:pPr>
            <w:r w:rsidRPr="0003648D">
              <w:rPr>
                <w:iCs/>
                <w:sz w:val="20"/>
              </w:rPr>
              <w:t>$</w:t>
            </w:r>
          </w:p>
        </w:tc>
        <w:tc>
          <w:tcPr>
            <w:tcW w:w="3713" w:type="pct"/>
          </w:tcPr>
          <w:p w14:paraId="4A08AF26" w14:textId="77777777" w:rsidR="00895251" w:rsidRPr="0003648D" w:rsidRDefault="00895251" w:rsidP="00FE06EF">
            <w:pPr>
              <w:spacing w:after="60"/>
              <w:rPr>
                <w:iCs/>
                <w:sz w:val="20"/>
              </w:rPr>
            </w:pPr>
            <w:r w:rsidRPr="0003648D">
              <w:rPr>
                <w:i/>
                <w:iCs/>
                <w:sz w:val="20"/>
              </w:rPr>
              <w:t xml:space="preserve">Day-Ahead </w:t>
            </w:r>
            <w:r>
              <w:rPr>
                <w:i/>
                <w:iCs/>
                <w:sz w:val="20"/>
              </w:rPr>
              <w:t>ERCOT Contingency Reserve Service</w:t>
            </w:r>
            <w:r w:rsidRPr="0003648D">
              <w:rPr>
                <w:i/>
                <w:iCs/>
                <w:sz w:val="20"/>
              </w:rPr>
              <w:t xml:space="preserve"> Amount per QSE</w:t>
            </w:r>
            <w:r w:rsidRPr="0003648D">
              <w:rPr>
                <w:iCs/>
                <w:sz w:val="20"/>
              </w:rPr>
              <w:t xml:space="preserve">—QSE </w:t>
            </w:r>
            <w:r w:rsidRPr="0003648D">
              <w:rPr>
                <w:i/>
                <w:iCs/>
                <w:sz w:val="20"/>
              </w:rPr>
              <w:t>q</w:t>
            </w:r>
            <w:r w:rsidRPr="0003648D">
              <w:rPr>
                <w:iCs/>
                <w:sz w:val="20"/>
              </w:rPr>
              <w:t xml:space="preserve">’s share of the DAM cost for </w:t>
            </w:r>
            <w:r>
              <w:rPr>
                <w:iCs/>
                <w:sz w:val="20"/>
              </w:rPr>
              <w:t>ECRS</w:t>
            </w:r>
            <w:r w:rsidRPr="0003648D">
              <w:rPr>
                <w:iCs/>
                <w:sz w:val="20"/>
              </w:rPr>
              <w:t>, for the hour.</w:t>
            </w:r>
          </w:p>
        </w:tc>
      </w:tr>
      <w:tr w:rsidR="00895251" w:rsidRPr="0003648D" w14:paraId="2CD0BA26" w14:textId="77777777" w:rsidTr="00FE06EF">
        <w:trPr>
          <w:cantSplit/>
        </w:trPr>
        <w:tc>
          <w:tcPr>
            <w:tcW w:w="824" w:type="pct"/>
            <w:tcBorders>
              <w:top w:val="single" w:sz="4" w:space="0" w:color="auto"/>
              <w:left w:val="single" w:sz="4" w:space="0" w:color="auto"/>
              <w:bottom w:val="single" w:sz="4" w:space="0" w:color="auto"/>
              <w:right w:val="single" w:sz="4" w:space="0" w:color="auto"/>
            </w:tcBorders>
          </w:tcPr>
          <w:p w14:paraId="4B9CBC38" w14:textId="77777777" w:rsidR="00895251" w:rsidRPr="0003648D" w:rsidRDefault="00895251" w:rsidP="00FE06EF">
            <w:pPr>
              <w:spacing w:after="60"/>
              <w:rPr>
                <w:i/>
                <w:iCs/>
                <w:sz w:val="20"/>
              </w:rPr>
            </w:pPr>
            <w:r w:rsidRPr="0003648D">
              <w:rPr>
                <w:i/>
                <w:iCs/>
                <w:sz w:val="20"/>
              </w:rPr>
              <w:t>q</w:t>
            </w:r>
          </w:p>
        </w:tc>
        <w:tc>
          <w:tcPr>
            <w:tcW w:w="463" w:type="pct"/>
            <w:tcBorders>
              <w:top w:val="single" w:sz="4" w:space="0" w:color="auto"/>
              <w:left w:val="single" w:sz="4" w:space="0" w:color="auto"/>
              <w:bottom w:val="single" w:sz="4" w:space="0" w:color="auto"/>
              <w:right w:val="single" w:sz="4" w:space="0" w:color="auto"/>
            </w:tcBorders>
          </w:tcPr>
          <w:p w14:paraId="56ED8264" w14:textId="77777777" w:rsidR="00895251" w:rsidRPr="0003648D" w:rsidRDefault="00895251" w:rsidP="00FE06EF">
            <w:pPr>
              <w:spacing w:after="60"/>
              <w:rPr>
                <w:iCs/>
                <w:sz w:val="20"/>
              </w:rPr>
            </w:pPr>
            <w:r w:rsidRPr="0003648D">
              <w:rPr>
                <w:iCs/>
                <w:sz w:val="20"/>
              </w:rPr>
              <w:t>none</w:t>
            </w:r>
          </w:p>
        </w:tc>
        <w:tc>
          <w:tcPr>
            <w:tcW w:w="3713" w:type="pct"/>
            <w:tcBorders>
              <w:top w:val="single" w:sz="4" w:space="0" w:color="auto"/>
              <w:left w:val="single" w:sz="4" w:space="0" w:color="auto"/>
              <w:bottom w:val="single" w:sz="4" w:space="0" w:color="auto"/>
              <w:right w:val="single" w:sz="4" w:space="0" w:color="auto"/>
            </w:tcBorders>
          </w:tcPr>
          <w:p w14:paraId="70B00C31" w14:textId="77777777" w:rsidR="00895251" w:rsidRPr="0003648D" w:rsidRDefault="00895251" w:rsidP="00FE06EF">
            <w:pPr>
              <w:spacing w:after="60"/>
              <w:rPr>
                <w:iCs/>
                <w:sz w:val="20"/>
              </w:rPr>
            </w:pPr>
            <w:r w:rsidRPr="0003648D">
              <w:rPr>
                <w:iCs/>
                <w:sz w:val="20"/>
              </w:rPr>
              <w:t>A QSE.</w:t>
            </w:r>
          </w:p>
        </w:tc>
      </w:tr>
      <w:bookmarkEnd w:id="1306"/>
    </w:tbl>
    <w:p w14:paraId="5E821181" w14:textId="77777777" w:rsidR="00895251" w:rsidRDefault="00895251" w:rsidP="00895251"/>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895251" w14:paraId="035C014A" w14:textId="77777777" w:rsidTr="00CB5652">
        <w:trPr>
          <w:trHeight w:val="206"/>
        </w:trPr>
        <w:tc>
          <w:tcPr>
            <w:tcW w:w="9445" w:type="dxa"/>
            <w:shd w:val="clear" w:color="auto" w:fill="D9D9D9" w:themeFill="background1" w:themeFillShade="D9"/>
          </w:tcPr>
          <w:p w14:paraId="3896BC9D" w14:textId="77777777" w:rsidR="00585373" w:rsidRPr="00585373" w:rsidRDefault="00585373" w:rsidP="00585373">
            <w:pPr>
              <w:spacing w:before="120" w:after="240"/>
              <w:rPr>
                <w:rFonts w:eastAsia="Times New Roman"/>
                <w:b/>
                <w:i/>
                <w:iCs/>
              </w:rPr>
            </w:pPr>
            <w:r w:rsidRPr="00585373">
              <w:rPr>
                <w:rFonts w:eastAsia="Times New Roman"/>
                <w:b/>
                <w:i/>
                <w:iCs/>
              </w:rPr>
              <w:t>[NPRR1010 and NPRR1245:  Replace Section 6.7.4 above with the following upon system implementation of the Real-Time Co-Optimization (RTC) project:]</w:t>
            </w:r>
          </w:p>
          <w:p w14:paraId="6A94F6F9" w14:textId="73AB2D29" w:rsidR="00895251" w:rsidRDefault="00895251" w:rsidP="00FE06EF">
            <w:pPr>
              <w:pStyle w:val="H3"/>
            </w:pPr>
            <w:bookmarkStart w:id="1307" w:name="_Toc60040748"/>
            <w:bookmarkStart w:id="1308" w:name="_Toc65151807"/>
            <w:bookmarkStart w:id="1309" w:name="_Toc80174833"/>
            <w:bookmarkStart w:id="1310" w:name="_Toc108712599"/>
            <w:bookmarkStart w:id="1311" w:name="_Toc112417718"/>
            <w:bookmarkStart w:id="1312" w:name="_Toc119310387"/>
            <w:bookmarkStart w:id="1313" w:name="_Toc125966320"/>
            <w:bookmarkStart w:id="1314" w:name="_Toc135992419"/>
            <w:r>
              <w:t>6.7.</w:t>
            </w:r>
            <w:r w:rsidR="00723B44">
              <w:t>4</w:t>
            </w:r>
            <w:r>
              <w:tab/>
              <w:t>Real-Time Settlement for Updated Day-Ahead Market Ancillary Service Obligations</w:t>
            </w:r>
            <w:bookmarkEnd w:id="1307"/>
            <w:bookmarkEnd w:id="1308"/>
            <w:bookmarkEnd w:id="1309"/>
            <w:bookmarkEnd w:id="1310"/>
            <w:bookmarkEnd w:id="1311"/>
            <w:bookmarkEnd w:id="1312"/>
            <w:bookmarkEnd w:id="1313"/>
            <w:bookmarkEnd w:id="1314"/>
          </w:p>
          <w:p w14:paraId="6FD39BA0" w14:textId="77777777" w:rsidR="00895251" w:rsidRDefault="00895251" w:rsidP="00FE06EF">
            <w:pPr>
              <w:spacing w:after="240"/>
              <w:ind w:left="720" w:hanging="720"/>
              <w:rPr>
                <w:iCs/>
              </w:rPr>
            </w:pPr>
            <w:r>
              <w:t>(1)</w:t>
            </w:r>
            <w:r>
              <w:tab/>
            </w:r>
            <w:r>
              <w:rPr>
                <w:iCs/>
              </w:rPr>
              <w:t xml:space="preserve">Each QSE is charged or paid for net obligations for each Ancillary Service procured in the DAM.  DAM costs are calculated for each QSE in accordance with Section 4.6.4, Settlement of Ancillary Services Procured in the DAM.  DAM net total costs for Ancillary Service procured in the DAM are re-calculated for each QSE under this Section based on Real-Time Load Ratio Share (LRS).  </w:t>
            </w:r>
            <w:r>
              <w:t xml:space="preserve">Payments and/or charges for Ancillary Service obligations are calculated by Operating Hour as follows:      </w:t>
            </w:r>
          </w:p>
          <w:p w14:paraId="24063BEB" w14:textId="77777777" w:rsidR="00895251" w:rsidRDefault="00895251" w:rsidP="00FE06EF">
            <w:pPr>
              <w:pStyle w:val="BodyTextNumbered"/>
              <w:ind w:left="1440"/>
              <w:rPr>
                <w:iCs w:val="0"/>
              </w:rPr>
            </w:pPr>
            <w:r>
              <w:t>(a)</w:t>
            </w:r>
            <w:r>
              <w:tab/>
              <w:t>For Regulation Up Service (Reg-Up), if applicable:</w:t>
            </w:r>
          </w:p>
          <w:p w14:paraId="1E356457" w14:textId="77777777" w:rsidR="00895251" w:rsidRDefault="00895251" w:rsidP="00FE06EF">
            <w:pPr>
              <w:pStyle w:val="BodyTextNumbered"/>
              <w:ind w:left="1440"/>
              <w:rPr>
                <w:iCs w:val="0"/>
              </w:rPr>
            </w:pPr>
            <w:r>
              <w:t xml:space="preserve">DARTPCRUAMT </w:t>
            </w:r>
            <w:r>
              <w:rPr>
                <w:i/>
                <w:vertAlign w:val="subscript"/>
              </w:rPr>
              <w:t>q</w:t>
            </w:r>
            <w:r>
              <w:rPr>
                <w:vertAlign w:val="subscript"/>
              </w:rPr>
              <w:t xml:space="preserve">  </w:t>
            </w:r>
            <w:r>
              <w:t>=  (DARUNOBL</w:t>
            </w:r>
            <w:r>
              <w:rPr>
                <w:vertAlign w:val="subscript"/>
              </w:rPr>
              <w:t xml:space="preserve"> </w:t>
            </w:r>
            <w:r>
              <w:rPr>
                <w:i/>
                <w:vertAlign w:val="subscript"/>
              </w:rPr>
              <w:t>q</w:t>
            </w:r>
            <w:r>
              <w:t xml:space="preserve"> -</w:t>
            </w:r>
            <w:r>
              <w:rPr>
                <w:i/>
                <w:vertAlign w:val="subscript"/>
              </w:rPr>
              <w:t xml:space="preserve"> </w:t>
            </w:r>
            <w:r>
              <w:t xml:space="preserve">DASARUQ </w:t>
            </w:r>
            <w:r>
              <w:rPr>
                <w:i/>
                <w:vertAlign w:val="subscript"/>
              </w:rPr>
              <w:t>q</w:t>
            </w:r>
            <w:r>
              <w:t xml:space="preserve">) * DARUPR - DARUAMT </w:t>
            </w:r>
            <w:r>
              <w:rPr>
                <w:i/>
                <w:vertAlign w:val="subscript"/>
              </w:rPr>
              <w:t>q</w:t>
            </w:r>
          </w:p>
          <w:p w14:paraId="01571967" w14:textId="77777777" w:rsidR="00895251" w:rsidRDefault="00895251" w:rsidP="00FE06EF">
            <w:pPr>
              <w:pStyle w:val="BodyText"/>
              <w:tabs>
                <w:tab w:val="left" w:pos="2340"/>
              </w:tabs>
              <w:rPr>
                <w:iCs/>
                <w:lang w:val="pt-BR"/>
              </w:rPr>
            </w:pPr>
            <w:r>
              <w:rPr>
                <w:lang w:val="pt-BR"/>
              </w:rPr>
              <w:t>Where:</w:t>
            </w:r>
          </w:p>
          <w:p w14:paraId="057635F3" w14:textId="77777777" w:rsidR="00895251" w:rsidRPr="00380E37" w:rsidRDefault="00895251" w:rsidP="00FE06EF">
            <w:pPr>
              <w:pStyle w:val="BodyTextNumbered"/>
              <w:ind w:left="1440"/>
              <w:rPr>
                <w:iCs w:val="0"/>
                <w:vertAlign w:val="subscript"/>
                <w:lang w:val="pt-BR"/>
              </w:rPr>
            </w:pPr>
            <w:r w:rsidRPr="00380E37">
              <w:rPr>
                <w:lang w:val="pt-BR"/>
              </w:rPr>
              <w:t xml:space="preserve">DARUNOBL </w:t>
            </w:r>
            <w:r w:rsidRPr="00380E37">
              <w:rPr>
                <w:i/>
                <w:vertAlign w:val="subscript"/>
                <w:lang w:val="pt-BR"/>
              </w:rPr>
              <w:t>q</w:t>
            </w:r>
            <w:r w:rsidRPr="00380E37">
              <w:rPr>
                <w:lang w:val="pt-BR"/>
              </w:rPr>
              <w:tab/>
              <w:t>=  DAPCRU</w:t>
            </w:r>
            <w:r>
              <w:rPr>
                <w:lang w:val="pt-BR"/>
              </w:rPr>
              <w:t xml:space="preserve">QTOT </w:t>
            </w:r>
            <w:r w:rsidRPr="00380E37">
              <w:rPr>
                <w:lang w:val="pt-BR"/>
              </w:rPr>
              <w:t xml:space="preserve">* HLRS </w:t>
            </w:r>
            <w:r w:rsidRPr="00380E37">
              <w:rPr>
                <w:i/>
                <w:vertAlign w:val="subscript"/>
                <w:lang w:val="pt-BR"/>
              </w:rPr>
              <w:t>q</w:t>
            </w:r>
          </w:p>
          <w:p w14:paraId="2300613B" w14:textId="77777777" w:rsidR="00895251" w:rsidRDefault="00895251" w:rsidP="00FE06EF">
            <w:pPr>
              <w:pStyle w:val="BodyTextNumbered"/>
              <w:ind w:left="1440"/>
              <w:rPr>
                <w:lang w:val="pt-BR"/>
              </w:rPr>
            </w:pPr>
            <w:r w:rsidRPr="00380E37">
              <w:rPr>
                <w:lang w:val="pt-BR"/>
              </w:rPr>
              <w:t>DAPCRU</w:t>
            </w:r>
            <w:r>
              <w:rPr>
                <w:lang w:val="pt-BR"/>
              </w:rPr>
              <w:t>QTOT  =</w:t>
            </w:r>
            <w:r>
              <w:rPr>
                <w:position w:val="-22"/>
              </w:rPr>
              <w:object w:dxaOrig="285" w:dyaOrig="285" w14:anchorId="0A148404">
                <v:shape id="_x0000_i1163" type="#_x0000_t75" style="width:15pt;height:15pt" o:ole="">
                  <v:imagedata r:id="rId189" o:title=""/>
                </v:shape>
                <o:OLEObject Type="Embed" ProgID="Equation.3" ShapeID="_x0000_i1163" DrawAspect="Content" ObjectID="_1825175731" r:id="rId190"/>
              </w:object>
            </w:r>
            <w:r w:rsidRPr="00380E37">
              <w:rPr>
                <w:lang w:val="pt-BR"/>
              </w:rPr>
              <w:t xml:space="preserve"> (</w:t>
            </w:r>
            <w:r>
              <w:rPr>
                <w:position w:val="-18"/>
              </w:rPr>
              <w:object w:dxaOrig="285" w:dyaOrig="570" w14:anchorId="501937B6">
                <v:shape id="_x0000_i1164" type="#_x0000_t75" style="width:15pt;height:27pt" o:ole="">
                  <v:imagedata r:id="rId191" o:title=""/>
                </v:shape>
                <o:OLEObject Type="Embed" ProgID="Equation.3" ShapeID="_x0000_i1164" DrawAspect="Content" ObjectID="_1825175732" r:id="rId192"/>
              </w:object>
            </w:r>
            <w:r w:rsidRPr="00380E37">
              <w:rPr>
                <w:lang w:val="pt-BR"/>
              </w:rPr>
              <w:t>PCRUR</w:t>
            </w:r>
            <w:r w:rsidRPr="123F4559">
              <w:rPr>
                <w:i/>
                <w:lang w:val="pt-BR"/>
              </w:rPr>
              <w:t xml:space="preserve"> </w:t>
            </w:r>
            <w:r w:rsidRPr="123F4559">
              <w:rPr>
                <w:i/>
                <w:vertAlign w:val="subscript"/>
                <w:lang w:val="pt-BR"/>
              </w:rPr>
              <w:t>r, q, DAM</w:t>
            </w:r>
            <w:r w:rsidRPr="00380E37">
              <w:rPr>
                <w:lang w:val="pt-BR"/>
              </w:rPr>
              <w:t xml:space="preserve"> </w:t>
            </w:r>
            <w:r w:rsidRPr="123F4559">
              <w:rPr>
                <w:i/>
                <w:lang w:val="pt-BR"/>
              </w:rPr>
              <w:t xml:space="preserve">+ </w:t>
            </w:r>
            <w:r w:rsidRPr="00380E37">
              <w:rPr>
                <w:lang w:val="pt-BR"/>
              </w:rPr>
              <w:t xml:space="preserve">DARUOAWD </w:t>
            </w:r>
            <w:r w:rsidRPr="123F4559">
              <w:rPr>
                <w:i/>
                <w:vertAlign w:val="subscript"/>
                <w:lang w:val="pt-BR"/>
              </w:rPr>
              <w:t xml:space="preserve">q </w:t>
            </w:r>
            <w:r w:rsidRPr="00380E37">
              <w:rPr>
                <w:lang w:val="pt-BR"/>
              </w:rPr>
              <w:t>+</w:t>
            </w:r>
            <w:r w:rsidRPr="123F4559">
              <w:rPr>
                <w:i/>
                <w:vertAlign w:val="subscript"/>
                <w:lang w:val="pt-BR"/>
              </w:rPr>
              <w:t xml:space="preserve"> </w:t>
            </w:r>
            <w:r w:rsidRPr="00380E37">
              <w:rPr>
                <w:lang w:val="pt-BR"/>
              </w:rPr>
              <w:t xml:space="preserve">DASARUQ </w:t>
            </w:r>
            <w:r w:rsidRPr="123F4559">
              <w:rPr>
                <w:i/>
                <w:vertAlign w:val="subscript"/>
                <w:lang w:val="pt-BR"/>
              </w:rPr>
              <w:t>q</w:t>
            </w:r>
            <w:r w:rsidRPr="00380E37">
              <w:rPr>
                <w:color w:val="000000"/>
                <w:lang w:val="pt-BR"/>
              </w:rPr>
              <w:t xml:space="preserve">) </w:t>
            </w:r>
          </w:p>
          <w:p w14:paraId="609ECB03" w14:textId="77777777" w:rsidR="00895251" w:rsidRDefault="00895251" w:rsidP="00FE06EF">
            <w: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964"/>
              <w:gridCol w:w="6259"/>
            </w:tblGrid>
            <w:tr w:rsidR="00895251" w14:paraId="20EB9B5E" w14:textId="77777777" w:rsidTr="00FE06EF">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46DF23F1" w14:textId="77777777" w:rsidR="00895251" w:rsidRPr="00CC1DA5" w:rsidRDefault="00895251" w:rsidP="00FE06EF">
                  <w:pPr>
                    <w:pStyle w:val="TableHead"/>
                  </w:pPr>
                  <w:r w:rsidRPr="00221A13">
                    <w:rPr>
                      <w:iCs w:val="0"/>
                    </w:rPr>
                    <w:lastRenderedPageBreak/>
                    <w:t>Variable</w:t>
                  </w:r>
                </w:p>
              </w:tc>
              <w:tc>
                <w:tcPr>
                  <w:tcW w:w="990" w:type="dxa"/>
                  <w:tcBorders>
                    <w:top w:val="single" w:sz="4" w:space="0" w:color="auto"/>
                    <w:left w:val="single" w:sz="4" w:space="0" w:color="auto"/>
                    <w:bottom w:val="single" w:sz="4" w:space="0" w:color="auto"/>
                    <w:right w:val="single" w:sz="4" w:space="0" w:color="auto"/>
                  </w:tcBorders>
                  <w:hideMark/>
                </w:tcPr>
                <w:p w14:paraId="7972C1A5" w14:textId="77777777" w:rsidR="00895251" w:rsidRDefault="00895251" w:rsidP="00FE06EF">
                  <w:pPr>
                    <w:pStyle w:val="TableHead"/>
                  </w:pPr>
                  <w:r>
                    <w:t>Unit</w:t>
                  </w:r>
                </w:p>
              </w:tc>
              <w:tc>
                <w:tcPr>
                  <w:tcW w:w="6840" w:type="dxa"/>
                  <w:tcBorders>
                    <w:top w:val="single" w:sz="4" w:space="0" w:color="auto"/>
                    <w:left w:val="single" w:sz="4" w:space="0" w:color="auto"/>
                    <w:bottom w:val="single" w:sz="4" w:space="0" w:color="auto"/>
                    <w:right w:val="single" w:sz="4" w:space="0" w:color="auto"/>
                  </w:tcBorders>
                  <w:hideMark/>
                </w:tcPr>
                <w:p w14:paraId="427BC2C3" w14:textId="77777777" w:rsidR="00895251" w:rsidRDefault="00895251" w:rsidP="00FE06EF">
                  <w:pPr>
                    <w:pStyle w:val="TableHead"/>
                  </w:pPr>
                  <w:r>
                    <w:t>Description</w:t>
                  </w:r>
                </w:p>
              </w:tc>
            </w:tr>
            <w:tr w:rsidR="00895251" w14:paraId="16210F14"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09B4278A" w14:textId="77777777" w:rsidR="00895251" w:rsidRPr="001F5155" w:rsidRDefault="00895251" w:rsidP="00FE06EF">
                  <w:pPr>
                    <w:pStyle w:val="TableBody"/>
                  </w:pPr>
                  <w:r w:rsidRPr="00221A13">
                    <w:t xml:space="preserve">DARTPCRUAMT </w:t>
                  </w:r>
                  <w:r w:rsidRPr="00221A13">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F5D8A0F"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228652BE" w14:textId="77777777" w:rsidR="00895251" w:rsidRDefault="00895251" w:rsidP="00FE06EF">
                  <w:pPr>
                    <w:pStyle w:val="TableBody"/>
                  </w:pPr>
                  <w:r>
                    <w:rPr>
                      <w:i/>
                    </w:rPr>
                    <w:t xml:space="preserve">Day-Ahead Updated Real-Time Procured Capacity for Reg-Up Amount by QSE - </w:t>
                  </w:r>
                  <w:r>
                    <w:t xml:space="preserve">The payment or charge to QSE </w:t>
                  </w:r>
                  <w:r>
                    <w:rPr>
                      <w:i/>
                    </w:rPr>
                    <w:t>q</w:t>
                  </w:r>
                  <w:r>
                    <w:t xml:space="preserve"> for Reg-Up, for the re-calculated Real-Time obligation, for the Operating Hour.</w:t>
                  </w:r>
                </w:p>
              </w:tc>
            </w:tr>
            <w:tr w:rsidR="00895251" w14:paraId="027EFE3C"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0D4C33C2" w14:textId="77777777" w:rsidR="00895251" w:rsidRDefault="00895251" w:rsidP="00FE06EF">
                  <w:pPr>
                    <w:pStyle w:val="TableBody"/>
                  </w:pPr>
                  <w:r>
                    <w:t>DARUPR</w:t>
                  </w:r>
                </w:p>
              </w:tc>
              <w:tc>
                <w:tcPr>
                  <w:tcW w:w="990" w:type="dxa"/>
                  <w:tcBorders>
                    <w:top w:val="single" w:sz="4" w:space="0" w:color="auto"/>
                    <w:left w:val="single" w:sz="4" w:space="0" w:color="auto"/>
                    <w:bottom w:val="single" w:sz="4" w:space="0" w:color="auto"/>
                    <w:right w:val="single" w:sz="4" w:space="0" w:color="auto"/>
                  </w:tcBorders>
                  <w:hideMark/>
                </w:tcPr>
                <w:p w14:paraId="3F6A4383" w14:textId="77777777" w:rsidR="00895251" w:rsidRDefault="00895251" w:rsidP="00FE06EF">
                  <w:pPr>
                    <w:pStyle w:val="TableBody"/>
                  </w:pPr>
                  <w: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6AACCE9B" w14:textId="77777777" w:rsidR="00895251" w:rsidRDefault="00895251" w:rsidP="00FE06EF">
                  <w:pPr>
                    <w:pStyle w:val="TableBody"/>
                    <w:rPr>
                      <w:i/>
                    </w:rPr>
                  </w:pPr>
                  <w:r>
                    <w:rPr>
                      <w:i/>
                    </w:rPr>
                    <w:t>Day-Ahead Reg-Up Price</w:t>
                  </w:r>
                  <w:r>
                    <w:t>—The DAM Reg-Up price for the Operating Hour.</w:t>
                  </w:r>
                </w:p>
              </w:tc>
            </w:tr>
            <w:tr w:rsidR="00895251" w14:paraId="15BAB0E9"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5CEBE2D1" w14:textId="77777777" w:rsidR="00895251" w:rsidRDefault="00895251" w:rsidP="00FE06EF">
                  <w:pPr>
                    <w:pStyle w:val="TableBody"/>
                  </w:pPr>
                  <w:r>
                    <w:t>DARUNOBL</w:t>
                  </w:r>
                  <w:r>
                    <w:rPr>
                      <w:vertAlign w:val="subscript"/>
                    </w:rPr>
                    <w:t xml:space="preserve">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0694D68"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42CB8BB0" w14:textId="77777777" w:rsidR="00895251" w:rsidRDefault="00895251" w:rsidP="00FE06EF">
                  <w:pPr>
                    <w:pStyle w:val="TableBody"/>
                    <w:rPr>
                      <w:i/>
                    </w:rPr>
                  </w:pPr>
                  <w:r>
                    <w:rPr>
                      <w:i/>
                    </w:rPr>
                    <w:t>Day-Ahead Reg-Up New Obligation per QSE—</w:t>
                  </w:r>
                  <w:r>
                    <w:t xml:space="preserve">The updated Reg-Up Ancillary Service Obligation in Real-Time for QSE </w:t>
                  </w:r>
                  <w:r>
                    <w:rPr>
                      <w:i/>
                    </w:rPr>
                    <w:t>q</w:t>
                  </w:r>
                  <w:r>
                    <w:t xml:space="preserve"> for the Operating Hour.</w:t>
                  </w:r>
                </w:p>
              </w:tc>
            </w:tr>
            <w:tr w:rsidR="00895251" w14:paraId="6A84E46A"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621A98C" w14:textId="77777777" w:rsidR="00895251" w:rsidRDefault="00895251" w:rsidP="00FE06EF">
                  <w:pPr>
                    <w:pStyle w:val="TableBody"/>
                    <w:rPr>
                      <w:i/>
                    </w:rPr>
                  </w:pPr>
                  <w:r>
                    <w:t xml:space="preserve">DARUAMT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4721D9A"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68E66A32" w14:textId="77777777" w:rsidR="00895251" w:rsidRDefault="00895251" w:rsidP="00FE06EF">
                  <w:pPr>
                    <w:pStyle w:val="TableBody"/>
                  </w:pPr>
                  <w:r>
                    <w:rPr>
                      <w:i/>
                    </w:rPr>
                    <w:t>Day-Ahead Reg-Up Amount per QSE</w:t>
                  </w:r>
                  <w:r>
                    <w:t xml:space="preserve">—QSE </w:t>
                  </w:r>
                  <w:r>
                    <w:rPr>
                      <w:i/>
                    </w:rPr>
                    <w:t>q</w:t>
                  </w:r>
                  <w:r>
                    <w:t>’s share of the DAM costs for Reg-Up for the Operating Hour.</w:t>
                  </w:r>
                </w:p>
              </w:tc>
            </w:tr>
            <w:tr w:rsidR="00895251" w14:paraId="7C75A0CD"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73BB810" w14:textId="77777777" w:rsidR="00895251" w:rsidRDefault="00895251" w:rsidP="00FE06EF">
                  <w:pPr>
                    <w:pStyle w:val="TableBody"/>
                  </w:pPr>
                  <w:r>
                    <w:t xml:space="preserve">PCRUR </w:t>
                  </w:r>
                  <w:r>
                    <w:rPr>
                      <w:i/>
                      <w:vertAlign w:val="subscript"/>
                    </w:rPr>
                    <w:t>r,</w:t>
                  </w:r>
                  <w:r>
                    <w:rPr>
                      <w:i/>
                    </w:rPr>
                    <w:t xml:space="preserve"> </w:t>
                  </w:r>
                  <w:r>
                    <w:rPr>
                      <w:i/>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1910F377"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3A58D1CE" w14:textId="77777777" w:rsidR="00895251" w:rsidRDefault="00895251" w:rsidP="00FE06EF">
                  <w:pPr>
                    <w:pStyle w:val="TableBody"/>
                    <w:rPr>
                      <w:i/>
                    </w:rPr>
                  </w:pPr>
                  <w:r>
                    <w:rPr>
                      <w:i/>
                    </w:rPr>
                    <w:t>Procured Capacity for Reg-Up per Resource per QSE in DAM</w:t>
                  </w:r>
                  <w:r>
                    <w:t xml:space="preserve">—The Reg-Up capacity awarded to QSE </w:t>
                  </w:r>
                  <w:r>
                    <w:rPr>
                      <w:i/>
                    </w:rPr>
                    <w:t>q</w:t>
                  </w:r>
                  <w:r>
                    <w:t xml:space="preserve"> in the DAM for Resource </w:t>
                  </w:r>
                  <w:r>
                    <w:rPr>
                      <w:i/>
                    </w:rPr>
                    <w:t>r</w:t>
                  </w:r>
                  <w:r>
                    <w:t xml:space="preserve"> for the Operating Hour.  Where for a Combined Cycle Train, the Resource </w:t>
                  </w:r>
                  <w:r>
                    <w:rPr>
                      <w:i/>
                    </w:rPr>
                    <w:t>r</w:t>
                  </w:r>
                  <w:r>
                    <w:t xml:space="preserve"> is a Combined Cycle Generation Resource within the Combined Cycle Train.</w:t>
                  </w:r>
                </w:p>
              </w:tc>
            </w:tr>
            <w:tr w:rsidR="00895251" w14:paraId="1598E6D8"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7A6D7ED" w14:textId="77777777" w:rsidR="00895251" w:rsidRDefault="00895251" w:rsidP="00FE06EF">
                  <w:pPr>
                    <w:pStyle w:val="TableBody"/>
                  </w:pPr>
                  <w:r>
                    <w:t xml:space="preserve">DARUOAWD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6B677E3"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012222AD" w14:textId="77777777" w:rsidR="00895251" w:rsidRDefault="00895251" w:rsidP="00FE06EF">
                  <w:pPr>
                    <w:pStyle w:val="TableBody"/>
                    <w:rPr>
                      <w:i/>
                    </w:rPr>
                  </w:pPr>
                  <w:r>
                    <w:rPr>
                      <w:i/>
                    </w:rPr>
                    <w:t xml:space="preserve">Day-Ahead Reg-Up Award for the QSE </w:t>
                  </w:r>
                  <w:r>
                    <w:t xml:space="preserve">—The Reg-Up Only capacity awarded in the DAM to QSE </w:t>
                  </w:r>
                  <w:r>
                    <w:rPr>
                      <w:i/>
                    </w:rPr>
                    <w:t>q</w:t>
                  </w:r>
                  <w:r>
                    <w:t xml:space="preserve"> for the Operating Hour.</w:t>
                  </w:r>
                </w:p>
              </w:tc>
            </w:tr>
            <w:tr w:rsidR="00895251" w14:paraId="6EADD3BC"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5DCB574" w14:textId="77777777" w:rsidR="00895251" w:rsidRDefault="00895251" w:rsidP="00FE06EF">
                  <w:pPr>
                    <w:pStyle w:val="TableBody"/>
                  </w:pPr>
                  <w:r>
                    <w:t>HLRS</w:t>
                  </w:r>
                  <w:r>
                    <w:rPr>
                      <w:i/>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1F29DEF9"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245BBEA7" w14:textId="77777777" w:rsidR="00895251" w:rsidRDefault="00895251" w:rsidP="00FE06EF">
                  <w:pPr>
                    <w:pStyle w:val="TableBody"/>
                  </w:pPr>
                  <w:r>
                    <w:rPr>
                      <w:i/>
                    </w:rPr>
                    <w:t>Hourly Load Ratio Share per QSE</w:t>
                  </w:r>
                  <w:r>
                    <w:t xml:space="preserve">—The Real-Time LRS as defined in Section 6.6.2.4, QSE Load Ratio Share for an Operating Hour, for QSE </w:t>
                  </w:r>
                  <w:r>
                    <w:rPr>
                      <w:i/>
                    </w:rPr>
                    <w:t>q</w:t>
                  </w:r>
                  <w:r>
                    <w:t>, for the Operating Hour.</w:t>
                  </w:r>
                </w:p>
              </w:tc>
            </w:tr>
            <w:tr w:rsidR="00895251" w14:paraId="700C43D7"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DA0CB4C" w14:textId="77777777" w:rsidR="00895251" w:rsidRDefault="00895251" w:rsidP="00FE06EF">
                  <w:pPr>
                    <w:pStyle w:val="TableBody"/>
                  </w:pPr>
                  <w:r>
                    <w:t xml:space="preserve">DAPCRUQTOT  </w:t>
                  </w:r>
                </w:p>
              </w:tc>
              <w:tc>
                <w:tcPr>
                  <w:tcW w:w="990" w:type="dxa"/>
                  <w:tcBorders>
                    <w:top w:val="single" w:sz="4" w:space="0" w:color="auto"/>
                    <w:left w:val="single" w:sz="4" w:space="0" w:color="auto"/>
                    <w:bottom w:val="single" w:sz="4" w:space="0" w:color="auto"/>
                    <w:right w:val="single" w:sz="4" w:space="0" w:color="auto"/>
                  </w:tcBorders>
                  <w:hideMark/>
                </w:tcPr>
                <w:p w14:paraId="3CA3E55F"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76A34147" w14:textId="77777777" w:rsidR="00895251" w:rsidRDefault="00895251" w:rsidP="00FE06EF">
                  <w:pPr>
                    <w:pStyle w:val="TableBody"/>
                    <w:rPr>
                      <w:i/>
                    </w:rPr>
                  </w:pPr>
                  <w:r>
                    <w:rPr>
                      <w:i/>
                    </w:rPr>
                    <w:t>Day-Ahead Procured Capacity for Reg-Up Total</w:t>
                  </w:r>
                  <w:r>
                    <w:t>—The total Reg-Up capacity for all QSEs for all Reg-Up awarded and self-arranged in the DAM for the Operating Hour.</w:t>
                  </w:r>
                </w:p>
              </w:tc>
            </w:tr>
            <w:tr w:rsidR="00895251" w14:paraId="7D4EA9FE"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1938379" w14:textId="77777777" w:rsidR="00895251" w:rsidRDefault="00895251" w:rsidP="00FE06EF">
                  <w:pPr>
                    <w:pStyle w:val="TableBody"/>
                  </w:pPr>
                  <w:r>
                    <w:t xml:space="preserve">DASARUQ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3276FE1"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0AFBEA0D" w14:textId="77777777" w:rsidR="00895251" w:rsidRDefault="00895251" w:rsidP="00FE06EF">
                  <w:pPr>
                    <w:pStyle w:val="TableBody"/>
                    <w:rPr>
                      <w:i/>
                    </w:rPr>
                  </w:pPr>
                  <w:r>
                    <w:rPr>
                      <w:i/>
                    </w:rPr>
                    <w:t>Day-Ahead Self-Arranged Reg-Up Quantity per QSE</w:t>
                  </w:r>
                  <w:r>
                    <w:t xml:space="preserve">—The self-arranged Reg-Up capacity submitted by QSE </w:t>
                  </w:r>
                  <w:r>
                    <w:rPr>
                      <w:i/>
                    </w:rPr>
                    <w:t>q</w:t>
                  </w:r>
                  <w:r>
                    <w:t xml:space="preserve"> before 1000 in the DAM for the Operating Hour.</w:t>
                  </w:r>
                </w:p>
              </w:tc>
            </w:tr>
            <w:tr w:rsidR="00895251" w14:paraId="76B929F8"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4DDC7B18" w14:textId="77777777" w:rsidR="00895251" w:rsidRDefault="00895251" w:rsidP="00FE06EF">
                  <w:pPr>
                    <w:pStyle w:val="TableBody"/>
                    <w:rPr>
                      <w:i/>
                    </w:rPr>
                  </w:pPr>
                  <w:r>
                    <w:rPr>
                      <w:i/>
                    </w:rPr>
                    <w:t>q</w:t>
                  </w:r>
                </w:p>
              </w:tc>
              <w:tc>
                <w:tcPr>
                  <w:tcW w:w="990" w:type="dxa"/>
                  <w:tcBorders>
                    <w:top w:val="single" w:sz="4" w:space="0" w:color="auto"/>
                    <w:left w:val="single" w:sz="4" w:space="0" w:color="auto"/>
                    <w:bottom w:val="single" w:sz="4" w:space="0" w:color="auto"/>
                    <w:right w:val="single" w:sz="4" w:space="0" w:color="auto"/>
                  </w:tcBorders>
                  <w:hideMark/>
                </w:tcPr>
                <w:p w14:paraId="1E6B3172"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1154A135" w14:textId="77777777" w:rsidR="00895251" w:rsidRDefault="00895251" w:rsidP="00FE06EF">
                  <w:pPr>
                    <w:pStyle w:val="TableBody"/>
                  </w:pPr>
                  <w:r>
                    <w:t>A QSE.</w:t>
                  </w:r>
                </w:p>
              </w:tc>
            </w:tr>
            <w:tr w:rsidR="00895251" w14:paraId="0007A01C"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388C0661" w14:textId="77777777" w:rsidR="00895251" w:rsidRDefault="00895251" w:rsidP="00FE06EF">
                  <w:pPr>
                    <w:pStyle w:val="TableBody"/>
                    <w:rPr>
                      <w:i/>
                    </w:rPr>
                  </w:pPr>
                  <w:r>
                    <w:rPr>
                      <w:i/>
                    </w:rPr>
                    <w:t>r</w:t>
                  </w:r>
                </w:p>
              </w:tc>
              <w:tc>
                <w:tcPr>
                  <w:tcW w:w="990" w:type="dxa"/>
                  <w:tcBorders>
                    <w:top w:val="single" w:sz="4" w:space="0" w:color="auto"/>
                    <w:left w:val="single" w:sz="4" w:space="0" w:color="auto"/>
                    <w:bottom w:val="single" w:sz="4" w:space="0" w:color="auto"/>
                    <w:right w:val="single" w:sz="4" w:space="0" w:color="auto"/>
                  </w:tcBorders>
                  <w:hideMark/>
                </w:tcPr>
                <w:p w14:paraId="6EDD97AB"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4610728F" w14:textId="77777777" w:rsidR="00895251" w:rsidRDefault="00895251" w:rsidP="00FE06EF">
                  <w:pPr>
                    <w:pStyle w:val="TableBody"/>
                  </w:pPr>
                  <w:r>
                    <w:t>A Resource.</w:t>
                  </w:r>
                </w:p>
              </w:tc>
            </w:tr>
          </w:tbl>
          <w:p w14:paraId="3F960293" w14:textId="77777777" w:rsidR="00895251" w:rsidRDefault="00895251" w:rsidP="00FE06EF">
            <w:pPr>
              <w:pStyle w:val="BodyTextNumbered"/>
              <w:spacing w:before="240"/>
              <w:ind w:left="1440"/>
              <w:rPr>
                <w:iCs w:val="0"/>
              </w:rPr>
            </w:pPr>
            <w:r>
              <w:t>(b)</w:t>
            </w:r>
            <w:r>
              <w:tab/>
              <w:t>For Regulation Down Service (Reg-Down), if applicable:</w:t>
            </w:r>
          </w:p>
          <w:p w14:paraId="78EDA847" w14:textId="77777777" w:rsidR="00895251" w:rsidRDefault="00895251" w:rsidP="00FE06EF">
            <w:pPr>
              <w:pStyle w:val="BodyTextNumbered"/>
              <w:ind w:left="1440"/>
              <w:rPr>
                <w:iCs w:val="0"/>
              </w:rPr>
            </w:pPr>
            <w:r>
              <w:t xml:space="preserve">DARTPCRDAMT </w:t>
            </w:r>
            <w:r>
              <w:rPr>
                <w:i/>
                <w:vertAlign w:val="subscript"/>
              </w:rPr>
              <w:t>q</w:t>
            </w:r>
            <w:r>
              <w:rPr>
                <w:vertAlign w:val="subscript"/>
              </w:rPr>
              <w:t xml:space="preserve"> </w:t>
            </w:r>
            <w:r>
              <w:t>= (DARDNOBL</w:t>
            </w:r>
            <w:r>
              <w:rPr>
                <w:vertAlign w:val="subscript"/>
              </w:rPr>
              <w:t xml:space="preserve"> </w:t>
            </w:r>
            <w:r>
              <w:rPr>
                <w:i/>
                <w:vertAlign w:val="subscript"/>
              </w:rPr>
              <w:t>q</w:t>
            </w:r>
            <w:r>
              <w:rPr>
                <w:vertAlign w:val="subscript"/>
              </w:rPr>
              <w:t xml:space="preserve"> </w:t>
            </w:r>
            <w:r>
              <w:t xml:space="preserve">- DASARDQ </w:t>
            </w:r>
            <w:r>
              <w:rPr>
                <w:i/>
                <w:vertAlign w:val="subscript"/>
              </w:rPr>
              <w:t>q</w:t>
            </w:r>
            <w:r>
              <w:t xml:space="preserve">) * DARDPR - DARDAMT </w:t>
            </w:r>
            <w:r>
              <w:rPr>
                <w:i/>
                <w:vertAlign w:val="subscript"/>
              </w:rPr>
              <w:t>q</w:t>
            </w:r>
          </w:p>
          <w:p w14:paraId="505DA254" w14:textId="77777777" w:rsidR="00895251" w:rsidRDefault="00895251" w:rsidP="00FE06EF">
            <w:pPr>
              <w:pStyle w:val="BodyText"/>
              <w:rPr>
                <w:iCs/>
                <w:lang w:val="pt-BR"/>
              </w:rPr>
            </w:pPr>
            <w:r>
              <w:rPr>
                <w:lang w:val="pt-BR"/>
              </w:rPr>
              <w:t>Where:</w:t>
            </w:r>
          </w:p>
          <w:p w14:paraId="33295824" w14:textId="77777777" w:rsidR="00895251" w:rsidRPr="00380E37" w:rsidRDefault="00895251" w:rsidP="00FE06EF">
            <w:pPr>
              <w:pStyle w:val="BodyTextNumbered"/>
              <w:ind w:left="1440"/>
              <w:rPr>
                <w:iCs w:val="0"/>
                <w:lang w:val="pt-BR"/>
              </w:rPr>
            </w:pPr>
            <w:r w:rsidRPr="00380E37">
              <w:rPr>
                <w:lang w:val="pt-BR"/>
              </w:rPr>
              <w:t xml:space="preserve">DARDNOBL </w:t>
            </w:r>
            <w:r w:rsidRPr="00380E37">
              <w:rPr>
                <w:i/>
                <w:vertAlign w:val="subscript"/>
                <w:lang w:val="pt-BR"/>
              </w:rPr>
              <w:t xml:space="preserve">q     </w:t>
            </w:r>
            <w:r w:rsidRPr="00380E37">
              <w:rPr>
                <w:lang w:val="pt-BR"/>
              </w:rPr>
              <w:t xml:space="preserve">=  DAPCRDQTOT * HLRS </w:t>
            </w:r>
            <w:r w:rsidRPr="00380E37">
              <w:rPr>
                <w:i/>
                <w:vertAlign w:val="subscript"/>
                <w:lang w:val="pt-BR"/>
              </w:rPr>
              <w:t>q</w:t>
            </w:r>
            <w:r w:rsidRPr="00380E37">
              <w:rPr>
                <w:lang w:val="pt-BR"/>
              </w:rPr>
              <w:t xml:space="preserve"> </w:t>
            </w:r>
          </w:p>
          <w:p w14:paraId="54273EEF" w14:textId="77777777" w:rsidR="00895251" w:rsidRPr="00380E37" w:rsidRDefault="00895251" w:rsidP="00FE06EF">
            <w:pPr>
              <w:pStyle w:val="BodyTextNumbered"/>
              <w:ind w:left="1440"/>
              <w:rPr>
                <w:lang w:val="pt-BR"/>
              </w:rPr>
            </w:pPr>
            <w:r w:rsidRPr="00380E37">
              <w:rPr>
                <w:lang w:val="pt-BR"/>
              </w:rPr>
              <w:t xml:space="preserve">DAPCRDQTOT       = </w:t>
            </w:r>
            <w:r>
              <w:rPr>
                <w:position w:val="-22"/>
              </w:rPr>
              <w:object w:dxaOrig="285" w:dyaOrig="285" w14:anchorId="727B2C09">
                <v:shape id="_x0000_i1165" type="#_x0000_t75" style="width:15pt;height:15pt" o:ole="">
                  <v:imagedata r:id="rId189" o:title=""/>
                </v:shape>
                <o:OLEObject Type="Embed" ProgID="Equation.3" ShapeID="_x0000_i1165" DrawAspect="Content" ObjectID="_1825175733" r:id="rId193"/>
              </w:object>
            </w:r>
            <w:r w:rsidRPr="00380E37">
              <w:rPr>
                <w:lang w:val="pt-BR"/>
              </w:rPr>
              <w:t xml:space="preserve"> (</w:t>
            </w:r>
            <w:r>
              <w:rPr>
                <w:position w:val="-18"/>
              </w:rPr>
              <w:object w:dxaOrig="285" w:dyaOrig="570" w14:anchorId="7A555D30">
                <v:shape id="_x0000_i1166" type="#_x0000_t75" style="width:15pt;height:27pt" o:ole="">
                  <v:imagedata r:id="rId191" o:title=""/>
                </v:shape>
                <o:OLEObject Type="Embed" ProgID="Equation.3" ShapeID="_x0000_i1166" DrawAspect="Content" ObjectID="_1825175734" r:id="rId194"/>
              </w:object>
            </w:r>
            <w:r w:rsidRPr="00380E37">
              <w:rPr>
                <w:lang w:val="pt-BR"/>
              </w:rPr>
              <w:t>PCRDR</w:t>
            </w:r>
            <w:r w:rsidRPr="123F4559">
              <w:rPr>
                <w:i/>
                <w:lang w:val="pt-BR"/>
              </w:rPr>
              <w:t xml:space="preserve"> </w:t>
            </w:r>
            <w:r w:rsidRPr="123F4559">
              <w:rPr>
                <w:i/>
                <w:vertAlign w:val="subscript"/>
                <w:lang w:val="pt-BR"/>
              </w:rPr>
              <w:t>r, q, DAM</w:t>
            </w:r>
            <w:r w:rsidRPr="00380E37">
              <w:rPr>
                <w:lang w:val="pt-BR"/>
              </w:rPr>
              <w:t xml:space="preserve"> + DARDOAWD </w:t>
            </w:r>
            <w:r w:rsidRPr="123F4559">
              <w:rPr>
                <w:i/>
                <w:vertAlign w:val="subscript"/>
                <w:lang w:val="pt-BR"/>
              </w:rPr>
              <w:t>q</w:t>
            </w:r>
            <w:r w:rsidRPr="00380E37">
              <w:rPr>
                <w:lang w:val="pt-BR"/>
              </w:rPr>
              <w:t xml:space="preserve"> + DASARDQ </w:t>
            </w:r>
            <w:r w:rsidRPr="123F4559">
              <w:rPr>
                <w:i/>
                <w:vertAlign w:val="subscript"/>
                <w:lang w:val="pt-BR"/>
              </w:rPr>
              <w:t>q</w:t>
            </w:r>
            <w:r w:rsidRPr="00380E37">
              <w:rPr>
                <w:lang w:val="pt-BR"/>
              </w:rPr>
              <w:t>)</w:t>
            </w:r>
          </w:p>
          <w:p w14:paraId="00A63936" w14:textId="77777777" w:rsidR="00895251" w:rsidRDefault="00895251" w:rsidP="00FE06EF">
            <w:pPr>
              <w:pStyle w:val="BodyText"/>
              <w:spacing w:after="0"/>
              <w:rPr>
                <w:iCs/>
              </w:rPr>
            </w:pPr>
            <w: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7"/>
              <w:gridCol w:w="964"/>
              <w:gridCol w:w="6259"/>
            </w:tblGrid>
            <w:tr w:rsidR="00895251" w14:paraId="552F65BB" w14:textId="77777777" w:rsidTr="00FE06EF">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03ED6CB1" w14:textId="77777777" w:rsidR="00895251" w:rsidRPr="00CC1DA5" w:rsidRDefault="00895251" w:rsidP="00FE06EF">
                  <w:pPr>
                    <w:pStyle w:val="TableHead"/>
                  </w:pPr>
                  <w:r w:rsidRPr="00221A13">
                    <w:rPr>
                      <w:iCs w:val="0"/>
                    </w:rPr>
                    <w:t>Variable</w:t>
                  </w:r>
                </w:p>
              </w:tc>
              <w:tc>
                <w:tcPr>
                  <w:tcW w:w="990" w:type="dxa"/>
                  <w:tcBorders>
                    <w:top w:val="single" w:sz="4" w:space="0" w:color="auto"/>
                    <w:left w:val="single" w:sz="4" w:space="0" w:color="auto"/>
                    <w:bottom w:val="single" w:sz="4" w:space="0" w:color="auto"/>
                    <w:right w:val="single" w:sz="4" w:space="0" w:color="auto"/>
                  </w:tcBorders>
                  <w:hideMark/>
                </w:tcPr>
                <w:p w14:paraId="466F6BE3" w14:textId="77777777" w:rsidR="00895251" w:rsidRDefault="00895251" w:rsidP="00FE06EF">
                  <w:pPr>
                    <w:pStyle w:val="TableHead"/>
                  </w:pPr>
                  <w:r>
                    <w:t>Unit</w:t>
                  </w:r>
                </w:p>
              </w:tc>
              <w:tc>
                <w:tcPr>
                  <w:tcW w:w="6840" w:type="dxa"/>
                  <w:tcBorders>
                    <w:top w:val="single" w:sz="4" w:space="0" w:color="auto"/>
                    <w:left w:val="single" w:sz="4" w:space="0" w:color="auto"/>
                    <w:bottom w:val="single" w:sz="4" w:space="0" w:color="auto"/>
                    <w:right w:val="single" w:sz="4" w:space="0" w:color="auto"/>
                  </w:tcBorders>
                  <w:hideMark/>
                </w:tcPr>
                <w:p w14:paraId="3B8AC189" w14:textId="77777777" w:rsidR="00895251" w:rsidRDefault="00895251" w:rsidP="00FE06EF">
                  <w:pPr>
                    <w:pStyle w:val="TableHead"/>
                  </w:pPr>
                  <w:r>
                    <w:t>Description</w:t>
                  </w:r>
                </w:p>
              </w:tc>
            </w:tr>
            <w:tr w:rsidR="00895251" w14:paraId="70F4218C"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165EA348" w14:textId="77777777" w:rsidR="00895251" w:rsidRPr="001F5155" w:rsidRDefault="00895251" w:rsidP="00FE06EF">
                  <w:pPr>
                    <w:pStyle w:val="TableBody"/>
                  </w:pPr>
                  <w:r w:rsidRPr="00221A13">
                    <w:t xml:space="preserve">DARTPCRDAMT </w:t>
                  </w:r>
                  <w:r w:rsidRPr="00221A13">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7AACDA8"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7EA09153" w14:textId="77777777" w:rsidR="00895251" w:rsidRDefault="00895251" w:rsidP="00FE06EF">
                  <w:pPr>
                    <w:pStyle w:val="TableBody"/>
                  </w:pPr>
                  <w:r>
                    <w:rPr>
                      <w:i/>
                    </w:rPr>
                    <w:t xml:space="preserve">Day-Ahead Updated Real-Time Procured Capacity for Reg-Down Amount by QSE - </w:t>
                  </w:r>
                  <w:r>
                    <w:t xml:space="preserve">The payment or charge to QSE </w:t>
                  </w:r>
                  <w:r>
                    <w:rPr>
                      <w:i/>
                    </w:rPr>
                    <w:t>q</w:t>
                  </w:r>
                  <w:r>
                    <w:t xml:space="preserve"> for Reg-Down, for the re-calculated Real-Time obligation, for the Operating Hour.</w:t>
                  </w:r>
                </w:p>
              </w:tc>
            </w:tr>
            <w:tr w:rsidR="00895251" w14:paraId="5511B9BF"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60B7F690" w14:textId="77777777" w:rsidR="00895251" w:rsidRDefault="00895251" w:rsidP="00FE06EF">
                  <w:pPr>
                    <w:pStyle w:val="TableBody"/>
                  </w:pPr>
                  <w:r>
                    <w:t>DARDPR</w:t>
                  </w:r>
                </w:p>
              </w:tc>
              <w:tc>
                <w:tcPr>
                  <w:tcW w:w="990" w:type="dxa"/>
                  <w:tcBorders>
                    <w:top w:val="single" w:sz="4" w:space="0" w:color="auto"/>
                    <w:left w:val="single" w:sz="4" w:space="0" w:color="auto"/>
                    <w:bottom w:val="single" w:sz="4" w:space="0" w:color="auto"/>
                    <w:right w:val="single" w:sz="4" w:space="0" w:color="auto"/>
                  </w:tcBorders>
                  <w:hideMark/>
                </w:tcPr>
                <w:p w14:paraId="0C7AD226" w14:textId="77777777" w:rsidR="00895251" w:rsidRDefault="00895251" w:rsidP="00FE06EF">
                  <w:pPr>
                    <w:pStyle w:val="TableBody"/>
                  </w:pPr>
                  <w: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5EDCBB7E" w14:textId="77777777" w:rsidR="00895251" w:rsidRDefault="00895251" w:rsidP="00FE06EF">
                  <w:pPr>
                    <w:pStyle w:val="TableBody"/>
                    <w:rPr>
                      <w:i/>
                    </w:rPr>
                  </w:pPr>
                  <w:r>
                    <w:rPr>
                      <w:i/>
                    </w:rPr>
                    <w:t>Day-Ahead Reg-Down Price</w:t>
                  </w:r>
                  <w:r>
                    <w:t>—The DAM Reg-Down price for the Operating Hour.</w:t>
                  </w:r>
                </w:p>
              </w:tc>
            </w:tr>
            <w:tr w:rsidR="00895251" w14:paraId="446FB469"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240FC096" w14:textId="77777777" w:rsidR="00895251" w:rsidRDefault="00895251" w:rsidP="00FE06EF">
                  <w:pPr>
                    <w:pStyle w:val="TableBody"/>
                  </w:pPr>
                  <w:r>
                    <w:lastRenderedPageBreak/>
                    <w:t>DARDNOBL</w:t>
                  </w:r>
                  <w:r>
                    <w:rPr>
                      <w:vertAlign w:val="subscript"/>
                    </w:rPr>
                    <w:t xml:space="preserve">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B5BF910"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626E81A0" w14:textId="77777777" w:rsidR="00895251" w:rsidRDefault="00895251" w:rsidP="00FE06EF">
                  <w:pPr>
                    <w:pStyle w:val="TableBody"/>
                    <w:rPr>
                      <w:i/>
                    </w:rPr>
                  </w:pPr>
                  <w:r>
                    <w:rPr>
                      <w:i/>
                    </w:rPr>
                    <w:t>Day-Ahead Reg-Down New Obligation per QSE—</w:t>
                  </w:r>
                  <w:r>
                    <w:t xml:space="preserve">The updated Reg-Down Ancillary Service Obligation in Real-Time, for QSE </w:t>
                  </w:r>
                  <w:r w:rsidRPr="00221A13">
                    <w:rPr>
                      <w:i/>
                    </w:rPr>
                    <w:t>q</w:t>
                  </w:r>
                  <w:r>
                    <w:t>, for the Operating Hour.</w:t>
                  </w:r>
                </w:p>
              </w:tc>
            </w:tr>
            <w:tr w:rsidR="00895251" w14:paraId="62FDDC52"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C68FF75" w14:textId="77777777" w:rsidR="00895251" w:rsidRDefault="00895251" w:rsidP="00FE06EF">
                  <w:pPr>
                    <w:pStyle w:val="TableBody"/>
                    <w:rPr>
                      <w:i/>
                    </w:rPr>
                  </w:pPr>
                  <w:r>
                    <w:t xml:space="preserve">DARDAMT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31CE0C7"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75E811C0" w14:textId="77777777" w:rsidR="00895251" w:rsidRDefault="00895251" w:rsidP="00FE06EF">
                  <w:pPr>
                    <w:pStyle w:val="TableBody"/>
                  </w:pPr>
                  <w:r>
                    <w:rPr>
                      <w:i/>
                    </w:rPr>
                    <w:t>Day-Ahead Reg-Down Amount per QSE</w:t>
                  </w:r>
                  <w:r>
                    <w:t xml:space="preserve">—QSE </w:t>
                  </w:r>
                  <w:r>
                    <w:rPr>
                      <w:i/>
                    </w:rPr>
                    <w:t>q</w:t>
                  </w:r>
                  <w:r>
                    <w:t>’s share of the DAM cost for Reg-Down, for the Operating Hour.</w:t>
                  </w:r>
                </w:p>
              </w:tc>
            </w:tr>
            <w:tr w:rsidR="00895251" w14:paraId="087612BF"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FFA3372" w14:textId="77777777" w:rsidR="00895251" w:rsidRDefault="00895251" w:rsidP="00FE06EF">
                  <w:pPr>
                    <w:pStyle w:val="TableBody"/>
                  </w:pPr>
                  <w:r>
                    <w:t xml:space="preserve">PCRDR </w:t>
                  </w:r>
                  <w:r>
                    <w:rPr>
                      <w:i/>
                      <w:vertAlign w:val="subscript"/>
                    </w:rPr>
                    <w:t>r,</w:t>
                  </w:r>
                  <w:r>
                    <w:rPr>
                      <w:i/>
                    </w:rPr>
                    <w:t xml:space="preserve"> </w:t>
                  </w:r>
                  <w:r>
                    <w:rPr>
                      <w:i/>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7C946757"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644D6705" w14:textId="77777777" w:rsidR="00895251" w:rsidRDefault="00895251" w:rsidP="00FE06EF">
                  <w:pPr>
                    <w:pStyle w:val="TableBody"/>
                    <w:rPr>
                      <w:i/>
                    </w:rPr>
                  </w:pPr>
                  <w:r>
                    <w:rPr>
                      <w:i/>
                    </w:rPr>
                    <w:t>Procured Capacity for Reg-Down per Resource per QSE in DAM</w:t>
                  </w:r>
                  <w:r>
                    <w:t xml:space="preserve">—The Reg-Down capacity awarded to QSE </w:t>
                  </w:r>
                  <w:r>
                    <w:rPr>
                      <w:i/>
                    </w:rPr>
                    <w:t>q</w:t>
                  </w:r>
                  <w:r>
                    <w:t xml:space="preserve"> in the DAM for Resource </w:t>
                  </w:r>
                  <w:r>
                    <w:rPr>
                      <w:i/>
                    </w:rPr>
                    <w:t>r</w:t>
                  </w:r>
                  <w:r>
                    <w:t xml:space="preserve"> for the Operating Hour.  Where for a Combined Cycle Train, the Resource </w:t>
                  </w:r>
                  <w:r>
                    <w:rPr>
                      <w:i/>
                    </w:rPr>
                    <w:t xml:space="preserve">r </w:t>
                  </w:r>
                  <w:r>
                    <w:t>is a Combined Cycle Generation Resource within the Combined Cycle Train.</w:t>
                  </w:r>
                </w:p>
              </w:tc>
            </w:tr>
            <w:tr w:rsidR="00895251" w14:paraId="0BABDD3B"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4B9DA64" w14:textId="77777777" w:rsidR="00895251" w:rsidRDefault="00895251" w:rsidP="00FE06EF">
                  <w:pPr>
                    <w:pStyle w:val="TableBody"/>
                  </w:pPr>
                  <w:r>
                    <w:t xml:space="preserve">DARDOAWD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8FC0039"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56A17900" w14:textId="77777777" w:rsidR="00895251" w:rsidRDefault="00895251" w:rsidP="00FE06EF">
                  <w:pPr>
                    <w:pStyle w:val="TableBody"/>
                  </w:pPr>
                  <w:r>
                    <w:rPr>
                      <w:i/>
                    </w:rPr>
                    <w:t xml:space="preserve">Day-Ahead Reg-Down Only Award for the QSE </w:t>
                  </w:r>
                  <w:r>
                    <w:t xml:space="preserve">—The Reg-Down Only capacity awarded in the DAM to QSE </w:t>
                  </w:r>
                  <w:r>
                    <w:rPr>
                      <w:i/>
                    </w:rPr>
                    <w:t>q</w:t>
                  </w:r>
                  <w:r>
                    <w:t xml:space="preserve"> for the Operating Hour.</w:t>
                  </w:r>
                </w:p>
              </w:tc>
            </w:tr>
            <w:tr w:rsidR="00895251" w14:paraId="2ED23413"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B52C6F2" w14:textId="77777777" w:rsidR="00895251" w:rsidRDefault="00895251" w:rsidP="00FE06EF">
                  <w:pPr>
                    <w:pStyle w:val="TableBody"/>
                  </w:pPr>
                  <w:r>
                    <w:t>HLRS</w:t>
                  </w:r>
                  <w:r>
                    <w:rPr>
                      <w:i/>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11A719B1"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529164BB" w14:textId="77777777" w:rsidR="00895251" w:rsidRDefault="00895251" w:rsidP="00FE06EF">
                  <w:pPr>
                    <w:pStyle w:val="TableBody"/>
                  </w:pPr>
                  <w:r>
                    <w:rPr>
                      <w:i/>
                    </w:rPr>
                    <w:t>Hourly Load Ratio Share per QSE</w:t>
                  </w:r>
                  <w:r>
                    <w:t xml:space="preserve">—The Real-Time as defined in Section 6.6.2.4, QSE Load Ratio Share for an Operating Hour for QSE </w:t>
                  </w:r>
                  <w:r>
                    <w:rPr>
                      <w:i/>
                    </w:rPr>
                    <w:t>q</w:t>
                  </w:r>
                  <w:r>
                    <w:t>, for the Operating Hour.</w:t>
                  </w:r>
                </w:p>
              </w:tc>
            </w:tr>
            <w:tr w:rsidR="00895251" w14:paraId="73089AD2"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1248415" w14:textId="77777777" w:rsidR="00895251" w:rsidRDefault="00895251" w:rsidP="00FE06EF">
                  <w:pPr>
                    <w:pStyle w:val="TableBody"/>
                  </w:pPr>
                  <w:r>
                    <w:t xml:space="preserve">DAPCRDQTOT  </w:t>
                  </w:r>
                </w:p>
              </w:tc>
              <w:tc>
                <w:tcPr>
                  <w:tcW w:w="990" w:type="dxa"/>
                  <w:tcBorders>
                    <w:top w:val="single" w:sz="4" w:space="0" w:color="auto"/>
                    <w:left w:val="single" w:sz="4" w:space="0" w:color="auto"/>
                    <w:bottom w:val="single" w:sz="4" w:space="0" w:color="auto"/>
                    <w:right w:val="single" w:sz="4" w:space="0" w:color="auto"/>
                  </w:tcBorders>
                  <w:hideMark/>
                </w:tcPr>
                <w:p w14:paraId="00EC08E7"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7A1E2F46" w14:textId="77777777" w:rsidR="00895251" w:rsidRDefault="00895251" w:rsidP="00FE06EF">
                  <w:pPr>
                    <w:pStyle w:val="TableBody"/>
                    <w:rPr>
                      <w:i/>
                    </w:rPr>
                  </w:pPr>
                  <w:r>
                    <w:rPr>
                      <w:i/>
                    </w:rPr>
                    <w:t>Day-Ahead Procured Capacity for Reg-Down Total</w:t>
                  </w:r>
                  <w:r>
                    <w:t>—The total Reg-Down capacity for all QSEs for all Reg-Down awarded and self-arranged, in the DAM for the Operating Hour.</w:t>
                  </w:r>
                </w:p>
              </w:tc>
            </w:tr>
            <w:tr w:rsidR="00895251" w14:paraId="04B0F476"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C28628D" w14:textId="77777777" w:rsidR="00895251" w:rsidRDefault="00895251" w:rsidP="00FE06EF">
                  <w:pPr>
                    <w:pStyle w:val="TableBody"/>
                  </w:pPr>
                  <w:r>
                    <w:t xml:space="preserve">DASARDQ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2459833B"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190C3744" w14:textId="77777777" w:rsidR="00895251" w:rsidRDefault="00895251" w:rsidP="00FE06EF">
                  <w:pPr>
                    <w:pStyle w:val="TableBody"/>
                  </w:pPr>
                  <w:r>
                    <w:rPr>
                      <w:i/>
                    </w:rPr>
                    <w:t>Day-Ahead Self-Arranged Reg-Down Quantity per QSE</w:t>
                  </w:r>
                  <w:r>
                    <w:t xml:space="preserve">—The self-arranged Reg-Down capacity submitted by QSE </w:t>
                  </w:r>
                  <w:r>
                    <w:rPr>
                      <w:i/>
                    </w:rPr>
                    <w:t>q</w:t>
                  </w:r>
                  <w:r>
                    <w:t xml:space="preserve"> before 1000 in the DAM for the Operating Hour.</w:t>
                  </w:r>
                </w:p>
              </w:tc>
            </w:tr>
            <w:tr w:rsidR="00895251" w14:paraId="45B4F20C"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139F14A8" w14:textId="77777777" w:rsidR="00895251" w:rsidRDefault="00895251" w:rsidP="00FE06EF">
                  <w:pPr>
                    <w:pStyle w:val="TableBody"/>
                    <w:rPr>
                      <w:i/>
                    </w:rPr>
                  </w:pPr>
                  <w:r>
                    <w:rPr>
                      <w:i/>
                    </w:rPr>
                    <w:t>q</w:t>
                  </w:r>
                </w:p>
              </w:tc>
              <w:tc>
                <w:tcPr>
                  <w:tcW w:w="990" w:type="dxa"/>
                  <w:tcBorders>
                    <w:top w:val="single" w:sz="4" w:space="0" w:color="auto"/>
                    <w:left w:val="single" w:sz="4" w:space="0" w:color="auto"/>
                    <w:bottom w:val="single" w:sz="4" w:space="0" w:color="auto"/>
                    <w:right w:val="single" w:sz="4" w:space="0" w:color="auto"/>
                  </w:tcBorders>
                  <w:hideMark/>
                </w:tcPr>
                <w:p w14:paraId="58E836F0"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5F908115" w14:textId="77777777" w:rsidR="00895251" w:rsidRDefault="00895251" w:rsidP="00FE06EF">
                  <w:pPr>
                    <w:pStyle w:val="TableBody"/>
                  </w:pPr>
                  <w:r>
                    <w:t>A QSE.</w:t>
                  </w:r>
                </w:p>
              </w:tc>
            </w:tr>
            <w:tr w:rsidR="00895251" w14:paraId="4DA2DEF0"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49B69405" w14:textId="77777777" w:rsidR="00895251" w:rsidRDefault="00895251" w:rsidP="00FE06EF">
                  <w:pPr>
                    <w:pStyle w:val="TableBody"/>
                    <w:rPr>
                      <w:i/>
                    </w:rPr>
                  </w:pPr>
                  <w:r>
                    <w:rPr>
                      <w:i/>
                    </w:rPr>
                    <w:t>r</w:t>
                  </w:r>
                </w:p>
              </w:tc>
              <w:tc>
                <w:tcPr>
                  <w:tcW w:w="990" w:type="dxa"/>
                  <w:tcBorders>
                    <w:top w:val="single" w:sz="4" w:space="0" w:color="auto"/>
                    <w:left w:val="single" w:sz="4" w:space="0" w:color="auto"/>
                    <w:bottom w:val="single" w:sz="4" w:space="0" w:color="auto"/>
                    <w:right w:val="single" w:sz="4" w:space="0" w:color="auto"/>
                  </w:tcBorders>
                  <w:hideMark/>
                </w:tcPr>
                <w:p w14:paraId="7C595F9A"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0BB58458" w14:textId="77777777" w:rsidR="00895251" w:rsidRDefault="00895251" w:rsidP="00FE06EF">
                  <w:pPr>
                    <w:pStyle w:val="TableBody"/>
                  </w:pPr>
                  <w:r>
                    <w:t>A Resource.</w:t>
                  </w:r>
                </w:p>
              </w:tc>
            </w:tr>
          </w:tbl>
          <w:p w14:paraId="7C4F7526" w14:textId="77777777" w:rsidR="00895251" w:rsidRDefault="00895251" w:rsidP="00FE06EF">
            <w:pPr>
              <w:pStyle w:val="BodyTextNumbered"/>
              <w:spacing w:before="240"/>
              <w:ind w:left="1440"/>
              <w:rPr>
                <w:iCs w:val="0"/>
              </w:rPr>
            </w:pPr>
            <w:r>
              <w:t>(c)</w:t>
            </w:r>
            <w:r>
              <w:tab/>
              <w:t>For Responsive Reserve (RRS), if applicable:</w:t>
            </w:r>
          </w:p>
          <w:p w14:paraId="0F4E3C74" w14:textId="77777777" w:rsidR="00895251" w:rsidRDefault="00895251" w:rsidP="00FE06EF">
            <w:pPr>
              <w:pStyle w:val="BodyTextNumbered"/>
              <w:ind w:left="1440"/>
              <w:rPr>
                <w:iCs w:val="0"/>
              </w:rPr>
            </w:pPr>
            <w:r>
              <w:t xml:space="preserve">DARTPCRRAMT </w:t>
            </w:r>
            <w:r>
              <w:rPr>
                <w:i/>
                <w:vertAlign w:val="subscript"/>
              </w:rPr>
              <w:t>q</w:t>
            </w:r>
            <w:r>
              <w:t xml:space="preserve">  =  (DARRNOBL </w:t>
            </w:r>
            <w:r>
              <w:rPr>
                <w:i/>
                <w:vertAlign w:val="subscript"/>
              </w:rPr>
              <w:t>q</w:t>
            </w:r>
            <w:r>
              <w:t xml:space="preserve"> – DASARRQ </w:t>
            </w:r>
            <w:r>
              <w:rPr>
                <w:i/>
                <w:vertAlign w:val="subscript"/>
              </w:rPr>
              <w:t>q</w:t>
            </w:r>
            <w:r>
              <w:t xml:space="preserve">) * DARRPR - DARRAMT </w:t>
            </w:r>
            <w:r>
              <w:rPr>
                <w:i/>
                <w:vertAlign w:val="subscript"/>
              </w:rPr>
              <w:t>q</w:t>
            </w:r>
          </w:p>
          <w:p w14:paraId="4771D52E" w14:textId="77777777" w:rsidR="00895251" w:rsidRDefault="00895251" w:rsidP="00FE06EF">
            <w:pPr>
              <w:pStyle w:val="BodyTextNumbered"/>
              <w:rPr>
                <w:iCs w:val="0"/>
              </w:rPr>
            </w:pPr>
            <w:r>
              <w:t>Where:</w:t>
            </w:r>
          </w:p>
          <w:p w14:paraId="750C1189" w14:textId="77777777" w:rsidR="00895251" w:rsidRDefault="00895251" w:rsidP="00FE06EF">
            <w:pPr>
              <w:pStyle w:val="BodyTextNumbered"/>
              <w:ind w:left="1440"/>
              <w:rPr>
                <w:iCs w:val="0"/>
              </w:rPr>
            </w:pPr>
            <w:r>
              <w:t xml:space="preserve">DARRNOBL </w:t>
            </w:r>
            <w:r>
              <w:rPr>
                <w:i/>
                <w:vertAlign w:val="subscript"/>
              </w:rPr>
              <w:t>q</w:t>
            </w:r>
            <w:r>
              <w:tab/>
              <w:t xml:space="preserve">=  DAPCRRQTOT * HLRS </w:t>
            </w:r>
            <w:r>
              <w:rPr>
                <w:i/>
                <w:vertAlign w:val="subscript"/>
              </w:rPr>
              <w:t>q</w:t>
            </w:r>
            <w:r>
              <w:t xml:space="preserve"> </w:t>
            </w:r>
          </w:p>
          <w:p w14:paraId="6B09AE13" w14:textId="77777777" w:rsidR="00895251" w:rsidRDefault="6D83C740" w:rsidP="00FE06EF">
            <w:pPr>
              <w:pStyle w:val="BodyTextNumbered"/>
              <w:ind w:left="1440"/>
            </w:pPr>
            <w:r>
              <w:t xml:space="preserve">DAPCRRQTOT  =  </w:t>
            </w:r>
            <w:r w:rsidR="00895251">
              <w:rPr>
                <w:position w:val="-22"/>
              </w:rPr>
              <w:object w:dxaOrig="285" w:dyaOrig="285" w14:anchorId="37E4E776">
                <v:shape id="_x0000_i1167" type="#_x0000_t75" style="width:15pt;height:15pt" o:ole="">
                  <v:imagedata r:id="rId189" o:title=""/>
                </v:shape>
                <o:OLEObject Type="Embed" ProgID="Equation.3" ShapeID="_x0000_i1167" DrawAspect="Content" ObjectID="_1825175735" r:id="rId195"/>
              </w:object>
            </w:r>
            <w:r>
              <w:t>(</w:t>
            </w:r>
            <w:r w:rsidR="00895251">
              <w:rPr>
                <w:iCs w:val="0"/>
              </w:rPr>
              <w:fldChar w:fldCharType="begin"/>
            </w:r>
            <w:r w:rsidR="00895251">
              <w:rPr>
                <w:iCs w:val="0"/>
              </w:rPr>
              <w:fldChar w:fldCharType="separate"/>
            </w:r>
            <w:r w:rsidR="00895251">
              <w:rPr>
                <w:iCs w:val="0"/>
                <w:noProof/>
                <w:position w:val="-18"/>
              </w:rPr>
              <w:drawing>
                <wp:inline distT="0" distB="0" distL="0" distR="0" wp14:anchorId="3F32DD5F" wp14:editId="1D635670">
                  <wp:extent cx="155575" cy="310515"/>
                  <wp:effectExtent l="0" t="0" r="0" b="0"/>
                  <wp:docPr id="3751" name="Picture 3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6" cstate="print">
                            <a:extLst>
                              <a:ext uri="{28A0092B-C50C-407E-A947-70E740481C1C}">
                                <a14:useLocalDpi xmlns:a14="http://schemas.microsoft.com/office/drawing/2010/main" val="0"/>
                              </a:ext>
                            </a:extLst>
                          </a:blip>
                          <a:srcRect/>
                          <a:stretch>
                            <a:fillRect/>
                          </a:stretch>
                        </pic:blipFill>
                        <pic:spPr bwMode="auto">
                          <a:xfrm>
                            <a:off x="0" y="0"/>
                            <a:ext cx="155575" cy="310515"/>
                          </a:xfrm>
                          <a:prstGeom prst="rect">
                            <a:avLst/>
                          </a:prstGeom>
                          <a:noFill/>
                          <a:ln>
                            <a:noFill/>
                          </a:ln>
                        </pic:spPr>
                      </pic:pic>
                    </a:graphicData>
                  </a:graphic>
                </wp:inline>
              </w:drawing>
            </w:r>
            <w:r w:rsidR="00895251">
              <w:rPr>
                <w:iCs w:val="0"/>
              </w:rPr>
              <w:fldChar w:fldCharType="end"/>
            </w:r>
            <w:r>
              <w:t>PCRRR</w:t>
            </w:r>
            <w:r w:rsidRPr="123F4559">
              <w:rPr>
                <w:i/>
              </w:rPr>
              <w:t xml:space="preserve"> </w:t>
            </w:r>
            <w:r w:rsidRPr="123F4559">
              <w:rPr>
                <w:i/>
                <w:vertAlign w:val="subscript"/>
              </w:rPr>
              <w:t>r, q, DAM</w:t>
            </w:r>
            <w:r>
              <w:t xml:space="preserve"> + DARROAWD </w:t>
            </w:r>
            <w:r w:rsidRPr="123F4559">
              <w:rPr>
                <w:i/>
                <w:vertAlign w:val="subscript"/>
              </w:rPr>
              <w:t>q</w:t>
            </w:r>
            <w:r>
              <w:t xml:space="preserve"> + DASARRQ </w:t>
            </w:r>
            <w:r w:rsidRPr="123F4559">
              <w:rPr>
                <w:i/>
                <w:vertAlign w:val="subscript"/>
              </w:rPr>
              <w:t>q</w:t>
            </w:r>
            <w:r>
              <w:t>)</w:t>
            </w:r>
          </w:p>
          <w:p w14:paraId="6D681219" w14:textId="77777777" w:rsidR="00895251" w:rsidRDefault="00895251" w:rsidP="00FE06EF">
            <w: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6"/>
              <w:gridCol w:w="964"/>
              <w:gridCol w:w="6260"/>
            </w:tblGrid>
            <w:tr w:rsidR="00895251" w14:paraId="43F0E198" w14:textId="77777777" w:rsidTr="00FE06EF">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4C8B4B62" w14:textId="77777777" w:rsidR="00895251" w:rsidRPr="00CC1DA5" w:rsidRDefault="00895251" w:rsidP="00FE06EF">
                  <w:pPr>
                    <w:pStyle w:val="TableHead"/>
                  </w:pPr>
                  <w:r w:rsidRPr="00233C78">
                    <w:rPr>
                      <w:iCs w:val="0"/>
                    </w:rPr>
                    <w:t>Variable</w:t>
                  </w:r>
                </w:p>
              </w:tc>
              <w:tc>
                <w:tcPr>
                  <w:tcW w:w="990" w:type="dxa"/>
                  <w:tcBorders>
                    <w:top w:val="single" w:sz="4" w:space="0" w:color="auto"/>
                    <w:left w:val="single" w:sz="4" w:space="0" w:color="auto"/>
                    <w:bottom w:val="single" w:sz="4" w:space="0" w:color="auto"/>
                    <w:right w:val="single" w:sz="4" w:space="0" w:color="auto"/>
                  </w:tcBorders>
                  <w:hideMark/>
                </w:tcPr>
                <w:p w14:paraId="16D7C3A6" w14:textId="77777777" w:rsidR="00895251" w:rsidRDefault="00895251" w:rsidP="00FE06EF">
                  <w:pPr>
                    <w:pStyle w:val="TableHead"/>
                  </w:pPr>
                  <w:r>
                    <w:t>Unit</w:t>
                  </w:r>
                </w:p>
              </w:tc>
              <w:tc>
                <w:tcPr>
                  <w:tcW w:w="6840" w:type="dxa"/>
                  <w:tcBorders>
                    <w:top w:val="single" w:sz="4" w:space="0" w:color="auto"/>
                    <w:left w:val="single" w:sz="4" w:space="0" w:color="auto"/>
                    <w:bottom w:val="single" w:sz="4" w:space="0" w:color="auto"/>
                    <w:right w:val="single" w:sz="4" w:space="0" w:color="auto"/>
                  </w:tcBorders>
                  <w:hideMark/>
                </w:tcPr>
                <w:p w14:paraId="6E7970FF" w14:textId="77777777" w:rsidR="00895251" w:rsidRDefault="00895251" w:rsidP="00FE06EF">
                  <w:pPr>
                    <w:pStyle w:val="TableHead"/>
                  </w:pPr>
                  <w:r>
                    <w:t>Description</w:t>
                  </w:r>
                </w:p>
              </w:tc>
            </w:tr>
            <w:tr w:rsidR="00895251" w14:paraId="2692B19A"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0B0B60E9" w14:textId="77777777" w:rsidR="00895251" w:rsidRPr="00CC1DA5" w:rsidRDefault="00895251" w:rsidP="00FE06EF">
                  <w:pPr>
                    <w:pStyle w:val="TableBody"/>
                  </w:pPr>
                  <w:r w:rsidRPr="00233C78">
                    <w:t xml:space="preserve">DARTPCRRAMT </w:t>
                  </w:r>
                  <w:r w:rsidRPr="00233C78">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E917235"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3CD7317F" w14:textId="77777777" w:rsidR="00895251" w:rsidRDefault="00895251" w:rsidP="00FE06EF">
                  <w:pPr>
                    <w:pStyle w:val="TableBody"/>
                  </w:pPr>
                  <w:r>
                    <w:rPr>
                      <w:i/>
                    </w:rPr>
                    <w:t xml:space="preserve">Day-Ahead Updated Real-Time Procured Capacity for Responsive Reserve Amount by QSE - </w:t>
                  </w:r>
                  <w:r>
                    <w:t xml:space="preserve">The payment or charge to QSE </w:t>
                  </w:r>
                  <w:r>
                    <w:rPr>
                      <w:i/>
                    </w:rPr>
                    <w:t>q</w:t>
                  </w:r>
                  <w:r>
                    <w:t xml:space="preserve"> for RRS, for the re-calculated Real-Time obligation, for the Operating Hour.</w:t>
                  </w:r>
                </w:p>
              </w:tc>
            </w:tr>
            <w:tr w:rsidR="00895251" w14:paraId="56B930CA"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64B419F7" w14:textId="77777777" w:rsidR="00895251" w:rsidRDefault="00895251" w:rsidP="00FE06EF">
                  <w:pPr>
                    <w:pStyle w:val="TableBody"/>
                  </w:pPr>
                  <w:r>
                    <w:t>DARRPR</w:t>
                  </w:r>
                </w:p>
              </w:tc>
              <w:tc>
                <w:tcPr>
                  <w:tcW w:w="990" w:type="dxa"/>
                  <w:tcBorders>
                    <w:top w:val="single" w:sz="4" w:space="0" w:color="auto"/>
                    <w:left w:val="single" w:sz="4" w:space="0" w:color="auto"/>
                    <w:bottom w:val="single" w:sz="4" w:space="0" w:color="auto"/>
                    <w:right w:val="single" w:sz="4" w:space="0" w:color="auto"/>
                  </w:tcBorders>
                  <w:hideMark/>
                </w:tcPr>
                <w:p w14:paraId="6C54FB55"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133AED95" w14:textId="77777777" w:rsidR="00895251" w:rsidRDefault="00895251" w:rsidP="00FE06EF">
                  <w:pPr>
                    <w:pStyle w:val="TableBody"/>
                    <w:rPr>
                      <w:i/>
                    </w:rPr>
                  </w:pPr>
                  <w:r>
                    <w:rPr>
                      <w:i/>
                    </w:rPr>
                    <w:t>Day-Ahead Responsive Reserve Price</w:t>
                  </w:r>
                  <w:r>
                    <w:t>—The DAM RRS price for the Operating Hour.</w:t>
                  </w:r>
                </w:p>
              </w:tc>
            </w:tr>
            <w:tr w:rsidR="00895251" w14:paraId="6A2C01F1"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1991900C" w14:textId="77777777" w:rsidR="00895251" w:rsidRDefault="00895251" w:rsidP="00FE06EF">
                  <w:pPr>
                    <w:pStyle w:val="TableBody"/>
                  </w:pPr>
                  <w:r>
                    <w:t>DARRNOBL</w:t>
                  </w:r>
                  <w:r>
                    <w:rPr>
                      <w:vertAlign w:val="subscript"/>
                    </w:rPr>
                    <w:t xml:space="preserve">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04FEDF6"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1568A26E" w14:textId="77777777" w:rsidR="00895251" w:rsidRDefault="00895251" w:rsidP="00FE06EF">
                  <w:pPr>
                    <w:pStyle w:val="TableBody"/>
                    <w:rPr>
                      <w:i/>
                    </w:rPr>
                  </w:pPr>
                  <w:r>
                    <w:rPr>
                      <w:i/>
                    </w:rPr>
                    <w:t>Day-Ahead Responsive Reserve New Obligation per QSE—</w:t>
                  </w:r>
                  <w:r>
                    <w:t xml:space="preserve">The updated RRS Ancillary Service Obligation in Real-Time for QSE </w:t>
                  </w:r>
                  <w:r w:rsidRPr="00233C78">
                    <w:rPr>
                      <w:i/>
                    </w:rPr>
                    <w:t>q</w:t>
                  </w:r>
                  <w:r>
                    <w:t xml:space="preserve"> for the Operating Hour.</w:t>
                  </w:r>
                </w:p>
              </w:tc>
            </w:tr>
            <w:tr w:rsidR="00895251" w14:paraId="493A9F97"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5537AA9" w14:textId="77777777" w:rsidR="00895251" w:rsidRDefault="00895251" w:rsidP="00FE06EF">
                  <w:pPr>
                    <w:pStyle w:val="TableBody"/>
                  </w:pPr>
                  <w:r>
                    <w:t xml:space="preserve">DARRAMT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E9577F7"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27281F04" w14:textId="77777777" w:rsidR="00895251" w:rsidRDefault="00895251" w:rsidP="00FE06EF">
                  <w:pPr>
                    <w:pStyle w:val="TableBody"/>
                    <w:rPr>
                      <w:i/>
                    </w:rPr>
                  </w:pPr>
                  <w:r>
                    <w:rPr>
                      <w:i/>
                    </w:rPr>
                    <w:t>Day-Ahead Responsive Reserve Amount per QSE</w:t>
                  </w:r>
                  <w:r>
                    <w:t xml:space="preserve">—QSE </w:t>
                  </w:r>
                  <w:r>
                    <w:rPr>
                      <w:i/>
                    </w:rPr>
                    <w:t>q</w:t>
                  </w:r>
                  <w:r>
                    <w:t>’s share of the DAM cost for RRS for the Operating Hour.</w:t>
                  </w:r>
                </w:p>
              </w:tc>
            </w:tr>
            <w:tr w:rsidR="00895251" w14:paraId="271C6620"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909341A" w14:textId="77777777" w:rsidR="00895251" w:rsidRDefault="00895251" w:rsidP="00FE06EF">
                  <w:pPr>
                    <w:pStyle w:val="TableBody"/>
                  </w:pPr>
                  <w:r>
                    <w:lastRenderedPageBreak/>
                    <w:t xml:space="preserve">PCRRR </w:t>
                  </w:r>
                  <w:r>
                    <w:rPr>
                      <w:i/>
                      <w:vertAlign w:val="subscript"/>
                    </w:rPr>
                    <w:t>r,</w:t>
                  </w:r>
                  <w:r>
                    <w:rPr>
                      <w:i/>
                    </w:rPr>
                    <w:t xml:space="preserve"> </w:t>
                  </w:r>
                  <w:r>
                    <w:rPr>
                      <w:i/>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2120B7E4"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7F3B75A0" w14:textId="77777777" w:rsidR="00895251" w:rsidRDefault="00895251" w:rsidP="00FE06EF">
                  <w:pPr>
                    <w:pStyle w:val="TableBody"/>
                    <w:rPr>
                      <w:i/>
                    </w:rPr>
                  </w:pPr>
                  <w:r>
                    <w:rPr>
                      <w:i/>
                    </w:rPr>
                    <w:t>Procured Capacity for Responsive Reserve per Resource per QSE in DAM</w:t>
                  </w:r>
                  <w:r>
                    <w:t xml:space="preserve">—The RRS capacity awarded to QSE </w:t>
                  </w:r>
                  <w:r>
                    <w:rPr>
                      <w:i/>
                    </w:rPr>
                    <w:t>q</w:t>
                  </w:r>
                  <w:r>
                    <w:t xml:space="preserve"> in the DAM for Resource </w:t>
                  </w:r>
                  <w:r>
                    <w:rPr>
                      <w:i/>
                    </w:rPr>
                    <w:t>r</w:t>
                  </w:r>
                  <w:r>
                    <w:t xml:space="preserve"> for the Operating Hour.  Where for a Combined Cycle Train, the Resource </w:t>
                  </w:r>
                  <w:r>
                    <w:rPr>
                      <w:i/>
                    </w:rPr>
                    <w:t xml:space="preserve">r </w:t>
                  </w:r>
                  <w:r>
                    <w:t>is a Combined Cycle Generation Resource within the Combined Cycle Train.</w:t>
                  </w:r>
                </w:p>
              </w:tc>
            </w:tr>
            <w:tr w:rsidR="00895251" w14:paraId="24E5B4DA"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7869BCA" w14:textId="77777777" w:rsidR="00895251" w:rsidRDefault="00895251" w:rsidP="00FE06EF">
                  <w:pPr>
                    <w:pStyle w:val="TableBody"/>
                  </w:pPr>
                  <w:r>
                    <w:t xml:space="preserve">DARROAWD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21356C5"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4AF49ADC" w14:textId="77777777" w:rsidR="00895251" w:rsidRDefault="00895251" w:rsidP="00FE06EF">
                  <w:pPr>
                    <w:pStyle w:val="TableBody"/>
                  </w:pPr>
                  <w:r>
                    <w:rPr>
                      <w:i/>
                    </w:rPr>
                    <w:t xml:space="preserve">Day-Ahead Responsive Reserve Only Award for the QSE </w:t>
                  </w:r>
                  <w:r>
                    <w:t xml:space="preserve">—The RRS Only capacity awarded in the DAM to QSE </w:t>
                  </w:r>
                  <w:r>
                    <w:rPr>
                      <w:i/>
                    </w:rPr>
                    <w:t>q</w:t>
                  </w:r>
                  <w:r>
                    <w:t xml:space="preserve"> for the Operating Hour.  </w:t>
                  </w:r>
                </w:p>
              </w:tc>
            </w:tr>
            <w:tr w:rsidR="00895251" w14:paraId="2C852B78"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B57DB40" w14:textId="77777777" w:rsidR="00895251" w:rsidRDefault="00895251" w:rsidP="00FE06EF">
                  <w:pPr>
                    <w:pStyle w:val="TableBody"/>
                  </w:pPr>
                  <w:r>
                    <w:t>HLRS</w:t>
                  </w:r>
                  <w:r>
                    <w:rPr>
                      <w:i/>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1482E7BE"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7D010E0E" w14:textId="77777777" w:rsidR="00895251" w:rsidRDefault="00895251" w:rsidP="00FE06EF">
                  <w:pPr>
                    <w:pStyle w:val="TableBody"/>
                  </w:pPr>
                  <w:r>
                    <w:t xml:space="preserve">Hourly Load Ratio Share per QSE—The Real-Time LRS as defined in Section 6.6.2.4, QSE Load Ratio Share for an Operating Hour for QSE </w:t>
                  </w:r>
                  <w:r>
                    <w:rPr>
                      <w:i/>
                    </w:rPr>
                    <w:t>q</w:t>
                  </w:r>
                  <w:r>
                    <w:t xml:space="preserve"> for the Operating Hour.</w:t>
                  </w:r>
                </w:p>
              </w:tc>
            </w:tr>
            <w:tr w:rsidR="00895251" w14:paraId="3B4BC84B"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BE16227" w14:textId="77777777" w:rsidR="00895251" w:rsidRDefault="00895251" w:rsidP="00FE06EF">
                  <w:pPr>
                    <w:pStyle w:val="TableBody"/>
                  </w:pPr>
                  <w:r>
                    <w:t xml:space="preserve">DAPCRRQTOT  </w:t>
                  </w:r>
                </w:p>
              </w:tc>
              <w:tc>
                <w:tcPr>
                  <w:tcW w:w="990" w:type="dxa"/>
                  <w:tcBorders>
                    <w:top w:val="single" w:sz="4" w:space="0" w:color="auto"/>
                    <w:left w:val="single" w:sz="4" w:space="0" w:color="auto"/>
                    <w:bottom w:val="single" w:sz="4" w:space="0" w:color="auto"/>
                    <w:right w:val="single" w:sz="4" w:space="0" w:color="auto"/>
                  </w:tcBorders>
                  <w:hideMark/>
                </w:tcPr>
                <w:p w14:paraId="607F378D"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0B82FDB5" w14:textId="77777777" w:rsidR="00895251" w:rsidRDefault="00895251" w:rsidP="00FE06EF">
                  <w:pPr>
                    <w:pStyle w:val="TableBody"/>
                  </w:pPr>
                  <w:r>
                    <w:rPr>
                      <w:i/>
                    </w:rPr>
                    <w:t xml:space="preserve">Day-Ahead Procured Capacity for Responsive Reserve Total </w:t>
                  </w:r>
                  <w:r>
                    <w:t>—The total RRS capacity for all QSEs for all RRS awarded and self-arranged in the DAM for the Operating Hour.</w:t>
                  </w:r>
                </w:p>
              </w:tc>
            </w:tr>
            <w:tr w:rsidR="00895251" w14:paraId="59EC2A46"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54FC048" w14:textId="77777777" w:rsidR="00895251" w:rsidRDefault="00895251" w:rsidP="00FE06EF">
                  <w:pPr>
                    <w:pStyle w:val="TableBody"/>
                  </w:pPr>
                  <w:r>
                    <w:t xml:space="preserve">DASARRQ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F907E98"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25557166" w14:textId="77777777" w:rsidR="00895251" w:rsidRDefault="00895251" w:rsidP="00FE06EF">
                  <w:pPr>
                    <w:pStyle w:val="TableBody"/>
                    <w:rPr>
                      <w:i/>
                    </w:rPr>
                  </w:pPr>
                  <w:r>
                    <w:rPr>
                      <w:i/>
                    </w:rPr>
                    <w:t>Day-Ahead Self-Arranged Responsive Reserve Quantity per QSE</w:t>
                  </w:r>
                  <w:r>
                    <w:t xml:space="preserve">—The self-arranged RRS capacity submitted by QSE </w:t>
                  </w:r>
                  <w:r>
                    <w:rPr>
                      <w:i/>
                    </w:rPr>
                    <w:t>q</w:t>
                  </w:r>
                  <w:r>
                    <w:t xml:space="preserve"> before 1000 in the DAM for the Operating Hour.</w:t>
                  </w:r>
                </w:p>
              </w:tc>
            </w:tr>
            <w:tr w:rsidR="00895251" w14:paraId="076D72FC"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541E9F90" w14:textId="77777777" w:rsidR="00895251" w:rsidRDefault="00895251" w:rsidP="00FE06EF">
                  <w:pPr>
                    <w:pStyle w:val="TableBody"/>
                    <w:rPr>
                      <w:i/>
                    </w:rPr>
                  </w:pPr>
                  <w:r>
                    <w:rPr>
                      <w:i/>
                    </w:rPr>
                    <w:t>q</w:t>
                  </w:r>
                </w:p>
              </w:tc>
              <w:tc>
                <w:tcPr>
                  <w:tcW w:w="990" w:type="dxa"/>
                  <w:tcBorders>
                    <w:top w:val="single" w:sz="4" w:space="0" w:color="auto"/>
                    <w:left w:val="single" w:sz="4" w:space="0" w:color="auto"/>
                    <w:bottom w:val="single" w:sz="4" w:space="0" w:color="auto"/>
                    <w:right w:val="single" w:sz="4" w:space="0" w:color="auto"/>
                  </w:tcBorders>
                  <w:hideMark/>
                </w:tcPr>
                <w:p w14:paraId="35DC32E0"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5B9893DD" w14:textId="77777777" w:rsidR="00895251" w:rsidRDefault="00895251" w:rsidP="00FE06EF">
                  <w:pPr>
                    <w:pStyle w:val="TableBody"/>
                  </w:pPr>
                  <w:r>
                    <w:t>A QSE.</w:t>
                  </w:r>
                </w:p>
              </w:tc>
            </w:tr>
            <w:tr w:rsidR="00895251" w14:paraId="0263C89C"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0CE0DE07" w14:textId="77777777" w:rsidR="00895251" w:rsidRDefault="00895251" w:rsidP="00FE06EF">
                  <w:pPr>
                    <w:pStyle w:val="TableBody"/>
                    <w:rPr>
                      <w:i/>
                    </w:rPr>
                  </w:pPr>
                  <w:r>
                    <w:rPr>
                      <w:i/>
                    </w:rPr>
                    <w:t>r</w:t>
                  </w:r>
                </w:p>
              </w:tc>
              <w:tc>
                <w:tcPr>
                  <w:tcW w:w="990" w:type="dxa"/>
                  <w:tcBorders>
                    <w:top w:val="single" w:sz="4" w:space="0" w:color="auto"/>
                    <w:left w:val="single" w:sz="4" w:space="0" w:color="auto"/>
                    <w:bottom w:val="single" w:sz="4" w:space="0" w:color="auto"/>
                    <w:right w:val="single" w:sz="4" w:space="0" w:color="auto"/>
                  </w:tcBorders>
                  <w:hideMark/>
                </w:tcPr>
                <w:p w14:paraId="29B27A07"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3F001CF5" w14:textId="77777777" w:rsidR="00895251" w:rsidRDefault="00895251" w:rsidP="00FE06EF">
                  <w:pPr>
                    <w:pStyle w:val="TableBody"/>
                  </w:pPr>
                  <w:r>
                    <w:t>A Resource.</w:t>
                  </w:r>
                </w:p>
              </w:tc>
            </w:tr>
          </w:tbl>
          <w:p w14:paraId="4913C7D6" w14:textId="77777777" w:rsidR="00895251" w:rsidRDefault="00895251" w:rsidP="00FE06EF">
            <w:pPr>
              <w:pStyle w:val="BodyTextNumbered"/>
              <w:spacing w:before="240"/>
              <w:ind w:left="1440"/>
              <w:rPr>
                <w:iCs w:val="0"/>
              </w:rPr>
            </w:pPr>
            <w:r>
              <w:t>(d)</w:t>
            </w:r>
            <w:r>
              <w:tab/>
              <w:t xml:space="preserve">For Non-Spinning Reserve (Non-Spin), if applicable: </w:t>
            </w:r>
          </w:p>
          <w:p w14:paraId="16E63B4F" w14:textId="77777777" w:rsidR="00895251" w:rsidRPr="00895251" w:rsidRDefault="00895251" w:rsidP="00FE06EF">
            <w:pPr>
              <w:pStyle w:val="BodyTextNumbered"/>
              <w:ind w:left="1440"/>
              <w:rPr>
                <w:iCs w:val="0"/>
                <w:lang w:val="sv-SE"/>
              </w:rPr>
            </w:pPr>
            <w:r w:rsidRPr="00895251">
              <w:rPr>
                <w:lang w:val="sv-SE"/>
              </w:rPr>
              <w:t xml:space="preserve">DARTPCNSAMT </w:t>
            </w:r>
            <w:r w:rsidRPr="00895251">
              <w:rPr>
                <w:i/>
                <w:vertAlign w:val="subscript"/>
                <w:lang w:val="sv-SE"/>
              </w:rPr>
              <w:t>q</w:t>
            </w:r>
            <w:r w:rsidRPr="00895251">
              <w:rPr>
                <w:lang w:val="sv-SE"/>
              </w:rPr>
              <w:t xml:space="preserve"> = (DANSNOBL </w:t>
            </w:r>
            <w:r w:rsidRPr="00895251">
              <w:rPr>
                <w:i/>
                <w:vertAlign w:val="subscript"/>
                <w:lang w:val="sv-SE"/>
              </w:rPr>
              <w:t>q</w:t>
            </w:r>
            <w:r w:rsidRPr="00895251">
              <w:rPr>
                <w:lang w:val="sv-SE"/>
              </w:rPr>
              <w:t xml:space="preserve"> – DASANSQ </w:t>
            </w:r>
            <w:r w:rsidRPr="00895251">
              <w:rPr>
                <w:i/>
                <w:vertAlign w:val="subscript"/>
                <w:lang w:val="sv-SE"/>
              </w:rPr>
              <w:t>q</w:t>
            </w:r>
            <w:r w:rsidRPr="00895251">
              <w:rPr>
                <w:lang w:val="sv-SE"/>
              </w:rPr>
              <w:t xml:space="preserve">) * DANSPR - DANSAMT </w:t>
            </w:r>
            <w:r w:rsidRPr="00895251">
              <w:rPr>
                <w:i/>
                <w:vertAlign w:val="subscript"/>
                <w:lang w:val="sv-SE"/>
              </w:rPr>
              <w:t>q</w:t>
            </w:r>
          </w:p>
          <w:p w14:paraId="197DF2A9" w14:textId="77777777" w:rsidR="00895251" w:rsidRDefault="00895251" w:rsidP="00FE06EF">
            <w:pPr>
              <w:pStyle w:val="BodyTextNumbered"/>
              <w:rPr>
                <w:iCs w:val="0"/>
              </w:rPr>
            </w:pPr>
            <w:r>
              <w:t>Where:</w:t>
            </w:r>
          </w:p>
          <w:p w14:paraId="0FD2F046" w14:textId="77777777" w:rsidR="00895251" w:rsidRDefault="00895251" w:rsidP="00FE06EF">
            <w:pPr>
              <w:pStyle w:val="BodyTextNumbered"/>
              <w:ind w:left="1440"/>
              <w:rPr>
                <w:iCs w:val="0"/>
              </w:rPr>
            </w:pPr>
            <w:r>
              <w:t xml:space="preserve">DANSNOBL </w:t>
            </w:r>
            <w:r>
              <w:rPr>
                <w:i/>
                <w:vertAlign w:val="subscript"/>
              </w:rPr>
              <w:t xml:space="preserve">q </w:t>
            </w:r>
            <w:r>
              <w:t xml:space="preserve">    =  DAPCNSQTOT * HLRS </w:t>
            </w:r>
            <w:r>
              <w:rPr>
                <w:i/>
                <w:vertAlign w:val="subscript"/>
              </w:rPr>
              <w:t>q</w:t>
            </w:r>
            <w:r>
              <w:t xml:space="preserve"> </w:t>
            </w:r>
          </w:p>
          <w:p w14:paraId="2A586DB8" w14:textId="77777777" w:rsidR="00895251" w:rsidRDefault="6D83C740" w:rsidP="00FE06EF">
            <w:pPr>
              <w:pStyle w:val="BodyTextNumbered"/>
              <w:ind w:left="1440"/>
            </w:pPr>
            <w:r>
              <w:t xml:space="preserve">DAPCNSQTOT      =  </w:t>
            </w:r>
            <w:r w:rsidR="00895251">
              <w:rPr>
                <w:position w:val="-22"/>
              </w:rPr>
              <w:object w:dxaOrig="285" w:dyaOrig="285" w14:anchorId="6390586E">
                <v:shape id="_x0000_i1168" type="#_x0000_t75" style="width:15pt;height:15pt" o:ole="">
                  <v:imagedata r:id="rId189" o:title=""/>
                </v:shape>
                <o:OLEObject Type="Embed" ProgID="Equation.3" ShapeID="_x0000_i1168" DrawAspect="Content" ObjectID="_1825175736" r:id="rId197"/>
              </w:object>
            </w:r>
            <w:r>
              <w:t xml:space="preserve"> (</w:t>
            </w:r>
            <w:r w:rsidR="00895251">
              <w:rPr>
                <w:position w:val="-18"/>
              </w:rPr>
              <w:object w:dxaOrig="285" w:dyaOrig="570" w14:anchorId="339D6780">
                <v:shape id="_x0000_i1169" type="#_x0000_t75" style="width:15pt;height:27pt" o:ole="">
                  <v:imagedata r:id="rId191" o:title=""/>
                </v:shape>
                <o:OLEObject Type="Embed" ProgID="Equation.3" ShapeID="_x0000_i1169" DrawAspect="Content" ObjectID="_1825175737" r:id="rId198"/>
              </w:object>
            </w:r>
            <w:r>
              <w:t>PCNSR</w:t>
            </w:r>
            <w:r w:rsidRPr="123F4559">
              <w:rPr>
                <w:i/>
              </w:rPr>
              <w:t xml:space="preserve"> </w:t>
            </w:r>
            <w:r w:rsidRPr="123F4559">
              <w:rPr>
                <w:i/>
                <w:vertAlign w:val="subscript"/>
              </w:rPr>
              <w:t>r, q, DAM</w:t>
            </w:r>
            <w:r>
              <w:t xml:space="preserve"> + DANSOAWD </w:t>
            </w:r>
            <w:r w:rsidRPr="123F4559">
              <w:rPr>
                <w:i/>
                <w:vertAlign w:val="subscript"/>
              </w:rPr>
              <w:t>q</w:t>
            </w:r>
            <w:r>
              <w:t xml:space="preserve"> + DASANSQ </w:t>
            </w:r>
            <w:r w:rsidRPr="123F4559">
              <w:rPr>
                <w:i/>
                <w:vertAlign w:val="subscript"/>
              </w:rPr>
              <w:t>q</w:t>
            </w:r>
            <w:r>
              <w:t>)</w:t>
            </w:r>
          </w:p>
          <w:p w14:paraId="1D75FFD7" w14:textId="77777777" w:rsidR="00895251" w:rsidRDefault="00895251" w:rsidP="00FE06EF">
            <w:pPr>
              <w:pStyle w:val="BodyTextNumbered"/>
              <w:spacing w:after="0"/>
              <w:rPr>
                <w:iCs w:val="0"/>
              </w:rPr>
            </w:pPr>
            <w: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5"/>
              <w:gridCol w:w="964"/>
              <w:gridCol w:w="6261"/>
            </w:tblGrid>
            <w:tr w:rsidR="00895251" w14:paraId="1A56BCCA" w14:textId="77777777" w:rsidTr="00FE06EF">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52E4A655" w14:textId="77777777" w:rsidR="00895251" w:rsidRPr="00D222D9" w:rsidRDefault="00895251" w:rsidP="00FE06EF">
                  <w:pPr>
                    <w:pStyle w:val="TableHead"/>
                  </w:pPr>
                  <w:r w:rsidRPr="00233C78">
                    <w:rPr>
                      <w:iCs w:val="0"/>
                    </w:rPr>
                    <w:t>Variable</w:t>
                  </w:r>
                </w:p>
              </w:tc>
              <w:tc>
                <w:tcPr>
                  <w:tcW w:w="990" w:type="dxa"/>
                  <w:tcBorders>
                    <w:top w:val="single" w:sz="4" w:space="0" w:color="auto"/>
                    <w:left w:val="single" w:sz="4" w:space="0" w:color="auto"/>
                    <w:bottom w:val="single" w:sz="4" w:space="0" w:color="auto"/>
                    <w:right w:val="single" w:sz="4" w:space="0" w:color="auto"/>
                  </w:tcBorders>
                  <w:hideMark/>
                </w:tcPr>
                <w:p w14:paraId="28CDF2CE" w14:textId="77777777" w:rsidR="00895251" w:rsidRDefault="00895251" w:rsidP="00FE06EF">
                  <w:pPr>
                    <w:pStyle w:val="TableHead"/>
                  </w:pPr>
                  <w:r>
                    <w:t>Unit</w:t>
                  </w:r>
                </w:p>
              </w:tc>
              <w:tc>
                <w:tcPr>
                  <w:tcW w:w="6840" w:type="dxa"/>
                  <w:tcBorders>
                    <w:top w:val="single" w:sz="4" w:space="0" w:color="auto"/>
                    <w:left w:val="single" w:sz="4" w:space="0" w:color="auto"/>
                    <w:bottom w:val="single" w:sz="4" w:space="0" w:color="auto"/>
                    <w:right w:val="single" w:sz="4" w:space="0" w:color="auto"/>
                  </w:tcBorders>
                  <w:hideMark/>
                </w:tcPr>
                <w:p w14:paraId="7FE8A033" w14:textId="77777777" w:rsidR="00895251" w:rsidRDefault="00895251" w:rsidP="00FE06EF">
                  <w:pPr>
                    <w:pStyle w:val="TableHead"/>
                  </w:pPr>
                  <w:r>
                    <w:t>Description</w:t>
                  </w:r>
                </w:p>
              </w:tc>
            </w:tr>
            <w:tr w:rsidR="00895251" w14:paraId="4BE54B74"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0C955964" w14:textId="77777777" w:rsidR="00895251" w:rsidRPr="00D222D9" w:rsidRDefault="00895251" w:rsidP="00FE06EF">
                  <w:pPr>
                    <w:pStyle w:val="TableBody"/>
                  </w:pPr>
                  <w:r w:rsidRPr="00233C78">
                    <w:t xml:space="preserve">DARTPCNSAMT </w:t>
                  </w:r>
                  <w:r w:rsidRPr="00233C78">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8931A28"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1E5F5FA7" w14:textId="77777777" w:rsidR="00895251" w:rsidRDefault="00895251" w:rsidP="00FE06EF">
                  <w:pPr>
                    <w:pStyle w:val="TableBody"/>
                  </w:pPr>
                  <w:r>
                    <w:rPr>
                      <w:i/>
                    </w:rPr>
                    <w:t xml:space="preserve">Day-Ahead Updated Real-Time Procured Capacity for Non-Spin Amount by QSE - </w:t>
                  </w:r>
                  <w:r>
                    <w:t xml:space="preserve">The payment or charge to QSE </w:t>
                  </w:r>
                  <w:r w:rsidRPr="00233C78">
                    <w:rPr>
                      <w:i/>
                    </w:rPr>
                    <w:t>q</w:t>
                  </w:r>
                  <w:r>
                    <w:t xml:space="preserve"> for Non-Spin for the re-calculated Real-Time obligation for the Operating Hour.</w:t>
                  </w:r>
                </w:p>
              </w:tc>
            </w:tr>
            <w:tr w:rsidR="00895251" w14:paraId="7335CC61"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368C8D6A" w14:textId="77777777" w:rsidR="00895251" w:rsidRDefault="00895251" w:rsidP="00FE06EF">
                  <w:pPr>
                    <w:pStyle w:val="TableBody"/>
                  </w:pPr>
                  <w:r>
                    <w:t>DANSPR</w:t>
                  </w:r>
                </w:p>
              </w:tc>
              <w:tc>
                <w:tcPr>
                  <w:tcW w:w="990" w:type="dxa"/>
                  <w:tcBorders>
                    <w:top w:val="single" w:sz="4" w:space="0" w:color="auto"/>
                    <w:left w:val="single" w:sz="4" w:space="0" w:color="auto"/>
                    <w:bottom w:val="single" w:sz="4" w:space="0" w:color="auto"/>
                    <w:right w:val="single" w:sz="4" w:space="0" w:color="auto"/>
                  </w:tcBorders>
                  <w:hideMark/>
                </w:tcPr>
                <w:p w14:paraId="4919E10B"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00DB2C0E" w14:textId="77777777" w:rsidR="00895251" w:rsidRDefault="00895251" w:rsidP="00FE06EF">
                  <w:pPr>
                    <w:pStyle w:val="TableBody"/>
                    <w:rPr>
                      <w:i/>
                    </w:rPr>
                  </w:pPr>
                  <w:r>
                    <w:rPr>
                      <w:i/>
                    </w:rPr>
                    <w:t>Day-Ahead Non-Spin Price</w:t>
                  </w:r>
                  <w:r>
                    <w:t>—The DAM Non-Spin price for the Operating Hour.</w:t>
                  </w:r>
                </w:p>
              </w:tc>
            </w:tr>
            <w:tr w:rsidR="00895251" w14:paraId="439EE114"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71EEA763" w14:textId="77777777" w:rsidR="00895251" w:rsidRDefault="00895251" w:rsidP="00FE06EF">
                  <w:pPr>
                    <w:pStyle w:val="TableBody"/>
                  </w:pPr>
                  <w:r>
                    <w:t>DANSNOBL</w:t>
                  </w:r>
                  <w:r>
                    <w:rPr>
                      <w:vertAlign w:val="subscript"/>
                    </w:rPr>
                    <w:t xml:space="preserve">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B9879F9"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538C2CC8" w14:textId="77777777" w:rsidR="00895251" w:rsidRDefault="00895251" w:rsidP="00FE06EF">
                  <w:pPr>
                    <w:pStyle w:val="TableBody"/>
                    <w:rPr>
                      <w:i/>
                    </w:rPr>
                  </w:pPr>
                  <w:r>
                    <w:rPr>
                      <w:i/>
                    </w:rPr>
                    <w:t>Day-Ahead Non-Spin New Obligation per QSE—</w:t>
                  </w:r>
                  <w:r>
                    <w:t xml:space="preserve">The updated Non-Spin Ancillary Service Obligation in Real-Time for QSE </w:t>
                  </w:r>
                  <w:r>
                    <w:rPr>
                      <w:i/>
                    </w:rPr>
                    <w:t>q</w:t>
                  </w:r>
                  <w:r>
                    <w:t xml:space="preserve"> for the Operating Hour.</w:t>
                  </w:r>
                </w:p>
              </w:tc>
            </w:tr>
            <w:tr w:rsidR="00895251" w14:paraId="1D40A0E5"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412D8FBC" w14:textId="77777777" w:rsidR="00895251" w:rsidRDefault="00895251" w:rsidP="00FE06EF">
                  <w:pPr>
                    <w:pStyle w:val="TableBody"/>
                  </w:pPr>
                  <w:r>
                    <w:t xml:space="preserve">PCNSR </w:t>
                  </w:r>
                  <w:r>
                    <w:rPr>
                      <w:i/>
                      <w:vertAlign w:val="subscript"/>
                    </w:rPr>
                    <w:t>r,</w:t>
                  </w:r>
                  <w:r>
                    <w:rPr>
                      <w:i/>
                    </w:rPr>
                    <w:t xml:space="preserve"> </w:t>
                  </w:r>
                  <w:r>
                    <w:rPr>
                      <w:i/>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0BF0067A"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12352E5F" w14:textId="77777777" w:rsidR="00895251" w:rsidRDefault="00895251" w:rsidP="00FE06EF">
                  <w:pPr>
                    <w:pStyle w:val="TableBody"/>
                    <w:rPr>
                      <w:i/>
                    </w:rPr>
                  </w:pPr>
                  <w:r>
                    <w:rPr>
                      <w:i/>
                    </w:rPr>
                    <w:t>Procured Capacity for Non-Spin per Resource per QSE in DAM</w:t>
                  </w:r>
                  <w:r>
                    <w:t xml:space="preserve">—The Non-Spin capacity awarded to QSE </w:t>
                  </w:r>
                  <w:r>
                    <w:rPr>
                      <w:i/>
                    </w:rPr>
                    <w:t>q</w:t>
                  </w:r>
                  <w:r>
                    <w:t xml:space="preserve"> in the DAM for Resource </w:t>
                  </w:r>
                  <w:r>
                    <w:rPr>
                      <w:i/>
                    </w:rPr>
                    <w:t>r</w:t>
                  </w:r>
                  <w:r>
                    <w:t xml:space="preserve"> for the Operating Hour.  Where for a Combined Cycle Train, the Resource </w:t>
                  </w:r>
                  <w:r>
                    <w:rPr>
                      <w:i/>
                    </w:rPr>
                    <w:t xml:space="preserve">r </w:t>
                  </w:r>
                  <w:r>
                    <w:t>is a Combined Cycle Generation Resource within the Combined Cycle Train.</w:t>
                  </w:r>
                </w:p>
              </w:tc>
            </w:tr>
            <w:tr w:rsidR="00895251" w14:paraId="384B6828"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3693560" w14:textId="77777777" w:rsidR="00895251" w:rsidRDefault="00895251" w:rsidP="00FE06EF">
                  <w:pPr>
                    <w:pStyle w:val="TableBody"/>
                  </w:pPr>
                  <w:r>
                    <w:t xml:space="preserve">DANSOAWD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63188F5"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355FD3C1" w14:textId="77777777" w:rsidR="00895251" w:rsidRDefault="00895251" w:rsidP="00FE06EF">
                  <w:pPr>
                    <w:pStyle w:val="TableBody"/>
                    <w:rPr>
                      <w:i/>
                    </w:rPr>
                  </w:pPr>
                  <w:r>
                    <w:rPr>
                      <w:i/>
                    </w:rPr>
                    <w:t xml:space="preserve">Day-Ahead Non-Spin Only Award for the QSE </w:t>
                  </w:r>
                  <w:r>
                    <w:t xml:space="preserve">— The Non-Spin Only capacity awarded in the DAM to QSE </w:t>
                  </w:r>
                  <w:r>
                    <w:rPr>
                      <w:i/>
                    </w:rPr>
                    <w:t>q</w:t>
                  </w:r>
                  <w:r>
                    <w:t xml:space="preserve"> for the Operating Hour.  </w:t>
                  </w:r>
                </w:p>
              </w:tc>
            </w:tr>
            <w:tr w:rsidR="00895251" w14:paraId="3F089649"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FE7A697" w14:textId="77777777" w:rsidR="00895251" w:rsidRDefault="00895251" w:rsidP="00FE06EF">
                  <w:pPr>
                    <w:pStyle w:val="TableBody"/>
                    <w:rPr>
                      <w:i/>
                    </w:rPr>
                  </w:pPr>
                  <w:r>
                    <w:t xml:space="preserve">DANSAMT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4EEC373"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46CCEF63" w14:textId="77777777" w:rsidR="00895251" w:rsidRDefault="00895251" w:rsidP="00FE06EF">
                  <w:pPr>
                    <w:pStyle w:val="TableBody"/>
                  </w:pPr>
                  <w:r>
                    <w:rPr>
                      <w:i/>
                    </w:rPr>
                    <w:t>Day-Ahead Non-Spin Amount per QSE</w:t>
                  </w:r>
                  <w:r>
                    <w:t xml:space="preserve">—QSE </w:t>
                  </w:r>
                  <w:r>
                    <w:rPr>
                      <w:i/>
                    </w:rPr>
                    <w:t>q</w:t>
                  </w:r>
                  <w:r>
                    <w:t>’s share of the DAM cost for Non-Spin for the Operating Hour.</w:t>
                  </w:r>
                </w:p>
              </w:tc>
            </w:tr>
            <w:tr w:rsidR="00895251" w14:paraId="4F02B6D1"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77A48E2" w14:textId="77777777" w:rsidR="00895251" w:rsidRDefault="00895251" w:rsidP="00FE06EF">
                  <w:pPr>
                    <w:pStyle w:val="TableBody"/>
                  </w:pPr>
                  <w:r>
                    <w:lastRenderedPageBreak/>
                    <w:t>HLRS</w:t>
                  </w:r>
                  <w:r>
                    <w:rPr>
                      <w:i/>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394AE230"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08D42E59" w14:textId="77777777" w:rsidR="00895251" w:rsidRDefault="00895251" w:rsidP="00FE06EF">
                  <w:pPr>
                    <w:pStyle w:val="TableBody"/>
                  </w:pPr>
                  <w:r w:rsidRPr="00221A13">
                    <w:rPr>
                      <w:i/>
                    </w:rPr>
                    <w:t>Hourly Load Ratio Share per QSE</w:t>
                  </w:r>
                  <w:r>
                    <w:t xml:space="preserve">—The Real-Time LRS as defined in Section 6.6.2.4, QSE Load Ratio Share for an Operating Hour for QSE </w:t>
                  </w:r>
                  <w:r>
                    <w:rPr>
                      <w:i/>
                    </w:rPr>
                    <w:t>q</w:t>
                  </w:r>
                  <w:r>
                    <w:t xml:space="preserve"> for the Operating Hour.</w:t>
                  </w:r>
                </w:p>
              </w:tc>
            </w:tr>
            <w:tr w:rsidR="00895251" w14:paraId="6ABA3B6A"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62C4964" w14:textId="77777777" w:rsidR="00895251" w:rsidRDefault="00895251" w:rsidP="00FE06EF">
                  <w:pPr>
                    <w:pStyle w:val="TableBody"/>
                  </w:pPr>
                  <w:r>
                    <w:t xml:space="preserve">DAPCNSQTOT  </w:t>
                  </w:r>
                </w:p>
              </w:tc>
              <w:tc>
                <w:tcPr>
                  <w:tcW w:w="990" w:type="dxa"/>
                  <w:tcBorders>
                    <w:top w:val="single" w:sz="4" w:space="0" w:color="auto"/>
                    <w:left w:val="single" w:sz="4" w:space="0" w:color="auto"/>
                    <w:bottom w:val="single" w:sz="4" w:space="0" w:color="auto"/>
                    <w:right w:val="single" w:sz="4" w:space="0" w:color="auto"/>
                  </w:tcBorders>
                  <w:hideMark/>
                </w:tcPr>
                <w:p w14:paraId="5C085685"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46EC1A50" w14:textId="77777777" w:rsidR="00895251" w:rsidRDefault="00895251" w:rsidP="00FE06EF">
                  <w:pPr>
                    <w:pStyle w:val="TableBody"/>
                  </w:pPr>
                  <w:r>
                    <w:rPr>
                      <w:i/>
                    </w:rPr>
                    <w:t>Day-Ahead Procured Capacity for Non-Spin Total</w:t>
                  </w:r>
                  <w:r>
                    <w:t xml:space="preserve"> —The total Non-Spin capacity for all QSEs for all Non-Spin awarded and self-arranged in the DAM for the Operating Hour.</w:t>
                  </w:r>
                </w:p>
              </w:tc>
            </w:tr>
            <w:tr w:rsidR="00895251" w14:paraId="450755DE" w14:textId="77777777" w:rsidTr="00FE06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5862EDF" w14:textId="77777777" w:rsidR="00895251" w:rsidRDefault="00895251" w:rsidP="00FE06EF">
                  <w:pPr>
                    <w:pStyle w:val="TableBody"/>
                  </w:pPr>
                  <w:r>
                    <w:t xml:space="preserve">DASANSQ </w:t>
                  </w:r>
                  <w:r>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7C0E0EE"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0D81BB9E" w14:textId="77777777" w:rsidR="00895251" w:rsidRDefault="00895251" w:rsidP="00FE06EF">
                  <w:pPr>
                    <w:pStyle w:val="TableBody"/>
                  </w:pPr>
                  <w:r>
                    <w:rPr>
                      <w:i/>
                    </w:rPr>
                    <w:t>Day-Ahead Self-Arranged Non-Spin Quantity per QSE</w:t>
                  </w:r>
                  <w:r>
                    <w:t xml:space="preserve">—The self-arranged Non-Spin capacity submitted by QSE </w:t>
                  </w:r>
                  <w:r>
                    <w:rPr>
                      <w:i/>
                    </w:rPr>
                    <w:t>q</w:t>
                  </w:r>
                  <w:r>
                    <w:t xml:space="preserve"> before 1000 in the DAM for the Operating Hour.</w:t>
                  </w:r>
                </w:p>
              </w:tc>
            </w:tr>
            <w:tr w:rsidR="00895251" w14:paraId="6AB2F217"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45760BB3" w14:textId="77777777" w:rsidR="00895251" w:rsidRDefault="00895251" w:rsidP="00FE06EF">
                  <w:pPr>
                    <w:pStyle w:val="TableBody"/>
                    <w:rPr>
                      <w:i/>
                    </w:rPr>
                  </w:pPr>
                  <w:r>
                    <w:rPr>
                      <w:i/>
                    </w:rPr>
                    <w:t>q</w:t>
                  </w:r>
                </w:p>
              </w:tc>
              <w:tc>
                <w:tcPr>
                  <w:tcW w:w="990" w:type="dxa"/>
                  <w:tcBorders>
                    <w:top w:val="single" w:sz="4" w:space="0" w:color="auto"/>
                    <w:left w:val="single" w:sz="4" w:space="0" w:color="auto"/>
                    <w:bottom w:val="single" w:sz="4" w:space="0" w:color="auto"/>
                    <w:right w:val="single" w:sz="4" w:space="0" w:color="auto"/>
                  </w:tcBorders>
                  <w:hideMark/>
                </w:tcPr>
                <w:p w14:paraId="5CABBB00"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4331DB32" w14:textId="77777777" w:rsidR="00895251" w:rsidRDefault="00895251" w:rsidP="00FE06EF">
                  <w:pPr>
                    <w:pStyle w:val="TableBody"/>
                  </w:pPr>
                  <w:r>
                    <w:t>A QSE.</w:t>
                  </w:r>
                </w:p>
              </w:tc>
            </w:tr>
            <w:tr w:rsidR="00895251" w14:paraId="04F3B000" w14:textId="77777777" w:rsidTr="00FE06EF">
              <w:trPr>
                <w:cantSplit/>
              </w:trPr>
              <w:tc>
                <w:tcPr>
                  <w:tcW w:w="1883" w:type="dxa"/>
                  <w:tcBorders>
                    <w:top w:val="single" w:sz="4" w:space="0" w:color="auto"/>
                    <w:left w:val="single" w:sz="4" w:space="0" w:color="auto"/>
                    <w:bottom w:val="single" w:sz="4" w:space="0" w:color="auto"/>
                    <w:right w:val="single" w:sz="4" w:space="0" w:color="auto"/>
                  </w:tcBorders>
                  <w:hideMark/>
                </w:tcPr>
                <w:p w14:paraId="6DFE4FE4" w14:textId="77777777" w:rsidR="00895251" w:rsidRDefault="00895251" w:rsidP="00FE06EF">
                  <w:pPr>
                    <w:pStyle w:val="TableBody"/>
                    <w:rPr>
                      <w:i/>
                    </w:rPr>
                  </w:pPr>
                  <w:r>
                    <w:rPr>
                      <w:i/>
                    </w:rPr>
                    <w:t>r</w:t>
                  </w:r>
                </w:p>
              </w:tc>
              <w:tc>
                <w:tcPr>
                  <w:tcW w:w="990" w:type="dxa"/>
                  <w:tcBorders>
                    <w:top w:val="single" w:sz="4" w:space="0" w:color="auto"/>
                    <w:left w:val="single" w:sz="4" w:space="0" w:color="auto"/>
                    <w:bottom w:val="single" w:sz="4" w:space="0" w:color="auto"/>
                    <w:right w:val="single" w:sz="4" w:space="0" w:color="auto"/>
                  </w:tcBorders>
                  <w:hideMark/>
                </w:tcPr>
                <w:p w14:paraId="504BE17A"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0A15E4B5" w14:textId="77777777" w:rsidR="00895251" w:rsidRDefault="00895251" w:rsidP="00FE06EF">
                  <w:pPr>
                    <w:pStyle w:val="TableBody"/>
                  </w:pPr>
                  <w:r>
                    <w:t>A Resource.</w:t>
                  </w:r>
                </w:p>
              </w:tc>
            </w:tr>
          </w:tbl>
          <w:p w14:paraId="13B3A4FA" w14:textId="77777777" w:rsidR="00895251" w:rsidRDefault="00895251" w:rsidP="00FE06EF">
            <w:pPr>
              <w:pStyle w:val="BodyTextNumbered"/>
              <w:spacing w:before="240"/>
              <w:ind w:left="1440"/>
              <w:rPr>
                <w:iCs w:val="0"/>
              </w:rPr>
            </w:pPr>
            <w:r>
              <w:t>(e)</w:t>
            </w:r>
            <w:r>
              <w:tab/>
              <w:t>For ERCOT Contingency Reserve Service</w:t>
            </w:r>
            <w:r>
              <w:rPr>
                <w:i/>
                <w:sz w:val="20"/>
              </w:rPr>
              <w:t xml:space="preserve"> </w:t>
            </w:r>
            <w:r>
              <w:t>(ECRS), if applicable:</w:t>
            </w:r>
          </w:p>
          <w:p w14:paraId="6DCCCE67" w14:textId="77777777" w:rsidR="00895251" w:rsidRDefault="00895251" w:rsidP="00FE06EF">
            <w:pPr>
              <w:pStyle w:val="BodyTextNumbered"/>
              <w:spacing w:after="0"/>
              <w:ind w:left="1440"/>
              <w:rPr>
                <w:iCs w:val="0"/>
              </w:rPr>
            </w:pPr>
            <w:r>
              <w:t xml:space="preserve">DARTPCECRAMT </w:t>
            </w:r>
            <w:r>
              <w:rPr>
                <w:i/>
                <w:vertAlign w:val="subscript"/>
              </w:rPr>
              <w:t>q</w:t>
            </w:r>
            <w:r>
              <w:t xml:space="preserve"> = (DAECRNOBL </w:t>
            </w:r>
            <w:r>
              <w:rPr>
                <w:i/>
                <w:vertAlign w:val="subscript"/>
              </w:rPr>
              <w:t>q</w:t>
            </w:r>
            <w:r>
              <w:t xml:space="preserve"> – DASAECRQ </w:t>
            </w:r>
            <w:r>
              <w:rPr>
                <w:i/>
                <w:vertAlign w:val="subscript"/>
              </w:rPr>
              <w:t>q</w:t>
            </w:r>
            <w:r>
              <w:t xml:space="preserve">) * DAECRPR –  </w:t>
            </w:r>
          </w:p>
          <w:p w14:paraId="65173F79" w14:textId="77777777" w:rsidR="00895251" w:rsidRDefault="00895251" w:rsidP="00FE06EF">
            <w:pPr>
              <w:pStyle w:val="BodyTextNumbered"/>
              <w:ind w:left="2880" w:firstLine="0"/>
              <w:rPr>
                <w:iCs w:val="0"/>
              </w:rPr>
            </w:pPr>
            <w:r>
              <w:t xml:space="preserve">      DAECRAMT </w:t>
            </w:r>
            <w:r>
              <w:rPr>
                <w:i/>
                <w:vertAlign w:val="subscript"/>
              </w:rPr>
              <w:t>q</w:t>
            </w:r>
          </w:p>
          <w:p w14:paraId="47EB011D" w14:textId="77777777" w:rsidR="00895251" w:rsidRDefault="00895251" w:rsidP="00FE06EF">
            <w:pPr>
              <w:pStyle w:val="BodyTextNumbered"/>
              <w:rPr>
                <w:iCs w:val="0"/>
              </w:rPr>
            </w:pPr>
            <w:r>
              <w:t>Where:</w:t>
            </w:r>
          </w:p>
          <w:p w14:paraId="1D968E8D" w14:textId="77777777" w:rsidR="00895251" w:rsidRDefault="00895251" w:rsidP="00FE06EF">
            <w:pPr>
              <w:pStyle w:val="BodyTextNumbered"/>
              <w:ind w:left="1440"/>
              <w:rPr>
                <w:iCs w:val="0"/>
              </w:rPr>
            </w:pPr>
            <w:r>
              <w:t xml:space="preserve">DAECRNOBL </w:t>
            </w:r>
            <w:r>
              <w:rPr>
                <w:i/>
                <w:vertAlign w:val="subscript"/>
              </w:rPr>
              <w:t>q</w:t>
            </w:r>
            <w:r>
              <w:t xml:space="preserve"> = DAPCECRQTOT * HLRS </w:t>
            </w:r>
            <w:r>
              <w:rPr>
                <w:i/>
                <w:vertAlign w:val="subscript"/>
              </w:rPr>
              <w:t>q</w:t>
            </w:r>
            <w:r>
              <w:t xml:space="preserve"> </w:t>
            </w:r>
          </w:p>
          <w:p w14:paraId="33E788F8" w14:textId="77777777" w:rsidR="00895251" w:rsidRDefault="6D83C740" w:rsidP="00FE06EF">
            <w:pPr>
              <w:pStyle w:val="BodyTextNumbered"/>
              <w:ind w:left="1440"/>
            </w:pPr>
            <w:r>
              <w:t xml:space="preserve">DAPCECRQTOT  =  </w:t>
            </w:r>
            <w:r w:rsidR="00895251">
              <w:rPr>
                <w:position w:val="-22"/>
              </w:rPr>
              <w:object w:dxaOrig="285" w:dyaOrig="285" w14:anchorId="389876C9">
                <v:shape id="_x0000_i1170" type="#_x0000_t75" style="width:15pt;height:15pt" o:ole="">
                  <v:imagedata r:id="rId189" o:title=""/>
                </v:shape>
                <o:OLEObject Type="Embed" ProgID="Equation.3" ShapeID="_x0000_i1170" DrawAspect="Content" ObjectID="_1825175738" r:id="rId199"/>
              </w:object>
            </w:r>
            <w:r>
              <w:t>(</w:t>
            </w:r>
            <w:r w:rsidR="00895251">
              <w:rPr>
                <w:position w:val="-18"/>
              </w:rPr>
              <w:object w:dxaOrig="285" w:dyaOrig="570" w14:anchorId="4C11DC54">
                <v:shape id="_x0000_i1171" type="#_x0000_t75" style="width:15pt;height:27pt" o:ole="">
                  <v:imagedata r:id="rId191" o:title=""/>
                </v:shape>
                <o:OLEObject Type="Embed" ProgID="Equation.3" ShapeID="_x0000_i1171" DrawAspect="Content" ObjectID="_1825175739" r:id="rId200"/>
              </w:object>
            </w:r>
            <w:r w:rsidRPr="79C6FA9D">
              <w:t>PCECRR</w:t>
            </w:r>
            <w:r w:rsidRPr="123F4559">
              <w:rPr>
                <w:i/>
              </w:rPr>
              <w:t xml:space="preserve"> </w:t>
            </w:r>
            <w:r w:rsidRPr="123F4559">
              <w:rPr>
                <w:i/>
                <w:vertAlign w:val="subscript"/>
              </w:rPr>
              <w:t>r, q, DAM</w:t>
            </w:r>
            <w:r>
              <w:t xml:space="preserve"> + DAECROAWD </w:t>
            </w:r>
            <w:r w:rsidRPr="123F4559">
              <w:rPr>
                <w:i/>
                <w:vertAlign w:val="subscript"/>
              </w:rPr>
              <w:t>q</w:t>
            </w:r>
            <w:r>
              <w:t xml:space="preserve"> + DASAECRQ </w:t>
            </w:r>
            <w:r w:rsidRPr="123F4559">
              <w:rPr>
                <w:i/>
                <w:vertAlign w:val="subscript"/>
              </w:rPr>
              <w:t>q</w:t>
            </w:r>
            <w:r>
              <w:t>)</w:t>
            </w:r>
          </w:p>
          <w:p w14:paraId="547E7273" w14:textId="77777777" w:rsidR="00895251" w:rsidRDefault="00895251" w:rsidP="00FE06EF">
            <w: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9"/>
              <w:gridCol w:w="883"/>
              <w:gridCol w:w="6248"/>
            </w:tblGrid>
            <w:tr w:rsidR="00895251" w14:paraId="1700C6ED" w14:textId="77777777" w:rsidTr="00FE06EF">
              <w:trPr>
                <w:cantSplit/>
                <w:tblHeader/>
              </w:trPr>
              <w:tc>
                <w:tcPr>
                  <w:tcW w:w="1973" w:type="dxa"/>
                  <w:tcBorders>
                    <w:top w:val="single" w:sz="4" w:space="0" w:color="auto"/>
                    <w:left w:val="single" w:sz="4" w:space="0" w:color="auto"/>
                    <w:bottom w:val="single" w:sz="4" w:space="0" w:color="auto"/>
                    <w:right w:val="single" w:sz="4" w:space="0" w:color="auto"/>
                  </w:tcBorders>
                  <w:hideMark/>
                </w:tcPr>
                <w:p w14:paraId="11F9963F" w14:textId="77777777" w:rsidR="00895251" w:rsidRPr="008E28C2" w:rsidRDefault="00895251" w:rsidP="00FE06EF">
                  <w:pPr>
                    <w:pStyle w:val="TableHead"/>
                  </w:pPr>
                  <w:r w:rsidRPr="00221A13">
                    <w:rPr>
                      <w:iCs w:val="0"/>
                    </w:rPr>
                    <w:t>Variable</w:t>
                  </w:r>
                </w:p>
              </w:tc>
              <w:tc>
                <w:tcPr>
                  <w:tcW w:w="900" w:type="dxa"/>
                  <w:tcBorders>
                    <w:top w:val="single" w:sz="4" w:space="0" w:color="auto"/>
                    <w:left w:val="single" w:sz="4" w:space="0" w:color="auto"/>
                    <w:bottom w:val="single" w:sz="4" w:space="0" w:color="auto"/>
                    <w:right w:val="single" w:sz="4" w:space="0" w:color="auto"/>
                  </w:tcBorders>
                  <w:hideMark/>
                </w:tcPr>
                <w:p w14:paraId="2F05BB04" w14:textId="77777777" w:rsidR="00895251" w:rsidRDefault="00895251" w:rsidP="00FE06EF">
                  <w:pPr>
                    <w:pStyle w:val="TableHead"/>
                  </w:pPr>
                  <w:r>
                    <w:t>Unit</w:t>
                  </w:r>
                </w:p>
              </w:tc>
              <w:tc>
                <w:tcPr>
                  <w:tcW w:w="6840" w:type="dxa"/>
                  <w:tcBorders>
                    <w:top w:val="single" w:sz="4" w:space="0" w:color="auto"/>
                    <w:left w:val="single" w:sz="4" w:space="0" w:color="auto"/>
                    <w:bottom w:val="single" w:sz="4" w:space="0" w:color="auto"/>
                    <w:right w:val="single" w:sz="4" w:space="0" w:color="auto"/>
                  </w:tcBorders>
                  <w:hideMark/>
                </w:tcPr>
                <w:p w14:paraId="09E450EA" w14:textId="77777777" w:rsidR="00895251" w:rsidRDefault="00895251" w:rsidP="00FE06EF">
                  <w:pPr>
                    <w:pStyle w:val="TableHead"/>
                  </w:pPr>
                  <w:r>
                    <w:t>Description</w:t>
                  </w:r>
                </w:p>
              </w:tc>
            </w:tr>
            <w:tr w:rsidR="00895251" w14:paraId="7B476637" w14:textId="77777777" w:rsidTr="00FE06EF">
              <w:trPr>
                <w:cantSplit/>
              </w:trPr>
              <w:tc>
                <w:tcPr>
                  <w:tcW w:w="1973" w:type="dxa"/>
                  <w:tcBorders>
                    <w:top w:val="single" w:sz="4" w:space="0" w:color="auto"/>
                    <w:left w:val="single" w:sz="4" w:space="0" w:color="auto"/>
                    <w:bottom w:val="single" w:sz="4" w:space="0" w:color="auto"/>
                    <w:right w:val="single" w:sz="4" w:space="0" w:color="auto"/>
                  </w:tcBorders>
                  <w:hideMark/>
                </w:tcPr>
                <w:p w14:paraId="13DC2221" w14:textId="77777777" w:rsidR="00895251" w:rsidRPr="008E28C2" w:rsidRDefault="00895251" w:rsidP="00FE06EF">
                  <w:pPr>
                    <w:pStyle w:val="TableBody"/>
                  </w:pPr>
                  <w:r w:rsidRPr="00221A13">
                    <w:t xml:space="preserve">DARTPCECRAMT </w:t>
                  </w:r>
                  <w:r w:rsidRPr="00221A13">
                    <w:rPr>
                      <w:i/>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7F161005"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0C718D53" w14:textId="77777777" w:rsidR="00895251" w:rsidRDefault="00895251" w:rsidP="00FE06EF">
                  <w:pPr>
                    <w:pStyle w:val="TableBody"/>
                  </w:pPr>
                  <w:r>
                    <w:rPr>
                      <w:i/>
                    </w:rPr>
                    <w:t xml:space="preserve">Day-Ahead Updated Real-Time Procured Capacity for </w:t>
                  </w:r>
                  <w:r>
                    <w:rPr>
                      <w:i/>
                      <w:iCs w:val="0"/>
                    </w:rPr>
                    <w:t xml:space="preserve">ERCOT Contingency Reserve Service </w:t>
                  </w:r>
                  <w:r>
                    <w:rPr>
                      <w:i/>
                    </w:rPr>
                    <w:t xml:space="preserve">Amount by QSE - </w:t>
                  </w:r>
                  <w:r>
                    <w:t xml:space="preserve">The payment or charge to QSE </w:t>
                  </w:r>
                  <w:r w:rsidRPr="00221A13">
                    <w:rPr>
                      <w:i/>
                    </w:rPr>
                    <w:t>q</w:t>
                  </w:r>
                  <w:r>
                    <w:t xml:space="preserve"> for ECRS for the re-calculated Real-Time obligation for the Operating Hour.</w:t>
                  </w:r>
                </w:p>
              </w:tc>
            </w:tr>
            <w:tr w:rsidR="00895251" w14:paraId="25771806" w14:textId="77777777" w:rsidTr="00FE06EF">
              <w:trPr>
                <w:cantSplit/>
              </w:trPr>
              <w:tc>
                <w:tcPr>
                  <w:tcW w:w="1973" w:type="dxa"/>
                  <w:tcBorders>
                    <w:top w:val="single" w:sz="4" w:space="0" w:color="auto"/>
                    <w:left w:val="single" w:sz="4" w:space="0" w:color="auto"/>
                    <w:bottom w:val="single" w:sz="4" w:space="0" w:color="auto"/>
                    <w:right w:val="single" w:sz="4" w:space="0" w:color="auto"/>
                  </w:tcBorders>
                  <w:hideMark/>
                </w:tcPr>
                <w:p w14:paraId="7D294D9A" w14:textId="77777777" w:rsidR="00895251" w:rsidRDefault="00895251" w:rsidP="00FE06EF">
                  <w:pPr>
                    <w:pStyle w:val="TableBody"/>
                  </w:pPr>
                  <w:r>
                    <w:t>DAECRPR</w:t>
                  </w:r>
                </w:p>
              </w:tc>
              <w:tc>
                <w:tcPr>
                  <w:tcW w:w="900" w:type="dxa"/>
                  <w:tcBorders>
                    <w:top w:val="single" w:sz="4" w:space="0" w:color="auto"/>
                    <w:left w:val="single" w:sz="4" w:space="0" w:color="auto"/>
                    <w:bottom w:val="single" w:sz="4" w:space="0" w:color="auto"/>
                    <w:right w:val="single" w:sz="4" w:space="0" w:color="auto"/>
                  </w:tcBorders>
                  <w:hideMark/>
                </w:tcPr>
                <w:p w14:paraId="34931671"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09D0AC85" w14:textId="77777777" w:rsidR="00895251" w:rsidRDefault="00895251" w:rsidP="00FE06EF">
                  <w:pPr>
                    <w:pStyle w:val="TableBody"/>
                    <w:rPr>
                      <w:i/>
                    </w:rPr>
                  </w:pPr>
                  <w:r>
                    <w:rPr>
                      <w:i/>
                    </w:rPr>
                    <w:t>Day-Ahead ERCOT Contingency Reserve Price</w:t>
                  </w:r>
                  <w:r>
                    <w:t>—The DAM ECRS price for the Operating Hour.</w:t>
                  </w:r>
                </w:p>
              </w:tc>
            </w:tr>
            <w:tr w:rsidR="00895251" w14:paraId="4C0F8704" w14:textId="77777777" w:rsidTr="00FE06EF">
              <w:trPr>
                <w:cantSplit/>
              </w:trPr>
              <w:tc>
                <w:tcPr>
                  <w:tcW w:w="1973" w:type="dxa"/>
                  <w:tcBorders>
                    <w:top w:val="single" w:sz="4" w:space="0" w:color="auto"/>
                    <w:left w:val="single" w:sz="4" w:space="0" w:color="auto"/>
                    <w:bottom w:val="single" w:sz="4" w:space="0" w:color="auto"/>
                    <w:right w:val="single" w:sz="4" w:space="0" w:color="auto"/>
                  </w:tcBorders>
                  <w:hideMark/>
                </w:tcPr>
                <w:p w14:paraId="64E17060" w14:textId="77777777" w:rsidR="00895251" w:rsidRDefault="00895251" w:rsidP="00FE06EF">
                  <w:pPr>
                    <w:pStyle w:val="TableBody"/>
                  </w:pPr>
                  <w:r>
                    <w:t>DAECRNOBL</w:t>
                  </w:r>
                  <w:r>
                    <w:rPr>
                      <w:vertAlign w:val="subscript"/>
                    </w:rPr>
                    <w:t xml:space="preserve"> </w:t>
                  </w:r>
                  <w:r>
                    <w:rPr>
                      <w:i/>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37A0F6AE"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352448F4" w14:textId="77777777" w:rsidR="00895251" w:rsidRDefault="00895251" w:rsidP="00FE06EF">
                  <w:pPr>
                    <w:pStyle w:val="TableBody"/>
                  </w:pPr>
                  <w:r>
                    <w:rPr>
                      <w:i/>
                    </w:rPr>
                    <w:t>Day-Ahead ERCOT Contingency Reserve Service New Obligation per QSE</w:t>
                  </w:r>
                  <w:r>
                    <w:t xml:space="preserve">—The updated ECRS Ancillary Service Obligation in Real-Time for QSE </w:t>
                  </w:r>
                  <w:r>
                    <w:rPr>
                      <w:i/>
                    </w:rPr>
                    <w:t>q</w:t>
                  </w:r>
                  <w:r>
                    <w:t xml:space="preserve"> for the Operating Hour.</w:t>
                  </w:r>
                </w:p>
              </w:tc>
            </w:tr>
            <w:tr w:rsidR="00895251" w14:paraId="1BB9AAA9" w14:textId="77777777" w:rsidTr="00FE06EF">
              <w:trPr>
                <w:cantSplit/>
              </w:trPr>
              <w:tc>
                <w:tcPr>
                  <w:tcW w:w="1973" w:type="dxa"/>
                  <w:tcBorders>
                    <w:top w:val="single" w:sz="4" w:space="0" w:color="auto"/>
                    <w:left w:val="single" w:sz="4" w:space="0" w:color="auto"/>
                    <w:bottom w:val="single" w:sz="4" w:space="0" w:color="auto"/>
                    <w:right w:val="single" w:sz="4" w:space="0" w:color="auto"/>
                  </w:tcBorders>
                  <w:hideMark/>
                </w:tcPr>
                <w:p w14:paraId="0ABB7E25" w14:textId="77777777" w:rsidR="00895251" w:rsidRDefault="00895251" w:rsidP="00FE06EF">
                  <w:pPr>
                    <w:pStyle w:val="TableBody"/>
                    <w:rPr>
                      <w:iCs w:val="0"/>
                    </w:rPr>
                  </w:pPr>
                  <w:r>
                    <w:t xml:space="preserve">PCECRR </w:t>
                  </w:r>
                  <w:r>
                    <w:rPr>
                      <w:i/>
                      <w:vertAlign w:val="subscript"/>
                    </w:rPr>
                    <w:t>r,</w:t>
                  </w:r>
                  <w:r>
                    <w:rPr>
                      <w:i/>
                    </w:rPr>
                    <w:t xml:space="preserve"> </w:t>
                  </w:r>
                  <w:r>
                    <w:rPr>
                      <w:i/>
                      <w:vertAlign w:val="subscript"/>
                    </w:rPr>
                    <w:t>q, DAM</w:t>
                  </w:r>
                </w:p>
              </w:tc>
              <w:tc>
                <w:tcPr>
                  <w:tcW w:w="900" w:type="dxa"/>
                  <w:tcBorders>
                    <w:top w:val="single" w:sz="4" w:space="0" w:color="auto"/>
                    <w:left w:val="single" w:sz="4" w:space="0" w:color="auto"/>
                    <w:bottom w:val="single" w:sz="4" w:space="0" w:color="auto"/>
                    <w:right w:val="single" w:sz="4" w:space="0" w:color="auto"/>
                  </w:tcBorders>
                  <w:hideMark/>
                </w:tcPr>
                <w:p w14:paraId="55E3152D" w14:textId="77777777" w:rsidR="00895251" w:rsidRDefault="00895251" w:rsidP="00FE06EF">
                  <w:pPr>
                    <w:pStyle w:val="TableBody"/>
                    <w:rPr>
                      <w:iCs w:val="0"/>
                    </w:rPr>
                  </w:pPr>
                  <w:r>
                    <w:t>MW</w:t>
                  </w:r>
                </w:p>
              </w:tc>
              <w:tc>
                <w:tcPr>
                  <w:tcW w:w="6840" w:type="dxa"/>
                  <w:tcBorders>
                    <w:top w:val="single" w:sz="4" w:space="0" w:color="auto"/>
                    <w:left w:val="single" w:sz="4" w:space="0" w:color="auto"/>
                    <w:bottom w:val="single" w:sz="4" w:space="0" w:color="auto"/>
                    <w:right w:val="single" w:sz="4" w:space="0" w:color="auto"/>
                  </w:tcBorders>
                  <w:hideMark/>
                </w:tcPr>
                <w:p w14:paraId="03B040FC" w14:textId="77777777" w:rsidR="00895251" w:rsidRDefault="00895251" w:rsidP="00FE06EF">
                  <w:pPr>
                    <w:pStyle w:val="TableBody"/>
                    <w:rPr>
                      <w:i/>
                    </w:rPr>
                  </w:pPr>
                  <w:r>
                    <w:rPr>
                      <w:i/>
                      <w:iCs w:val="0"/>
                    </w:rPr>
                    <w:t>Procured Capacity for ERCOT Contingency Reserve Service per Resource per QSE in DAM</w:t>
                  </w:r>
                  <w:r>
                    <w:rPr>
                      <w:iCs w:val="0"/>
                    </w:rPr>
                    <w:t xml:space="preserve">—The ECRS capacity awarded to QSE </w:t>
                  </w:r>
                  <w:r>
                    <w:rPr>
                      <w:i/>
                      <w:iCs w:val="0"/>
                    </w:rPr>
                    <w:t>q</w:t>
                  </w:r>
                  <w:r>
                    <w:rPr>
                      <w:iCs w:val="0"/>
                    </w:rPr>
                    <w:t xml:space="preserve"> in the DAM for Resource </w:t>
                  </w:r>
                  <w:r>
                    <w:rPr>
                      <w:i/>
                      <w:iCs w:val="0"/>
                    </w:rPr>
                    <w:t>r</w:t>
                  </w:r>
                  <w:r>
                    <w:rPr>
                      <w:iCs w:val="0"/>
                    </w:rPr>
                    <w:t xml:space="preserve"> for the </w:t>
                  </w:r>
                  <w:r>
                    <w:t>Operating Hour</w:t>
                  </w:r>
                  <w:r>
                    <w:rPr>
                      <w:iCs w:val="0"/>
                    </w:rPr>
                    <w:t xml:space="preserve">.  Where for a Combined Cycle Train, the Resource </w:t>
                  </w:r>
                  <w:r>
                    <w:rPr>
                      <w:i/>
                      <w:iCs w:val="0"/>
                    </w:rPr>
                    <w:t xml:space="preserve">r </w:t>
                  </w:r>
                  <w:r>
                    <w:rPr>
                      <w:iCs w:val="0"/>
                    </w:rPr>
                    <w:t>is a Combined Cycle Generation Resource within the Combined Cycle Train.</w:t>
                  </w:r>
                </w:p>
              </w:tc>
            </w:tr>
            <w:tr w:rsidR="00895251" w14:paraId="29AB54B7" w14:textId="77777777" w:rsidTr="00FE06EF">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3CD4E831" w14:textId="77777777" w:rsidR="00895251" w:rsidRDefault="00895251" w:rsidP="00FE06EF">
                  <w:pPr>
                    <w:pStyle w:val="TableBody"/>
                    <w:rPr>
                      <w:iCs w:val="0"/>
                    </w:rPr>
                  </w:pPr>
                  <w:r>
                    <w:t>DAECROAWD</w:t>
                  </w:r>
                  <w:r>
                    <w:rPr>
                      <w:i/>
                      <w:iCs w:val="0"/>
                    </w:rPr>
                    <w:t xml:space="preserve"> </w:t>
                  </w:r>
                  <w:r>
                    <w:rPr>
                      <w:i/>
                      <w:iCs w:val="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4EDC6EA0"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798CCD42" w14:textId="77777777" w:rsidR="00895251" w:rsidRDefault="00895251" w:rsidP="00FE06EF">
                  <w:pPr>
                    <w:pStyle w:val="TableBody"/>
                    <w:rPr>
                      <w:i/>
                    </w:rPr>
                  </w:pPr>
                  <w:r>
                    <w:rPr>
                      <w:i/>
                    </w:rPr>
                    <w:t xml:space="preserve">Day-Ahead </w:t>
                  </w:r>
                  <w:r>
                    <w:rPr>
                      <w:i/>
                      <w:iCs w:val="0"/>
                    </w:rPr>
                    <w:t>ERCOT Contingency Reserve Service Only</w:t>
                  </w:r>
                  <w:r>
                    <w:rPr>
                      <w:i/>
                    </w:rPr>
                    <w:t xml:space="preserve"> Award for the QSE — </w:t>
                  </w:r>
                  <w:r>
                    <w:t xml:space="preserve">The </w:t>
                  </w:r>
                  <w:r>
                    <w:rPr>
                      <w:iCs w:val="0"/>
                    </w:rPr>
                    <w:t>ECRS</w:t>
                  </w:r>
                  <w:r>
                    <w:t xml:space="preserve"> Only capacity awarded in the DAM to QSE </w:t>
                  </w:r>
                  <w:r>
                    <w:rPr>
                      <w:i/>
                    </w:rPr>
                    <w:t>q</w:t>
                  </w:r>
                  <w:r>
                    <w:t xml:space="preserve"> for the Operating Hour.  </w:t>
                  </w:r>
                </w:p>
              </w:tc>
            </w:tr>
            <w:tr w:rsidR="00895251" w14:paraId="3E1272F6" w14:textId="77777777" w:rsidTr="00FE06EF">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2CDDAE26" w14:textId="77777777" w:rsidR="00895251" w:rsidRDefault="00895251" w:rsidP="00FE06EF">
                  <w:pPr>
                    <w:pStyle w:val="TableBody"/>
                    <w:rPr>
                      <w:i/>
                    </w:rPr>
                  </w:pPr>
                  <w:r>
                    <w:rPr>
                      <w:iCs w:val="0"/>
                    </w:rPr>
                    <w:t xml:space="preserve">DAECRAMT </w:t>
                  </w:r>
                  <w:r>
                    <w:rPr>
                      <w:i/>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4F6EAE16" w14:textId="77777777" w:rsidR="00895251" w:rsidRDefault="00895251" w:rsidP="00FE06EF">
                  <w:pPr>
                    <w:pStyle w:val="TableBody"/>
                  </w:pPr>
                  <w:r>
                    <w:t>$</w:t>
                  </w:r>
                </w:p>
              </w:tc>
              <w:tc>
                <w:tcPr>
                  <w:tcW w:w="6840" w:type="dxa"/>
                  <w:tcBorders>
                    <w:top w:val="single" w:sz="4" w:space="0" w:color="auto"/>
                    <w:left w:val="single" w:sz="4" w:space="0" w:color="auto"/>
                    <w:bottom w:val="single" w:sz="4" w:space="0" w:color="auto"/>
                    <w:right w:val="single" w:sz="4" w:space="0" w:color="auto"/>
                  </w:tcBorders>
                  <w:hideMark/>
                </w:tcPr>
                <w:p w14:paraId="64196A5E" w14:textId="77777777" w:rsidR="00895251" w:rsidRDefault="00895251" w:rsidP="00FE06EF">
                  <w:pPr>
                    <w:pStyle w:val="TableBody"/>
                  </w:pPr>
                  <w:r>
                    <w:rPr>
                      <w:i/>
                    </w:rPr>
                    <w:t>Day-Ahead ERCOT Contingency Reserve Amount per QSE</w:t>
                  </w:r>
                  <w:r>
                    <w:t xml:space="preserve">—QSE </w:t>
                  </w:r>
                  <w:r>
                    <w:rPr>
                      <w:i/>
                    </w:rPr>
                    <w:t>q</w:t>
                  </w:r>
                  <w:r>
                    <w:t>’s share of the DAM cost for ECRS for the Operating Hour.</w:t>
                  </w:r>
                </w:p>
              </w:tc>
            </w:tr>
            <w:tr w:rsidR="00895251" w14:paraId="058B190D" w14:textId="77777777" w:rsidTr="00FE06EF">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64D126E6" w14:textId="77777777" w:rsidR="00895251" w:rsidRDefault="00895251" w:rsidP="00FE06EF">
                  <w:pPr>
                    <w:pStyle w:val="TableBody"/>
                  </w:pPr>
                  <w:r>
                    <w:t>HLRS</w:t>
                  </w:r>
                  <w:r>
                    <w:rPr>
                      <w:i/>
                      <w:vertAlign w:val="subscript"/>
                    </w:rPr>
                    <w:t xml:space="preserve"> q</w:t>
                  </w:r>
                </w:p>
              </w:tc>
              <w:tc>
                <w:tcPr>
                  <w:tcW w:w="900" w:type="dxa"/>
                  <w:tcBorders>
                    <w:top w:val="single" w:sz="4" w:space="0" w:color="auto"/>
                    <w:left w:val="single" w:sz="4" w:space="0" w:color="auto"/>
                    <w:bottom w:val="single" w:sz="4" w:space="0" w:color="auto"/>
                    <w:right w:val="single" w:sz="4" w:space="0" w:color="auto"/>
                  </w:tcBorders>
                  <w:hideMark/>
                </w:tcPr>
                <w:p w14:paraId="46CE3619"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6FFE302D" w14:textId="77777777" w:rsidR="00895251" w:rsidRDefault="00895251" w:rsidP="00FE06EF">
                  <w:pPr>
                    <w:pStyle w:val="TableBody"/>
                  </w:pPr>
                  <w:r>
                    <w:rPr>
                      <w:i/>
                    </w:rPr>
                    <w:t>Hourly Load Ratio Share per QSE</w:t>
                  </w:r>
                  <w:r>
                    <w:t xml:space="preserve">—The Real-Time LRS as defined in Section 6.6.2.4, QSE Load Ratio Share for an Operating Hour for QSE </w:t>
                  </w:r>
                  <w:r>
                    <w:rPr>
                      <w:i/>
                    </w:rPr>
                    <w:t>q</w:t>
                  </w:r>
                  <w:r>
                    <w:t xml:space="preserve"> for the Operating Hour.</w:t>
                  </w:r>
                </w:p>
              </w:tc>
            </w:tr>
            <w:tr w:rsidR="00895251" w14:paraId="087E97EA" w14:textId="77777777" w:rsidTr="00FE06EF">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444CAE03" w14:textId="77777777" w:rsidR="00895251" w:rsidRDefault="00895251" w:rsidP="00FE06EF">
                  <w:pPr>
                    <w:pStyle w:val="TableBody"/>
                  </w:pPr>
                  <w:r>
                    <w:lastRenderedPageBreak/>
                    <w:t xml:space="preserve">DAPCECRQTOT  </w:t>
                  </w:r>
                </w:p>
              </w:tc>
              <w:tc>
                <w:tcPr>
                  <w:tcW w:w="900" w:type="dxa"/>
                  <w:tcBorders>
                    <w:top w:val="single" w:sz="4" w:space="0" w:color="auto"/>
                    <w:left w:val="single" w:sz="4" w:space="0" w:color="auto"/>
                    <w:bottom w:val="single" w:sz="4" w:space="0" w:color="auto"/>
                    <w:right w:val="single" w:sz="4" w:space="0" w:color="auto"/>
                  </w:tcBorders>
                  <w:hideMark/>
                </w:tcPr>
                <w:p w14:paraId="4CBC7BF6"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75EC6228" w14:textId="77777777" w:rsidR="00895251" w:rsidRDefault="00895251" w:rsidP="00FE06EF">
                  <w:pPr>
                    <w:pStyle w:val="TableBody"/>
                  </w:pPr>
                  <w:r>
                    <w:rPr>
                      <w:i/>
                    </w:rPr>
                    <w:t>Day-Ahead Procured Capacity for ERCOT Contingency Reserve Total</w:t>
                  </w:r>
                  <w:r>
                    <w:t>—The total ECRS capacity for all QSEs for all ECRS awarded and self-arranged in the DAM for the Operating Hour.</w:t>
                  </w:r>
                </w:p>
              </w:tc>
            </w:tr>
            <w:tr w:rsidR="00895251" w14:paraId="4BBF22DD" w14:textId="77777777" w:rsidTr="00FE06EF">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7B969763" w14:textId="77777777" w:rsidR="00895251" w:rsidRDefault="00895251" w:rsidP="00FE06EF">
                  <w:pPr>
                    <w:pStyle w:val="TableBody"/>
                  </w:pPr>
                  <w:r>
                    <w:t xml:space="preserve">DASAECRQ </w:t>
                  </w:r>
                  <w:r>
                    <w:rPr>
                      <w:i/>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5B3AB7AF" w14:textId="77777777" w:rsidR="00895251" w:rsidRDefault="00895251" w:rsidP="00FE06EF">
                  <w:pPr>
                    <w:pStyle w:val="TableBody"/>
                  </w:pPr>
                  <w:r>
                    <w:t>MW</w:t>
                  </w:r>
                </w:p>
              </w:tc>
              <w:tc>
                <w:tcPr>
                  <w:tcW w:w="6840" w:type="dxa"/>
                  <w:tcBorders>
                    <w:top w:val="single" w:sz="4" w:space="0" w:color="auto"/>
                    <w:left w:val="single" w:sz="4" w:space="0" w:color="auto"/>
                    <w:bottom w:val="single" w:sz="4" w:space="0" w:color="auto"/>
                    <w:right w:val="single" w:sz="4" w:space="0" w:color="auto"/>
                  </w:tcBorders>
                  <w:hideMark/>
                </w:tcPr>
                <w:p w14:paraId="76A5A530" w14:textId="77777777" w:rsidR="00895251" w:rsidRDefault="00895251" w:rsidP="00FE06EF">
                  <w:pPr>
                    <w:pStyle w:val="TableBody"/>
                  </w:pPr>
                  <w:r>
                    <w:rPr>
                      <w:i/>
                    </w:rPr>
                    <w:t>Day-Ahead Self-Arranged ERCOT Contingency Reserve Quantity per QSE</w:t>
                  </w:r>
                  <w:r>
                    <w:t xml:space="preserve">—The self-arranged ECRS capacity submitted by QSE </w:t>
                  </w:r>
                  <w:r>
                    <w:rPr>
                      <w:i/>
                    </w:rPr>
                    <w:t>q</w:t>
                  </w:r>
                  <w:r>
                    <w:t xml:space="preserve"> before 1000 in the DAM for the Operating Hour.</w:t>
                  </w:r>
                </w:p>
              </w:tc>
            </w:tr>
            <w:tr w:rsidR="00895251" w14:paraId="7F5078D7" w14:textId="77777777" w:rsidTr="00FE06EF">
              <w:trPr>
                <w:cantSplit/>
              </w:trPr>
              <w:tc>
                <w:tcPr>
                  <w:tcW w:w="1973" w:type="dxa"/>
                  <w:tcBorders>
                    <w:top w:val="single" w:sz="4" w:space="0" w:color="auto"/>
                    <w:left w:val="single" w:sz="4" w:space="0" w:color="auto"/>
                    <w:bottom w:val="single" w:sz="4" w:space="0" w:color="auto"/>
                    <w:right w:val="single" w:sz="4" w:space="0" w:color="auto"/>
                  </w:tcBorders>
                  <w:hideMark/>
                </w:tcPr>
                <w:p w14:paraId="7EA95F02" w14:textId="77777777" w:rsidR="00895251" w:rsidRDefault="00895251" w:rsidP="00FE06EF">
                  <w:pPr>
                    <w:pStyle w:val="TableBody"/>
                    <w:rPr>
                      <w:i/>
                    </w:rPr>
                  </w:pPr>
                  <w:r>
                    <w:rPr>
                      <w:i/>
                    </w:rPr>
                    <w:t>q</w:t>
                  </w:r>
                </w:p>
              </w:tc>
              <w:tc>
                <w:tcPr>
                  <w:tcW w:w="900" w:type="dxa"/>
                  <w:tcBorders>
                    <w:top w:val="single" w:sz="4" w:space="0" w:color="auto"/>
                    <w:left w:val="single" w:sz="4" w:space="0" w:color="auto"/>
                    <w:bottom w:val="single" w:sz="4" w:space="0" w:color="auto"/>
                    <w:right w:val="single" w:sz="4" w:space="0" w:color="auto"/>
                  </w:tcBorders>
                  <w:hideMark/>
                </w:tcPr>
                <w:p w14:paraId="42AED10E"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4796CD58" w14:textId="77777777" w:rsidR="00895251" w:rsidRDefault="00895251" w:rsidP="00FE06EF">
                  <w:pPr>
                    <w:pStyle w:val="TableBody"/>
                  </w:pPr>
                  <w:r>
                    <w:t>A QSE.</w:t>
                  </w:r>
                </w:p>
              </w:tc>
            </w:tr>
            <w:tr w:rsidR="00895251" w14:paraId="1BC6E883" w14:textId="77777777" w:rsidTr="00FE06EF">
              <w:trPr>
                <w:cantSplit/>
              </w:trPr>
              <w:tc>
                <w:tcPr>
                  <w:tcW w:w="1973" w:type="dxa"/>
                  <w:tcBorders>
                    <w:top w:val="single" w:sz="4" w:space="0" w:color="auto"/>
                    <w:left w:val="single" w:sz="4" w:space="0" w:color="auto"/>
                    <w:bottom w:val="single" w:sz="4" w:space="0" w:color="auto"/>
                    <w:right w:val="single" w:sz="4" w:space="0" w:color="auto"/>
                  </w:tcBorders>
                  <w:hideMark/>
                </w:tcPr>
                <w:p w14:paraId="4D38C212" w14:textId="77777777" w:rsidR="00895251" w:rsidRDefault="00895251" w:rsidP="00FE06EF">
                  <w:pPr>
                    <w:pStyle w:val="TableBody"/>
                    <w:rPr>
                      <w:i/>
                    </w:rPr>
                  </w:pPr>
                  <w:r>
                    <w:rPr>
                      <w:i/>
                    </w:rPr>
                    <w:t>r</w:t>
                  </w:r>
                </w:p>
              </w:tc>
              <w:tc>
                <w:tcPr>
                  <w:tcW w:w="900" w:type="dxa"/>
                  <w:tcBorders>
                    <w:top w:val="single" w:sz="4" w:space="0" w:color="auto"/>
                    <w:left w:val="single" w:sz="4" w:space="0" w:color="auto"/>
                    <w:bottom w:val="single" w:sz="4" w:space="0" w:color="auto"/>
                    <w:right w:val="single" w:sz="4" w:space="0" w:color="auto"/>
                  </w:tcBorders>
                  <w:hideMark/>
                </w:tcPr>
                <w:p w14:paraId="157A1105" w14:textId="77777777" w:rsidR="00895251" w:rsidRDefault="00895251" w:rsidP="00FE06EF">
                  <w:pPr>
                    <w:pStyle w:val="TableBody"/>
                  </w:pPr>
                  <w:r>
                    <w:t>none</w:t>
                  </w:r>
                </w:p>
              </w:tc>
              <w:tc>
                <w:tcPr>
                  <w:tcW w:w="6840" w:type="dxa"/>
                  <w:tcBorders>
                    <w:top w:val="single" w:sz="4" w:space="0" w:color="auto"/>
                    <w:left w:val="single" w:sz="4" w:space="0" w:color="auto"/>
                    <w:bottom w:val="single" w:sz="4" w:space="0" w:color="auto"/>
                    <w:right w:val="single" w:sz="4" w:space="0" w:color="auto"/>
                  </w:tcBorders>
                  <w:hideMark/>
                </w:tcPr>
                <w:p w14:paraId="06EBB68D" w14:textId="77777777" w:rsidR="00895251" w:rsidRDefault="00895251" w:rsidP="00FE06EF">
                  <w:pPr>
                    <w:pStyle w:val="TableBody"/>
                  </w:pPr>
                  <w:r>
                    <w:t>A Resource.</w:t>
                  </w:r>
                </w:p>
              </w:tc>
            </w:tr>
          </w:tbl>
          <w:p w14:paraId="11D07EDA" w14:textId="65450822" w:rsidR="00895251" w:rsidRDefault="00895251" w:rsidP="00895251">
            <w:pPr>
              <w:pStyle w:val="BodyTextNumbered"/>
              <w:spacing w:before="240"/>
              <w:ind w:left="1440"/>
              <w:rPr>
                <w:ins w:id="1315" w:author="ERCOT" w:date="2024-01-22T09:50:00Z"/>
                <w:iCs w:val="0"/>
              </w:rPr>
            </w:pPr>
            <w:ins w:id="1316" w:author="ERCOT" w:date="2024-01-22T09:50:00Z">
              <w:r>
                <w:t>(</w:t>
              </w:r>
            </w:ins>
            <w:ins w:id="1317" w:author="ERCOT" w:date="2024-02-01T14:16:00Z">
              <w:r w:rsidR="00630B10">
                <w:t>f</w:t>
              </w:r>
            </w:ins>
            <w:ins w:id="1318" w:author="ERCOT" w:date="2024-01-22T09:50:00Z">
              <w:r>
                <w:t>)</w:t>
              </w:r>
              <w:r>
                <w:tab/>
                <w:t>For Dispatchable Reliability Reserve Service (DRRS), if applicable:</w:t>
              </w:r>
            </w:ins>
          </w:p>
          <w:p w14:paraId="223D6CEF" w14:textId="38E58BC3" w:rsidR="00895251" w:rsidRDefault="00895251" w:rsidP="00895676">
            <w:pPr>
              <w:pStyle w:val="BodyTextNumbered"/>
              <w:spacing w:after="0"/>
              <w:ind w:left="1440"/>
              <w:rPr>
                <w:ins w:id="1319" w:author="ERCOT" w:date="2024-01-22T09:50:00Z"/>
                <w:iCs w:val="0"/>
              </w:rPr>
            </w:pPr>
            <w:ins w:id="1320" w:author="ERCOT" w:date="2024-01-22T09:50:00Z">
              <w:r>
                <w:t>DARTPC</w:t>
              </w:r>
            </w:ins>
            <w:ins w:id="1321" w:author="ERCOT" w:date="2024-01-22T09:51:00Z">
              <w:r>
                <w:t>DRR</w:t>
              </w:r>
            </w:ins>
            <w:ins w:id="1322" w:author="ERCOT" w:date="2024-01-22T09:50:00Z">
              <w:r>
                <w:t xml:space="preserve">AMT </w:t>
              </w:r>
              <w:r>
                <w:rPr>
                  <w:i/>
                  <w:vertAlign w:val="subscript"/>
                </w:rPr>
                <w:t>q</w:t>
              </w:r>
              <w:r>
                <w:t xml:space="preserve"> = (DA</w:t>
              </w:r>
            </w:ins>
            <w:ins w:id="1323" w:author="ERCOT" w:date="2024-01-22T09:51:00Z">
              <w:r>
                <w:t>DRR</w:t>
              </w:r>
            </w:ins>
            <w:ins w:id="1324" w:author="ERCOT" w:date="2024-01-22T09:50:00Z">
              <w:r>
                <w:t xml:space="preserve">NOBL </w:t>
              </w:r>
              <w:r>
                <w:rPr>
                  <w:i/>
                  <w:vertAlign w:val="subscript"/>
                </w:rPr>
                <w:t>q</w:t>
              </w:r>
              <w:r>
                <w:t xml:space="preserve"> – DASA</w:t>
              </w:r>
            </w:ins>
            <w:ins w:id="1325" w:author="ERCOT" w:date="2024-01-22T09:51:00Z">
              <w:r>
                <w:t>DRR</w:t>
              </w:r>
            </w:ins>
            <w:ins w:id="1326" w:author="ERCOT" w:date="2024-01-22T09:50:00Z">
              <w:r>
                <w:t xml:space="preserve">Q </w:t>
              </w:r>
              <w:r>
                <w:rPr>
                  <w:i/>
                  <w:vertAlign w:val="subscript"/>
                </w:rPr>
                <w:t>q</w:t>
              </w:r>
              <w:r>
                <w:t xml:space="preserve">) * </w:t>
              </w:r>
            </w:ins>
            <w:ins w:id="1327" w:author="ERCOT" w:date="2024-02-05T09:44:00Z">
              <w:r w:rsidR="008E0348">
                <w:t xml:space="preserve">                           </w:t>
              </w:r>
            </w:ins>
            <w:ins w:id="1328" w:author="ERCOT" w:date="2024-01-22T09:50:00Z">
              <w:r>
                <w:t>DA</w:t>
              </w:r>
            </w:ins>
            <w:ins w:id="1329" w:author="ERCOT" w:date="2024-01-22T09:51:00Z">
              <w:r>
                <w:t>DR</w:t>
              </w:r>
            </w:ins>
            <w:ins w:id="1330" w:author="ERCOT" w:date="2024-01-22T09:50:00Z">
              <w:r>
                <w:t xml:space="preserve">RPR </w:t>
              </w:r>
            </w:ins>
            <w:ins w:id="1331" w:author="ERCOT" w:date="2024-02-05T09:44:00Z">
              <w:r w:rsidR="008E0348">
                <w:t xml:space="preserve"> </w:t>
              </w:r>
            </w:ins>
            <w:ins w:id="1332" w:author="ERCOT" w:date="2024-01-22T09:50:00Z">
              <w:r>
                <w:t>–   DA</w:t>
              </w:r>
            </w:ins>
            <w:ins w:id="1333" w:author="ERCOT" w:date="2024-01-22T09:51:00Z">
              <w:r>
                <w:t>DRR</w:t>
              </w:r>
            </w:ins>
            <w:ins w:id="1334" w:author="ERCOT" w:date="2024-01-22T09:50:00Z">
              <w:r>
                <w:t xml:space="preserve">AMT </w:t>
              </w:r>
              <w:r>
                <w:rPr>
                  <w:i/>
                  <w:vertAlign w:val="subscript"/>
                </w:rPr>
                <w:t>q</w:t>
              </w:r>
            </w:ins>
          </w:p>
          <w:p w14:paraId="2988D894" w14:textId="77777777" w:rsidR="00895251" w:rsidRDefault="00895251" w:rsidP="00895251">
            <w:pPr>
              <w:pStyle w:val="BodyTextNumbered"/>
              <w:rPr>
                <w:ins w:id="1335" w:author="ERCOT" w:date="2024-01-22T09:50:00Z"/>
                <w:iCs w:val="0"/>
              </w:rPr>
            </w:pPr>
            <w:ins w:id="1336" w:author="ERCOT" w:date="2024-01-22T09:50:00Z">
              <w:r>
                <w:t>Where:</w:t>
              </w:r>
            </w:ins>
          </w:p>
          <w:p w14:paraId="01E971BF" w14:textId="703659E2" w:rsidR="00895251" w:rsidRDefault="008E0348" w:rsidP="00895251">
            <w:pPr>
              <w:pStyle w:val="BodyTextNumbered"/>
              <w:ind w:left="1440"/>
              <w:rPr>
                <w:ins w:id="1337" w:author="ERCOT" w:date="2024-01-22T09:50:00Z"/>
                <w:iCs w:val="0"/>
              </w:rPr>
            </w:pPr>
            <w:del w:id="1338" w:author="ERCOT" w:date="2024-02-07T15:43:00Z">
              <w:r w:rsidRPr="00F80C33" w:rsidDel="00895676">
                <w:fldChar w:fldCharType="begin"/>
              </w:r>
              <w:r w:rsidRPr="00F80C33" w:rsidDel="00895676">
                <w:fldChar w:fldCharType="separate"/>
              </w:r>
              <w:r w:rsidRPr="00F80C33" w:rsidDel="00895676">
                <w:fldChar w:fldCharType="end"/>
              </w:r>
            </w:del>
            <w:ins w:id="1339" w:author="ERCOT" w:date="2024-01-22T09:50:00Z">
              <w:r w:rsidR="00895251">
                <w:t>DA</w:t>
              </w:r>
            </w:ins>
            <w:ins w:id="1340" w:author="ERCOT" w:date="2024-01-22T09:51:00Z">
              <w:r w:rsidR="00895251">
                <w:t>DR</w:t>
              </w:r>
            </w:ins>
            <w:ins w:id="1341" w:author="ERCOT" w:date="2024-01-22T09:50:00Z">
              <w:r w:rsidR="00895251">
                <w:t xml:space="preserve">RNOBL </w:t>
              </w:r>
              <w:r w:rsidR="00895251">
                <w:rPr>
                  <w:i/>
                  <w:vertAlign w:val="subscript"/>
                </w:rPr>
                <w:t>q</w:t>
              </w:r>
              <w:r w:rsidR="00895251">
                <w:t xml:space="preserve"> = DAPC</w:t>
              </w:r>
            </w:ins>
            <w:ins w:id="1342" w:author="ERCOT" w:date="2024-01-22T09:51:00Z">
              <w:r w:rsidR="00895251">
                <w:t>DR</w:t>
              </w:r>
            </w:ins>
            <w:ins w:id="1343" w:author="ERCOT" w:date="2024-01-22T09:50:00Z">
              <w:r w:rsidR="00895251">
                <w:t xml:space="preserve">RQTOT * HLRS </w:t>
              </w:r>
              <w:r w:rsidR="00895251">
                <w:rPr>
                  <w:i/>
                  <w:vertAlign w:val="subscript"/>
                </w:rPr>
                <w:t>q</w:t>
              </w:r>
            </w:ins>
          </w:p>
          <w:p w14:paraId="73BD66E7" w14:textId="4A501604" w:rsidR="00895251" w:rsidRDefault="6D83C740" w:rsidP="00895251">
            <w:pPr>
              <w:pStyle w:val="BodyTextNumbered"/>
              <w:ind w:left="1440"/>
              <w:rPr>
                <w:ins w:id="1344" w:author="ERCOT" w:date="2024-01-22T09:50:00Z"/>
              </w:rPr>
            </w:pPr>
            <w:ins w:id="1345" w:author="ERCOT" w:date="2024-01-22T09:50:00Z">
              <w:r>
                <w:t>DAPC</w:t>
              </w:r>
            </w:ins>
            <w:ins w:id="1346" w:author="ERCOT" w:date="2024-01-22T09:52:00Z">
              <w:r>
                <w:t>DR</w:t>
              </w:r>
            </w:ins>
            <w:ins w:id="1347" w:author="ERCOT" w:date="2024-01-22T09:50:00Z">
              <w:r>
                <w:t xml:space="preserve">RQTOT  =  </w:t>
              </w:r>
            </w:ins>
            <w:ins w:id="1348" w:author="ERCOT" w:date="2025-11-20T18:24:00Z" w16du:dateUtc="2025-11-21T00:24:00Z">
              <w:r w:rsidR="00B85924" w:rsidRPr="00F80C33">
                <w:rPr>
                  <w:position w:val="-22"/>
                </w:rPr>
                <w:object w:dxaOrig="220" w:dyaOrig="460" w14:anchorId="76610070">
                  <v:shape id="_x0000_i1172" type="#_x0000_t75" style="width:19.8pt;height:28.2pt" o:ole="">
                    <v:imagedata r:id="rId201" o:title=""/>
                  </v:shape>
                  <o:OLEObject Type="Embed" ProgID="Equation.3" ShapeID="_x0000_i1172" DrawAspect="Content" ObjectID="_1825175740" r:id="rId202"/>
                </w:object>
              </w:r>
            </w:ins>
            <w:ins w:id="1349" w:author="ERCOT" w:date="2024-01-22T09:50:00Z">
              <w:r>
                <w:t>(</w:t>
              </w:r>
            </w:ins>
            <w:r w:rsidR="007342A5">
              <w:rPr>
                <w:position w:val="-18"/>
              </w:rPr>
              <w:object w:dxaOrig="285" w:dyaOrig="570" w14:anchorId="74B5574B">
                <v:shape id="_x0000_i1173" type="#_x0000_t75" style="width:15pt;height:27pt" o:ole="">
                  <v:imagedata r:id="rId191" o:title=""/>
                </v:shape>
                <o:OLEObject Type="Embed" ProgID="Equation.3" ShapeID="_x0000_i1173" DrawAspect="Content" ObjectID="_1825175741" r:id="rId203"/>
              </w:object>
            </w:r>
            <w:ins w:id="1350" w:author="ERCOT" w:date="2024-01-22T09:50:00Z">
              <w:r>
                <w:t>PC</w:t>
              </w:r>
            </w:ins>
            <w:ins w:id="1351" w:author="ERCOT" w:date="2024-01-22T09:52:00Z">
              <w:r>
                <w:t>DR</w:t>
              </w:r>
            </w:ins>
            <w:ins w:id="1352" w:author="ERCOT" w:date="2024-01-22T09:50:00Z">
              <w:r>
                <w:t>RR</w:t>
              </w:r>
              <w:r w:rsidRPr="123F4559">
                <w:rPr>
                  <w:i/>
                </w:rPr>
                <w:t xml:space="preserve"> </w:t>
              </w:r>
              <w:r w:rsidRPr="123F4559">
                <w:rPr>
                  <w:i/>
                  <w:vertAlign w:val="subscript"/>
                </w:rPr>
                <w:t>r, q, DAM</w:t>
              </w:r>
              <w:r w:rsidR="51346626">
                <w:t xml:space="preserve"> </w:t>
              </w:r>
              <w:r>
                <w:t xml:space="preserve">+ </w:t>
              </w:r>
            </w:ins>
            <w:ins w:id="1353" w:author="ERCOT" w:date="2025-07-28T10:51:00Z" w16du:dateUtc="2025-07-28T15:51:00Z">
              <w:r w:rsidR="067DEEAA">
                <w:t xml:space="preserve">DAECROAWD </w:t>
              </w:r>
              <w:r w:rsidR="067DEEAA" w:rsidRPr="123F4559">
                <w:rPr>
                  <w:i/>
                  <w:vertAlign w:val="subscript"/>
                </w:rPr>
                <w:t>q</w:t>
              </w:r>
              <w:r w:rsidR="067DEEAA">
                <w:t xml:space="preserve"> + </w:t>
              </w:r>
            </w:ins>
            <w:ins w:id="1354" w:author="ERCOT" w:date="2024-01-22T09:50:00Z">
              <w:r>
                <w:t>DASA</w:t>
              </w:r>
            </w:ins>
            <w:ins w:id="1355" w:author="ERCOT" w:date="2024-01-22T09:52:00Z">
              <w:r>
                <w:t>DR</w:t>
              </w:r>
            </w:ins>
            <w:ins w:id="1356" w:author="ERCOT" w:date="2024-01-22T09:50:00Z">
              <w:r>
                <w:t xml:space="preserve">RQ </w:t>
              </w:r>
              <w:r w:rsidRPr="123F4559">
                <w:rPr>
                  <w:i/>
                  <w:vertAlign w:val="subscript"/>
                </w:rPr>
                <w:t>q</w:t>
              </w:r>
              <w:r>
                <w:t>)</w:t>
              </w:r>
            </w:ins>
          </w:p>
          <w:p w14:paraId="4421A6CE" w14:textId="77777777" w:rsidR="00895251" w:rsidRDefault="00895251" w:rsidP="00895251">
            <w:pPr>
              <w:rPr>
                <w:ins w:id="1357" w:author="ERCOT" w:date="2024-01-22T09:50:00Z"/>
              </w:rPr>
            </w:pPr>
            <w:ins w:id="1358" w:author="ERCOT" w:date="2024-01-22T09:50:00Z">
              <w:r>
                <w:t>The above variables are defined as follows:</w:t>
              </w:r>
            </w:ins>
          </w:p>
          <w:tbl>
            <w:tblPr>
              <w:tblW w:w="909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0"/>
              <w:gridCol w:w="755"/>
              <w:gridCol w:w="6235"/>
            </w:tblGrid>
            <w:tr w:rsidR="00AD7DB6" w14:paraId="6279FBA5" w14:textId="77777777" w:rsidTr="00582CEF">
              <w:trPr>
                <w:cantSplit/>
                <w:tblHeader/>
                <w:ins w:id="1359"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5A08F331" w14:textId="77777777" w:rsidR="00895251" w:rsidRPr="008E28C2" w:rsidRDefault="00895251" w:rsidP="00895251">
                  <w:pPr>
                    <w:pStyle w:val="TableHead"/>
                    <w:rPr>
                      <w:ins w:id="1360" w:author="ERCOT" w:date="2024-01-22T09:50:00Z"/>
                    </w:rPr>
                  </w:pPr>
                  <w:ins w:id="1361" w:author="ERCOT" w:date="2024-01-22T09:50:00Z">
                    <w:r w:rsidRPr="00221A13">
                      <w:rPr>
                        <w:iCs w:val="0"/>
                      </w:rPr>
                      <w:t>Variable</w:t>
                    </w:r>
                  </w:ins>
                </w:p>
              </w:tc>
              <w:tc>
                <w:tcPr>
                  <w:tcW w:w="755" w:type="dxa"/>
                  <w:tcBorders>
                    <w:top w:val="single" w:sz="4" w:space="0" w:color="auto"/>
                    <w:left w:val="single" w:sz="4" w:space="0" w:color="auto"/>
                    <w:bottom w:val="single" w:sz="4" w:space="0" w:color="auto"/>
                    <w:right w:val="single" w:sz="4" w:space="0" w:color="auto"/>
                  </w:tcBorders>
                  <w:hideMark/>
                </w:tcPr>
                <w:p w14:paraId="24668E25" w14:textId="77777777" w:rsidR="00895251" w:rsidRDefault="00895251" w:rsidP="00895251">
                  <w:pPr>
                    <w:pStyle w:val="TableHead"/>
                    <w:rPr>
                      <w:ins w:id="1362" w:author="ERCOT" w:date="2024-01-22T09:50:00Z"/>
                    </w:rPr>
                  </w:pPr>
                  <w:ins w:id="1363" w:author="ERCOT" w:date="2024-01-22T09:50:00Z">
                    <w:r>
                      <w:t>Unit</w:t>
                    </w:r>
                  </w:ins>
                </w:p>
              </w:tc>
              <w:tc>
                <w:tcPr>
                  <w:tcW w:w="6235" w:type="dxa"/>
                  <w:tcBorders>
                    <w:top w:val="single" w:sz="4" w:space="0" w:color="auto"/>
                    <w:left w:val="single" w:sz="4" w:space="0" w:color="auto"/>
                    <w:bottom w:val="single" w:sz="4" w:space="0" w:color="auto"/>
                    <w:right w:val="single" w:sz="4" w:space="0" w:color="auto"/>
                  </w:tcBorders>
                  <w:hideMark/>
                </w:tcPr>
                <w:p w14:paraId="0D67F823" w14:textId="77777777" w:rsidR="00895251" w:rsidRDefault="00895251" w:rsidP="00895251">
                  <w:pPr>
                    <w:pStyle w:val="TableHead"/>
                    <w:rPr>
                      <w:ins w:id="1364" w:author="ERCOT" w:date="2024-01-22T09:50:00Z"/>
                    </w:rPr>
                  </w:pPr>
                  <w:ins w:id="1365" w:author="ERCOT" w:date="2024-01-22T09:50:00Z">
                    <w:r>
                      <w:t>Description</w:t>
                    </w:r>
                  </w:ins>
                </w:p>
              </w:tc>
            </w:tr>
            <w:tr w:rsidR="00AD7DB6" w14:paraId="3B44E041" w14:textId="77777777" w:rsidTr="00582CEF">
              <w:trPr>
                <w:cantSplit/>
                <w:ins w:id="1366"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6C27A0FF" w14:textId="43E164E4" w:rsidR="00895251" w:rsidRPr="008E28C2" w:rsidRDefault="00895251" w:rsidP="00895251">
                  <w:pPr>
                    <w:pStyle w:val="TableBody"/>
                    <w:rPr>
                      <w:ins w:id="1367" w:author="ERCOT" w:date="2024-01-22T09:50:00Z"/>
                    </w:rPr>
                  </w:pPr>
                  <w:ins w:id="1368" w:author="ERCOT" w:date="2024-01-22T09:50:00Z">
                    <w:r w:rsidRPr="00221A13">
                      <w:t>DARTPC</w:t>
                    </w:r>
                  </w:ins>
                  <w:ins w:id="1369" w:author="ERCOT" w:date="2024-01-22T09:57:00Z">
                    <w:r w:rsidR="00AD7DB6">
                      <w:t>DRR</w:t>
                    </w:r>
                  </w:ins>
                  <w:ins w:id="1370" w:author="ERCOT" w:date="2024-01-22T09:50:00Z">
                    <w:r w:rsidRPr="00221A13">
                      <w:t xml:space="preserve">AMT </w:t>
                    </w:r>
                    <w:r w:rsidRPr="00221A13">
                      <w:rPr>
                        <w:i/>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47583B7D" w14:textId="77777777" w:rsidR="00895251" w:rsidRDefault="00895251" w:rsidP="00895251">
                  <w:pPr>
                    <w:pStyle w:val="TableBody"/>
                    <w:rPr>
                      <w:ins w:id="1371" w:author="ERCOT" w:date="2024-01-22T09:50:00Z"/>
                    </w:rPr>
                  </w:pPr>
                  <w:ins w:id="1372" w:author="ERCOT" w:date="2024-01-22T09:50:00Z">
                    <w:r>
                      <w:t>$</w:t>
                    </w:r>
                  </w:ins>
                </w:p>
              </w:tc>
              <w:tc>
                <w:tcPr>
                  <w:tcW w:w="6235" w:type="dxa"/>
                  <w:tcBorders>
                    <w:top w:val="single" w:sz="4" w:space="0" w:color="auto"/>
                    <w:left w:val="single" w:sz="4" w:space="0" w:color="auto"/>
                    <w:bottom w:val="single" w:sz="4" w:space="0" w:color="auto"/>
                    <w:right w:val="single" w:sz="4" w:space="0" w:color="auto"/>
                  </w:tcBorders>
                  <w:hideMark/>
                </w:tcPr>
                <w:p w14:paraId="1EEF1722" w14:textId="3E5E77F6" w:rsidR="00895251" w:rsidRDefault="00895251" w:rsidP="00895251">
                  <w:pPr>
                    <w:pStyle w:val="TableBody"/>
                    <w:rPr>
                      <w:ins w:id="1373" w:author="ERCOT" w:date="2024-01-22T09:50:00Z"/>
                    </w:rPr>
                  </w:pPr>
                  <w:ins w:id="1374" w:author="ERCOT" w:date="2024-01-22T09:50:00Z">
                    <w:r>
                      <w:rPr>
                        <w:i/>
                      </w:rPr>
                      <w:t xml:space="preserve">Day-Ahead Updated Real-Time Procured Capacity for </w:t>
                    </w:r>
                  </w:ins>
                  <w:ins w:id="1375" w:author="ERCOT" w:date="2024-01-22T09:58:00Z">
                    <w:r w:rsidR="00AD7DB6">
                      <w:rPr>
                        <w:i/>
                        <w:iCs w:val="0"/>
                      </w:rPr>
                      <w:t>Dispatchable Reliability Reserve</w:t>
                    </w:r>
                  </w:ins>
                  <w:ins w:id="1376" w:author="ERCOT" w:date="2024-01-22T09:50:00Z">
                    <w:r>
                      <w:rPr>
                        <w:i/>
                        <w:iCs w:val="0"/>
                      </w:rPr>
                      <w:t xml:space="preserve"> Service </w:t>
                    </w:r>
                    <w:r>
                      <w:rPr>
                        <w:i/>
                      </w:rPr>
                      <w:t>Amount by QSE</w:t>
                    </w:r>
                    <w:r w:rsidR="00FB7A9A">
                      <w:t>—</w:t>
                    </w:r>
                    <w:r>
                      <w:t xml:space="preserve">The payment or charge to QSE </w:t>
                    </w:r>
                    <w:r w:rsidRPr="00221A13">
                      <w:rPr>
                        <w:i/>
                      </w:rPr>
                      <w:t>q</w:t>
                    </w:r>
                    <w:r>
                      <w:t xml:space="preserve"> for </w:t>
                    </w:r>
                  </w:ins>
                  <w:ins w:id="1377" w:author="ERCOT" w:date="2024-01-22T09:58:00Z">
                    <w:r w:rsidR="00AD7DB6">
                      <w:t>DRRS</w:t>
                    </w:r>
                  </w:ins>
                  <w:ins w:id="1378" w:author="ERCOT" w:date="2024-01-22T09:50:00Z">
                    <w:r>
                      <w:t xml:space="preserve"> for the re-calculated Real-Time obligation for the Operating Hour.</w:t>
                    </w:r>
                  </w:ins>
                </w:p>
              </w:tc>
            </w:tr>
            <w:tr w:rsidR="00AD7DB6" w14:paraId="673FE174" w14:textId="77777777" w:rsidTr="00582CEF">
              <w:trPr>
                <w:cantSplit/>
                <w:ins w:id="1379"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0EB25F93" w14:textId="4F5B21E6" w:rsidR="00895251" w:rsidRDefault="00895251" w:rsidP="00895251">
                  <w:pPr>
                    <w:pStyle w:val="TableBody"/>
                    <w:rPr>
                      <w:ins w:id="1380" w:author="ERCOT" w:date="2024-01-22T09:50:00Z"/>
                    </w:rPr>
                  </w:pPr>
                  <w:ins w:id="1381" w:author="ERCOT" w:date="2024-01-22T09:50:00Z">
                    <w:r>
                      <w:t>DA</w:t>
                    </w:r>
                  </w:ins>
                  <w:ins w:id="1382" w:author="ERCOT" w:date="2024-01-22T09:57:00Z">
                    <w:r w:rsidR="00AD7DB6">
                      <w:t>DRR</w:t>
                    </w:r>
                  </w:ins>
                  <w:ins w:id="1383" w:author="ERCOT" w:date="2024-01-22T09:50:00Z">
                    <w:r>
                      <w:t>PR</w:t>
                    </w:r>
                  </w:ins>
                </w:p>
              </w:tc>
              <w:tc>
                <w:tcPr>
                  <w:tcW w:w="755" w:type="dxa"/>
                  <w:tcBorders>
                    <w:top w:val="single" w:sz="4" w:space="0" w:color="auto"/>
                    <w:left w:val="single" w:sz="4" w:space="0" w:color="auto"/>
                    <w:bottom w:val="single" w:sz="4" w:space="0" w:color="auto"/>
                    <w:right w:val="single" w:sz="4" w:space="0" w:color="auto"/>
                  </w:tcBorders>
                  <w:hideMark/>
                </w:tcPr>
                <w:p w14:paraId="6C0943F2" w14:textId="77777777" w:rsidR="00895251" w:rsidRDefault="00895251" w:rsidP="00895251">
                  <w:pPr>
                    <w:pStyle w:val="TableBody"/>
                    <w:rPr>
                      <w:ins w:id="1384" w:author="ERCOT" w:date="2024-01-22T09:50:00Z"/>
                    </w:rPr>
                  </w:pPr>
                  <w:ins w:id="1385" w:author="ERCOT" w:date="2024-01-22T09:50:00Z">
                    <w:r>
                      <w:t>$/MW</w:t>
                    </w:r>
                  </w:ins>
                </w:p>
              </w:tc>
              <w:tc>
                <w:tcPr>
                  <w:tcW w:w="6235" w:type="dxa"/>
                  <w:tcBorders>
                    <w:top w:val="single" w:sz="4" w:space="0" w:color="auto"/>
                    <w:left w:val="single" w:sz="4" w:space="0" w:color="auto"/>
                    <w:bottom w:val="single" w:sz="4" w:space="0" w:color="auto"/>
                    <w:right w:val="single" w:sz="4" w:space="0" w:color="auto"/>
                  </w:tcBorders>
                  <w:hideMark/>
                </w:tcPr>
                <w:p w14:paraId="3A8087EF" w14:textId="64F1B666" w:rsidR="00895251" w:rsidRDefault="00895251" w:rsidP="00895251">
                  <w:pPr>
                    <w:pStyle w:val="TableBody"/>
                    <w:rPr>
                      <w:ins w:id="1386" w:author="ERCOT" w:date="2024-01-22T09:50:00Z"/>
                      <w:i/>
                    </w:rPr>
                  </w:pPr>
                  <w:ins w:id="1387" w:author="ERCOT" w:date="2024-01-22T09:50:00Z">
                    <w:r>
                      <w:rPr>
                        <w:i/>
                      </w:rPr>
                      <w:t xml:space="preserve">Day-Ahead </w:t>
                    </w:r>
                  </w:ins>
                  <w:ins w:id="1388" w:author="ERCOT" w:date="2024-01-22T09:58:00Z">
                    <w:r w:rsidR="00AD7DB6">
                      <w:rPr>
                        <w:i/>
                      </w:rPr>
                      <w:t xml:space="preserve">Dispatchable Reliability Reserve Service </w:t>
                    </w:r>
                  </w:ins>
                  <w:ins w:id="1389" w:author="ERCOT" w:date="2024-01-22T09:50:00Z">
                    <w:r>
                      <w:rPr>
                        <w:i/>
                      </w:rPr>
                      <w:t>Price</w:t>
                    </w:r>
                    <w:r>
                      <w:t xml:space="preserve">—The DAM </w:t>
                    </w:r>
                  </w:ins>
                  <w:ins w:id="1390" w:author="ERCOT" w:date="2024-01-22T10:02:00Z">
                    <w:r w:rsidR="00AD7DB6">
                      <w:t xml:space="preserve">DRRS </w:t>
                    </w:r>
                  </w:ins>
                  <w:ins w:id="1391" w:author="ERCOT" w:date="2024-01-22T09:50:00Z">
                    <w:r>
                      <w:t>price for the Operating Hour.</w:t>
                    </w:r>
                  </w:ins>
                </w:p>
              </w:tc>
            </w:tr>
            <w:tr w:rsidR="00AD7DB6" w14:paraId="5430EFC4" w14:textId="77777777" w:rsidTr="00582CEF">
              <w:trPr>
                <w:cantSplit/>
                <w:ins w:id="1392"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424E794A" w14:textId="19C24F99" w:rsidR="00895251" w:rsidRDefault="00895251" w:rsidP="00895251">
                  <w:pPr>
                    <w:pStyle w:val="TableBody"/>
                    <w:rPr>
                      <w:ins w:id="1393" w:author="ERCOT" w:date="2024-01-22T09:50:00Z"/>
                    </w:rPr>
                  </w:pPr>
                  <w:ins w:id="1394" w:author="ERCOT" w:date="2024-01-22T09:50:00Z">
                    <w:r>
                      <w:t>DA</w:t>
                    </w:r>
                  </w:ins>
                  <w:ins w:id="1395" w:author="ERCOT" w:date="2024-01-22T10:02:00Z">
                    <w:r w:rsidR="00AD7DB6">
                      <w:t>DRR</w:t>
                    </w:r>
                  </w:ins>
                  <w:ins w:id="1396" w:author="ERCOT" w:date="2024-01-22T09:50:00Z">
                    <w:r>
                      <w:t>NOBL</w:t>
                    </w:r>
                    <w:r>
                      <w:rPr>
                        <w:vertAlign w:val="subscript"/>
                      </w:rPr>
                      <w:t xml:space="preserve"> </w:t>
                    </w:r>
                    <w:r>
                      <w:rPr>
                        <w:i/>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578FE951" w14:textId="77777777" w:rsidR="00895251" w:rsidRDefault="00895251" w:rsidP="00895251">
                  <w:pPr>
                    <w:pStyle w:val="TableBody"/>
                    <w:rPr>
                      <w:ins w:id="1397" w:author="ERCOT" w:date="2024-01-22T09:50:00Z"/>
                    </w:rPr>
                  </w:pPr>
                  <w:ins w:id="1398" w:author="ERCOT" w:date="2024-01-22T09:50:00Z">
                    <w:r>
                      <w:t>MW</w:t>
                    </w:r>
                  </w:ins>
                </w:p>
              </w:tc>
              <w:tc>
                <w:tcPr>
                  <w:tcW w:w="6235" w:type="dxa"/>
                  <w:tcBorders>
                    <w:top w:val="single" w:sz="4" w:space="0" w:color="auto"/>
                    <w:left w:val="single" w:sz="4" w:space="0" w:color="auto"/>
                    <w:bottom w:val="single" w:sz="4" w:space="0" w:color="auto"/>
                    <w:right w:val="single" w:sz="4" w:space="0" w:color="auto"/>
                  </w:tcBorders>
                  <w:hideMark/>
                </w:tcPr>
                <w:p w14:paraId="46F6B5AC" w14:textId="21228564" w:rsidR="00895251" w:rsidRDefault="00895251" w:rsidP="00895251">
                  <w:pPr>
                    <w:pStyle w:val="TableBody"/>
                    <w:rPr>
                      <w:ins w:id="1399" w:author="ERCOT" w:date="2024-01-22T09:50:00Z"/>
                    </w:rPr>
                  </w:pPr>
                  <w:ins w:id="1400" w:author="ERCOT" w:date="2024-01-22T09:50:00Z">
                    <w:r>
                      <w:rPr>
                        <w:i/>
                      </w:rPr>
                      <w:t xml:space="preserve">Day-Ahead </w:t>
                    </w:r>
                  </w:ins>
                  <w:ins w:id="1401" w:author="ERCOT" w:date="2024-01-22T09:58:00Z">
                    <w:r w:rsidR="00AD7DB6">
                      <w:rPr>
                        <w:i/>
                      </w:rPr>
                      <w:t xml:space="preserve">Dispatchable Reliability Reserve Service </w:t>
                    </w:r>
                  </w:ins>
                  <w:ins w:id="1402" w:author="ERCOT" w:date="2024-01-22T09:50:00Z">
                    <w:r>
                      <w:rPr>
                        <w:i/>
                      </w:rPr>
                      <w:t>New Obligation per QSE</w:t>
                    </w:r>
                    <w:r>
                      <w:t xml:space="preserve">—The updated </w:t>
                    </w:r>
                  </w:ins>
                  <w:ins w:id="1403" w:author="ERCOT" w:date="2024-01-22T10:02:00Z">
                    <w:r w:rsidR="00AD7DB6">
                      <w:t xml:space="preserve">DRRS </w:t>
                    </w:r>
                  </w:ins>
                  <w:ins w:id="1404" w:author="ERCOT" w:date="2024-01-22T09:50:00Z">
                    <w:r>
                      <w:t xml:space="preserve">Ancillary Service Obligation in Real-Time for QSE </w:t>
                    </w:r>
                    <w:r>
                      <w:rPr>
                        <w:i/>
                      </w:rPr>
                      <w:t>q</w:t>
                    </w:r>
                    <w:r>
                      <w:t xml:space="preserve"> for the Operating Hour.</w:t>
                    </w:r>
                  </w:ins>
                </w:p>
              </w:tc>
            </w:tr>
            <w:tr w:rsidR="00AD7DB6" w14:paraId="21928EBF" w14:textId="77777777" w:rsidTr="00582CEF">
              <w:trPr>
                <w:cantSplit/>
                <w:ins w:id="1405"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193F49F3" w14:textId="38F4A1D2" w:rsidR="00895251" w:rsidRDefault="00895251" w:rsidP="00895251">
                  <w:pPr>
                    <w:pStyle w:val="TableBody"/>
                    <w:rPr>
                      <w:ins w:id="1406" w:author="ERCOT" w:date="2024-01-22T09:50:00Z"/>
                      <w:iCs w:val="0"/>
                    </w:rPr>
                  </w:pPr>
                  <w:ins w:id="1407" w:author="ERCOT" w:date="2024-01-22T09:50:00Z">
                    <w:r>
                      <w:t>PC</w:t>
                    </w:r>
                  </w:ins>
                  <w:ins w:id="1408" w:author="ERCOT" w:date="2024-01-22T10:02:00Z">
                    <w:r w:rsidR="00AD7DB6">
                      <w:t>DRR</w:t>
                    </w:r>
                  </w:ins>
                  <w:ins w:id="1409" w:author="ERCOT" w:date="2024-01-22T09:50:00Z">
                    <w:r>
                      <w:t xml:space="preserve">R </w:t>
                    </w:r>
                    <w:r>
                      <w:rPr>
                        <w:i/>
                        <w:vertAlign w:val="subscript"/>
                      </w:rPr>
                      <w:t>r,</w:t>
                    </w:r>
                    <w:r>
                      <w:rPr>
                        <w:i/>
                      </w:rPr>
                      <w:t xml:space="preserve"> </w:t>
                    </w:r>
                    <w:r>
                      <w:rPr>
                        <w:i/>
                        <w:vertAlign w:val="subscript"/>
                      </w:rPr>
                      <w:t>q, DAM</w:t>
                    </w:r>
                  </w:ins>
                </w:p>
              </w:tc>
              <w:tc>
                <w:tcPr>
                  <w:tcW w:w="755" w:type="dxa"/>
                  <w:tcBorders>
                    <w:top w:val="single" w:sz="4" w:space="0" w:color="auto"/>
                    <w:left w:val="single" w:sz="4" w:space="0" w:color="auto"/>
                    <w:bottom w:val="single" w:sz="4" w:space="0" w:color="auto"/>
                    <w:right w:val="single" w:sz="4" w:space="0" w:color="auto"/>
                  </w:tcBorders>
                  <w:hideMark/>
                </w:tcPr>
                <w:p w14:paraId="2C04AB73" w14:textId="77777777" w:rsidR="00895251" w:rsidRDefault="00895251" w:rsidP="00895251">
                  <w:pPr>
                    <w:pStyle w:val="TableBody"/>
                    <w:rPr>
                      <w:ins w:id="1410" w:author="ERCOT" w:date="2024-01-22T09:50:00Z"/>
                      <w:iCs w:val="0"/>
                    </w:rPr>
                  </w:pPr>
                  <w:ins w:id="1411" w:author="ERCOT" w:date="2024-01-22T09:50:00Z">
                    <w:r>
                      <w:t>MW</w:t>
                    </w:r>
                  </w:ins>
                </w:p>
              </w:tc>
              <w:tc>
                <w:tcPr>
                  <w:tcW w:w="6235" w:type="dxa"/>
                  <w:tcBorders>
                    <w:top w:val="single" w:sz="4" w:space="0" w:color="auto"/>
                    <w:left w:val="single" w:sz="4" w:space="0" w:color="auto"/>
                    <w:bottom w:val="single" w:sz="4" w:space="0" w:color="auto"/>
                    <w:right w:val="single" w:sz="4" w:space="0" w:color="auto"/>
                  </w:tcBorders>
                  <w:hideMark/>
                </w:tcPr>
                <w:p w14:paraId="4A321449" w14:textId="2B09567F" w:rsidR="00895251" w:rsidRDefault="00895251" w:rsidP="00895251">
                  <w:pPr>
                    <w:pStyle w:val="TableBody"/>
                    <w:rPr>
                      <w:ins w:id="1412" w:author="ERCOT" w:date="2024-01-22T09:50:00Z"/>
                      <w:i/>
                    </w:rPr>
                  </w:pPr>
                  <w:ins w:id="1413" w:author="ERCOT" w:date="2024-01-22T09:50:00Z">
                    <w:r>
                      <w:rPr>
                        <w:i/>
                        <w:iCs w:val="0"/>
                      </w:rPr>
                      <w:t xml:space="preserve">Procured Capacity for </w:t>
                    </w:r>
                  </w:ins>
                  <w:ins w:id="1414" w:author="ERCOT" w:date="2024-01-22T09:59:00Z">
                    <w:r w:rsidR="00AD7DB6">
                      <w:rPr>
                        <w:i/>
                      </w:rPr>
                      <w:t xml:space="preserve">Dispatchable Reliability Reserve Service </w:t>
                    </w:r>
                  </w:ins>
                  <w:ins w:id="1415" w:author="ERCOT" w:date="2024-01-22T09:50:00Z">
                    <w:r>
                      <w:rPr>
                        <w:i/>
                        <w:iCs w:val="0"/>
                      </w:rPr>
                      <w:t>per Resource per QSE in DAM</w:t>
                    </w:r>
                    <w:r>
                      <w:rPr>
                        <w:iCs w:val="0"/>
                      </w:rPr>
                      <w:t xml:space="preserve">—The </w:t>
                    </w:r>
                  </w:ins>
                  <w:ins w:id="1416" w:author="ERCOT" w:date="2024-01-22T10:02:00Z">
                    <w:r w:rsidR="00AD7DB6">
                      <w:t>DRRS</w:t>
                    </w:r>
                    <w:r w:rsidR="00AD7DB6">
                      <w:rPr>
                        <w:iCs w:val="0"/>
                      </w:rPr>
                      <w:t xml:space="preserve"> </w:t>
                    </w:r>
                  </w:ins>
                  <w:ins w:id="1417" w:author="ERCOT" w:date="2024-01-22T09:50:00Z">
                    <w:r>
                      <w:rPr>
                        <w:iCs w:val="0"/>
                      </w:rPr>
                      <w:t xml:space="preserve">capacity awarded to QSE </w:t>
                    </w:r>
                    <w:r>
                      <w:rPr>
                        <w:i/>
                        <w:iCs w:val="0"/>
                      </w:rPr>
                      <w:t>q</w:t>
                    </w:r>
                    <w:r>
                      <w:rPr>
                        <w:iCs w:val="0"/>
                      </w:rPr>
                      <w:t xml:space="preserve"> in the DAM for Resource </w:t>
                    </w:r>
                    <w:r>
                      <w:rPr>
                        <w:i/>
                        <w:iCs w:val="0"/>
                      </w:rPr>
                      <w:t>r</w:t>
                    </w:r>
                    <w:r>
                      <w:rPr>
                        <w:iCs w:val="0"/>
                      </w:rPr>
                      <w:t xml:space="preserve"> for the </w:t>
                    </w:r>
                    <w:r>
                      <w:t>Operating Hour</w:t>
                    </w:r>
                    <w:r>
                      <w:rPr>
                        <w:iCs w:val="0"/>
                      </w:rPr>
                      <w:t xml:space="preserve">.  Where for a Combined Cycle Train, the Resource </w:t>
                    </w:r>
                    <w:r>
                      <w:rPr>
                        <w:i/>
                        <w:iCs w:val="0"/>
                      </w:rPr>
                      <w:t xml:space="preserve">r </w:t>
                    </w:r>
                    <w:r>
                      <w:rPr>
                        <w:iCs w:val="0"/>
                      </w:rPr>
                      <w:t>is a Combined Cycle Generation Resource within the Combined Cycle Train.</w:t>
                    </w:r>
                  </w:ins>
                </w:p>
              </w:tc>
            </w:tr>
            <w:tr w:rsidR="00F43821" w14:paraId="0ECB508E" w14:textId="77777777" w:rsidTr="00582CEF">
              <w:trPr>
                <w:cantSplit/>
                <w:ins w:id="1418" w:author="ERCOT" w:date="2025-07-28T10:52:00Z"/>
              </w:trPr>
              <w:tc>
                <w:tcPr>
                  <w:tcW w:w="2100" w:type="dxa"/>
                  <w:tcBorders>
                    <w:top w:val="single" w:sz="4" w:space="0" w:color="auto"/>
                    <w:left w:val="single" w:sz="4" w:space="0" w:color="auto"/>
                    <w:bottom w:val="single" w:sz="4" w:space="0" w:color="auto"/>
                    <w:right w:val="single" w:sz="4" w:space="0" w:color="auto"/>
                  </w:tcBorders>
                </w:tcPr>
                <w:p w14:paraId="48E69C59" w14:textId="6E4B8531" w:rsidR="00F43821" w:rsidRDefault="00F43821" w:rsidP="00895251">
                  <w:pPr>
                    <w:pStyle w:val="TableBody"/>
                    <w:rPr>
                      <w:ins w:id="1419" w:author="ERCOT" w:date="2025-07-28T10:52:00Z" w16du:dateUtc="2025-07-28T15:52:00Z"/>
                    </w:rPr>
                  </w:pPr>
                  <w:ins w:id="1420" w:author="ERCOT" w:date="2025-07-28T10:52:00Z" w16du:dateUtc="2025-07-28T15:52:00Z">
                    <w:r>
                      <w:t>DADRROAWD</w:t>
                    </w:r>
                    <w:r>
                      <w:rPr>
                        <w:i/>
                        <w:iCs w:val="0"/>
                      </w:rPr>
                      <w:t xml:space="preserve"> </w:t>
                    </w:r>
                    <w:r>
                      <w:rPr>
                        <w:i/>
                        <w:iCs w:val="0"/>
                        <w:vertAlign w:val="subscript"/>
                      </w:rPr>
                      <w:t>q</w:t>
                    </w:r>
                  </w:ins>
                </w:p>
              </w:tc>
              <w:tc>
                <w:tcPr>
                  <w:tcW w:w="755" w:type="dxa"/>
                  <w:tcBorders>
                    <w:top w:val="single" w:sz="4" w:space="0" w:color="auto"/>
                    <w:left w:val="single" w:sz="4" w:space="0" w:color="auto"/>
                    <w:bottom w:val="single" w:sz="4" w:space="0" w:color="auto"/>
                    <w:right w:val="single" w:sz="4" w:space="0" w:color="auto"/>
                  </w:tcBorders>
                </w:tcPr>
                <w:p w14:paraId="5208E7F0" w14:textId="6E7AB32C" w:rsidR="00F43821" w:rsidRDefault="00F43821" w:rsidP="00895251">
                  <w:pPr>
                    <w:pStyle w:val="TableBody"/>
                    <w:rPr>
                      <w:ins w:id="1421" w:author="ERCOT" w:date="2025-07-28T10:52:00Z" w16du:dateUtc="2025-07-28T15:52:00Z"/>
                    </w:rPr>
                  </w:pPr>
                  <w:ins w:id="1422" w:author="ERCOT" w:date="2025-07-28T10:52:00Z" w16du:dateUtc="2025-07-28T15:52:00Z">
                    <w:r>
                      <w:t>MW</w:t>
                    </w:r>
                  </w:ins>
                </w:p>
              </w:tc>
              <w:tc>
                <w:tcPr>
                  <w:tcW w:w="6235" w:type="dxa"/>
                  <w:tcBorders>
                    <w:top w:val="single" w:sz="4" w:space="0" w:color="auto"/>
                    <w:left w:val="single" w:sz="4" w:space="0" w:color="auto"/>
                    <w:bottom w:val="single" w:sz="4" w:space="0" w:color="auto"/>
                    <w:right w:val="single" w:sz="4" w:space="0" w:color="auto"/>
                  </w:tcBorders>
                </w:tcPr>
                <w:p w14:paraId="3AB6B85B" w14:textId="1BEC8640" w:rsidR="00F43821" w:rsidRDefault="00F43821" w:rsidP="00895251">
                  <w:pPr>
                    <w:pStyle w:val="TableBody"/>
                    <w:rPr>
                      <w:ins w:id="1423" w:author="ERCOT" w:date="2025-07-28T10:52:00Z" w16du:dateUtc="2025-07-28T15:52:00Z"/>
                      <w:i/>
                      <w:iCs w:val="0"/>
                    </w:rPr>
                  </w:pPr>
                  <w:ins w:id="1424" w:author="ERCOT" w:date="2025-07-28T10:52:00Z" w16du:dateUtc="2025-07-28T15:52:00Z">
                    <w:r>
                      <w:rPr>
                        <w:i/>
                      </w:rPr>
                      <w:t xml:space="preserve">Day-Ahead Dispatchable Reliability </w:t>
                    </w:r>
                    <w:r>
                      <w:rPr>
                        <w:i/>
                        <w:iCs w:val="0"/>
                      </w:rPr>
                      <w:t>Reserve Service</w:t>
                    </w:r>
                  </w:ins>
                  <w:ins w:id="1425" w:author="ERCOT" w:date="2025-10-24T21:13:00Z">
                    <w:r w:rsidR="429FDFDC" w:rsidRPr="4CD90589">
                      <w:rPr>
                        <w:i/>
                      </w:rPr>
                      <w:t>-</w:t>
                    </w:r>
                  </w:ins>
                  <w:ins w:id="1426" w:author="ERCOT" w:date="2025-07-28T10:52:00Z">
                    <w:del w:id="1427" w:author="ERCOT" w:date="2025-10-24T21:13:00Z">
                      <w:r>
                        <w:rPr>
                          <w:i/>
                          <w:iCs w:val="0"/>
                        </w:rPr>
                        <w:delText xml:space="preserve"> </w:delText>
                      </w:r>
                    </w:del>
                  </w:ins>
                  <w:ins w:id="1428" w:author="ERCOT" w:date="2025-07-28T10:52:00Z" w16du:dateUtc="2025-07-28T15:52:00Z">
                    <w:r>
                      <w:rPr>
                        <w:i/>
                        <w:iCs w:val="0"/>
                      </w:rPr>
                      <w:t>Only</w:t>
                    </w:r>
                    <w:r>
                      <w:rPr>
                        <w:i/>
                      </w:rPr>
                      <w:t xml:space="preserve"> Award for the QSE — </w:t>
                    </w:r>
                    <w:r>
                      <w:t xml:space="preserve">The </w:t>
                    </w:r>
                    <w:r>
                      <w:rPr>
                        <w:iCs w:val="0"/>
                      </w:rPr>
                      <w:t>DRRS</w:t>
                    </w:r>
                  </w:ins>
                  <w:ins w:id="1429" w:author="ERCOT" w:date="2025-10-24T21:13:00Z">
                    <w:r w:rsidR="62C3946A">
                      <w:t>-</w:t>
                    </w:r>
                    <w:r w:rsidR="4732210C">
                      <w:t>o</w:t>
                    </w:r>
                  </w:ins>
                  <w:ins w:id="1430" w:author="ERCOT" w:date="2025-07-28T10:52:00Z">
                    <w:r w:rsidR="24E6BD28">
                      <w:t>nly</w:t>
                    </w:r>
                  </w:ins>
                  <w:ins w:id="1431" w:author="ERCOT" w:date="2025-07-28T10:52:00Z" w16du:dateUtc="2025-07-28T15:52:00Z">
                    <w:r>
                      <w:t xml:space="preserve"> capacity awarded in the DAM to QSE </w:t>
                    </w:r>
                    <w:r>
                      <w:rPr>
                        <w:i/>
                      </w:rPr>
                      <w:t>q</w:t>
                    </w:r>
                    <w:r>
                      <w:t xml:space="preserve"> for the Operating Hour.  </w:t>
                    </w:r>
                  </w:ins>
                </w:p>
              </w:tc>
            </w:tr>
            <w:tr w:rsidR="00AD7DB6" w14:paraId="1C7D616E" w14:textId="77777777" w:rsidTr="00582CEF">
              <w:trPr>
                <w:cantSplit/>
                <w:trHeight w:val="440"/>
                <w:ins w:id="1432"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080574DD" w14:textId="09A8E00F" w:rsidR="00895251" w:rsidRDefault="00895251" w:rsidP="00895251">
                  <w:pPr>
                    <w:pStyle w:val="TableBody"/>
                    <w:rPr>
                      <w:ins w:id="1433" w:author="ERCOT" w:date="2024-01-22T09:50:00Z"/>
                      <w:i/>
                    </w:rPr>
                  </w:pPr>
                  <w:ins w:id="1434" w:author="ERCOT" w:date="2024-01-22T09:50:00Z">
                    <w:r>
                      <w:rPr>
                        <w:iCs w:val="0"/>
                      </w:rPr>
                      <w:t>DA</w:t>
                    </w:r>
                  </w:ins>
                  <w:ins w:id="1435" w:author="ERCOT" w:date="2024-01-22T10:02:00Z">
                    <w:r w:rsidR="00AD7DB6">
                      <w:rPr>
                        <w:iCs w:val="0"/>
                      </w:rPr>
                      <w:t>DRR</w:t>
                    </w:r>
                  </w:ins>
                  <w:ins w:id="1436" w:author="ERCOT" w:date="2024-01-22T09:50:00Z">
                    <w:r>
                      <w:rPr>
                        <w:iCs w:val="0"/>
                      </w:rPr>
                      <w:t xml:space="preserve">AMT </w:t>
                    </w:r>
                    <w:r>
                      <w:rPr>
                        <w:i/>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5460EC05" w14:textId="77777777" w:rsidR="00895251" w:rsidRDefault="00895251" w:rsidP="00895251">
                  <w:pPr>
                    <w:pStyle w:val="TableBody"/>
                    <w:rPr>
                      <w:ins w:id="1437" w:author="ERCOT" w:date="2024-01-22T09:50:00Z"/>
                    </w:rPr>
                  </w:pPr>
                  <w:ins w:id="1438" w:author="ERCOT" w:date="2024-01-22T09:50:00Z">
                    <w:r>
                      <w:t>$</w:t>
                    </w:r>
                  </w:ins>
                </w:p>
              </w:tc>
              <w:tc>
                <w:tcPr>
                  <w:tcW w:w="6235" w:type="dxa"/>
                  <w:tcBorders>
                    <w:top w:val="single" w:sz="4" w:space="0" w:color="auto"/>
                    <w:left w:val="single" w:sz="4" w:space="0" w:color="auto"/>
                    <w:bottom w:val="single" w:sz="4" w:space="0" w:color="auto"/>
                    <w:right w:val="single" w:sz="4" w:space="0" w:color="auto"/>
                  </w:tcBorders>
                  <w:hideMark/>
                </w:tcPr>
                <w:p w14:paraId="254B5C53" w14:textId="16773A0F" w:rsidR="00895251" w:rsidRDefault="00895251" w:rsidP="00895251">
                  <w:pPr>
                    <w:pStyle w:val="TableBody"/>
                    <w:rPr>
                      <w:ins w:id="1439" w:author="ERCOT" w:date="2024-01-22T09:50:00Z"/>
                    </w:rPr>
                  </w:pPr>
                  <w:ins w:id="1440" w:author="ERCOT" w:date="2024-01-22T09:50:00Z">
                    <w:r>
                      <w:rPr>
                        <w:i/>
                      </w:rPr>
                      <w:t xml:space="preserve">Day-Ahead </w:t>
                    </w:r>
                  </w:ins>
                  <w:ins w:id="1441" w:author="ERCOT" w:date="2024-01-22T10:01:00Z">
                    <w:r w:rsidR="00AD7DB6">
                      <w:rPr>
                        <w:i/>
                      </w:rPr>
                      <w:t xml:space="preserve">Dispatchable Reliability Reserve Service </w:t>
                    </w:r>
                  </w:ins>
                  <w:ins w:id="1442" w:author="ERCOT" w:date="2024-01-22T09:50:00Z">
                    <w:r>
                      <w:rPr>
                        <w:i/>
                      </w:rPr>
                      <w:t>Amount per QSE</w:t>
                    </w:r>
                    <w:r>
                      <w:t xml:space="preserve">—QSE </w:t>
                    </w:r>
                    <w:r>
                      <w:rPr>
                        <w:i/>
                      </w:rPr>
                      <w:t>q</w:t>
                    </w:r>
                    <w:r>
                      <w:t xml:space="preserve">’s share of the DAM cost for </w:t>
                    </w:r>
                  </w:ins>
                  <w:ins w:id="1443" w:author="ERCOT" w:date="2024-01-22T10:02:00Z">
                    <w:r w:rsidR="00AD7DB6">
                      <w:t xml:space="preserve">DRRS </w:t>
                    </w:r>
                  </w:ins>
                  <w:ins w:id="1444" w:author="ERCOT" w:date="2024-01-22T09:50:00Z">
                    <w:r>
                      <w:t>for the Operating Hour.</w:t>
                    </w:r>
                  </w:ins>
                </w:p>
              </w:tc>
            </w:tr>
            <w:tr w:rsidR="00AD7DB6" w14:paraId="29FF05A0" w14:textId="77777777" w:rsidTr="00582CEF">
              <w:trPr>
                <w:cantSplit/>
                <w:trHeight w:val="440"/>
                <w:ins w:id="1445"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430AA60D" w14:textId="77777777" w:rsidR="00895251" w:rsidRDefault="00895251" w:rsidP="00895251">
                  <w:pPr>
                    <w:pStyle w:val="TableBody"/>
                    <w:rPr>
                      <w:ins w:id="1446" w:author="ERCOT" w:date="2024-01-22T09:50:00Z"/>
                    </w:rPr>
                  </w:pPr>
                  <w:ins w:id="1447" w:author="ERCOT" w:date="2024-01-22T09:50:00Z">
                    <w:r>
                      <w:t>HLRS</w:t>
                    </w:r>
                    <w:r>
                      <w:rPr>
                        <w:i/>
                        <w:vertAlign w:val="subscript"/>
                      </w:rPr>
                      <w:t xml:space="preserve"> q</w:t>
                    </w:r>
                  </w:ins>
                </w:p>
              </w:tc>
              <w:tc>
                <w:tcPr>
                  <w:tcW w:w="755" w:type="dxa"/>
                  <w:tcBorders>
                    <w:top w:val="single" w:sz="4" w:space="0" w:color="auto"/>
                    <w:left w:val="single" w:sz="4" w:space="0" w:color="auto"/>
                    <w:bottom w:val="single" w:sz="4" w:space="0" w:color="auto"/>
                    <w:right w:val="single" w:sz="4" w:space="0" w:color="auto"/>
                  </w:tcBorders>
                  <w:hideMark/>
                </w:tcPr>
                <w:p w14:paraId="0A9109EE" w14:textId="77777777" w:rsidR="00895251" w:rsidRDefault="00895251" w:rsidP="00895251">
                  <w:pPr>
                    <w:pStyle w:val="TableBody"/>
                    <w:rPr>
                      <w:ins w:id="1448" w:author="ERCOT" w:date="2024-01-22T09:50:00Z"/>
                    </w:rPr>
                  </w:pPr>
                  <w:ins w:id="1449" w:author="ERCOT" w:date="2024-01-22T09:50:00Z">
                    <w:r>
                      <w:t>none</w:t>
                    </w:r>
                  </w:ins>
                </w:p>
              </w:tc>
              <w:tc>
                <w:tcPr>
                  <w:tcW w:w="6235" w:type="dxa"/>
                  <w:tcBorders>
                    <w:top w:val="single" w:sz="4" w:space="0" w:color="auto"/>
                    <w:left w:val="single" w:sz="4" w:space="0" w:color="auto"/>
                    <w:bottom w:val="single" w:sz="4" w:space="0" w:color="auto"/>
                    <w:right w:val="single" w:sz="4" w:space="0" w:color="auto"/>
                  </w:tcBorders>
                  <w:hideMark/>
                </w:tcPr>
                <w:p w14:paraId="7936B4B1" w14:textId="77777777" w:rsidR="00895251" w:rsidRDefault="00895251" w:rsidP="00895251">
                  <w:pPr>
                    <w:pStyle w:val="TableBody"/>
                    <w:rPr>
                      <w:ins w:id="1450" w:author="ERCOT" w:date="2024-01-22T09:50:00Z"/>
                    </w:rPr>
                  </w:pPr>
                  <w:ins w:id="1451" w:author="ERCOT" w:date="2024-01-22T09:50:00Z">
                    <w:r>
                      <w:rPr>
                        <w:i/>
                      </w:rPr>
                      <w:t>Hourly Load Ratio Share per QSE</w:t>
                    </w:r>
                    <w:r>
                      <w:t xml:space="preserve">—The Real-Time LRS as defined in Section 6.6.2.4, QSE Load Ratio Share for an Operating Hour for QSE </w:t>
                    </w:r>
                    <w:r>
                      <w:rPr>
                        <w:i/>
                      </w:rPr>
                      <w:t>q</w:t>
                    </w:r>
                    <w:r>
                      <w:t xml:space="preserve"> for the Operating Hour.</w:t>
                    </w:r>
                  </w:ins>
                </w:p>
              </w:tc>
            </w:tr>
            <w:tr w:rsidR="00AD7DB6" w14:paraId="539143D5" w14:textId="77777777" w:rsidTr="00582CEF">
              <w:trPr>
                <w:cantSplit/>
                <w:trHeight w:val="440"/>
                <w:ins w:id="1452"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3045B37A" w14:textId="11AD589F" w:rsidR="00895251" w:rsidRDefault="00895251" w:rsidP="00895251">
                  <w:pPr>
                    <w:pStyle w:val="TableBody"/>
                    <w:rPr>
                      <w:ins w:id="1453" w:author="ERCOT" w:date="2024-01-22T09:50:00Z"/>
                    </w:rPr>
                  </w:pPr>
                  <w:ins w:id="1454" w:author="ERCOT" w:date="2024-01-22T09:50:00Z">
                    <w:r>
                      <w:t>DAPC</w:t>
                    </w:r>
                  </w:ins>
                  <w:ins w:id="1455" w:author="ERCOT" w:date="2024-01-22T10:02:00Z">
                    <w:r w:rsidR="00AD7DB6">
                      <w:t>DRR</w:t>
                    </w:r>
                  </w:ins>
                  <w:ins w:id="1456" w:author="ERCOT" w:date="2024-01-22T09:50:00Z">
                    <w:r>
                      <w:t xml:space="preserve">QTOT  </w:t>
                    </w:r>
                  </w:ins>
                </w:p>
              </w:tc>
              <w:tc>
                <w:tcPr>
                  <w:tcW w:w="755" w:type="dxa"/>
                  <w:tcBorders>
                    <w:top w:val="single" w:sz="4" w:space="0" w:color="auto"/>
                    <w:left w:val="single" w:sz="4" w:space="0" w:color="auto"/>
                    <w:bottom w:val="single" w:sz="4" w:space="0" w:color="auto"/>
                    <w:right w:val="single" w:sz="4" w:space="0" w:color="auto"/>
                  </w:tcBorders>
                  <w:hideMark/>
                </w:tcPr>
                <w:p w14:paraId="7D030A36" w14:textId="77777777" w:rsidR="00895251" w:rsidRDefault="00895251" w:rsidP="00895251">
                  <w:pPr>
                    <w:pStyle w:val="TableBody"/>
                    <w:rPr>
                      <w:ins w:id="1457" w:author="ERCOT" w:date="2024-01-22T09:50:00Z"/>
                    </w:rPr>
                  </w:pPr>
                  <w:ins w:id="1458" w:author="ERCOT" w:date="2024-01-22T09:50:00Z">
                    <w:r>
                      <w:t>MW</w:t>
                    </w:r>
                  </w:ins>
                </w:p>
              </w:tc>
              <w:tc>
                <w:tcPr>
                  <w:tcW w:w="6235" w:type="dxa"/>
                  <w:tcBorders>
                    <w:top w:val="single" w:sz="4" w:space="0" w:color="auto"/>
                    <w:left w:val="single" w:sz="4" w:space="0" w:color="auto"/>
                    <w:bottom w:val="single" w:sz="4" w:space="0" w:color="auto"/>
                    <w:right w:val="single" w:sz="4" w:space="0" w:color="auto"/>
                  </w:tcBorders>
                  <w:hideMark/>
                </w:tcPr>
                <w:p w14:paraId="78ABB0FA" w14:textId="64F627D0" w:rsidR="00895251" w:rsidRDefault="00895251" w:rsidP="00895251">
                  <w:pPr>
                    <w:pStyle w:val="TableBody"/>
                    <w:rPr>
                      <w:ins w:id="1459" w:author="ERCOT" w:date="2024-01-22T09:50:00Z"/>
                    </w:rPr>
                  </w:pPr>
                  <w:ins w:id="1460" w:author="ERCOT" w:date="2024-01-22T09:50:00Z">
                    <w:r>
                      <w:rPr>
                        <w:i/>
                      </w:rPr>
                      <w:t xml:space="preserve">Day-Ahead Procured Capacity for </w:t>
                    </w:r>
                  </w:ins>
                  <w:ins w:id="1461" w:author="ERCOT" w:date="2024-01-22T10:01:00Z">
                    <w:r w:rsidR="00AD7DB6">
                      <w:rPr>
                        <w:i/>
                      </w:rPr>
                      <w:t xml:space="preserve">Dispatchable Reliability Reserve Service </w:t>
                    </w:r>
                  </w:ins>
                  <w:ins w:id="1462" w:author="ERCOT" w:date="2024-01-22T09:50:00Z">
                    <w:r>
                      <w:rPr>
                        <w:i/>
                      </w:rPr>
                      <w:t>Total</w:t>
                    </w:r>
                    <w:r>
                      <w:t xml:space="preserve">—The total </w:t>
                    </w:r>
                  </w:ins>
                  <w:ins w:id="1463" w:author="ERCOT" w:date="2024-02-01T14:50:00Z">
                    <w:r w:rsidR="00BF5976">
                      <w:t>DRRS</w:t>
                    </w:r>
                  </w:ins>
                  <w:ins w:id="1464" w:author="ERCOT" w:date="2024-01-22T09:50:00Z">
                    <w:r>
                      <w:t xml:space="preserve"> capacity for all QSEs for all </w:t>
                    </w:r>
                  </w:ins>
                  <w:ins w:id="1465" w:author="ERCOT" w:date="2024-01-22T10:02:00Z">
                    <w:r w:rsidR="00AD7DB6">
                      <w:t xml:space="preserve">DRRS </w:t>
                    </w:r>
                  </w:ins>
                  <w:ins w:id="1466" w:author="ERCOT" w:date="2024-01-22T09:50:00Z">
                    <w:r>
                      <w:t>awarded and self-arranged in the DAM for the Operating Hour.</w:t>
                    </w:r>
                  </w:ins>
                </w:p>
              </w:tc>
            </w:tr>
            <w:tr w:rsidR="00AD7DB6" w14:paraId="568D1C45" w14:textId="77777777" w:rsidTr="00582CEF">
              <w:trPr>
                <w:cantSplit/>
                <w:trHeight w:val="440"/>
                <w:ins w:id="1467"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46158D9B" w14:textId="6E0C42A3" w:rsidR="00895251" w:rsidRDefault="00895251" w:rsidP="00895251">
                  <w:pPr>
                    <w:pStyle w:val="TableBody"/>
                    <w:rPr>
                      <w:ins w:id="1468" w:author="ERCOT" w:date="2024-01-22T09:50:00Z"/>
                    </w:rPr>
                  </w:pPr>
                  <w:ins w:id="1469" w:author="ERCOT" w:date="2024-01-22T09:50:00Z">
                    <w:r>
                      <w:lastRenderedPageBreak/>
                      <w:t>DASA</w:t>
                    </w:r>
                  </w:ins>
                  <w:ins w:id="1470" w:author="ERCOT" w:date="2024-01-22T10:03:00Z">
                    <w:r w:rsidR="00AD7DB6">
                      <w:t>DRR</w:t>
                    </w:r>
                  </w:ins>
                  <w:ins w:id="1471" w:author="ERCOT" w:date="2024-01-22T09:50:00Z">
                    <w:r>
                      <w:t xml:space="preserve">Q </w:t>
                    </w:r>
                    <w:r>
                      <w:rPr>
                        <w:i/>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43E63E9D" w14:textId="77777777" w:rsidR="00895251" w:rsidRDefault="00895251" w:rsidP="00895251">
                  <w:pPr>
                    <w:pStyle w:val="TableBody"/>
                    <w:rPr>
                      <w:ins w:id="1472" w:author="ERCOT" w:date="2024-01-22T09:50:00Z"/>
                    </w:rPr>
                  </w:pPr>
                  <w:ins w:id="1473" w:author="ERCOT" w:date="2024-01-22T09:50:00Z">
                    <w:r>
                      <w:t>MW</w:t>
                    </w:r>
                  </w:ins>
                </w:p>
              </w:tc>
              <w:tc>
                <w:tcPr>
                  <w:tcW w:w="6235" w:type="dxa"/>
                  <w:tcBorders>
                    <w:top w:val="single" w:sz="4" w:space="0" w:color="auto"/>
                    <w:left w:val="single" w:sz="4" w:space="0" w:color="auto"/>
                    <w:bottom w:val="single" w:sz="4" w:space="0" w:color="auto"/>
                    <w:right w:val="single" w:sz="4" w:space="0" w:color="auto"/>
                  </w:tcBorders>
                  <w:hideMark/>
                </w:tcPr>
                <w:p w14:paraId="72FCD590" w14:textId="58154749" w:rsidR="00895251" w:rsidRDefault="00895251" w:rsidP="00895251">
                  <w:pPr>
                    <w:pStyle w:val="TableBody"/>
                    <w:rPr>
                      <w:ins w:id="1474" w:author="ERCOT" w:date="2024-01-22T09:50:00Z"/>
                    </w:rPr>
                  </w:pPr>
                  <w:ins w:id="1475" w:author="ERCOT" w:date="2024-01-22T09:50:00Z">
                    <w:r>
                      <w:rPr>
                        <w:i/>
                      </w:rPr>
                      <w:t xml:space="preserve">Day-Ahead Self-Arranged </w:t>
                    </w:r>
                  </w:ins>
                  <w:ins w:id="1476" w:author="ERCOT" w:date="2024-01-22T10:01:00Z">
                    <w:r w:rsidR="00AD7DB6">
                      <w:rPr>
                        <w:i/>
                      </w:rPr>
                      <w:t xml:space="preserve">Dispatchable Reliability Reserve Service </w:t>
                    </w:r>
                  </w:ins>
                  <w:ins w:id="1477" w:author="ERCOT" w:date="2024-01-22T09:50:00Z">
                    <w:r>
                      <w:rPr>
                        <w:i/>
                      </w:rPr>
                      <w:t>Quantity per QSE</w:t>
                    </w:r>
                    <w:r>
                      <w:t xml:space="preserve">—The self-arranged </w:t>
                    </w:r>
                  </w:ins>
                  <w:ins w:id="1478" w:author="ERCOT" w:date="2024-01-22T10:01:00Z">
                    <w:r w:rsidR="00AD7DB6">
                      <w:t>DRRS</w:t>
                    </w:r>
                  </w:ins>
                  <w:ins w:id="1479" w:author="ERCOT" w:date="2024-01-22T09:50:00Z">
                    <w:r>
                      <w:t xml:space="preserve"> capacity submitted by QSE </w:t>
                    </w:r>
                    <w:r>
                      <w:rPr>
                        <w:i/>
                      </w:rPr>
                      <w:t>q</w:t>
                    </w:r>
                    <w:r>
                      <w:t xml:space="preserve"> before 1000 in the DAM for the Operating Hour.</w:t>
                    </w:r>
                  </w:ins>
                </w:p>
              </w:tc>
            </w:tr>
            <w:tr w:rsidR="00AD7DB6" w14:paraId="638D0FC8" w14:textId="77777777" w:rsidTr="00582CEF">
              <w:trPr>
                <w:cantSplit/>
                <w:ins w:id="1480"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746FA614" w14:textId="77777777" w:rsidR="00895251" w:rsidRDefault="00895251" w:rsidP="00895251">
                  <w:pPr>
                    <w:pStyle w:val="TableBody"/>
                    <w:rPr>
                      <w:ins w:id="1481" w:author="ERCOT" w:date="2024-01-22T09:50:00Z"/>
                      <w:i/>
                    </w:rPr>
                  </w:pPr>
                  <w:ins w:id="1482" w:author="ERCOT" w:date="2024-01-22T09:50:00Z">
                    <w:r>
                      <w:rPr>
                        <w:i/>
                      </w:rPr>
                      <w:t>q</w:t>
                    </w:r>
                  </w:ins>
                </w:p>
              </w:tc>
              <w:tc>
                <w:tcPr>
                  <w:tcW w:w="755" w:type="dxa"/>
                  <w:tcBorders>
                    <w:top w:val="single" w:sz="4" w:space="0" w:color="auto"/>
                    <w:left w:val="single" w:sz="4" w:space="0" w:color="auto"/>
                    <w:bottom w:val="single" w:sz="4" w:space="0" w:color="auto"/>
                    <w:right w:val="single" w:sz="4" w:space="0" w:color="auto"/>
                  </w:tcBorders>
                  <w:hideMark/>
                </w:tcPr>
                <w:p w14:paraId="7A433F01" w14:textId="77777777" w:rsidR="00895251" w:rsidRDefault="00895251" w:rsidP="00895251">
                  <w:pPr>
                    <w:pStyle w:val="TableBody"/>
                    <w:rPr>
                      <w:ins w:id="1483" w:author="ERCOT" w:date="2024-01-22T09:50:00Z"/>
                    </w:rPr>
                  </w:pPr>
                  <w:ins w:id="1484" w:author="ERCOT" w:date="2024-01-22T09:50:00Z">
                    <w:r>
                      <w:t>none</w:t>
                    </w:r>
                  </w:ins>
                </w:p>
              </w:tc>
              <w:tc>
                <w:tcPr>
                  <w:tcW w:w="6235" w:type="dxa"/>
                  <w:tcBorders>
                    <w:top w:val="single" w:sz="4" w:space="0" w:color="auto"/>
                    <w:left w:val="single" w:sz="4" w:space="0" w:color="auto"/>
                    <w:bottom w:val="single" w:sz="4" w:space="0" w:color="auto"/>
                    <w:right w:val="single" w:sz="4" w:space="0" w:color="auto"/>
                  </w:tcBorders>
                  <w:hideMark/>
                </w:tcPr>
                <w:p w14:paraId="00D4FF61" w14:textId="77777777" w:rsidR="00895251" w:rsidRDefault="00895251" w:rsidP="00895251">
                  <w:pPr>
                    <w:pStyle w:val="TableBody"/>
                    <w:rPr>
                      <w:ins w:id="1485" w:author="ERCOT" w:date="2024-01-22T09:50:00Z"/>
                    </w:rPr>
                  </w:pPr>
                  <w:ins w:id="1486" w:author="ERCOT" w:date="2024-01-22T09:50:00Z">
                    <w:r>
                      <w:t>A QSE.</w:t>
                    </w:r>
                  </w:ins>
                </w:p>
              </w:tc>
            </w:tr>
            <w:tr w:rsidR="00AD7DB6" w14:paraId="24F1BE1B" w14:textId="77777777" w:rsidTr="00582CEF">
              <w:trPr>
                <w:cantSplit/>
                <w:ins w:id="1487"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27F2BB77" w14:textId="77777777" w:rsidR="00895251" w:rsidRDefault="00895251" w:rsidP="00895251">
                  <w:pPr>
                    <w:pStyle w:val="TableBody"/>
                    <w:rPr>
                      <w:ins w:id="1488" w:author="ERCOT" w:date="2024-01-22T09:50:00Z"/>
                      <w:i/>
                    </w:rPr>
                  </w:pPr>
                  <w:ins w:id="1489" w:author="ERCOT" w:date="2024-01-22T09:50:00Z">
                    <w:r>
                      <w:rPr>
                        <w:i/>
                      </w:rPr>
                      <w:t>r</w:t>
                    </w:r>
                  </w:ins>
                </w:p>
              </w:tc>
              <w:tc>
                <w:tcPr>
                  <w:tcW w:w="755" w:type="dxa"/>
                  <w:tcBorders>
                    <w:top w:val="single" w:sz="4" w:space="0" w:color="auto"/>
                    <w:left w:val="single" w:sz="4" w:space="0" w:color="auto"/>
                    <w:bottom w:val="single" w:sz="4" w:space="0" w:color="auto"/>
                    <w:right w:val="single" w:sz="4" w:space="0" w:color="auto"/>
                  </w:tcBorders>
                  <w:hideMark/>
                </w:tcPr>
                <w:p w14:paraId="260E8D3F" w14:textId="77777777" w:rsidR="00895251" w:rsidRDefault="00895251" w:rsidP="00895251">
                  <w:pPr>
                    <w:pStyle w:val="TableBody"/>
                    <w:rPr>
                      <w:ins w:id="1490" w:author="ERCOT" w:date="2024-01-22T09:50:00Z"/>
                    </w:rPr>
                  </w:pPr>
                  <w:ins w:id="1491" w:author="ERCOT" w:date="2024-01-22T09:50:00Z">
                    <w:r>
                      <w:t>none</w:t>
                    </w:r>
                  </w:ins>
                </w:p>
              </w:tc>
              <w:tc>
                <w:tcPr>
                  <w:tcW w:w="6235" w:type="dxa"/>
                  <w:tcBorders>
                    <w:top w:val="single" w:sz="4" w:space="0" w:color="auto"/>
                    <w:left w:val="single" w:sz="4" w:space="0" w:color="auto"/>
                    <w:bottom w:val="single" w:sz="4" w:space="0" w:color="auto"/>
                    <w:right w:val="single" w:sz="4" w:space="0" w:color="auto"/>
                  </w:tcBorders>
                  <w:hideMark/>
                </w:tcPr>
                <w:p w14:paraId="174D693E" w14:textId="77777777" w:rsidR="00895251" w:rsidRDefault="00895251" w:rsidP="00895251">
                  <w:pPr>
                    <w:pStyle w:val="TableBody"/>
                    <w:rPr>
                      <w:ins w:id="1492" w:author="ERCOT" w:date="2024-01-22T09:50:00Z"/>
                    </w:rPr>
                  </w:pPr>
                  <w:ins w:id="1493" w:author="ERCOT" w:date="2024-01-22T09:50:00Z">
                    <w:r>
                      <w:t>A Resource.</w:t>
                    </w:r>
                  </w:ins>
                </w:p>
              </w:tc>
            </w:tr>
          </w:tbl>
          <w:p w14:paraId="38D2A04A" w14:textId="77777777" w:rsidR="00895251" w:rsidRPr="00B06583" w:rsidRDefault="00895251" w:rsidP="00FE06EF">
            <w:pPr>
              <w:pStyle w:val="Instructions"/>
              <w:spacing w:before="120"/>
            </w:pPr>
          </w:p>
        </w:tc>
      </w:tr>
    </w:tbl>
    <w:p w14:paraId="65AB16A7" w14:textId="77777777" w:rsidR="00723B44" w:rsidRPr="0086647C" w:rsidRDefault="00723B44" w:rsidP="00723B44">
      <w:pPr>
        <w:keepNext/>
        <w:widowControl w:val="0"/>
        <w:tabs>
          <w:tab w:val="left" w:pos="1260"/>
        </w:tabs>
        <w:spacing w:before="480" w:after="240"/>
        <w:ind w:left="1260" w:hanging="1260"/>
        <w:outlineLvl w:val="3"/>
        <w:rPr>
          <w:ins w:id="1494" w:author="ERCOT" w:date="2025-09-18T20:17:00Z" w16du:dateUtc="2025-09-19T01:17:00Z"/>
          <w:rFonts w:eastAsia="Times New Roman"/>
          <w:b/>
          <w:bCs/>
          <w:snapToGrid w:val="0"/>
          <w:szCs w:val="20"/>
        </w:rPr>
      </w:pPr>
      <w:bookmarkStart w:id="1495" w:name="_Toc60045906"/>
      <w:bookmarkStart w:id="1496" w:name="_Toc65157801"/>
      <w:bookmarkStart w:id="1497" w:name="_Toc116564825"/>
      <w:bookmarkStart w:id="1498" w:name="_Toc135994482"/>
      <w:bookmarkStart w:id="1499" w:name="_Toc138931493"/>
      <w:commentRangeStart w:id="1500"/>
      <w:ins w:id="1501" w:author="ERCOT" w:date="2025-09-18T20:17:00Z" w16du:dateUtc="2025-09-19T01:17:00Z">
        <w:r w:rsidRPr="0086647C">
          <w:rPr>
            <w:rFonts w:eastAsia="Times New Roman"/>
            <w:b/>
            <w:bCs/>
            <w:snapToGrid w:val="0"/>
            <w:szCs w:val="20"/>
          </w:rPr>
          <w:lastRenderedPageBreak/>
          <w:t>6.7.5.</w:t>
        </w:r>
        <w:r>
          <w:rPr>
            <w:rFonts w:eastAsia="Times New Roman"/>
            <w:b/>
            <w:bCs/>
            <w:snapToGrid w:val="0"/>
            <w:szCs w:val="20"/>
          </w:rPr>
          <w:t>7</w:t>
        </w:r>
      </w:ins>
      <w:commentRangeEnd w:id="1500"/>
      <w:r w:rsidR="009C0EAE">
        <w:rPr>
          <w:rStyle w:val="CommentReference"/>
        </w:rPr>
        <w:commentReference w:id="1500"/>
      </w:r>
      <w:ins w:id="1502" w:author="ERCOT" w:date="2025-09-18T20:17:00Z" w16du:dateUtc="2025-09-19T01:17:00Z">
        <w:r w:rsidRPr="0086647C">
          <w:rPr>
            <w:rFonts w:eastAsia="Times New Roman"/>
            <w:b/>
            <w:bCs/>
            <w:snapToGrid w:val="0"/>
            <w:szCs w:val="20"/>
          </w:rPr>
          <w:tab/>
        </w:r>
        <w:r>
          <w:rPr>
            <w:rFonts w:eastAsia="Times New Roman"/>
            <w:b/>
            <w:bCs/>
            <w:snapToGrid w:val="0"/>
            <w:szCs w:val="20"/>
          </w:rPr>
          <w:t>Dispatchable Reliability</w:t>
        </w:r>
        <w:r w:rsidRPr="0086647C">
          <w:rPr>
            <w:rFonts w:eastAsia="Times New Roman"/>
            <w:b/>
            <w:bCs/>
            <w:snapToGrid w:val="0"/>
            <w:szCs w:val="20"/>
          </w:rPr>
          <w:t xml:space="preserve"> Reserve Service Payments and Charges</w:t>
        </w:r>
      </w:ins>
    </w:p>
    <w:p w14:paraId="6F90E1A7" w14:textId="0A339130" w:rsidR="00723B44" w:rsidRPr="0086647C" w:rsidRDefault="00723B44" w:rsidP="00723B44">
      <w:pPr>
        <w:rPr>
          <w:ins w:id="1503" w:author="ERCOT" w:date="2025-09-18T20:17:00Z" w16du:dateUtc="2025-09-19T01:17:00Z"/>
          <w:rFonts w:eastAsia="Times New Roman"/>
        </w:rPr>
      </w:pPr>
      <w:ins w:id="1504" w:author="ERCOT" w:date="2025-09-18T20:17:00Z" w16du:dateUtc="2025-09-19T01:17:00Z">
        <w:r w:rsidRPr="4CD90589">
          <w:rPr>
            <w:rFonts w:eastAsia="Times New Roman"/>
          </w:rPr>
          <w:t>(1)</w:t>
        </w:r>
        <w:r>
          <w:tab/>
        </w:r>
      </w:ins>
      <w:ins w:id="1505" w:author="ERCOT" w:date="2025-10-24T21:13:00Z">
        <w:r w:rsidR="5BA9B12B" w:rsidRPr="4CD90589">
          <w:rPr>
            <w:rFonts w:eastAsia="Times New Roman"/>
          </w:rPr>
          <w:t>Dispatchable Reliability Reserve Service (</w:t>
        </w:r>
      </w:ins>
      <w:ins w:id="1506" w:author="ERCOT" w:date="2025-09-18T20:17:00Z" w16du:dateUtc="2025-09-19T01:17:00Z">
        <w:r w:rsidRPr="4CD90589">
          <w:rPr>
            <w:rFonts w:eastAsia="Times New Roman"/>
          </w:rPr>
          <w:t>DRRS</w:t>
        </w:r>
      </w:ins>
      <w:ins w:id="1507" w:author="ERCOT" w:date="2025-10-24T21:13:00Z">
        <w:r w:rsidR="3E231F26" w:rsidRPr="4CD90589">
          <w:rPr>
            <w:rFonts w:eastAsia="Times New Roman"/>
          </w:rPr>
          <w:t>)</w:t>
        </w:r>
      </w:ins>
      <w:ins w:id="1508" w:author="ERCOT" w:date="2025-09-18T20:17:00Z" w16du:dateUtc="2025-09-19T01:17:00Z">
        <w:r w:rsidRPr="4CD90589">
          <w:rPr>
            <w:rFonts w:eastAsia="Times New Roman"/>
          </w:rPr>
          <w:t xml:space="preserve"> Imbalance Payment or Charge:</w:t>
        </w:r>
      </w:ins>
    </w:p>
    <w:p w14:paraId="242DAD78" w14:textId="5F0BF5DA" w:rsidR="00723B44" w:rsidRPr="0086647C" w:rsidRDefault="0C96DEE4" w:rsidP="00723B44">
      <w:pPr>
        <w:tabs>
          <w:tab w:val="left" w:pos="2250"/>
          <w:tab w:val="left" w:pos="3150"/>
          <w:tab w:val="left" w:pos="3960"/>
        </w:tabs>
        <w:spacing w:after="240"/>
        <w:ind w:left="2340" w:hanging="1620"/>
        <w:rPr>
          <w:ins w:id="1509" w:author="ERCOT" w:date="2025-09-18T20:17:00Z" w16du:dateUtc="2025-09-19T01:17:00Z"/>
          <w:rFonts w:eastAsia="Times New Roman"/>
          <w:b/>
          <w:bCs/>
        </w:rPr>
      </w:pPr>
      <w:ins w:id="1510" w:author="ERCOT" w:date="2025-09-18T20:17:00Z" w16du:dateUtc="2025-09-19T01:17:00Z">
        <w:r w:rsidRPr="123F4559">
          <w:rPr>
            <w:rFonts w:eastAsia="Times New Roman"/>
            <w:b/>
            <w:bCs/>
          </w:rPr>
          <w:t>RTDRRIMBAMT</w:t>
        </w:r>
        <w:r w:rsidRPr="123F4559">
          <w:rPr>
            <w:rFonts w:eastAsia="Times New Roman"/>
            <w:b/>
            <w:bCs/>
            <w:i/>
            <w:iCs/>
            <w:vertAlign w:val="subscript"/>
          </w:rPr>
          <w:t xml:space="preserve"> q </w:t>
        </w:r>
        <w:r w:rsidRPr="123F4559">
          <w:rPr>
            <w:rFonts w:eastAsia="Times New Roman"/>
            <w:b/>
            <w:bCs/>
          </w:rPr>
          <w:t>= (-1) * [</w:t>
        </w:r>
        <w:r>
          <w:rPr>
            <w:noProof/>
          </w:rPr>
          <w:drawing>
            <wp:inline distT="0" distB="0" distL="0" distR="0" wp14:anchorId="21BF2854" wp14:editId="204B6B1D">
              <wp:extent cx="182880" cy="358140"/>
              <wp:effectExtent l="0" t="0" r="7620" b="3810"/>
              <wp:docPr id="98956508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204">
                        <a:extLst>
                          <a:ext uri="{28A0092B-C50C-407E-A947-70E740481C1C}">
                            <a14:useLocalDpi xmlns:a14="http://schemas.microsoft.com/office/drawing/2010/main" val="0"/>
                          </a:ext>
                        </a:extLst>
                      </a:blip>
                      <a:stretch>
                        <a:fillRect/>
                      </a:stretch>
                    </pic:blipFill>
                    <pic:spPr>
                      <a:xfrm>
                        <a:off x="0" y="0"/>
                        <a:ext cx="182880" cy="358140"/>
                      </a:xfrm>
                      <a:prstGeom prst="rect">
                        <a:avLst/>
                      </a:prstGeom>
                    </pic:spPr>
                  </pic:pic>
                </a:graphicData>
              </a:graphic>
            </wp:inline>
          </w:drawing>
        </w:r>
        <w:r w:rsidRPr="123F4559">
          <w:rPr>
            <w:rFonts w:eastAsia="Times New Roman"/>
            <w:b/>
            <w:bCs/>
          </w:rPr>
          <w:t xml:space="preserve">[RTDRRREV </w:t>
        </w:r>
        <w:r w:rsidRPr="123F4559">
          <w:rPr>
            <w:rFonts w:eastAsia="Times New Roman"/>
            <w:b/>
            <w:bCs/>
            <w:i/>
            <w:iCs/>
            <w:vertAlign w:val="subscript"/>
          </w:rPr>
          <w:t xml:space="preserve">q, r </w:t>
        </w:r>
        <w:r w:rsidRPr="123F4559">
          <w:rPr>
            <w:rFonts w:eastAsia="Times New Roman"/>
            <w:b/>
            <w:bCs/>
          </w:rPr>
          <w:t>– (1/4) * (PCDRRR</w:t>
        </w:r>
        <w:r w:rsidRPr="123F4559">
          <w:rPr>
            <w:rFonts w:eastAsia="Times New Roman"/>
            <w:b/>
            <w:bCs/>
            <w:i/>
            <w:iCs/>
          </w:rPr>
          <w:t xml:space="preserve"> </w:t>
        </w:r>
        <w:r w:rsidRPr="123F4559">
          <w:rPr>
            <w:rFonts w:eastAsia="Times New Roman"/>
            <w:b/>
            <w:bCs/>
            <w:i/>
            <w:iCs/>
            <w:vertAlign w:val="subscript"/>
          </w:rPr>
          <w:t>r, q, DAM</w:t>
        </w:r>
        <w:r w:rsidRPr="123F4559">
          <w:rPr>
            <w:rFonts w:eastAsia="Times New Roman"/>
            <w:b/>
            <w:bCs/>
          </w:rPr>
          <w:t xml:space="preserve"> *</w:t>
        </w:r>
      </w:ins>
    </w:p>
    <w:p w14:paraId="07649A5B" w14:textId="77777777" w:rsidR="00723B44" w:rsidRPr="0086647C" w:rsidRDefault="00723B44" w:rsidP="00723B44">
      <w:pPr>
        <w:tabs>
          <w:tab w:val="left" w:pos="2250"/>
          <w:tab w:val="left" w:pos="3150"/>
          <w:tab w:val="left" w:pos="3960"/>
        </w:tabs>
        <w:spacing w:after="240"/>
        <w:ind w:left="2340" w:firstLine="270"/>
        <w:rPr>
          <w:ins w:id="1511" w:author="ERCOT" w:date="2025-09-18T20:17:00Z" w16du:dateUtc="2025-09-19T01:17:00Z"/>
          <w:rFonts w:eastAsia="Times New Roman"/>
          <w:b/>
          <w:bCs/>
        </w:rPr>
      </w:pPr>
      <w:ins w:id="1512" w:author="ERCOT" w:date="2025-09-18T20:17:00Z" w16du:dateUtc="2025-09-19T01:17:00Z">
        <w:r w:rsidRPr="0086647C">
          <w:rPr>
            <w:rFonts w:eastAsia="Times New Roman"/>
            <w:b/>
            <w:bCs/>
          </w:rPr>
          <w:t>RTMCPC</w:t>
        </w:r>
        <w:r>
          <w:rPr>
            <w:rFonts w:eastAsia="Times New Roman"/>
            <w:b/>
            <w:bCs/>
          </w:rPr>
          <w:t>DR</w:t>
        </w:r>
        <w:r w:rsidRPr="0086647C">
          <w:rPr>
            <w:rFonts w:eastAsia="Times New Roman"/>
            <w:b/>
            <w:bCs/>
          </w:rPr>
          <w:t>R)] – (1/4) * (DASA</w:t>
        </w:r>
        <w:r>
          <w:rPr>
            <w:rFonts w:eastAsia="Times New Roman"/>
            <w:b/>
            <w:bCs/>
          </w:rPr>
          <w:t>DR</w:t>
        </w:r>
        <w:r w:rsidRPr="0086647C">
          <w:rPr>
            <w:rFonts w:eastAsia="Times New Roman"/>
            <w:b/>
            <w:bCs/>
          </w:rPr>
          <w:t xml:space="preserve">RQ </w:t>
        </w:r>
        <w:r w:rsidRPr="0086647C">
          <w:rPr>
            <w:rFonts w:eastAsia="Times New Roman"/>
            <w:b/>
            <w:bCs/>
            <w:i/>
            <w:vertAlign w:val="subscript"/>
          </w:rPr>
          <w:t>q</w:t>
        </w:r>
        <w:r w:rsidRPr="0086647C">
          <w:rPr>
            <w:rFonts w:eastAsia="Times New Roman"/>
            <w:b/>
            <w:bCs/>
          </w:rPr>
          <w:t xml:space="preserve"> * RTMCPC</w:t>
        </w:r>
        <w:r>
          <w:rPr>
            <w:rFonts w:eastAsia="Times New Roman"/>
            <w:b/>
            <w:bCs/>
          </w:rPr>
          <w:t>DR</w:t>
        </w:r>
        <w:r w:rsidRPr="0086647C">
          <w:rPr>
            <w:rFonts w:eastAsia="Times New Roman"/>
            <w:b/>
            <w:bCs/>
          </w:rPr>
          <w:t>R) + (1/4) * (</w:t>
        </w:r>
        <w:r>
          <w:rPr>
            <w:rFonts w:eastAsia="Times New Roman"/>
            <w:b/>
            <w:bCs/>
          </w:rPr>
          <w:t>DR</w:t>
        </w:r>
        <w:r w:rsidRPr="0086647C">
          <w:rPr>
            <w:rFonts w:eastAsia="Times New Roman"/>
            <w:b/>
            <w:bCs/>
          </w:rPr>
          <w:t xml:space="preserve">RTP </w:t>
        </w:r>
        <w:r w:rsidRPr="0086647C">
          <w:rPr>
            <w:rFonts w:eastAsia="Times New Roman"/>
            <w:b/>
            <w:bCs/>
            <w:i/>
            <w:vertAlign w:val="subscript"/>
          </w:rPr>
          <w:t>q</w:t>
        </w:r>
        <w:r w:rsidRPr="0086647C">
          <w:rPr>
            <w:rFonts w:eastAsia="Times New Roman"/>
            <w:b/>
            <w:bCs/>
          </w:rPr>
          <w:t xml:space="preserve"> – </w:t>
        </w:r>
        <w:r>
          <w:rPr>
            <w:rFonts w:eastAsia="Times New Roman"/>
            <w:b/>
            <w:bCs/>
          </w:rPr>
          <w:t>DR</w:t>
        </w:r>
        <w:r w:rsidRPr="0086647C">
          <w:rPr>
            <w:rFonts w:eastAsia="Times New Roman"/>
            <w:b/>
            <w:bCs/>
          </w:rPr>
          <w:t xml:space="preserve">RTS </w:t>
        </w:r>
        <w:r w:rsidRPr="0086647C">
          <w:rPr>
            <w:rFonts w:eastAsia="Times New Roman"/>
            <w:b/>
            <w:bCs/>
            <w:i/>
            <w:vertAlign w:val="subscript"/>
          </w:rPr>
          <w:t>q</w:t>
        </w:r>
        <w:r w:rsidRPr="0086647C">
          <w:rPr>
            <w:rFonts w:eastAsia="Times New Roman"/>
            <w:b/>
            <w:bCs/>
          </w:rPr>
          <w:t>) * RTMCPC</w:t>
        </w:r>
        <w:r>
          <w:rPr>
            <w:rFonts w:eastAsia="Times New Roman"/>
            <w:b/>
            <w:bCs/>
          </w:rPr>
          <w:t>DR</w:t>
        </w:r>
        <w:r w:rsidRPr="0086647C">
          <w:rPr>
            <w:rFonts w:eastAsia="Times New Roman"/>
            <w:b/>
            <w:bCs/>
          </w:rPr>
          <w:t>R]</w:t>
        </w:r>
      </w:ins>
    </w:p>
    <w:p w14:paraId="39824CA8" w14:textId="77777777" w:rsidR="00723B44" w:rsidRPr="0086647C" w:rsidRDefault="00723B44" w:rsidP="00723B44">
      <w:pPr>
        <w:tabs>
          <w:tab w:val="left" w:pos="2250"/>
          <w:tab w:val="left" w:pos="3150"/>
          <w:tab w:val="left" w:pos="3960"/>
        </w:tabs>
        <w:spacing w:after="240"/>
        <w:ind w:left="3960" w:hanging="3240"/>
        <w:rPr>
          <w:ins w:id="1513" w:author="ERCOT" w:date="2025-09-18T20:17:00Z" w16du:dateUtc="2025-09-19T01:17:00Z"/>
          <w:rFonts w:eastAsia="Times New Roman"/>
          <w:b/>
          <w:bCs/>
        </w:rPr>
      </w:pPr>
      <w:ins w:id="1514" w:author="ERCOT" w:date="2025-09-18T20:17:00Z" w16du:dateUtc="2025-09-19T01:17:00Z">
        <w:r w:rsidRPr="0086647C">
          <w:rPr>
            <w:rFonts w:eastAsia="Times New Roman"/>
            <w:b/>
            <w:bCs/>
          </w:rPr>
          <w:t xml:space="preserve">Where:   </w:t>
        </w:r>
      </w:ins>
    </w:p>
    <w:p w14:paraId="56C39A54" w14:textId="77777777" w:rsidR="00723B44" w:rsidRPr="0086647C" w:rsidRDefault="00723B44" w:rsidP="00723B44">
      <w:pPr>
        <w:tabs>
          <w:tab w:val="left" w:pos="2250"/>
          <w:tab w:val="left" w:pos="3150"/>
          <w:tab w:val="left" w:pos="3960"/>
        </w:tabs>
        <w:spacing w:after="240"/>
        <w:ind w:left="3960" w:hanging="3240"/>
        <w:rPr>
          <w:ins w:id="1515" w:author="ERCOT" w:date="2025-09-18T20:17:00Z" w16du:dateUtc="2025-09-19T01:17:00Z"/>
          <w:rFonts w:eastAsia="Times New Roman"/>
          <w:b/>
          <w:bCs/>
        </w:rPr>
      </w:pPr>
      <w:ins w:id="1516" w:author="ERCOT" w:date="2025-09-18T20:17:00Z" w16du:dateUtc="2025-09-19T01:17:00Z">
        <w:r w:rsidRPr="0086647C">
          <w:rPr>
            <w:rFonts w:eastAsia="Times New Roman"/>
            <w:b/>
            <w:bCs/>
            <w:szCs w:val="20"/>
          </w:rPr>
          <w:t>RT</w:t>
        </w:r>
        <w:r>
          <w:rPr>
            <w:rFonts w:eastAsia="Times New Roman"/>
            <w:b/>
            <w:bCs/>
          </w:rPr>
          <w:t>DR</w:t>
        </w:r>
        <w:r w:rsidRPr="0086647C">
          <w:rPr>
            <w:rFonts w:eastAsia="Times New Roman"/>
            <w:b/>
            <w:bCs/>
          </w:rPr>
          <w:t>R</w:t>
        </w:r>
        <w:r w:rsidRPr="0086647C">
          <w:rPr>
            <w:rFonts w:eastAsia="Times New Roman"/>
            <w:b/>
            <w:bCs/>
            <w:szCs w:val="20"/>
          </w:rPr>
          <w:t xml:space="preserve">REV </w:t>
        </w:r>
        <w:r w:rsidRPr="0086647C">
          <w:rPr>
            <w:rFonts w:eastAsia="Times New Roman"/>
            <w:b/>
            <w:bCs/>
            <w:i/>
            <w:vertAlign w:val="subscript"/>
          </w:rPr>
          <w:t xml:space="preserve">q, r </w:t>
        </w:r>
        <w:r w:rsidRPr="0086647C">
          <w:rPr>
            <w:rFonts w:eastAsia="Times New Roman"/>
            <w:b/>
            <w:bCs/>
            <w:i/>
          </w:rPr>
          <w:t xml:space="preserve"> =     </w:t>
        </w:r>
        <w:r w:rsidRPr="0086647C">
          <w:rPr>
            <w:rFonts w:eastAsia="Times New Roman"/>
            <w:b/>
            <w:bCs/>
          </w:rPr>
          <w:t>(1/4) * RT</w:t>
        </w:r>
        <w:r>
          <w:rPr>
            <w:rFonts w:eastAsia="Times New Roman"/>
            <w:b/>
            <w:bCs/>
          </w:rPr>
          <w:t>DR</w:t>
        </w:r>
        <w:r w:rsidRPr="0086647C">
          <w:rPr>
            <w:rFonts w:eastAsia="Times New Roman"/>
            <w:b/>
            <w:bCs/>
          </w:rPr>
          <w:t>RAWD</w:t>
        </w:r>
        <w:r w:rsidRPr="0086647C">
          <w:rPr>
            <w:rFonts w:eastAsia="Times New Roman"/>
            <w:b/>
            <w:bCs/>
            <w:i/>
            <w:vertAlign w:val="subscript"/>
          </w:rPr>
          <w:t xml:space="preserve"> q, r</w:t>
        </w:r>
        <w:r w:rsidRPr="0086647C">
          <w:rPr>
            <w:rFonts w:eastAsia="Times New Roman"/>
            <w:b/>
            <w:bCs/>
          </w:rPr>
          <w:t xml:space="preserve"> * RTMCPC</w:t>
        </w:r>
        <w:r>
          <w:rPr>
            <w:rFonts w:eastAsia="Times New Roman"/>
            <w:b/>
            <w:bCs/>
          </w:rPr>
          <w:t>DR</w:t>
        </w:r>
        <w:r w:rsidRPr="0086647C">
          <w:rPr>
            <w:rFonts w:eastAsia="Times New Roman"/>
            <w:b/>
            <w:bCs/>
          </w:rPr>
          <w:t xml:space="preserve">RR </w:t>
        </w:r>
        <w:r w:rsidRPr="0086647C">
          <w:rPr>
            <w:rFonts w:eastAsia="Times New Roman"/>
            <w:b/>
            <w:bCs/>
            <w:i/>
            <w:vertAlign w:val="subscript"/>
          </w:rPr>
          <w:t>q,</w:t>
        </w:r>
        <w:r w:rsidRPr="0086647C">
          <w:rPr>
            <w:rFonts w:eastAsia="Times New Roman"/>
            <w:b/>
            <w:bCs/>
            <w:i/>
          </w:rPr>
          <w:t xml:space="preserve"> </w:t>
        </w:r>
        <w:r w:rsidRPr="0086647C">
          <w:rPr>
            <w:rFonts w:eastAsia="Times New Roman"/>
            <w:b/>
            <w:bCs/>
            <w:i/>
            <w:vertAlign w:val="subscript"/>
          </w:rPr>
          <w:t>r</w:t>
        </w:r>
      </w:ins>
    </w:p>
    <w:p w14:paraId="2904656E" w14:textId="68E3911F" w:rsidR="00723B44" w:rsidRPr="0086647C" w:rsidRDefault="0C96DEE4" w:rsidP="00723B44">
      <w:pPr>
        <w:tabs>
          <w:tab w:val="left" w:pos="2250"/>
          <w:tab w:val="left" w:pos="3150"/>
          <w:tab w:val="left" w:pos="3960"/>
        </w:tabs>
        <w:spacing w:after="240"/>
        <w:ind w:left="3960" w:hanging="3240"/>
        <w:rPr>
          <w:ins w:id="1517" w:author="ERCOT" w:date="2025-09-18T20:17:00Z" w16du:dateUtc="2025-09-19T01:17:00Z"/>
          <w:rFonts w:eastAsia="Times New Roman"/>
          <w:b/>
          <w:bCs/>
        </w:rPr>
      </w:pPr>
      <w:ins w:id="1518" w:author="ERCOT" w:date="2025-09-18T20:17:00Z" w16du:dateUtc="2025-09-19T01:17:00Z">
        <w:r w:rsidRPr="123F4559">
          <w:rPr>
            <w:rFonts w:eastAsia="Times New Roman"/>
            <w:b/>
            <w:bCs/>
          </w:rPr>
          <w:t xml:space="preserve">RTMCPCDRRR </w:t>
        </w:r>
        <w:r w:rsidRPr="123F4559">
          <w:rPr>
            <w:rFonts w:eastAsia="Times New Roman"/>
            <w:b/>
            <w:bCs/>
            <w:i/>
            <w:iCs/>
            <w:vertAlign w:val="subscript"/>
          </w:rPr>
          <w:t>q, r</w:t>
        </w:r>
        <w:r w:rsidRPr="123F4559">
          <w:rPr>
            <w:rFonts w:eastAsia="Times New Roman"/>
            <w:b/>
            <w:bCs/>
            <w:i/>
            <w:iCs/>
          </w:rPr>
          <w:t xml:space="preserve"> = </w:t>
        </w:r>
        <w:r>
          <w:rPr>
            <w:noProof/>
          </w:rPr>
          <w:drawing>
            <wp:inline distT="0" distB="0" distL="0" distR="0" wp14:anchorId="120B62E0" wp14:editId="27AB470F">
              <wp:extent cx="274320" cy="274320"/>
              <wp:effectExtent l="0" t="0" r="0" b="0"/>
              <wp:docPr id="172967012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05">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r w:rsidRPr="123F4559">
          <w:rPr>
            <w:rFonts w:eastAsia="Times New Roman"/>
            <w:b/>
            <w:bCs/>
          </w:rPr>
          <w:t>(DRRRWF</w:t>
        </w:r>
        <w:r w:rsidRPr="123F4559">
          <w:rPr>
            <w:rFonts w:eastAsia="Times New Roman"/>
            <w:b/>
            <w:bCs/>
            <w:i/>
            <w:iCs/>
            <w:vertAlign w:val="subscript"/>
          </w:rPr>
          <w:t xml:space="preserve"> q, r, y</w:t>
        </w:r>
        <w:r w:rsidRPr="123F4559">
          <w:rPr>
            <w:rFonts w:eastAsia="Times New Roman"/>
            <w:b/>
            <w:bCs/>
          </w:rPr>
          <w:t xml:space="preserve"> * (RTMCPCDRRS</w:t>
        </w:r>
        <w:r w:rsidRPr="123F4559">
          <w:rPr>
            <w:rFonts w:eastAsia="Times New Roman"/>
            <w:b/>
            <w:bCs/>
            <w:i/>
            <w:iCs/>
            <w:vertAlign w:val="subscript"/>
          </w:rPr>
          <w:t xml:space="preserve"> y</w:t>
        </w:r>
        <w:r w:rsidRPr="123F4559">
          <w:rPr>
            <w:rFonts w:eastAsia="Times New Roman"/>
            <w:b/>
            <w:bCs/>
          </w:rPr>
          <w:t xml:space="preserve"> + RTRDPADRRS </w:t>
        </w:r>
        <w:r w:rsidRPr="123F4559">
          <w:rPr>
            <w:rFonts w:eastAsia="Times New Roman"/>
            <w:b/>
            <w:bCs/>
            <w:i/>
            <w:iCs/>
            <w:vertAlign w:val="subscript"/>
          </w:rPr>
          <w:t>y</w:t>
        </w:r>
        <w:r w:rsidRPr="123F4559">
          <w:rPr>
            <w:rFonts w:eastAsia="Times New Roman"/>
            <w:b/>
            <w:bCs/>
            <w:i/>
            <w:iCs/>
          </w:rPr>
          <w:t>))</w:t>
        </w:r>
      </w:ins>
    </w:p>
    <w:p w14:paraId="28B3E96E" w14:textId="7D4345CC" w:rsidR="00723B44" w:rsidRPr="0086647C" w:rsidRDefault="0C96DEE4" w:rsidP="123F4559">
      <w:pPr>
        <w:tabs>
          <w:tab w:val="left" w:pos="2250"/>
          <w:tab w:val="left" w:pos="3150"/>
          <w:tab w:val="left" w:pos="3960"/>
        </w:tabs>
        <w:spacing w:after="240"/>
        <w:ind w:left="3960" w:hanging="3240"/>
        <w:rPr>
          <w:ins w:id="1519" w:author="ERCOT" w:date="2025-09-18T20:17:00Z" w16du:dateUtc="2025-09-19T01:17:00Z"/>
          <w:rFonts w:eastAsia="Times New Roman"/>
          <w:b/>
          <w:bCs/>
          <w:i/>
          <w:iCs/>
          <w:vertAlign w:val="subscript"/>
        </w:rPr>
      </w:pPr>
      <w:ins w:id="1520" w:author="ERCOT" w:date="2025-09-18T20:17:00Z" w16du:dateUtc="2025-09-19T01:17:00Z">
        <w:r w:rsidRPr="123F4559">
          <w:rPr>
            <w:rFonts w:eastAsia="Times New Roman"/>
            <w:b/>
            <w:bCs/>
          </w:rPr>
          <w:t>RTDRRAWD</w:t>
        </w:r>
        <w:r w:rsidRPr="123F4559">
          <w:rPr>
            <w:rFonts w:eastAsia="Times New Roman"/>
            <w:b/>
            <w:bCs/>
            <w:i/>
            <w:iCs/>
            <w:vertAlign w:val="subscript"/>
          </w:rPr>
          <w:t xml:space="preserve"> q, r  </w:t>
        </w:r>
        <w:r w:rsidRPr="123F4559">
          <w:rPr>
            <w:rFonts w:eastAsia="Times New Roman"/>
            <w:b/>
            <w:bCs/>
          </w:rPr>
          <w:t xml:space="preserve"> =  </w:t>
        </w:r>
        <w:r>
          <w:rPr>
            <w:noProof/>
          </w:rPr>
          <w:drawing>
            <wp:inline distT="0" distB="0" distL="0" distR="0" wp14:anchorId="57841AE8" wp14:editId="11C86961">
              <wp:extent cx="274320" cy="274320"/>
              <wp:effectExtent l="0" t="0" r="0" b="0"/>
              <wp:docPr id="555614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5">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r w:rsidRPr="123F4559">
          <w:rPr>
            <w:rFonts w:eastAsia="Times New Roman"/>
            <w:b/>
            <w:bCs/>
          </w:rPr>
          <w:t xml:space="preserve"> (RNWF </w:t>
        </w:r>
        <w:r w:rsidRPr="123F4559">
          <w:rPr>
            <w:rFonts w:eastAsia="Times New Roman"/>
            <w:b/>
            <w:bCs/>
            <w:i/>
            <w:iCs/>
            <w:vertAlign w:val="subscript"/>
          </w:rPr>
          <w:t>y</w:t>
        </w:r>
        <w:r w:rsidRPr="123F4559">
          <w:rPr>
            <w:rFonts w:eastAsia="Times New Roman"/>
            <w:b/>
            <w:bCs/>
            <w:vertAlign w:val="subscript"/>
          </w:rPr>
          <w:t xml:space="preserve"> </w:t>
        </w:r>
        <w:r w:rsidRPr="123F4559">
          <w:rPr>
            <w:rFonts w:eastAsia="Times New Roman"/>
            <w:b/>
            <w:bCs/>
          </w:rPr>
          <w:t>* RTDRRAWDS</w:t>
        </w:r>
        <w:r w:rsidRPr="123F4559">
          <w:rPr>
            <w:rFonts w:eastAsia="Times New Roman"/>
            <w:b/>
            <w:bCs/>
            <w:i/>
            <w:iCs/>
            <w:vertAlign w:val="subscript"/>
          </w:rPr>
          <w:t xml:space="preserve"> q, r, y</w:t>
        </w:r>
        <w:r w:rsidRPr="123F4559">
          <w:rPr>
            <w:rFonts w:eastAsia="Times New Roman"/>
            <w:b/>
            <w:bCs/>
          </w:rPr>
          <w:t>)</w:t>
        </w:r>
      </w:ins>
    </w:p>
    <w:p w14:paraId="190EEAD8" w14:textId="77777777" w:rsidR="00723B44" w:rsidRPr="0086647C" w:rsidRDefault="00723B44" w:rsidP="00723B44">
      <w:pPr>
        <w:spacing w:after="240"/>
        <w:ind w:firstLine="720"/>
        <w:rPr>
          <w:ins w:id="1521" w:author="ERCOT" w:date="2025-09-18T20:17:00Z" w16du:dateUtc="2025-09-19T01:17:00Z"/>
          <w:rFonts w:eastAsia="Times New Roman"/>
          <w:szCs w:val="20"/>
        </w:rPr>
      </w:pPr>
      <w:ins w:id="1522" w:author="ERCOT" w:date="2025-09-18T20:17:00Z" w16du:dateUtc="2025-09-19T01:17:00Z">
        <w:r w:rsidRPr="0086647C">
          <w:rPr>
            <w:rFonts w:eastAsia="Times New Roman"/>
            <w:szCs w:val="20"/>
          </w:rPr>
          <w:t>Where:</w:t>
        </w:r>
      </w:ins>
    </w:p>
    <w:p w14:paraId="6C5417B0" w14:textId="18D9A6C3" w:rsidR="00723B44" w:rsidRPr="0086647C" w:rsidRDefault="0C96DEE4" w:rsidP="00723B44">
      <w:pPr>
        <w:ind w:left="1440" w:hanging="720"/>
        <w:rPr>
          <w:ins w:id="1523" w:author="ERCOT" w:date="2025-09-18T20:17:00Z" w16du:dateUtc="2025-09-19T01:17:00Z"/>
          <w:rFonts w:eastAsia="Times New Roman"/>
        </w:rPr>
      </w:pPr>
      <w:ins w:id="1524" w:author="ERCOT" w:date="2025-09-18T20:17:00Z" w16du:dateUtc="2025-09-19T01:17:00Z">
        <w:r w:rsidRPr="123F4559">
          <w:rPr>
            <w:rFonts w:eastAsia="Times New Roman"/>
          </w:rPr>
          <w:t>DRRRWF</w:t>
        </w:r>
        <w:r w:rsidRPr="123F4559">
          <w:rPr>
            <w:rFonts w:eastAsia="Times New Roman"/>
            <w:i/>
            <w:iCs/>
            <w:vertAlign w:val="subscript"/>
          </w:rPr>
          <w:t xml:space="preserve"> q, r, y</w:t>
        </w:r>
        <w:r w:rsidRPr="123F4559">
          <w:rPr>
            <w:rFonts w:eastAsia="Times New Roman"/>
            <w:vertAlign w:val="subscript"/>
          </w:rPr>
          <w:t xml:space="preserve"> </w:t>
        </w:r>
        <w:r w:rsidRPr="123F4559">
          <w:rPr>
            <w:rFonts w:eastAsia="Times New Roman"/>
          </w:rPr>
          <w:t xml:space="preserve"> =    [max(0.001, RTDRRAWDS</w:t>
        </w:r>
        <w:r w:rsidRPr="123F4559">
          <w:rPr>
            <w:rFonts w:eastAsia="Times New Roman"/>
            <w:i/>
            <w:iCs/>
            <w:vertAlign w:val="subscript"/>
          </w:rPr>
          <w:t xml:space="preserve"> q, r, y</w:t>
        </w:r>
        <w:r w:rsidRPr="123F4559">
          <w:rPr>
            <w:rFonts w:eastAsia="Times New Roman"/>
          </w:rPr>
          <w:t>) * TLMP</w:t>
        </w:r>
        <w:r w:rsidRPr="123F4559">
          <w:rPr>
            <w:rFonts w:eastAsia="Times New Roman"/>
            <w:i/>
            <w:iCs/>
            <w:vertAlign w:val="subscript"/>
          </w:rPr>
          <w:t xml:space="preserve"> y</w:t>
        </w:r>
        <w:r w:rsidRPr="123F4559">
          <w:rPr>
            <w:rFonts w:eastAsia="Times New Roman"/>
          </w:rPr>
          <w:t>] / [</w:t>
        </w:r>
        <w:r>
          <w:rPr>
            <w:noProof/>
          </w:rPr>
          <w:drawing>
            <wp:inline distT="0" distB="0" distL="0" distR="0" wp14:anchorId="61335438" wp14:editId="68480DD6">
              <wp:extent cx="274320" cy="274320"/>
              <wp:effectExtent l="0" t="0" r="0" b="0"/>
              <wp:docPr id="192957610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205">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r w:rsidRPr="123F4559">
          <w:rPr>
            <w:rFonts w:eastAsia="Times New Roman"/>
          </w:rPr>
          <w:t>max(0.001,</w:t>
        </w:r>
      </w:ins>
    </w:p>
    <w:p w14:paraId="711DB61E" w14:textId="77777777" w:rsidR="00723B44" w:rsidRPr="0086647C" w:rsidRDefault="00723B44" w:rsidP="00723B44">
      <w:pPr>
        <w:spacing w:after="240"/>
        <w:ind w:left="2160" w:firstLine="720"/>
        <w:rPr>
          <w:ins w:id="1525" w:author="ERCOT" w:date="2025-09-18T20:17:00Z" w16du:dateUtc="2025-09-19T01:17:00Z"/>
          <w:rFonts w:eastAsia="Times New Roman"/>
        </w:rPr>
      </w:pPr>
      <w:ins w:id="1526" w:author="ERCOT" w:date="2025-09-18T20:17:00Z" w16du:dateUtc="2025-09-19T01:17:00Z">
        <w:r w:rsidRPr="0086647C">
          <w:rPr>
            <w:rFonts w:eastAsia="Times New Roman"/>
          </w:rPr>
          <w:t>RT</w:t>
        </w:r>
        <w:r>
          <w:rPr>
            <w:rFonts w:eastAsia="Times New Roman"/>
          </w:rPr>
          <w:t>DR</w:t>
        </w:r>
        <w:r w:rsidRPr="0086647C">
          <w:rPr>
            <w:rFonts w:eastAsia="Times New Roman"/>
          </w:rPr>
          <w:t>RAWDS</w:t>
        </w:r>
        <w:r w:rsidRPr="0086647C">
          <w:rPr>
            <w:rFonts w:eastAsia="Times New Roman"/>
            <w:i/>
            <w:vertAlign w:val="subscript"/>
          </w:rPr>
          <w:t xml:space="preserve"> q, r, y</w:t>
        </w:r>
        <w:r w:rsidRPr="0086647C">
          <w:rPr>
            <w:rFonts w:eastAsia="Times New Roman"/>
          </w:rPr>
          <w:t>) * TLMP</w:t>
        </w:r>
        <w:r w:rsidRPr="0086647C">
          <w:rPr>
            <w:rFonts w:eastAsia="Times New Roman"/>
            <w:i/>
            <w:vertAlign w:val="subscript"/>
          </w:rPr>
          <w:t xml:space="preserve"> y</w:t>
        </w:r>
        <w:r w:rsidRPr="0086647C">
          <w:rPr>
            <w:rFonts w:eastAsia="Times New Roman"/>
          </w:rPr>
          <w:t>]</w:t>
        </w:r>
        <w:r w:rsidRPr="0086647C">
          <w:rPr>
            <w:rFonts w:eastAsia="Times New Roman"/>
            <w:vertAlign w:val="subscript"/>
          </w:rPr>
          <w:t xml:space="preserve"> </w:t>
        </w:r>
      </w:ins>
    </w:p>
    <w:p w14:paraId="1BE08E6B" w14:textId="77777777" w:rsidR="00723B44" w:rsidRPr="0086647C" w:rsidRDefault="00723B44" w:rsidP="00723B44">
      <w:pPr>
        <w:spacing w:after="240"/>
        <w:ind w:left="1440" w:hanging="720"/>
        <w:rPr>
          <w:ins w:id="1527" w:author="ERCOT" w:date="2025-09-18T20:17:00Z" w16du:dateUtc="2025-09-19T01:17:00Z"/>
          <w:rFonts w:eastAsia="Times New Roman"/>
        </w:rPr>
      </w:pPr>
      <w:ins w:id="1528" w:author="ERCOT" w:date="2025-09-18T20:17:00Z" w16du:dateUtc="2025-09-19T01:17:00Z">
        <w:r w:rsidRPr="0086647C">
          <w:rPr>
            <w:rFonts w:eastAsia="Times New Roman"/>
          </w:rPr>
          <w:t>And:</w:t>
        </w:r>
      </w:ins>
    </w:p>
    <w:p w14:paraId="10C4598B" w14:textId="70DF3FDC" w:rsidR="00723B44" w:rsidRPr="0086647C" w:rsidRDefault="0C96DEE4" w:rsidP="123F4559">
      <w:pPr>
        <w:spacing w:after="240"/>
        <w:ind w:left="1440" w:hanging="720"/>
        <w:rPr>
          <w:ins w:id="1529" w:author="ERCOT" w:date="2025-09-18T20:17:00Z" w16du:dateUtc="2025-09-19T01:17:00Z"/>
          <w:rFonts w:eastAsia="Times New Roman"/>
          <w:i/>
          <w:iCs/>
          <w:vertAlign w:val="subscript"/>
        </w:rPr>
      </w:pPr>
      <w:ins w:id="1530" w:author="ERCOT" w:date="2025-09-18T20:17:00Z" w16du:dateUtc="2025-09-19T01:17:00Z">
        <w:r w:rsidRPr="123F4559">
          <w:rPr>
            <w:rFonts w:eastAsia="Times New Roman"/>
          </w:rPr>
          <w:t xml:space="preserve">RNWF </w:t>
        </w:r>
        <w:r w:rsidRPr="123F4559">
          <w:rPr>
            <w:rFonts w:eastAsia="Times New Roman"/>
            <w:i/>
            <w:iCs/>
            <w:vertAlign w:val="subscript"/>
          </w:rPr>
          <w:t xml:space="preserve">y   </w:t>
        </w:r>
        <w:r w:rsidRPr="123F4559">
          <w:rPr>
            <w:rFonts w:eastAsia="Times New Roman"/>
          </w:rPr>
          <w:t xml:space="preserve">=  TLMP </w:t>
        </w:r>
        <w:r w:rsidRPr="123F4559">
          <w:rPr>
            <w:rFonts w:eastAsia="Times New Roman"/>
            <w:i/>
            <w:iCs/>
            <w:vertAlign w:val="subscript"/>
          </w:rPr>
          <w:t>y</w:t>
        </w:r>
        <w:r w:rsidRPr="123F4559">
          <w:rPr>
            <w:rFonts w:eastAsia="Times New Roman"/>
          </w:rPr>
          <w:t xml:space="preserve"> </w:t>
        </w:r>
        <w:r w:rsidRPr="123F4559">
          <w:rPr>
            <w:rFonts w:eastAsia="Times New Roman"/>
            <w:color w:val="000000" w:themeColor="text1"/>
            <w:sz w:val="32"/>
            <w:szCs w:val="32"/>
          </w:rPr>
          <w:t>/</w:t>
        </w:r>
        <w:r w:rsidRPr="123F4559">
          <w:rPr>
            <w:rFonts w:eastAsia="Times New Roman"/>
            <w:color w:val="000000" w:themeColor="text1"/>
          </w:rPr>
          <w:t xml:space="preserve"> </w:t>
        </w:r>
        <w:r>
          <w:rPr>
            <w:noProof/>
          </w:rPr>
          <w:drawing>
            <wp:inline distT="0" distB="0" distL="0" distR="0" wp14:anchorId="49BF6613" wp14:editId="42887189">
              <wp:extent cx="274320" cy="274320"/>
              <wp:effectExtent l="0" t="0" r="0" b="0"/>
              <wp:docPr id="125553123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205">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r w:rsidRPr="123F4559">
          <w:rPr>
            <w:rFonts w:eastAsia="Times New Roman"/>
          </w:rPr>
          <w:t xml:space="preserve">TLMP </w:t>
        </w:r>
        <w:r w:rsidRPr="123F4559">
          <w:rPr>
            <w:rFonts w:eastAsia="Times New Roman"/>
            <w:i/>
            <w:iCs/>
            <w:vertAlign w:val="subscript"/>
          </w:rPr>
          <w:t>y</w:t>
        </w:r>
      </w:ins>
    </w:p>
    <w:p w14:paraId="57ABE596" w14:textId="77777777" w:rsidR="00723B44" w:rsidRPr="0086647C" w:rsidRDefault="00723B44" w:rsidP="00723B44">
      <w:pPr>
        <w:ind w:left="720" w:hanging="720"/>
        <w:rPr>
          <w:ins w:id="1531" w:author="ERCOT" w:date="2025-09-18T20:17:00Z" w16du:dateUtc="2025-09-19T01:17:00Z"/>
          <w:rFonts w:eastAsia="Times New Roman"/>
          <w:b/>
          <w:iCs/>
        </w:rPr>
      </w:pPr>
      <w:ins w:id="1532" w:author="ERCOT" w:date="2025-09-18T20:17:00Z" w16du:dateUtc="2025-09-19T01:17:00Z">
        <w:r w:rsidRPr="0086647C">
          <w:rPr>
            <w:rFonts w:eastAsia="Times New Roman"/>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723B44" w:rsidRPr="0086647C" w14:paraId="476CA46B" w14:textId="77777777" w:rsidTr="00CF6727">
        <w:trPr>
          <w:cantSplit/>
          <w:tblHeader/>
          <w:ins w:id="1533"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78939F41" w14:textId="77777777" w:rsidR="00723B44" w:rsidRPr="0086647C" w:rsidRDefault="00723B44" w:rsidP="00CF6727">
            <w:pPr>
              <w:spacing w:after="120"/>
              <w:rPr>
                <w:ins w:id="1534" w:author="ERCOT" w:date="2025-09-18T20:17:00Z" w16du:dateUtc="2025-09-19T01:17:00Z"/>
                <w:rFonts w:eastAsia="Times New Roman"/>
                <w:b/>
                <w:iCs/>
                <w:sz w:val="20"/>
                <w:szCs w:val="20"/>
              </w:rPr>
            </w:pPr>
            <w:ins w:id="1535" w:author="ERCOT" w:date="2025-09-18T20:17:00Z" w16du:dateUtc="2025-09-19T01:17:00Z">
              <w:r w:rsidRPr="0086647C">
                <w:rPr>
                  <w:rFonts w:eastAsia="Times New Roman"/>
                  <w:b/>
                  <w:iCs/>
                  <w:sz w:val="20"/>
                  <w:szCs w:val="20"/>
                </w:rPr>
                <w:t>Variable</w:t>
              </w:r>
            </w:ins>
          </w:p>
        </w:tc>
        <w:tc>
          <w:tcPr>
            <w:tcW w:w="623" w:type="pct"/>
            <w:tcBorders>
              <w:top w:val="single" w:sz="4" w:space="0" w:color="auto"/>
              <w:left w:val="single" w:sz="4" w:space="0" w:color="auto"/>
              <w:bottom w:val="single" w:sz="4" w:space="0" w:color="auto"/>
              <w:right w:val="single" w:sz="4" w:space="0" w:color="auto"/>
            </w:tcBorders>
            <w:hideMark/>
          </w:tcPr>
          <w:p w14:paraId="525172CE" w14:textId="77777777" w:rsidR="00723B44" w:rsidRPr="0086647C" w:rsidRDefault="00723B44" w:rsidP="00CF6727">
            <w:pPr>
              <w:spacing w:after="120"/>
              <w:rPr>
                <w:ins w:id="1536" w:author="ERCOT" w:date="2025-09-18T20:17:00Z" w16du:dateUtc="2025-09-19T01:17:00Z"/>
                <w:rFonts w:eastAsia="Times New Roman"/>
                <w:b/>
                <w:iCs/>
                <w:sz w:val="20"/>
                <w:szCs w:val="20"/>
              </w:rPr>
            </w:pPr>
            <w:ins w:id="1537" w:author="ERCOT" w:date="2025-09-18T20:17:00Z" w16du:dateUtc="2025-09-19T01:17:00Z">
              <w:r w:rsidRPr="0086647C">
                <w:rPr>
                  <w:rFonts w:eastAsia="Times New Roman"/>
                  <w:b/>
                  <w:iCs/>
                  <w:sz w:val="20"/>
                  <w:szCs w:val="20"/>
                </w:rPr>
                <w:t>Unit</w:t>
              </w:r>
            </w:ins>
          </w:p>
        </w:tc>
        <w:tc>
          <w:tcPr>
            <w:tcW w:w="3098" w:type="pct"/>
            <w:tcBorders>
              <w:top w:val="single" w:sz="4" w:space="0" w:color="auto"/>
              <w:left w:val="single" w:sz="4" w:space="0" w:color="auto"/>
              <w:bottom w:val="single" w:sz="4" w:space="0" w:color="auto"/>
              <w:right w:val="single" w:sz="4" w:space="0" w:color="auto"/>
            </w:tcBorders>
            <w:hideMark/>
          </w:tcPr>
          <w:p w14:paraId="19AE1BC9" w14:textId="77777777" w:rsidR="00723B44" w:rsidRPr="0086647C" w:rsidRDefault="00723B44" w:rsidP="00CF6727">
            <w:pPr>
              <w:spacing w:after="120"/>
              <w:rPr>
                <w:ins w:id="1538" w:author="ERCOT" w:date="2025-09-18T20:17:00Z" w16du:dateUtc="2025-09-19T01:17:00Z"/>
                <w:rFonts w:eastAsia="Times New Roman"/>
                <w:b/>
                <w:iCs/>
                <w:sz w:val="20"/>
                <w:szCs w:val="20"/>
              </w:rPr>
            </w:pPr>
            <w:ins w:id="1539" w:author="ERCOT" w:date="2025-09-18T20:17:00Z" w16du:dateUtc="2025-09-19T01:17:00Z">
              <w:r w:rsidRPr="0086647C">
                <w:rPr>
                  <w:rFonts w:eastAsia="Times New Roman"/>
                  <w:b/>
                  <w:iCs/>
                  <w:sz w:val="20"/>
                  <w:szCs w:val="20"/>
                </w:rPr>
                <w:t>Description</w:t>
              </w:r>
            </w:ins>
          </w:p>
        </w:tc>
      </w:tr>
      <w:tr w:rsidR="00723B44" w:rsidRPr="0086647C" w14:paraId="7EDF0FC5" w14:textId="77777777" w:rsidTr="00CF6727">
        <w:trPr>
          <w:cantSplit/>
          <w:ins w:id="1540"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2DEC71C4" w14:textId="77777777" w:rsidR="00723B44" w:rsidRPr="0086647C" w:rsidRDefault="00723B44" w:rsidP="00CF6727">
            <w:pPr>
              <w:spacing w:after="60"/>
              <w:rPr>
                <w:ins w:id="1541" w:author="ERCOT" w:date="2025-09-18T20:17:00Z" w16du:dateUtc="2025-09-19T01:17:00Z"/>
                <w:rFonts w:eastAsia="Times New Roman"/>
                <w:sz w:val="20"/>
                <w:szCs w:val="20"/>
              </w:rPr>
            </w:pPr>
            <w:ins w:id="1542" w:author="ERCOT" w:date="2025-09-18T20:17:00Z" w16du:dateUtc="2025-09-19T01:17:00Z">
              <w:r w:rsidRPr="0086647C">
                <w:rPr>
                  <w:rFonts w:eastAsia="Times New Roman"/>
                  <w:sz w:val="20"/>
                  <w:szCs w:val="20"/>
                </w:rPr>
                <w:t>RT</w:t>
              </w:r>
              <w:r>
                <w:rPr>
                  <w:rFonts w:eastAsia="Times New Roman"/>
                  <w:sz w:val="20"/>
                  <w:szCs w:val="20"/>
                </w:rPr>
                <w:t>DR</w:t>
              </w:r>
              <w:r w:rsidRPr="0086647C">
                <w:rPr>
                  <w:rFonts w:eastAsia="Times New Roman"/>
                  <w:sz w:val="20"/>
                  <w:szCs w:val="20"/>
                </w:rPr>
                <w:t xml:space="preserve">RIMBAMT </w:t>
              </w:r>
              <w:r w:rsidRPr="0086647C">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62D53E53" w14:textId="77777777" w:rsidR="00723B44" w:rsidRPr="0086647C" w:rsidRDefault="00723B44" w:rsidP="00CF6727">
            <w:pPr>
              <w:spacing w:after="60"/>
              <w:rPr>
                <w:ins w:id="1543" w:author="ERCOT" w:date="2025-09-18T20:17:00Z" w16du:dateUtc="2025-09-19T01:17:00Z"/>
                <w:rFonts w:eastAsia="Times New Roman"/>
                <w:sz w:val="20"/>
                <w:szCs w:val="20"/>
              </w:rPr>
            </w:pPr>
            <w:ins w:id="1544" w:author="ERCOT" w:date="2025-09-18T20:17:00Z" w16du:dateUtc="2025-09-19T01:17:00Z">
              <w:r w:rsidRPr="0086647C">
                <w:rPr>
                  <w:rFonts w:eastAsia="Times New Roman"/>
                  <w:sz w:val="20"/>
                  <w:szCs w:val="20"/>
                </w:rPr>
                <w:t>$</w:t>
              </w:r>
            </w:ins>
          </w:p>
        </w:tc>
        <w:tc>
          <w:tcPr>
            <w:tcW w:w="3098" w:type="pct"/>
            <w:tcBorders>
              <w:top w:val="single" w:sz="4" w:space="0" w:color="auto"/>
              <w:left w:val="single" w:sz="4" w:space="0" w:color="auto"/>
              <w:bottom w:val="single" w:sz="4" w:space="0" w:color="auto"/>
              <w:right w:val="single" w:sz="4" w:space="0" w:color="auto"/>
            </w:tcBorders>
            <w:hideMark/>
          </w:tcPr>
          <w:p w14:paraId="29C4D2FD" w14:textId="77777777" w:rsidR="00723B44" w:rsidRPr="0086647C" w:rsidRDefault="00723B44" w:rsidP="00CF6727">
            <w:pPr>
              <w:spacing w:after="60"/>
              <w:rPr>
                <w:ins w:id="1545" w:author="ERCOT" w:date="2025-09-18T20:17:00Z" w16du:dateUtc="2025-09-19T01:17:00Z"/>
                <w:rFonts w:eastAsia="Times New Roman"/>
                <w:i/>
                <w:sz w:val="20"/>
                <w:szCs w:val="20"/>
              </w:rPr>
            </w:pPr>
            <w:ins w:id="1546" w:author="ERCOT" w:date="2025-09-18T20:17:00Z" w16du:dateUtc="2025-09-19T01:17:00Z">
              <w:r w:rsidRPr="0086647C">
                <w:rPr>
                  <w:rFonts w:eastAsia="Times New Roman"/>
                  <w:i/>
                  <w:sz w:val="20"/>
                  <w:szCs w:val="20"/>
                </w:rPr>
                <w:t xml:space="preserve">Real-Time </w:t>
              </w:r>
              <w:r>
                <w:rPr>
                  <w:rFonts w:eastAsia="Times New Roman"/>
                  <w:i/>
                  <w:sz w:val="20"/>
                  <w:szCs w:val="20"/>
                </w:rPr>
                <w:t>Dispatchable Reliability</w:t>
              </w:r>
              <w:r w:rsidRPr="0086647C">
                <w:rPr>
                  <w:rFonts w:eastAsia="Times New Roman"/>
                  <w:i/>
                  <w:sz w:val="20"/>
                  <w:szCs w:val="20"/>
                </w:rPr>
                <w:t xml:space="preserve"> Reserve Service Imbalance Amount for the QSE—</w:t>
              </w:r>
              <w:r w:rsidRPr="0086647C">
                <w:rPr>
                  <w:rFonts w:eastAsia="Times New Roman"/>
                  <w:sz w:val="20"/>
                  <w:szCs w:val="20"/>
                </w:rPr>
                <w:t xml:space="preserve">The total payment or charge to QSE </w:t>
              </w:r>
              <w:r w:rsidRPr="0086647C">
                <w:rPr>
                  <w:rFonts w:eastAsia="Times New Roman"/>
                  <w:i/>
                  <w:sz w:val="20"/>
                  <w:szCs w:val="20"/>
                </w:rPr>
                <w:t>q</w:t>
              </w:r>
              <w:r w:rsidRPr="0086647C">
                <w:rPr>
                  <w:rFonts w:eastAsia="Times New Roman"/>
                  <w:sz w:val="20"/>
                  <w:szCs w:val="20"/>
                </w:rPr>
                <w:t xml:space="preserve"> for the Real-Time </w:t>
              </w:r>
              <w:r>
                <w:rPr>
                  <w:rFonts w:eastAsia="Times New Roman"/>
                  <w:sz w:val="20"/>
                  <w:szCs w:val="20"/>
                </w:rPr>
                <w:t>DRRS</w:t>
              </w:r>
              <w:r w:rsidRPr="0086647C">
                <w:rPr>
                  <w:rFonts w:eastAsia="Times New Roman"/>
                  <w:sz w:val="20"/>
                  <w:szCs w:val="20"/>
                </w:rPr>
                <w:t xml:space="preserve"> imbalance for each 15-minute Settlement Interval.</w:t>
              </w:r>
            </w:ins>
          </w:p>
        </w:tc>
      </w:tr>
      <w:tr w:rsidR="00723B44" w:rsidRPr="0086647C" w14:paraId="2C33E94E" w14:textId="77777777" w:rsidTr="00CF6727">
        <w:trPr>
          <w:cantSplit/>
          <w:ins w:id="1547"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E6CECEE" w14:textId="77777777" w:rsidR="00723B44" w:rsidRPr="0086647C" w:rsidRDefault="00723B44" w:rsidP="00CF6727">
            <w:pPr>
              <w:spacing w:after="60"/>
              <w:rPr>
                <w:ins w:id="1548" w:author="ERCOT" w:date="2025-09-18T20:17:00Z" w16du:dateUtc="2025-09-19T01:17:00Z"/>
                <w:rFonts w:eastAsia="Times New Roman"/>
                <w:sz w:val="20"/>
                <w:szCs w:val="20"/>
              </w:rPr>
            </w:pPr>
            <w:ins w:id="1549" w:author="ERCOT" w:date="2025-09-18T20:17:00Z" w16du:dateUtc="2025-09-19T01:17:00Z">
              <w:r w:rsidRPr="0086647C">
                <w:rPr>
                  <w:rFonts w:eastAsia="Times New Roman"/>
                  <w:sz w:val="20"/>
                  <w:szCs w:val="20"/>
                </w:rPr>
                <w:t>RT</w:t>
              </w:r>
              <w:r>
                <w:rPr>
                  <w:rFonts w:eastAsia="Times New Roman"/>
                  <w:sz w:val="20"/>
                  <w:szCs w:val="20"/>
                </w:rPr>
                <w:t>DR</w:t>
              </w:r>
              <w:r w:rsidRPr="0086647C">
                <w:rPr>
                  <w:rFonts w:eastAsia="Times New Roman"/>
                  <w:sz w:val="20"/>
                  <w:szCs w:val="20"/>
                </w:rPr>
                <w:t xml:space="preserve">RAWD </w:t>
              </w:r>
              <w:r w:rsidRPr="0086647C">
                <w:rPr>
                  <w:rFonts w:eastAsia="Times New Roman"/>
                  <w:sz w:val="20"/>
                  <w:szCs w:val="20"/>
                  <w:vertAlign w:val="subscript"/>
                </w:rPr>
                <w:t>q, r</w:t>
              </w:r>
            </w:ins>
          </w:p>
        </w:tc>
        <w:tc>
          <w:tcPr>
            <w:tcW w:w="623" w:type="pct"/>
            <w:tcBorders>
              <w:top w:val="single" w:sz="4" w:space="0" w:color="auto"/>
              <w:left w:val="single" w:sz="4" w:space="0" w:color="auto"/>
              <w:bottom w:val="single" w:sz="4" w:space="0" w:color="auto"/>
              <w:right w:val="single" w:sz="4" w:space="0" w:color="auto"/>
            </w:tcBorders>
            <w:hideMark/>
          </w:tcPr>
          <w:p w14:paraId="43CA43BF" w14:textId="77777777" w:rsidR="00723B44" w:rsidRPr="0086647C" w:rsidRDefault="00723B44" w:rsidP="00CF6727">
            <w:pPr>
              <w:spacing w:after="60"/>
              <w:rPr>
                <w:ins w:id="1550" w:author="ERCOT" w:date="2025-09-18T20:17:00Z" w16du:dateUtc="2025-09-19T01:17:00Z"/>
                <w:rFonts w:eastAsia="Times New Roman"/>
                <w:sz w:val="20"/>
                <w:szCs w:val="20"/>
              </w:rPr>
            </w:pPr>
            <w:ins w:id="1551"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4195D5B2" w14:textId="77777777" w:rsidR="00723B44" w:rsidRPr="0086647C" w:rsidRDefault="00723B44" w:rsidP="00CF6727">
            <w:pPr>
              <w:spacing w:after="60"/>
              <w:rPr>
                <w:ins w:id="1552" w:author="ERCOT" w:date="2025-09-18T20:17:00Z" w16du:dateUtc="2025-09-19T01:17:00Z"/>
                <w:rFonts w:eastAsia="Times New Roman"/>
                <w:i/>
                <w:sz w:val="20"/>
                <w:szCs w:val="20"/>
              </w:rPr>
            </w:pPr>
            <w:ins w:id="1553" w:author="ERCOT" w:date="2025-09-18T20:17:00Z" w16du:dateUtc="2025-09-19T01:17:00Z">
              <w:r w:rsidRPr="0086647C">
                <w:rPr>
                  <w:rFonts w:eastAsia="Times New Roman"/>
                  <w:i/>
                  <w:sz w:val="20"/>
                  <w:szCs w:val="20"/>
                </w:rPr>
                <w:t xml:space="preserve">Real-Time </w:t>
              </w:r>
              <w:r>
                <w:rPr>
                  <w:rFonts w:eastAsia="Times New Roman"/>
                  <w:i/>
                  <w:sz w:val="20"/>
                  <w:szCs w:val="20"/>
                </w:rPr>
                <w:t>Dispatchable Reliability</w:t>
              </w:r>
              <w:r w:rsidRPr="0086647C">
                <w:rPr>
                  <w:rFonts w:eastAsia="Times New Roman"/>
                  <w:i/>
                  <w:sz w:val="20"/>
                  <w:szCs w:val="20"/>
                </w:rPr>
                <w:t xml:space="preserve"> Reserve Service Award per Resource per </w:t>
              </w:r>
              <w:proofErr w:type="spellStart"/>
              <w:r w:rsidRPr="0086647C">
                <w:rPr>
                  <w:rFonts w:eastAsia="Times New Roman"/>
                  <w:i/>
                  <w:sz w:val="20"/>
                  <w:szCs w:val="20"/>
                </w:rPr>
                <w:t>QSE</w:t>
              </w:r>
              <w:r w:rsidRPr="0086647C">
                <w:rPr>
                  <w:rFonts w:ascii="Symbol" w:eastAsia="Symbol" w:hAnsi="Symbol" w:cs="Symbol"/>
                  <w:sz w:val="20"/>
                  <w:szCs w:val="20"/>
                </w:rPr>
                <w:t>¾</w:t>
              </w:r>
              <w:r w:rsidRPr="0086647C">
                <w:rPr>
                  <w:rFonts w:eastAsia="Times New Roman"/>
                  <w:sz w:val="20"/>
                  <w:szCs w:val="20"/>
                </w:rPr>
                <w:t>The</w:t>
              </w:r>
              <w:proofErr w:type="spellEnd"/>
              <w:r w:rsidRPr="0086647C">
                <w:rPr>
                  <w:rFonts w:eastAsia="Times New Roman"/>
                  <w:sz w:val="20"/>
                  <w:szCs w:val="20"/>
                </w:rPr>
                <w:t xml:space="preserve"> </w:t>
              </w:r>
              <w:r>
                <w:rPr>
                  <w:rFonts w:eastAsia="Times New Roman"/>
                  <w:sz w:val="20"/>
                  <w:szCs w:val="20"/>
                </w:rPr>
                <w:t>DRRS</w:t>
              </w:r>
              <w:r w:rsidRPr="0086647C">
                <w:rPr>
                  <w:rFonts w:eastAsia="Times New Roman"/>
                  <w:sz w:val="20"/>
                  <w:szCs w:val="20"/>
                </w:rPr>
                <w:t xml:space="preserve"> amount awarded to QSE </w:t>
              </w:r>
              <w:r w:rsidRPr="0086647C">
                <w:rPr>
                  <w:rFonts w:eastAsia="Times New Roman"/>
                  <w:i/>
                  <w:sz w:val="20"/>
                  <w:szCs w:val="20"/>
                </w:rPr>
                <w:t>q</w:t>
              </w:r>
              <w:r w:rsidRPr="0086647C">
                <w:rPr>
                  <w:rFonts w:eastAsia="Times New Roman"/>
                  <w:sz w:val="20"/>
                  <w:szCs w:val="20"/>
                </w:rPr>
                <w:t xml:space="preserve"> for Resource </w:t>
              </w:r>
              <w:r w:rsidRPr="0086647C">
                <w:rPr>
                  <w:rFonts w:eastAsia="Times New Roman"/>
                  <w:i/>
                  <w:sz w:val="20"/>
                  <w:szCs w:val="20"/>
                </w:rPr>
                <w:t>r</w:t>
              </w:r>
              <w:r w:rsidRPr="0086647C">
                <w:rPr>
                  <w:rFonts w:eastAsia="Times New Roman"/>
                  <w:sz w:val="20"/>
                  <w:szCs w:val="20"/>
                </w:rPr>
                <w:t xml:space="preserve"> in Real-Time for the 15-minute Settlement Interval.  Where for a Combined Cycle Train, the Resource </w:t>
              </w:r>
              <w:r w:rsidRPr="0086647C">
                <w:rPr>
                  <w:rFonts w:eastAsia="Times New Roman"/>
                  <w:i/>
                  <w:sz w:val="20"/>
                  <w:szCs w:val="20"/>
                </w:rPr>
                <w:t>r</w:t>
              </w:r>
              <w:r w:rsidRPr="0086647C">
                <w:rPr>
                  <w:rFonts w:eastAsia="Times New Roman"/>
                  <w:sz w:val="20"/>
                  <w:szCs w:val="20"/>
                </w:rPr>
                <w:t xml:space="preserve"> is a Combined Cycle Generation Resource within the Combined Cycle Train.</w:t>
              </w:r>
            </w:ins>
          </w:p>
        </w:tc>
      </w:tr>
      <w:tr w:rsidR="00723B44" w:rsidRPr="0086647C" w14:paraId="008D66E0" w14:textId="77777777" w:rsidTr="00CF6727">
        <w:trPr>
          <w:cantSplit/>
          <w:ins w:id="1554"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5E8A0E6E" w14:textId="77777777" w:rsidR="00723B44" w:rsidRPr="0086647C" w:rsidRDefault="00723B44" w:rsidP="00CF6727">
            <w:pPr>
              <w:spacing w:after="60"/>
              <w:rPr>
                <w:ins w:id="1555" w:author="ERCOT" w:date="2025-09-18T20:17:00Z" w16du:dateUtc="2025-09-19T01:17:00Z"/>
                <w:rFonts w:eastAsia="Times New Roman"/>
                <w:sz w:val="20"/>
                <w:szCs w:val="20"/>
              </w:rPr>
            </w:pPr>
            <w:ins w:id="1556" w:author="ERCOT" w:date="2025-09-18T20:17:00Z" w16du:dateUtc="2025-09-19T01:17:00Z">
              <w:r w:rsidRPr="0086647C">
                <w:rPr>
                  <w:rFonts w:eastAsia="Times New Roman"/>
                  <w:sz w:val="20"/>
                  <w:szCs w:val="20"/>
                </w:rPr>
                <w:lastRenderedPageBreak/>
                <w:t>RT</w:t>
              </w:r>
              <w:r>
                <w:rPr>
                  <w:rFonts w:eastAsia="Times New Roman"/>
                  <w:sz w:val="20"/>
                  <w:szCs w:val="20"/>
                </w:rPr>
                <w:t>DR</w:t>
              </w:r>
              <w:r w:rsidRPr="0086647C">
                <w:rPr>
                  <w:rFonts w:eastAsia="Times New Roman"/>
                  <w:sz w:val="20"/>
                  <w:szCs w:val="20"/>
                </w:rPr>
                <w:t xml:space="preserve">RREV </w:t>
              </w:r>
              <w:r w:rsidRPr="0086647C">
                <w:rPr>
                  <w:rFonts w:eastAsia="Times New Roman"/>
                  <w:i/>
                  <w:sz w:val="20"/>
                  <w:szCs w:val="20"/>
                  <w:vertAlign w:val="subscript"/>
                </w:rPr>
                <w:t>q, r</w:t>
              </w:r>
            </w:ins>
          </w:p>
        </w:tc>
        <w:tc>
          <w:tcPr>
            <w:tcW w:w="623" w:type="pct"/>
            <w:tcBorders>
              <w:top w:val="single" w:sz="4" w:space="0" w:color="auto"/>
              <w:left w:val="single" w:sz="4" w:space="0" w:color="auto"/>
              <w:bottom w:val="single" w:sz="4" w:space="0" w:color="auto"/>
              <w:right w:val="single" w:sz="4" w:space="0" w:color="auto"/>
            </w:tcBorders>
            <w:hideMark/>
          </w:tcPr>
          <w:p w14:paraId="71587B88" w14:textId="77777777" w:rsidR="00723B44" w:rsidRPr="0086647C" w:rsidRDefault="00723B44" w:rsidP="00CF6727">
            <w:pPr>
              <w:spacing w:after="60"/>
              <w:rPr>
                <w:ins w:id="1557" w:author="ERCOT" w:date="2025-09-18T20:17:00Z" w16du:dateUtc="2025-09-19T01:17:00Z"/>
                <w:rFonts w:eastAsia="Times New Roman"/>
                <w:sz w:val="20"/>
                <w:szCs w:val="20"/>
              </w:rPr>
            </w:pPr>
            <w:ins w:id="1558" w:author="ERCOT" w:date="2025-09-18T20:17:00Z" w16du:dateUtc="2025-09-19T01:17:00Z">
              <w:r w:rsidRPr="0086647C">
                <w:rPr>
                  <w:rFonts w:eastAsia="Times New Roman"/>
                  <w:sz w:val="20"/>
                  <w:szCs w:val="20"/>
                </w:rPr>
                <w:t>$</w:t>
              </w:r>
            </w:ins>
          </w:p>
        </w:tc>
        <w:tc>
          <w:tcPr>
            <w:tcW w:w="3098" w:type="pct"/>
            <w:tcBorders>
              <w:top w:val="single" w:sz="4" w:space="0" w:color="auto"/>
              <w:left w:val="single" w:sz="4" w:space="0" w:color="auto"/>
              <w:bottom w:val="single" w:sz="4" w:space="0" w:color="auto"/>
              <w:right w:val="single" w:sz="4" w:space="0" w:color="auto"/>
            </w:tcBorders>
            <w:hideMark/>
          </w:tcPr>
          <w:p w14:paraId="6A880DFC" w14:textId="77777777" w:rsidR="00723B44" w:rsidRPr="0086647C" w:rsidRDefault="00723B44" w:rsidP="00CF6727">
            <w:pPr>
              <w:spacing w:after="60"/>
              <w:rPr>
                <w:ins w:id="1559" w:author="ERCOT" w:date="2025-09-18T20:17:00Z" w16du:dateUtc="2025-09-19T01:17:00Z"/>
                <w:rFonts w:eastAsia="Times New Roman"/>
                <w:i/>
                <w:sz w:val="20"/>
                <w:szCs w:val="20"/>
              </w:rPr>
            </w:pPr>
            <w:ins w:id="1560" w:author="ERCOT" w:date="2025-09-18T20:17:00Z" w16du:dateUtc="2025-09-19T01:17:00Z">
              <w:r w:rsidRPr="0086647C">
                <w:rPr>
                  <w:rFonts w:eastAsia="Times New Roman"/>
                  <w:i/>
                  <w:sz w:val="20"/>
                  <w:szCs w:val="20"/>
                </w:rPr>
                <w:t xml:space="preserve">Real-Time </w:t>
              </w:r>
              <w:r>
                <w:rPr>
                  <w:rFonts w:eastAsia="Times New Roman"/>
                  <w:i/>
                  <w:sz w:val="20"/>
                  <w:szCs w:val="20"/>
                </w:rPr>
                <w:t>Dispatchable Reliability</w:t>
              </w:r>
              <w:r w:rsidRPr="0086647C">
                <w:rPr>
                  <w:rFonts w:eastAsia="Times New Roman"/>
                  <w:i/>
                  <w:sz w:val="20"/>
                  <w:szCs w:val="20"/>
                </w:rPr>
                <w:t xml:space="preserve"> Reserve Service Revenue</w:t>
              </w:r>
              <w:r w:rsidRPr="0086647C">
                <w:rPr>
                  <w:rFonts w:eastAsia="Times New Roman"/>
                  <w:sz w:val="20"/>
                  <w:szCs w:val="20"/>
                </w:rPr>
                <w:t xml:space="preserve">—The Real-Time </w:t>
              </w:r>
              <w:r>
                <w:rPr>
                  <w:rFonts w:eastAsia="Times New Roman"/>
                  <w:sz w:val="20"/>
                  <w:szCs w:val="20"/>
                </w:rPr>
                <w:t>DRRS</w:t>
              </w:r>
              <w:r w:rsidRPr="0086647C">
                <w:rPr>
                  <w:rFonts w:eastAsia="Times New Roman"/>
                  <w:sz w:val="20"/>
                  <w:szCs w:val="20"/>
                </w:rPr>
                <w:t xml:space="preserve"> revenue for QSE </w:t>
              </w:r>
              <w:r w:rsidRPr="0086647C">
                <w:rPr>
                  <w:rFonts w:eastAsia="Times New Roman"/>
                  <w:i/>
                  <w:sz w:val="20"/>
                  <w:szCs w:val="20"/>
                </w:rPr>
                <w:t xml:space="preserve">q </w:t>
              </w:r>
              <w:r w:rsidRPr="0086647C">
                <w:rPr>
                  <w:rFonts w:eastAsia="Times New Roman"/>
                  <w:sz w:val="20"/>
                  <w:szCs w:val="20"/>
                </w:rPr>
                <w:t xml:space="preserve">calculated for Resource </w:t>
              </w:r>
              <w:r w:rsidRPr="0086647C">
                <w:rPr>
                  <w:rFonts w:eastAsia="Times New Roman"/>
                  <w:i/>
                  <w:sz w:val="20"/>
                  <w:szCs w:val="20"/>
                </w:rPr>
                <w:t>r</w:t>
              </w:r>
              <w:r w:rsidRPr="0086647C">
                <w:rPr>
                  <w:rFonts w:eastAsia="Times New Roman"/>
                  <w:sz w:val="20"/>
                  <w:szCs w:val="20"/>
                </w:rPr>
                <w:t xml:space="preserve"> for the 15-minute Settlement Interval.  Where for a Combined Cycle Train, the Resource </w:t>
              </w:r>
              <w:r w:rsidRPr="0086647C">
                <w:rPr>
                  <w:rFonts w:eastAsia="Times New Roman"/>
                  <w:i/>
                  <w:sz w:val="20"/>
                  <w:szCs w:val="20"/>
                </w:rPr>
                <w:t>r</w:t>
              </w:r>
              <w:r w:rsidRPr="0086647C">
                <w:rPr>
                  <w:rFonts w:eastAsia="Times New Roman"/>
                  <w:sz w:val="20"/>
                  <w:szCs w:val="20"/>
                </w:rPr>
                <w:t xml:space="preserve"> is the Combined Cycle Train.</w:t>
              </w:r>
            </w:ins>
          </w:p>
        </w:tc>
      </w:tr>
      <w:tr w:rsidR="00723B44" w:rsidRPr="0086647C" w14:paraId="6B4A8BE9" w14:textId="77777777" w:rsidTr="00CF6727">
        <w:trPr>
          <w:cantSplit/>
          <w:ins w:id="1561"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BB0492F" w14:textId="77777777" w:rsidR="00723B44" w:rsidRPr="0086647C" w:rsidRDefault="00723B44" w:rsidP="00CF6727">
            <w:pPr>
              <w:spacing w:after="60"/>
              <w:rPr>
                <w:ins w:id="1562" w:author="ERCOT" w:date="2025-09-18T20:17:00Z" w16du:dateUtc="2025-09-19T01:17:00Z"/>
                <w:rFonts w:eastAsia="Times New Roman"/>
                <w:sz w:val="20"/>
                <w:szCs w:val="20"/>
              </w:rPr>
            </w:pPr>
            <w:ins w:id="1563" w:author="ERCOT" w:date="2025-09-18T20:17:00Z" w16du:dateUtc="2025-09-19T01:17:00Z">
              <w:r w:rsidRPr="0086647C">
                <w:rPr>
                  <w:rFonts w:eastAsia="Times New Roman"/>
                  <w:sz w:val="20"/>
                  <w:szCs w:val="20"/>
                </w:rPr>
                <w:t>RT</w:t>
              </w:r>
              <w:r>
                <w:rPr>
                  <w:rFonts w:eastAsia="Times New Roman"/>
                  <w:sz w:val="20"/>
                  <w:szCs w:val="20"/>
                </w:rPr>
                <w:t>DR</w:t>
              </w:r>
              <w:r w:rsidRPr="0086647C">
                <w:rPr>
                  <w:rFonts w:eastAsia="Times New Roman"/>
                  <w:sz w:val="20"/>
                  <w:szCs w:val="20"/>
                </w:rPr>
                <w:t xml:space="preserve">RAWDS </w:t>
              </w:r>
              <w:r w:rsidRPr="0086647C">
                <w:rPr>
                  <w:rFonts w:eastAsia="Times New Roman"/>
                  <w:i/>
                  <w:sz w:val="20"/>
                  <w:szCs w:val="20"/>
                  <w:vertAlign w:val="subscript"/>
                </w:rPr>
                <w:t>q, r, y</w:t>
              </w:r>
            </w:ins>
          </w:p>
        </w:tc>
        <w:tc>
          <w:tcPr>
            <w:tcW w:w="623" w:type="pct"/>
            <w:tcBorders>
              <w:top w:val="single" w:sz="4" w:space="0" w:color="auto"/>
              <w:left w:val="single" w:sz="4" w:space="0" w:color="auto"/>
              <w:bottom w:val="single" w:sz="4" w:space="0" w:color="auto"/>
              <w:right w:val="single" w:sz="4" w:space="0" w:color="auto"/>
            </w:tcBorders>
            <w:hideMark/>
          </w:tcPr>
          <w:p w14:paraId="44F4778D" w14:textId="77777777" w:rsidR="00723B44" w:rsidRPr="0086647C" w:rsidRDefault="00723B44" w:rsidP="00CF6727">
            <w:pPr>
              <w:spacing w:after="60"/>
              <w:rPr>
                <w:ins w:id="1564" w:author="ERCOT" w:date="2025-09-18T20:17:00Z" w16du:dateUtc="2025-09-19T01:17:00Z"/>
                <w:rFonts w:eastAsia="Times New Roman"/>
                <w:sz w:val="20"/>
                <w:szCs w:val="20"/>
              </w:rPr>
            </w:pPr>
            <w:ins w:id="1565"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719B3B9B" w14:textId="77777777" w:rsidR="00723B44" w:rsidRPr="0086647C" w:rsidRDefault="00723B44" w:rsidP="00CF6727">
            <w:pPr>
              <w:spacing w:after="60"/>
              <w:rPr>
                <w:ins w:id="1566" w:author="ERCOT" w:date="2025-09-18T20:17:00Z" w16du:dateUtc="2025-09-19T01:17:00Z"/>
                <w:rFonts w:eastAsia="Times New Roman"/>
                <w:i/>
                <w:sz w:val="20"/>
                <w:szCs w:val="20"/>
              </w:rPr>
            </w:pPr>
            <w:ins w:id="1567" w:author="ERCOT" w:date="2025-09-18T20:17:00Z" w16du:dateUtc="2025-09-19T01:17:00Z">
              <w:r w:rsidRPr="0086647C">
                <w:rPr>
                  <w:rFonts w:eastAsia="Times New Roman"/>
                  <w:i/>
                  <w:sz w:val="20"/>
                  <w:szCs w:val="20"/>
                </w:rPr>
                <w:t xml:space="preserve">Real-Time </w:t>
              </w:r>
              <w:r>
                <w:rPr>
                  <w:rFonts w:eastAsia="Times New Roman"/>
                  <w:i/>
                  <w:sz w:val="20"/>
                  <w:szCs w:val="20"/>
                </w:rPr>
                <w:t>Dispatchable Reliability</w:t>
              </w:r>
              <w:r w:rsidRPr="0086647C">
                <w:rPr>
                  <w:rFonts w:eastAsia="Times New Roman"/>
                  <w:i/>
                  <w:sz w:val="20"/>
                  <w:szCs w:val="20"/>
                </w:rPr>
                <w:t xml:space="preserve"> Reserve Service Award per Resource per QSE per SCED interval</w:t>
              </w:r>
              <w:r w:rsidRPr="0086647C">
                <w:rPr>
                  <w:rFonts w:eastAsia="Times New Roman"/>
                  <w:iCs/>
                  <w:sz w:val="20"/>
                  <w:szCs w:val="20"/>
                </w:rPr>
                <w:t>—</w:t>
              </w:r>
              <w:r w:rsidRPr="0086647C">
                <w:rPr>
                  <w:rFonts w:eastAsia="Times New Roman"/>
                  <w:sz w:val="20"/>
                  <w:szCs w:val="20"/>
                </w:rPr>
                <w:t xml:space="preserve">The </w:t>
              </w:r>
              <w:r>
                <w:rPr>
                  <w:rFonts w:eastAsia="Times New Roman"/>
                  <w:sz w:val="20"/>
                  <w:szCs w:val="20"/>
                </w:rPr>
                <w:t>DRRS</w:t>
              </w:r>
              <w:r w:rsidRPr="0086647C">
                <w:rPr>
                  <w:rFonts w:eastAsia="Times New Roman"/>
                  <w:sz w:val="20"/>
                  <w:szCs w:val="20"/>
                </w:rPr>
                <w:t xml:space="preserve"> amount awarded to QSE </w:t>
              </w:r>
              <w:r w:rsidRPr="0086647C">
                <w:rPr>
                  <w:rFonts w:eastAsia="Times New Roman"/>
                  <w:i/>
                  <w:sz w:val="20"/>
                  <w:szCs w:val="20"/>
                </w:rPr>
                <w:t>q</w:t>
              </w:r>
              <w:r w:rsidRPr="0086647C">
                <w:rPr>
                  <w:rFonts w:eastAsia="Times New Roman"/>
                  <w:sz w:val="20"/>
                  <w:szCs w:val="20"/>
                </w:rPr>
                <w:t xml:space="preserve"> for Resource </w:t>
              </w:r>
              <w:r w:rsidRPr="0086647C">
                <w:rPr>
                  <w:rFonts w:eastAsia="Times New Roman"/>
                  <w:i/>
                  <w:sz w:val="20"/>
                  <w:szCs w:val="20"/>
                </w:rPr>
                <w:t>r</w:t>
              </w:r>
              <w:r w:rsidRPr="0086647C">
                <w:rPr>
                  <w:rFonts w:eastAsia="Times New Roman"/>
                  <w:sz w:val="20"/>
                  <w:szCs w:val="20"/>
                </w:rPr>
                <w:t xml:space="preserve"> in Real-Time for the SCED interval </w:t>
              </w:r>
              <w:r w:rsidRPr="0086647C">
                <w:rPr>
                  <w:rFonts w:eastAsia="Times New Roman"/>
                  <w:i/>
                  <w:sz w:val="20"/>
                  <w:szCs w:val="20"/>
                </w:rPr>
                <w:t>y.</w:t>
              </w:r>
              <w:r w:rsidRPr="0086647C">
                <w:rPr>
                  <w:rFonts w:eastAsia="Times New Roman"/>
                  <w:sz w:val="20"/>
                  <w:szCs w:val="20"/>
                </w:rPr>
                <w:t xml:space="preserve">  Where for a Combined Cycle Train, the Resource </w:t>
              </w:r>
              <w:r w:rsidRPr="0086647C">
                <w:rPr>
                  <w:rFonts w:eastAsia="Times New Roman"/>
                  <w:i/>
                  <w:sz w:val="20"/>
                  <w:szCs w:val="20"/>
                </w:rPr>
                <w:t>r</w:t>
              </w:r>
              <w:r w:rsidRPr="0086647C">
                <w:rPr>
                  <w:rFonts w:eastAsia="Times New Roman"/>
                  <w:sz w:val="20"/>
                  <w:szCs w:val="20"/>
                </w:rPr>
                <w:t xml:space="preserve"> is the Combined Cycle Train.</w:t>
              </w:r>
            </w:ins>
          </w:p>
        </w:tc>
      </w:tr>
      <w:tr w:rsidR="00723B44" w:rsidRPr="0086647C" w14:paraId="307682C9" w14:textId="77777777" w:rsidTr="00CF6727">
        <w:trPr>
          <w:cantSplit/>
          <w:ins w:id="1568"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25E66B59" w14:textId="77777777" w:rsidR="00723B44" w:rsidRPr="0086647C" w:rsidRDefault="00723B44" w:rsidP="00CF6727">
            <w:pPr>
              <w:spacing w:after="60"/>
              <w:rPr>
                <w:ins w:id="1569" w:author="ERCOT" w:date="2025-09-18T20:17:00Z" w16du:dateUtc="2025-09-19T01:17:00Z"/>
                <w:rFonts w:eastAsia="Times New Roman"/>
                <w:sz w:val="20"/>
                <w:szCs w:val="20"/>
              </w:rPr>
            </w:pPr>
            <w:ins w:id="1570" w:author="ERCOT" w:date="2025-09-18T20:17:00Z" w16du:dateUtc="2025-09-19T01:17:00Z">
              <w:r w:rsidRPr="0086647C">
                <w:rPr>
                  <w:rFonts w:eastAsia="Times New Roman"/>
                  <w:sz w:val="20"/>
                  <w:szCs w:val="20"/>
                </w:rPr>
                <w:t>RTMCPC</w:t>
              </w:r>
              <w:r>
                <w:rPr>
                  <w:rFonts w:eastAsia="Times New Roman"/>
                  <w:sz w:val="20"/>
                  <w:szCs w:val="20"/>
                </w:rPr>
                <w:t>DR</w:t>
              </w:r>
              <w:r w:rsidRPr="0086647C">
                <w:rPr>
                  <w:rFonts w:eastAsia="Times New Roman"/>
                  <w:sz w:val="20"/>
                  <w:szCs w:val="20"/>
                </w:rPr>
                <w:t xml:space="preserve">RR </w:t>
              </w:r>
              <w:r w:rsidRPr="0086647C">
                <w:rPr>
                  <w:rFonts w:eastAsia="Times New Roman"/>
                  <w:i/>
                  <w:sz w:val="20"/>
                  <w:szCs w:val="20"/>
                  <w:vertAlign w:val="subscript"/>
                </w:rPr>
                <w:t>q, r</w:t>
              </w:r>
            </w:ins>
          </w:p>
        </w:tc>
        <w:tc>
          <w:tcPr>
            <w:tcW w:w="623" w:type="pct"/>
            <w:tcBorders>
              <w:top w:val="single" w:sz="4" w:space="0" w:color="auto"/>
              <w:left w:val="single" w:sz="4" w:space="0" w:color="auto"/>
              <w:bottom w:val="single" w:sz="4" w:space="0" w:color="auto"/>
              <w:right w:val="single" w:sz="4" w:space="0" w:color="auto"/>
            </w:tcBorders>
            <w:hideMark/>
          </w:tcPr>
          <w:p w14:paraId="13B0F8FF" w14:textId="77777777" w:rsidR="00723B44" w:rsidRPr="0086647C" w:rsidRDefault="00723B44" w:rsidP="00CF6727">
            <w:pPr>
              <w:spacing w:after="60"/>
              <w:rPr>
                <w:ins w:id="1571" w:author="ERCOT" w:date="2025-09-18T20:17:00Z" w16du:dateUtc="2025-09-19T01:17:00Z"/>
                <w:rFonts w:eastAsia="Times New Roman"/>
                <w:sz w:val="20"/>
                <w:szCs w:val="20"/>
              </w:rPr>
            </w:pPr>
            <w:ins w:id="1572"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074D02F1" w14:textId="77777777" w:rsidR="00723B44" w:rsidRPr="0086647C" w:rsidRDefault="00723B44" w:rsidP="00CF6727">
            <w:pPr>
              <w:spacing w:after="60"/>
              <w:rPr>
                <w:ins w:id="1573" w:author="ERCOT" w:date="2025-09-18T20:17:00Z" w16du:dateUtc="2025-09-19T01:17:00Z"/>
                <w:rFonts w:eastAsia="Times New Roman"/>
                <w:iCs/>
                <w:sz w:val="20"/>
                <w:szCs w:val="20"/>
              </w:rPr>
            </w:pPr>
            <w:ins w:id="1574" w:author="ERCOT" w:date="2025-09-18T20:17:00Z" w16du:dateUtc="2025-09-19T01:17:00Z">
              <w:r w:rsidRPr="0086647C">
                <w:rPr>
                  <w:rFonts w:eastAsia="Times New Roman"/>
                  <w:i/>
                  <w:sz w:val="20"/>
                  <w:szCs w:val="20"/>
                </w:rPr>
                <w:t xml:space="preserve">Real-Time Market Clearing Price for Capacity for </w:t>
              </w:r>
              <w:r>
                <w:rPr>
                  <w:rFonts w:eastAsia="Times New Roman"/>
                  <w:i/>
                  <w:sz w:val="20"/>
                  <w:szCs w:val="20"/>
                </w:rPr>
                <w:t>Dispatchable Reliability</w:t>
              </w:r>
              <w:r w:rsidRPr="0086647C">
                <w:rPr>
                  <w:rFonts w:eastAsia="Times New Roman"/>
                  <w:i/>
                  <w:sz w:val="20"/>
                  <w:szCs w:val="20"/>
                </w:rPr>
                <w:t xml:space="preserve"> Reserve Service per Resource per </w:t>
              </w:r>
              <w:proofErr w:type="spellStart"/>
              <w:r w:rsidRPr="0086647C">
                <w:rPr>
                  <w:rFonts w:eastAsia="Times New Roman"/>
                  <w:i/>
                  <w:sz w:val="20"/>
                  <w:szCs w:val="20"/>
                </w:rPr>
                <w:t>QSE</w:t>
              </w:r>
              <w:r w:rsidRPr="0086647C">
                <w:rPr>
                  <w:rFonts w:ascii="Symbol" w:eastAsia="Symbol" w:hAnsi="Symbol" w:cs="Symbol"/>
                  <w:sz w:val="20"/>
                  <w:szCs w:val="20"/>
                </w:rPr>
                <w:t>¾</w:t>
              </w:r>
              <w:r w:rsidRPr="0086647C">
                <w:rPr>
                  <w:rFonts w:eastAsia="Times New Roman"/>
                  <w:sz w:val="20"/>
                  <w:szCs w:val="20"/>
                </w:rPr>
                <w:t>The</w:t>
              </w:r>
              <w:proofErr w:type="spellEnd"/>
              <w:r w:rsidRPr="0086647C">
                <w:rPr>
                  <w:rFonts w:eastAsia="Times New Roman"/>
                  <w:sz w:val="20"/>
                  <w:szCs w:val="20"/>
                </w:rPr>
                <w:t xml:space="preserve"> Real-Time MCPC for </w:t>
              </w:r>
              <w:r>
                <w:rPr>
                  <w:rFonts w:eastAsia="Times New Roman"/>
                  <w:sz w:val="20"/>
                  <w:szCs w:val="20"/>
                </w:rPr>
                <w:t>DRRS</w:t>
              </w:r>
              <w:r w:rsidRPr="0086647C">
                <w:rPr>
                  <w:rFonts w:eastAsia="Times New Roman"/>
                  <w:sz w:val="20"/>
                  <w:szCs w:val="20"/>
                </w:rPr>
                <w:t xml:space="preserve"> for Resource </w:t>
              </w:r>
              <w:r w:rsidRPr="0086647C">
                <w:rPr>
                  <w:rFonts w:eastAsia="Times New Roman"/>
                  <w:i/>
                  <w:sz w:val="20"/>
                  <w:szCs w:val="20"/>
                </w:rPr>
                <w:t>r</w:t>
              </w:r>
              <w:r w:rsidRPr="0086647C">
                <w:rPr>
                  <w:rFonts w:eastAsia="Times New Roman"/>
                  <w:sz w:val="20"/>
                  <w:szCs w:val="20"/>
                </w:rPr>
                <w:t xml:space="preserve">, represented by QSE </w:t>
              </w:r>
              <w:r w:rsidRPr="0086647C">
                <w:rPr>
                  <w:rFonts w:eastAsia="Times New Roman"/>
                  <w:i/>
                  <w:sz w:val="20"/>
                  <w:szCs w:val="20"/>
                </w:rPr>
                <w:t xml:space="preserve">q </w:t>
              </w:r>
              <w:r w:rsidRPr="0086647C">
                <w:rPr>
                  <w:rFonts w:eastAsia="Times New Roman"/>
                  <w:sz w:val="20"/>
                  <w:szCs w:val="20"/>
                </w:rPr>
                <w:t xml:space="preserve">for the 15-minute Settlement Interval.  Where for a Combined Cycle Train, the Resource </w:t>
              </w:r>
              <w:r w:rsidRPr="0086647C">
                <w:rPr>
                  <w:rFonts w:eastAsia="Times New Roman"/>
                  <w:i/>
                  <w:sz w:val="20"/>
                  <w:szCs w:val="20"/>
                </w:rPr>
                <w:t>r</w:t>
              </w:r>
              <w:r w:rsidRPr="0086647C">
                <w:rPr>
                  <w:rFonts w:eastAsia="Times New Roman"/>
                  <w:sz w:val="20"/>
                  <w:szCs w:val="20"/>
                </w:rPr>
                <w:t xml:space="preserve"> is the Combined Cycle Train.</w:t>
              </w:r>
            </w:ins>
          </w:p>
        </w:tc>
      </w:tr>
      <w:tr w:rsidR="00723B44" w:rsidRPr="0086647C" w14:paraId="164F15D3" w14:textId="77777777" w:rsidTr="00CF6727">
        <w:trPr>
          <w:cantSplit/>
          <w:ins w:id="1575"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D842B71" w14:textId="77777777" w:rsidR="00723B44" w:rsidRPr="0086647C" w:rsidRDefault="00723B44" w:rsidP="00CF6727">
            <w:pPr>
              <w:spacing w:after="60"/>
              <w:rPr>
                <w:ins w:id="1576" w:author="ERCOT" w:date="2025-09-18T20:17:00Z" w16du:dateUtc="2025-09-19T01:17:00Z"/>
                <w:rFonts w:eastAsia="Times New Roman"/>
                <w:sz w:val="20"/>
                <w:szCs w:val="20"/>
              </w:rPr>
            </w:pPr>
            <w:ins w:id="1577" w:author="ERCOT" w:date="2025-09-18T20:17:00Z" w16du:dateUtc="2025-09-19T01:17:00Z">
              <w:r w:rsidRPr="0086647C">
                <w:rPr>
                  <w:rFonts w:eastAsia="Times New Roman"/>
                  <w:sz w:val="20"/>
                  <w:szCs w:val="20"/>
                </w:rPr>
                <w:t>RTMCPC</w:t>
              </w:r>
              <w:r>
                <w:rPr>
                  <w:rFonts w:eastAsia="Times New Roman"/>
                  <w:sz w:val="20"/>
                  <w:szCs w:val="20"/>
                </w:rPr>
                <w:t>DR</w:t>
              </w:r>
              <w:r w:rsidRPr="0086647C">
                <w:rPr>
                  <w:rFonts w:eastAsia="Times New Roman"/>
                  <w:sz w:val="20"/>
                  <w:szCs w:val="20"/>
                </w:rPr>
                <w:t>RS</w:t>
              </w:r>
              <w:r w:rsidRPr="0086647C">
                <w:rPr>
                  <w:rFonts w:eastAsia="Times New Roman"/>
                  <w:i/>
                  <w:sz w:val="20"/>
                  <w:szCs w:val="20"/>
                  <w:vertAlign w:val="subscript"/>
                </w:rPr>
                <w:t xml:space="preserve"> y</w:t>
              </w:r>
            </w:ins>
          </w:p>
        </w:tc>
        <w:tc>
          <w:tcPr>
            <w:tcW w:w="623" w:type="pct"/>
            <w:tcBorders>
              <w:top w:val="single" w:sz="4" w:space="0" w:color="auto"/>
              <w:left w:val="single" w:sz="4" w:space="0" w:color="auto"/>
              <w:bottom w:val="single" w:sz="4" w:space="0" w:color="auto"/>
              <w:right w:val="single" w:sz="4" w:space="0" w:color="auto"/>
            </w:tcBorders>
            <w:hideMark/>
          </w:tcPr>
          <w:p w14:paraId="62836065" w14:textId="77777777" w:rsidR="00723B44" w:rsidRPr="0086647C" w:rsidRDefault="00723B44" w:rsidP="00CF6727">
            <w:pPr>
              <w:spacing w:after="60"/>
              <w:rPr>
                <w:ins w:id="1578" w:author="ERCOT" w:date="2025-09-18T20:17:00Z" w16du:dateUtc="2025-09-19T01:17:00Z"/>
                <w:rFonts w:eastAsia="Times New Roman"/>
                <w:sz w:val="20"/>
                <w:szCs w:val="20"/>
              </w:rPr>
            </w:pPr>
            <w:ins w:id="1579"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6515F46E" w14:textId="77777777" w:rsidR="00723B44" w:rsidRPr="0086647C" w:rsidRDefault="00723B44" w:rsidP="00CF6727">
            <w:pPr>
              <w:spacing w:after="60"/>
              <w:rPr>
                <w:ins w:id="1580" w:author="ERCOT" w:date="2025-09-18T20:17:00Z" w16du:dateUtc="2025-09-19T01:17:00Z"/>
                <w:rFonts w:eastAsia="Times New Roman"/>
                <w:i/>
                <w:sz w:val="20"/>
                <w:szCs w:val="20"/>
              </w:rPr>
            </w:pPr>
            <w:ins w:id="1581" w:author="ERCOT" w:date="2025-09-18T20:17:00Z" w16du:dateUtc="2025-09-19T01:17:00Z">
              <w:r w:rsidRPr="0086647C">
                <w:rPr>
                  <w:rFonts w:eastAsia="Times New Roman"/>
                  <w:i/>
                  <w:sz w:val="20"/>
                  <w:szCs w:val="20"/>
                </w:rPr>
                <w:t>Real-Time Market Clearing Price</w:t>
              </w:r>
              <w:r w:rsidRPr="0086647C">
                <w:rPr>
                  <w:rFonts w:eastAsia="Times New Roman"/>
                  <w:bCs/>
                  <w:i/>
                  <w:sz w:val="20"/>
                  <w:szCs w:val="20"/>
                  <w:lang w:val="pt-BR"/>
                </w:rPr>
                <w:t xml:space="preserve"> for Capacity</w:t>
              </w:r>
              <w:r w:rsidRPr="0086647C">
                <w:rPr>
                  <w:rFonts w:eastAsia="Times New Roman"/>
                  <w:i/>
                  <w:sz w:val="20"/>
                  <w:szCs w:val="20"/>
                </w:rPr>
                <w:t xml:space="preserve"> for </w:t>
              </w:r>
              <w:r>
                <w:rPr>
                  <w:rFonts w:eastAsia="Times New Roman"/>
                  <w:i/>
                  <w:sz w:val="20"/>
                  <w:szCs w:val="20"/>
                </w:rPr>
                <w:t>Dispatchable Reliability</w:t>
              </w:r>
              <w:r w:rsidRPr="0086647C">
                <w:rPr>
                  <w:rFonts w:eastAsia="Times New Roman"/>
                  <w:i/>
                  <w:sz w:val="20"/>
                  <w:szCs w:val="20"/>
                </w:rPr>
                <w:t xml:space="preserve"> Reserve Service per SCED Interval</w:t>
              </w:r>
              <w:r w:rsidRPr="0086647C">
                <w:rPr>
                  <w:rFonts w:eastAsia="Times New Roman"/>
                  <w:sz w:val="20"/>
                  <w:szCs w:val="20"/>
                </w:rPr>
                <w:t xml:space="preserve">—The Real-Time MCPC for </w:t>
              </w:r>
              <w:r>
                <w:rPr>
                  <w:rFonts w:eastAsia="Times New Roman"/>
                  <w:sz w:val="20"/>
                  <w:szCs w:val="20"/>
                </w:rPr>
                <w:t>DRRS</w:t>
              </w:r>
              <w:r w:rsidRPr="0086647C">
                <w:rPr>
                  <w:rFonts w:eastAsia="Times New Roman"/>
                  <w:sz w:val="20"/>
                  <w:szCs w:val="20"/>
                </w:rPr>
                <w:t xml:space="preserve"> for the SCED interval </w:t>
              </w:r>
              <w:r w:rsidRPr="0086647C">
                <w:rPr>
                  <w:rFonts w:eastAsia="Times New Roman"/>
                  <w:i/>
                  <w:sz w:val="20"/>
                  <w:szCs w:val="20"/>
                </w:rPr>
                <w:t>y.</w:t>
              </w:r>
            </w:ins>
          </w:p>
        </w:tc>
      </w:tr>
      <w:tr w:rsidR="00723B44" w:rsidRPr="0086647C" w14:paraId="246D3DF0" w14:textId="77777777" w:rsidTr="00CF6727">
        <w:trPr>
          <w:cantSplit/>
          <w:ins w:id="1582"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73050EC6" w14:textId="77777777" w:rsidR="00723B44" w:rsidRPr="0086647C" w:rsidRDefault="00723B44" w:rsidP="00CF6727">
            <w:pPr>
              <w:spacing w:after="60"/>
              <w:rPr>
                <w:ins w:id="1583" w:author="ERCOT" w:date="2025-09-18T20:17:00Z" w16du:dateUtc="2025-09-19T01:17:00Z"/>
                <w:rFonts w:eastAsia="Times New Roman"/>
                <w:sz w:val="20"/>
                <w:szCs w:val="20"/>
              </w:rPr>
            </w:pPr>
            <w:ins w:id="1584" w:author="ERCOT" w:date="2025-09-18T20:17:00Z" w16du:dateUtc="2025-09-19T01:17:00Z">
              <w:r w:rsidRPr="0086647C">
                <w:rPr>
                  <w:rFonts w:eastAsia="Times New Roman"/>
                  <w:iCs/>
                  <w:sz w:val="20"/>
                  <w:szCs w:val="20"/>
                </w:rPr>
                <w:t>PC</w:t>
              </w:r>
              <w:r>
                <w:rPr>
                  <w:rFonts w:eastAsia="Times New Roman"/>
                  <w:iCs/>
                  <w:sz w:val="20"/>
                  <w:szCs w:val="20"/>
                </w:rPr>
                <w:t>DR</w:t>
              </w:r>
              <w:r w:rsidRPr="0086647C">
                <w:rPr>
                  <w:rFonts w:eastAsia="Times New Roman"/>
                  <w:iCs/>
                  <w:sz w:val="20"/>
                  <w:szCs w:val="20"/>
                </w:rPr>
                <w:t xml:space="preserve">RR </w:t>
              </w:r>
              <w:r w:rsidRPr="0086647C">
                <w:rPr>
                  <w:rFonts w:eastAsia="Times New Roman"/>
                  <w:i/>
                  <w:iCs/>
                  <w:sz w:val="20"/>
                  <w:szCs w:val="20"/>
                  <w:vertAlign w:val="subscript"/>
                </w:rPr>
                <w:t>r,</w:t>
              </w:r>
              <w:r w:rsidRPr="0086647C">
                <w:rPr>
                  <w:rFonts w:eastAsia="Times New Roman"/>
                  <w:i/>
                  <w:iCs/>
                  <w:sz w:val="20"/>
                  <w:szCs w:val="20"/>
                </w:rPr>
                <w:t xml:space="preserve"> </w:t>
              </w:r>
              <w:r w:rsidRPr="0086647C">
                <w:rPr>
                  <w:rFonts w:eastAsia="Times New Roman"/>
                  <w:i/>
                  <w:iCs/>
                  <w:sz w:val="20"/>
                  <w:szCs w:val="20"/>
                  <w:vertAlign w:val="subscript"/>
                </w:rPr>
                <w:t>q, DAM</w:t>
              </w:r>
            </w:ins>
          </w:p>
        </w:tc>
        <w:tc>
          <w:tcPr>
            <w:tcW w:w="623" w:type="pct"/>
            <w:tcBorders>
              <w:top w:val="single" w:sz="4" w:space="0" w:color="auto"/>
              <w:left w:val="single" w:sz="4" w:space="0" w:color="auto"/>
              <w:bottom w:val="single" w:sz="4" w:space="0" w:color="auto"/>
              <w:right w:val="single" w:sz="4" w:space="0" w:color="auto"/>
            </w:tcBorders>
            <w:hideMark/>
          </w:tcPr>
          <w:p w14:paraId="2414BAF1" w14:textId="77777777" w:rsidR="00723B44" w:rsidRPr="0086647C" w:rsidRDefault="00723B44" w:rsidP="00CF6727">
            <w:pPr>
              <w:spacing w:after="60"/>
              <w:rPr>
                <w:ins w:id="1585" w:author="ERCOT" w:date="2025-09-18T20:17:00Z" w16du:dateUtc="2025-09-19T01:17:00Z"/>
                <w:rFonts w:eastAsia="Times New Roman"/>
                <w:sz w:val="20"/>
                <w:szCs w:val="20"/>
              </w:rPr>
            </w:pPr>
            <w:ins w:id="1586"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4A547083" w14:textId="77777777" w:rsidR="00723B44" w:rsidRPr="0086647C" w:rsidRDefault="00723B44" w:rsidP="00CF6727">
            <w:pPr>
              <w:spacing w:after="60"/>
              <w:rPr>
                <w:ins w:id="1587" w:author="ERCOT" w:date="2025-09-18T20:17:00Z" w16du:dateUtc="2025-09-19T01:17:00Z"/>
                <w:rFonts w:eastAsia="Times New Roman"/>
                <w:i/>
                <w:sz w:val="20"/>
                <w:szCs w:val="20"/>
              </w:rPr>
            </w:pPr>
            <w:ins w:id="1588" w:author="ERCOT" w:date="2025-09-18T20:17:00Z" w16du:dateUtc="2025-09-19T01:17:00Z">
              <w:r w:rsidRPr="0086647C">
                <w:rPr>
                  <w:rFonts w:eastAsia="Times New Roman"/>
                  <w:i/>
                  <w:iCs/>
                  <w:sz w:val="20"/>
                  <w:szCs w:val="20"/>
                </w:rPr>
                <w:t xml:space="preserve">Procured Capacity for </w:t>
              </w:r>
              <w:r>
                <w:rPr>
                  <w:rFonts w:eastAsia="Times New Roman"/>
                  <w:i/>
                  <w:sz w:val="20"/>
                  <w:szCs w:val="20"/>
                </w:rPr>
                <w:t>Dispatchable Reliability</w:t>
              </w:r>
              <w:r w:rsidRPr="0086647C">
                <w:rPr>
                  <w:rFonts w:eastAsia="Times New Roman"/>
                  <w:i/>
                  <w:iCs/>
                  <w:sz w:val="20"/>
                  <w:szCs w:val="20"/>
                </w:rPr>
                <w:t xml:space="preserve"> Reserve Service per Resource per QSE in DAM</w:t>
              </w:r>
              <w:r w:rsidRPr="0086647C">
                <w:rPr>
                  <w:rFonts w:eastAsia="Times New Roman"/>
                  <w:iCs/>
                  <w:sz w:val="20"/>
                  <w:szCs w:val="20"/>
                </w:rPr>
                <w:t xml:space="preserve">—The </w:t>
              </w:r>
              <w:r>
                <w:rPr>
                  <w:rFonts w:eastAsia="Times New Roman"/>
                  <w:iCs/>
                  <w:sz w:val="20"/>
                  <w:szCs w:val="20"/>
                </w:rPr>
                <w:t>DRRS</w:t>
              </w:r>
              <w:r w:rsidRPr="0086647C">
                <w:rPr>
                  <w:rFonts w:eastAsia="Times New Roman"/>
                  <w:iCs/>
                  <w:sz w:val="20"/>
                  <w:szCs w:val="20"/>
                </w:rPr>
                <w:t xml:space="preserve"> capacity awarded to QSE </w:t>
              </w:r>
              <w:r w:rsidRPr="0086647C">
                <w:rPr>
                  <w:rFonts w:eastAsia="Times New Roman"/>
                  <w:i/>
                  <w:iCs/>
                  <w:sz w:val="20"/>
                  <w:szCs w:val="20"/>
                </w:rPr>
                <w:t>q</w:t>
              </w:r>
              <w:r w:rsidRPr="0086647C">
                <w:rPr>
                  <w:rFonts w:eastAsia="Times New Roman"/>
                  <w:iCs/>
                  <w:sz w:val="20"/>
                  <w:szCs w:val="20"/>
                </w:rPr>
                <w:t xml:space="preserve"> in the DAM for Resource </w:t>
              </w:r>
              <w:r w:rsidRPr="0086647C">
                <w:rPr>
                  <w:rFonts w:eastAsia="Times New Roman"/>
                  <w:i/>
                  <w:iCs/>
                  <w:sz w:val="20"/>
                  <w:szCs w:val="20"/>
                </w:rPr>
                <w:t>r</w:t>
              </w:r>
              <w:r w:rsidRPr="0086647C">
                <w:rPr>
                  <w:rFonts w:eastAsia="Times New Roman"/>
                  <w:iCs/>
                  <w:sz w:val="20"/>
                  <w:szCs w:val="20"/>
                </w:rPr>
                <w:t xml:space="preserve"> for the </w:t>
              </w:r>
              <w:r w:rsidRPr="0086647C">
                <w:rPr>
                  <w:rFonts w:eastAsia="Times New Roman"/>
                  <w:sz w:val="20"/>
                  <w:szCs w:val="18"/>
                </w:rPr>
                <w:t>Operating Hour</w:t>
              </w:r>
              <w:r w:rsidRPr="0086647C">
                <w:rPr>
                  <w:rFonts w:eastAsia="Times New Roman"/>
                  <w:iCs/>
                  <w:sz w:val="20"/>
                  <w:szCs w:val="20"/>
                </w:rPr>
                <w:t xml:space="preserve">.  Where for a Combined Cycle Train, the Resource </w:t>
              </w:r>
              <w:r w:rsidRPr="0086647C">
                <w:rPr>
                  <w:rFonts w:eastAsia="Times New Roman"/>
                  <w:i/>
                  <w:iCs/>
                  <w:sz w:val="20"/>
                  <w:szCs w:val="20"/>
                </w:rPr>
                <w:t xml:space="preserve">r </w:t>
              </w:r>
              <w:r w:rsidRPr="0086647C">
                <w:rPr>
                  <w:rFonts w:eastAsia="Times New Roman"/>
                  <w:iCs/>
                  <w:sz w:val="20"/>
                  <w:szCs w:val="20"/>
                </w:rPr>
                <w:t>is a Combined Cycle Generation Resource within the Combined Cycle Train.</w:t>
              </w:r>
            </w:ins>
          </w:p>
        </w:tc>
      </w:tr>
      <w:tr w:rsidR="00723B44" w:rsidRPr="0086647C" w14:paraId="23DDD1B9" w14:textId="77777777" w:rsidTr="00CF6727">
        <w:trPr>
          <w:cantSplit/>
          <w:ins w:id="1589"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0DEDECB1" w14:textId="77777777" w:rsidR="00723B44" w:rsidRPr="0086647C" w:rsidRDefault="00723B44" w:rsidP="00CF6727">
            <w:pPr>
              <w:spacing w:after="60"/>
              <w:rPr>
                <w:ins w:id="1590" w:author="ERCOT" w:date="2025-09-18T20:17:00Z" w16du:dateUtc="2025-09-19T01:17:00Z"/>
                <w:rFonts w:eastAsia="Times New Roman"/>
                <w:sz w:val="20"/>
                <w:szCs w:val="20"/>
              </w:rPr>
            </w:pPr>
            <w:ins w:id="1591" w:author="ERCOT" w:date="2025-09-18T20:17:00Z" w16du:dateUtc="2025-09-19T01:17:00Z">
              <w:r w:rsidRPr="0086647C">
                <w:rPr>
                  <w:rFonts w:eastAsia="Times New Roman"/>
                  <w:sz w:val="20"/>
                  <w:szCs w:val="20"/>
                </w:rPr>
                <w:t>RTMCPC</w:t>
              </w:r>
              <w:r>
                <w:rPr>
                  <w:rFonts w:eastAsia="Times New Roman"/>
                  <w:sz w:val="20"/>
                  <w:szCs w:val="20"/>
                </w:rPr>
                <w:t>DR</w:t>
              </w:r>
              <w:r w:rsidRPr="0086647C">
                <w:rPr>
                  <w:rFonts w:eastAsia="Times New Roman"/>
                  <w:sz w:val="20"/>
                  <w:szCs w:val="20"/>
                </w:rPr>
                <w:t>R</w:t>
              </w:r>
            </w:ins>
          </w:p>
        </w:tc>
        <w:tc>
          <w:tcPr>
            <w:tcW w:w="623" w:type="pct"/>
            <w:tcBorders>
              <w:top w:val="single" w:sz="4" w:space="0" w:color="auto"/>
              <w:left w:val="single" w:sz="4" w:space="0" w:color="auto"/>
              <w:bottom w:val="single" w:sz="4" w:space="0" w:color="auto"/>
              <w:right w:val="single" w:sz="4" w:space="0" w:color="auto"/>
            </w:tcBorders>
            <w:hideMark/>
          </w:tcPr>
          <w:p w14:paraId="7B9E073B" w14:textId="77777777" w:rsidR="00723B44" w:rsidRPr="0086647C" w:rsidRDefault="00723B44" w:rsidP="00CF6727">
            <w:pPr>
              <w:spacing w:after="60"/>
              <w:rPr>
                <w:ins w:id="1592" w:author="ERCOT" w:date="2025-09-18T20:17:00Z" w16du:dateUtc="2025-09-19T01:17:00Z"/>
                <w:rFonts w:eastAsia="Times New Roman"/>
                <w:sz w:val="20"/>
                <w:szCs w:val="20"/>
              </w:rPr>
            </w:pPr>
            <w:ins w:id="1593"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788866D4" w14:textId="77777777" w:rsidR="00723B44" w:rsidRPr="0086647C" w:rsidRDefault="00723B44" w:rsidP="00CF6727">
            <w:pPr>
              <w:spacing w:after="60"/>
              <w:rPr>
                <w:ins w:id="1594" w:author="ERCOT" w:date="2025-09-18T20:17:00Z" w16du:dateUtc="2025-09-19T01:17:00Z"/>
                <w:rFonts w:eastAsia="Times New Roman"/>
                <w:i/>
                <w:sz w:val="20"/>
                <w:szCs w:val="20"/>
              </w:rPr>
            </w:pPr>
            <w:ins w:id="1595" w:author="ERCOT" w:date="2025-09-18T20:17:00Z" w16du:dateUtc="2025-09-19T01:17:00Z">
              <w:r w:rsidRPr="0086647C">
                <w:rPr>
                  <w:rFonts w:eastAsia="Times New Roman"/>
                  <w:i/>
                  <w:sz w:val="20"/>
                  <w:szCs w:val="20"/>
                </w:rPr>
                <w:t xml:space="preserve">Real-Time Market Clearing Price for Capacity for </w:t>
              </w:r>
              <w:r>
                <w:rPr>
                  <w:rFonts w:eastAsia="Times New Roman"/>
                  <w:i/>
                  <w:sz w:val="20"/>
                  <w:szCs w:val="20"/>
                </w:rPr>
                <w:t>Dispatchable Reliability</w:t>
              </w:r>
              <w:r w:rsidRPr="0086647C">
                <w:rPr>
                  <w:rFonts w:eastAsia="Times New Roman"/>
                  <w:i/>
                  <w:sz w:val="20"/>
                  <w:szCs w:val="20"/>
                </w:rPr>
                <w:t xml:space="preserve"> Reserve Service</w:t>
              </w:r>
              <w:r w:rsidRPr="0086647C">
                <w:rPr>
                  <w:rFonts w:eastAsia="Times New Roman"/>
                  <w:sz w:val="20"/>
                  <w:szCs w:val="20"/>
                </w:rPr>
                <w:t xml:space="preserve">—The Real-Time MCPC for </w:t>
              </w:r>
              <w:r>
                <w:rPr>
                  <w:rFonts w:eastAsia="Times New Roman"/>
                  <w:sz w:val="20"/>
                  <w:szCs w:val="20"/>
                </w:rPr>
                <w:t>DRRS</w:t>
              </w:r>
              <w:r w:rsidRPr="0086647C">
                <w:rPr>
                  <w:rFonts w:eastAsia="Times New Roman"/>
                  <w:sz w:val="20"/>
                  <w:szCs w:val="20"/>
                </w:rPr>
                <w:t xml:space="preserve"> for the 15-minute Settlement Interval.</w:t>
              </w:r>
            </w:ins>
          </w:p>
        </w:tc>
      </w:tr>
      <w:tr w:rsidR="00723B44" w:rsidRPr="0086647C" w14:paraId="6A24C43D" w14:textId="77777777" w:rsidTr="00CF6727">
        <w:trPr>
          <w:cantSplit/>
          <w:ins w:id="1596"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0FC35FAE" w14:textId="77777777" w:rsidR="00723B44" w:rsidRPr="0086647C" w:rsidRDefault="00723B44" w:rsidP="00CF6727">
            <w:pPr>
              <w:spacing w:after="60"/>
              <w:rPr>
                <w:ins w:id="1597" w:author="ERCOT" w:date="2025-09-18T20:17:00Z" w16du:dateUtc="2025-09-19T01:17:00Z"/>
                <w:rFonts w:eastAsia="Times New Roman"/>
                <w:sz w:val="20"/>
                <w:szCs w:val="20"/>
              </w:rPr>
            </w:pPr>
            <w:ins w:id="1598" w:author="ERCOT" w:date="2025-09-18T20:17:00Z" w16du:dateUtc="2025-09-19T01:17:00Z">
              <w:r w:rsidRPr="0086647C">
                <w:rPr>
                  <w:rFonts w:eastAsia="Times New Roman"/>
                  <w:sz w:val="20"/>
                  <w:szCs w:val="20"/>
                </w:rPr>
                <w:t>RTRDPA</w:t>
              </w:r>
              <w:r>
                <w:rPr>
                  <w:rFonts w:eastAsia="Times New Roman"/>
                  <w:sz w:val="20"/>
                  <w:szCs w:val="20"/>
                </w:rPr>
                <w:t>DR</w:t>
              </w:r>
              <w:r w:rsidRPr="0086647C">
                <w:rPr>
                  <w:rFonts w:eastAsia="Times New Roman"/>
                  <w:sz w:val="20"/>
                  <w:szCs w:val="20"/>
                </w:rPr>
                <w:t xml:space="preserve">RS </w:t>
              </w:r>
              <w:r w:rsidRPr="0086647C">
                <w:rPr>
                  <w:rFonts w:eastAsia="Times New Roman"/>
                  <w:i/>
                  <w:sz w:val="20"/>
                  <w:szCs w:val="20"/>
                  <w:vertAlign w:val="subscript"/>
                </w:rPr>
                <w:t>y</w:t>
              </w:r>
            </w:ins>
          </w:p>
        </w:tc>
        <w:tc>
          <w:tcPr>
            <w:tcW w:w="623" w:type="pct"/>
            <w:tcBorders>
              <w:top w:val="single" w:sz="4" w:space="0" w:color="auto"/>
              <w:left w:val="single" w:sz="4" w:space="0" w:color="auto"/>
              <w:bottom w:val="single" w:sz="4" w:space="0" w:color="auto"/>
              <w:right w:val="single" w:sz="4" w:space="0" w:color="auto"/>
            </w:tcBorders>
            <w:hideMark/>
          </w:tcPr>
          <w:p w14:paraId="553A55E6" w14:textId="77777777" w:rsidR="00723B44" w:rsidRPr="0086647C" w:rsidRDefault="00723B44" w:rsidP="00CF6727">
            <w:pPr>
              <w:spacing w:after="60"/>
              <w:rPr>
                <w:ins w:id="1599" w:author="ERCOT" w:date="2025-09-18T20:17:00Z" w16du:dateUtc="2025-09-19T01:17:00Z"/>
                <w:rFonts w:eastAsia="Times New Roman"/>
                <w:sz w:val="20"/>
                <w:szCs w:val="20"/>
              </w:rPr>
            </w:pPr>
            <w:ins w:id="1600"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39FE4188" w14:textId="77777777" w:rsidR="00723B44" w:rsidRPr="0086647C" w:rsidRDefault="00723B44" w:rsidP="00CF6727">
            <w:pPr>
              <w:spacing w:after="60"/>
              <w:rPr>
                <w:ins w:id="1601" w:author="ERCOT" w:date="2025-09-18T20:17:00Z" w16du:dateUtc="2025-09-19T01:17:00Z"/>
                <w:rFonts w:eastAsia="Times New Roman"/>
                <w:i/>
                <w:sz w:val="20"/>
                <w:szCs w:val="20"/>
              </w:rPr>
            </w:pPr>
            <w:ins w:id="1602" w:author="ERCOT" w:date="2025-09-18T20:17:00Z" w16du:dateUtc="2025-09-19T01:17:00Z">
              <w:r w:rsidRPr="0086647C">
                <w:rPr>
                  <w:rFonts w:eastAsia="Times New Roman"/>
                  <w:i/>
                  <w:sz w:val="20"/>
                  <w:szCs w:val="20"/>
                </w:rPr>
                <w:t xml:space="preserve">Real-Time Reliability Deployment Price Adder for Ancillary Service for </w:t>
              </w:r>
              <w:r>
                <w:rPr>
                  <w:rFonts w:eastAsia="Times New Roman"/>
                  <w:i/>
                  <w:sz w:val="20"/>
                  <w:szCs w:val="20"/>
                </w:rPr>
                <w:t>Dispatchable Reliability</w:t>
              </w:r>
              <w:r w:rsidRPr="0086647C">
                <w:rPr>
                  <w:rFonts w:eastAsia="Times New Roman"/>
                  <w:i/>
                  <w:sz w:val="20"/>
                  <w:szCs w:val="20"/>
                </w:rPr>
                <w:t xml:space="preserve"> Reserve Service per SCED interval</w:t>
              </w:r>
              <w:r w:rsidRPr="0086647C">
                <w:rPr>
                  <w:rFonts w:eastAsia="Times New Roman"/>
                  <w:iCs/>
                  <w:sz w:val="20"/>
                  <w:szCs w:val="20"/>
                </w:rPr>
                <w:t>—</w:t>
              </w:r>
              <w:r w:rsidRPr="0086647C">
                <w:rPr>
                  <w:rFonts w:eastAsia="Times New Roman"/>
                  <w:sz w:val="20"/>
                  <w:szCs w:val="20"/>
                </w:rPr>
                <w:t xml:space="preserve">The Real-Time price adder for </w:t>
              </w:r>
              <w:r>
                <w:rPr>
                  <w:rFonts w:eastAsia="Times New Roman"/>
                  <w:sz w:val="20"/>
                  <w:szCs w:val="20"/>
                </w:rPr>
                <w:t>DRRS</w:t>
              </w:r>
              <w:r w:rsidRPr="0086647C">
                <w:rPr>
                  <w:rFonts w:eastAsia="Times New Roman"/>
                  <w:sz w:val="20"/>
                  <w:szCs w:val="20"/>
                </w:rPr>
                <w:t xml:space="preserve"> that captures the impact of reliability deployments on </w:t>
              </w:r>
              <w:r>
                <w:rPr>
                  <w:rFonts w:eastAsia="Times New Roman"/>
                  <w:sz w:val="20"/>
                  <w:szCs w:val="20"/>
                </w:rPr>
                <w:t>DRRS</w:t>
              </w:r>
              <w:r w:rsidRPr="0086647C">
                <w:rPr>
                  <w:rFonts w:eastAsia="Times New Roman"/>
                  <w:sz w:val="20"/>
                  <w:szCs w:val="20"/>
                </w:rPr>
                <w:t xml:space="preserve"> prices for the SCED interval </w:t>
              </w:r>
              <w:r w:rsidRPr="0086647C">
                <w:rPr>
                  <w:rFonts w:eastAsia="Times New Roman"/>
                  <w:i/>
                  <w:sz w:val="20"/>
                  <w:szCs w:val="20"/>
                </w:rPr>
                <w:t>y</w:t>
              </w:r>
              <w:r w:rsidRPr="0086647C">
                <w:rPr>
                  <w:rFonts w:eastAsia="Times New Roman"/>
                  <w:sz w:val="20"/>
                  <w:szCs w:val="20"/>
                </w:rPr>
                <w:t xml:space="preserve">. </w:t>
              </w:r>
            </w:ins>
          </w:p>
        </w:tc>
      </w:tr>
      <w:tr w:rsidR="00723B44" w:rsidRPr="0086647C" w14:paraId="410993AF" w14:textId="77777777" w:rsidTr="00CF6727">
        <w:trPr>
          <w:cantSplit/>
          <w:ins w:id="1603"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1F893D17" w14:textId="77777777" w:rsidR="00723B44" w:rsidRPr="0086647C" w:rsidRDefault="00723B44" w:rsidP="00CF6727">
            <w:pPr>
              <w:spacing w:after="60"/>
              <w:rPr>
                <w:ins w:id="1604" w:author="ERCOT" w:date="2025-09-18T20:17:00Z" w16du:dateUtc="2025-09-19T01:17:00Z"/>
                <w:rFonts w:eastAsia="Times New Roman"/>
                <w:sz w:val="20"/>
                <w:szCs w:val="20"/>
              </w:rPr>
            </w:pPr>
            <w:ins w:id="1605" w:author="ERCOT" w:date="2025-09-18T20:17:00Z" w16du:dateUtc="2025-09-19T01:17:00Z">
              <w:r w:rsidRPr="0086647C">
                <w:rPr>
                  <w:rFonts w:eastAsia="Times New Roman"/>
                  <w:sz w:val="20"/>
                  <w:szCs w:val="20"/>
                </w:rPr>
                <w:t>DASA</w:t>
              </w:r>
              <w:r>
                <w:rPr>
                  <w:rFonts w:eastAsia="Times New Roman"/>
                  <w:sz w:val="20"/>
                  <w:szCs w:val="20"/>
                </w:rPr>
                <w:t>DR</w:t>
              </w:r>
              <w:r w:rsidRPr="0086647C">
                <w:rPr>
                  <w:rFonts w:eastAsia="Times New Roman"/>
                  <w:sz w:val="20"/>
                  <w:szCs w:val="20"/>
                </w:rPr>
                <w:t>RQ</w:t>
              </w:r>
              <w:r w:rsidRPr="0086647C">
                <w:rPr>
                  <w:rFonts w:eastAsia="Times New Roman"/>
                  <w:i/>
                  <w:sz w:val="20"/>
                  <w:szCs w:val="20"/>
                  <w:vertAlign w:val="subscript"/>
                </w:rPr>
                <w:t xml:space="preserve"> q</w:t>
              </w:r>
            </w:ins>
          </w:p>
        </w:tc>
        <w:tc>
          <w:tcPr>
            <w:tcW w:w="623" w:type="pct"/>
            <w:tcBorders>
              <w:top w:val="single" w:sz="4" w:space="0" w:color="auto"/>
              <w:left w:val="single" w:sz="4" w:space="0" w:color="auto"/>
              <w:bottom w:val="single" w:sz="4" w:space="0" w:color="auto"/>
              <w:right w:val="single" w:sz="4" w:space="0" w:color="auto"/>
            </w:tcBorders>
            <w:hideMark/>
          </w:tcPr>
          <w:p w14:paraId="6EF96887" w14:textId="77777777" w:rsidR="00723B44" w:rsidRPr="0086647C" w:rsidRDefault="00723B44" w:rsidP="00CF6727">
            <w:pPr>
              <w:spacing w:after="60"/>
              <w:rPr>
                <w:ins w:id="1606" w:author="ERCOT" w:date="2025-09-18T20:17:00Z" w16du:dateUtc="2025-09-19T01:17:00Z"/>
                <w:rFonts w:eastAsia="Times New Roman"/>
                <w:sz w:val="20"/>
                <w:szCs w:val="20"/>
              </w:rPr>
            </w:pPr>
            <w:ins w:id="1607"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712C06B0" w14:textId="77777777" w:rsidR="00723B44" w:rsidRPr="0086647C" w:rsidRDefault="00723B44" w:rsidP="00CF6727">
            <w:pPr>
              <w:spacing w:after="60"/>
              <w:rPr>
                <w:ins w:id="1608" w:author="ERCOT" w:date="2025-09-18T20:17:00Z" w16du:dateUtc="2025-09-19T01:17:00Z"/>
                <w:rFonts w:eastAsia="Times New Roman"/>
                <w:i/>
                <w:sz w:val="20"/>
                <w:szCs w:val="20"/>
              </w:rPr>
            </w:pPr>
            <w:ins w:id="1609" w:author="ERCOT" w:date="2025-09-18T20:17:00Z" w16du:dateUtc="2025-09-19T01:17:00Z">
              <w:r w:rsidRPr="0086647C">
                <w:rPr>
                  <w:rFonts w:eastAsia="Times New Roman"/>
                  <w:i/>
                  <w:iCs/>
                  <w:sz w:val="20"/>
                  <w:szCs w:val="20"/>
                </w:rPr>
                <w:t xml:space="preserve">Day-Ahead Self-Arranged </w:t>
              </w:r>
              <w:r>
                <w:rPr>
                  <w:rFonts w:eastAsia="Times New Roman"/>
                  <w:i/>
                  <w:sz w:val="20"/>
                  <w:szCs w:val="20"/>
                </w:rPr>
                <w:t>Dispatchable Reliability</w:t>
              </w:r>
              <w:r w:rsidRPr="0086647C">
                <w:rPr>
                  <w:rFonts w:eastAsia="Times New Roman"/>
                  <w:i/>
                  <w:iCs/>
                  <w:sz w:val="20"/>
                  <w:szCs w:val="20"/>
                </w:rPr>
                <w:t xml:space="preserve"> Reserve Service Quantity per QSE</w:t>
              </w:r>
              <w:r w:rsidRPr="0086647C">
                <w:rPr>
                  <w:rFonts w:eastAsia="Times New Roman"/>
                  <w:iCs/>
                  <w:sz w:val="20"/>
                  <w:szCs w:val="20"/>
                </w:rPr>
                <w:t xml:space="preserve">—The self-arranged </w:t>
              </w:r>
              <w:r>
                <w:rPr>
                  <w:rFonts w:eastAsia="Times New Roman"/>
                  <w:iCs/>
                  <w:sz w:val="20"/>
                  <w:szCs w:val="20"/>
                </w:rPr>
                <w:t>DRRS</w:t>
              </w:r>
              <w:r w:rsidRPr="0086647C">
                <w:rPr>
                  <w:rFonts w:eastAsia="Times New Roman"/>
                  <w:iCs/>
                  <w:sz w:val="20"/>
                  <w:szCs w:val="20"/>
                </w:rPr>
                <w:t xml:space="preserve"> quantity submitted by QSE </w:t>
              </w:r>
              <w:r w:rsidRPr="0086647C">
                <w:rPr>
                  <w:rFonts w:eastAsia="Times New Roman"/>
                  <w:i/>
                  <w:iCs/>
                  <w:sz w:val="20"/>
                  <w:szCs w:val="20"/>
                </w:rPr>
                <w:t>q</w:t>
              </w:r>
              <w:r w:rsidRPr="0086647C">
                <w:rPr>
                  <w:rFonts w:eastAsia="Times New Roman"/>
                  <w:iCs/>
                  <w:sz w:val="20"/>
                  <w:szCs w:val="20"/>
                </w:rPr>
                <w:t xml:space="preserve"> before 1000 in the DAM for the Operating Hour.</w:t>
              </w:r>
            </w:ins>
          </w:p>
        </w:tc>
      </w:tr>
      <w:tr w:rsidR="00723B44" w:rsidRPr="0086647C" w14:paraId="359C6799" w14:textId="77777777" w:rsidTr="00CF6727">
        <w:trPr>
          <w:cantSplit/>
          <w:ins w:id="1610"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27738342" w14:textId="77777777" w:rsidR="00723B44" w:rsidRPr="0086647C" w:rsidRDefault="00723B44" w:rsidP="00CF6727">
            <w:pPr>
              <w:spacing w:after="60"/>
              <w:rPr>
                <w:ins w:id="1611" w:author="ERCOT" w:date="2025-09-18T20:17:00Z" w16du:dateUtc="2025-09-19T01:17:00Z"/>
                <w:rFonts w:eastAsia="Times New Roman"/>
                <w:sz w:val="20"/>
                <w:szCs w:val="20"/>
              </w:rPr>
            </w:pPr>
            <w:ins w:id="1612" w:author="ERCOT" w:date="2025-09-18T20:17:00Z" w16du:dateUtc="2025-09-19T01:17:00Z">
              <w:r>
                <w:rPr>
                  <w:rFonts w:eastAsia="Times New Roman"/>
                  <w:sz w:val="20"/>
                  <w:szCs w:val="20"/>
                </w:rPr>
                <w:t>DRR</w:t>
              </w:r>
              <w:r w:rsidRPr="0086647C">
                <w:rPr>
                  <w:rFonts w:eastAsia="Times New Roman"/>
                  <w:sz w:val="20"/>
                  <w:szCs w:val="20"/>
                </w:rPr>
                <w:t xml:space="preserve">TP </w:t>
              </w:r>
              <w:r w:rsidRPr="0086647C">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157F36EC" w14:textId="77777777" w:rsidR="00723B44" w:rsidRPr="0086647C" w:rsidRDefault="00723B44" w:rsidP="00CF6727">
            <w:pPr>
              <w:spacing w:after="60"/>
              <w:rPr>
                <w:ins w:id="1613" w:author="ERCOT" w:date="2025-09-18T20:17:00Z" w16du:dateUtc="2025-09-19T01:17:00Z"/>
                <w:rFonts w:eastAsia="Times New Roman"/>
                <w:sz w:val="20"/>
                <w:szCs w:val="20"/>
              </w:rPr>
            </w:pPr>
            <w:ins w:id="1614"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4C6ABB33" w14:textId="77777777" w:rsidR="00723B44" w:rsidRPr="0086647C" w:rsidRDefault="00723B44" w:rsidP="00CF6727">
            <w:pPr>
              <w:spacing w:after="60"/>
              <w:rPr>
                <w:ins w:id="1615" w:author="ERCOT" w:date="2025-09-18T20:17:00Z" w16du:dateUtc="2025-09-19T01:17:00Z"/>
                <w:rFonts w:eastAsia="Times New Roman"/>
                <w:i/>
                <w:sz w:val="20"/>
                <w:szCs w:val="20"/>
              </w:rPr>
            </w:pPr>
            <w:ins w:id="1616" w:author="ERCOT" w:date="2025-09-18T20:17:00Z" w16du:dateUtc="2025-09-19T01:17:00Z">
              <w:r w:rsidRPr="0086647C">
                <w:rPr>
                  <w:rFonts w:eastAsia="Times New Roman"/>
                  <w:i/>
                  <w:sz w:val="20"/>
                  <w:szCs w:val="20"/>
                </w:rPr>
                <w:t xml:space="preserve">Trade Purchases for </w:t>
              </w:r>
              <w:r>
                <w:rPr>
                  <w:rFonts w:eastAsia="Times New Roman"/>
                  <w:i/>
                  <w:sz w:val="20"/>
                  <w:szCs w:val="20"/>
                </w:rPr>
                <w:t>Dispatchable Reliability</w:t>
              </w:r>
              <w:r w:rsidRPr="0086647C">
                <w:rPr>
                  <w:rFonts w:eastAsia="Times New Roman"/>
                  <w:i/>
                  <w:sz w:val="20"/>
                  <w:szCs w:val="20"/>
                </w:rPr>
                <w:t xml:space="preserve"> Reserve Service for the QSE—</w:t>
              </w:r>
              <w:r w:rsidRPr="0086647C">
                <w:rPr>
                  <w:rFonts w:eastAsia="Times New Roman"/>
                  <w:sz w:val="20"/>
                  <w:szCs w:val="20"/>
                </w:rPr>
                <w:t xml:space="preserve">The trade purchases for QSE </w:t>
              </w:r>
              <w:r w:rsidRPr="0086647C">
                <w:rPr>
                  <w:rFonts w:eastAsia="Times New Roman"/>
                  <w:i/>
                  <w:sz w:val="20"/>
                  <w:szCs w:val="20"/>
                </w:rPr>
                <w:t>q</w:t>
              </w:r>
              <w:r w:rsidRPr="0086647C">
                <w:rPr>
                  <w:rFonts w:eastAsia="Times New Roman"/>
                  <w:sz w:val="20"/>
                  <w:szCs w:val="20"/>
                </w:rPr>
                <w:t xml:space="preserve"> for </w:t>
              </w:r>
              <w:r>
                <w:rPr>
                  <w:rFonts w:eastAsia="Times New Roman"/>
                  <w:sz w:val="20"/>
                  <w:szCs w:val="20"/>
                </w:rPr>
                <w:t>DRRS</w:t>
              </w:r>
              <w:r w:rsidRPr="0086647C">
                <w:rPr>
                  <w:rFonts w:eastAsia="Times New Roman"/>
                  <w:sz w:val="20"/>
                  <w:szCs w:val="20"/>
                </w:rPr>
                <w:t xml:space="preserve"> for the </w:t>
              </w:r>
              <w:r w:rsidRPr="0086647C">
                <w:rPr>
                  <w:rFonts w:eastAsia="Times New Roman"/>
                  <w:sz w:val="20"/>
                  <w:szCs w:val="18"/>
                </w:rPr>
                <w:t>Operating Hour</w:t>
              </w:r>
              <w:r w:rsidRPr="0086647C">
                <w:rPr>
                  <w:rFonts w:eastAsia="Times New Roman"/>
                  <w:sz w:val="20"/>
                  <w:szCs w:val="20"/>
                </w:rPr>
                <w:t>.</w:t>
              </w:r>
            </w:ins>
          </w:p>
        </w:tc>
      </w:tr>
      <w:tr w:rsidR="00723B44" w:rsidRPr="0086647C" w14:paraId="0169A308" w14:textId="77777777" w:rsidTr="00CF6727">
        <w:trPr>
          <w:cantSplit/>
          <w:ins w:id="1617"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C3F2AC7" w14:textId="77777777" w:rsidR="00723B44" w:rsidRPr="0086647C" w:rsidRDefault="00723B44" w:rsidP="00CF6727">
            <w:pPr>
              <w:spacing w:after="60"/>
              <w:rPr>
                <w:ins w:id="1618" w:author="ERCOT" w:date="2025-09-18T20:17:00Z" w16du:dateUtc="2025-09-19T01:17:00Z"/>
                <w:rFonts w:eastAsia="Times New Roman"/>
                <w:sz w:val="20"/>
                <w:szCs w:val="20"/>
              </w:rPr>
            </w:pPr>
            <w:ins w:id="1619" w:author="ERCOT" w:date="2025-09-18T20:17:00Z" w16du:dateUtc="2025-09-19T01:17:00Z">
              <w:r>
                <w:rPr>
                  <w:rFonts w:eastAsia="Times New Roman"/>
                  <w:sz w:val="20"/>
                  <w:szCs w:val="20"/>
                </w:rPr>
                <w:t>DR</w:t>
              </w:r>
              <w:r w:rsidRPr="0086647C">
                <w:rPr>
                  <w:rFonts w:eastAsia="Times New Roman"/>
                  <w:sz w:val="20"/>
                  <w:szCs w:val="20"/>
                </w:rPr>
                <w:t xml:space="preserve">RTS </w:t>
              </w:r>
              <w:r w:rsidRPr="0086647C">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2E58F819" w14:textId="77777777" w:rsidR="00723B44" w:rsidRPr="0086647C" w:rsidRDefault="00723B44" w:rsidP="00CF6727">
            <w:pPr>
              <w:spacing w:after="60"/>
              <w:rPr>
                <w:ins w:id="1620" w:author="ERCOT" w:date="2025-09-18T20:17:00Z" w16du:dateUtc="2025-09-19T01:17:00Z"/>
                <w:rFonts w:eastAsia="Times New Roman"/>
                <w:sz w:val="20"/>
                <w:szCs w:val="20"/>
              </w:rPr>
            </w:pPr>
            <w:ins w:id="1621"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2632AED3" w14:textId="77777777" w:rsidR="00723B44" w:rsidRPr="0086647C" w:rsidRDefault="00723B44" w:rsidP="00CF6727">
            <w:pPr>
              <w:spacing w:after="60"/>
              <w:rPr>
                <w:ins w:id="1622" w:author="ERCOT" w:date="2025-09-18T20:17:00Z" w16du:dateUtc="2025-09-19T01:17:00Z"/>
                <w:rFonts w:eastAsia="Times New Roman"/>
                <w:i/>
                <w:sz w:val="20"/>
                <w:szCs w:val="20"/>
              </w:rPr>
            </w:pPr>
            <w:ins w:id="1623" w:author="ERCOT" w:date="2025-09-18T20:17:00Z" w16du:dateUtc="2025-09-19T01:17:00Z">
              <w:r w:rsidRPr="0086647C">
                <w:rPr>
                  <w:rFonts w:eastAsia="Times New Roman"/>
                  <w:i/>
                  <w:sz w:val="20"/>
                  <w:szCs w:val="20"/>
                </w:rPr>
                <w:t xml:space="preserve">Trade Sales for </w:t>
              </w:r>
              <w:r>
                <w:rPr>
                  <w:rFonts w:eastAsia="Times New Roman"/>
                  <w:i/>
                  <w:sz w:val="20"/>
                  <w:szCs w:val="20"/>
                </w:rPr>
                <w:t>Dispatchable Reliability</w:t>
              </w:r>
              <w:r w:rsidRPr="0086647C">
                <w:rPr>
                  <w:rFonts w:eastAsia="Times New Roman"/>
                  <w:i/>
                  <w:sz w:val="20"/>
                  <w:szCs w:val="20"/>
                </w:rPr>
                <w:t xml:space="preserve"> Reserve Service for the QSE—</w:t>
              </w:r>
              <w:r w:rsidRPr="0086647C">
                <w:rPr>
                  <w:rFonts w:eastAsia="Times New Roman"/>
                  <w:sz w:val="20"/>
                  <w:szCs w:val="20"/>
                </w:rPr>
                <w:t xml:space="preserve">The trade sales for QSE </w:t>
              </w:r>
              <w:r w:rsidRPr="0086647C">
                <w:rPr>
                  <w:rFonts w:eastAsia="Times New Roman"/>
                  <w:i/>
                  <w:sz w:val="20"/>
                  <w:szCs w:val="20"/>
                </w:rPr>
                <w:t>q</w:t>
              </w:r>
              <w:r w:rsidRPr="0086647C">
                <w:rPr>
                  <w:rFonts w:eastAsia="Times New Roman"/>
                  <w:sz w:val="20"/>
                  <w:szCs w:val="20"/>
                </w:rPr>
                <w:t xml:space="preserve"> for </w:t>
              </w:r>
              <w:r>
                <w:rPr>
                  <w:rFonts w:eastAsia="Times New Roman"/>
                  <w:sz w:val="20"/>
                  <w:szCs w:val="20"/>
                </w:rPr>
                <w:t>DRRS</w:t>
              </w:r>
              <w:r w:rsidRPr="0086647C">
                <w:rPr>
                  <w:rFonts w:eastAsia="Times New Roman"/>
                  <w:sz w:val="20"/>
                  <w:szCs w:val="20"/>
                </w:rPr>
                <w:t xml:space="preserve"> for the </w:t>
              </w:r>
              <w:r w:rsidRPr="0086647C">
                <w:rPr>
                  <w:rFonts w:eastAsia="Times New Roman"/>
                  <w:sz w:val="20"/>
                  <w:szCs w:val="18"/>
                </w:rPr>
                <w:t>Operating Hour</w:t>
              </w:r>
              <w:r w:rsidRPr="0086647C">
                <w:rPr>
                  <w:rFonts w:eastAsia="Times New Roman"/>
                  <w:sz w:val="20"/>
                  <w:szCs w:val="20"/>
                </w:rPr>
                <w:t>.</w:t>
              </w:r>
            </w:ins>
          </w:p>
        </w:tc>
      </w:tr>
      <w:tr w:rsidR="00723B44" w:rsidRPr="0086647C" w14:paraId="37278A53" w14:textId="77777777" w:rsidTr="00CF6727">
        <w:trPr>
          <w:cantSplit/>
          <w:ins w:id="1624"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CA01D3B" w14:textId="77777777" w:rsidR="00723B44" w:rsidRPr="0086647C" w:rsidRDefault="00723B44" w:rsidP="00CF6727">
            <w:pPr>
              <w:spacing w:after="60"/>
              <w:rPr>
                <w:ins w:id="1625" w:author="ERCOT" w:date="2025-09-18T20:17:00Z" w16du:dateUtc="2025-09-19T01:17:00Z"/>
                <w:rFonts w:eastAsia="Times New Roman"/>
                <w:sz w:val="20"/>
                <w:szCs w:val="20"/>
              </w:rPr>
            </w:pPr>
            <w:ins w:id="1626" w:author="ERCOT" w:date="2025-09-18T20:17:00Z" w16du:dateUtc="2025-09-19T01:17:00Z">
              <w:r w:rsidRPr="0086647C">
                <w:rPr>
                  <w:rFonts w:eastAsia="Times New Roman"/>
                  <w:sz w:val="20"/>
                  <w:szCs w:val="20"/>
                </w:rPr>
                <w:t xml:space="preserve">TLMP </w:t>
              </w:r>
              <w:r w:rsidRPr="0086647C">
                <w:rPr>
                  <w:rFonts w:eastAsia="Times New Roman"/>
                  <w:i/>
                  <w:sz w:val="20"/>
                  <w:szCs w:val="20"/>
                  <w:vertAlign w:val="subscript"/>
                </w:rPr>
                <w:t>y</w:t>
              </w:r>
            </w:ins>
          </w:p>
        </w:tc>
        <w:tc>
          <w:tcPr>
            <w:tcW w:w="623" w:type="pct"/>
            <w:tcBorders>
              <w:top w:val="single" w:sz="4" w:space="0" w:color="auto"/>
              <w:left w:val="single" w:sz="4" w:space="0" w:color="auto"/>
              <w:bottom w:val="single" w:sz="4" w:space="0" w:color="auto"/>
              <w:right w:val="single" w:sz="4" w:space="0" w:color="auto"/>
            </w:tcBorders>
            <w:hideMark/>
          </w:tcPr>
          <w:p w14:paraId="358E4A89" w14:textId="77777777" w:rsidR="00723B44" w:rsidRPr="0086647C" w:rsidRDefault="00723B44" w:rsidP="00CF6727">
            <w:pPr>
              <w:spacing w:after="60"/>
              <w:rPr>
                <w:ins w:id="1627" w:author="ERCOT" w:date="2025-09-18T20:17:00Z" w16du:dateUtc="2025-09-19T01:17:00Z"/>
                <w:rFonts w:eastAsia="Times New Roman"/>
                <w:sz w:val="20"/>
                <w:szCs w:val="20"/>
              </w:rPr>
            </w:pPr>
            <w:ins w:id="1628" w:author="ERCOT" w:date="2025-09-18T20:17:00Z" w16du:dateUtc="2025-09-19T01:17:00Z">
              <w:r w:rsidRPr="0086647C">
                <w:rPr>
                  <w:rFonts w:eastAsia="Times New Roman"/>
                  <w:sz w:val="20"/>
                  <w:szCs w:val="20"/>
                </w:rPr>
                <w:t>second</w:t>
              </w:r>
            </w:ins>
          </w:p>
        </w:tc>
        <w:tc>
          <w:tcPr>
            <w:tcW w:w="3098" w:type="pct"/>
            <w:tcBorders>
              <w:top w:val="single" w:sz="4" w:space="0" w:color="auto"/>
              <w:left w:val="single" w:sz="4" w:space="0" w:color="auto"/>
              <w:bottom w:val="single" w:sz="4" w:space="0" w:color="auto"/>
              <w:right w:val="single" w:sz="4" w:space="0" w:color="auto"/>
            </w:tcBorders>
            <w:hideMark/>
          </w:tcPr>
          <w:p w14:paraId="2ECE3081" w14:textId="77777777" w:rsidR="00723B44" w:rsidRPr="0086647C" w:rsidRDefault="00723B44" w:rsidP="00CF6727">
            <w:pPr>
              <w:spacing w:after="60"/>
              <w:rPr>
                <w:ins w:id="1629" w:author="ERCOT" w:date="2025-09-18T20:17:00Z" w16du:dateUtc="2025-09-19T01:17:00Z"/>
                <w:rFonts w:eastAsia="Times New Roman"/>
                <w:i/>
                <w:sz w:val="20"/>
                <w:szCs w:val="20"/>
              </w:rPr>
            </w:pPr>
            <w:ins w:id="1630" w:author="ERCOT" w:date="2025-09-18T20:17:00Z" w16du:dateUtc="2025-09-19T01:17:00Z">
              <w:r w:rsidRPr="0086647C">
                <w:rPr>
                  <w:rFonts w:eastAsia="Times New Roman"/>
                  <w:i/>
                  <w:iCs/>
                  <w:sz w:val="20"/>
                  <w:szCs w:val="20"/>
                </w:rPr>
                <w:t xml:space="preserve">Duration of </w:t>
              </w:r>
              <w:r w:rsidRPr="0086647C">
                <w:rPr>
                  <w:rFonts w:eastAsia="Times New Roman"/>
                  <w:i/>
                  <w:sz w:val="20"/>
                  <w:szCs w:val="20"/>
                </w:rPr>
                <w:t>SCED</w:t>
              </w:r>
              <w:r w:rsidRPr="0086647C">
                <w:rPr>
                  <w:rFonts w:eastAsia="Times New Roman"/>
                  <w:i/>
                  <w:iCs/>
                  <w:sz w:val="20"/>
                  <w:szCs w:val="20"/>
                </w:rPr>
                <w:t xml:space="preserve"> interval per interval</w:t>
              </w:r>
              <w:r w:rsidRPr="0086647C">
                <w:rPr>
                  <w:rFonts w:eastAsia="Times New Roman"/>
                  <w:iCs/>
                  <w:sz w:val="20"/>
                  <w:szCs w:val="20"/>
                </w:rPr>
                <w:t>—</w:t>
              </w:r>
              <w:r w:rsidRPr="0086647C">
                <w:rPr>
                  <w:rFonts w:eastAsia="Times New Roman"/>
                  <w:sz w:val="20"/>
                  <w:szCs w:val="20"/>
                </w:rPr>
                <w:t xml:space="preserve">The duration of the SCED interval </w:t>
              </w:r>
              <w:r w:rsidRPr="0086647C">
                <w:rPr>
                  <w:rFonts w:eastAsia="Times New Roman"/>
                  <w:i/>
                  <w:iCs/>
                  <w:sz w:val="20"/>
                  <w:szCs w:val="20"/>
                </w:rPr>
                <w:t>y</w:t>
              </w:r>
              <w:r w:rsidRPr="0086647C">
                <w:rPr>
                  <w:rFonts w:eastAsia="Times New Roman"/>
                  <w:sz w:val="20"/>
                  <w:szCs w:val="20"/>
                </w:rPr>
                <w:t>.</w:t>
              </w:r>
            </w:ins>
          </w:p>
        </w:tc>
      </w:tr>
      <w:tr w:rsidR="00723B44" w:rsidRPr="0086647C" w14:paraId="1E228E4A" w14:textId="77777777" w:rsidTr="00CF6727">
        <w:trPr>
          <w:cantSplit/>
          <w:ins w:id="1631"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02F2543E" w14:textId="77777777" w:rsidR="00723B44" w:rsidRPr="0086647C" w:rsidRDefault="00723B44" w:rsidP="00CF6727">
            <w:pPr>
              <w:spacing w:after="60"/>
              <w:rPr>
                <w:ins w:id="1632" w:author="ERCOT" w:date="2025-09-18T20:17:00Z" w16du:dateUtc="2025-09-19T01:17:00Z"/>
                <w:rFonts w:eastAsia="Times New Roman"/>
                <w:sz w:val="20"/>
                <w:szCs w:val="20"/>
              </w:rPr>
            </w:pPr>
            <w:ins w:id="1633" w:author="ERCOT" w:date="2025-09-18T20:17:00Z" w16du:dateUtc="2025-09-19T01:17:00Z">
              <w:r w:rsidRPr="0086647C">
                <w:rPr>
                  <w:rFonts w:eastAsia="Times New Roman"/>
                  <w:sz w:val="20"/>
                  <w:szCs w:val="20"/>
                </w:rPr>
                <w:t xml:space="preserve">RNWF </w:t>
              </w:r>
              <w:r w:rsidRPr="0086647C">
                <w:rPr>
                  <w:rFonts w:eastAsia="Times New Roman"/>
                  <w:i/>
                  <w:sz w:val="20"/>
                  <w:szCs w:val="20"/>
                  <w:vertAlign w:val="subscript"/>
                </w:rPr>
                <w:t>y</w:t>
              </w:r>
            </w:ins>
          </w:p>
        </w:tc>
        <w:tc>
          <w:tcPr>
            <w:tcW w:w="623" w:type="pct"/>
            <w:tcBorders>
              <w:top w:val="single" w:sz="4" w:space="0" w:color="auto"/>
              <w:left w:val="single" w:sz="4" w:space="0" w:color="auto"/>
              <w:bottom w:val="single" w:sz="4" w:space="0" w:color="auto"/>
              <w:right w:val="single" w:sz="4" w:space="0" w:color="auto"/>
            </w:tcBorders>
            <w:hideMark/>
          </w:tcPr>
          <w:p w14:paraId="259689F2" w14:textId="77777777" w:rsidR="00723B44" w:rsidRPr="0086647C" w:rsidRDefault="00723B44" w:rsidP="00CF6727">
            <w:pPr>
              <w:spacing w:after="60"/>
              <w:rPr>
                <w:ins w:id="1634" w:author="ERCOT" w:date="2025-09-18T20:17:00Z" w16du:dateUtc="2025-09-19T01:17:00Z"/>
                <w:rFonts w:eastAsia="Times New Roman"/>
                <w:sz w:val="20"/>
                <w:szCs w:val="20"/>
              </w:rPr>
            </w:pPr>
            <w:ins w:id="1635" w:author="ERCOT" w:date="2025-09-18T20:17:00Z" w16du:dateUtc="2025-09-19T01:17:00Z">
              <w:r w:rsidRPr="0086647C">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1B36BDF8" w14:textId="77777777" w:rsidR="00723B44" w:rsidRPr="0086647C" w:rsidRDefault="00723B44" w:rsidP="00CF6727">
            <w:pPr>
              <w:spacing w:after="60"/>
              <w:rPr>
                <w:ins w:id="1636" w:author="ERCOT" w:date="2025-09-18T20:17:00Z" w16du:dateUtc="2025-09-19T01:17:00Z"/>
                <w:rFonts w:eastAsia="Times New Roman"/>
                <w:i/>
                <w:sz w:val="20"/>
                <w:szCs w:val="20"/>
              </w:rPr>
            </w:pPr>
            <w:ins w:id="1637" w:author="ERCOT" w:date="2025-09-18T20:17:00Z" w16du:dateUtc="2025-09-19T01:17:00Z">
              <w:r w:rsidRPr="0086647C">
                <w:rPr>
                  <w:rFonts w:eastAsia="Times New Roman"/>
                  <w:i/>
                  <w:sz w:val="20"/>
                  <w:szCs w:val="20"/>
                </w:rPr>
                <w:t>Resource Node Weighting Factor per interval</w:t>
              </w:r>
              <w:r w:rsidRPr="0086647C">
                <w:rPr>
                  <w:rFonts w:eastAsia="Times New Roman"/>
                  <w:iCs/>
                  <w:sz w:val="20"/>
                  <w:szCs w:val="20"/>
                </w:rPr>
                <w:t>—</w:t>
              </w:r>
              <w:r w:rsidRPr="0086647C">
                <w:rPr>
                  <w:rFonts w:eastAsia="Times New Roman"/>
                  <w:sz w:val="20"/>
                  <w:szCs w:val="20"/>
                </w:rPr>
                <w:t xml:space="preserve">The weight used in the Ancillary Service award calculation for the portion of the SCED interval </w:t>
              </w:r>
              <w:r w:rsidRPr="0086647C">
                <w:rPr>
                  <w:rFonts w:eastAsia="Times New Roman"/>
                  <w:i/>
                  <w:sz w:val="20"/>
                  <w:szCs w:val="20"/>
                </w:rPr>
                <w:t>y</w:t>
              </w:r>
              <w:r w:rsidRPr="0086647C">
                <w:rPr>
                  <w:rFonts w:eastAsia="Times New Roman"/>
                  <w:sz w:val="20"/>
                  <w:szCs w:val="20"/>
                </w:rPr>
                <w:t xml:space="preserve"> within the Settlement Interval.</w:t>
              </w:r>
            </w:ins>
          </w:p>
        </w:tc>
      </w:tr>
      <w:tr w:rsidR="00723B44" w:rsidRPr="0086647C" w14:paraId="149F90E7" w14:textId="77777777" w:rsidTr="00CF6727">
        <w:trPr>
          <w:cantSplit/>
          <w:ins w:id="1638"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2EB97364" w14:textId="77777777" w:rsidR="00723B44" w:rsidRPr="0086647C" w:rsidRDefault="00723B44" w:rsidP="00CF6727">
            <w:pPr>
              <w:spacing w:after="60"/>
              <w:rPr>
                <w:ins w:id="1639" w:author="ERCOT" w:date="2025-09-18T20:17:00Z" w16du:dateUtc="2025-09-19T01:17:00Z"/>
                <w:rFonts w:eastAsia="Times New Roman"/>
                <w:sz w:val="20"/>
                <w:szCs w:val="20"/>
              </w:rPr>
            </w:pPr>
            <w:ins w:id="1640" w:author="ERCOT" w:date="2025-09-18T20:17:00Z" w16du:dateUtc="2025-09-19T01:17:00Z">
              <w:r>
                <w:rPr>
                  <w:rFonts w:eastAsia="Times New Roman"/>
                  <w:sz w:val="20"/>
                  <w:szCs w:val="20"/>
                </w:rPr>
                <w:t>DR</w:t>
              </w:r>
              <w:r w:rsidRPr="0086647C">
                <w:rPr>
                  <w:rFonts w:eastAsia="Times New Roman"/>
                  <w:sz w:val="20"/>
                  <w:szCs w:val="20"/>
                </w:rPr>
                <w:t xml:space="preserve">RRWF </w:t>
              </w:r>
              <w:r w:rsidRPr="0086647C">
                <w:rPr>
                  <w:rFonts w:eastAsia="Times New Roman"/>
                  <w:i/>
                  <w:sz w:val="20"/>
                  <w:szCs w:val="20"/>
                  <w:vertAlign w:val="subscript"/>
                </w:rPr>
                <w:t>q, r, y</w:t>
              </w:r>
            </w:ins>
          </w:p>
        </w:tc>
        <w:tc>
          <w:tcPr>
            <w:tcW w:w="623" w:type="pct"/>
            <w:tcBorders>
              <w:top w:val="single" w:sz="4" w:space="0" w:color="auto"/>
              <w:left w:val="single" w:sz="4" w:space="0" w:color="auto"/>
              <w:bottom w:val="single" w:sz="4" w:space="0" w:color="auto"/>
              <w:right w:val="single" w:sz="4" w:space="0" w:color="auto"/>
            </w:tcBorders>
            <w:hideMark/>
          </w:tcPr>
          <w:p w14:paraId="1B8C9A3F" w14:textId="77777777" w:rsidR="00723B44" w:rsidRPr="0086647C" w:rsidRDefault="00723B44" w:rsidP="00CF6727">
            <w:pPr>
              <w:spacing w:after="60"/>
              <w:rPr>
                <w:ins w:id="1641" w:author="ERCOT" w:date="2025-09-18T20:17:00Z" w16du:dateUtc="2025-09-19T01:17:00Z"/>
                <w:rFonts w:eastAsia="Times New Roman"/>
                <w:sz w:val="20"/>
                <w:szCs w:val="20"/>
              </w:rPr>
            </w:pPr>
            <w:ins w:id="1642" w:author="ERCOT" w:date="2025-09-18T20:17:00Z" w16du:dateUtc="2025-09-19T01:17:00Z">
              <w:r w:rsidRPr="0086647C">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7C063155" w14:textId="77777777" w:rsidR="00723B44" w:rsidRPr="0086647C" w:rsidRDefault="00723B44" w:rsidP="00CF6727">
            <w:pPr>
              <w:spacing w:after="60"/>
              <w:rPr>
                <w:ins w:id="1643" w:author="ERCOT" w:date="2025-09-18T20:17:00Z" w16du:dateUtc="2025-09-19T01:17:00Z"/>
                <w:rFonts w:eastAsia="Times New Roman"/>
                <w:i/>
                <w:sz w:val="20"/>
                <w:szCs w:val="20"/>
              </w:rPr>
            </w:pPr>
            <w:ins w:id="1644" w:author="ERCOT" w:date="2025-09-18T20:17:00Z" w16du:dateUtc="2025-09-19T01:17:00Z">
              <w:r>
                <w:rPr>
                  <w:rFonts w:eastAsia="Times New Roman"/>
                  <w:i/>
                  <w:sz w:val="20"/>
                  <w:szCs w:val="20"/>
                </w:rPr>
                <w:t>Dispatchable Reliability</w:t>
              </w:r>
              <w:r w:rsidRPr="0086647C">
                <w:rPr>
                  <w:rFonts w:eastAsia="Times New Roman"/>
                  <w:i/>
                  <w:sz w:val="20"/>
                  <w:szCs w:val="20"/>
                </w:rPr>
                <w:t xml:space="preserve"> Reserve Service Resource Node Weighting Factor per interval</w:t>
              </w:r>
              <w:r w:rsidRPr="0086647C">
                <w:rPr>
                  <w:rFonts w:eastAsia="Times New Roman"/>
                  <w:iCs/>
                  <w:sz w:val="20"/>
                  <w:szCs w:val="20"/>
                </w:rPr>
                <w:t>—</w:t>
              </w:r>
              <w:r w:rsidRPr="0086647C">
                <w:rPr>
                  <w:rFonts w:eastAsia="Times New Roman"/>
                  <w:sz w:val="20"/>
                  <w:szCs w:val="20"/>
                </w:rPr>
                <w:t xml:space="preserve">The </w:t>
              </w:r>
              <w:r>
                <w:rPr>
                  <w:rFonts w:eastAsia="Times New Roman"/>
                  <w:sz w:val="20"/>
                  <w:szCs w:val="20"/>
                </w:rPr>
                <w:t>DRRS</w:t>
              </w:r>
              <w:r w:rsidRPr="0086647C">
                <w:rPr>
                  <w:rFonts w:eastAsia="Times New Roman"/>
                  <w:sz w:val="20"/>
                  <w:szCs w:val="20"/>
                </w:rPr>
                <w:t xml:space="preserve"> Resource weight, based on </w:t>
              </w:r>
              <w:r>
                <w:rPr>
                  <w:rFonts w:eastAsia="Times New Roman"/>
                  <w:sz w:val="20"/>
                  <w:szCs w:val="20"/>
                </w:rPr>
                <w:t>DRRS</w:t>
              </w:r>
              <w:r w:rsidRPr="0086647C">
                <w:rPr>
                  <w:rFonts w:eastAsia="Times New Roman"/>
                  <w:sz w:val="20"/>
                  <w:szCs w:val="20"/>
                </w:rPr>
                <w:t xml:space="preserve"> awards, used in the Real-Time MCPC calculation for the portion of the SCED interval </w:t>
              </w:r>
              <w:r w:rsidRPr="0086647C">
                <w:rPr>
                  <w:rFonts w:eastAsia="Times New Roman"/>
                  <w:i/>
                  <w:sz w:val="20"/>
                  <w:szCs w:val="20"/>
                </w:rPr>
                <w:t>y</w:t>
              </w:r>
              <w:r w:rsidRPr="0086647C">
                <w:rPr>
                  <w:rFonts w:eastAsia="Times New Roman"/>
                  <w:sz w:val="20"/>
                  <w:szCs w:val="20"/>
                </w:rPr>
                <w:t xml:space="preserve"> within the Settlement Interval. </w:t>
              </w:r>
              <w:r w:rsidRPr="0086647C">
                <w:rPr>
                  <w:rFonts w:eastAsia="Times New Roman"/>
                  <w:i/>
                  <w:sz w:val="20"/>
                  <w:szCs w:val="20"/>
                </w:rPr>
                <w:t xml:space="preserve"> </w:t>
              </w:r>
              <w:r w:rsidRPr="0086647C">
                <w:rPr>
                  <w:rFonts w:eastAsia="Times New Roman"/>
                  <w:sz w:val="20"/>
                  <w:szCs w:val="20"/>
                </w:rPr>
                <w:t xml:space="preserve">Where for a Combined Cycle Train, the Resource </w:t>
              </w:r>
              <w:r w:rsidRPr="0086647C">
                <w:rPr>
                  <w:rFonts w:eastAsia="Times New Roman"/>
                  <w:i/>
                  <w:sz w:val="20"/>
                  <w:szCs w:val="20"/>
                </w:rPr>
                <w:t xml:space="preserve">r </w:t>
              </w:r>
              <w:r w:rsidRPr="0086647C">
                <w:rPr>
                  <w:rFonts w:eastAsia="Times New Roman"/>
                  <w:sz w:val="20"/>
                  <w:szCs w:val="20"/>
                </w:rPr>
                <w:t xml:space="preserve">is a Combined Cycle Generation Resource within the Combined Cycle Train.   </w:t>
              </w:r>
            </w:ins>
          </w:p>
        </w:tc>
      </w:tr>
      <w:tr w:rsidR="00723B44" w:rsidRPr="0086647C" w14:paraId="4E07ABE7" w14:textId="77777777" w:rsidTr="00CF6727">
        <w:trPr>
          <w:cantSplit/>
          <w:ins w:id="1645"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886ADAF" w14:textId="77777777" w:rsidR="00723B44" w:rsidRPr="0086647C" w:rsidRDefault="00723B44" w:rsidP="00CF6727">
            <w:pPr>
              <w:spacing w:after="60"/>
              <w:rPr>
                <w:ins w:id="1646" w:author="ERCOT" w:date="2025-09-18T20:17:00Z" w16du:dateUtc="2025-09-19T01:17:00Z"/>
                <w:rFonts w:eastAsia="Times New Roman"/>
                <w:sz w:val="20"/>
                <w:szCs w:val="20"/>
              </w:rPr>
            </w:pPr>
            <w:ins w:id="1647" w:author="ERCOT" w:date="2025-09-18T20:17:00Z" w16du:dateUtc="2025-09-19T01:17:00Z">
              <w:r w:rsidRPr="0086647C">
                <w:rPr>
                  <w:rFonts w:eastAsia="Times New Roman"/>
                  <w:i/>
                  <w:sz w:val="20"/>
                  <w:szCs w:val="20"/>
                </w:rPr>
                <w:t>r</w:t>
              </w:r>
            </w:ins>
          </w:p>
        </w:tc>
        <w:tc>
          <w:tcPr>
            <w:tcW w:w="623" w:type="pct"/>
            <w:tcBorders>
              <w:top w:val="single" w:sz="4" w:space="0" w:color="auto"/>
              <w:left w:val="single" w:sz="4" w:space="0" w:color="auto"/>
              <w:bottom w:val="single" w:sz="4" w:space="0" w:color="auto"/>
              <w:right w:val="single" w:sz="4" w:space="0" w:color="auto"/>
            </w:tcBorders>
            <w:hideMark/>
          </w:tcPr>
          <w:p w14:paraId="71C1DC27" w14:textId="77777777" w:rsidR="00723B44" w:rsidRPr="0086647C" w:rsidRDefault="00723B44" w:rsidP="00CF6727">
            <w:pPr>
              <w:spacing w:after="60"/>
              <w:rPr>
                <w:ins w:id="1648" w:author="ERCOT" w:date="2025-09-18T20:17:00Z" w16du:dateUtc="2025-09-19T01:17:00Z"/>
                <w:rFonts w:eastAsia="Times New Roman"/>
                <w:sz w:val="20"/>
                <w:szCs w:val="20"/>
              </w:rPr>
            </w:pPr>
            <w:ins w:id="1649" w:author="ERCOT" w:date="2025-09-18T20:17:00Z" w16du:dateUtc="2025-09-19T01:17:00Z">
              <w:r w:rsidRPr="0086647C">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3527AC3F" w14:textId="77777777" w:rsidR="00723B44" w:rsidRPr="0086647C" w:rsidRDefault="00723B44" w:rsidP="00CF6727">
            <w:pPr>
              <w:spacing w:after="60"/>
              <w:rPr>
                <w:ins w:id="1650" w:author="ERCOT" w:date="2025-09-18T20:17:00Z" w16du:dateUtc="2025-09-19T01:17:00Z"/>
                <w:rFonts w:eastAsia="Times New Roman"/>
                <w:i/>
                <w:sz w:val="20"/>
                <w:szCs w:val="20"/>
              </w:rPr>
            </w:pPr>
            <w:ins w:id="1651" w:author="ERCOT" w:date="2025-09-18T20:17:00Z" w16du:dateUtc="2025-09-19T01:17:00Z">
              <w:r w:rsidRPr="0086647C">
                <w:rPr>
                  <w:rFonts w:eastAsia="Times New Roman"/>
                  <w:sz w:val="20"/>
                  <w:szCs w:val="20"/>
                </w:rPr>
                <w:t>A Resource.</w:t>
              </w:r>
            </w:ins>
          </w:p>
        </w:tc>
      </w:tr>
      <w:tr w:rsidR="00723B44" w:rsidRPr="0086647C" w14:paraId="54F53473" w14:textId="77777777" w:rsidTr="00CF6727">
        <w:trPr>
          <w:cantSplit/>
          <w:ins w:id="1652"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175A8D8B" w14:textId="77777777" w:rsidR="00723B44" w:rsidRPr="0086647C" w:rsidRDefault="00723B44" w:rsidP="00CF6727">
            <w:pPr>
              <w:spacing w:after="60"/>
              <w:rPr>
                <w:ins w:id="1653" w:author="ERCOT" w:date="2025-09-18T20:17:00Z" w16du:dateUtc="2025-09-19T01:17:00Z"/>
                <w:rFonts w:eastAsia="Times New Roman"/>
                <w:i/>
                <w:sz w:val="20"/>
                <w:szCs w:val="20"/>
              </w:rPr>
            </w:pPr>
            <w:ins w:id="1654" w:author="ERCOT" w:date="2025-09-18T20:17:00Z" w16du:dateUtc="2025-09-19T01:17:00Z">
              <w:r w:rsidRPr="0086647C">
                <w:rPr>
                  <w:rFonts w:eastAsia="Times New Roman"/>
                  <w:i/>
                  <w:sz w:val="20"/>
                  <w:szCs w:val="20"/>
                </w:rPr>
                <w:t>q</w:t>
              </w:r>
            </w:ins>
          </w:p>
        </w:tc>
        <w:tc>
          <w:tcPr>
            <w:tcW w:w="623" w:type="pct"/>
            <w:tcBorders>
              <w:top w:val="single" w:sz="4" w:space="0" w:color="auto"/>
              <w:left w:val="single" w:sz="4" w:space="0" w:color="auto"/>
              <w:bottom w:val="single" w:sz="4" w:space="0" w:color="auto"/>
              <w:right w:val="single" w:sz="4" w:space="0" w:color="auto"/>
            </w:tcBorders>
            <w:hideMark/>
          </w:tcPr>
          <w:p w14:paraId="07F4D20F" w14:textId="77777777" w:rsidR="00723B44" w:rsidRPr="0086647C" w:rsidRDefault="00723B44" w:rsidP="00CF6727">
            <w:pPr>
              <w:spacing w:after="60"/>
              <w:rPr>
                <w:ins w:id="1655" w:author="ERCOT" w:date="2025-09-18T20:17:00Z" w16du:dateUtc="2025-09-19T01:17:00Z"/>
                <w:rFonts w:eastAsia="Times New Roman"/>
                <w:sz w:val="20"/>
                <w:szCs w:val="20"/>
              </w:rPr>
            </w:pPr>
            <w:ins w:id="1656" w:author="ERCOT" w:date="2025-09-18T20:17:00Z" w16du:dateUtc="2025-09-19T01:17:00Z">
              <w:r w:rsidRPr="0086647C">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562B44A4" w14:textId="77777777" w:rsidR="00723B44" w:rsidRPr="0086647C" w:rsidRDefault="00723B44" w:rsidP="00CF6727">
            <w:pPr>
              <w:spacing w:after="60"/>
              <w:rPr>
                <w:ins w:id="1657" w:author="ERCOT" w:date="2025-09-18T20:17:00Z" w16du:dateUtc="2025-09-19T01:17:00Z"/>
                <w:rFonts w:eastAsia="Times New Roman"/>
                <w:sz w:val="20"/>
                <w:szCs w:val="20"/>
              </w:rPr>
            </w:pPr>
            <w:ins w:id="1658" w:author="ERCOT" w:date="2025-09-18T20:17:00Z" w16du:dateUtc="2025-09-19T01:17:00Z">
              <w:r w:rsidRPr="0086647C">
                <w:rPr>
                  <w:rFonts w:eastAsia="Times New Roman"/>
                  <w:sz w:val="20"/>
                  <w:szCs w:val="20"/>
                </w:rPr>
                <w:t>A QSE.</w:t>
              </w:r>
            </w:ins>
          </w:p>
        </w:tc>
      </w:tr>
      <w:tr w:rsidR="00723B44" w:rsidRPr="0086647C" w14:paraId="1B5C53EE" w14:textId="77777777" w:rsidTr="00CF6727">
        <w:trPr>
          <w:cantSplit/>
          <w:ins w:id="1659"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5DE9F6B1" w14:textId="77777777" w:rsidR="00723B44" w:rsidRPr="0086647C" w:rsidRDefault="00723B44" w:rsidP="00CF6727">
            <w:pPr>
              <w:spacing w:after="60"/>
              <w:rPr>
                <w:ins w:id="1660" w:author="ERCOT" w:date="2025-09-18T20:17:00Z" w16du:dateUtc="2025-09-19T01:17:00Z"/>
                <w:rFonts w:eastAsia="Times New Roman"/>
                <w:i/>
                <w:sz w:val="20"/>
                <w:szCs w:val="20"/>
              </w:rPr>
            </w:pPr>
            <w:ins w:id="1661" w:author="ERCOT" w:date="2025-09-18T20:17:00Z" w16du:dateUtc="2025-09-19T01:17:00Z">
              <w:r w:rsidRPr="0086647C">
                <w:rPr>
                  <w:rFonts w:eastAsia="Times New Roman"/>
                  <w:i/>
                  <w:sz w:val="20"/>
                  <w:szCs w:val="20"/>
                </w:rPr>
                <w:lastRenderedPageBreak/>
                <w:t>y</w:t>
              </w:r>
            </w:ins>
          </w:p>
        </w:tc>
        <w:tc>
          <w:tcPr>
            <w:tcW w:w="623" w:type="pct"/>
            <w:tcBorders>
              <w:top w:val="single" w:sz="4" w:space="0" w:color="auto"/>
              <w:left w:val="single" w:sz="4" w:space="0" w:color="auto"/>
              <w:bottom w:val="single" w:sz="4" w:space="0" w:color="auto"/>
              <w:right w:val="single" w:sz="4" w:space="0" w:color="auto"/>
            </w:tcBorders>
            <w:hideMark/>
          </w:tcPr>
          <w:p w14:paraId="73A9D91C" w14:textId="77777777" w:rsidR="00723B44" w:rsidRPr="0086647C" w:rsidRDefault="00723B44" w:rsidP="00CF6727">
            <w:pPr>
              <w:spacing w:after="60"/>
              <w:rPr>
                <w:ins w:id="1662" w:author="ERCOT" w:date="2025-09-18T20:17:00Z" w16du:dateUtc="2025-09-19T01:17:00Z"/>
                <w:rFonts w:eastAsia="Times New Roman"/>
                <w:sz w:val="20"/>
                <w:szCs w:val="20"/>
              </w:rPr>
            </w:pPr>
            <w:ins w:id="1663" w:author="ERCOT" w:date="2025-09-18T20:17:00Z" w16du:dateUtc="2025-09-19T01:17:00Z">
              <w:r w:rsidRPr="0086647C">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55FB0E31" w14:textId="77777777" w:rsidR="00723B44" w:rsidRPr="0086647C" w:rsidRDefault="00723B44" w:rsidP="00CF6727">
            <w:pPr>
              <w:spacing w:after="60"/>
              <w:rPr>
                <w:ins w:id="1664" w:author="ERCOT" w:date="2025-09-18T20:17:00Z" w16du:dateUtc="2025-09-19T01:17:00Z"/>
                <w:rFonts w:eastAsia="Times New Roman"/>
                <w:sz w:val="20"/>
                <w:szCs w:val="20"/>
              </w:rPr>
            </w:pPr>
            <w:ins w:id="1665" w:author="ERCOT" w:date="2025-09-18T20:17:00Z" w16du:dateUtc="2025-09-19T01:17:00Z">
              <w:r w:rsidRPr="0086647C">
                <w:rPr>
                  <w:rFonts w:eastAsia="Times New Roman"/>
                  <w:sz w:val="20"/>
                  <w:szCs w:val="20"/>
                </w:rPr>
                <w:t>A SCED interval in the 15-minute Settlement Interval.</w:t>
              </w:r>
            </w:ins>
          </w:p>
        </w:tc>
      </w:tr>
    </w:tbl>
    <w:p w14:paraId="400C9B0A" w14:textId="77777777" w:rsidR="00723B44" w:rsidRPr="0086647C" w:rsidRDefault="00723B44" w:rsidP="00723B44">
      <w:pPr>
        <w:spacing w:before="240" w:after="240"/>
        <w:rPr>
          <w:ins w:id="1666" w:author="ERCOT" w:date="2025-09-18T20:17:00Z" w16du:dateUtc="2025-09-19T01:17:00Z"/>
          <w:rFonts w:eastAsia="Times New Roman"/>
          <w:szCs w:val="20"/>
        </w:rPr>
      </w:pPr>
      <w:ins w:id="1667" w:author="ERCOT" w:date="2025-09-18T20:17:00Z" w16du:dateUtc="2025-09-19T01:17:00Z">
        <w:r w:rsidRPr="0086647C">
          <w:rPr>
            <w:rFonts w:eastAsia="Times New Roman"/>
            <w:szCs w:val="20"/>
          </w:rPr>
          <w:t>(2)</w:t>
        </w:r>
        <w:r w:rsidRPr="0086647C">
          <w:rPr>
            <w:rFonts w:eastAsia="Times New Roman"/>
            <w:szCs w:val="20"/>
          </w:rPr>
          <w:tab/>
        </w:r>
        <w:r>
          <w:rPr>
            <w:rFonts w:eastAsia="Times New Roman"/>
            <w:szCs w:val="20"/>
          </w:rPr>
          <w:t>DRRS</w:t>
        </w:r>
        <w:r w:rsidRPr="0086647C">
          <w:rPr>
            <w:rFonts w:eastAsia="Times New Roman"/>
            <w:szCs w:val="20"/>
          </w:rPr>
          <w:t xml:space="preserve"> Only Charge:</w:t>
        </w:r>
      </w:ins>
    </w:p>
    <w:p w14:paraId="3EA4B6B5" w14:textId="77777777" w:rsidR="00723B44" w:rsidRPr="0086647C" w:rsidRDefault="00723B44" w:rsidP="00723B44">
      <w:pPr>
        <w:tabs>
          <w:tab w:val="left" w:pos="2250"/>
          <w:tab w:val="left" w:pos="3150"/>
          <w:tab w:val="left" w:pos="3960"/>
        </w:tabs>
        <w:spacing w:after="240"/>
        <w:ind w:left="3960" w:hanging="3240"/>
        <w:rPr>
          <w:ins w:id="1668" w:author="ERCOT" w:date="2025-09-18T20:17:00Z" w16du:dateUtc="2025-09-19T01:17:00Z"/>
          <w:rFonts w:eastAsia="Times New Roman"/>
          <w:b/>
          <w:bCs/>
        </w:rPr>
      </w:pPr>
      <w:ins w:id="1669" w:author="ERCOT" w:date="2025-09-18T20:17:00Z" w16du:dateUtc="2025-09-19T01:17:00Z">
        <w:r w:rsidRPr="0086647C">
          <w:rPr>
            <w:rFonts w:eastAsia="Times New Roman"/>
            <w:b/>
            <w:bCs/>
          </w:rPr>
          <w:t>RT</w:t>
        </w:r>
        <w:r>
          <w:rPr>
            <w:rFonts w:eastAsia="Times New Roman"/>
            <w:b/>
            <w:bCs/>
          </w:rPr>
          <w:t>DR</w:t>
        </w:r>
        <w:r w:rsidRPr="0086647C">
          <w:rPr>
            <w:rFonts w:eastAsia="Times New Roman"/>
            <w:b/>
            <w:bCs/>
          </w:rPr>
          <w:t>ROAMT</w:t>
        </w:r>
        <w:r w:rsidRPr="0086647C">
          <w:rPr>
            <w:rFonts w:eastAsia="Times New Roman"/>
            <w:b/>
            <w:bCs/>
            <w:i/>
            <w:vertAlign w:val="subscript"/>
          </w:rPr>
          <w:t xml:space="preserve"> q  </w:t>
        </w:r>
        <w:r w:rsidRPr="0086647C">
          <w:rPr>
            <w:rFonts w:eastAsia="Times New Roman"/>
            <w:b/>
            <w:bCs/>
          </w:rPr>
          <w:t xml:space="preserve">= </w:t>
        </w:r>
        <w:r w:rsidRPr="0086647C">
          <w:rPr>
            <w:rFonts w:eastAsia="Times New Roman"/>
            <w:b/>
            <w:bCs/>
          </w:rPr>
          <w:tab/>
          <w:t>(1/4) * DA</w:t>
        </w:r>
        <w:r>
          <w:rPr>
            <w:rFonts w:eastAsia="Times New Roman"/>
            <w:b/>
            <w:bCs/>
          </w:rPr>
          <w:t>DR</w:t>
        </w:r>
        <w:r w:rsidRPr="0086647C">
          <w:rPr>
            <w:rFonts w:eastAsia="Times New Roman"/>
            <w:b/>
            <w:bCs/>
          </w:rPr>
          <w:t xml:space="preserve">ROAWD </w:t>
        </w:r>
        <w:r w:rsidRPr="0086647C">
          <w:rPr>
            <w:rFonts w:eastAsia="Times New Roman"/>
            <w:b/>
            <w:bCs/>
            <w:i/>
            <w:vertAlign w:val="subscript"/>
          </w:rPr>
          <w:t>q</w:t>
        </w:r>
        <w:r w:rsidRPr="0086647C">
          <w:rPr>
            <w:rFonts w:eastAsia="Times New Roman"/>
            <w:b/>
            <w:bCs/>
          </w:rPr>
          <w:t xml:space="preserve"> * RTMCPC</w:t>
        </w:r>
        <w:r>
          <w:rPr>
            <w:rFonts w:eastAsia="Times New Roman"/>
            <w:b/>
            <w:bCs/>
          </w:rPr>
          <w:t>DR</w:t>
        </w:r>
        <w:r w:rsidRPr="0086647C">
          <w:rPr>
            <w:rFonts w:eastAsia="Times New Roman"/>
            <w:b/>
            <w:bCs/>
          </w:rPr>
          <w:t>R</w:t>
        </w:r>
      </w:ins>
    </w:p>
    <w:p w14:paraId="5002230E" w14:textId="77777777" w:rsidR="00723B44" w:rsidRPr="0086647C" w:rsidRDefault="00723B44" w:rsidP="00723B44">
      <w:pPr>
        <w:ind w:left="720" w:hanging="720"/>
        <w:rPr>
          <w:ins w:id="1670" w:author="ERCOT" w:date="2025-09-18T20:17:00Z" w16du:dateUtc="2025-09-19T01:17:00Z"/>
          <w:rFonts w:eastAsia="Times New Roman"/>
          <w:b/>
          <w:iCs/>
        </w:rPr>
      </w:pPr>
      <w:ins w:id="1671" w:author="ERCOT" w:date="2025-09-18T20:17:00Z" w16du:dateUtc="2025-09-19T01:17:00Z">
        <w:r w:rsidRPr="0086647C">
          <w:rPr>
            <w:rFonts w:eastAsia="Times New Roman"/>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723B44" w:rsidRPr="0086647C" w14:paraId="3EAE30FD" w14:textId="77777777" w:rsidTr="00CF6727">
        <w:trPr>
          <w:cantSplit/>
          <w:tblHeader/>
          <w:ins w:id="1672"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7D07C01A" w14:textId="77777777" w:rsidR="00723B44" w:rsidRPr="0086647C" w:rsidRDefault="00723B44" w:rsidP="00CF6727">
            <w:pPr>
              <w:spacing w:after="120"/>
              <w:rPr>
                <w:ins w:id="1673" w:author="ERCOT" w:date="2025-09-18T20:17:00Z" w16du:dateUtc="2025-09-19T01:17:00Z"/>
                <w:rFonts w:eastAsia="Times New Roman"/>
                <w:b/>
                <w:iCs/>
                <w:sz w:val="20"/>
                <w:szCs w:val="20"/>
              </w:rPr>
            </w:pPr>
            <w:ins w:id="1674" w:author="ERCOT" w:date="2025-09-18T20:17:00Z" w16du:dateUtc="2025-09-19T01:17:00Z">
              <w:r w:rsidRPr="0086647C">
                <w:rPr>
                  <w:rFonts w:eastAsia="Times New Roman"/>
                  <w:b/>
                  <w:iCs/>
                  <w:sz w:val="20"/>
                  <w:szCs w:val="20"/>
                </w:rPr>
                <w:t>Variable</w:t>
              </w:r>
            </w:ins>
          </w:p>
        </w:tc>
        <w:tc>
          <w:tcPr>
            <w:tcW w:w="623" w:type="pct"/>
            <w:tcBorders>
              <w:top w:val="single" w:sz="4" w:space="0" w:color="auto"/>
              <w:left w:val="single" w:sz="4" w:space="0" w:color="auto"/>
              <w:bottom w:val="single" w:sz="4" w:space="0" w:color="auto"/>
              <w:right w:val="single" w:sz="4" w:space="0" w:color="auto"/>
            </w:tcBorders>
            <w:hideMark/>
          </w:tcPr>
          <w:p w14:paraId="2D61947E" w14:textId="77777777" w:rsidR="00723B44" w:rsidRPr="0086647C" w:rsidRDefault="00723B44" w:rsidP="00CF6727">
            <w:pPr>
              <w:spacing w:after="120"/>
              <w:rPr>
                <w:ins w:id="1675" w:author="ERCOT" w:date="2025-09-18T20:17:00Z" w16du:dateUtc="2025-09-19T01:17:00Z"/>
                <w:rFonts w:eastAsia="Times New Roman"/>
                <w:b/>
                <w:iCs/>
                <w:sz w:val="20"/>
                <w:szCs w:val="20"/>
              </w:rPr>
            </w:pPr>
            <w:ins w:id="1676" w:author="ERCOT" w:date="2025-09-18T20:17:00Z" w16du:dateUtc="2025-09-19T01:17:00Z">
              <w:r w:rsidRPr="0086647C">
                <w:rPr>
                  <w:rFonts w:eastAsia="Times New Roman"/>
                  <w:b/>
                  <w:iCs/>
                  <w:sz w:val="20"/>
                  <w:szCs w:val="20"/>
                </w:rPr>
                <w:t>Unit</w:t>
              </w:r>
            </w:ins>
          </w:p>
        </w:tc>
        <w:tc>
          <w:tcPr>
            <w:tcW w:w="3098" w:type="pct"/>
            <w:tcBorders>
              <w:top w:val="single" w:sz="4" w:space="0" w:color="auto"/>
              <w:left w:val="single" w:sz="4" w:space="0" w:color="auto"/>
              <w:bottom w:val="single" w:sz="4" w:space="0" w:color="auto"/>
              <w:right w:val="single" w:sz="4" w:space="0" w:color="auto"/>
            </w:tcBorders>
            <w:hideMark/>
          </w:tcPr>
          <w:p w14:paraId="138A60BF" w14:textId="77777777" w:rsidR="00723B44" w:rsidRPr="0086647C" w:rsidRDefault="00723B44" w:rsidP="00CF6727">
            <w:pPr>
              <w:spacing w:after="120"/>
              <w:rPr>
                <w:ins w:id="1677" w:author="ERCOT" w:date="2025-09-18T20:17:00Z" w16du:dateUtc="2025-09-19T01:17:00Z"/>
                <w:rFonts w:eastAsia="Times New Roman"/>
                <w:b/>
                <w:iCs/>
                <w:sz w:val="20"/>
                <w:szCs w:val="20"/>
              </w:rPr>
            </w:pPr>
            <w:ins w:id="1678" w:author="ERCOT" w:date="2025-09-18T20:17:00Z" w16du:dateUtc="2025-09-19T01:17:00Z">
              <w:r w:rsidRPr="0086647C">
                <w:rPr>
                  <w:rFonts w:eastAsia="Times New Roman"/>
                  <w:b/>
                  <w:iCs/>
                  <w:sz w:val="20"/>
                  <w:szCs w:val="20"/>
                </w:rPr>
                <w:t>Description</w:t>
              </w:r>
            </w:ins>
          </w:p>
        </w:tc>
      </w:tr>
      <w:tr w:rsidR="00723B44" w:rsidRPr="0086647C" w14:paraId="3F6DB7E6" w14:textId="77777777" w:rsidTr="00CF6727">
        <w:trPr>
          <w:cantSplit/>
          <w:ins w:id="1679"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3B9A3D31" w14:textId="77777777" w:rsidR="00723B44" w:rsidRPr="0086647C" w:rsidRDefault="00723B44" w:rsidP="00CF6727">
            <w:pPr>
              <w:spacing w:after="60"/>
              <w:rPr>
                <w:ins w:id="1680" w:author="ERCOT" w:date="2025-09-18T20:17:00Z" w16du:dateUtc="2025-09-19T01:17:00Z"/>
                <w:rFonts w:eastAsia="Times New Roman"/>
                <w:sz w:val="20"/>
                <w:szCs w:val="20"/>
              </w:rPr>
            </w:pPr>
            <w:ins w:id="1681" w:author="ERCOT" w:date="2025-09-18T20:17:00Z" w16du:dateUtc="2025-09-19T01:17:00Z">
              <w:r w:rsidRPr="0086647C">
                <w:rPr>
                  <w:rFonts w:eastAsia="Times New Roman"/>
                  <w:sz w:val="20"/>
                  <w:szCs w:val="20"/>
                </w:rPr>
                <w:t>RT</w:t>
              </w:r>
              <w:r>
                <w:rPr>
                  <w:rFonts w:eastAsia="Times New Roman"/>
                  <w:sz w:val="20"/>
                  <w:szCs w:val="20"/>
                </w:rPr>
                <w:t>DR</w:t>
              </w:r>
              <w:r w:rsidRPr="0086647C">
                <w:rPr>
                  <w:rFonts w:eastAsia="Times New Roman"/>
                  <w:sz w:val="20"/>
                  <w:szCs w:val="20"/>
                </w:rPr>
                <w:t xml:space="preserve">ROAMT </w:t>
              </w:r>
              <w:r w:rsidRPr="0086647C">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272A4E21" w14:textId="77777777" w:rsidR="00723B44" w:rsidRPr="0086647C" w:rsidRDefault="00723B44" w:rsidP="00CF6727">
            <w:pPr>
              <w:spacing w:after="60"/>
              <w:rPr>
                <w:ins w:id="1682" w:author="ERCOT" w:date="2025-09-18T20:17:00Z" w16du:dateUtc="2025-09-19T01:17:00Z"/>
                <w:rFonts w:eastAsia="Times New Roman"/>
                <w:sz w:val="20"/>
                <w:szCs w:val="20"/>
              </w:rPr>
            </w:pPr>
            <w:ins w:id="1683" w:author="ERCOT" w:date="2025-09-18T20:17:00Z" w16du:dateUtc="2025-09-19T01:17:00Z">
              <w:r w:rsidRPr="0086647C">
                <w:rPr>
                  <w:rFonts w:eastAsia="Times New Roman"/>
                  <w:sz w:val="20"/>
                  <w:szCs w:val="20"/>
                </w:rPr>
                <w:t>$</w:t>
              </w:r>
            </w:ins>
          </w:p>
        </w:tc>
        <w:tc>
          <w:tcPr>
            <w:tcW w:w="3098" w:type="pct"/>
            <w:tcBorders>
              <w:top w:val="single" w:sz="4" w:space="0" w:color="auto"/>
              <w:left w:val="single" w:sz="4" w:space="0" w:color="auto"/>
              <w:bottom w:val="single" w:sz="4" w:space="0" w:color="auto"/>
              <w:right w:val="single" w:sz="4" w:space="0" w:color="auto"/>
            </w:tcBorders>
            <w:hideMark/>
          </w:tcPr>
          <w:p w14:paraId="1D040CDA" w14:textId="77777777" w:rsidR="00723B44" w:rsidRPr="0086647C" w:rsidRDefault="00723B44" w:rsidP="00CF6727">
            <w:pPr>
              <w:spacing w:after="60"/>
              <w:rPr>
                <w:ins w:id="1684" w:author="ERCOT" w:date="2025-09-18T20:17:00Z" w16du:dateUtc="2025-09-19T01:17:00Z"/>
                <w:rFonts w:eastAsia="Times New Roman"/>
                <w:i/>
                <w:sz w:val="20"/>
                <w:szCs w:val="20"/>
              </w:rPr>
            </w:pPr>
            <w:ins w:id="1685" w:author="ERCOT" w:date="2025-09-18T20:17:00Z" w16du:dateUtc="2025-09-19T01:17:00Z">
              <w:r w:rsidRPr="0086647C">
                <w:rPr>
                  <w:rFonts w:eastAsia="Times New Roman"/>
                  <w:i/>
                  <w:sz w:val="20"/>
                  <w:szCs w:val="20"/>
                </w:rPr>
                <w:t xml:space="preserve">Real-Time </w:t>
              </w:r>
              <w:r>
                <w:rPr>
                  <w:rFonts w:eastAsia="Times New Roman"/>
                  <w:i/>
                  <w:sz w:val="20"/>
                  <w:szCs w:val="20"/>
                </w:rPr>
                <w:t>Dispatchable Reliability</w:t>
              </w:r>
              <w:r w:rsidRPr="0086647C">
                <w:rPr>
                  <w:rFonts w:eastAsia="Times New Roman"/>
                  <w:i/>
                  <w:sz w:val="20"/>
                  <w:szCs w:val="20"/>
                </w:rPr>
                <w:t xml:space="preserve"> Reserve Service Only Amount for the QSE—</w:t>
              </w:r>
              <w:r w:rsidRPr="0086647C">
                <w:rPr>
                  <w:rFonts w:eastAsia="Times New Roman"/>
                  <w:sz w:val="20"/>
                  <w:szCs w:val="20"/>
                </w:rPr>
                <w:t xml:space="preserve">The total charge to QSE </w:t>
              </w:r>
              <w:r w:rsidRPr="0086647C">
                <w:rPr>
                  <w:rFonts w:eastAsia="Times New Roman"/>
                  <w:i/>
                  <w:sz w:val="20"/>
                  <w:szCs w:val="20"/>
                </w:rPr>
                <w:t>q</w:t>
              </w:r>
              <w:r w:rsidRPr="0086647C">
                <w:rPr>
                  <w:rFonts w:eastAsia="Times New Roman"/>
                  <w:sz w:val="20"/>
                  <w:szCs w:val="20"/>
                </w:rPr>
                <w:t xml:space="preserve"> in Real-Time for </w:t>
              </w:r>
              <w:r>
                <w:rPr>
                  <w:rFonts w:eastAsia="Times New Roman"/>
                  <w:sz w:val="20"/>
                  <w:szCs w:val="20"/>
                </w:rPr>
                <w:t>DRRS</w:t>
              </w:r>
              <w:r w:rsidRPr="0086647C">
                <w:rPr>
                  <w:rFonts w:eastAsia="Times New Roman"/>
                  <w:sz w:val="20"/>
                  <w:szCs w:val="20"/>
                </w:rPr>
                <w:t xml:space="preserve"> only awards for each 15-minute Settlement Interval.</w:t>
              </w:r>
            </w:ins>
          </w:p>
        </w:tc>
      </w:tr>
      <w:tr w:rsidR="00723B44" w:rsidRPr="0086647C" w14:paraId="6545C877" w14:textId="77777777" w:rsidTr="00CF6727">
        <w:trPr>
          <w:cantSplit/>
          <w:ins w:id="1686"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6F34CEF0" w14:textId="77777777" w:rsidR="00723B44" w:rsidRPr="0086647C" w:rsidRDefault="00723B44" w:rsidP="00CF6727">
            <w:pPr>
              <w:spacing w:after="60"/>
              <w:rPr>
                <w:ins w:id="1687" w:author="ERCOT" w:date="2025-09-18T20:17:00Z" w16du:dateUtc="2025-09-19T01:17:00Z"/>
                <w:rFonts w:eastAsia="Times New Roman"/>
                <w:sz w:val="20"/>
                <w:szCs w:val="20"/>
              </w:rPr>
            </w:pPr>
            <w:ins w:id="1688" w:author="ERCOT" w:date="2025-09-18T20:17:00Z" w16du:dateUtc="2025-09-19T01:17:00Z">
              <w:r w:rsidRPr="0086647C">
                <w:rPr>
                  <w:rFonts w:eastAsia="Times New Roman"/>
                  <w:sz w:val="20"/>
                  <w:szCs w:val="20"/>
                </w:rPr>
                <w:t>DA</w:t>
              </w:r>
              <w:r>
                <w:rPr>
                  <w:rFonts w:eastAsia="Times New Roman"/>
                  <w:sz w:val="20"/>
                  <w:szCs w:val="20"/>
                </w:rPr>
                <w:t>DR</w:t>
              </w:r>
              <w:r w:rsidRPr="0086647C">
                <w:rPr>
                  <w:rFonts w:eastAsia="Times New Roman"/>
                  <w:sz w:val="20"/>
                  <w:szCs w:val="20"/>
                </w:rPr>
                <w:t xml:space="preserve">ROAWD </w:t>
              </w:r>
              <w:r w:rsidRPr="0086647C">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57F3CBF7" w14:textId="77777777" w:rsidR="00723B44" w:rsidRPr="0086647C" w:rsidRDefault="00723B44" w:rsidP="00CF6727">
            <w:pPr>
              <w:spacing w:after="60"/>
              <w:rPr>
                <w:ins w:id="1689" w:author="ERCOT" w:date="2025-09-18T20:17:00Z" w16du:dateUtc="2025-09-19T01:17:00Z"/>
                <w:rFonts w:eastAsia="Times New Roman"/>
                <w:sz w:val="20"/>
                <w:szCs w:val="20"/>
              </w:rPr>
            </w:pPr>
            <w:ins w:id="1690"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3EE4A975" w14:textId="7F228D93" w:rsidR="00723B44" w:rsidRPr="0086647C" w:rsidRDefault="00723B44" w:rsidP="00CF6727">
            <w:pPr>
              <w:spacing w:after="60"/>
              <w:rPr>
                <w:ins w:id="1691" w:author="ERCOT" w:date="2025-09-18T20:17:00Z" w16du:dateUtc="2025-09-19T01:17:00Z"/>
                <w:rFonts w:eastAsia="Times New Roman"/>
                <w:i/>
                <w:sz w:val="20"/>
                <w:szCs w:val="20"/>
              </w:rPr>
            </w:pPr>
            <w:ins w:id="1692" w:author="ERCOT" w:date="2025-09-18T20:17:00Z" w16du:dateUtc="2025-09-19T01:17:00Z">
              <w:r w:rsidRPr="0086647C">
                <w:rPr>
                  <w:rFonts w:eastAsia="Times New Roman"/>
                  <w:i/>
                  <w:sz w:val="20"/>
                  <w:szCs w:val="20"/>
                </w:rPr>
                <w:t xml:space="preserve">Day-Ahead </w:t>
              </w:r>
              <w:r>
                <w:rPr>
                  <w:rFonts w:eastAsia="Times New Roman"/>
                  <w:i/>
                  <w:sz w:val="20"/>
                  <w:szCs w:val="20"/>
                </w:rPr>
                <w:t>Dispatchable Reliability</w:t>
              </w:r>
              <w:r w:rsidRPr="0086647C">
                <w:rPr>
                  <w:rFonts w:eastAsia="Times New Roman"/>
                  <w:i/>
                  <w:sz w:val="20"/>
                  <w:szCs w:val="20"/>
                </w:rPr>
                <w:t xml:space="preserve"> </w:t>
              </w:r>
            </w:ins>
            <w:ins w:id="1693" w:author="ERCOT" w:date="2025-10-24T21:13:00Z">
              <w:r w:rsidR="738DC8C6" w:rsidRPr="4CD90589">
                <w:rPr>
                  <w:rFonts w:eastAsia="Times New Roman"/>
                  <w:i/>
                  <w:iCs/>
                  <w:sz w:val="20"/>
                  <w:szCs w:val="20"/>
                </w:rPr>
                <w:t xml:space="preserve">Reserve </w:t>
              </w:r>
            </w:ins>
            <w:ins w:id="1694" w:author="ERCOT" w:date="2025-09-18T20:17:00Z" w16du:dateUtc="2025-09-19T01:17:00Z">
              <w:r w:rsidRPr="0086647C">
                <w:rPr>
                  <w:rFonts w:eastAsia="Times New Roman"/>
                  <w:i/>
                  <w:sz w:val="20"/>
                  <w:szCs w:val="20"/>
                </w:rPr>
                <w:t>Service</w:t>
              </w:r>
            </w:ins>
            <w:ins w:id="1695" w:author="ERCOT" w:date="2025-09-18T20:17:00Z">
              <w:del w:id="1696" w:author="ERCOT" w:date="2025-10-24T21:13:00Z">
                <w:r w:rsidRPr="0086647C">
                  <w:rPr>
                    <w:rFonts w:eastAsia="Times New Roman"/>
                    <w:i/>
                    <w:sz w:val="20"/>
                    <w:szCs w:val="20"/>
                  </w:rPr>
                  <w:delText xml:space="preserve"> </w:delText>
                </w:r>
              </w:del>
            </w:ins>
            <w:ins w:id="1697" w:author="ERCOT" w:date="2025-10-24T21:13:00Z">
              <w:r w:rsidR="7BAF00A2" w:rsidRPr="4CD90589">
                <w:rPr>
                  <w:rFonts w:eastAsia="Times New Roman"/>
                  <w:i/>
                  <w:iCs/>
                  <w:sz w:val="20"/>
                  <w:szCs w:val="20"/>
                </w:rPr>
                <w:t>-</w:t>
              </w:r>
            </w:ins>
            <w:ins w:id="1698" w:author="ERCOT" w:date="2025-09-18T20:17:00Z" w16du:dateUtc="2025-09-19T01:17:00Z">
              <w:r w:rsidRPr="0086647C">
                <w:rPr>
                  <w:rFonts w:eastAsia="Times New Roman"/>
                  <w:i/>
                  <w:sz w:val="20"/>
                  <w:szCs w:val="20"/>
                </w:rPr>
                <w:t xml:space="preserve">Only Award for the </w:t>
              </w:r>
              <w:proofErr w:type="spellStart"/>
              <w:r w:rsidRPr="0086647C">
                <w:rPr>
                  <w:rFonts w:eastAsia="Times New Roman"/>
                  <w:i/>
                  <w:sz w:val="20"/>
                  <w:szCs w:val="20"/>
                </w:rPr>
                <w:t>QSE</w:t>
              </w:r>
              <w:r w:rsidRPr="0086647C">
                <w:rPr>
                  <w:rFonts w:ascii="Symbol" w:eastAsia="Symbol" w:hAnsi="Symbol" w:cs="Symbol"/>
                  <w:sz w:val="20"/>
                  <w:szCs w:val="20"/>
                </w:rPr>
                <w:t>¾</w:t>
              </w:r>
              <w:r w:rsidRPr="0086647C">
                <w:rPr>
                  <w:rFonts w:eastAsia="Times New Roman"/>
                  <w:sz w:val="20"/>
                  <w:szCs w:val="20"/>
                </w:rPr>
                <w:t>The</w:t>
              </w:r>
              <w:proofErr w:type="spellEnd"/>
              <w:r w:rsidRPr="0086647C">
                <w:rPr>
                  <w:rFonts w:eastAsia="Times New Roman"/>
                  <w:sz w:val="20"/>
                  <w:szCs w:val="20"/>
                </w:rPr>
                <w:t xml:space="preserve"> </w:t>
              </w:r>
              <w:r>
                <w:rPr>
                  <w:rFonts w:eastAsia="Times New Roman"/>
                  <w:sz w:val="20"/>
                  <w:szCs w:val="20"/>
                </w:rPr>
                <w:t>DRRS</w:t>
              </w:r>
            </w:ins>
            <w:ins w:id="1699" w:author="ERCOT" w:date="2025-10-24T21:13:00Z">
              <w:r w:rsidR="1E38EC67" w:rsidRPr="4CD90589">
                <w:rPr>
                  <w:rFonts w:eastAsia="Times New Roman"/>
                  <w:sz w:val="20"/>
                  <w:szCs w:val="20"/>
                </w:rPr>
                <w:t>-</w:t>
              </w:r>
            </w:ins>
            <w:ins w:id="1700" w:author="ERCOT" w:date="2025-09-18T20:17:00Z">
              <w:del w:id="1701" w:author="ERCOT" w:date="2025-10-24T21:13:00Z">
                <w:r w:rsidRPr="0086647C">
                  <w:rPr>
                    <w:rFonts w:eastAsia="Times New Roman"/>
                    <w:sz w:val="20"/>
                    <w:szCs w:val="20"/>
                  </w:rPr>
                  <w:delText xml:space="preserve"> </w:delText>
                </w:r>
              </w:del>
            </w:ins>
            <w:ins w:id="1702" w:author="ERCOT" w:date="2025-09-18T20:17:00Z" w16du:dateUtc="2025-09-19T01:17:00Z">
              <w:r w:rsidRPr="0086647C">
                <w:rPr>
                  <w:rFonts w:eastAsia="Times New Roman"/>
                  <w:sz w:val="20"/>
                  <w:szCs w:val="20"/>
                </w:rPr>
                <w:t xml:space="preserve">only capacity awarded in the DAM to the QSE </w:t>
              </w:r>
              <w:r w:rsidRPr="0086647C">
                <w:rPr>
                  <w:rFonts w:eastAsia="Times New Roman"/>
                  <w:i/>
                  <w:sz w:val="20"/>
                  <w:szCs w:val="20"/>
                </w:rPr>
                <w:t>q</w:t>
              </w:r>
              <w:r w:rsidRPr="0086647C">
                <w:rPr>
                  <w:rFonts w:eastAsia="Times New Roman"/>
                  <w:sz w:val="20"/>
                  <w:szCs w:val="20"/>
                </w:rPr>
                <w:t xml:space="preserve"> for the </w:t>
              </w:r>
              <w:r w:rsidRPr="4CD90589">
                <w:rPr>
                  <w:rFonts w:eastAsia="Times New Roman"/>
                  <w:sz w:val="20"/>
                  <w:szCs w:val="20"/>
                </w:rPr>
                <w:t>Operating Hour</w:t>
              </w:r>
              <w:r w:rsidRPr="0086647C">
                <w:rPr>
                  <w:rFonts w:eastAsia="Times New Roman"/>
                  <w:sz w:val="20"/>
                  <w:szCs w:val="20"/>
                </w:rPr>
                <w:t>.</w:t>
              </w:r>
            </w:ins>
          </w:p>
        </w:tc>
      </w:tr>
      <w:tr w:rsidR="00723B44" w:rsidRPr="0086647C" w14:paraId="1BED1414" w14:textId="77777777" w:rsidTr="00CF6727">
        <w:trPr>
          <w:cantSplit/>
          <w:ins w:id="1703"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1286AB3" w14:textId="77777777" w:rsidR="00723B44" w:rsidRPr="0086647C" w:rsidRDefault="00723B44" w:rsidP="00CF6727">
            <w:pPr>
              <w:spacing w:after="60"/>
              <w:rPr>
                <w:ins w:id="1704" w:author="ERCOT" w:date="2025-09-18T20:17:00Z" w16du:dateUtc="2025-09-19T01:17:00Z"/>
                <w:rFonts w:eastAsia="Times New Roman"/>
                <w:sz w:val="20"/>
                <w:szCs w:val="20"/>
              </w:rPr>
            </w:pPr>
            <w:ins w:id="1705" w:author="ERCOT" w:date="2025-09-18T20:17:00Z" w16du:dateUtc="2025-09-19T01:17:00Z">
              <w:r w:rsidRPr="0086647C">
                <w:rPr>
                  <w:rFonts w:eastAsia="Times New Roman"/>
                  <w:sz w:val="20"/>
                  <w:szCs w:val="20"/>
                </w:rPr>
                <w:t>RTMCPC</w:t>
              </w:r>
              <w:r>
                <w:rPr>
                  <w:rFonts w:eastAsia="Times New Roman"/>
                  <w:sz w:val="20"/>
                  <w:szCs w:val="20"/>
                </w:rPr>
                <w:t>DR</w:t>
              </w:r>
              <w:r w:rsidRPr="0086647C">
                <w:rPr>
                  <w:rFonts w:eastAsia="Times New Roman"/>
                  <w:sz w:val="20"/>
                  <w:szCs w:val="20"/>
                </w:rPr>
                <w:t>R</w:t>
              </w:r>
            </w:ins>
          </w:p>
        </w:tc>
        <w:tc>
          <w:tcPr>
            <w:tcW w:w="623" w:type="pct"/>
            <w:tcBorders>
              <w:top w:val="single" w:sz="4" w:space="0" w:color="auto"/>
              <w:left w:val="single" w:sz="4" w:space="0" w:color="auto"/>
              <w:bottom w:val="single" w:sz="4" w:space="0" w:color="auto"/>
              <w:right w:val="single" w:sz="4" w:space="0" w:color="auto"/>
            </w:tcBorders>
            <w:hideMark/>
          </w:tcPr>
          <w:p w14:paraId="46923D54" w14:textId="77777777" w:rsidR="00723B44" w:rsidRPr="0086647C" w:rsidRDefault="00723B44" w:rsidP="00CF6727">
            <w:pPr>
              <w:spacing w:after="60"/>
              <w:rPr>
                <w:ins w:id="1706" w:author="ERCOT" w:date="2025-09-18T20:17:00Z" w16du:dateUtc="2025-09-19T01:17:00Z"/>
                <w:rFonts w:eastAsia="Times New Roman"/>
                <w:sz w:val="20"/>
                <w:szCs w:val="20"/>
              </w:rPr>
            </w:pPr>
            <w:ins w:id="1707"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7347935C" w14:textId="77777777" w:rsidR="00723B44" w:rsidRPr="0086647C" w:rsidRDefault="00723B44" w:rsidP="00CF6727">
            <w:pPr>
              <w:spacing w:after="60"/>
              <w:rPr>
                <w:ins w:id="1708" w:author="ERCOT" w:date="2025-09-18T20:17:00Z" w16du:dateUtc="2025-09-19T01:17:00Z"/>
                <w:rFonts w:eastAsia="Times New Roman"/>
                <w:i/>
                <w:sz w:val="20"/>
                <w:szCs w:val="20"/>
              </w:rPr>
            </w:pPr>
            <w:ins w:id="1709" w:author="ERCOT" w:date="2025-09-18T20:17:00Z" w16du:dateUtc="2025-09-19T01:17:00Z">
              <w:r w:rsidRPr="0086647C">
                <w:rPr>
                  <w:rFonts w:eastAsia="Times New Roman"/>
                  <w:i/>
                  <w:sz w:val="20"/>
                  <w:szCs w:val="20"/>
                </w:rPr>
                <w:t>Real-Time Market Clearing Price</w:t>
              </w:r>
              <w:r w:rsidRPr="0086647C">
                <w:rPr>
                  <w:rFonts w:eastAsia="Times New Roman"/>
                  <w:bCs/>
                  <w:i/>
                  <w:sz w:val="20"/>
                  <w:szCs w:val="20"/>
                  <w:lang w:val="pt-BR"/>
                </w:rPr>
                <w:t xml:space="preserve"> for Capacity</w:t>
              </w:r>
              <w:r w:rsidRPr="0086647C">
                <w:rPr>
                  <w:rFonts w:eastAsia="Times New Roman"/>
                  <w:i/>
                  <w:sz w:val="20"/>
                  <w:szCs w:val="20"/>
                </w:rPr>
                <w:t xml:space="preserve"> for </w:t>
              </w:r>
              <w:r>
                <w:rPr>
                  <w:rFonts w:eastAsia="Times New Roman"/>
                  <w:i/>
                  <w:sz w:val="20"/>
                  <w:szCs w:val="20"/>
                </w:rPr>
                <w:t>Dispatchable Reliability</w:t>
              </w:r>
              <w:r w:rsidRPr="0086647C">
                <w:rPr>
                  <w:rFonts w:eastAsia="Times New Roman"/>
                  <w:i/>
                  <w:sz w:val="20"/>
                  <w:szCs w:val="20"/>
                </w:rPr>
                <w:t xml:space="preserve"> Reserve Service</w:t>
              </w:r>
              <w:r w:rsidRPr="0086647C">
                <w:rPr>
                  <w:rFonts w:eastAsia="Times New Roman"/>
                  <w:sz w:val="20"/>
                  <w:szCs w:val="20"/>
                </w:rPr>
                <w:t xml:space="preserve">—The Real-Time MCPC for </w:t>
              </w:r>
              <w:r>
                <w:rPr>
                  <w:rFonts w:eastAsia="Times New Roman"/>
                  <w:sz w:val="20"/>
                  <w:szCs w:val="20"/>
                </w:rPr>
                <w:t>DRRS</w:t>
              </w:r>
              <w:r w:rsidRPr="0086647C">
                <w:rPr>
                  <w:rFonts w:eastAsia="Times New Roman"/>
                  <w:sz w:val="20"/>
                  <w:szCs w:val="20"/>
                </w:rPr>
                <w:t xml:space="preserve"> for the 15-minute Settlement Interval.</w:t>
              </w:r>
            </w:ins>
          </w:p>
        </w:tc>
      </w:tr>
      <w:tr w:rsidR="00723B44" w:rsidRPr="0086647C" w14:paraId="68C739E1" w14:textId="77777777" w:rsidTr="00CF6727">
        <w:trPr>
          <w:cantSplit/>
          <w:ins w:id="1710"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71280D38" w14:textId="77777777" w:rsidR="00723B44" w:rsidRPr="0086647C" w:rsidRDefault="00723B44" w:rsidP="00CF6727">
            <w:pPr>
              <w:spacing w:after="60"/>
              <w:rPr>
                <w:ins w:id="1711" w:author="ERCOT" w:date="2025-09-18T20:17:00Z" w16du:dateUtc="2025-09-19T01:17:00Z"/>
                <w:rFonts w:eastAsia="Times New Roman"/>
                <w:i/>
                <w:sz w:val="20"/>
                <w:szCs w:val="20"/>
              </w:rPr>
            </w:pPr>
            <w:ins w:id="1712" w:author="ERCOT" w:date="2025-09-18T20:17:00Z" w16du:dateUtc="2025-09-19T01:17:00Z">
              <w:r w:rsidRPr="0086647C">
                <w:rPr>
                  <w:rFonts w:eastAsia="Times New Roman"/>
                  <w:i/>
                  <w:sz w:val="20"/>
                  <w:szCs w:val="20"/>
                </w:rPr>
                <w:t>q</w:t>
              </w:r>
            </w:ins>
          </w:p>
        </w:tc>
        <w:tc>
          <w:tcPr>
            <w:tcW w:w="623" w:type="pct"/>
            <w:tcBorders>
              <w:top w:val="single" w:sz="4" w:space="0" w:color="auto"/>
              <w:left w:val="single" w:sz="4" w:space="0" w:color="auto"/>
              <w:bottom w:val="single" w:sz="4" w:space="0" w:color="auto"/>
              <w:right w:val="single" w:sz="4" w:space="0" w:color="auto"/>
            </w:tcBorders>
            <w:hideMark/>
          </w:tcPr>
          <w:p w14:paraId="289001E6" w14:textId="77777777" w:rsidR="00723B44" w:rsidRPr="0086647C" w:rsidRDefault="00723B44" w:rsidP="00CF6727">
            <w:pPr>
              <w:spacing w:after="60"/>
              <w:rPr>
                <w:ins w:id="1713" w:author="ERCOT" w:date="2025-09-18T20:17:00Z" w16du:dateUtc="2025-09-19T01:17:00Z"/>
                <w:rFonts w:eastAsia="Times New Roman"/>
                <w:sz w:val="20"/>
                <w:szCs w:val="20"/>
              </w:rPr>
            </w:pPr>
            <w:ins w:id="1714" w:author="ERCOT" w:date="2025-09-18T20:17:00Z" w16du:dateUtc="2025-09-19T01:17:00Z">
              <w:r w:rsidRPr="0086647C">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37A5A567" w14:textId="77777777" w:rsidR="00723B44" w:rsidRPr="0086647C" w:rsidRDefault="00723B44" w:rsidP="00CF6727">
            <w:pPr>
              <w:spacing w:after="60"/>
              <w:rPr>
                <w:ins w:id="1715" w:author="ERCOT" w:date="2025-09-18T20:17:00Z" w16du:dateUtc="2025-09-19T01:17:00Z"/>
                <w:rFonts w:eastAsia="Times New Roman"/>
                <w:sz w:val="20"/>
                <w:szCs w:val="20"/>
              </w:rPr>
            </w:pPr>
            <w:ins w:id="1716" w:author="ERCOT" w:date="2025-09-18T20:17:00Z" w16du:dateUtc="2025-09-19T01:17:00Z">
              <w:r w:rsidRPr="0086647C">
                <w:rPr>
                  <w:rFonts w:eastAsia="Times New Roman"/>
                  <w:sz w:val="20"/>
                  <w:szCs w:val="20"/>
                </w:rPr>
                <w:t>A QSE.</w:t>
              </w:r>
            </w:ins>
          </w:p>
        </w:tc>
      </w:tr>
    </w:tbl>
    <w:p w14:paraId="3E04684C" w14:textId="77777777" w:rsidR="00723B44" w:rsidRPr="0086647C" w:rsidRDefault="00723B44" w:rsidP="00723B44">
      <w:pPr>
        <w:spacing w:before="240" w:after="240"/>
        <w:rPr>
          <w:ins w:id="1717" w:author="ERCOT" w:date="2025-09-18T20:17:00Z" w16du:dateUtc="2025-09-19T01:17:00Z"/>
          <w:rFonts w:eastAsia="Times New Roman"/>
          <w:szCs w:val="20"/>
        </w:rPr>
      </w:pPr>
      <w:ins w:id="1718" w:author="ERCOT" w:date="2025-09-18T20:17:00Z" w16du:dateUtc="2025-09-19T01:17:00Z">
        <w:r w:rsidRPr="0086647C">
          <w:rPr>
            <w:rFonts w:eastAsia="Times New Roman"/>
            <w:szCs w:val="20"/>
          </w:rPr>
          <w:t>(3)</w:t>
        </w:r>
        <w:r w:rsidRPr="0086647C">
          <w:rPr>
            <w:rFonts w:eastAsia="Times New Roman"/>
            <w:szCs w:val="20"/>
          </w:rPr>
          <w:tab/>
        </w:r>
        <w:r>
          <w:rPr>
            <w:rFonts w:eastAsia="Times New Roman"/>
            <w:szCs w:val="20"/>
          </w:rPr>
          <w:t>DRRS</w:t>
        </w:r>
        <w:r w:rsidRPr="0086647C">
          <w:rPr>
            <w:rFonts w:eastAsia="Times New Roman"/>
            <w:szCs w:val="20"/>
          </w:rPr>
          <w:t xml:space="preserve"> Trade Overage Charge:</w:t>
        </w:r>
      </w:ins>
    </w:p>
    <w:p w14:paraId="4A21F33E" w14:textId="77777777" w:rsidR="00723B44" w:rsidRPr="0086647C" w:rsidRDefault="00723B44" w:rsidP="00723B44">
      <w:pPr>
        <w:tabs>
          <w:tab w:val="left" w:pos="2250"/>
          <w:tab w:val="left" w:pos="3150"/>
          <w:tab w:val="left" w:pos="3960"/>
        </w:tabs>
        <w:spacing w:after="240"/>
        <w:ind w:left="3960" w:hanging="3240"/>
        <w:rPr>
          <w:ins w:id="1719" w:author="ERCOT" w:date="2025-09-18T20:17:00Z" w16du:dateUtc="2025-09-19T01:17:00Z"/>
          <w:rFonts w:eastAsia="Times New Roman"/>
          <w:b/>
          <w:bCs/>
        </w:rPr>
      </w:pPr>
      <w:ins w:id="1720" w:author="ERCOT" w:date="2025-09-18T20:17:00Z" w16du:dateUtc="2025-09-19T01:17:00Z">
        <w:r w:rsidRPr="0086647C">
          <w:rPr>
            <w:rFonts w:eastAsia="Times New Roman"/>
            <w:b/>
            <w:bCs/>
          </w:rPr>
          <w:t>RT</w:t>
        </w:r>
        <w:r>
          <w:rPr>
            <w:rFonts w:eastAsia="Times New Roman"/>
            <w:b/>
            <w:bCs/>
          </w:rPr>
          <w:t>DR</w:t>
        </w:r>
        <w:r w:rsidRPr="0086647C">
          <w:rPr>
            <w:rFonts w:eastAsia="Times New Roman"/>
            <w:b/>
            <w:bCs/>
          </w:rPr>
          <w:t>RTOAMT</w:t>
        </w:r>
        <w:r w:rsidRPr="0086647C">
          <w:rPr>
            <w:rFonts w:eastAsia="Times New Roman"/>
            <w:b/>
            <w:bCs/>
            <w:i/>
            <w:vertAlign w:val="subscript"/>
          </w:rPr>
          <w:t xml:space="preserve"> q  </w:t>
        </w:r>
        <w:r w:rsidRPr="0086647C">
          <w:rPr>
            <w:rFonts w:eastAsia="Times New Roman"/>
            <w:b/>
            <w:bCs/>
          </w:rPr>
          <w:t xml:space="preserve">= </w:t>
        </w:r>
        <w:r w:rsidRPr="0086647C">
          <w:rPr>
            <w:rFonts w:eastAsia="Times New Roman"/>
            <w:b/>
            <w:bCs/>
          </w:rPr>
          <w:tab/>
          <w:t>(1/4) * RT</w:t>
        </w:r>
        <w:r>
          <w:rPr>
            <w:rFonts w:eastAsia="Times New Roman"/>
            <w:b/>
            <w:bCs/>
          </w:rPr>
          <w:t>DR</w:t>
        </w:r>
        <w:r w:rsidRPr="0086647C">
          <w:rPr>
            <w:rFonts w:eastAsia="Times New Roman"/>
            <w:b/>
            <w:bCs/>
          </w:rPr>
          <w:t xml:space="preserve">RTO </w:t>
        </w:r>
        <w:r w:rsidRPr="0086647C">
          <w:rPr>
            <w:rFonts w:eastAsia="Times New Roman"/>
            <w:b/>
            <w:bCs/>
            <w:i/>
            <w:vertAlign w:val="subscript"/>
          </w:rPr>
          <w:t>q</w:t>
        </w:r>
        <w:r w:rsidRPr="0086647C">
          <w:rPr>
            <w:rFonts w:eastAsia="Times New Roman"/>
            <w:b/>
            <w:bCs/>
          </w:rPr>
          <w:t xml:space="preserve"> * RTMCPC</w:t>
        </w:r>
        <w:r>
          <w:rPr>
            <w:rFonts w:eastAsia="Times New Roman"/>
            <w:b/>
            <w:bCs/>
          </w:rPr>
          <w:t>DR</w:t>
        </w:r>
        <w:r w:rsidRPr="0086647C">
          <w:rPr>
            <w:rFonts w:eastAsia="Times New Roman"/>
            <w:b/>
            <w:bCs/>
          </w:rPr>
          <w:t>R</w:t>
        </w:r>
      </w:ins>
    </w:p>
    <w:p w14:paraId="137D5DE1" w14:textId="77777777" w:rsidR="00723B44" w:rsidRPr="0086647C" w:rsidRDefault="00723B44" w:rsidP="00723B44">
      <w:pPr>
        <w:ind w:left="720" w:hanging="720"/>
        <w:rPr>
          <w:ins w:id="1721" w:author="ERCOT" w:date="2025-09-18T20:17:00Z" w16du:dateUtc="2025-09-19T01:17:00Z"/>
          <w:rFonts w:eastAsia="Times New Roman"/>
          <w:iCs/>
        </w:rPr>
      </w:pPr>
      <w:ins w:id="1722" w:author="ERCOT" w:date="2025-09-18T20:17:00Z" w16du:dateUtc="2025-09-19T01:17:00Z">
        <w:r w:rsidRPr="0086647C">
          <w:rPr>
            <w:rFonts w:eastAsia="Times New Roman"/>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723B44" w:rsidRPr="0086647C" w14:paraId="28F3F235" w14:textId="77777777" w:rsidTr="00CF6727">
        <w:trPr>
          <w:cantSplit/>
          <w:tblHeader/>
          <w:ins w:id="1723"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B8737BC" w14:textId="77777777" w:rsidR="00723B44" w:rsidRPr="0086647C" w:rsidRDefault="00723B44" w:rsidP="00CF6727">
            <w:pPr>
              <w:spacing w:after="120"/>
              <w:rPr>
                <w:ins w:id="1724" w:author="ERCOT" w:date="2025-09-18T20:17:00Z" w16du:dateUtc="2025-09-19T01:17:00Z"/>
                <w:rFonts w:eastAsia="Times New Roman"/>
                <w:b/>
                <w:iCs/>
                <w:sz w:val="20"/>
                <w:szCs w:val="20"/>
              </w:rPr>
            </w:pPr>
            <w:ins w:id="1725" w:author="ERCOT" w:date="2025-09-18T20:17:00Z" w16du:dateUtc="2025-09-19T01:17:00Z">
              <w:r w:rsidRPr="0086647C">
                <w:rPr>
                  <w:rFonts w:eastAsia="Times New Roman"/>
                  <w:b/>
                  <w:iCs/>
                  <w:sz w:val="20"/>
                  <w:szCs w:val="20"/>
                </w:rPr>
                <w:t>Variable</w:t>
              </w:r>
            </w:ins>
          </w:p>
        </w:tc>
        <w:tc>
          <w:tcPr>
            <w:tcW w:w="623" w:type="pct"/>
            <w:tcBorders>
              <w:top w:val="single" w:sz="4" w:space="0" w:color="auto"/>
              <w:left w:val="single" w:sz="4" w:space="0" w:color="auto"/>
              <w:bottom w:val="single" w:sz="4" w:space="0" w:color="auto"/>
              <w:right w:val="single" w:sz="4" w:space="0" w:color="auto"/>
            </w:tcBorders>
            <w:hideMark/>
          </w:tcPr>
          <w:p w14:paraId="1D720D94" w14:textId="77777777" w:rsidR="00723B44" w:rsidRPr="0086647C" w:rsidRDefault="00723B44" w:rsidP="00CF6727">
            <w:pPr>
              <w:spacing w:after="120"/>
              <w:rPr>
                <w:ins w:id="1726" w:author="ERCOT" w:date="2025-09-18T20:17:00Z" w16du:dateUtc="2025-09-19T01:17:00Z"/>
                <w:rFonts w:eastAsia="Times New Roman"/>
                <w:b/>
                <w:iCs/>
                <w:sz w:val="20"/>
                <w:szCs w:val="20"/>
              </w:rPr>
            </w:pPr>
            <w:ins w:id="1727" w:author="ERCOT" w:date="2025-09-18T20:17:00Z" w16du:dateUtc="2025-09-19T01:17:00Z">
              <w:r w:rsidRPr="0086647C">
                <w:rPr>
                  <w:rFonts w:eastAsia="Times New Roman"/>
                  <w:b/>
                  <w:iCs/>
                  <w:sz w:val="20"/>
                  <w:szCs w:val="20"/>
                </w:rPr>
                <w:t>Unit</w:t>
              </w:r>
            </w:ins>
          </w:p>
        </w:tc>
        <w:tc>
          <w:tcPr>
            <w:tcW w:w="3098" w:type="pct"/>
            <w:tcBorders>
              <w:top w:val="single" w:sz="4" w:space="0" w:color="auto"/>
              <w:left w:val="single" w:sz="4" w:space="0" w:color="auto"/>
              <w:bottom w:val="single" w:sz="4" w:space="0" w:color="auto"/>
              <w:right w:val="single" w:sz="4" w:space="0" w:color="auto"/>
            </w:tcBorders>
            <w:hideMark/>
          </w:tcPr>
          <w:p w14:paraId="3B7F97EB" w14:textId="77777777" w:rsidR="00723B44" w:rsidRPr="0086647C" w:rsidRDefault="00723B44" w:rsidP="00CF6727">
            <w:pPr>
              <w:spacing w:after="120"/>
              <w:rPr>
                <w:ins w:id="1728" w:author="ERCOT" w:date="2025-09-18T20:17:00Z" w16du:dateUtc="2025-09-19T01:17:00Z"/>
                <w:rFonts w:eastAsia="Times New Roman"/>
                <w:b/>
                <w:iCs/>
                <w:sz w:val="20"/>
                <w:szCs w:val="20"/>
              </w:rPr>
            </w:pPr>
            <w:ins w:id="1729" w:author="ERCOT" w:date="2025-09-18T20:17:00Z" w16du:dateUtc="2025-09-19T01:17:00Z">
              <w:r w:rsidRPr="0086647C">
                <w:rPr>
                  <w:rFonts w:eastAsia="Times New Roman"/>
                  <w:b/>
                  <w:iCs/>
                  <w:sz w:val="20"/>
                  <w:szCs w:val="20"/>
                </w:rPr>
                <w:t>Description</w:t>
              </w:r>
            </w:ins>
          </w:p>
        </w:tc>
      </w:tr>
      <w:tr w:rsidR="00723B44" w:rsidRPr="0086647C" w14:paraId="77852E4D" w14:textId="77777777" w:rsidTr="00CF6727">
        <w:trPr>
          <w:cantSplit/>
          <w:ins w:id="1730"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319F9AF2" w14:textId="77777777" w:rsidR="00723B44" w:rsidRPr="0086647C" w:rsidRDefault="00723B44" w:rsidP="00CF6727">
            <w:pPr>
              <w:spacing w:after="60"/>
              <w:rPr>
                <w:ins w:id="1731" w:author="ERCOT" w:date="2025-09-18T20:17:00Z" w16du:dateUtc="2025-09-19T01:17:00Z"/>
                <w:rFonts w:eastAsia="Times New Roman"/>
                <w:sz w:val="20"/>
                <w:szCs w:val="20"/>
              </w:rPr>
            </w:pPr>
            <w:ins w:id="1732" w:author="ERCOT" w:date="2025-09-18T20:17:00Z" w16du:dateUtc="2025-09-19T01:17:00Z">
              <w:r w:rsidRPr="0086647C">
                <w:rPr>
                  <w:rFonts w:eastAsia="Times New Roman"/>
                  <w:sz w:val="20"/>
                  <w:szCs w:val="20"/>
                </w:rPr>
                <w:t>RT</w:t>
              </w:r>
              <w:r>
                <w:rPr>
                  <w:rFonts w:eastAsia="Times New Roman"/>
                  <w:sz w:val="20"/>
                  <w:szCs w:val="20"/>
                </w:rPr>
                <w:t>DR</w:t>
              </w:r>
              <w:r w:rsidRPr="0086647C">
                <w:rPr>
                  <w:rFonts w:eastAsia="Times New Roman"/>
                  <w:sz w:val="20"/>
                  <w:szCs w:val="20"/>
                </w:rPr>
                <w:t xml:space="preserve">RTOAMT </w:t>
              </w:r>
              <w:r w:rsidRPr="0086647C">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5307F886" w14:textId="77777777" w:rsidR="00723B44" w:rsidRPr="0086647C" w:rsidRDefault="00723B44" w:rsidP="00CF6727">
            <w:pPr>
              <w:spacing w:after="60"/>
              <w:rPr>
                <w:ins w:id="1733" w:author="ERCOT" w:date="2025-09-18T20:17:00Z" w16du:dateUtc="2025-09-19T01:17:00Z"/>
                <w:rFonts w:eastAsia="Times New Roman"/>
                <w:sz w:val="20"/>
                <w:szCs w:val="20"/>
              </w:rPr>
            </w:pPr>
            <w:ins w:id="1734" w:author="ERCOT" w:date="2025-09-18T20:17:00Z" w16du:dateUtc="2025-09-19T01:17:00Z">
              <w:r w:rsidRPr="0086647C">
                <w:rPr>
                  <w:rFonts w:eastAsia="Times New Roman"/>
                  <w:sz w:val="20"/>
                  <w:szCs w:val="20"/>
                </w:rPr>
                <w:t>$</w:t>
              </w:r>
            </w:ins>
          </w:p>
        </w:tc>
        <w:tc>
          <w:tcPr>
            <w:tcW w:w="3098" w:type="pct"/>
            <w:tcBorders>
              <w:top w:val="single" w:sz="4" w:space="0" w:color="auto"/>
              <w:left w:val="single" w:sz="4" w:space="0" w:color="auto"/>
              <w:bottom w:val="single" w:sz="4" w:space="0" w:color="auto"/>
              <w:right w:val="single" w:sz="4" w:space="0" w:color="auto"/>
            </w:tcBorders>
            <w:hideMark/>
          </w:tcPr>
          <w:p w14:paraId="73D618E0" w14:textId="77777777" w:rsidR="00723B44" w:rsidRPr="0086647C" w:rsidRDefault="00723B44" w:rsidP="00CF6727">
            <w:pPr>
              <w:spacing w:after="60"/>
              <w:rPr>
                <w:ins w:id="1735" w:author="ERCOT" w:date="2025-09-18T20:17:00Z" w16du:dateUtc="2025-09-19T01:17:00Z"/>
                <w:rFonts w:eastAsia="Times New Roman"/>
                <w:i/>
                <w:sz w:val="20"/>
                <w:szCs w:val="20"/>
              </w:rPr>
            </w:pPr>
            <w:ins w:id="1736" w:author="ERCOT" w:date="2025-09-18T20:17:00Z" w16du:dateUtc="2025-09-19T01:17:00Z">
              <w:r w:rsidRPr="0086647C">
                <w:rPr>
                  <w:rFonts w:eastAsia="Times New Roman"/>
                  <w:i/>
                  <w:sz w:val="20"/>
                  <w:szCs w:val="20"/>
                </w:rPr>
                <w:t xml:space="preserve">Real-Time </w:t>
              </w:r>
              <w:r>
                <w:rPr>
                  <w:rFonts w:eastAsia="Times New Roman"/>
                  <w:i/>
                  <w:sz w:val="20"/>
                  <w:szCs w:val="20"/>
                </w:rPr>
                <w:t>Dispatchable Reliability</w:t>
              </w:r>
              <w:r w:rsidRPr="0086647C">
                <w:rPr>
                  <w:rFonts w:eastAsia="Times New Roman"/>
                  <w:i/>
                  <w:sz w:val="20"/>
                  <w:szCs w:val="20"/>
                </w:rPr>
                <w:t xml:space="preserve"> Reserve Service Trade Overage Amount for the QSE</w:t>
              </w:r>
              <w:r w:rsidRPr="0086647C">
                <w:rPr>
                  <w:rFonts w:eastAsia="Times New Roman"/>
                  <w:sz w:val="20"/>
                  <w:szCs w:val="20"/>
                </w:rPr>
                <w:t xml:space="preserve">—The total charge to QSE </w:t>
              </w:r>
              <w:r w:rsidRPr="0086647C">
                <w:rPr>
                  <w:rFonts w:eastAsia="Times New Roman"/>
                  <w:i/>
                  <w:sz w:val="20"/>
                  <w:szCs w:val="20"/>
                </w:rPr>
                <w:t>q</w:t>
              </w:r>
              <w:r w:rsidRPr="0086647C">
                <w:rPr>
                  <w:rFonts w:eastAsia="Times New Roman"/>
                  <w:sz w:val="20"/>
                  <w:szCs w:val="20"/>
                </w:rPr>
                <w:t xml:space="preserve"> in Real-Time for </w:t>
              </w:r>
              <w:r>
                <w:rPr>
                  <w:rFonts w:eastAsia="Times New Roman"/>
                  <w:sz w:val="20"/>
                  <w:szCs w:val="20"/>
                </w:rPr>
                <w:t>DRRS</w:t>
              </w:r>
              <w:r w:rsidRPr="0086647C">
                <w:rPr>
                  <w:rFonts w:eastAsia="Times New Roman"/>
                  <w:sz w:val="20"/>
                  <w:szCs w:val="20"/>
                </w:rPr>
                <w:t xml:space="preserve"> trade overages for each 15-minute Settlement Interval.</w:t>
              </w:r>
            </w:ins>
          </w:p>
        </w:tc>
      </w:tr>
      <w:tr w:rsidR="00723B44" w:rsidRPr="0086647C" w14:paraId="36206C4E" w14:textId="77777777" w:rsidTr="00CF6727">
        <w:trPr>
          <w:cantSplit/>
          <w:ins w:id="1737"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B4E3396" w14:textId="77777777" w:rsidR="00723B44" w:rsidRPr="0086647C" w:rsidRDefault="00723B44" w:rsidP="00CF6727">
            <w:pPr>
              <w:spacing w:after="60"/>
              <w:rPr>
                <w:ins w:id="1738" w:author="ERCOT" w:date="2025-09-18T20:17:00Z" w16du:dateUtc="2025-09-19T01:17:00Z"/>
                <w:rFonts w:eastAsia="Times New Roman"/>
                <w:sz w:val="20"/>
                <w:szCs w:val="20"/>
              </w:rPr>
            </w:pPr>
            <w:ins w:id="1739" w:author="ERCOT" w:date="2025-09-18T20:17:00Z" w16du:dateUtc="2025-09-19T01:17:00Z">
              <w:r w:rsidRPr="0086647C">
                <w:rPr>
                  <w:rFonts w:eastAsia="Times New Roman"/>
                  <w:sz w:val="20"/>
                  <w:szCs w:val="20"/>
                </w:rPr>
                <w:t>RT</w:t>
              </w:r>
              <w:r>
                <w:rPr>
                  <w:rFonts w:eastAsia="Times New Roman"/>
                  <w:sz w:val="20"/>
                  <w:szCs w:val="20"/>
                </w:rPr>
                <w:t>DR</w:t>
              </w:r>
              <w:r w:rsidRPr="0086647C">
                <w:rPr>
                  <w:rFonts w:eastAsia="Times New Roman"/>
                  <w:sz w:val="20"/>
                  <w:szCs w:val="20"/>
                </w:rPr>
                <w:t xml:space="preserve">RTO </w:t>
              </w:r>
              <w:r w:rsidRPr="0086647C">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121DE5D3" w14:textId="77777777" w:rsidR="00723B44" w:rsidRPr="0086647C" w:rsidRDefault="00723B44" w:rsidP="00CF6727">
            <w:pPr>
              <w:spacing w:after="60"/>
              <w:rPr>
                <w:ins w:id="1740" w:author="ERCOT" w:date="2025-09-18T20:17:00Z" w16du:dateUtc="2025-09-19T01:17:00Z"/>
                <w:rFonts w:eastAsia="Times New Roman"/>
                <w:sz w:val="20"/>
                <w:szCs w:val="20"/>
              </w:rPr>
            </w:pPr>
            <w:ins w:id="1741"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20068B73" w14:textId="77777777" w:rsidR="00723B44" w:rsidRPr="0086647C" w:rsidRDefault="00723B44" w:rsidP="00CF6727">
            <w:pPr>
              <w:spacing w:after="60"/>
              <w:rPr>
                <w:ins w:id="1742" w:author="ERCOT" w:date="2025-09-18T20:17:00Z" w16du:dateUtc="2025-09-19T01:17:00Z"/>
                <w:rFonts w:eastAsia="Times New Roman"/>
                <w:sz w:val="20"/>
                <w:szCs w:val="20"/>
              </w:rPr>
            </w:pPr>
            <w:ins w:id="1743" w:author="ERCOT" w:date="2025-09-18T20:17:00Z" w16du:dateUtc="2025-09-19T01:17:00Z">
              <w:r w:rsidRPr="0086647C">
                <w:rPr>
                  <w:rFonts w:eastAsia="Times New Roman"/>
                  <w:i/>
                  <w:sz w:val="20"/>
                  <w:szCs w:val="20"/>
                </w:rPr>
                <w:t xml:space="preserve">Real-Time </w:t>
              </w:r>
              <w:r>
                <w:rPr>
                  <w:rFonts w:eastAsia="Times New Roman"/>
                  <w:i/>
                  <w:sz w:val="20"/>
                  <w:szCs w:val="20"/>
                </w:rPr>
                <w:t>Dispatchable Reliability</w:t>
              </w:r>
              <w:r w:rsidRPr="0086647C">
                <w:rPr>
                  <w:rFonts w:eastAsia="Times New Roman"/>
                  <w:i/>
                  <w:sz w:val="20"/>
                  <w:szCs w:val="20"/>
                </w:rPr>
                <w:t xml:space="preserve"> Reserve Service Trade Overage for the </w:t>
              </w:r>
              <w:proofErr w:type="spellStart"/>
              <w:r w:rsidRPr="0086647C">
                <w:rPr>
                  <w:rFonts w:eastAsia="Times New Roman"/>
                  <w:i/>
                  <w:sz w:val="20"/>
                  <w:szCs w:val="20"/>
                </w:rPr>
                <w:t>QSE</w:t>
              </w:r>
              <w:r w:rsidRPr="0086647C">
                <w:rPr>
                  <w:rFonts w:ascii="Symbol" w:eastAsia="Symbol" w:hAnsi="Symbol" w:cs="Symbol"/>
                  <w:sz w:val="20"/>
                  <w:szCs w:val="20"/>
                </w:rPr>
                <w:t>¾</w:t>
              </w:r>
              <w:r w:rsidRPr="0086647C">
                <w:rPr>
                  <w:rFonts w:eastAsia="Times New Roman"/>
                  <w:sz w:val="20"/>
                  <w:szCs w:val="20"/>
                </w:rPr>
                <w:t>The</w:t>
              </w:r>
              <w:proofErr w:type="spellEnd"/>
              <w:r w:rsidRPr="0086647C">
                <w:rPr>
                  <w:rFonts w:eastAsia="Times New Roman"/>
                  <w:sz w:val="20"/>
                  <w:szCs w:val="20"/>
                </w:rPr>
                <w:t xml:space="preserve"> quantity of submitted </w:t>
              </w:r>
              <w:r>
                <w:rPr>
                  <w:rFonts w:eastAsia="Times New Roman"/>
                  <w:sz w:val="20"/>
                  <w:szCs w:val="20"/>
                </w:rPr>
                <w:t>DRRS</w:t>
              </w:r>
              <w:r w:rsidRPr="0086647C">
                <w:rPr>
                  <w:rFonts w:eastAsia="Times New Roman"/>
                  <w:sz w:val="20"/>
                  <w:szCs w:val="20"/>
                </w:rPr>
                <w:t xml:space="preserve"> trades </w:t>
              </w:r>
              <w:proofErr w:type="gramStart"/>
              <w:r w:rsidRPr="0086647C">
                <w:rPr>
                  <w:rFonts w:eastAsia="Times New Roman"/>
                  <w:sz w:val="20"/>
                  <w:szCs w:val="20"/>
                </w:rPr>
                <w:t>in excess of</w:t>
              </w:r>
              <w:proofErr w:type="gramEnd"/>
              <w:r w:rsidRPr="0086647C">
                <w:rPr>
                  <w:rFonts w:eastAsia="Times New Roman"/>
                  <w:sz w:val="20"/>
                  <w:szCs w:val="20"/>
                </w:rPr>
                <w:t xml:space="preserve"> their DAM self-arrangement quantity for the QSE </w:t>
              </w:r>
              <w:r w:rsidRPr="0086647C">
                <w:rPr>
                  <w:rFonts w:eastAsia="Times New Roman"/>
                  <w:i/>
                  <w:sz w:val="20"/>
                  <w:szCs w:val="20"/>
                </w:rPr>
                <w:t>q</w:t>
              </w:r>
              <w:r w:rsidRPr="0086647C">
                <w:rPr>
                  <w:rFonts w:eastAsia="Times New Roman"/>
                  <w:sz w:val="20"/>
                  <w:szCs w:val="20"/>
                </w:rPr>
                <w:t xml:space="preserve"> for the </w:t>
              </w:r>
              <w:r w:rsidRPr="0086647C">
                <w:rPr>
                  <w:rFonts w:eastAsia="Times New Roman"/>
                  <w:sz w:val="20"/>
                  <w:szCs w:val="18"/>
                </w:rPr>
                <w:t>Operating Hour</w:t>
              </w:r>
              <w:r w:rsidRPr="0086647C">
                <w:rPr>
                  <w:rFonts w:eastAsia="Times New Roman"/>
                  <w:sz w:val="20"/>
                  <w:szCs w:val="20"/>
                </w:rPr>
                <w:t>.</w:t>
              </w:r>
            </w:ins>
          </w:p>
        </w:tc>
      </w:tr>
      <w:tr w:rsidR="00723B44" w:rsidRPr="0086647C" w14:paraId="3174992C" w14:textId="77777777" w:rsidTr="00CF6727">
        <w:trPr>
          <w:cantSplit/>
          <w:ins w:id="1744"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14E7C8A7" w14:textId="77777777" w:rsidR="00723B44" w:rsidRPr="0086647C" w:rsidRDefault="00723B44" w:rsidP="00CF6727">
            <w:pPr>
              <w:spacing w:after="60"/>
              <w:rPr>
                <w:ins w:id="1745" w:author="ERCOT" w:date="2025-09-18T20:17:00Z" w16du:dateUtc="2025-09-19T01:17:00Z"/>
                <w:rFonts w:eastAsia="Times New Roman"/>
                <w:sz w:val="20"/>
                <w:szCs w:val="20"/>
              </w:rPr>
            </w:pPr>
            <w:ins w:id="1746" w:author="ERCOT" w:date="2025-09-18T20:17:00Z" w16du:dateUtc="2025-09-19T01:17:00Z">
              <w:r w:rsidRPr="0086647C">
                <w:rPr>
                  <w:rFonts w:eastAsia="Times New Roman"/>
                  <w:sz w:val="20"/>
                  <w:szCs w:val="20"/>
                </w:rPr>
                <w:t>RTMCPC</w:t>
              </w:r>
              <w:r>
                <w:rPr>
                  <w:rFonts w:eastAsia="Times New Roman"/>
                  <w:sz w:val="20"/>
                  <w:szCs w:val="20"/>
                </w:rPr>
                <w:t>DR</w:t>
              </w:r>
              <w:r w:rsidRPr="0086647C">
                <w:rPr>
                  <w:rFonts w:eastAsia="Times New Roman"/>
                  <w:sz w:val="20"/>
                  <w:szCs w:val="20"/>
                </w:rPr>
                <w:t>R</w:t>
              </w:r>
            </w:ins>
          </w:p>
        </w:tc>
        <w:tc>
          <w:tcPr>
            <w:tcW w:w="623" w:type="pct"/>
            <w:tcBorders>
              <w:top w:val="single" w:sz="4" w:space="0" w:color="auto"/>
              <w:left w:val="single" w:sz="4" w:space="0" w:color="auto"/>
              <w:bottom w:val="single" w:sz="4" w:space="0" w:color="auto"/>
              <w:right w:val="single" w:sz="4" w:space="0" w:color="auto"/>
            </w:tcBorders>
            <w:hideMark/>
          </w:tcPr>
          <w:p w14:paraId="1B0959C1" w14:textId="77777777" w:rsidR="00723B44" w:rsidRPr="0086647C" w:rsidRDefault="00723B44" w:rsidP="00CF6727">
            <w:pPr>
              <w:spacing w:after="60"/>
              <w:rPr>
                <w:ins w:id="1747" w:author="ERCOT" w:date="2025-09-18T20:17:00Z" w16du:dateUtc="2025-09-19T01:17:00Z"/>
                <w:rFonts w:eastAsia="Times New Roman"/>
                <w:sz w:val="20"/>
                <w:szCs w:val="20"/>
              </w:rPr>
            </w:pPr>
            <w:ins w:id="1748" w:author="ERCOT" w:date="2025-09-18T20:17:00Z" w16du:dateUtc="2025-09-19T01:17:00Z">
              <w:r w:rsidRPr="0086647C">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50C50599" w14:textId="77777777" w:rsidR="00723B44" w:rsidRPr="0086647C" w:rsidRDefault="00723B44" w:rsidP="00CF6727">
            <w:pPr>
              <w:spacing w:after="60"/>
              <w:rPr>
                <w:ins w:id="1749" w:author="ERCOT" w:date="2025-09-18T20:17:00Z" w16du:dateUtc="2025-09-19T01:17:00Z"/>
                <w:rFonts w:eastAsia="Times New Roman"/>
                <w:i/>
                <w:sz w:val="20"/>
                <w:szCs w:val="20"/>
              </w:rPr>
            </w:pPr>
            <w:ins w:id="1750" w:author="ERCOT" w:date="2025-09-18T20:17:00Z" w16du:dateUtc="2025-09-19T01:17:00Z">
              <w:r w:rsidRPr="0086647C">
                <w:rPr>
                  <w:rFonts w:eastAsia="Times New Roman"/>
                  <w:i/>
                  <w:sz w:val="20"/>
                  <w:szCs w:val="20"/>
                </w:rPr>
                <w:t>Real-Time Market Clearing Price</w:t>
              </w:r>
              <w:r w:rsidRPr="0086647C">
                <w:rPr>
                  <w:rFonts w:eastAsia="Times New Roman"/>
                  <w:bCs/>
                  <w:i/>
                  <w:sz w:val="20"/>
                  <w:szCs w:val="20"/>
                  <w:lang w:val="pt-BR"/>
                </w:rPr>
                <w:t xml:space="preserve"> for Capacity</w:t>
              </w:r>
              <w:r w:rsidRPr="0086647C">
                <w:rPr>
                  <w:rFonts w:eastAsia="Times New Roman"/>
                  <w:i/>
                  <w:sz w:val="20"/>
                  <w:szCs w:val="20"/>
                </w:rPr>
                <w:t xml:space="preserve"> for </w:t>
              </w:r>
              <w:r>
                <w:rPr>
                  <w:rFonts w:eastAsia="Times New Roman"/>
                  <w:i/>
                  <w:sz w:val="20"/>
                  <w:szCs w:val="20"/>
                </w:rPr>
                <w:t>Dispatchable Reliability</w:t>
              </w:r>
              <w:r w:rsidRPr="0086647C">
                <w:rPr>
                  <w:rFonts w:eastAsia="Times New Roman"/>
                  <w:i/>
                  <w:sz w:val="20"/>
                  <w:szCs w:val="20"/>
                </w:rPr>
                <w:t xml:space="preserve"> Reserve Service</w:t>
              </w:r>
              <w:r w:rsidRPr="0086647C">
                <w:rPr>
                  <w:rFonts w:eastAsia="Times New Roman"/>
                  <w:sz w:val="20"/>
                  <w:szCs w:val="20"/>
                </w:rPr>
                <w:t>—The Real-Time MCPC for ECRS for the 15-minute Settlement Interval.</w:t>
              </w:r>
            </w:ins>
          </w:p>
        </w:tc>
      </w:tr>
      <w:tr w:rsidR="00723B44" w:rsidRPr="0086647C" w14:paraId="0FA09C90" w14:textId="77777777" w:rsidTr="00CF6727">
        <w:trPr>
          <w:cantSplit/>
          <w:ins w:id="1751"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6124F79C" w14:textId="77777777" w:rsidR="00723B44" w:rsidRPr="0086647C" w:rsidRDefault="00723B44" w:rsidP="00CF6727">
            <w:pPr>
              <w:spacing w:after="60"/>
              <w:rPr>
                <w:ins w:id="1752" w:author="ERCOT" w:date="2025-09-18T20:17:00Z" w16du:dateUtc="2025-09-19T01:17:00Z"/>
                <w:rFonts w:eastAsia="Times New Roman"/>
                <w:i/>
                <w:sz w:val="20"/>
                <w:szCs w:val="20"/>
              </w:rPr>
            </w:pPr>
            <w:ins w:id="1753" w:author="ERCOT" w:date="2025-09-18T20:17:00Z" w16du:dateUtc="2025-09-19T01:17:00Z">
              <w:r w:rsidRPr="0086647C">
                <w:rPr>
                  <w:rFonts w:eastAsia="Times New Roman"/>
                  <w:i/>
                  <w:sz w:val="20"/>
                  <w:szCs w:val="20"/>
                </w:rPr>
                <w:t>q</w:t>
              </w:r>
            </w:ins>
          </w:p>
        </w:tc>
        <w:tc>
          <w:tcPr>
            <w:tcW w:w="623" w:type="pct"/>
            <w:tcBorders>
              <w:top w:val="single" w:sz="4" w:space="0" w:color="auto"/>
              <w:left w:val="single" w:sz="4" w:space="0" w:color="auto"/>
              <w:bottom w:val="single" w:sz="4" w:space="0" w:color="auto"/>
              <w:right w:val="single" w:sz="4" w:space="0" w:color="auto"/>
            </w:tcBorders>
            <w:hideMark/>
          </w:tcPr>
          <w:p w14:paraId="623C1893" w14:textId="77777777" w:rsidR="00723B44" w:rsidRPr="0086647C" w:rsidRDefault="00723B44" w:rsidP="00CF6727">
            <w:pPr>
              <w:spacing w:after="60"/>
              <w:rPr>
                <w:ins w:id="1754" w:author="ERCOT" w:date="2025-09-18T20:17:00Z" w16du:dateUtc="2025-09-19T01:17:00Z"/>
                <w:rFonts w:eastAsia="Times New Roman"/>
                <w:sz w:val="20"/>
                <w:szCs w:val="20"/>
              </w:rPr>
            </w:pPr>
            <w:ins w:id="1755" w:author="ERCOT" w:date="2025-09-18T20:17:00Z" w16du:dateUtc="2025-09-19T01:17:00Z">
              <w:r w:rsidRPr="0086647C">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3687B7BD" w14:textId="77777777" w:rsidR="00723B44" w:rsidRPr="0086647C" w:rsidRDefault="00723B44" w:rsidP="00CF6727">
            <w:pPr>
              <w:spacing w:after="60"/>
              <w:rPr>
                <w:ins w:id="1756" w:author="ERCOT" w:date="2025-09-18T20:17:00Z" w16du:dateUtc="2025-09-19T01:17:00Z"/>
                <w:rFonts w:eastAsia="Times New Roman"/>
                <w:sz w:val="20"/>
                <w:szCs w:val="20"/>
              </w:rPr>
            </w:pPr>
            <w:ins w:id="1757" w:author="ERCOT" w:date="2025-09-18T20:17:00Z" w16du:dateUtc="2025-09-19T01:17:00Z">
              <w:r w:rsidRPr="0086647C">
                <w:rPr>
                  <w:rFonts w:eastAsia="Times New Roman"/>
                  <w:sz w:val="20"/>
                  <w:szCs w:val="20"/>
                </w:rPr>
                <w:t>A QSE.</w:t>
              </w:r>
            </w:ins>
          </w:p>
        </w:tc>
      </w:tr>
    </w:tbl>
    <w:p w14:paraId="205E2A11" w14:textId="77777777" w:rsidR="00733020" w:rsidRDefault="00733020" w:rsidP="00117258"/>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074F3" w:rsidRPr="00E074F3" w14:paraId="301297AD" w14:textId="77777777" w:rsidTr="00CB5652">
        <w:trPr>
          <w:trHeight w:val="206"/>
        </w:trPr>
        <w:tc>
          <w:tcPr>
            <w:tcW w:w="9350" w:type="dxa"/>
            <w:shd w:val="clear" w:color="auto" w:fill="D9D9D9" w:themeFill="background1" w:themeFillShade="D9"/>
          </w:tcPr>
          <w:p w14:paraId="2236C30B" w14:textId="60E7B942" w:rsidR="00E074F3" w:rsidRPr="00E074F3" w:rsidRDefault="00E074F3" w:rsidP="00E074F3">
            <w:pPr>
              <w:spacing w:before="120" w:after="240"/>
              <w:rPr>
                <w:rFonts w:eastAsia="Times New Roman"/>
                <w:b/>
                <w:i/>
                <w:iCs/>
              </w:rPr>
            </w:pPr>
            <w:r w:rsidRPr="00E074F3">
              <w:rPr>
                <w:rFonts w:eastAsia="Times New Roman"/>
                <w:b/>
                <w:i/>
                <w:iCs/>
              </w:rPr>
              <w:t>[NPRR1010 and NPRR1245:  Insert Section 6.7.5.</w:t>
            </w:r>
            <w:ins w:id="1758" w:author="ERCOT" w:date="2025-09-18T20:18:00Z" w16du:dateUtc="2025-09-19T01:18:00Z">
              <w:r w:rsidR="008F5A23">
                <w:rPr>
                  <w:rFonts w:eastAsia="Times New Roman"/>
                  <w:b/>
                  <w:i/>
                  <w:iCs/>
                </w:rPr>
                <w:t>8</w:t>
              </w:r>
            </w:ins>
            <w:del w:id="1759" w:author="ERCOT" w:date="2025-09-18T20:18:00Z" w16du:dateUtc="2025-09-19T01:18:00Z">
              <w:r w:rsidRPr="00E074F3" w:rsidDel="008F5A23">
                <w:rPr>
                  <w:rFonts w:eastAsia="Times New Roman"/>
                  <w:b/>
                  <w:i/>
                  <w:iCs/>
                </w:rPr>
                <w:delText>7</w:delText>
              </w:r>
            </w:del>
            <w:r w:rsidRPr="00E074F3">
              <w:rPr>
                <w:rFonts w:eastAsia="Times New Roman"/>
                <w:b/>
                <w:i/>
                <w:iCs/>
              </w:rPr>
              <w:t xml:space="preserve"> below upon system implementation of the Real-Time Co-Optimization (RTC) project:]</w:t>
            </w:r>
          </w:p>
          <w:p w14:paraId="29E54C92" w14:textId="7A8205D3" w:rsidR="00E074F3" w:rsidRPr="00E074F3" w:rsidRDefault="00E074F3" w:rsidP="00E074F3">
            <w:pPr>
              <w:keepNext/>
              <w:widowControl w:val="0"/>
              <w:tabs>
                <w:tab w:val="left" w:pos="1296"/>
              </w:tabs>
              <w:spacing w:before="480" w:after="240"/>
              <w:outlineLvl w:val="3"/>
              <w:rPr>
                <w:rFonts w:eastAsia="Times New Roman"/>
                <w:b/>
                <w:bCs/>
                <w:snapToGrid w:val="0"/>
                <w:szCs w:val="20"/>
              </w:rPr>
            </w:pPr>
            <w:commentRangeStart w:id="1760"/>
            <w:r w:rsidRPr="00E074F3">
              <w:rPr>
                <w:rFonts w:eastAsia="Times New Roman"/>
                <w:b/>
                <w:snapToGrid w:val="0"/>
                <w:szCs w:val="20"/>
              </w:rPr>
              <w:t>6.7.5.</w:t>
            </w:r>
            <w:ins w:id="1761" w:author="ERCOT" w:date="2025-07-28T14:04:00Z" w16du:dateUtc="2025-07-28T19:04:00Z">
              <w:r>
                <w:rPr>
                  <w:rFonts w:eastAsia="Times New Roman"/>
                  <w:b/>
                  <w:snapToGrid w:val="0"/>
                  <w:szCs w:val="20"/>
                </w:rPr>
                <w:t>8</w:t>
              </w:r>
            </w:ins>
            <w:del w:id="1762" w:author="ERCOT" w:date="2025-07-28T14:04:00Z" w16du:dateUtc="2025-07-28T19:04:00Z">
              <w:r w:rsidRPr="00E074F3" w:rsidDel="00E074F3">
                <w:rPr>
                  <w:rFonts w:eastAsia="Times New Roman"/>
                  <w:b/>
                  <w:snapToGrid w:val="0"/>
                  <w:szCs w:val="20"/>
                </w:rPr>
                <w:delText>7</w:delText>
              </w:r>
            </w:del>
            <w:commentRangeEnd w:id="1760"/>
            <w:r w:rsidR="009C0EAE">
              <w:rPr>
                <w:rStyle w:val="CommentReference"/>
              </w:rPr>
              <w:commentReference w:id="1760"/>
            </w:r>
            <w:r w:rsidRPr="00E074F3">
              <w:rPr>
                <w:rFonts w:eastAsia="Times New Roman"/>
                <w:b/>
                <w:snapToGrid w:val="0"/>
                <w:szCs w:val="20"/>
              </w:rPr>
              <w:tab/>
              <w:t>Real-Time Derated Ancillary Service Capability Payment</w:t>
            </w:r>
          </w:p>
          <w:p w14:paraId="5CB75321" w14:textId="77777777" w:rsidR="00E074F3" w:rsidRPr="00E074F3" w:rsidRDefault="00E074F3" w:rsidP="00E074F3">
            <w:pPr>
              <w:spacing w:after="240"/>
              <w:ind w:left="720" w:hanging="720"/>
              <w:rPr>
                <w:rFonts w:eastAsia="Times New Roman"/>
                <w:color w:val="000000"/>
                <w:szCs w:val="20"/>
              </w:rPr>
            </w:pPr>
            <w:r w:rsidRPr="00E074F3">
              <w:rPr>
                <w:rFonts w:eastAsia="Times New Roman"/>
                <w:color w:val="000000"/>
                <w:szCs w:val="20"/>
              </w:rPr>
              <w:t>(1)</w:t>
            </w:r>
            <w:r w:rsidRPr="00E074F3">
              <w:rPr>
                <w:rFonts w:eastAsia="Times New Roman"/>
                <w:color w:val="000000"/>
                <w:szCs w:val="20"/>
              </w:rPr>
              <w:tab/>
              <w:t xml:space="preserve">If ERCOT manually reduces the amount of an Ancillary Service that may be awarded to a Resource in Real-Time under paragraph (6) of Section 6.4.9.1.1, Ancillary Service Awards, and the reduction reduces the payment the QSE would have received under </w:t>
            </w:r>
            <w:r w:rsidRPr="00E074F3">
              <w:rPr>
                <w:rFonts w:eastAsia="Times New Roman"/>
                <w:color w:val="000000"/>
                <w:szCs w:val="20"/>
              </w:rPr>
              <w:lastRenderedPageBreak/>
              <w:t xml:space="preserve">Section 6.7.5.1, Real-Time Ancillary Service Imbalance Payment or Charge, the QSE may be eligible for a Real-Time derated Ancillary Service capability payment under this Section. </w:t>
            </w:r>
          </w:p>
          <w:p w14:paraId="7FFD0DDF" w14:textId="77777777" w:rsidR="00E074F3" w:rsidRPr="00E074F3" w:rsidRDefault="00E074F3" w:rsidP="00E074F3">
            <w:pPr>
              <w:spacing w:after="240"/>
              <w:ind w:left="720" w:hanging="720"/>
              <w:rPr>
                <w:rFonts w:eastAsia="Times New Roman"/>
                <w:color w:val="000000"/>
                <w:szCs w:val="20"/>
              </w:rPr>
            </w:pPr>
            <w:r w:rsidRPr="00E074F3">
              <w:rPr>
                <w:rFonts w:eastAsia="Times New Roman"/>
                <w:color w:val="000000"/>
                <w:szCs w:val="20"/>
              </w:rPr>
              <w:t>(2)</w:t>
            </w:r>
            <w:r w:rsidRPr="00E074F3">
              <w:rPr>
                <w:rFonts w:eastAsia="Times New Roman"/>
                <w:color w:val="000000"/>
                <w:szCs w:val="20"/>
              </w:rPr>
              <w:tab/>
              <w:t xml:space="preserve">In order to be eligible for a Real-Time derated Ancillary Service capability payment, the QSE must: </w:t>
            </w:r>
          </w:p>
          <w:p w14:paraId="2A0A3201" w14:textId="77777777" w:rsidR="00E074F3" w:rsidRPr="00E074F3" w:rsidRDefault="00E074F3" w:rsidP="00E074F3">
            <w:pPr>
              <w:spacing w:after="240"/>
              <w:ind w:left="1440" w:hanging="720"/>
              <w:rPr>
                <w:rFonts w:eastAsia="Times New Roman"/>
                <w:color w:val="000000"/>
                <w:szCs w:val="20"/>
              </w:rPr>
            </w:pPr>
            <w:r w:rsidRPr="00E074F3">
              <w:rPr>
                <w:rFonts w:eastAsia="Times New Roman"/>
                <w:color w:val="000000"/>
                <w:szCs w:val="20"/>
              </w:rPr>
              <w:t>(a)</w:t>
            </w:r>
            <w:r w:rsidRPr="00E074F3">
              <w:rPr>
                <w:rFonts w:eastAsia="Times New Roman"/>
                <w:color w:val="000000"/>
                <w:szCs w:val="20"/>
              </w:rPr>
              <w:tab/>
              <w:t>File a timely Settlement and billing dispute, identifying the following items, by Settlement Interval:</w:t>
            </w:r>
          </w:p>
          <w:p w14:paraId="642D0BEE" w14:textId="77777777" w:rsidR="00E074F3" w:rsidRPr="00E074F3" w:rsidRDefault="00E074F3" w:rsidP="00E074F3">
            <w:pPr>
              <w:spacing w:after="240"/>
              <w:ind w:left="2160" w:hanging="720"/>
              <w:rPr>
                <w:rFonts w:eastAsia="Times New Roman"/>
                <w:szCs w:val="20"/>
              </w:rPr>
            </w:pPr>
            <w:r w:rsidRPr="00E074F3">
              <w:rPr>
                <w:rFonts w:eastAsia="Times New Roman"/>
                <w:szCs w:val="20"/>
              </w:rPr>
              <w:t>(i)</w:t>
            </w:r>
            <w:r w:rsidRPr="00E074F3">
              <w:rPr>
                <w:rFonts w:eastAsia="Times New Roman"/>
                <w:szCs w:val="20"/>
              </w:rPr>
              <w:tab/>
              <w:t>Dollar amount and calculation of the estimated Real-Time derated Ancillary Service capability payment;</w:t>
            </w:r>
          </w:p>
          <w:p w14:paraId="2F2F92D0" w14:textId="77777777" w:rsidR="00E074F3" w:rsidRPr="00E074F3" w:rsidRDefault="00E074F3" w:rsidP="00E074F3">
            <w:pPr>
              <w:spacing w:after="240"/>
              <w:ind w:left="2160" w:hanging="720"/>
              <w:rPr>
                <w:rFonts w:eastAsia="Times New Roman"/>
                <w:szCs w:val="20"/>
              </w:rPr>
            </w:pPr>
            <w:r w:rsidRPr="00E074F3">
              <w:rPr>
                <w:rFonts w:eastAsia="Times New Roman"/>
                <w:szCs w:val="20"/>
              </w:rPr>
              <w:t>(ii)</w:t>
            </w:r>
            <w:r w:rsidRPr="00E074F3">
              <w:rPr>
                <w:rFonts w:eastAsia="Times New Roman"/>
                <w:szCs w:val="20"/>
              </w:rPr>
              <w:tab/>
            </w:r>
            <w:r w:rsidRPr="00E074F3">
              <w:rPr>
                <w:rFonts w:eastAsia="Times New Roman"/>
                <w:color w:val="000000"/>
                <w:szCs w:val="20"/>
              </w:rPr>
              <w:t>The quantity of Ancillary Service awards, by Ancillary Service product, that were not awarded due to ERCOT’s manual reduction of the Resource’s Ancillary Service capability;</w:t>
            </w:r>
          </w:p>
          <w:p w14:paraId="4F1FF7E0" w14:textId="77777777" w:rsidR="00E074F3" w:rsidRPr="00E074F3" w:rsidRDefault="00E074F3" w:rsidP="00E074F3">
            <w:pPr>
              <w:spacing w:after="240"/>
              <w:ind w:left="2160" w:hanging="720"/>
              <w:rPr>
                <w:rFonts w:eastAsia="Times New Roman"/>
                <w:color w:val="000000"/>
                <w:szCs w:val="20"/>
              </w:rPr>
            </w:pPr>
            <w:r w:rsidRPr="00E074F3">
              <w:rPr>
                <w:rFonts w:eastAsia="Times New Roman"/>
                <w:color w:val="000000"/>
                <w:szCs w:val="20"/>
              </w:rPr>
              <w:t>(iii)</w:t>
            </w:r>
            <w:r w:rsidRPr="00E074F3">
              <w:rPr>
                <w:rFonts w:eastAsia="Times New Roman"/>
                <w:color w:val="000000"/>
                <w:szCs w:val="20"/>
              </w:rPr>
              <w:tab/>
              <w:t>Any additional revenues earned by the QSE under Section 6.6.3.1, Real-Time Energy Imbalance Payment or Charge at a Resource Node; and</w:t>
            </w:r>
          </w:p>
          <w:p w14:paraId="18751CB3" w14:textId="77777777" w:rsidR="00E074F3" w:rsidRPr="00E074F3" w:rsidRDefault="00E074F3" w:rsidP="00E074F3">
            <w:pPr>
              <w:spacing w:after="240"/>
              <w:ind w:left="2160" w:hanging="720"/>
              <w:rPr>
                <w:rFonts w:eastAsia="Times New Roman"/>
                <w:color w:val="000000"/>
                <w:szCs w:val="20"/>
              </w:rPr>
            </w:pPr>
            <w:r w:rsidRPr="00E074F3">
              <w:rPr>
                <w:rFonts w:eastAsia="Times New Roman"/>
                <w:color w:val="000000"/>
                <w:szCs w:val="20"/>
              </w:rPr>
              <w:t>(iv)</w:t>
            </w:r>
            <w:r w:rsidRPr="00E074F3">
              <w:rPr>
                <w:rFonts w:eastAsia="Times New Roman"/>
                <w:color w:val="000000"/>
                <w:szCs w:val="20"/>
              </w:rPr>
              <w:tab/>
              <w:t>Any additional revenues earned by the QSE under Section 6.7.5.1, Real-Time Ancillary Service Imbalance Payment or Charge.</w:t>
            </w:r>
          </w:p>
          <w:p w14:paraId="5FDACE13" w14:textId="77777777" w:rsidR="00E074F3" w:rsidRPr="00E074F3" w:rsidRDefault="00E074F3" w:rsidP="00E074F3">
            <w:pPr>
              <w:spacing w:after="240"/>
              <w:ind w:left="1440" w:hanging="720"/>
              <w:rPr>
                <w:rFonts w:eastAsia="Times New Roman"/>
                <w:color w:val="000000"/>
                <w:szCs w:val="20"/>
              </w:rPr>
            </w:pPr>
            <w:r w:rsidRPr="00E074F3">
              <w:rPr>
                <w:rFonts w:eastAsia="Times New Roman"/>
                <w:color w:val="000000"/>
                <w:szCs w:val="20"/>
              </w:rPr>
              <w:t>(b)</w:t>
            </w:r>
            <w:r w:rsidRPr="00E074F3">
              <w:rPr>
                <w:rFonts w:eastAsia="Times New Roman"/>
                <w:color w:val="000000"/>
                <w:szCs w:val="20"/>
              </w:rPr>
              <w:tab/>
              <w:t>Have submitted an Ancillary Service Offer for the disputed Settlement Interval(s).  The Ancillary Service Offer used to calculate the Real-Time derated Ancillary Service capability payment shall be the most recent offer received by ERCOT effective for the disputed Settlement Interval(s) before ERCOT manually reduced the amount of Ancillary Service to be awarded.</w:t>
            </w:r>
          </w:p>
          <w:p w14:paraId="6820A0F1" w14:textId="77777777" w:rsidR="00E074F3" w:rsidRPr="00E074F3" w:rsidRDefault="00E074F3" w:rsidP="00E074F3">
            <w:pPr>
              <w:spacing w:after="240"/>
              <w:ind w:left="720" w:hanging="720"/>
              <w:rPr>
                <w:rFonts w:eastAsia="Times New Roman"/>
                <w:color w:val="000000"/>
                <w:szCs w:val="20"/>
              </w:rPr>
            </w:pPr>
            <w:r w:rsidRPr="00E074F3">
              <w:rPr>
                <w:rFonts w:eastAsia="Times New Roman"/>
                <w:color w:val="000000"/>
                <w:szCs w:val="20"/>
              </w:rPr>
              <w:t>(3)</w:t>
            </w:r>
            <w:r w:rsidRPr="00E074F3">
              <w:rPr>
                <w:rFonts w:eastAsia="Times New Roman"/>
                <w:color w:val="000000"/>
                <w:szCs w:val="20"/>
              </w:rPr>
              <w:tab/>
              <w:t xml:space="preserve">ERCOT shall attempt to validate the calculations provided by the QSE, and may request additional supporting documentation or explanation with respect to the submitted materials within 15 Business Days of receipt.  Additional information requested by ERCOT must be provided by the QSE within 15 Business Days of ERCOT’s request.  Upon determination by ERCOT that no additional supporting documentation or explanation is needed from the disputing QSE, ERCOT shall notify the QSE of its acceptance or rejection of the claim for the </w:t>
            </w:r>
            <w:r w:rsidRPr="00E074F3">
              <w:rPr>
                <w:rFonts w:eastAsia="Times New Roman"/>
                <w:szCs w:val="20"/>
              </w:rPr>
              <w:t>Real-Time derated Ancillary Service capability payment</w:t>
            </w:r>
            <w:r w:rsidRPr="00E074F3">
              <w:rPr>
                <w:rFonts w:eastAsia="Times New Roman"/>
                <w:color w:val="000000"/>
                <w:szCs w:val="20"/>
              </w:rPr>
              <w:t xml:space="preserve"> within 15 Business Days.</w:t>
            </w:r>
          </w:p>
          <w:p w14:paraId="46CB28EC" w14:textId="77777777" w:rsidR="00E074F3" w:rsidRPr="00E074F3" w:rsidRDefault="00E074F3" w:rsidP="00E074F3">
            <w:pPr>
              <w:spacing w:after="240"/>
              <w:ind w:left="720" w:hanging="720"/>
              <w:rPr>
                <w:rFonts w:eastAsia="Times New Roman"/>
                <w:color w:val="000000"/>
                <w:szCs w:val="20"/>
              </w:rPr>
            </w:pPr>
            <w:r w:rsidRPr="00E074F3">
              <w:rPr>
                <w:rFonts w:eastAsia="Times New Roman"/>
                <w:color w:val="000000"/>
                <w:szCs w:val="20"/>
              </w:rPr>
              <w:t>(4)</w:t>
            </w:r>
            <w:r w:rsidRPr="00E074F3">
              <w:rPr>
                <w:rFonts w:eastAsia="Times New Roman"/>
                <w:color w:val="000000"/>
                <w:szCs w:val="20"/>
              </w:rPr>
              <w:tab/>
              <w:t>The price used to determine the derated MWs that were not awarded due to the manual reduction shall be the Real-Time MCPC for the Ancillary Service that was reduced.</w:t>
            </w:r>
          </w:p>
          <w:p w14:paraId="7AEDCABC" w14:textId="77777777" w:rsidR="00E074F3" w:rsidRPr="00E074F3" w:rsidRDefault="00E074F3" w:rsidP="00E074F3">
            <w:pPr>
              <w:spacing w:after="240"/>
              <w:ind w:left="720" w:hanging="720"/>
              <w:rPr>
                <w:rFonts w:eastAsia="Times New Roman"/>
                <w:color w:val="000000"/>
                <w:szCs w:val="20"/>
              </w:rPr>
            </w:pPr>
            <w:r w:rsidRPr="00E074F3">
              <w:rPr>
                <w:rFonts w:eastAsia="Times New Roman"/>
                <w:color w:val="000000"/>
                <w:szCs w:val="20"/>
              </w:rPr>
              <w:t>(5)</w:t>
            </w:r>
            <w:r w:rsidRPr="00E074F3">
              <w:rPr>
                <w:rFonts w:eastAsia="Times New Roman"/>
                <w:color w:val="000000"/>
                <w:szCs w:val="20"/>
              </w:rPr>
              <w:tab/>
              <w:t>The amount recoverable under this section shall be capped by the Real-Time MCPC for the Ancillary Service that was reduced, multiplied by the reduced quantity.</w:t>
            </w:r>
          </w:p>
          <w:p w14:paraId="0F8788CF" w14:textId="77777777" w:rsidR="00E074F3" w:rsidRPr="00E074F3" w:rsidRDefault="00E074F3" w:rsidP="00E074F3">
            <w:pPr>
              <w:spacing w:after="240"/>
              <w:ind w:left="720" w:hanging="720"/>
              <w:rPr>
                <w:rFonts w:eastAsia="Times New Roman"/>
                <w:color w:val="000000"/>
                <w:szCs w:val="20"/>
              </w:rPr>
            </w:pPr>
            <w:r w:rsidRPr="00E074F3">
              <w:rPr>
                <w:rFonts w:eastAsia="Times New Roman"/>
                <w:color w:val="000000"/>
                <w:szCs w:val="20"/>
              </w:rPr>
              <w:t>(6)</w:t>
            </w:r>
            <w:r w:rsidRPr="00E074F3">
              <w:rPr>
                <w:rFonts w:eastAsia="Times New Roman"/>
                <w:color w:val="000000"/>
                <w:szCs w:val="20"/>
              </w:rPr>
              <w:tab/>
              <w:t>The amount recoverable under this Section shall be reduced by any additional revenue received by the QSE, as determined in paragraphs (2)(a)(iii) and (2)(a)(iv) above. </w:t>
            </w:r>
          </w:p>
          <w:p w14:paraId="5D982013" w14:textId="77777777" w:rsidR="00E074F3" w:rsidRPr="00E074F3" w:rsidRDefault="00E074F3" w:rsidP="00E074F3">
            <w:pPr>
              <w:spacing w:after="240"/>
              <w:ind w:left="720" w:hanging="720"/>
              <w:rPr>
                <w:rFonts w:eastAsia="Times New Roman"/>
                <w:color w:val="000000"/>
                <w:szCs w:val="20"/>
              </w:rPr>
            </w:pPr>
            <w:r w:rsidRPr="00E074F3">
              <w:rPr>
                <w:rFonts w:eastAsia="Times New Roman"/>
                <w:color w:val="000000"/>
                <w:szCs w:val="20"/>
              </w:rPr>
              <w:lastRenderedPageBreak/>
              <w:t>(7)</w:t>
            </w:r>
            <w:r w:rsidRPr="00E074F3">
              <w:rPr>
                <w:rFonts w:eastAsia="Times New Roman"/>
                <w:color w:val="000000"/>
                <w:szCs w:val="20"/>
              </w:rPr>
              <w:tab/>
              <w:t xml:space="preserve">The Real-Time derated Ancillary Service capability payment for a given 15-minute Settlement Interval is calculated as follows:  </w:t>
            </w:r>
          </w:p>
          <w:p w14:paraId="30135F8E" w14:textId="0B384F86" w:rsidR="00E074F3" w:rsidRPr="00E074F3" w:rsidRDefault="2BEE9FCA" w:rsidP="79C6FA9D">
            <w:pPr>
              <w:spacing w:after="240"/>
              <w:ind w:left="2340" w:hanging="1620"/>
              <w:rPr>
                <w:rFonts w:eastAsia="Times New Roman"/>
                <w:color w:val="000000"/>
              </w:rPr>
            </w:pPr>
            <w:r w:rsidRPr="79C6FA9D">
              <w:rPr>
                <w:rFonts w:eastAsia="Times New Roman"/>
                <w:b/>
                <w:bCs/>
                <w:lang w:val="pt-BR"/>
              </w:rPr>
              <w:t xml:space="preserve">RTDASAMT </w:t>
            </w:r>
            <w:r w:rsidRPr="123F4559">
              <w:rPr>
                <w:rFonts w:eastAsia="Times New Roman"/>
                <w:b/>
                <w:bCs/>
                <w:i/>
                <w:iCs/>
                <w:vertAlign w:val="subscript"/>
                <w:lang w:val="es-ES"/>
              </w:rPr>
              <w:t xml:space="preserve">q </w:t>
            </w:r>
            <w:r w:rsidRPr="79C6FA9D">
              <w:rPr>
                <w:rFonts w:eastAsia="Times New Roman"/>
                <w:b/>
                <w:bCs/>
                <w:lang w:val="pt-BR"/>
              </w:rPr>
              <w:t xml:space="preserve">= </w:t>
            </w:r>
            <w:r w:rsidRPr="79C6FA9D">
              <w:rPr>
                <w:rFonts w:eastAsia="Times New Roman"/>
                <w:b/>
                <w:bCs/>
                <w:vertAlign w:val="subscript"/>
                <w:lang w:val="es-ES"/>
              </w:rPr>
              <w:t xml:space="preserve"> </w:t>
            </w:r>
            <w:r w:rsidRPr="79C6FA9D">
              <w:rPr>
                <w:rFonts w:eastAsia="Times New Roman"/>
                <w:b/>
                <w:bCs/>
                <w:lang w:val="es-ES"/>
              </w:rPr>
              <w:t xml:space="preserve">(-1) * </w:t>
            </w:r>
            <w:r w:rsidRPr="79C6FA9D">
              <w:rPr>
                <w:rFonts w:eastAsia="Times New Roman"/>
                <w:b/>
                <w:bCs/>
              </w:rPr>
              <w:t>Max [0,</w:t>
            </w:r>
            <w:r w:rsidRPr="79C6FA9D">
              <w:rPr>
                <w:rFonts w:eastAsia="Times New Roman"/>
              </w:rPr>
              <w:t xml:space="preserve"> </w:t>
            </w:r>
            <w:r w:rsidRPr="79C6FA9D">
              <w:rPr>
                <w:rFonts w:eastAsia="Times New Roman"/>
                <w:b/>
                <w:bCs/>
                <w:lang w:val="es-ES"/>
              </w:rPr>
              <w:t>Min[(</w:t>
            </w:r>
            <w:r w:rsidRPr="79C6FA9D">
              <w:rPr>
                <w:rFonts w:eastAsia="Times New Roman"/>
                <w:b/>
                <w:bCs/>
                <w:lang w:val="pt-BR"/>
              </w:rPr>
              <w:t xml:space="preserve">RTRUILD </w:t>
            </w:r>
            <w:r w:rsidRPr="123F4559">
              <w:rPr>
                <w:rFonts w:eastAsia="Times New Roman"/>
                <w:b/>
                <w:bCs/>
                <w:i/>
                <w:iCs/>
                <w:vertAlign w:val="subscript"/>
                <w:lang w:val="es-ES"/>
              </w:rPr>
              <w:t xml:space="preserve">q </w:t>
            </w:r>
            <w:r w:rsidRPr="79C6FA9D">
              <w:rPr>
                <w:rFonts w:eastAsia="Times New Roman"/>
                <w:b/>
                <w:bCs/>
                <w:lang w:val="pt-BR"/>
              </w:rPr>
              <w:t xml:space="preserve">+ RTRDILD </w:t>
            </w:r>
            <w:r w:rsidRPr="123F4559">
              <w:rPr>
                <w:rFonts w:eastAsia="Times New Roman"/>
                <w:b/>
                <w:bCs/>
                <w:i/>
                <w:iCs/>
                <w:vertAlign w:val="subscript"/>
                <w:lang w:val="es-ES"/>
              </w:rPr>
              <w:t xml:space="preserve">q </w:t>
            </w:r>
            <w:r w:rsidRPr="79C6FA9D">
              <w:rPr>
                <w:rFonts w:eastAsia="Times New Roman"/>
                <w:b/>
                <w:bCs/>
                <w:lang w:val="pt-BR"/>
              </w:rPr>
              <w:t xml:space="preserve">+ RTRRILD </w:t>
            </w:r>
            <w:r w:rsidRPr="123F4559">
              <w:rPr>
                <w:rFonts w:eastAsia="Times New Roman"/>
                <w:b/>
                <w:bCs/>
                <w:i/>
                <w:iCs/>
                <w:vertAlign w:val="subscript"/>
                <w:lang w:val="es-ES"/>
              </w:rPr>
              <w:t xml:space="preserve">q </w:t>
            </w:r>
            <w:r w:rsidRPr="79C6FA9D">
              <w:rPr>
                <w:rFonts w:eastAsia="Times New Roman"/>
                <w:b/>
                <w:bCs/>
                <w:lang w:val="pt-BR"/>
              </w:rPr>
              <w:t xml:space="preserve">+ RTNSILD </w:t>
            </w:r>
            <w:r w:rsidRPr="123F4559">
              <w:rPr>
                <w:rFonts w:eastAsia="Times New Roman"/>
                <w:b/>
                <w:bCs/>
                <w:i/>
                <w:iCs/>
                <w:vertAlign w:val="subscript"/>
                <w:lang w:val="es-ES"/>
              </w:rPr>
              <w:t xml:space="preserve">q </w:t>
            </w:r>
            <w:r w:rsidRPr="79C6FA9D">
              <w:rPr>
                <w:rFonts w:eastAsia="Times New Roman"/>
                <w:b/>
                <w:bCs/>
                <w:lang w:val="pt-BR"/>
              </w:rPr>
              <w:t xml:space="preserve">+ RTECRILD </w:t>
            </w:r>
            <w:r w:rsidRPr="123F4559">
              <w:rPr>
                <w:rFonts w:eastAsia="Times New Roman"/>
                <w:b/>
                <w:bCs/>
                <w:i/>
                <w:iCs/>
                <w:vertAlign w:val="subscript"/>
                <w:lang w:val="es-ES"/>
              </w:rPr>
              <w:t xml:space="preserve">q </w:t>
            </w:r>
            <w:r w:rsidRPr="123F4559">
              <w:rPr>
                <w:rFonts w:eastAsia="Times New Roman"/>
                <w:b/>
                <w:bCs/>
                <w:i/>
                <w:iCs/>
                <w:vertAlign w:val="subscript"/>
                <w:lang w:val="pt-BR"/>
              </w:rPr>
              <w:t xml:space="preserve"> </w:t>
            </w:r>
            <w:ins w:id="1763" w:author="ERCOT" w:date="2025-07-28T14:04:00Z" w16du:dateUtc="2025-07-28T19:04:00Z">
              <w:r w:rsidR="2D0A90B4" w:rsidRPr="123F4559">
                <w:rPr>
                  <w:rFonts w:eastAsia="Times New Roman"/>
                  <w:b/>
                  <w:bCs/>
                  <w:lang w:val="pt-BR"/>
                </w:rPr>
                <w:t xml:space="preserve">+ RTDRRILD </w:t>
              </w:r>
              <w:r w:rsidR="2D0A90B4" w:rsidRPr="123F4559">
                <w:rPr>
                  <w:rFonts w:eastAsia="Times New Roman"/>
                  <w:b/>
                  <w:bCs/>
                  <w:i/>
                  <w:iCs/>
                  <w:vertAlign w:val="subscript"/>
                  <w:lang w:val="es-ES"/>
                </w:rPr>
                <w:t xml:space="preserve">q </w:t>
              </w:r>
              <w:r w:rsidR="2D0A90B4" w:rsidRPr="123F4559">
                <w:rPr>
                  <w:rFonts w:eastAsia="Times New Roman"/>
                  <w:b/>
                  <w:bCs/>
                  <w:i/>
                  <w:iCs/>
                  <w:vertAlign w:val="subscript"/>
                  <w:lang w:val="pt-BR"/>
                </w:rPr>
                <w:t xml:space="preserve"> </w:t>
              </w:r>
            </w:ins>
            <w:r w:rsidRPr="79C6FA9D">
              <w:rPr>
                <w:rFonts w:eastAsia="Times New Roman"/>
                <w:b/>
                <w:bCs/>
                <w:lang w:val="pt-BR"/>
              </w:rPr>
              <w:t xml:space="preserve">– RTEIRD </w:t>
            </w:r>
            <w:r w:rsidRPr="123F4559">
              <w:rPr>
                <w:rFonts w:eastAsia="Times New Roman"/>
                <w:i/>
                <w:iCs/>
                <w:sz w:val="20"/>
                <w:szCs w:val="20"/>
                <w:vertAlign w:val="subscript"/>
              </w:rPr>
              <w:t>q</w:t>
            </w:r>
            <w:r w:rsidRPr="79C6FA9D">
              <w:rPr>
                <w:rFonts w:eastAsia="Times New Roman"/>
                <w:b/>
                <w:bCs/>
                <w:lang w:val="pt-BR"/>
              </w:rPr>
              <w:t xml:space="preserve"> – RTASIRD</w:t>
            </w:r>
            <w:r w:rsidRPr="123F4559">
              <w:rPr>
                <w:rFonts w:eastAsia="Times New Roman"/>
                <w:b/>
                <w:bCs/>
                <w:i/>
                <w:iCs/>
                <w:vertAlign w:val="subscript"/>
                <w:lang w:val="pt-BR"/>
              </w:rPr>
              <w:t xml:space="preserve"> q</w:t>
            </w:r>
            <w:r w:rsidRPr="79C6FA9D">
              <w:rPr>
                <w:rFonts w:eastAsia="Times New Roman"/>
                <w:b/>
                <w:bCs/>
                <w:lang w:val="es-ES"/>
              </w:rPr>
              <w:t xml:space="preserve">), </w:t>
            </w:r>
            <w:r w:rsidR="00E074F3" w:rsidRPr="00E074F3">
              <w:rPr>
                <w:rFonts w:eastAsia="Times New Roman"/>
                <w:position w:val="-18"/>
              </w:rPr>
              <w:object w:dxaOrig="285" w:dyaOrig="570" w14:anchorId="038BB8A2">
                <v:shape id="_x0000_i1174" type="#_x0000_t75" style="width:8.4pt;height:27pt" o:ole="">
                  <v:imagedata r:id="rId206" o:title=""/>
                </v:shape>
                <o:OLEObject Type="Embed" ProgID="Equation.3" ShapeID="_x0000_i1174" DrawAspect="Content" ObjectID="_1825175742" r:id="rId207"/>
              </w:object>
            </w:r>
            <w:r w:rsidRPr="79C6FA9D">
              <w:rPr>
                <w:rFonts w:eastAsia="Times New Roman"/>
                <w:b/>
                <w:bCs/>
              </w:rPr>
              <w:t xml:space="preserve">RTDASCAP </w:t>
            </w:r>
            <w:r w:rsidRPr="123F4559">
              <w:rPr>
                <w:rFonts w:eastAsia="Times New Roman"/>
                <w:b/>
                <w:bCs/>
                <w:i/>
                <w:iCs/>
                <w:vertAlign w:val="subscript"/>
              </w:rPr>
              <w:t>q, r</w:t>
            </w:r>
            <w:r w:rsidRPr="79C6FA9D">
              <w:rPr>
                <w:rFonts w:eastAsia="Times New Roman"/>
                <w:b/>
                <w:bCs/>
              </w:rPr>
              <w:t>]]</w:t>
            </w:r>
          </w:p>
          <w:p w14:paraId="72459E94" w14:textId="77777777" w:rsidR="00E074F3" w:rsidRPr="00E074F3" w:rsidRDefault="00E074F3" w:rsidP="00E074F3">
            <w:pPr>
              <w:tabs>
                <w:tab w:val="left" w:pos="1440"/>
                <w:tab w:val="left" w:pos="2340"/>
              </w:tabs>
              <w:spacing w:after="240"/>
              <w:ind w:left="3420" w:hanging="2700"/>
              <w:jc w:val="both"/>
              <w:rPr>
                <w:rFonts w:eastAsia="Times New Roman"/>
                <w:bCs/>
                <w:szCs w:val="20"/>
                <w:lang w:val="pt-BR"/>
              </w:rPr>
            </w:pPr>
            <w:r w:rsidRPr="00E074F3">
              <w:rPr>
                <w:rFonts w:eastAsia="Times New Roman"/>
                <w:bCs/>
                <w:szCs w:val="20"/>
                <w:lang w:val="pt-BR"/>
              </w:rPr>
              <w:t>Where:</w:t>
            </w:r>
          </w:p>
          <w:p w14:paraId="73E1855B" w14:textId="77777777" w:rsidR="00E074F3" w:rsidRPr="00E074F3" w:rsidRDefault="00E074F3" w:rsidP="00E074F3">
            <w:pPr>
              <w:tabs>
                <w:tab w:val="left" w:pos="1440"/>
                <w:tab w:val="left" w:pos="2250"/>
              </w:tabs>
              <w:spacing w:after="240"/>
              <w:ind w:left="1980" w:hanging="1260"/>
              <w:jc w:val="both"/>
              <w:rPr>
                <w:rFonts w:eastAsia="Times New Roman"/>
                <w:bCs/>
                <w:i/>
                <w:szCs w:val="20"/>
                <w:vertAlign w:val="subscript"/>
                <w:lang w:val="pt-BR"/>
              </w:rPr>
            </w:pPr>
            <w:r w:rsidRPr="00E074F3">
              <w:rPr>
                <w:rFonts w:eastAsia="Times New Roman"/>
                <w:szCs w:val="20"/>
              </w:rPr>
              <w:t xml:space="preserve">RTDASCAP </w:t>
            </w:r>
            <w:r w:rsidRPr="00E074F3">
              <w:rPr>
                <w:rFonts w:eastAsia="Times New Roman"/>
                <w:i/>
                <w:szCs w:val="20"/>
                <w:vertAlign w:val="subscript"/>
              </w:rPr>
              <w:t>q. r</w:t>
            </w:r>
            <w:r w:rsidRPr="00E074F3">
              <w:rPr>
                <w:rFonts w:eastAsia="Times New Roman"/>
                <w:szCs w:val="20"/>
              </w:rPr>
              <w:t xml:space="preserve"> =  (1/4) * (RTMCPCRU</w:t>
            </w:r>
            <w:r w:rsidRPr="00E074F3">
              <w:rPr>
                <w:rFonts w:eastAsia="Times New Roman"/>
                <w:bCs/>
                <w:szCs w:val="20"/>
                <w:lang w:val="pt-BR"/>
              </w:rPr>
              <w:t xml:space="preserve"> * RTRUDQ </w:t>
            </w:r>
            <w:r w:rsidRPr="00E074F3">
              <w:rPr>
                <w:rFonts w:eastAsia="Times New Roman"/>
                <w:bCs/>
                <w:i/>
                <w:szCs w:val="20"/>
                <w:vertAlign w:val="subscript"/>
                <w:lang w:val="pt-BR"/>
              </w:rPr>
              <w:t>q, r</w:t>
            </w:r>
            <w:r w:rsidRPr="00E074F3">
              <w:rPr>
                <w:rFonts w:eastAsia="Times New Roman"/>
                <w:b/>
                <w:bCs/>
                <w:i/>
                <w:szCs w:val="20"/>
                <w:vertAlign w:val="subscript"/>
                <w:lang w:val="es-ES"/>
              </w:rPr>
              <w:t xml:space="preserve"> </w:t>
            </w:r>
            <w:r w:rsidRPr="00E074F3">
              <w:rPr>
                <w:rFonts w:eastAsia="Times New Roman"/>
                <w:b/>
                <w:bCs/>
                <w:szCs w:val="20"/>
                <w:lang w:val="pt-BR"/>
              </w:rPr>
              <w:t xml:space="preserve">+ </w:t>
            </w:r>
            <w:r w:rsidRPr="00E074F3">
              <w:rPr>
                <w:rFonts w:eastAsia="Times New Roman"/>
                <w:szCs w:val="20"/>
              </w:rPr>
              <w:t>RTMCPCRD</w:t>
            </w:r>
            <w:r w:rsidRPr="00E074F3">
              <w:rPr>
                <w:rFonts w:eastAsia="Times New Roman"/>
                <w:bCs/>
                <w:szCs w:val="20"/>
                <w:lang w:val="pt-BR"/>
              </w:rPr>
              <w:t xml:space="preserve"> * RTRDDQ </w:t>
            </w:r>
            <w:r w:rsidRPr="00E074F3">
              <w:rPr>
                <w:rFonts w:eastAsia="Times New Roman"/>
                <w:bCs/>
                <w:i/>
                <w:szCs w:val="20"/>
                <w:vertAlign w:val="subscript"/>
                <w:lang w:val="pt-BR"/>
              </w:rPr>
              <w:t xml:space="preserve">q, r </w:t>
            </w:r>
            <w:r w:rsidRPr="00E074F3">
              <w:rPr>
                <w:rFonts w:eastAsia="Times New Roman"/>
                <w:b/>
                <w:bCs/>
                <w:szCs w:val="20"/>
                <w:lang w:val="pt-BR"/>
              </w:rPr>
              <w:t xml:space="preserve">+ </w:t>
            </w:r>
            <w:r w:rsidRPr="00E074F3">
              <w:rPr>
                <w:rFonts w:eastAsia="Times New Roman"/>
                <w:szCs w:val="20"/>
              </w:rPr>
              <w:t>RTMCPCRR</w:t>
            </w:r>
            <w:r w:rsidRPr="00E074F3">
              <w:rPr>
                <w:rFonts w:eastAsia="Times New Roman"/>
                <w:bCs/>
                <w:szCs w:val="20"/>
                <w:lang w:val="pt-BR"/>
              </w:rPr>
              <w:t xml:space="preserve"> * RTRRDQ </w:t>
            </w:r>
            <w:r w:rsidRPr="00E074F3">
              <w:rPr>
                <w:rFonts w:eastAsia="Times New Roman"/>
                <w:bCs/>
                <w:i/>
                <w:szCs w:val="20"/>
                <w:vertAlign w:val="subscript"/>
                <w:lang w:val="pt-BR"/>
              </w:rPr>
              <w:t xml:space="preserve">q, r </w:t>
            </w:r>
            <w:r w:rsidRPr="00E074F3">
              <w:rPr>
                <w:rFonts w:eastAsia="Times New Roman"/>
                <w:b/>
                <w:bCs/>
                <w:szCs w:val="20"/>
                <w:lang w:val="pt-BR"/>
              </w:rPr>
              <w:t xml:space="preserve">+ </w:t>
            </w:r>
            <w:r w:rsidRPr="00E074F3">
              <w:rPr>
                <w:rFonts w:eastAsia="Times New Roman"/>
                <w:szCs w:val="20"/>
              </w:rPr>
              <w:t>RTMCPCNS</w:t>
            </w:r>
            <w:r w:rsidRPr="00E074F3">
              <w:rPr>
                <w:rFonts w:eastAsia="Times New Roman"/>
                <w:bCs/>
                <w:szCs w:val="20"/>
                <w:lang w:val="pt-BR"/>
              </w:rPr>
              <w:t xml:space="preserve"> * RTNSDQ </w:t>
            </w:r>
            <w:r w:rsidRPr="00E074F3">
              <w:rPr>
                <w:rFonts w:eastAsia="Times New Roman"/>
                <w:bCs/>
                <w:i/>
                <w:szCs w:val="20"/>
                <w:vertAlign w:val="subscript"/>
                <w:lang w:val="pt-BR"/>
              </w:rPr>
              <w:t xml:space="preserve">q, r </w:t>
            </w:r>
            <w:r w:rsidRPr="00E074F3">
              <w:rPr>
                <w:rFonts w:eastAsia="Times New Roman"/>
                <w:b/>
                <w:bCs/>
                <w:szCs w:val="20"/>
                <w:lang w:val="pt-BR"/>
              </w:rPr>
              <w:t xml:space="preserve">+ </w:t>
            </w:r>
            <w:r w:rsidRPr="00E074F3">
              <w:rPr>
                <w:rFonts w:eastAsia="Times New Roman"/>
                <w:bCs/>
                <w:i/>
                <w:szCs w:val="20"/>
                <w:vertAlign w:val="subscript"/>
                <w:lang w:val="pt-BR"/>
              </w:rPr>
              <w:t xml:space="preserve"> </w:t>
            </w:r>
          </w:p>
          <w:p w14:paraId="2DC5DBFC" w14:textId="5871AE57" w:rsidR="00E074F3" w:rsidRPr="008F5A23" w:rsidRDefault="00E074F3" w:rsidP="008F5A23">
            <w:pPr>
              <w:tabs>
                <w:tab w:val="left" w:pos="1440"/>
                <w:tab w:val="left" w:pos="2250"/>
              </w:tabs>
              <w:spacing w:after="240"/>
              <w:ind w:left="1980" w:hanging="1260"/>
              <w:jc w:val="both"/>
              <w:rPr>
                <w:rFonts w:eastAsia="Times New Roman"/>
                <w:bCs/>
                <w:i/>
                <w:szCs w:val="20"/>
                <w:vertAlign w:val="subscript"/>
                <w:lang w:val="pt-BR"/>
              </w:rPr>
            </w:pPr>
            <w:r w:rsidRPr="00E074F3">
              <w:rPr>
                <w:rFonts w:eastAsia="Times New Roman"/>
                <w:bCs/>
                <w:i/>
                <w:szCs w:val="20"/>
                <w:vertAlign w:val="subscript"/>
                <w:lang w:val="pt-BR"/>
              </w:rPr>
              <w:tab/>
            </w:r>
            <w:r w:rsidRPr="00E074F3">
              <w:rPr>
                <w:rFonts w:eastAsia="Times New Roman"/>
                <w:bCs/>
                <w:i/>
                <w:szCs w:val="20"/>
                <w:vertAlign w:val="subscript"/>
                <w:lang w:val="pt-BR"/>
              </w:rPr>
              <w:tab/>
            </w:r>
            <w:r w:rsidRPr="00E074F3">
              <w:rPr>
                <w:rFonts w:eastAsia="Times New Roman"/>
                <w:szCs w:val="20"/>
              </w:rPr>
              <w:t>RTMCPCECR</w:t>
            </w:r>
            <w:r w:rsidRPr="00E074F3">
              <w:rPr>
                <w:rFonts w:eastAsia="Times New Roman"/>
                <w:bCs/>
                <w:szCs w:val="20"/>
                <w:lang w:val="pt-BR"/>
              </w:rPr>
              <w:t xml:space="preserve"> * RTECRDQ </w:t>
            </w:r>
            <w:r w:rsidRPr="00E074F3">
              <w:rPr>
                <w:rFonts w:eastAsia="Times New Roman"/>
                <w:bCs/>
                <w:i/>
                <w:szCs w:val="20"/>
                <w:vertAlign w:val="subscript"/>
                <w:lang w:val="pt-BR"/>
              </w:rPr>
              <w:t>q, r</w:t>
            </w:r>
            <w:ins w:id="1764" w:author="ERCOT" w:date="2025-07-28T14:05:00Z" w16du:dateUtc="2025-07-28T19:05:00Z">
              <w:r w:rsidR="00B2439A">
                <w:rPr>
                  <w:rFonts w:eastAsia="Times New Roman"/>
                  <w:bCs/>
                  <w:i/>
                  <w:szCs w:val="20"/>
                  <w:vertAlign w:val="subscript"/>
                  <w:lang w:val="pt-BR"/>
                </w:rPr>
                <w:t xml:space="preserve"> </w:t>
              </w:r>
              <w:r w:rsidR="00B2439A" w:rsidRPr="00E074F3">
                <w:rPr>
                  <w:rFonts w:eastAsia="Times New Roman"/>
                  <w:b/>
                  <w:bCs/>
                  <w:szCs w:val="20"/>
                  <w:lang w:val="pt-BR"/>
                </w:rPr>
                <w:t xml:space="preserve">+ </w:t>
              </w:r>
              <w:r w:rsidR="00B2439A" w:rsidRPr="00E074F3">
                <w:rPr>
                  <w:rFonts w:eastAsia="Times New Roman"/>
                  <w:bCs/>
                  <w:i/>
                  <w:szCs w:val="20"/>
                  <w:vertAlign w:val="subscript"/>
                  <w:lang w:val="pt-BR"/>
                </w:rPr>
                <w:t xml:space="preserve"> </w:t>
              </w:r>
              <w:r w:rsidR="00B2439A" w:rsidRPr="00E074F3">
                <w:rPr>
                  <w:rFonts w:eastAsia="Times New Roman"/>
                  <w:szCs w:val="20"/>
                </w:rPr>
                <w:t>RTMCPC</w:t>
              </w:r>
              <w:r w:rsidR="00B2439A">
                <w:rPr>
                  <w:rFonts w:eastAsia="Times New Roman"/>
                  <w:szCs w:val="20"/>
                </w:rPr>
                <w:t>DR</w:t>
              </w:r>
              <w:r w:rsidR="00B2439A" w:rsidRPr="00E074F3">
                <w:rPr>
                  <w:rFonts w:eastAsia="Times New Roman"/>
                  <w:szCs w:val="20"/>
                </w:rPr>
                <w:t>R</w:t>
              </w:r>
              <w:r w:rsidR="00B2439A" w:rsidRPr="00E074F3">
                <w:rPr>
                  <w:rFonts w:eastAsia="Times New Roman"/>
                  <w:bCs/>
                  <w:szCs w:val="20"/>
                  <w:lang w:val="pt-BR"/>
                </w:rPr>
                <w:t xml:space="preserve"> * RT</w:t>
              </w:r>
              <w:r w:rsidR="00B2439A">
                <w:rPr>
                  <w:rFonts w:eastAsia="Times New Roman"/>
                  <w:bCs/>
                  <w:szCs w:val="20"/>
                  <w:lang w:val="pt-BR"/>
                </w:rPr>
                <w:t>DR</w:t>
              </w:r>
              <w:r w:rsidR="00B2439A" w:rsidRPr="00E074F3">
                <w:rPr>
                  <w:rFonts w:eastAsia="Times New Roman"/>
                  <w:bCs/>
                  <w:szCs w:val="20"/>
                  <w:lang w:val="pt-BR"/>
                </w:rPr>
                <w:t xml:space="preserve">RDQ </w:t>
              </w:r>
              <w:r w:rsidR="00B2439A" w:rsidRPr="00E074F3">
                <w:rPr>
                  <w:rFonts w:eastAsia="Times New Roman"/>
                  <w:bCs/>
                  <w:i/>
                  <w:szCs w:val="20"/>
                  <w:vertAlign w:val="subscript"/>
                  <w:lang w:val="pt-BR"/>
                </w:rPr>
                <w:t>q, r</w:t>
              </w:r>
            </w:ins>
            <w:r w:rsidRPr="00E074F3">
              <w:rPr>
                <w:rFonts w:eastAsia="Times New Roman"/>
                <w:bCs/>
                <w:szCs w:val="20"/>
                <w:lang w:val="pt-BR"/>
              </w:rPr>
              <w:t>)</w:t>
            </w:r>
          </w:p>
          <w:p w14:paraId="1A9529FE" w14:textId="77777777" w:rsidR="00E074F3" w:rsidRPr="00E074F3" w:rsidRDefault="00E074F3" w:rsidP="00E074F3">
            <w:pPr>
              <w:ind w:left="720" w:hanging="720"/>
              <w:rPr>
                <w:rFonts w:eastAsia="Times New Roman"/>
                <w:b/>
                <w:iCs/>
              </w:rPr>
            </w:pPr>
            <w:r w:rsidRPr="00E074F3">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7"/>
              <w:gridCol w:w="740"/>
              <w:gridCol w:w="6273"/>
            </w:tblGrid>
            <w:tr w:rsidR="00E074F3" w:rsidRPr="00E074F3" w14:paraId="0ABE74B8"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6778A7C6" w14:textId="77777777" w:rsidR="00E074F3" w:rsidRPr="00E074F3" w:rsidRDefault="00E074F3" w:rsidP="00E074F3">
                  <w:pPr>
                    <w:spacing w:after="240"/>
                    <w:rPr>
                      <w:rFonts w:eastAsia="Times New Roman"/>
                      <w:b/>
                      <w:iCs/>
                      <w:sz w:val="20"/>
                      <w:szCs w:val="20"/>
                    </w:rPr>
                  </w:pPr>
                  <w:r w:rsidRPr="00E074F3">
                    <w:rPr>
                      <w:rFonts w:eastAsia="Times New Roman"/>
                      <w:b/>
                      <w:iCs/>
                      <w:sz w:val="20"/>
                      <w:szCs w:val="20"/>
                    </w:rPr>
                    <w:t>Variable</w:t>
                  </w:r>
                </w:p>
              </w:tc>
              <w:tc>
                <w:tcPr>
                  <w:tcW w:w="406" w:type="pct"/>
                  <w:tcBorders>
                    <w:top w:val="single" w:sz="4" w:space="0" w:color="auto"/>
                    <w:left w:val="single" w:sz="4" w:space="0" w:color="auto"/>
                    <w:bottom w:val="single" w:sz="4" w:space="0" w:color="auto"/>
                    <w:right w:val="single" w:sz="4" w:space="0" w:color="auto"/>
                  </w:tcBorders>
                  <w:hideMark/>
                </w:tcPr>
                <w:p w14:paraId="1AC9411B" w14:textId="77777777" w:rsidR="00E074F3" w:rsidRPr="00E074F3" w:rsidRDefault="00E074F3" w:rsidP="00E074F3">
                  <w:pPr>
                    <w:spacing w:after="240"/>
                    <w:rPr>
                      <w:rFonts w:eastAsia="Times New Roman"/>
                      <w:b/>
                      <w:iCs/>
                      <w:sz w:val="20"/>
                      <w:szCs w:val="20"/>
                    </w:rPr>
                  </w:pPr>
                  <w:r w:rsidRPr="00E074F3">
                    <w:rPr>
                      <w:rFonts w:eastAsia="Times New Roman"/>
                      <w:b/>
                      <w:iCs/>
                      <w:sz w:val="20"/>
                      <w:szCs w:val="20"/>
                    </w:rPr>
                    <w:t>Unit</w:t>
                  </w:r>
                </w:p>
              </w:tc>
              <w:tc>
                <w:tcPr>
                  <w:tcW w:w="3443" w:type="pct"/>
                  <w:tcBorders>
                    <w:top w:val="single" w:sz="4" w:space="0" w:color="auto"/>
                    <w:left w:val="single" w:sz="4" w:space="0" w:color="auto"/>
                    <w:bottom w:val="single" w:sz="4" w:space="0" w:color="auto"/>
                    <w:right w:val="single" w:sz="4" w:space="0" w:color="auto"/>
                  </w:tcBorders>
                  <w:hideMark/>
                </w:tcPr>
                <w:p w14:paraId="35D36B0C" w14:textId="77777777" w:rsidR="00E074F3" w:rsidRPr="00E074F3" w:rsidRDefault="00E074F3" w:rsidP="00E074F3">
                  <w:pPr>
                    <w:spacing w:after="240"/>
                    <w:rPr>
                      <w:rFonts w:eastAsia="Times New Roman"/>
                      <w:b/>
                      <w:iCs/>
                      <w:sz w:val="20"/>
                      <w:szCs w:val="20"/>
                    </w:rPr>
                  </w:pPr>
                  <w:r w:rsidRPr="00E074F3">
                    <w:rPr>
                      <w:rFonts w:eastAsia="Times New Roman"/>
                      <w:b/>
                      <w:iCs/>
                      <w:sz w:val="20"/>
                      <w:szCs w:val="20"/>
                    </w:rPr>
                    <w:t>Description</w:t>
                  </w:r>
                </w:p>
              </w:tc>
            </w:tr>
            <w:tr w:rsidR="00E074F3" w:rsidRPr="00E074F3" w14:paraId="631D7D27"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479063A7" w14:textId="77777777" w:rsidR="00E074F3" w:rsidRPr="00E074F3" w:rsidRDefault="00E074F3" w:rsidP="00E074F3">
                  <w:pPr>
                    <w:spacing w:after="60"/>
                    <w:rPr>
                      <w:rFonts w:eastAsia="Times New Roman"/>
                      <w:iCs/>
                      <w:sz w:val="20"/>
                      <w:szCs w:val="20"/>
                    </w:rPr>
                  </w:pPr>
                  <w:r w:rsidRPr="00E074F3">
                    <w:rPr>
                      <w:rFonts w:eastAsia="Times New Roman"/>
                      <w:bCs/>
                      <w:sz w:val="20"/>
                      <w:szCs w:val="20"/>
                      <w:lang w:val="pt-BR"/>
                    </w:rPr>
                    <w:t>RTDASAMT</w:t>
                  </w:r>
                  <w:r w:rsidRPr="00E074F3">
                    <w:rPr>
                      <w:rFonts w:eastAsia="Times New Roman"/>
                      <w:bCs/>
                      <w:szCs w:val="20"/>
                      <w:lang w:val="pt-BR"/>
                    </w:rPr>
                    <w:t xml:space="preserve"> </w:t>
                  </w:r>
                  <w:r w:rsidRPr="00E074F3">
                    <w:rPr>
                      <w:rFonts w:eastAsia="Times New Roman"/>
                      <w:i/>
                      <w:iCs/>
                      <w:sz w:val="20"/>
                      <w:szCs w:val="20"/>
                      <w:vertAlign w:val="subscript"/>
                    </w:rPr>
                    <w:t>q</w:t>
                  </w:r>
                </w:p>
              </w:tc>
              <w:tc>
                <w:tcPr>
                  <w:tcW w:w="406" w:type="pct"/>
                  <w:tcBorders>
                    <w:top w:val="single" w:sz="4" w:space="0" w:color="auto"/>
                    <w:left w:val="single" w:sz="4" w:space="0" w:color="auto"/>
                    <w:bottom w:val="single" w:sz="4" w:space="0" w:color="auto"/>
                    <w:right w:val="single" w:sz="4" w:space="0" w:color="auto"/>
                  </w:tcBorders>
                  <w:hideMark/>
                </w:tcPr>
                <w:p w14:paraId="094BC8F9" w14:textId="77777777" w:rsidR="00E074F3" w:rsidRPr="00E074F3" w:rsidRDefault="00E074F3" w:rsidP="00E074F3">
                  <w:pPr>
                    <w:spacing w:after="60"/>
                    <w:rPr>
                      <w:rFonts w:eastAsia="Times New Roman"/>
                      <w:iCs/>
                      <w:sz w:val="20"/>
                      <w:szCs w:val="20"/>
                    </w:rPr>
                  </w:pPr>
                  <w:r w:rsidRPr="00E074F3">
                    <w:rPr>
                      <w:rFonts w:eastAsia="Times New Roman"/>
                      <w:iCs/>
                      <w:sz w:val="20"/>
                      <w:szCs w:val="20"/>
                    </w:rPr>
                    <w:t>$</w:t>
                  </w:r>
                </w:p>
              </w:tc>
              <w:tc>
                <w:tcPr>
                  <w:tcW w:w="3443" w:type="pct"/>
                  <w:tcBorders>
                    <w:top w:val="single" w:sz="4" w:space="0" w:color="auto"/>
                    <w:left w:val="single" w:sz="4" w:space="0" w:color="auto"/>
                    <w:bottom w:val="single" w:sz="4" w:space="0" w:color="auto"/>
                    <w:right w:val="single" w:sz="4" w:space="0" w:color="auto"/>
                  </w:tcBorders>
                  <w:hideMark/>
                </w:tcPr>
                <w:p w14:paraId="3B69C0FD" w14:textId="77777777" w:rsidR="00E074F3" w:rsidRPr="00E074F3" w:rsidRDefault="00E074F3" w:rsidP="00E074F3">
                  <w:pPr>
                    <w:spacing w:after="60"/>
                    <w:rPr>
                      <w:rFonts w:eastAsia="Times New Roman"/>
                      <w:iCs/>
                      <w:sz w:val="20"/>
                      <w:szCs w:val="20"/>
                    </w:rPr>
                  </w:pPr>
                  <w:r w:rsidRPr="00E074F3">
                    <w:rPr>
                      <w:rFonts w:eastAsia="Times New Roman"/>
                      <w:i/>
                      <w:iCs/>
                      <w:sz w:val="20"/>
                      <w:szCs w:val="20"/>
                    </w:rPr>
                    <w:t>Real-Time Derated Ancillary Service Amount</w:t>
                  </w:r>
                  <w:r w:rsidRPr="00E074F3">
                    <w:rPr>
                      <w:rFonts w:eastAsia="Times New Roman"/>
                      <w:iCs/>
                      <w:sz w:val="20"/>
                      <w:szCs w:val="20"/>
                    </w:rPr>
                    <w:t xml:space="preserve">—The payment to QSE </w:t>
                  </w:r>
                  <w:r w:rsidRPr="00E074F3">
                    <w:rPr>
                      <w:rFonts w:eastAsia="Times New Roman"/>
                      <w:i/>
                      <w:iCs/>
                      <w:sz w:val="20"/>
                      <w:szCs w:val="20"/>
                    </w:rPr>
                    <w:t>q</w:t>
                  </w:r>
                  <w:r w:rsidRPr="00E074F3">
                    <w:rPr>
                      <w:rFonts w:eastAsia="Times New Roman"/>
                      <w:iCs/>
                      <w:sz w:val="20"/>
                      <w:szCs w:val="20"/>
                    </w:rPr>
                    <w:t xml:space="preserve"> for amounts recoverable resulting from a manual reduction of Ancillary Services by ERCOT for the 15-minute Settlement Interval.</w:t>
                  </w:r>
                </w:p>
              </w:tc>
            </w:tr>
            <w:tr w:rsidR="00E074F3" w:rsidRPr="00E074F3" w14:paraId="7C27F5D8"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7D5739CD" w14:textId="77777777" w:rsidR="00E074F3" w:rsidRPr="00E074F3" w:rsidRDefault="00E074F3" w:rsidP="00E074F3">
                  <w:pPr>
                    <w:spacing w:after="60"/>
                    <w:rPr>
                      <w:rFonts w:eastAsia="Times New Roman"/>
                      <w:iCs/>
                      <w:sz w:val="20"/>
                      <w:szCs w:val="20"/>
                    </w:rPr>
                  </w:pPr>
                  <w:r w:rsidRPr="00E074F3">
                    <w:rPr>
                      <w:rFonts w:eastAsia="Times New Roman"/>
                      <w:bCs/>
                      <w:sz w:val="20"/>
                      <w:szCs w:val="20"/>
                      <w:lang w:val="pt-BR"/>
                    </w:rPr>
                    <w:t>RTRUILD</w:t>
                  </w:r>
                  <w:r w:rsidRPr="00E074F3">
                    <w:rPr>
                      <w:rFonts w:eastAsia="Times New Roman"/>
                      <w:b/>
                      <w:bCs/>
                      <w:szCs w:val="20"/>
                      <w:lang w:val="pt-BR"/>
                    </w:rPr>
                    <w:t xml:space="preserve"> </w:t>
                  </w:r>
                  <w:r w:rsidRPr="00E074F3">
                    <w:rPr>
                      <w:rFonts w:eastAsia="Times New Roman"/>
                      <w:i/>
                      <w:iCs/>
                      <w:sz w:val="20"/>
                      <w:szCs w:val="20"/>
                      <w:vertAlign w:val="subscript"/>
                    </w:rPr>
                    <w:t>q</w:t>
                  </w:r>
                </w:p>
              </w:tc>
              <w:tc>
                <w:tcPr>
                  <w:tcW w:w="406" w:type="pct"/>
                  <w:tcBorders>
                    <w:top w:val="single" w:sz="4" w:space="0" w:color="auto"/>
                    <w:left w:val="single" w:sz="4" w:space="0" w:color="auto"/>
                    <w:bottom w:val="single" w:sz="4" w:space="0" w:color="auto"/>
                    <w:right w:val="single" w:sz="4" w:space="0" w:color="auto"/>
                  </w:tcBorders>
                  <w:hideMark/>
                </w:tcPr>
                <w:p w14:paraId="16515840" w14:textId="77777777" w:rsidR="00E074F3" w:rsidRPr="00E074F3" w:rsidRDefault="00E074F3" w:rsidP="00E074F3">
                  <w:pPr>
                    <w:spacing w:after="60"/>
                    <w:rPr>
                      <w:rFonts w:eastAsia="Times New Roman"/>
                      <w:iCs/>
                      <w:sz w:val="20"/>
                      <w:szCs w:val="20"/>
                    </w:rPr>
                  </w:pPr>
                  <w:r w:rsidRPr="00E074F3">
                    <w:rPr>
                      <w:rFonts w:eastAsia="Times New Roman"/>
                      <w:iCs/>
                      <w:sz w:val="20"/>
                      <w:szCs w:val="20"/>
                    </w:rPr>
                    <w:t>$</w:t>
                  </w:r>
                </w:p>
              </w:tc>
              <w:tc>
                <w:tcPr>
                  <w:tcW w:w="3443" w:type="pct"/>
                  <w:tcBorders>
                    <w:top w:val="single" w:sz="4" w:space="0" w:color="auto"/>
                    <w:left w:val="single" w:sz="4" w:space="0" w:color="auto"/>
                    <w:bottom w:val="single" w:sz="4" w:space="0" w:color="auto"/>
                    <w:right w:val="single" w:sz="4" w:space="0" w:color="auto"/>
                  </w:tcBorders>
                  <w:hideMark/>
                </w:tcPr>
                <w:p w14:paraId="49B33C95" w14:textId="77777777" w:rsidR="00E074F3" w:rsidRPr="00E074F3" w:rsidRDefault="00E074F3" w:rsidP="00E074F3">
                  <w:pPr>
                    <w:spacing w:after="60"/>
                    <w:rPr>
                      <w:rFonts w:eastAsia="Times New Roman"/>
                      <w:i/>
                      <w:iCs/>
                      <w:sz w:val="20"/>
                      <w:szCs w:val="20"/>
                    </w:rPr>
                  </w:pPr>
                  <w:r w:rsidRPr="00E074F3">
                    <w:rPr>
                      <w:rFonts w:eastAsia="Times New Roman"/>
                      <w:i/>
                      <w:iCs/>
                      <w:sz w:val="20"/>
                      <w:szCs w:val="20"/>
                    </w:rPr>
                    <w:t>Real-Time Derated Regulation Up Imbalance Losses for Deration</w:t>
                  </w:r>
                  <w:r w:rsidRPr="00E074F3">
                    <w:rPr>
                      <w:rFonts w:eastAsia="Times New Roman"/>
                      <w:iCs/>
                      <w:sz w:val="20"/>
                      <w:szCs w:val="20"/>
                    </w:rPr>
                    <w:t xml:space="preserve">—The payments not made to QSE </w:t>
                  </w:r>
                  <w:r w:rsidRPr="00E074F3">
                    <w:rPr>
                      <w:rFonts w:eastAsia="Times New Roman"/>
                      <w:i/>
                      <w:iCs/>
                      <w:sz w:val="20"/>
                      <w:szCs w:val="20"/>
                    </w:rPr>
                    <w:t>q</w:t>
                  </w:r>
                  <w:r w:rsidRPr="00E074F3">
                    <w:rPr>
                      <w:rFonts w:eastAsia="Times New Roman"/>
                      <w:iCs/>
                      <w:sz w:val="20"/>
                      <w:szCs w:val="20"/>
                    </w:rPr>
                    <w:t xml:space="preserve"> under paragraph (1) of Section 6.7.5.2, Regulation Up Service Payments and Charges, for the 15-minute Settlement Interval.</w:t>
                  </w:r>
                </w:p>
              </w:tc>
            </w:tr>
            <w:tr w:rsidR="00E074F3" w:rsidRPr="00E074F3" w14:paraId="0F424EEA"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240F57E1" w14:textId="77777777" w:rsidR="00E074F3" w:rsidRPr="00E074F3" w:rsidRDefault="00E074F3" w:rsidP="00E074F3">
                  <w:pPr>
                    <w:spacing w:after="60"/>
                    <w:rPr>
                      <w:rFonts w:eastAsia="Times New Roman"/>
                      <w:bCs/>
                      <w:sz w:val="20"/>
                      <w:szCs w:val="20"/>
                      <w:lang w:val="pt-BR"/>
                    </w:rPr>
                  </w:pPr>
                  <w:r w:rsidRPr="00E074F3">
                    <w:rPr>
                      <w:rFonts w:eastAsia="Times New Roman"/>
                      <w:bCs/>
                      <w:sz w:val="20"/>
                      <w:szCs w:val="20"/>
                      <w:lang w:val="pt-BR"/>
                    </w:rPr>
                    <w:t xml:space="preserve">RTRDILD </w:t>
                  </w:r>
                  <w:r w:rsidRPr="00E074F3">
                    <w:rPr>
                      <w:rFonts w:eastAsia="Times New Roman"/>
                      <w:i/>
                      <w:iCs/>
                      <w:sz w:val="20"/>
                      <w:szCs w:val="20"/>
                      <w:vertAlign w:val="subscript"/>
                    </w:rPr>
                    <w:t>q</w:t>
                  </w:r>
                </w:p>
              </w:tc>
              <w:tc>
                <w:tcPr>
                  <w:tcW w:w="406" w:type="pct"/>
                  <w:tcBorders>
                    <w:top w:val="single" w:sz="4" w:space="0" w:color="auto"/>
                    <w:left w:val="single" w:sz="4" w:space="0" w:color="auto"/>
                    <w:bottom w:val="single" w:sz="4" w:space="0" w:color="auto"/>
                    <w:right w:val="single" w:sz="4" w:space="0" w:color="auto"/>
                  </w:tcBorders>
                  <w:hideMark/>
                </w:tcPr>
                <w:p w14:paraId="7BAB28AD" w14:textId="77777777" w:rsidR="00E074F3" w:rsidRPr="00E074F3" w:rsidRDefault="00E074F3" w:rsidP="00E074F3">
                  <w:pPr>
                    <w:spacing w:after="60"/>
                    <w:rPr>
                      <w:rFonts w:eastAsia="Times New Roman"/>
                      <w:bCs/>
                      <w:sz w:val="20"/>
                      <w:szCs w:val="20"/>
                      <w:lang w:val="pt-BR"/>
                    </w:rPr>
                  </w:pPr>
                  <w:r w:rsidRPr="00E074F3">
                    <w:rPr>
                      <w:rFonts w:eastAsia="Times New Roman"/>
                      <w:bCs/>
                      <w:sz w:val="20"/>
                      <w:szCs w:val="20"/>
                      <w:lang w:val="pt-BR"/>
                    </w:rPr>
                    <w:t>$</w:t>
                  </w:r>
                </w:p>
              </w:tc>
              <w:tc>
                <w:tcPr>
                  <w:tcW w:w="3443" w:type="pct"/>
                  <w:tcBorders>
                    <w:top w:val="single" w:sz="4" w:space="0" w:color="auto"/>
                    <w:left w:val="single" w:sz="4" w:space="0" w:color="auto"/>
                    <w:bottom w:val="single" w:sz="4" w:space="0" w:color="auto"/>
                    <w:right w:val="single" w:sz="4" w:space="0" w:color="auto"/>
                  </w:tcBorders>
                  <w:hideMark/>
                </w:tcPr>
                <w:p w14:paraId="70448229" w14:textId="77777777" w:rsidR="00E074F3" w:rsidRPr="00E074F3" w:rsidRDefault="00E074F3" w:rsidP="00E074F3">
                  <w:pPr>
                    <w:spacing w:after="60"/>
                    <w:rPr>
                      <w:rFonts w:eastAsia="Times New Roman"/>
                      <w:bCs/>
                      <w:sz w:val="20"/>
                      <w:szCs w:val="20"/>
                      <w:lang w:val="pt-BR"/>
                    </w:rPr>
                  </w:pPr>
                  <w:r w:rsidRPr="00E074F3">
                    <w:rPr>
                      <w:rFonts w:eastAsia="Times New Roman"/>
                      <w:bCs/>
                      <w:i/>
                      <w:sz w:val="20"/>
                      <w:szCs w:val="20"/>
                      <w:lang w:val="pt-BR"/>
                    </w:rPr>
                    <w:t>Real-Time Derated Regulation Down Imbalance Losses for Deration</w:t>
                  </w:r>
                  <w:r w:rsidRPr="00E074F3">
                    <w:rPr>
                      <w:rFonts w:eastAsia="Times New Roman"/>
                      <w:bCs/>
                      <w:sz w:val="20"/>
                      <w:szCs w:val="20"/>
                      <w:lang w:val="pt-BR"/>
                    </w:rPr>
                    <w:t xml:space="preserve">—The payments </w:t>
                  </w:r>
                  <w:r w:rsidRPr="00E074F3">
                    <w:rPr>
                      <w:rFonts w:eastAsia="Times New Roman"/>
                      <w:iCs/>
                      <w:sz w:val="20"/>
                      <w:szCs w:val="20"/>
                    </w:rPr>
                    <w:t xml:space="preserve">not made </w:t>
                  </w:r>
                  <w:r w:rsidRPr="00E074F3">
                    <w:rPr>
                      <w:rFonts w:eastAsia="Times New Roman"/>
                      <w:bCs/>
                      <w:sz w:val="20"/>
                      <w:szCs w:val="20"/>
                      <w:lang w:val="pt-BR"/>
                    </w:rPr>
                    <w:t xml:space="preserve">to QSE </w:t>
                  </w:r>
                  <w:r w:rsidRPr="00E074F3">
                    <w:rPr>
                      <w:rFonts w:eastAsia="Times New Roman"/>
                      <w:bCs/>
                      <w:i/>
                      <w:sz w:val="20"/>
                      <w:szCs w:val="20"/>
                      <w:lang w:val="pt-BR"/>
                    </w:rPr>
                    <w:t>q</w:t>
                  </w:r>
                  <w:r w:rsidRPr="00E074F3">
                    <w:rPr>
                      <w:rFonts w:eastAsia="Times New Roman"/>
                      <w:bCs/>
                      <w:sz w:val="20"/>
                      <w:szCs w:val="20"/>
                      <w:lang w:val="pt-BR"/>
                    </w:rPr>
                    <w:t xml:space="preserve"> under paragraph (1) of Section 6.7.5.3, Regulation Down Service Payments and Charges, for the 15-minute Settlement Interval.</w:t>
                  </w:r>
                </w:p>
              </w:tc>
            </w:tr>
            <w:tr w:rsidR="00E074F3" w:rsidRPr="00E074F3" w14:paraId="7D035958"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7DDA2FC2" w14:textId="77777777" w:rsidR="00E074F3" w:rsidRPr="00E074F3" w:rsidRDefault="00E074F3" w:rsidP="00E074F3">
                  <w:pPr>
                    <w:spacing w:after="60"/>
                    <w:rPr>
                      <w:rFonts w:eastAsia="Times New Roman"/>
                      <w:bCs/>
                      <w:sz w:val="20"/>
                      <w:szCs w:val="20"/>
                      <w:lang w:val="pt-BR"/>
                    </w:rPr>
                  </w:pPr>
                  <w:r w:rsidRPr="00E074F3">
                    <w:rPr>
                      <w:rFonts w:eastAsia="Times New Roman"/>
                      <w:bCs/>
                      <w:sz w:val="20"/>
                      <w:szCs w:val="20"/>
                      <w:lang w:val="pt-BR"/>
                    </w:rPr>
                    <w:t xml:space="preserve">RTRRILD </w:t>
                  </w:r>
                  <w:r w:rsidRPr="00E074F3">
                    <w:rPr>
                      <w:rFonts w:eastAsia="Times New Roman"/>
                      <w:i/>
                      <w:iCs/>
                      <w:sz w:val="20"/>
                      <w:szCs w:val="20"/>
                      <w:vertAlign w:val="subscript"/>
                    </w:rPr>
                    <w:t>q</w:t>
                  </w:r>
                </w:p>
              </w:tc>
              <w:tc>
                <w:tcPr>
                  <w:tcW w:w="406" w:type="pct"/>
                  <w:tcBorders>
                    <w:top w:val="single" w:sz="4" w:space="0" w:color="auto"/>
                    <w:left w:val="single" w:sz="4" w:space="0" w:color="auto"/>
                    <w:bottom w:val="single" w:sz="4" w:space="0" w:color="auto"/>
                    <w:right w:val="single" w:sz="4" w:space="0" w:color="auto"/>
                  </w:tcBorders>
                  <w:hideMark/>
                </w:tcPr>
                <w:p w14:paraId="366733FE" w14:textId="77777777" w:rsidR="00E074F3" w:rsidRPr="00E074F3" w:rsidRDefault="00E074F3" w:rsidP="00E074F3">
                  <w:pPr>
                    <w:spacing w:after="60"/>
                    <w:rPr>
                      <w:rFonts w:eastAsia="Times New Roman"/>
                      <w:bCs/>
                      <w:sz w:val="20"/>
                      <w:szCs w:val="20"/>
                      <w:lang w:val="pt-BR"/>
                    </w:rPr>
                  </w:pPr>
                  <w:r w:rsidRPr="00E074F3">
                    <w:rPr>
                      <w:rFonts w:eastAsia="Times New Roman"/>
                      <w:bCs/>
                      <w:sz w:val="20"/>
                      <w:szCs w:val="20"/>
                      <w:lang w:val="pt-BR"/>
                    </w:rPr>
                    <w:t>$</w:t>
                  </w:r>
                </w:p>
              </w:tc>
              <w:tc>
                <w:tcPr>
                  <w:tcW w:w="3443" w:type="pct"/>
                  <w:tcBorders>
                    <w:top w:val="single" w:sz="4" w:space="0" w:color="auto"/>
                    <w:left w:val="single" w:sz="4" w:space="0" w:color="auto"/>
                    <w:bottom w:val="single" w:sz="4" w:space="0" w:color="auto"/>
                    <w:right w:val="single" w:sz="4" w:space="0" w:color="auto"/>
                  </w:tcBorders>
                  <w:hideMark/>
                </w:tcPr>
                <w:p w14:paraId="30425D55" w14:textId="77777777" w:rsidR="00E074F3" w:rsidRPr="00E074F3" w:rsidRDefault="00E074F3" w:rsidP="00E074F3">
                  <w:pPr>
                    <w:spacing w:after="60"/>
                    <w:rPr>
                      <w:rFonts w:eastAsia="Times New Roman"/>
                      <w:bCs/>
                      <w:sz w:val="20"/>
                      <w:szCs w:val="20"/>
                      <w:lang w:val="pt-BR"/>
                    </w:rPr>
                  </w:pPr>
                  <w:r w:rsidRPr="00E074F3">
                    <w:rPr>
                      <w:rFonts w:eastAsia="Times New Roman"/>
                      <w:bCs/>
                      <w:i/>
                      <w:sz w:val="20"/>
                      <w:szCs w:val="20"/>
                      <w:lang w:val="pt-BR"/>
                    </w:rPr>
                    <w:t>Real-Time Derated Responsive Reserve Imbalance Losses for Deration</w:t>
                  </w:r>
                  <w:r w:rsidRPr="00E074F3">
                    <w:rPr>
                      <w:rFonts w:eastAsia="Times New Roman"/>
                      <w:bCs/>
                      <w:sz w:val="20"/>
                      <w:szCs w:val="20"/>
                      <w:lang w:val="pt-BR"/>
                    </w:rPr>
                    <w:t xml:space="preserve">—The payments </w:t>
                  </w:r>
                  <w:r w:rsidRPr="00E074F3">
                    <w:rPr>
                      <w:rFonts w:eastAsia="Times New Roman"/>
                      <w:iCs/>
                      <w:sz w:val="20"/>
                      <w:szCs w:val="20"/>
                    </w:rPr>
                    <w:t xml:space="preserve">not made </w:t>
                  </w:r>
                  <w:r w:rsidRPr="00E074F3">
                    <w:rPr>
                      <w:rFonts w:eastAsia="Times New Roman"/>
                      <w:bCs/>
                      <w:sz w:val="20"/>
                      <w:szCs w:val="20"/>
                      <w:lang w:val="pt-BR"/>
                    </w:rPr>
                    <w:t xml:space="preserve">to QSE </w:t>
                  </w:r>
                  <w:r w:rsidRPr="00E074F3">
                    <w:rPr>
                      <w:rFonts w:eastAsia="Times New Roman"/>
                      <w:bCs/>
                      <w:i/>
                      <w:sz w:val="20"/>
                      <w:szCs w:val="20"/>
                      <w:lang w:val="pt-BR"/>
                    </w:rPr>
                    <w:t>q</w:t>
                  </w:r>
                  <w:r w:rsidRPr="00E074F3">
                    <w:rPr>
                      <w:rFonts w:eastAsia="Times New Roman"/>
                      <w:bCs/>
                      <w:sz w:val="20"/>
                      <w:szCs w:val="20"/>
                      <w:lang w:val="pt-BR"/>
                    </w:rPr>
                    <w:t xml:space="preserve"> under paragraph (1) of Section 6.7.5.4, Responsive Reserve Payments and Charges, for the 15-minute Settlement Interval.</w:t>
                  </w:r>
                </w:p>
              </w:tc>
            </w:tr>
            <w:tr w:rsidR="00E074F3" w:rsidRPr="00E074F3" w14:paraId="59776371"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04879283" w14:textId="77777777" w:rsidR="00E074F3" w:rsidRPr="00E074F3" w:rsidRDefault="00E074F3" w:rsidP="00E074F3">
                  <w:pPr>
                    <w:spacing w:after="60"/>
                    <w:rPr>
                      <w:rFonts w:eastAsia="Times New Roman"/>
                      <w:bCs/>
                      <w:sz w:val="20"/>
                      <w:szCs w:val="20"/>
                      <w:lang w:val="pt-BR"/>
                    </w:rPr>
                  </w:pPr>
                  <w:r w:rsidRPr="00E074F3">
                    <w:rPr>
                      <w:rFonts w:eastAsia="Times New Roman"/>
                      <w:bCs/>
                      <w:sz w:val="20"/>
                      <w:szCs w:val="20"/>
                      <w:lang w:val="pt-BR"/>
                    </w:rPr>
                    <w:t xml:space="preserve">RTNSILD </w:t>
                  </w:r>
                  <w:r w:rsidRPr="00E074F3">
                    <w:rPr>
                      <w:rFonts w:eastAsia="Times New Roman"/>
                      <w:i/>
                      <w:iCs/>
                      <w:sz w:val="20"/>
                      <w:szCs w:val="20"/>
                      <w:vertAlign w:val="subscript"/>
                    </w:rPr>
                    <w:t>q</w:t>
                  </w:r>
                </w:p>
              </w:tc>
              <w:tc>
                <w:tcPr>
                  <w:tcW w:w="406" w:type="pct"/>
                  <w:tcBorders>
                    <w:top w:val="single" w:sz="4" w:space="0" w:color="auto"/>
                    <w:left w:val="single" w:sz="4" w:space="0" w:color="auto"/>
                    <w:bottom w:val="single" w:sz="4" w:space="0" w:color="auto"/>
                    <w:right w:val="single" w:sz="4" w:space="0" w:color="auto"/>
                  </w:tcBorders>
                  <w:hideMark/>
                </w:tcPr>
                <w:p w14:paraId="600C63B6" w14:textId="77777777" w:rsidR="00E074F3" w:rsidRPr="00E074F3" w:rsidRDefault="00E074F3" w:rsidP="00E074F3">
                  <w:pPr>
                    <w:spacing w:after="60"/>
                    <w:rPr>
                      <w:rFonts w:eastAsia="Times New Roman"/>
                      <w:bCs/>
                      <w:sz w:val="20"/>
                      <w:szCs w:val="20"/>
                      <w:lang w:val="pt-BR"/>
                    </w:rPr>
                  </w:pPr>
                  <w:r w:rsidRPr="00E074F3">
                    <w:rPr>
                      <w:rFonts w:eastAsia="Times New Roman"/>
                      <w:bCs/>
                      <w:sz w:val="20"/>
                      <w:szCs w:val="20"/>
                      <w:lang w:val="pt-BR"/>
                    </w:rPr>
                    <w:t>$</w:t>
                  </w:r>
                </w:p>
              </w:tc>
              <w:tc>
                <w:tcPr>
                  <w:tcW w:w="3443" w:type="pct"/>
                  <w:tcBorders>
                    <w:top w:val="single" w:sz="4" w:space="0" w:color="auto"/>
                    <w:left w:val="single" w:sz="4" w:space="0" w:color="auto"/>
                    <w:bottom w:val="single" w:sz="4" w:space="0" w:color="auto"/>
                    <w:right w:val="single" w:sz="4" w:space="0" w:color="auto"/>
                  </w:tcBorders>
                  <w:hideMark/>
                </w:tcPr>
                <w:p w14:paraId="565A18D4" w14:textId="77777777" w:rsidR="00E074F3" w:rsidRPr="00E074F3" w:rsidRDefault="00E074F3" w:rsidP="00E074F3">
                  <w:pPr>
                    <w:spacing w:after="60"/>
                    <w:rPr>
                      <w:rFonts w:eastAsia="Times New Roman"/>
                      <w:bCs/>
                      <w:sz w:val="20"/>
                      <w:szCs w:val="20"/>
                      <w:lang w:val="pt-BR"/>
                    </w:rPr>
                  </w:pPr>
                  <w:r w:rsidRPr="00E074F3">
                    <w:rPr>
                      <w:rFonts w:eastAsia="Times New Roman"/>
                      <w:bCs/>
                      <w:i/>
                      <w:sz w:val="20"/>
                      <w:szCs w:val="20"/>
                      <w:lang w:val="pt-BR"/>
                    </w:rPr>
                    <w:t>Real-Time Derated Non-Spin Imbalance Losses for Deration</w:t>
                  </w:r>
                  <w:r w:rsidRPr="00E074F3">
                    <w:rPr>
                      <w:rFonts w:eastAsia="Times New Roman"/>
                      <w:bCs/>
                      <w:sz w:val="20"/>
                      <w:szCs w:val="20"/>
                      <w:lang w:val="pt-BR"/>
                    </w:rPr>
                    <w:t xml:space="preserve">—The payments </w:t>
                  </w:r>
                  <w:r w:rsidRPr="00E074F3">
                    <w:rPr>
                      <w:rFonts w:eastAsia="Times New Roman"/>
                      <w:iCs/>
                      <w:sz w:val="20"/>
                      <w:szCs w:val="20"/>
                    </w:rPr>
                    <w:t xml:space="preserve">not made </w:t>
                  </w:r>
                  <w:r w:rsidRPr="00E074F3">
                    <w:rPr>
                      <w:rFonts w:eastAsia="Times New Roman"/>
                      <w:bCs/>
                      <w:sz w:val="20"/>
                      <w:szCs w:val="20"/>
                      <w:lang w:val="pt-BR"/>
                    </w:rPr>
                    <w:t xml:space="preserve">to QSE </w:t>
                  </w:r>
                  <w:r w:rsidRPr="00E074F3">
                    <w:rPr>
                      <w:rFonts w:eastAsia="Times New Roman"/>
                      <w:bCs/>
                      <w:i/>
                      <w:sz w:val="20"/>
                      <w:szCs w:val="20"/>
                      <w:lang w:val="pt-BR"/>
                    </w:rPr>
                    <w:t>q</w:t>
                  </w:r>
                  <w:r w:rsidRPr="00E074F3">
                    <w:rPr>
                      <w:rFonts w:eastAsia="Times New Roman"/>
                      <w:bCs/>
                      <w:sz w:val="20"/>
                      <w:szCs w:val="20"/>
                      <w:lang w:val="pt-BR"/>
                    </w:rPr>
                    <w:t xml:space="preserve"> under paragraph (1) of Section 6.7.5.5, Non-Spinning Reserve Service Payments and Charges, for the 15-minute Settlement Interval.</w:t>
                  </w:r>
                </w:p>
              </w:tc>
            </w:tr>
            <w:tr w:rsidR="00E074F3" w:rsidRPr="00E074F3" w14:paraId="5921AA7B"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542ECB81" w14:textId="77777777" w:rsidR="00E074F3" w:rsidRPr="00E074F3" w:rsidRDefault="00E074F3" w:rsidP="00E074F3">
                  <w:pPr>
                    <w:spacing w:after="60"/>
                    <w:rPr>
                      <w:rFonts w:eastAsia="Times New Roman"/>
                      <w:bCs/>
                      <w:sz w:val="20"/>
                      <w:szCs w:val="20"/>
                      <w:lang w:val="pt-BR"/>
                    </w:rPr>
                  </w:pPr>
                  <w:r w:rsidRPr="00E074F3">
                    <w:rPr>
                      <w:rFonts w:eastAsia="Times New Roman"/>
                      <w:bCs/>
                      <w:sz w:val="20"/>
                      <w:szCs w:val="20"/>
                      <w:lang w:val="pt-BR"/>
                    </w:rPr>
                    <w:t xml:space="preserve">RTECRILD </w:t>
                  </w:r>
                  <w:r w:rsidRPr="00E074F3">
                    <w:rPr>
                      <w:rFonts w:eastAsia="Times New Roman"/>
                      <w:bCs/>
                      <w:sz w:val="20"/>
                      <w:szCs w:val="20"/>
                      <w:vertAlign w:val="subscript"/>
                      <w:lang w:val="pt-BR"/>
                    </w:rPr>
                    <w:t>q</w:t>
                  </w:r>
                </w:p>
              </w:tc>
              <w:tc>
                <w:tcPr>
                  <w:tcW w:w="406" w:type="pct"/>
                  <w:tcBorders>
                    <w:top w:val="single" w:sz="4" w:space="0" w:color="auto"/>
                    <w:left w:val="single" w:sz="4" w:space="0" w:color="auto"/>
                    <w:bottom w:val="single" w:sz="4" w:space="0" w:color="auto"/>
                    <w:right w:val="single" w:sz="4" w:space="0" w:color="auto"/>
                  </w:tcBorders>
                  <w:hideMark/>
                </w:tcPr>
                <w:p w14:paraId="2241EB75" w14:textId="77777777" w:rsidR="00E074F3" w:rsidRPr="00E074F3" w:rsidRDefault="00E074F3" w:rsidP="00E074F3">
                  <w:pPr>
                    <w:spacing w:after="60"/>
                    <w:rPr>
                      <w:rFonts w:eastAsia="Times New Roman"/>
                      <w:bCs/>
                      <w:sz w:val="20"/>
                      <w:szCs w:val="20"/>
                      <w:lang w:val="pt-BR"/>
                    </w:rPr>
                  </w:pPr>
                  <w:r w:rsidRPr="00E074F3">
                    <w:rPr>
                      <w:rFonts w:eastAsia="Times New Roman"/>
                      <w:bCs/>
                      <w:sz w:val="20"/>
                      <w:szCs w:val="20"/>
                      <w:lang w:val="pt-BR"/>
                    </w:rPr>
                    <w:t>$</w:t>
                  </w:r>
                </w:p>
              </w:tc>
              <w:tc>
                <w:tcPr>
                  <w:tcW w:w="3443" w:type="pct"/>
                  <w:tcBorders>
                    <w:top w:val="single" w:sz="4" w:space="0" w:color="auto"/>
                    <w:left w:val="single" w:sz="4" w:space="0" w:color="auto"/>
                    <w:bottom w:val="single" w:sz="4" w:space="0" w:color="auto"/>
                    <w:right w:val="single" w:sz="4" w:space="0" w:color="auto"/>
                  </w:tcBorders>
                  <w:hideMark/>
                </w:tcPr>
                <w:p w14:paraId="55F2A7F1" w14:textId="77777777" w:rsidR="00E074F3" w:rsidRPr="00E074F3" w:rsidRDefault="00E074F3" w:rsidP="00E074F3">
                  <w:pPr>
                    <w:spacing w:after="60"/>
                    <w:rPr>
                      <w:rFonts w:eastAsia="Times New Roman"/>
                      <w:bCs/>
                      <w:sz w:val="20"/>
                      <w:szCs w:val="20"/>
                      <w:lang w:val="pt-BR"/>
                    </w:rPr>
                  </w:pPr>
                  <w:r w:rsidRPr="00E074F3">
                    <w:rPr>
                      <w:rFonts w:eastAsia="Times New Roman"/>
                      <w:bCs/>
                      <w:i/>
                      <w:sz w:val="20"/>
                      <w:szCs w:val="20"/>
                      <w:lang w:val="pt-BR"/>
                    </w:rPr>
                    <w:t>Real-Time Derated ERCOT Contingency Reserve Service Imbalance Losses for Deration</w:t>
                  </w:r>
                  <w:r w:rsidRPr="00E074F3">
                    <w:rPr>
                      <w:rFonts w:eastAsia="Times New Roman"/>
                      <w:bCs/>
                      <w:sz w:val="20"/>
                      <w:szCs w:val="20"/>
                      <w:lang w:val="pt-BR"/>
                    </w:rPr>
                    <w:t xml:space="preserve">—The payments </w:t>
                  </w:r>
                  <w:r w:rsidRPr="00E074F3">
                    <w:rPr>
                      <w:rFonts w:eastAsia="Times New Roman"/>
                      <w:iCs/>
                      <w:sz w:val="20"/>
                      <w:szCs w:val="20"/>
                    </w:rPr>
                    <w:t xml:space="preserve">not made </w:t>
                  </w:r>
                  <w:r w:rsidRPr="00E074F3">
                    <w:rPr>
                      <w:rFonts w:eastAsia="Times New Roman"/>
                      <w:bCs/>
                      <w:sz w:val="20"/>
                      <w:szCs w:val="20"/>
                      <w:lang w:val="pt-BR"/>
                    </w:rPr>
                    <w:t xml:space="preserve">to QSE </w:t>
                  </w:r>
                  <w:r w:rsidRPr="00E074F3">
                    <w:rPr>
                      <w:rFonts w:eastAsia="Times New Roman"/>
                      <w:bCs/>
                      <w:i/>
                      <w:sz w:val="20"/>
                      <w:szCs w:val="20"/>
                      <w:lang w:val="pt-BR"/>
                    </w:rPr>
                    <w:t>q</w:t>
                  </w:r>
                  <w:r w:rsidRPr="00E074F3">
                    <w:rPr>
                      <w:rFonts w:eastAsia="Times New Roman"/>
                      <w:bCs/>
                      <w:sz w:val="20"/>
                      <w:szCs w:val="20"/>
                      <w:lang w:val="pt-BR"/>
                    </w:rPr>
                    <w:t xml:space="preserve"> under paragraph (1) of Section 6.7.5.6, ERCOT Contingency Reserve Service Payments and Charges, for the 15-minute Settlement Interval.</w:t>
                  </w:r>
                </w:p>
              </w:tc>
            </w:tr>
            <w:tr w:rsidR="00B2439A" w:rsidRPr="00E074F3" w14:paraId="28FEA96E" w14:textId="77777777" w:rsidTr="008F5A23">
              <w:trPr>
                <w:ins w:id="1765" w:author="ERCOT" w:date="2025-07-28T14:05:00Z"/>
              </w:trPr>
              <w:tc>
                <w:tcPr>
                  <w:tcW w:w="1151" w:type="pct"/>
                  <w:tcBorders>
                    <w:top w:val="single" w:sz="4" w:space="0" w:color="auto"/>
                    <w:left w:val="single" w:sz="4" w:space="0" w:color="auto"/>
                    <w:bottom w:val="single" w:sz="4" w:space="0" w:color="auto"/>
                    <w:right w:val="single" w:sz="4" w:space="0" w:color="auto"/>
                  </w:tcBorders>
                </w:tcPr>
                <w:p w14:paraId="5151F9EC" w14:textId="7F410412" w:rsidR="00B2439A" w:rsidRPr="00E074F3" w:rsidRDefault="00B2439A" w:rsidP="00B2439A">
                  <w:pPr>
                    <w:spacing w:after="60"/>
                    <w:rPr>
                      <w:ins w:id="1766" w:author="ERCOT" w:date="2025-07-28T14:05:00Z" w16du:dateUtc="2025-07-28T19:05:00Z"/>
                      <w:rFonts w:eastAsia="Times New Roman"/>
                      <w:bCs/>
                      <w:sz w:val="20"/>
                      <w:szCs w:val="20"/>
                      <w:lang w:val="pt-BR"/>
                    </w:rPr>
                  </w:pPr>
                  <w:ins w:id="1767" w:author="ERCOT" w:date="2025-07-28T14:05:00Z" w16du:dateUtc="2025-07-28T19:05:00Z">
                    <w:r w:rsidRPr="00E074F3">
                      <w:rPr>
                        <w:rFonts w:eastAsia="Times New Roman"/>
                        <w:bCs/>
                        <w:sz w:val="20"/>
                        <w:szCs w:val="20"/>
                        <w:lang w:val="pt-BR"/>
                      </w:rPr>
                      <w:t>RT</w:t>
                    </w:r>
                    <w:r>
                      <w:rPr>
                        <w:rFonts w:eastAsia="Times New Roman"/>
                        <w:bCs/>
                        <w:sz w:val="20"/>
                        <w:szCs w:val="20"/>
                        <w:lang w:val="pt-BR"/>
                      </w:rPr>
                      <w:t>DR</w:t>
                    </w:r>
                    <w:r w:rsidRPr="00E074F3">
                      <w:rPr>
                        <w:rFonts w:eastAsia="Times New Roman"/>
                        <w:bCs/>
                        <w:sz w:val="20"/>
                        <w:szCs w:val="20"/>
                        <w:lang w:val="pt-BR"/>
                      </w:rPr>
                      <w:t xml:space="preserve">RILD </w:t>
                    </w:r>
                    <w:r w:rsidRPr="00E074F3">
                      <w:rPr>
                        <w:rFonts w:eastAsia="Times New Roman"/>
                        <w:bCs/>
                        <w:sz w:val="20"/>
                        <w:szCs w:val="20"/>
                        <w:vertAlign w:val="subscript"/>
                        <w:lang w:val="pt-BR"/>
                      </w:rPr>
                      <w:t>q</w:t>
                    </w:r>
                  </w:ins>
                </w:p>
              </w:tc>
              <w:tc>
                <w:tcPr>
                  <w:tcW w:w="406" w:type="pct"/>
                  <w:tcBorders>
                    <w:top w:val="single" w:sz="4" w:space="0" w:color="auto"/>
                    <w:left w:val="single" w:sz="4" w:space="0" w:color="auto"/>
                    <w:bottom w:val="single" w:sz="4" w:space="0" w:color="auto"/>
                    <w:right w:val="single" w:sz="4" w:space="0" w:color="auto"/>
                  </w:tcBorders>
                </w:tcPr>
                <w:p w14:paraId="50EDA441" w14:textId="135BF0D7" w:rsidR="00B2439A" w:rsidRPr="00E074F3" w:rsidRDefault="00B2439A" w:rsidP="00B2439A">
                  <w:pPr>
                    <w:spacing w:after="60"/>
                    <w:rPr>
                      <w:ins w:id="1768" w:author="ERCOT" w:date="2025-07-28T14:05:00Z" w16du:dateUtc="2025-07-28T19:05:00Z"/>
                      <w:rFonts w:eastAsia="Times New Roman"/>
                      <w:bCs/>
                      <w:sz w:val="20"/>
                      <w:szCs w:val="20"/>
                      <w:lang w:val="pt-BR"/>
                    </w:rPr>
                  </w:pPr>
                  <w:ins w:id="1769" w:author="ERCOT" w:date="2025-07-28T14:05:00Z" w16du:dateUtc="2025-07-28T19:05:00Z">
                    <w:r w:rsidRPr="00E074F3">
                      <w:rPr>
                        <w:rFonts w:eastAsia="Times New Roman"/>
                        <w:bCs/>
                        <w:sz w:val="20"/>
                        <w:szCs w:val="20"/>
                        <w:lang w:val="pt-BR"/>
                      </w:rPr>
                      <w:t>$</w:t>
                    </w:r>
                  </w:ins>
                </w:p>
              </w:tc>
              <w:tc>
                <w:tcPr>
                  <w:tcW w:w="3443" w:type="pct"/>
                  <w:tcBorders>
                    <w:top w:val="single" w:sz="4" w:space="0" w:color="auto"/>
                    <w:left w:val="single" w:sz="4" w:space="0" w:color="auto"/>
                    <w:bottom w:val="single" w:sz="4" w:space="0" w:color="auto"/>
                    <w:right w:val="single" w:sz="4" w:space="0" w:color="auto"/>
                  </w:tcBorders>
                </w:tcPr>
                <w:p w14:paraId="47C3436E" w14:textId="77E18A44" w:rsidR="00B2439A" w:rsidRPr="00E074F3" w:rsidRDefault="00B2439A" w:rsidP="00B2439A">
                  <w:pPr>
                    <w:spacing w:after="60"/>
                    <w:rPr>
                      <w:ins w:id="1770" w:author="ERCOT" w:date="2025-07-28T14:05:00Z" w16du:dateUtc="2025-07-28T19:05:00Z"/>
                      <w:rFonts w:eastAsia="Times New Roman"/>
                      <w:bCs/>
                      <w:i/>
                      <w:sz w:val="20"/>
                      <w:szCs w:val="20"/>
                      <w:lang w:val="pt-BR"/>
                    </w:rPr>
                  </w:pPr>
                  <w:ins w:id="1771" w:author="ERCOT" w:date="2025-07-28T14:05:00Z" w16du:dateUtc="2025-07-28T19:05:00Z">
                    <w:r w:rsidRPr="00E074F3">
                      <w:rPr>
                        <w:rFonts w:eastAsia="Times New Roman"/>
                        <w:bCs/>
                        <w:i/>
                        <w:sz w:val="20"/>
                        <w:szCs w:val="20"/>
                        <w:lang w:val="pt-BR"/>
                      </w:rPr>
                      <w:t xml:space="preserve">Real-Time Derated </w:t>
                    </w:r>
                    <w:r>
                      <w:rPr>
                        <w:rFonts w:eastAsia="Times New Roman"/>
                        <w:bCs/>
                        <w:i/>
                        <w:sz w:val="20"/>
                        <w:szCs w:val="20"/>
                        <w:lang w:val="pt-BR"/>
                      </w:rPr>
                      <w:t>Dispatchable Reliability</w:t>
                    </w:r>
                    <w:r w:rsidRPr="00E074F3">
                      <w:rPr>
                        <w:rFonts w:eastAsia="Times New Roman"/>
                        <w:bCs/>
                        <w:i/>
                        <w:sz w:val="20"/>
                        <w:szCs w:val="20"/>
                        <w:lang w:val="pt-BR"/>
                      </w:rPr>
                      <w:t xml:space="preserve"> Reserve Service Imbalance Losses for Deration</w:t>
                    </w:r>
                    <w:r w:rsidRPr="00E074F3">
                      <w:rPr>
                        <w:rFonts w:eastAsia="Times New Roman"/>
                        <w:bCs/>
                        <w:sz w:val="20"/>
                        <w:szCs w:val="20"/>
                        <w:lang w:val="pt-BR"/>
                      </w:rPr>
                      <w:t xml:space="preserve">—The payments </w:t>
                    </w:r>
                    <w:r w:rsidRPr="00E074F3">
                      <w:rPr>
                        <w:rFonts w:eastAsia="Times New Roman"/>
                        <w:iCs/>
                        <w:sz w:val="20"/>
                        <w:szCs w:val="20"/>
                      </w:rPr>
                      <w:t xml:space="preserve">not made </w:t>
                    </w:r>
                    <w:r w:rsidRPr="00E074F3">
                      <w:rPr>
                        <w:rFonts w:eastAsia="Times New Roman"/>
                        <w:bCs/>
                        <w:sz w:val="20"/>
                        <w:szCs w:val="20"/>
                        <w:lang w:val="pt-BR"/>
                      </w:rPr>
                      <w:t xml:space="preserve">to QSE </w:t>
                    </w:r>
                    <w:r w:rsidRPr="00E074F3">
                      <w:rPr>
                        <w:rFonts w:eastAsia="Times New Roman"/>
                        <w:bCs/>
                        <w:i/>
                        <w:sz w:val="20"/>
                        <w:szCs w:val="20"/>
                        <w:lang w:val="pt-BR"/>
                      </w:rPr>
                      <w:t>q</w:t>
                    </w:r>
                    <w:r w:rsidRPr="00E074F3">
                      <w:rPr>
                        <w:rFonts w:eastAsia="Times New Roman"/>
                        <w:bCs/>
                        <w:sz w:val="20"/>
                        <w:szCs w:val="20"/>
                        <w:lang w:val="pt-BR"/>
                      </w:rPr>
                      <w:t xml:space="preserve"> under paragraph (1) of Section 6.7.5.</w:t>
                    </w:r>
                  </w:ins>
                  <w:ins w:id="1772" w:author="ERCOT" w:date="2025-07-30T09:55:00Z" w16du:dateUtc="2025-07-30T14:55:00Z">
                    <w:r w:rsidR="00C21EBC">
                      <w:rPr>
                        <w:rFonts w:eastAsia="Times New Roman"/>
                        <w:bCs/>
                        <w:sz w:val="20"/>
                        <w:szCs w:val="20"/>
                        <w:lang w:val="pt-BR"/>
                      </w:rPr>
                      <w:t>7</w:t>
                    </w:r>
                  </w:ins>
                  <w:ins w:id="1773" w:author="ERCOT" w:date="2025-07-28T14:05:00Z" w16du:dateUtc="2025-07-28T19:05:00Z">
                    <w:r w:rsidRPr="00E074F3">
                      <w:rPr>
                        <w:rFonts w:eastAsia="Times New Roman"/>
                        <w:bCs/>
                        <w:sz w:val="20"/>
                        <w:szCs w:val="20"/>
                        <w:lang w:val="pt-BR"/>
                      </w:rPr>
                      <w:t xml:space="preserve">, </w:t>
                    </w:r>
                    <w:r>
                      <w:rPr>
                        <w:rFonts w:eastAsia="Times New Roman"/>
                        <w:bCs/>
                        <w:sz w:val="20"/>
                        <w:szCs w:val="20"/>
                        <w:lang w:val="pt-BR"/>
                      </w:rPr>
                      <w:t>Dispatchable Reliability</w:t>
                    </w:r>
                    <w:r w:rsidRPr="00E074F3">
                      <w:rPr>
                        <w:rFonts w:eastAsia="Times New Roman"/>
                        <w:bCs/>
                        <w:sz w:val="20"/>
                        <w:szCs w:val="20"/>
                        <w:lang w:val="pt-BR"/>
                      </w:rPr>
                      <w:t xml:space="preserve"> Reserve Service Payments and Charges, for the 15-minute Settlement Interval.</w:t>
                    </w:r>
                  </w:ins>
                </w:p>
              </w:tc>
            </w:tr>
            <w:tr w:rsidR="00B2439A" w:rsidRPr="00E074F3" w14:paraId="177DDA10"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7B961A08" w14:textId="77777777" w:rsidR="00B2439A" w:rsidRPr="00E074F3" w:rsidRDefault="00B2439A" w:rsidP="00B2439A">
                  <w:pPr>
                    <w:spacing w:after="60"/>
                    <w:rPr>
                      <w:rFonts w:eastAsia="Times New Roman"/>
                      <w:bCs/>
                    </w:rPr>
                  </w:pPr>
                  <w:r w:rsidRPr="00E074F3">
                    <w:rPr>
                      <w:rFonts w:eastAsia="Times New Roman"/>
                      <w:bCs/>
                      <w:sz w:val="20"/>
                      <w:szCs w:val="20"/>
                      <w:lang w:val="pt-BR"/>
                    </w:rPr>
                    <w:t>RTEIRD</w:t>
                  </w:r>
                  <w:r w:rsidRPr="00E074F3">
                    <w:rPr>
                      <w:rFonts w:eastAsia="Times New Roman"/>
                      <w:b/>
                      <w:bCs/>
                      <w:i/>
                      <w:szCs w:val="20"/>
                      <w:vertAlign w:val="subscript"/>
                      <w:lang w:val="pt-BR"/>
                    </w:rPr>
                    <w:t xml:space="preserve"> </w:t>
                  </w:r>
                  <w:r w:rsidRPr="00E074F3">
                    <w:rPr>
                      <w:rFonts w:eastAsia="Times New Roman"/>
                      <w:i/>
                      <w:iCs/>
                      <w:sz w:val="20"/>
                      <w:szCs w:val="20"/>
                      <w:vertAlign w:val="subscript"/>
                    </w:rPr>
                    <w:t>q</w:t>
                  </w:r>
                </w:p>
              </w:tc>
              <w:tc>
                <w:tcPr>
                  <w:tcW w:w="406" w:type="pct"/>
                  <w:tcBorders>
                    <w:top w:val="single" w:sz="4" w:space="0" w:color="auto"/>
                    <w:left w:val="single" w:sz="4" w:space="0" w:color="auto"/>
                    <w:bottom w:val="single" w:sz="4" w:space="0" w:color="auto"/>
                    <w:right w:val="single" w:sz="4" w:space="0" w:color="auto"/>
                  </w:tcBorders>
                  <w:hideMark/>
                </w:tcPr>
                <w:p w14:paraId="48718D95" w14:textId="77777777" w:rsidR="00B2439A" w:rsidRPr="00E074F3" w:rsidRDefault="00B2439A" w:rsidP="00B2439A">
                  <w:pPr>
                    <w:spacing w:after="60"/>
                    <w:rPr>
                      <w:rFonts w:eastAsia="Times New Roman"/>
                      <w:iCs/>
                      <w:sz w:val="20"/>
                      <w:szCs w:val="20"/>
                    </w:rPr>
                  </w:pPr>
                  <w:r w:rsidRPr="00E074F3">
                    <w:rPr>
                      <w:rFonts w:eastAsia="Times New Roman"/>
                      <w:iCs/>
                      <w:sz w:val="20"/>
                      <w:szCs w:val="20"/>
                    </w:rPr>
                    <w:t>$</w:t>
                  </w:r>
                </w:p>
              </w:tc>
              <w:tc>
                <w:tcPr>
                  <w:tcW w:w="3443" w:type="pct"/>
                  <w:tcBorders>
                    <w:top w:val="single" w:sz="4" w:space="0" w:color="auto"/>
                    <w:left w:val="single" w:sz="4" w:space="0" w:color="auto"/>
                    <w:bottom w:val="single" w:sz="4" w:space="0" w:color="auto"/>
                    <w:right w:val="single" w:sz="4" w:space="0" w:color="auto"/>
                  </w:tcBorders>
                  <w:hideMark/>
                </w:tcPr>
                <w:p w14:paraId="47515D87" w14:textId="77777777" w:rsidR="00B2439A" w:rsidRPr="00E074F3" w:rsidRDefault="00B2439A" w:rsidP="00B2439A">
                  <w:pPr>
                    <w:spacing w:after="60"/>
                    <w:rPr>
                      <w:rFonts w:eastAsia="Times New Roman"/>
                      <w:i/>
                      <w:iCs/>
                      <w:sz w:val="20"/>
                      <w:szCs w:val="20"/>
                    </w:rPr>
                  </w:pPr>
                  <w:r w:rsidRPr="00E074F3">
                    <w:rPr>
                      <w:rFonts w:eastAsia="Times New Roman"/>
                      <w:i/>
                      <w:iCs/>
                      <w:sz w:val="20"/>
                      <w:szCs w:val="20"/>
                    </w:rPr>
                    <w:t>Real-Time Energy Imbalance Revenues for Deration</w:t>
                  </w:r>
                  <w:r w:rsidRPr="00E074F3">
                    <w:rPr>
                      <w:rFonts w:eastAsia="Times New Roman"/>
                      <w:iCs/>
                      <w:sz w:val="20"/>
                      <w:szCs w:val="20"/>
                    </w:rPr>
                    <w:t xml:space="preserve">—The additional payments to QSE </w:t>
                  </w:r>
                  <w:r w:rsidRPr="00E074F3">
                    <w:rPr>
                      <w:rFonts w:eastAsia="Times New Roman"/>
                      <w:i/>
                      <w:iCs/>
                      <w:sz w:val="20"/>
                      <w:szCs w:val="20"/>
                    </w:rPr>
                    <w:t>q</w:t>
                  </w:r>
                  <w:r w:rsidRPr="00E074F3">
                    <w:rPr>
                      <w:rFonts w:eastAsia="Times New Roman"/>
                      <w:iCs/>
                      <w:sz w:val="20"/>
                      <w:szCs w:val="20"/>
                    </w:rPr>
                    <w:t xml:space="preserve"> under Section 6.6.3.1.</w:t>
                  </w:r>
                </w:p>
              </w:tc>
            </w:tr>
            <w:tr w:rsidR="00B2439A" w:rsidRPr="00E074F3" w14:paraId="7D917A62"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52235F5E"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RTASIRD</w:t>
                  </w:r>
                  <w:r w:rsidRPr="00E074F3">
                    <w:rPr>
                      <w:rFonts w:eastAsia="Times New Roman"/>
                      <w:b/>
                      <w:bCs/>
                      <w:i/>
                      <w:szCs w:val="20"/>
                      <w:vertAlign w:val="subscript"/>
                      <w:lang w:val="pt-BR"/>
                    </w:rPr>
                    <w:t xml:space="preserve"> </w:t>
                  </w:r>
                  <w:r w:rsidRPr="00E074F3">
                    <w:rPr>
                      <w:rFonts w:eastAsia="Times New Roman"/>
                      <w:i/>
                      <w:iCs/>
                      <w:sz w:val="20"/>
                      <w:szCs w:val="20"/>
                      <w:vertAlign w:val="subscript"/>
                    </w:rPr>
                    <w:t>q</w:t>
                  </w:r>
                </w:p>
              </w:tc>
              <w:tc>
                <w:tcPr>
                  <w:tcW w:w="406" w:type="pct"/>
                  <w:tcBorders>
                    <w:top w:val="single" w:sz="4" w:space="0" w:color="auto"/>
                    <w:left w:val="single" w:sz="4" w:space="0" w:color="auto"/>
                    <w:bottom w:val="single" w:sz="4" w:space="0" w:color="auto"/>
                    <w:right w:val="single" w:sz="4" w:space="0" w:color="auto"/>
                  </w:tcBorders>
                  <w:hideMark/>
                </w:tcPr>
                <w:p w14:paraId="320E84E6" w14:textId="77777777" w:rsidR="00B2439A" w:rsidRPr="00E074F3" w:rsidRDefault="00B2439A" w:rsidP="00B2439A">
                  <w:pPr>
                    <w:spacing w:after="60"/>
                    <w:rPr>
                      <w:rFonts w:eastAsia="Times New Roman"/>
                      <w:iCs/>
                      <w:sz w:val="20"/>
                    </w:rPr>
                  </w:pPr>
                  <w:r w:rsidRPr="00E074F3">
                    <w:rPr>
                      <w:rFonts w:eastAsia="Times New Roman"/>
                      <w:iCs/>
                      <w:sz w:val="20"/>
                      <w:szCs w:val="20"/>
                    </w:rPr>
                    <w:t>$</w:t>
                  </w:r>
                </w:p>
              </w:tc>
              <w:tc>
                <w:tcPr>
                  <w:tcW w:w="3443" w:type="pct"/>
                  <w:tcBorders>
                    <w:top w:val="single" w:sz="4" w:space="0" w:color="auto"/>
                    <w:left w:val="single" w:sz="4" w:space="0" w:color="auto"/>
                    <w:bottom w:val="single" w:sz="4" w:space="0" w:color="auto"/>
                    <w:right w:val="single" w:sz="4" w:space="0" w:color="auto"/>
                  </w:tcBorders>
                  <w:hideMark/>
                </w:tcPr>
                <w:p w14:paraId="720D26AC" w14:textId="77777777" w:rsidR="00B2439A" w:rsidRPr="00E074F3" w:rsidRDefault="00B2439A" w:rsidP="00B2439A">
                  <w:pPr>
                    <w:spacing w:after="60"/>
                    <w:rPr>
                      <w:rFonts w:eastAsia="Times New Roman"/>
                      <w:i/>
                      <w:iCs/>
                      <w:sz w:val="20"/>
                      <w:szCs w:val="20"/>
                    </w:rPr>
                  </w:pPr>
                  <w:r w:rsidRPr="00E074F3">
                    <w:rPr>
                      <w:rFonts w:eastAsia="Times New Roman"/>
                      <w:i/>
                      <w:iCs/>
                      <w:sz w:val="20"/>
                      <w:szCs w:val="20"/>
                    </w:rPr>
                    <w:t>Real-Time Ancillary Service Imbalance Revenues for Deration</w:t>
                  </w:r>
                  <w:r w:rsidRPr="00E074F3">
                    <w:rPr>
                      <w:rFonts w:eastAsia="Times New Roman"/>
                      <w:iCs/>
                      <w:sz w:val="20"/>
                      <w:szCs w:val="20"/>
                    </w:rPr>
                    <w:t xml:space="preserve">—The additional Ancillary Service imbalance payments to QSE </w:t>
                  </w:r>
                  <w:r w:rsidRPr="00E074F3">
                    <w:rPr>
                      <w:rFonts w:eastAsia="Times New Roman"/>
                      <w:i/>
                      <w:iCs/>
                      <w:sz w:val="20"/>
                      <w:szCs w:val="20"/>
                    </w:rPr>
                    <w:t>q</w:t>
                  </w:r>
                  <w:r w:rsidRPr="00E074F3">
                    <w:rPr>
                      <w:rFonts w:eastAsia="Times New Roman"/>
                      <w:iCs/>
                      <w:sz w:val="20"/>
                      <w:szCs w:val="20"/>
                    </w:rPr>
                    <w:t xml:space="preserve"> for all Ancillary Service products for the 15-minute Settlement Interval.</w:t>
                  </w:r>
                </w:p>
              </w:tc>
            </w:tr>
            <w:tr w:rsidR="00B2439A" w:rsidRPr="00E074F3" w14:paraId="7CC0A1C1"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51110301"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lastRenderedPageBreak/>
                    <w:t>RTDASCAP</w:t>
                  </w:r>
                  <w:r w:rsidRPr="00E074F3">
                    <w:rPr>
                      <w:rFonts w:eastAsia="Times New Roman"/>
                      <w:i/>
                      <w:iCs/>
                      <w:sz w:val="20"/>
                      <w:szCs w:val="20"/>
                      <w:vertAlign w:val="subscript"/>
                    </w:rPr>
                    <w:t xml:space="preserve"> q, r</w:t>
                  </w:r>
                </w:p>
              </w:tc>
              <w:tc>
                <w:tcPr>
                  <w:tcW w:w="406" w:type="pct"/>
                  <w:tcBorders>
                    <w:top w:val="single" w:sz="4" w:space="0" w:color="auto"/>
                    <w:left w:val="single" w:sz="4" w:space="0" w:color="auto"/>
                    <w:bottom w:val="single" w:sz="4" w:space="0" w:color="auto"/>
                    <w:right w:val="single" w:sz="4" w:space="0" w:color="auto"/>
                  </w:tcBorders>
                  <w:hideMark/>
                </w:tcPr>
                <w:p w14:paraId="14AD0B84" w14:textId="77777777" w:rsidR="00B2439A" w:rsidRPr="00E074F3" w:rsidRDefault="00B2439A" w:rsidP="00B2439A">
                  <w:pPr>
                    <w:spacing w:after="60"/>
                    <w:rPr>
                      <w:rFonts w:eastAsia="Times New Roman"/>
                      <w:iCs/>
                      <w:sz w:val="20"/>
                    </w:rPr>
                  </w:pPr>
                  <w:r w:rsidRPr="00E074F3">
                    <w:rPr>
                      <w:rFonts w:eastAsia="Times New Roman"/>
                      <w:iCs/>
                      <w:sz w:val="20"/>
                      <w:szCs w:val="20"/>
                    </w:rPr>
                    <w:t>$</w:t>
                  </w:r>
                </w:p>
              </w:tc>
              <w:tc>
                <w:tcPr>
                  <w:tcW w:w="3443" w:type="pct"/>
                  <w:tcBorders>
                    <w:top w:val="single" w:sz="4" w:space="0" w:color="auto"/>
                    <w:left w:val="single" w:sz="4" w:space="0" w:color="auto"/>
                    <w:bottom w:val="single" w:sz="4" w:space="0" w:color="auto"/>
                    <w:right w:val="single" w:sz="4" w:space="0" w:color="auto"/>
                  </w:tcBorders>
                  <w:hideMark/>
                </w:tcPr>
                <w:p w14:paraId="4D9F8BBD" w14:textId="77777777" w:rsidR="00B2439A" w:rsidRPr="00E074F3" w:rsidRDefault="00B2439A" w:rsidP="00B2439A">
                  <w:pPr>
                    <w:autoSpaceDE w:val="0"/>
                    <w:autoSpaceDN w:val="0"/>
                    <w:rPr>
                      <w:rFonts w:eastAsia="Times New Roman"/>
                      <w:sz w:val="20"/>
                      <w:szCs w:val="20"/>
                    </w:rPr>
                  </w:pPr>
                  <w:r w:rsidRPr="00E074F3">
                    <w:rPr>
                      <w:rFonts w:eastAsia="Times New Roman"/>
                      <w:i/>
                      <w:iCs/>
                      <w:sz w:val="20"/>
                      <w:szCs w:val="20"/>
                    </w:rPr>
                    <w:t>Real-Time Derated Ancillary Service Payment Cap—</w:t>
                  </w:r>
                  <w:r w:rsidRPr="00E074F3">
                    <w:rPr>
                      <w:rFonts w:eastAsia="Times New Roman"/>
                      <w:sz w:val="20"/>
                      <w:szCs w:val="20"/>
                    </w:rPr>
                    <w:t xml:space="preserve">The amount recoverable for Resource </w:t>
                  </w:r>
                  <w:r w:rsidRPr="00E074F3">
                    <w:rPr>
                      <w:rFonts w:eastAsia="Times New Roman"/>
                      <w:i/>
                      <w:sz w:val="20"/>
                      <w:szCs w:val="20"/>
                    </w:rPr>
                    <w:t xml:space="preserve">r </w:t>
                  </w:r>
                  <w:r w:rsidRPr="00E074F3">
                    <w:rPr>
                      <w:rFonts w:eastAsia="Times New Roman"/>
                      <w:sz w:val="20"/>
                      <w:szCs w:val="20"/>
                    </w:rPr>
                    <w:t xml:space="preserve">represented by QSE </w:t>
                  </w:r>
                  <w:r w:rsidRPr="00E074F3">
                    <w:rPr>
                      <w:rFonts w:eastAsia="Times New Roman"/>
                      <w:i/>
                      <w:sz w:val="20"/>
                      <w:szCs w:val="20"/>
                    </w:rPr>
                    <w:t>q,</w:t>
                  </w:r>
                  <w:r w:rsidRPr="00E074F3">
                    <w:rPr>
                      <w:rFonts w:eastAsia="Times New Roman"/>
                      <w:sz w:val="20"/>
                      <w:szCs w:val="20"/>
                    </w:rPr>
                    <w:t xml:space="preserve"> capped by the Real-Time MCPC for the Ancillary Service product that was derated, multiplied by the quantity by which the Resource’s capability to provide the Ancillary Service was reduced for the 15-minute Settlement Interval.  </w:t>
                  </w:r>
                  <w:r w:rsidRPr="00E074F3">
                    <w:rPr>
                      <w:rFonts w:eastAsia="Times New Roman"/>
                      <w:iCs/>
                      <w:sz w:val="20"/>
                      <w:szCs w:val="20"/>
                    </w:rPr>
                    <w:t xml:space="preserve">Where for a Combined Cycle Train, the Resource </w:t>
                  </w:r>
                  <w:r w:rsidRPr="00E074F3">
                    <w:rPr>
                      <w:rFonts w:eastAsia="Times New Roman"/>
                      <w:i/>
                      <w:iCs/>
                      <w:sz w:val="20"/>
                      <w:szCs w:val="20"/>
                    </w:rPr>
                    <w:t xml:space="preserve">r </w:t>
                  </w:r>
                  <w:r w:rsidRPr="00E074F3">
                    <w:rPr>
                      <w:rFonts w:eastAsia="Times New Roman"/>
                      <w:iCs/>
                      <w:sz w:val="20"/>
                      <w:szCs w:val="20"/>
                    </w:rPr>
                    <w:t>is the Combined Cycle Train.</w:t>
                  </w:r>
                </w:p>
              </w:tc>
            </w:tr>
            <w:tr w:rsidR="00B2439A" w:rsidRPr="00E074F3" w14:paraId="50F37461"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050A6FFD"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 xml:space="preserve">RTMCPCRU </w:t>
                  </w:r>
                </w:p>
              </w:tc>
              <w:tc>
                <w:tcPr>
                  <w:tcW w:w="406" w:type="pct"/>
                  <w:tcBorders>
                    <w:top w:val="single" w:sz="4" w:space="0" w:color="auto"/>
                    <w:left w:val="single" w:sz="4" w:space="0" w:color="auto"/>
                    <w:bottom w:val="single" w:sz="4" w:space="0" w:color="auto"/>
                    <w:right w:val="single" w:sz="4" w:space="0" w:color="auto"/>
                  </w:tcBorders>
                  <w:hideMark/>
                </w:tcPr>
                <w:p w14:paraId="7C76EE96"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$/MW</w:t>
                  </w:r>
                </w:p>
              </w:tc>
              <w:tc>
                <w:tcPr>
                  <w:tcW w:w="3443" w:type="pct"/>
                  <w:tcBorders>
                    <w:top w:val="single" w:sz="4" w:space="0" w:color="auto"/>
                    <w:left w:val="single" w:sz="4" w:space="0" w:color="auto"/>
                    <w:bottom w:val="single" w:sz="4" w:space="0" w:color="auto"/>
                    <w:right w:val="single" w:sz="4" w:space="0" w:color="auto"/>
                  </w:tcBorders>
                  <w:hideMark/>
                </w:tcPr>
                <w:p w14:paraId="79ABDABD" w14:textId="77777777" w:rsidR="00B2439A" w:rsidRPr="00E074F3" w:rsidRDefault="00B2439A" w:rsidP="00B2439A">
                  <w:pPr>
                    <w:spacing w:after="60"/>
                    <w:rPr>
                      <w:rFonts w:eastAsia="Times New Roman"/>
                      <w:bCs/>
                      <w:sz w:val="20"/>
                      <w:szCs w:val="20"/>
                      <w:lang w:val="pt-BR"/>
                    </w:rPr>
                  </w:pPr>
                  <w:r w:rsidRPr="00E074F3">
                    <w:rPr>
                      <w:rFonts w:eastAsia="Times New Roman"/>
                      <w:bCs/>
                      <w:i/>
                      <w:sz w:val="20"/>
                      <w:szCs w:val="20"/>
                      <w:lang w:val="pt-BR"/>
                    </w:rPr>
                    <w:t>Real-Time Market Clearing Price for Capacity for Regulation Up</w:t>
                  </w:r>
                  <w:r w:rsidRPr="00E074F3">
                    <w:rPr>
                      <w:rFonts w:eastAsia="Times New Roman"/>
                      <w:iCs/>
                      <w:sz w:val="20"/>
                      <w:szCs w:val="20"/>
                    </w:rPr>
                    <w:t>—</w:t>
                  </w:r>
                  <w:r w:rsidRPr="00E074F3">
                    <w:rPr>
                      <w:rFonts w:eastAsia="Times New Roman"/>
                      <w:bCs/>
                      <w:sz w:val="20"/>
                      <w:szCs w:val="20"/>
                      <w:lang w:val="pt-BR"/>
                    </w:rPr>
                    <w:t xml:space="preserve">The Real-Time MCPC for Reg-Up for the 15-minute Settlement Interval. </w:t>
                  </w:r>
                </w:p>
              </w:tc>
            </w:tr>
            <w:tr w:rsidR="00B2439A" w:rsidRPr="00E074F3" w14:paraId="44CBED26"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26C4807C"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RTMCPCRD</w:t>
                  </w:r>
                </w:p>
              </w:tc>
              <w:tc>
                <w:tcPr>
                  <w:tcW w:w="406" w:type="pct"/>
                  <w:tcBorders>
                    <w:top w:val="single" w:sz="4" w:space="0" w:color="auto"/>
                    <w:left w:val="single" w:sz="4" w:space="0" w:color="auto"/>
                    <w:bottom w:val="single" w:sz="4" w:space="0" w:color="auto"/>
                    <w:right w:val="single" w:sz="4" w:space="0" w:color="auto"/>
                  </w:tcBorders>
                  <w:hideMark/>
                </w:tcPr>
                <w:p w14:paraId="5B81E751"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$/MW</w:t>
                  </w:r>
                </w:p>
              </w:tc>
              <w:tc>
                <w:tcPr>
                  <w:tcW w:w="3443" w:type="pct"/>
                  <w:tcBorders>
                    <w:top w:val="single" w:sz="4" w:space="0" w:color="auto"/>
                    <w:left w:val="single" w:sz="4" w:space="0" w:color="auto"/>
                    <w:bottom w:val="single" w:sz="4" w:space="0" w:color="auto"/>
                    <w:right w:val="single" w:sz="4" w:space="0" w:color="auto"/>
                  </w:tcBorders>
                  <w:hideMark/>
                </w:tcPr>
                <w:p w14:paraId="2193F933" w14:textId="77777777" w:rsidR="00B2439A" w:rsidRPr="00E074F3" w:rsidRDefault="00B2439A" w:rsidP="00B2439A">
                  <w:pPr>
                    <w:spacing w:after="60"/>
                    <w:rPr>
                      <w:rFonts w:eastAsia="Times New Roman"/>
                      <w:bCs/>
                      <w:sz w:val="20"/>
                      <w:szCs w:val="20"/>
                      <w:lang w:val="pt-BR"/>
                    </w:rPr>
                  </w:pPr>
                  <w:r w:rsidRPr="00E074F3">
                    <w:rPr>
                      <w:rFonts w:eastAsia="Times New Roman"/>
                      <w:bCs/>
                      <w:i/>
                      <w:sz w:val="20"/>
                      <w:szCs w:val="20"/>
                      <w:lang w:val="pt-BR"/>
                    </w:rPr>
                    <w:t>Real-Time Market Clearing Price for Capacity for Regulation Down</w:t>
                  </w:r>
                  <w:r w:rsidRPr="00E074F3">
                    <w:rPr>
                      <w:rFonts w:eastAsia="Times New Roman"/>
                      <w:iCs/>
                      <w:sz w:val="20"/>
                      <w:szCs w:val="20"/>
                    </w:rPr>
                    <w:t>—</w:t>
                  </w:r>
                  <w:r w:rsidRPr="00E074F3">
                    <w:rPr>
                      <w:rFonts w:eastAsia="Times New Roman"/>
                      <w:bCs/>
                      <w:sz w:val="20"/>
                      <w:szCs w:val="20"/>
                      <w:lang w:val="pt-BR"/>
                    </w:rPr>
                    <w:t>The Real-Time MCPC for Reg-Down for the 15-minute Settlement Interval.</w:t>
                  </w:r>
                </w:p>
              </w:tc>
            </w:tr>
            <w:tr w:rsidR="00B2439A" w:rsidRPr="00E074F3" w14:paraId="1E5AFCD1" w14:textId="77777777" w:rsidTr="008F5A23">
              <w:tc>
                <w:tcPr>
                  <w:tcW w:w="1151" w:type="pct"/>
                  <w:tcBorders>
                    <w:top w:val="single" w:sz="4" w:space="0" w:color="auto"/>
                    <w:left w:val="single" w:sz="4" w:space="0" w:color="auto"/>
                    <w:bottom w:val="single" w:sz="4" w:space="0" w:color="auto"/>
                    <w:right w:val="single" w:sz="4" w:space="0" w:color="auto"/>
                  </w:tcBorders>
                </w:tcPr>
                <w:p w14:paraId="5E55998E" w14:textId="77777777" w:rsidR="00B2439A" w:rsidRPr="00E074F3" w:rsidRDefault="00B2439A" w:rsidP="00B2439A">
                  <w:pPr>
                    <w:spacing w:after="60"/>
                    <w:rPr>
                      <w:rFonts w:eastAsia="Times New Roman"/>
                      <w:bCs/>
                      <w:lang w:val="pt-BR"/>
                    </w:rPr>
                  </w:pPr>
                  <w:r w:rsidRPr="00E074F3">
                    <w:rPr>
                      <w:rFonts w:eastAsia="Times New Roman"/>
                      <w:bCs/>
                      <w:sz w:val="20"/>
                      <w:szCs w:val="20"/>
                      <w:lang w:val="pt-BR"/>
                    </w:rPr>
                    <w:t>RTMCPCRR</w:t>
                  </w:r>
                </w:p>
              </w:tc>
              <w:tc>
                <w:tcPr>
                  <w:tcW w:w="406" w:type="pct"/>
                  <w:tcBorders>
                    <w:top w:val="single" w:sz="4" w:space="0" w:color="auto"/>
                    <w:left w:val="single" w:sz="4" w:space="0" w:color="auto"/>
                    <w:bottom w:val="single" w:sz="4" w:space="0" w:color="auto"/>
                    <w:right w:val="single" w:sz="4" w:space="0" w:color="auto"/>
                  </w:tcBorders>
                  <w:hideMark/>
                </w:tcPr>
                <w:p w14:paraId="14F0B2C2"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$/MW</w:t>
                  </w:r>
                </w:p>
              </w:tc>
              <w:tc>
                <w:tcPr>
                  <w:tcW w:w="3443" w:type="pct"/>
                  <w:tcBorders>
                    <w:top w:val="single" w:sz="4" w:space="0" w:color="auto"/>
                    <w:left w:val="single" w:sz="4" w:space="0" w:color="auto"/>
                    <w:bottom w:val="single" w:sz="4" w:space="0" w:color="auto"/>
                    <w:right w:val="single" w:sz="4" w:space="0" w:color="auto"/>
                  </w:tcBorders>
                  <w:hideMark/>
                </w:tcPr>
                <w:p w14:paraId="71066B9B" w14:textId="77777777" w:rsidR="00B2439A" w:rsidRPr="00E074F3" w:rsidRDefault="00B2439A" w:rsidP="00B2439A">
                  <w:pPr>
                    <w:spacing w:after="60"/>
                    <w:rPr>
                      <w:rFonts w:eastAsia="Times New Roman"/>
                      <w:bCs/>
                      <w:sz w:val="20"/>
                      <w:szCs w:val="20"/>
                      <w:lang w:val="pt-BR"/>
                    </w:rPr>
                  </w:pPr>
                  <w:r w:rsidRPr="00E074F3">
                    <w:rPr>
                      <w:rFonts w:eastAsia="Times New Roman"/>
                      <w:bCs/>
                      <w:i/>
                      <w:sz w:val="20"/>
                      <w:szCs w:val="20"/>
                      <w:lang w:val="pt-BR"/>
                    </w:rPr>
                    <w:t>Real-Time Market Clearing Price for Capacity for Responsive Reserve</w:t>
                  </w:r>
                  <w:r w:rsidRPr="00E074F3">
                    <w:rPr>
                      <w:rFonts w:eastAsia="Times New Roman"/>
                      <w:iCs/>
                      <w:sz w:val="20"/>
                      <w:szCs w:val="20"/>
                    </w:rPr>
                    <w:t>—</w:t>
                  </w:r>
                  <w:r w:rsidRPr="00E074F3">
                    <w:rPr>
                      <w:rFonts w:eastAsia="Times New Roman"/>
                      <w:bCs/>
                      <w:sz w:val="20"/>
                      <w:szCs w:val="20"/>
                      <w:lang w:val="pt-BR"/>
                    </w:rPr>
                    <w:t>The Real-Time MCPC for RRS for the 15-minute Settlement Interval.</w:t>
                  </w:r>
                </w:p>
              </w:tc>
            </w:tr>
            <w:tr w:rsidR="00B2439A" w:rsidRPr="00E074F3" w14:paraId="5F35A152"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23A199CC"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RTMCPCNS</w:t>
                  </w:r>
                </w:p>
              </w:tc>
              <w:tc>
                <w:tcPr>
                  <w:tcW w:w="406" w:type="pct"/>
                  <w:tcBorders>
                    <w:top w:val="single" w:sz="4" w:space="0" w:color="auto"/>
                    <w:left w:val="single" w:sz="4" w:space="0" w:color="auto"/>
                    <w:bottom w:val="single" w:sz="4" w:space="0" w:color="auto"/>
                    <w:right w:val="single" w:sz="4" w:space="0" w:color="auto"/>
                  </w:tcBorders>
                  <w:hideMark/>
                </w:tcPr>
                <w:p w14:paraId="0995DF9C"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$/MW</w:t>
                  </w:r>
                </w:p>
              </w:tc>
              <w:tc>
                <w:tcPr>
                  <w:tcW w:w="3443" w:type="pct"/>
                  <w:tcBorders>
                    <w:top w:val="single" w:sz="4" w:space="0" w:color="auto"/>
                    <w:left w:val="single" w:sz="4" w:space="0" w:color="auto"/>
                    <w:bottom w:val="single" w:sz="4" w:space="0" w:color="auto"/>
                    <w:right w:val="single" w:sz="4" w:space="0" w:color="auto"/>
                  </w:tcBorders>
                  <w:hideMark/>
                </w:tcPr>
                <w:p w14:paraId="55B01580" w14:textId="77777777" w:rsidR="00B2439A" w:rsidRPr="00E074F3" w:rsidRDefault="00B2439A" w:rsidP="00B2439A">
                  <w:pPr>
                    <w:spacing w:after="60"/>
                    <w:rPr>
                      <w:rFonts w:eastAsia="Times New Roman"/>
                      <w:bCs/>
                      <w:sz w:val="20"/>
                      <w:szCs w:val="20"/>
                      <w:lang w:val="pt-BR"/>
                    </w:rPr>
                  </w:pPr>
                  <w:r w:rsidRPr="00E074F3">
                    <w:rPr>
                      <w:rFonts w:eastAsia="Times New Roman"/>
                      <w:bCs/>
                      <w:i/>
                      <w:sz w:val="20"/>
                      <w:szCs w:val="20"/>
                      <w:lang w:val="pt-BR"/>
                    </w:rPr>
                    <w:t>Real-Time Market Clearing Price for Capacity for Non-Spin</w:t>
                  </w:r>
                  <w:r w:rsidRPr="00E074F3">
                    <w:rPr>
                      <w:rFonts w:eastAsia="Times New Roman"/>
                      <w:iCs/>
                      <w:sz w:val="20"/>
                      <w:szCs w:val="20"/>
                    </w:rPr>
                    <w:t>—</w:t>
                  </w:r>
                  <w:r w:rsidRPr="00E074F3">
                    <w:rPr>
                      <w:rFonts w:eastAsia="Times New Roman"/>
                      <w:bCs/>
                      <w:sz w:val="20"/>
                      <w:szCs w:val="20"/>
                      <w:lang w:val="pt-BR"/>
                    </w:rPr>
                    <w:t>The Real-Time MCPC for Non-Spin for the 15-minute Settlement Interval.</w:t>
                  </w:r>
                </w:p>
              </w:tc>
            </w:tr>
            <w:tr w:rsidR="00B2439A" w:rsidRPr="00E074F3" w14:paraId="2B6B8B3F"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277AAE1E"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RTMCPCECR</w:t>
                  </w:r>
                </w:p>
              </w:tc>
              <w:tc>
                <w:tcPr>
                  <w:tcW w:w="406" w:type="pct"/>
                  <w:tcBorders>
                    <w:top w:val="single" w:sz="4" w:space="0" w:color="auto"/>
                    <w:left w:val="single" w:sz="4" w:space="0" w:color="auto"/>
                    <w:bottom w:val="single" w:sz="4" w:space="0" w:color="auto"/>
                    <w:right w:val="single" w:sz="4" w:space="0" w:color="auto"/>
                  </w:tcBorders>
                  <w:hideMark/>
                </w:tcPr>
                <w:p w14:paraId="28767AE2"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$/MW</w:t>
                  </w:r>
                </w:p>
              </w:tc>
              <w:tc>
                <w:tcPr>
                  <w:tcW w:w="3443" w:type="pct"/>
                  <w:tcBorders>
                    <w:top w:val="single" w:sz="4" w:space="0" w:color="auto"/>
                    <w:left w:val="single" w:sz="4" w:space="0" w:color="auto"/>
                    <w:bottom w:val="single" w:sz="4" w:space="0" w:color="auto"/>
                    <w:right w:val="single" w:sz="4" w:space="0" w:color="auto"/>
                  </w:tcBorders>
                  <w:hideMark/>
                </w:tcPr>
                <w:p w14:paraId="6454FC9A" w14:textId="77777777" w:rsidR="00B2439A" w:rsidRPr="00E074F3" w:rsidRDefault="00B2439A" w:rsidP="00B2439A">
                  <w:pPr>
                    <w:spacing w:after="60"/>
                    <w:rPr>
                      <w:rFonts w:eastAsia="Times New Roman"/>
                      <w:bCs/>
                      <w:sz w:val="20"/>
                      <w:szCs w:val="20"/>
                      <w:lang w:val="pt-BR"/>
                    </w:rPr>
                  </w:pPr>
                  <w:r w:rsidRPr="00E074F3">
                    <w:rPr>
                      <w:rFonts w:eastAsia="Times New Roman"/>
                      <w:bCs/>
                      <w:i/>
                      <w:sz w:val="20"/>
                      <w:szCs w:val="20"/>
                      <w:lang w:val="pt-BR"/>
                    </w:rPr>
                    <w:t>Real-Time Market Clearing Price for Capacity for ERCOT Contingency Reserve Service</w:t>
                  </w:r>
                  <w:r w:rsidRPr="00E074F3">
                    <w:rPr>
                      <w:rFonts w:eastAsia="Times New Roman"/>
                      <w:bCs/>
                      <w:sz w:val="20"/>
                      <w:szCs w:val="20"/>
                      <w:lang w:val="pt-BR"/>
                    </w:rPr>
                    <w:t>—The Real-Time MCPC for ECRS for the 15-minute Settlement Interval.</w:t>
                  </w:r>
                </w:p>
              </w:tc>
            </w:tr>
            <w:tr w:rsidR="00B2439A" w:rsidRPr="00E074F3" w14:paraId="49A685A1" w14:textId="77777777" w:rsidTr="00B2439A">
              <w:trPr>
                <w:ins w:id="1774" w:author="ERCOT" w:date="2025-07-28T14:06:00Z"/>
              </w:trPr>
              <w:tc>
                <w:tcPr>
                  <w:tcW w:w="1151" w:type="pct"/>
                  <w:tcBorders>
                    <w:top w:val="single" w:sz="4" w:space="0" w:color="auto"/>
                    <w:left w:val="single" w:sz="4" w:space="0" w:color="auto"/>
                    <w:bottom w:val="single" w:sz="4" w:space="0" w:color="auto"/>
                    <w:right w:val="single" w:sz="4" w:space="0" w:color="auto"/>
                  </w:tcBorders>
                </w:tcPr>
                <w:p w14:paraId="2A7637C9" w14:textId="3264CCE8" w:rsidR="00B2439A" w:rsidRPr="00E074F3" w:rsidRDefault="00B2439A" w:rsidP="00B2439A">
                  <w:pPr>
                    <w:spacing w:after="60"/>
                    <w:rPr>
                      <w:ins w:id="1775" w:author="ERCOT" w:date="2025-07-28T14:06:00Z" w16du:dateUtc="2025-07-28T19:06:00Z"/>
                      <w:rFonts w:eastAsia="Times New Roman"/>
                      <w:bCs/>
                      <w:sz w:val="20"/>
                      <w:szCs w:val="20"/>
                      <w:lang w:val="pt-BR"/>
                    </w:rPr>
                  </w:pPr>
                  <w:ins w:id="1776" w:author="ERCOT" w:date="2025-07-28T14:06:00Z" w16du:dateUtc="2025-07-28T19:06:00Z">
                    <w:r w:rsidRPr="00E074F3">
                      <w:rPr>
                        <w:rFonts w:eastAsia="Times New Roman"/>
                        <w:bCs/>
                        <w:sz w:val="20"/>
                        <w:szCs w:val="20"/>
                        <w:lang w:val="pt-BR"/>
                      </w:rPr>
                      <w:t>RTMCPC</w:t>
                    </w:r>
                    <w:r>
                      <w:rPr>
                        <w:rFonts w:eastAsia="Times New Roman"/>
                        <w:bCs/>
                        <w:sz w:val="20"/>
                        <w:szCs w:val="20"/>
                        <w:lang w:val="pt-BR"/>
                      </w:rPr>
                      <w:t>DR</w:t>
                    </w:r>
                    <w:r w:rsidRPr="00E074F3">
                      <w:rPr>
                        <w:rFonts w:eastAsia="Times New Roman"/>
                        <w:bCs/>
                        <w:sz w:val="20"/>
                        <w:szCs w:val="20"/>
                        <w:lang w:val="pt-BR"/>
                      </w:rPr>
                      <w:t>R</w:t>
                    </w:r>
                  </w:ins>
                </w:p>
              </w:tc>
              <w:tc>
                <w:tcPr>
                  <w:tcW w:w="406" w:type="pct"/>
                  <w:tcBorders>
                    <w:top w:val="single" w:sz="4" w:space="0" w:color="auto"/>
                    <w:left w:val="single" w:sz="4" w:space="0" w:color="auto"/>
                    <w:bottom w:val="single" w:sz="4" w:space="0" w:color="auto"/>
                    <w:right w:val="single" w:sz="4" w:space="0" w:color="auto"/>
                  </w:tcBorders>
                </w:tcPr>
                <w:p w14:paraId="1446DD3C" w14:textId="4945E56D" w:rsidR="00B2439A" w:rsidRPr="00E074F3" w:rsidRDefault="00B2439A" w:rsidP="00B2439A">
                  <w:pPr>
                    <w:spacing w:after="60"/>
                    <w:rPr>
                      <w:ins w:id="1777" w:author="ERCOT" w:date="2025-07-28T14:06:00Z" w16du:dateUtc="2025-07-28T19:06:00Z"/>
                      <w:rFonts w:eastAsia="Times New Roman"/>
                      <w:bCs/>
                      <w:sz w:val="20"/>
                      <w:szCs w:val="20"/>
                      <w:lang w:val="pt-BR"/>
                    </w:rPr>
                  </w:pPr>
                  <w:ins w:id="1778" w:author="ERCOT" w:date="2025-07-28T14:06:00Z" w16du:dateUtc="2025-07-28T19:06:00Z">
                    <w:r w:rsidRPr="00E074F3">
                      <w:rPr>
                        <w:rFonts w:eastAsia="Times New Roman"/>
                        <w:bCs/>
                        <w:sz w:val="20"/>
                        <w:szCs w:val="20"/>
                        <w:lang w:val="pt-BR"/>
                      </w:rPr>
                      <w:t>$/MW</w:t>
                    </w:r>
                  </w:ins>
                </w:p>
              </w:tc>
              <w:tc>
                <w:tcPr>
                  <w:tcW w:w="3443" w:type="pct"/>
                  <w:tcBorders>
                    <w:top w:val="single" w:sz="4" w:space="0" w:color="auto"/>
                    <w:left w:val="single" w:sz="4" w:space="0" w:color="auto"/>
                    <w:bottom w:val="single" w:sz="4" w:space="0" w:color="auto"/>
                    <w:right w:val="single" w:sz="4" w:space="0" w:color="auto"/>
                  </w:tcBorders>
                </w:tcPr>
                <w:p w14:paraId="7DA1F7A6" w14:textId="5BCB2843" w:rsidR="00B2439A" w:rsidRPr="00E074F3" w:rsidRDefault="00B2439A" w:rsidP="00B2439A">
                  <w:pPr>
                    <w:spacing w:after="60"/>
                    <w:rPr>
                      <w:ins w:id="1779" w:author="ERCOT" w:date="2025-07-28T14:06:00Z" w16du:dateUtc="2025-07-28T19:06:00Z"/>
                      <w:rFonts w:eastAsia="Times New Roman"/>
                      <w:bCs/>
                      <w:i/>
                      <w:sz w:val="20"/>
                      <w:szCs w:val="20"/>
                      <w:lang w:val="pt-BR"/>
                    </w:rPr>
                  </w:pPr>
                  <w:ins w:id="1780" w:author="ERCOT" w:date="2025-07-28T14:06:00Z" w16du:dateUtc="2025-07-28T19:06:00Z">
                    <w:r w:rsidRPr="00E074F3">
                      <w:rPr>
                        <w:rFonts w:eastAsia="Times New Roman"/>
                        <w:bCs/>
                        <w:i/>
                        <w:sz w:val="20"/>
                        <w:szCs w:val="20"/>
                        <w:lang w:val="pt-BR"/>
                      </w:rPr>
                      <w:t xml:space="preserve">Real-Time Market Clearing Price for Capacity for </w:t>
                    </w:r>
                    <w:r>
                      <w:rPr>
                        <w:rFonts w:eastAsia="Times New Roman"/>
                        <w:bCs/>
                        <w:i/>
                        <w:sz w:val="20"/>
                        <w:szCs w:val="20"/>
                        <w:lang w:val="pt-BR"/>
                      </w:rPr>
                      <w:t xml:space="preserve">Dispatchable Reliability </w:t>
                    </w:r>
                    <w:r w:rsidRPr="00E074F3">
                      <w:rPr>
                        <w:rFonts w:eastAsia="Times New Roman"/>
                        <w:bCs/>
                        <w:i/>
                        <w:sz w:val="20"/>
                        <w:szCs w:val="20"/>
                        <w:lang w:val="pt-BR"/>
                      </w:rPr>
                      <w:t xml:space="preserve"> Reserve Service</w:t>
                    </w:r>
                    <w:r w:rsidRPr="00E074F3">
                      <w:rPr>
                        <w:rFonts w:eastAsia="Times New Roman"/>
                        <w:bCs/>
                        <w:sz w:val="20"/>
                        <w:szCs w:val="20"/>
                        <w:lang w:val="pt-BR"/>
                      </w:rPr>
                      <w:t xml:space="preserve">—The Real-Time MCPC for </w:t>
                    </w:r>
                    <w:r>
                      <w:rPr>
                        <w:rFonts w:eastAsia="Times New Roman"/>
                        <w:bCs/>
                        <w:sz w:val="20"/>
                        <w:szCs w:val="20"/>
                        <w:lang w:val="pt-BR"/>
                      </w:rPr>
                      <w:t>DRRS</w:t>
                    </w:r>
                    <w:r w:rsidRPr="00E074F3">
                      <w:rPr>
                        <w:rFonts w:eastAsia="Times New Roman"/>
                        <w:bCs/>
                        <w:sz w:val="20"/>
                        <w:szCs w:val="20"/>
                        <w:lang w:val="pt-BR"/>
                      </w:rPr>
                      <w:t xml:space="preserve"> for the 15-minute Settlement Interval.</w:t>
                    </w:r>
                  </w:ins>
                </w:p>
              </w:tc>
            </w:tr>
            <w:tr w:rsidR="00B2439A" w:rsidRPr="00E074F3" w14:paraId="4F169FD9"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57C9A78F" w14:textId="77777777" w:rsidR="00B2439A" w:rsidRPr="00E074F3" w:rsidRDefault="00B2439A" w:rsidP="00B2439A">
                  <w:pPr>
                    <w:spacing w:after="60"/>
                    <w:rPr>
                      <w:rFonts w:eastAsia="Times New Roman"/>
                      <w:bCs/>
                      <w:i/>
                      <w:sz w:val="20"/>
                      <w:szCs w:val="20"/>
                      <w:lang w:val="pt-BR"/>
                    </w:rPr>
                  </w:pPr>
                  <w:r w:rsidRPr="00E074F3">
                    <w:rPr>
                      <w:rFonts w:eastAsia="Times New Roman"/>
                      <w:bCs/>
                      <w:sz w:val="20"/>
                      <w:szCs w:val="20"/>
                      <w:lang w:val="pt-BR"/>
                    </w:rPr>
                    <w:t>RTRUDQ</w:t>
                  </w:r>
                  <w:r w:rsidRPr="00E074F3">
                    <w:rPr>
                      <w:rFonts w:eastAsia="Times New Roman"/>
                      <w:i/>
                      <w:iCs/>
                      <w:sz w:val="20"/>
                      <w:szCs w:val="20"/>
                      <w:vertAlign w:val="subscript"/>
                    </w:rPr>
                    <w:t xml:space="preserve"> q, </w:t>
                  </w:r>
                  <w:r w:rsidRPr="00E074F3">
                    <w:rPr>
                      <w:rFonts w:eastAsia="Times New Roman"/>
                      <w:bCs/>
                      <w:i/>
                      <w:sz w:val="20"/>
                      <w:szCs w:val="20"/>
                      <w:vertAlign w:val="subscript"/>
                      <w:lang w:val="pt-BR"/>
                    </w:rPr>
                    <w:t>r</w:t>
                  </w:r>
                </w:p>
              </w:tc>
              <w:tc>
                <w:tcPr>
                  <w:tcW w:w="406" w:type="pct"/>
                  <w:tcBorders>
                    <w:top w:val="single" w:sz="4" w:space="0" w:color="auto"/>
                    <w:left w:val="single" w:sz="4" w:space="0" w:color="auto"/>
                    <w:bottom w:val="single" w:sz="4" w:space="0" w:color="auto"/>
                    <w:right w:val="single" w:sz="4" w:space="0" w:color="auto"/>
                  </w:tcBorders>
                  <w:hideMark/>
                </w:tcPr>
                <w:p w14:paraId="6E2DF136"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MW</w:t>
                  </w:r>
                </w:p>
              </w:tc>
              <w:tc>
                <w:tcPr>
                  <w:tcW w:w="3443" w:type="pct"/>
                  <w:tcBorders>
                    <w:top w:val="single" w:sz="4" w:space="0" w:color="auto"/>
                    <w:left w:val="single" w:sz="4" w:space="0" w:color="auto"/>
                    <w:bottom w:val="single" w:sz="4" w:space="0" w:color="auto"/>
                    <w:right w:val="single" w:sz="4" w:space="0" w:color="auto"/>
                  </w:tcBorders>
                  <w:hideMark/>
                </w:tcPr>
                <w:p w14:paraId="738BA3C5" w14:textId="77777777" w:rsidR="00B2439A" w:rsidRPr="00E074F3" w:rsidRDefault="00B2439A" w:rsidP="00B2439A">
                  <w:pPr>
                    <w:spacing w:after="60"/>
                    <w:rPr>
                      <w:rFonts w:eastAsia="Times New Roman"/>
                      <w:bCs/>
                      <w:sz w:val="20"/>
                      <w:szCs w:val="20"/>
                      <w:lang w:val="pt-BR"/>
                    </w:rPr>
                  </w:pPr>
                  <w:r w:rsidRPr="00E074F3">
                    <w:rPr>
                      <w:rFonts w:eastAsia="Times New Roman"/>
                      <w:bCs/>
                      <w:i/>
                      <w:sz w:val="20"/>
                      <w:szCs w:val="20"/>
                      <w:lang w:val="pt-BR"/>
                    </w:rPr>
                    <w:t>Real-Time Regulation Up Derated Quantity</w:t>
                  </w:r>
                  <w:r w:rsidRPr="00E074F3">
                    <w:rPr>
                      <w:rFonts w:eastAsia="Times New Roman"/>
                      <w:iCs/>
                      <w:sz w:val="20"/>
                      <w:szCs w:val="20"/>
                    </w:rPr>
                    <w:t>—</w:t>
                  </w:r>
                  <w:r w:rsidRPr="00E074F3">
                    <w:rPr>
                      <w:rFonts w:eastAsia="Times New Roman"/>
                      <w:bCs/>
                      <w:sz w:val="20"/>
                      <w:szCs w:val="20"/>
                      <w:lang w:val="pt-BR"/>
                    </w:rPr>
                    <w:t xml:space="preserve">The Reg-Up quantity manually reduced by ERCOT for the Resource </w:t>
                  </w:r>
                  <w:r w:rsidRPr="00E074F3">
                    <w:rPr>
                      <w:rFonts w:eastAsia="Times New Roman"/>
                      <w:bCs/>
                      <w:i/>
                      <w:sz w:val="20"/>
                      <w:szCs w:val="20"/>
                      <w:lang w:val="pt-BR"/>
                    </w:rPr>
                    <w:t xml:space="preserve">r </w:t>
                  </w:r>
                  <w:r w:rsidRPr="00E074F3">
                    <w:rPr>
                      <w:rFonts w:eastAsia="Times New Roman"/>
                      <w:bCs/>
                      <w:sz w:val="20"/>
                      <w:szCs w:val="20"/>
                      <w:lang w:val="pt-BR"/>
                    </w:rPr>
                    <w:t xml:space="preserve">represented by QSE </w:t>
                  </w:r>
                  <w:r w:rsidRPr="00E074F3">
                    <w:rPr>
                      <w:rFonts w:eastAsia="Times New Roman"/>
                      <w:bCs/>
                      <w:i/>
                      <w:sz w:val="20"/>
                      <w:szCs w:val="20"/>
                      <w:lang w:val="pt-BR"/>
                    </w:rPr>
                    <w:t>q</w:t>
                  </w:r>
                  <w:r w:rsidRPr="00E074F3">
                    <w:rPr>
                      <w:rFonts w:eastAsia="Times New Roman"/>
                      <w:bCs/>
                      <w:sz w:val="20"/>
                      <w:szCs w:val="20"/>
                      <w:lang w:val="pt-BR"/>
                    </w:rPr>
                    <w:t xml:space="preserve"> for the 15-minute Settlement Interval.</w:t>
                  </w:r>
                  <w:r w:rsidRPr="00E074F3">
                    <w:rPr>
                      <w:rFonts w:eastAsia="Times New Roman"/>
                      <w:iCs/>
                      <w:sz w:val="20"/>
                      <w:szCs w:val="20"/>
                    </w:rPr>
                    <w:t xml:space="preserve">  Where for a Combined Cycle Train, the Resource </w:t>
                  </w:r>
                  <w:r w:rsidRPr="00E074F3">
                    <w:rPr>
                      <w:rFonts w:eastAsia="Times New Roman"/>
                      <w:i/>
                      <w:iCs/>
                      <w:sz w:val="20"/>
                      <w:szCs w:val="20"/>
                    </w:rPr>
                    <w:t xml:space="preserve">r </w:t>
                  </w:r>
                  <w:r w:rsidRPr="00E074F3">
                    <w:rPr>
                      <w:rFonts w:eastAsia="Times New Roman"/>
                      <w:iCs/>
                      <w:sz w:val="20"/>
                      <w:szCs w:val="20"/>
                    </w:rPr>
                    <w:t>is the Combined Cycle Train.</w:t>
                  </w:r>
                </w:p>
              </w:tc>
            </w:tr>
            <w:tr w:rsidR="00B2439A" w:rsidRPr="00E074F3" w14:paraId="4FBF424D"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31FF153C"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RTRDDQ</w:t>
                  </w:r>
                  <w:r w:rsidRPr="00E074F3">
                    <w:rPr>
                      <w:rFonts w:eastAsia="Times New Roman"/>
                      <w:i/>
                      <w:iCs/>
                      <w:sz w:val="20"/>
                      <w:szCs w:val="20"/>
                      <w:vertAlign w:val="subscript"/>
                    </w:rPr>
                    <w:t xml:space="preserve"> q, </w:t>
                  </w:r>
                  <w:r w:rsidRPr="00E074F3">
                    <w:rPr>
                      <w:rFonts w:eastAsia="Times New Roman"/>
                      <w:bCs/>
                      <w:i/>
                      <w:sz w:val="20"/>
                      <w:szCs w:val="20"/>
                      <w:vertAlign w:val="subscript"/>
                      <w:lang w:val="pt-BR"/>
                    </w:rPr>
                    <w:t>r</w:t>
                  </w:r>
                </w:p>
              </w:tc>
              <w:tc>
                <w:tcPr>
                  <w:tcW w:w="406" w:type="pct"/>
                  <w:tcBorders>
                    <w:top w:val="single" w:sz="4" w:space="0" w:color="auto"/>
                    <w:left w:val="single" w:sz="4" w:space="0" w:color="auto"/>
                    <w:bottom w:val="single" w:sz="4" w:space="0" w:color="auto"/>
                    <w:right w:val="single" w:sz="4" w:space="0" w:color="auto"/>
                  </w:tcBorders>
                  <w:hideMark/>
                </w:tcPr>
                <w:p w14:paraId="21DE6AA0"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MW</w:t>
                  </w:r>
                </w:p>
              </w:tc>
              <w:tc>
                <w:tcPr>
                  <w:tcW w:w="3443" w:type="pct"/>
                  <w:tcBorders>
                    <w:top w:val="single" w:sz="4" w:space="0" w:color="auto"/>
                    <w:left w:val="single" w:sz="4" w:space="0" w:color="auto"/>
                    <w:bottom w:val="single" w:sz="4" w:space="0" w:color="auto"/>
                    <w:right w:val="single" w:sz="4" w:space="0" w:color="auto"/>
                  </w:tcBorders>
                  <w:hideMark/>
                </w:tcPr>
                <w:p w14:paraId="6CAD4F11" w14:textId="77777777" w:rsidR="00B2439A" w:rsidRPr="00E074F3" w:rsidRDefault="00B2439A" w:rsidP="00B2439A">
                  <w:pPr>
                    <w:spacing w:after="60"/>
                    <w:rPr>
                      <w:rFonts w:eastAsia="Times New Roman"/>
                      <w:bCs/>
                      <w:sz w:val="20"/>
                      <w:szCs w:val="20"/>
                      <w:lang w:val="pt-BR"/>
                    </w:rPr>
                  </w:pPr>
                  <w:r w:rsidRPr="00E074F3">
                    <w:rPr>
                      <w:rFonts w:eastAsia="Times New Roman"/>
                      <w:bCs/>
                      <w:i/>
                      <w:sz w:val="20"/>
                      <w:szCs w:val="20"/>
                      <w:lang w:val="pt-BR"/>
                    </w:rPr>
                    <w:t>Real-Time Regulation Down Derated</w:t>
                  </w:r>
                  <w:r w:rsidRPr="00E074F3">
                    <w:rPr>
                      <w:rFonts w:eastAsia="Times New Roman"/>
                      <w:bCs/>
                      <w:sz w:val="20"/>
                      <w:szCs w:val="20"/>
                      <w:lang w:val="pt-BR"/>
                    </w:rPr>
                    <w:t xml:space="preserve"> </w:t>
                  </w:r>
                  <w:r w:rsidRPr="00E074F3">
                    <w:rPr>
                      <w:rFonts w:eastAsia="Times New Roman"/>
                      <w:bCs/>
                      <w:i/>
                      <w:sz w:val="20"/>
                      <w:szCs w:val="20"/>
                      <w:lang w:val="pt-BR"/>
                    </w:rPr>
                    <w:t>Quantity</w:t>
                  </w:r>
                  <w:r w:rsidRPr="00E074F3">
                    <w:rPr>
                      <w:rFonts w:eastAsia="Times New Roman"/>
                      <w:iCs/>
                      <w:sz w:val="20"/>
                      <w:szCs w:val="20"/>
                    </w:rPr>
                    <w:t>—</w:t>
                  </w:r>
                  <w:r w:rsidRPr="00E074F3">
                    <w:rPr>
                      <w:rFonts w:eastAsia="Times New Roman"/>
                      <w:bCs/>
                      <w:sz w:val="20"/>
                      <w:szCs w:val="20"/>
                      <w:lang w:val="pt-BR"/>
                    </w:rPr>
                    <w:t xml:space="preserve">The Reg-Down quantity manually reduced by ERCOT for the Resource </w:t>
                  </w:r>
                  <w:r w:rsidRPr="00E074F3">
                    <w:rPr>
                      <w:rFonts w:eastAsia="Times New Roman"/>
                      <w:bCs/>
                      <w:i/>
                      <w:sz w:val="20"/>
                      <w:szCs w:val="20"/>
                      <w:lang w:val="pt-BR"/>
                    </w:rPr>
                    <w:t xml:space="preserve">r </w:t>
                  </w:r>
                  <w:r w:rsidRPr="00E074F3">
                    <w:rPr>
                      <w:rFonts w:eastAsia="Times New Roman"/>
                      <w:bCs/>
                      <w:sz w:val="20"/>
                      <w:szCs w:val="20"/>
                      <w:lang w:val="pt-BR"/>
                    </w:rPr>
                    <w:t xml:space="preserve">represented by QSE </w:t>
                  </w:r>
                  <w:r w:rsidRPr="00E074F3">
                    <w:rPr>
                      <w:rFonts w:eastAsia="Times New Roman"/>
                      <w:bCs/>
                      <w:i/>
                      <w:sz w:val="20"/>
                      <w:szCs w:val="20"/>
                      <w:lang w:val="pt-BR"/>
                    </w:rPr>
                    <w:t>q</w:t>
                  </w:r>
                  <w:r w:rsidRPr="00E074F3">
                    <w:rPr>
                      <w:rFonts w:eastAsia="Times New Roman"/>
                      <w:bCs/>
                      <w:sz w:val="20"/>
                      <w:szCs w:val="20"/>
                      <w:lang w:val="pt-BR"/>
                    </w:rPr>
                    <w:t xml:space="preserve"> for the 15-minute Settlement Interval.  </w:t>
                  </w:r>
                  <w:r w:rsidRPr="00E074F3">
                    <w:rPr>
                      <w:rFonts w:eastAsia="Times New Roman"/>
                      <w:iCs/>
                      <w:sz w:val="20"/>
                      <w:szCs w:val="20"/>
                    </w:rPr>
                    <w:t xml:space="preserve">Where for a Combined Cycle Train, the Resource </w:t>
                  </w:r>
                  <w:r w:rsidRPr="00E074F3">
                    <w:rPr>
                      <w:rFonts w:eastAsia="Times New Roman"/>
                      <w:i/>
                      <w:iCs/>
                      <w:sz w:val="20"/>
                      <w:szCs w:val="20"/>
                    </w:rPr>
                    <w:t xml:space="preserve">r </w:t>
                  </w:r>
                  <w:r w:rsidRPr="00E074F3">
                    <w:rPr>
                      <w:rFonts w:eastAsia="Times New Roman"/>
                      <w:iCs/>
                      <w:sz w:val="20"/>
                      <w:szCs w:val="20"/>
                    </w:rPr>
                    <w:t>is the Combined Cycle Train.</w:t>
                  </w:r>
                </w:p>
              </w:tc>
            </w:tr>
            <w:tr w:rsidR="00B2439A" w:rsidRPr="00E074F3" w14:paraId="6BB6436D"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775F5903"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RTRRDQ</w:t>
                  </w:r>
                  <w:r w:rsidRPr="00E074F3">
                    <w:rPr>
                      <w:rFonts w:eastAsia="Times New Roman"/>
                      <w:i/>
                      <w:iCs/>
                      <w:sz w:val="20"/>
                      <w:szCs w:val="20"/>
                      <w:vertAlign w:val="subscript"/>
                    </w:rPr>
                    <w:t xml:space="preserve"> q, </w:t>
                  </w:r>
                  <w:r w:rsidRPr="00E074F3">
                    <w:rPr>
                      <w:rFonts w:eastAsia="Times New Roman"/>
                      <w:bCs/>
                      <w:i/>
                      <w:sz w:val="20"/>
                      <w:szCs w:val="20"/>
                      <w:vertAlign w:val="subscript"/>
                      <w:lang w:val="pt-BR"/>
                    </w:rPr>
                    <w:t>r</w:t>
                  </w:r>
                </w:p>
              </w:tc>
              <w:tc>
                <w:tcPr>
                  <w:tcW w:w="406" w:type="pct"/>
                  <w:tcBorders>
                    <w:top w:val="single" w:sz="4" w:space="0" w:color="auto"/>
                    <w:left w:val="single" w:sz="4" w:space="0" w:color="auto"/>
                    <w:bottom w:val="single" w:sz="4" w:space="0" w:color="auto"/>
                    <w:right w:val="single" w:sz="4" w:space="0" w:color="auto"/>
                  </w:tcBorders>
                  <w:hideMark/>
                </w:tcPr>
                <w:p w14:paraId="1FE6CE83"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MW</w:t>
                  </w:r>
                </w:p>
              </w:tc>
              <w:tc>
                <w:tcPr>
                  <w:tcW w:w="3443" w:type="pct"/>
                  <w:tcBorders>
                    <w:top w:val="single" w:sz="4" w:space="0" w:color="auto"/>
                    <w:left w:val="single" w:sz="4" w:space="0" w:color="auto"/>
                    <w:bottom w:val="single" w:sz="4" w:space="0" w:color="auto"/>
                    <w:right w:val="single" w:sz="4" w:space="0" w:color="auto"/>
                  </w:tcBorders>
                  <w:hideMark/>
                </w:tcPr>
                <w:p w14:paraId="748D4C55" w14:textId="77777777" w:rsidR="00B2439A" w:rsidRPr="00E074F3" w:rsidRDefault="00B2439A" w:rsidP="00B2439A">
                  <w:pPr>
                    <w:spacing w:after="60"/>
                    <w:rPr>
                      <w:rFonts w:eastAsia="Times New Roman"/>
                      <w:bCs/>
                      <w:sz w:val="20"/>
                      <w:szCs w:val="20"/>
                      <w:lang w:val="pt-BR"/>
                    </w:rPr>
                  </w:pPr>
                  <w:r w:rsidRPr="00E074F3">
                    <w:rPr>
                      <w:rFonts w:eastAsia="Times New Roman"/>
                      <w:bCs/>
                      <w:i/>
                      <w:sz w:val="20"/>
                      <w:szCs w:val="20"/>
                      <w:lang w:val="pt-BR"/>
                    </w:rPr>
                    <w:t>Real-Time Responsive Reserve Derated Quantity</w:t>
                  </w:r>
                  <w:r w:rsidRPr="00E074F3">
                    <w:rPr>
                      <w:rFonts w:eastAsia="Times New Roman"/>
                      <w:iCs/>
                      <w:sz w:val="20"/>
                      <w:szCs w:val="20"/>
                    </w:rPr>
                    <w:t>—</w:t>
                  </w:r>
                  <w:r w:rsidRPr="00E074F3">
                    <w:rPr>
                      <w:rFonts w:eastAsia="Times New Roman"/>
                      <w:bCs/>
                      <w:sz w:val="20"/>
                      <w:szCs w:val="20"/>
                      <w:lang w:val="pt-BR"/>
                    </w:rPr>
                    <w:t xml:space="preserve">The RRS quantity manually reduced by ERCOT for the Resource </w:t>
                  </w:r>
                  <w:r w:rsidRPr="00E074F3">
                    <w:rPr>
                      <w:rFonts w:eastAsia="Times New Roman"/>
                      <w:bCs/>
                      <w:i/>
                      <w:sz w:val="20"/>
                      <w:szCs w:val="20"/>
                      <w:lang w:val="pt-BR"/>
                    </w:rPr>
                    <w:t xml:space="preserve">r </w:t>
                  </w:r>
                  <w:r w:rsidRPr="00E074F3">
                    <w:rPr>
                      <w:rFonts w:eastAsia="Times New Roman"/>
                      <w:bCs/>
                      <w:sz w:val="20"/>
                      <w:szCs w:val="20"/>
                      <w:lang w:val="pt-BR"/>
                    </w:rPr>
                    <w:t xml:space="preserve">represented by QSE </w:t>
                  </w:r>
                  <w:r w:rsidRPr="00E074F3">
                    <w:rPr>
                      <w:rFonts w:eastAsia="Times New Roman"/>
                      <w:bCs/>
                      <w:i/>
                      <w:sz w:val="20"/>
                      <w:szCs w:val="20"/>
                      <w:lang w:val="pt-BR"/>
                    </w:rPr>
                    <w:t>q</w:t>
                  </w:r>
                  <w:r w:rsidRPr="00E074F3">
                    <w:rPr>
                      <w:rFonts w:eastAsia="Times New Roman"/>
                      <w:bCs/>
                      <w:sz w:val="20"/>
                      <w:szCs w:val="20"/>
                      <w:lang w:val="pt-BR"/>
                    </w:rPr>
                    <w:t xml:space="preserve"> for the 15-minute Settlement Interval.</w:t>
                  </w:r>
                  <w:r w:rsidRPr="00E074F3">
                    <w:rPr>
                      <w:rFonts w:eastAsia="Times New Roman"/>
                      <w:iCs/>
                      <w:sz w:val="20"/>
                      <w:szCs w:val="20"/>
                    </w:rPr>
                    <w:t xml:space="preserve">  Where for a Combined Cycle Train, the Resource </w:t>
                  </w:r>
                  <w:r w:rsidRPr="00E074F3">
                    <w:rPr>
                      <w:rFonts w:eastAsia="Times New Roman"/>
                      <w:i/>
                      <w:iCs/>
                      <w:sz w:val="20"/>
                      <w:szCs w:val="20"/>
                    </w:rPr>
                    <w:t xml:space="preserve">r </w:t>
                  </w:r>
                  <w:r w:rsidRPr="00E074F3">
                    <w:rPr>
                      <w:rFonts w:eastAsia="Times New Roman"/>
                      <w:iCs/>
                      <w:sz w:val="20"/>
                      <w:szCs w:val="20"/>
                    </w:rPr>
                    <w:t>is the Combined Cycle Train.</w:t>
                  </w:r>
                </w:p>
              </w:tc>
            </w:tr>
            <w:tr w:rsidR="00B2439A" w:rsidRPr="00E074F3" w14:paraId="0C766481"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4A4591D3"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RTECRDQ</w:t>
                  </w:r>
                  <w:r w:rsidRPr="00E074F3">
                    <w:rPr>
                      <w:rFonts w:eastAsia="Times New Roman"/>
                      <w:i/>
                      <w:iCs/>
                      <w:sz w:val="20"/>
                      <w:szCs w:val="20"/>
                      <w:vertAlign w:val="subscript"/>
                    </w:rPr>
                    <w:t xml:space="preserve"> q, </w:t>
                  </w:r>
                  <w:r w:rsidRPr="00E074F3">
                    <w:rPr>
                      <w:rFonts w:eastAsia="Times New Roman"/>
                      <w:bCs/>
                      <w:i/>
                      <w:sz w:val="20"/>
                      <w:szCs w:val="20"/>
                      <w:vertAlign w:val="subscript"/>
                      <w:lang w:val="pt-BR"/>
                    </w:rPr>
                    <w:t>r</w:t>
                  </w:r>
                </w:p>
              </w:tc>
              <w:tc>
                <w:tcPr>
                  <w:tcW w:w="406" w:type="pct"/>
                  <w:tcBorders>
                    <w:top w:val="single" w:sz="4" w:space="0" w:color="auto"/>
                    <w:left w:val="single" w:sz="4" w:space="0" w:color="auto"/>
                    <w:bottom w:val="single" w:sz="4" w:space="0" w:color="auto"/>
                    <w:right w:val="single" w:sz="4" w:space="0" w:color="auto"/>
                  </w:tcBorders>
                  <w:hideMark/>
                </w:tcPr>
                <w:p w14:paraId="69F834C6"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MW</w:t>
                  </w:r>
                </w:p>
              </w:tc>
              <w:tc>
                <w:tcPr>
                  <w:tcW w:w="3443" w:type="pct"/>
                  <w:tcBorders>
                    <w:top w:val="single" w:sz="4" w:space="0" w:color="auto"/>
                    <w:left w:val="single" w:sz="4" w:space="0" w:color="auto"/>
                    <w:bottom w:val="single" w:sz="4" w:space="0" w:color="auto"/>
                    <w:right w:val="single" w:sz="4" w:space="0" w:color="auto"/>
                  </w:tcBorders>
                  <w:hideMark/>
                </w:tcPr>
                <w:p w14:paraId="720D8A0F" w14:textId="77777777" w:rsidR="00B2439A" w:rsidRPr="00E074F3" w:rsidRDefault="00B2439A" w:rsidP="00B2439A">
                  <w:pPr>
                    <w:spacing w:after="60"/>
                    <w:rPr>
                      <w:rFonts w:eastAsia="Times New Roman"/>
                      <w:bCs/>
                      <w:sz w:val="20"/>
                      <w:szCs w:val="20"/>
                      <w:lang w:val="pt-BR"/>
                    </w:rPr>
                  </w:pPr>
                  <w:r w:rsidRPr="00E074F3">
                    <w:rPr>
                      <w:rFonts w:eastAsia="Times New Roman"/>
                      <w:bCs/>
                      <w:i/>
                      <w:sz w:val="20"/>
                      <w:szCs w:val="20"/>
                      <w:lang w:val="pt-BR"/>
                    </w:rPr>
                    <w:t>Real-Time ERCOT Contingency Reserve Service Derated Quantity</w:t>
                  </w:r>
                  <w:r w:rsidRPr="00E074F3">
                    <w:rPr>
                      <w:rFonts w:eastAsia="Times New Roman"/>
                      <w:iCs/>
                      <w:sz w:val="20"/>
                      <w:szCs w:val="20"/>
                    </w:rPr>
                    <w:t>—</w:t>
                  </w:r>
                  <w:r w:rsidRPr="00E074F3">
                    <w:rPr>
                      <w:rFonts w:eastAsia="Times New Roman"/>
                      <w:bCs/>
                      <w:sz w:val="20"/>
                      <w:szCs w:val="20"/>
                      <w:lang w:val="pt-BR"/>
                    </w:rPr>
                    <w:t xml:space="preserve">The ECRS quantity manually reduced by ERCOT for the Resource </w:t>
                  </w:r>
                  <w:r w:rsidRPr="00E074F3">
                    <w:rPr>
                      <w:rFonts w:eastAsia="Times New Roman"/>
                      <w:bCs/>
                      <w:i/>
                      <w:sz w:val="20"/>
                      <w:szCs w:val="20"/>
                      <w:lang w:val="pt-BR"/>
                    </w:rPr>
                    <w:t xml:space="preserve">r </w:t>
                  </w:r>
                  <w:r w:rsidRPr="00E074F3">
                    <w:rPr>
                      <w:rFonts w:eastAsia="Times New Roman"/>
                      <w:bCs/>
                      <w:sz w:val="20"/>
                      <w:szCs w:val="20"/>
                      <w:lang w:val="pt-BR"/>
                    </w:rPr>
                    <w:t xml:space="preserve">represented by QSE </w:t>
                  </w:r>
                  <w:r w:rsidRPr="00E074F3">
                    <w:rPr>
                      <w:rFonts w:eastAsia="Times New Roman"/>
                      <w:bCs/>
                      <w:i/>
                      <w:sz w:val="20"/>
                      <w:szCs w:val="20"/>
                      <w:lang w:val="pt-BR"/>
                    </w:rPr>
                    <w:t>q</w:t>
                  </w:r>
                  <w:r w:rsidRPr="00E074F3">
                    <w:rPr>
                      <w:rFonts w:eastAsia="Times New Roman"/>
                      <w:bCs/>
                      <w:sz w:val="20"/>
                      <w:szCs w:val="20"/>
                      <w:lang w:val="pt-BR"/>
                    </w:rPr>
                    <w:t xml:space="preserve"> for the 15-minute Settlement Interval.  </w:t>
                  </w:r>
                  <w:r w:rsidRPr="00E074F3">
                    <w:rPr>
                      <w:rFonts w:eastAsia="Times New Roman"/>
                      <w:iCs/>
                      <w:sz w:val="20"/>
                      <w:szCs w:val="20"/>
                    </w:rPr>
                    <w:t xml:space="preserve">Where for a Combined Cycle Train, the Resource </w:t>
                  </w:r>
                  <w:r w:rsidRPr="00E074F3">
                    <w:rPr>
                      <w:rFonts w:eastAsia="Times New Roman"/>
                      <w:i/>
                      <w:iCs/>
                      <w:sz w:val="20"/>
                      <w:szCs w:val="20"/>
                    </w:rPr>
                    <w:t xml:space="preserve">r </w:t>
                  </w:r>
                  <w:r w:rsidRPr="00E074F3">
                    <w:rPr>
                      <w:rFonts w:eastAsia="Times New Roman"/>
                      <w:iCs/>
                      <w:sz w:val="20"/>
                      <w:szCs w:val="20"/>
                    </w:rPr>
                    <w:t>is the Combined Cycle Train.</w:t>
                  </w:r>
                </w:p>
              </w:tc>
            </w:tr>
            <w:tr w:rsidR="00B2439A" w:rsidRPr="00E074F3" w14:paraId="1DD08144"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34FA5080"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RTNSDQ</w:t>
                  </w:r>
                  <w:r w:rsidRPr="00E074F3">
                    <w:rPr>
                      <w:rFonts w:eastAsia="Times New Roman"/>
                      <w:i/>
                      <w:iCs/>
                      <w:sz w:val="20"/>
                      <w:szCs w:val="20"/>
                      <w:vertAlign w:val="subscript"/>
                    </w:rPr>
                    <w:t xml:space="preserve"> q, </w:t>
                  </w:r>
                  <w:r w:rsidRPr="00E074F3">
                    <w:rPr>
                      <w:rFonts w:eastAsia="Times New Roman"/>
                      <w:bCs/>
                      <w:i/>
                      <w:sz w:val="20"/>
                      <w:szCs w:val="20"/>
                      <w:vertAlign w:val="subscript"/>
                      <w:lang w:val="pt-BR"/>
                    </w:rPr>
                    <w:t>r</w:t>
                  </w:r>
                </w:p>
              </w:tc>
              <w:tc>
                <w:tcPr>
                  <w:tcW w:w="406" w:type="pct"/>
                  <w:tcBorders>
                    <w:top w:val="single" w:sz="4" w:space="0" w:color="auto"/>
                    <w:left w:val="single" w:sz="4" w:space="0" w:color="auto"/>
                    <w:bottom w:val="single" w:sz="4" w:space="0" w:color="auto"/>
                    <w:right w:val="single" w:sz="4" w:space="0" w:color="auto"/>
                  </w:tcBorders>
                  <w:hideMark/>
                </w:tcPr>
                <w:p w14:paraId="01EF1BB7" w14:textId="77777777" w:rsidR="00B2439A" w:rsidRPr="00E074F3" w:rsidRDefault="00B2439A" w:rsidP="00B2439A">
                  <w:pPr>
                    <w:spacing w:after="60"/>
                    <w:rPr>
                      <w:rFonts w:eastAsia="Times New Roman"/>
                      <w:bCs/>
                      <w:sz w:val="20"/>
                      <w:szCs w:val="20"/>
                      <w:lang w:val="pt-BR"/>
                    </w:rPr>
                  </w:pPr>
                  <w:r w:rsidRPr="00E074F3">
                    <w:rPr>
                      <w:rFonts w:eastAsia="Times New Roman"/>
                      <w:bCs/>
                      <w:sz w:val="20"/>
                      <w:szCs w:val="20"/>
                      <w:lang w:val="pt-BR"/>
                    </w:rPr>
                    <w:t>MW</w:t>
                  </w:r>
                </w:p>
              </w:tc>
              <w:tc>
                <w:tcPr>
                  <w:tcW w:w="3443" w:type="pct"/>
                  <w:tcBorders>
                    <w:top w:val="single" w:sz="4" w:space="0" w:color="auto"/>
                    <w:left w:val="single" w:sz="4" w:space="0" w:color="auto"/>
                    <w:bottom w:val="single" w:sz="4" w:space="0" w:color="auto"/>
                    <w:right w:val="single" w:sz="4" w:space="0" w:color="auto"/>
                  </w:tcBorders>
                  <w:hideMark/>
                </w:tcPr>
                <w:p w14:paraId="4D06ED75" w14:textId="77777777" w:rsidR="00B2439A" w:rsidRPr="00E074F3" w:rsidRDefault="00B2439A" w:rsidP="00B2439A">
                  <w:pPr>
                    <w:spacing w:after="60"/>
                    <w:rPr>
                      <w:rFonts w:eastAsia="Times New Roman"/>
                      <w:bCs/>
                      <w:sz w:val="20"/>
                      <w:szCs w:val="20"/>
                      <w:lang w:val="pt-BR"/>
                    </w:rPr>
                  </w:pPr>
                  <w:r w:rsidRPr="00E074F3">
                    <w:rPr>
                      <w:rFonts w:eastAsia="Times New Roman"/>
                      <w:bCs/>
                      <w:i/>
                      <w:sz w:val="20"/>
                      <w:szCs w:val="20"/>
                      <w:lang w:val="pt-BR"/>
                    </w:rPr>
                    <w:t>Real-Time Non-Spin Derated Quantity</w:t>
                  </w:r>
                  <w:r w:rsidRPr="00E074F3">
                    <w:rPr>
                      <w:rFonts w:eastAsia="Times New Roman"/>
                      <w:iCs/>
                      <w:sz w:val="20"/>
                      <w:szCs w:val="20"/>
                    </w:rPr>
                    <w:t>—</w:t>
                  </w:r>
                  <w:r w:rsidRPr="00E074F3">
                    <w:rPr>
                      <w:rFonts w:eastAsia="Times New Roman"/>
                      <w:bCs/>
                      <w:sz w:val="20"/>
                      <w:szCs w:val="20"/>
                      <w:lang w:val="pt-BR"/>
                    </w:rPr>
                    <w:t xml:space="preserve">The Non-Spin quantity manually reduced by ERCOT for the Resource </w:t>
                  </w:r>
                  <w:r w:rsidRPr="00E074F3">
                    <w:rPr>
                      <w:rFonts w:eastAsia="Times New Roman"/>
                      <w:bCs/>
                      <w:i/>
                      <w:sz w:val="20"/>
                      <w:szCs w:val="20"/>
                      <w:lang w:val="pt-BR"/>
                    </w:rPr>
                    <w:t xml:space="preserve">r </w:t>
                  </w:r>
                  <w:r w:rsidRPr="00E074F3">
                    <w:rPr>
                      <w:rFonts w:eastAsia="Times New Roman"/>
                      <w:bCs/>
                      <w:sz w:val="20"/>
                      <w:szCs w:val="20"/>
                      <w:lang w:val="pt-BR"/>
                    </w:rPr>
                    <w:t xml:space="preserve">represented by QSE </w:t>
                  </w:r>
                  <w:r w:rsidRPr="00E074F3">
                    <w:rPr>
                      <w:rFonts w:eastAsia="Times New Roman"/>
                      <w:bCs/>
                      <w:i/>
                      <w:sz w:val="20"/>
                      <w:szCs w:val="20"/>
                      <w:lang w:val="pt-BR"/>
                    </w:rPr>
                    <w:t>q</w:t>
                  </w:r>
                  <w:r w:rsidRPr="00E074F3">
                    <w:rPr>
                      <w:rFonts w:eastAsia="Times New Roman"/>
                      <w:bCs/>
                      <w:sz w:val="20"/>
                      <w:szCs w:val="20"/>
                      <w:lang w:val="pt-BR"/>
                    </w:rPr>
                    <w:t xml:space="preserve"> for the 15-minute Settlement Interval.</w:t>
                  </w:r>
                  <w:r w:rsidRPr="00E074F3">
                    <w:rPr>
                      <w:rFonts w:eastAsia="Times New Roman"/>
                      <w:iCs/>
                      <w:sz w:val="20"/>
                      <w:szCs w:val="20"/>
                    </w:rPr>
                    <w:t xml:space="preserve">  Where for a Combined Cycle Train, the Resource </w:t>
                  </w:r>
                  <w:r w:rsidRPr="00E074F3">
                    <w:rPr>
                      <w:rFonts w:eastAsia="Times New Roman"/>
                      <w:i/>
                      <w:iCs/>
                      <w:sz w:val="20"/>
                      <w:szCs w:val="20"/>
                    </w:rPr>
                    <w:t xml:space="preserve">r </w:t>
                  </w:r>
                  <w:r w:rsidRPr="00E074F3">
                    <w:rPr>
                      <w:rFonts w:eastAsia="Times New Roman"/>
                      <w:iCs/>
                      <w:sz w:val="20"/>
                      <w:szCs w:val="20"/>
                    </w:rPr>
                    <w:t>is the Combined Cycle Train.</w:t>
                  </w:r>
                </w:p>
              </w:tc>
            </w:tr>
            <w:tr w:rsidR="00B2439A" w:rsidRPr="00E074F3" w14:paraId="432FCF6D" w14:textId="77777777" w:rsidTr="00B2439A">
              <w:trPr>
                <w:ins w:id="1781" w:author="ERCOT" w:date="2025-07-28T14:06:00Z"/>
              </w:trPr>
              <w:tc>
                <w:tcPr>
                  <w:tcW w:w="1151" w:type="pct"/>
                  <w:tcBorders>
                    <w:top w:val="single" w:sz="4" w:space="0" w:color="auto"/>
                    <w:left w:val="single" w:sz="4" w:space="0" w:color="auto"/>
                    <w:bottom w:val="single" w:sz="4" w:space="0" w:color="auto"/>
                    <w:right w:val="single" w:sz="4" w:space="0" w:color="auto"/>
                  </w:tcBorders>
                </w:tcPr>
                <w:p w14:paraId="1A9B4E9F" w14:textId="4416B43F" w:rsidR="00B2439A" w:rsidRPr="00E074F3" w:rsidRDefault="00B2439A" w:rsidP="00B2439A">
                  <w:pPr>
                    <w:spacing w:after="60"/>
                    <w:rPr>
                      <w:ins w:id="1782" w:author="ERCOT" w:date="2025-07-28T14:06:00Z" w16du:dateUtc="2025-07-28T19:06:00Z"/>
                      <w:rFonts w:eastAsia="Times New Roman"/>
                      <w:bCs/>
                      <w:sz w:val="20"/>
                      <w:szCs w:val="20"/>
                      <w:lang w:val="pt-BR"/>
                    </w:rPr>
                  </w:pPr>
                  <w:ins w:id="1783" w:author="ERCOT" w:date="2025-07-28T14:06:00Z" w16du:dateUtc="2025-07-28T19:06:00Z">
                    <w:r w:rsidRPr="00E074F3">
                      <w:rPr>
                        <w:rFonts w:eastAsia="Times New Roman"/>
                        <w:bCs/>
                        <w:sz w:val="20"/>
                        <w:szCs w:val="20"/>
                        <w:lang w:val="pt-BR"/>
                      </w:rPr>
                      <w:t>RT</w:t>
                    </w:r>
                    <w:r>
                      <w:rPr>
                        <w:rFonts w:eastAsia="Times New Roman"/>
                        <w:bCs/>
                        <w:sz w:val="20"/>
                        <w:szCs w:val="20"/>
                        <w:lang w:val="pt-BR"/>
                      </w:rPr>
                      <w:t>DRR</w:t>
                    </w:r>
                    <w:r w:rsidRPr="00E074F3">
                      <w:rPr>
                        <w:rFonts w:eastAsia="Times New Roman"/>
                        <w:bCs/>
                        <w:sz w:val="20"/>
                        <w:szCs w:val="20"/>
                        <w:lang w:val="pt-BR"/>
                      </w:rPr>
                      <w:t>DQ</w:t>
                    </w:r>
                    <w:r w:rsidRPr="00E074F3">
                      <w:rPr>
                        <w:rFonts w:eastAsia="Times New Roman"/>
                        <w:i/>
                        <w:iCs/>
                        <w:sz w:val="20"/>
                        <w:szCs w:val="20"/>
                        <w:vertAlign w:val="subscript"/>
                      </w:rPr>
                      <w:t xml:space="preserve"> q, </w:t>
                    </w:r>
                    <w:r w:rsidRPr="00E074F3">
                      <w:rPr>
                        <w:rFonts w:eastAsia="Times New Roman"/>
                        <w:bCs/>
                        <w:i/>
                        <w:sz w:val="20"/>
                        <w:szCs w:val="20"/>
                        <w:vertAlign w:val="subscript"/>
                        <w:lang w:val="pt-BR"/>
                      </w:rPr>
                      <w:t>r</w:t>
                    </w:r>
                  </w:ins>
                </w:p>
              </w:tc>
              <w:tc>
                <w:tcPr>
                  <w:tcW w:w="406" w:type="pct"/>
                  <w:tcBorders>
                    <w:top w:val="single" w:sz="4" w:space="0" w:color="auto"/>
                    <w:left w:val="single" w:sz="4" w:space="0" w:color="auto"/>
                    <w:bottom w:val="single" w:sz="4" w:space="0" w:color="auto"/>
                    <w:right w:val="single" w:sz="4" w:space="0" w:color="auto"/>
                  </w:tcBorders>
                </w:tcPr>
                <w:p w14:paraId="5323DCC9" w14:textId="637E548C" w:rsidR="00B2439A" w:rsidRPr="00E074F3" w:rsidRDefault="00B2439A" w:rsidP="00B2439A">
                  <w:pPr>
                    <w:spacing w:after="60"/>
                    <w:rPr>
                      <w:ins w:id="1784" w:author="ERCOT" w:date="2025-07-28T14:06:00Z" w16du:dateUtc="2025-07-28T19:06:00Z"/>
                      <w:rFonts w:eastAsia="Times New Roman"/>
                      <w:bCs/>
                      <w:sz w:val="20"/>
                      <w:szCs w:val="20"/>
                      <w:lang w:val="pt-BR"/>
                    </w:rPr>
                  </w:pPr>
                  <w:ins w:id="1785" w:author="ERCOT" w:date="2025-07-28T14:06:00Z" w16du:dateUtc="2025-07-28T19:06:00Z">
                    <w:r>
                      <w:rPr>
                        <w:rFonts w:eastAsia="Times New Roman"/>
                        <w:bCs/>
                        <w:sz w:val="20"/>
                        <w:szCs w:val="20"/>
                        <w:lang w:val="pt-BR"/>
                      </w:rPr>
                      <w:t>MW</w:t>
                    </w:r>
                  </w:ins>
                </w:p>
              </w:tc>
              <w:tc>
                <w:tcPr>
                  <w:tcW w:w="3443" w:type="pct"/>
                  <w:tcBorders>
                    <w:top w:val="single" w:sz="4" w:space="0" w:color="auto"/>
                    <w:left w:val="single" w:sz="4" w:space="0" w:color="auto"/>
                    <w:bottom w:val="single" w:sz="4" w:space="0" w:color="auto"/>
                    <w:right w:val="single" w:sz="4" w:space="0" w:color="auto"/>
                  </w:tcBorders>
                </w:tcPr>
                <w:p w14:paraId="21D9FF9C" w14:textId="35E7B06B" w:rsidR="00B2439A" w:rsidRPr="00E074F3" w:rsidRDefault="00B2439A" w:rsidP="00B2439A">
                  <w:pPr>
                    <w:spacing w:after="60"/>
                    <w:rPr>
                      <w:ins w:id="1786" w:author="ERCOT" w:date="2025-07-28T14:06:00Z" w16du:dateUtc="2025-07-28T19:06:00Z"/>
                      <w:rFonts w:eastAsia="Times New Roman"/>
                      <w:bCs/>
                      <w:i/>
                      <w:sz w:val="20"/>
                      <w:szCs w:val="20"/>
                      <w:lang w:val="pt-BR"/>
                    </w:rPr>
                  </w:pPr>
                  <w:ins w:id="1787" w:author="ERCOT" w:date="2025-07-28T14:06:00Z" w16du:dateUtc="2025-07-28T19:06:00Z">
                    <w:r w:rsidRPr="00E074F3">
                      <w:rPr>
                        <w:rFonts w:eastAsia="Times New Roman"/>
                        <w:bCs/>
                        <w:i/>
                        <w:sz w:val="20"/>
                        <w:szCs w:val="20"/>
                        <w:lang w:val="pt-BR"/>
                      </w:rPr>
                      <w:t xml:space="preserve">Real-Time </w:t>
                    </w:r>
                    <w:r>
                      <w:rPr>
                        <w:rFonts w:eastAsia="Times New Roman"/>
                        <w:bCs/>
                        <w:i/>
                        <w:sz w:val="20"/>
                        <w:szCs w:val="20"/>
                        <w:lang w:val="pt-BR"/>
                      </w:rPr>
                      <w:t>Dispatchable Reliability Reserve Service</w:t>
                    </w:r>
                    <w:r w:rsidRPr="00E074F3">
                      <w:rPr>
                        <w:rFonts w:eastAsia="Times New Roman"/>
                        <w:bCs/>
                        <w:i/>
                        <w:sz w:val="20"/>
                        <w:szCs w:val="20"/>
                        <w:lang w:val="pt-BR"/>
                      </w:rPr>
                      <w:t xml:space="preserve"> Derated Quantity</w:t>
                    </w:r>
                    <w:r w:rsidRPr="00E074F3">
                      <w:rPr>
                        <w:rFonts w:eastAsia="Times New Roman"/>
                        <w:iCs/>
                        <w:sz w:val="20"/>
                        <w:szCs w:val="20"/>
                      </w:rPr>
                      <w:t>—</w:t>
                    </w:r>
                    <w:r w:rsidRPr="00E074F3">
                      <w:rPr>
                        <w:rFonts w:eastAsia="Times New Roman"/>
                        <w:bCs/>
                        <w:sz w:val="20"/>
                        <w:szCs w:val="20"/>
                        <w:lang w:val="pt-BR"/>
                      </w:rPr>
                      <w:t xml:space="preserve">The </w:t>
                    </w:r>
                    <w:r>
                      <w:rPr>
                        <w:rFonts w:eastAsia="Times New Roman"/>
                        <w:bCs/>
                        <w:sz w:val="20"/>
                        <w:szCs w:val="20"/>
                        <w:lang w:val="pt-BR"/>
                      </w:rPr>
                      <w:t>DRRS</w:t>
                    </w:r>
                    <w:r w:rsidRPr="00E074F3">
                      <w:rPr>
                        <w:rFonts w:eastAsia="Times New Roman"/>
                        <w:bCs/>
                        <w:sz w:val="20"/>
                        <w:szCs w:val="20"/>
                        <w:lang w:val="pt-BR"/>
                      </w:rPr>
                      <w:t xml:space="preserve"> quantity manually reduced by ERCOT for the Resource </w:t>
                    </w:r>
                    <w:r w:rsidRPr="00E074F3">
                      <w:rPr>
                        <w:rFonts w:eastAsia="Times New Roman"/>
                        <w:bCs/>
                        <w:i/>
                        <w:sz w:val="20"/>
                        <w:szCs w:val="20"/>
                        <w:lang w:val="pt-BR"/>
                      </w:rPr>
                      <w:t xml:space="preserve">r </w:t>
                    </w:r>
                    <w:r w:rsidRPr="00E074F3">
                      <w:rPr>
                        <w:rFonts w:eastAsia="Times New Roman"/>
                        <w:bCs/>
                        <w:sz w:val="20"/>
                        <w:szCs w:val="20"/>
                        <w:lang w:val="pt-BR"/>
                      </w:rPr>
                      <w:t xml:space="preserve">represented by QSE </w:t>
                    </w:r>
                    <w:r w:rsidRPr="00E074F3">
                      <w:rPr>
                        <w:rFonts w:eastAsia="Times New Roman"/>
                        <w:bCs/>
                        <w:i/>
                        <w:sz w:val="20"/>
                        <w:szCs w:val="20"/>
                        <w:lang w:val="pt-BR"/>
                      </w:rPr>
                      <w:t>q</w:t>
                    </w:r>
                    <w:r w:rsidRPr="00E074F3">
                      <w:rPr>
                        <w:rFonts w:eastAsia="Times New Roman"/>
                        <w:bCs/>
                        <w:sz w:val="20"/>
                        <w:szCs w:val="20"/>
                        <w:lang w:val="pt-BR"/>
                      </w:rPr>
                      <w:t xml:space="preserve"> for the 15-minute Settlement Interval.</w:t>
                    </w:r>
                    <w:r w:rsidRPr="00E074F3">
                      <w:rPr>
                        <w:rFonts w:eastAsia="Times New Roman"/>
                        <w:iCs/>
                        <w:sz w:val="20"/>
                        <w:szCs w:val="20"/>
                      </w:rPr>
                      <w:t xml:space="preserve">  Where for a Combined Cycle Train, the Resource </w:t>
                    </w:r>
                    <w:r w:rsidRPr="00E074F3">
                      <w:rPr>
                        <w:rFonts w:eastAsia="Times New Roman"/>
                        <w:i/>
                        <w:iCs/>
                        <w:sz w:val="20"/>
                        <w:szCs w:val="20"/>
                      </w:rPr>
                      <w:t xml:space="preserve">r </w:t>
                    </w:r>
                    <w:r w:rsidRPr="00E074F3">
                      <w:rPr>
                        <w:rFonts w:eastAsia="Times New Roman"/>
                        <w:iCs/>
                        <w:sz w:val="20"/>
                        <w:szCs w:val="20"/>
                      </w:rPr>
                      <w:t>is the Combined Cycle Train.</w:t>
                    </w:r>
                  </w:ins>
                </w:p>
              </w:tc>
            </w:tr>
            <w:tr w:rsidR="00B2439A" w:rsidRPr="00E074F3" w14:paraId="30500E18" w14:textId="77777777" w:rsidTr="008F5A23">
              <w:tc>
                <w:tcPr>
                  <w:tcW w:w="1151" w:type="pct"/>
                  <w:tcBorders>
                    <w:top w:val="single" w:sz="4" w:space="0" w:color="auto"/>
                    <w:left w:val="single" w:sz="4" w:space="0" w:color="auto"/>
                    <w:bottom w:val="single" w:sz="4" w:space="0" w:color="auto"/>
                    <w:right w:val="single" w:sz="4" w:space="0" w:color="auto"/>
                  </w:tcBorders>
                  <w:hideMark/>
                </w:tcPr>
                <w:p w14:paraId="62FBDD6D" w14:textId="77777777" w:rsidR="00B2439A" w:rsidRPr="00E074F3" w:rsidRDefault="00B2439A" w:rsidP="00B2439A">
                  <w:pPr>
                    <w:spacing w:after="60"/>
                    <w:rPr>
                      <w:rFonts w:eastAsia="Times New Roman"/>
                      <w:bCs/>
                      <w:sz w:val="20"/>
                      <w:szCs w:val="20"/>
                      <w:lang w:val="pt-BR"/>
                    </w:rPr>
                  </w:pPr>
                  <w:r w:rsidRPr="00E074F3">
                    <w:rPr>
                      <w:rFonts w:eastAsia="Times New Roman"/>
                      <w:i/>
                      <w:sz w:val="20"/>
                      <w:szCs w:val="20"/>
                    </w:rPr>
                    <w:t>q</w:t>
                  </w:r>
                </w:p>
              </w:tc>
              <w:tc>
                <w:tcPr>
                  <w:tcW w:w="406" w:type="pct"/>
                  <w:tcBorders>
                    <w:top w:val="single" w:sz="4" w:space="0" w:color="auto"/>
                    <w:left w:val="single" w:sz="4" w:space="0" w:color="auto"/>
                    <w:bottom w:val="single" w:sz="4" w:space="0" w:color="auto"/>
                    <w:right w:val="single" w:sz="4" w:space="0" w:color="auto"/>
                  </w:tcBorders>
                  <w:hideMark/>
                </w:tcPr>
                <w:p w14:paraId="736A82A0" w14:textId="77777777" w:rsidR="00B2439A" w:rsidRPr="00E074F3" w:rsidRDefault="00B2439A" w:rsidP="00B2439A">
                  <w:pPr>
                    <w:spacing w:after="60"/>
                    <w:rPr>
                      <w:rFonts w:eastAsia="Times New Roman"/>
                      <w:bCs/>
                      <w:sz w:val="20"/>
                      <w:szCs w:val="20"/>
                      <w:lang w:val="pt-BR"/>
                    </w:rPr>
                  </w:pPr>
                  <w:r w:rsidRPr="00E074F3">
                    <w:rPr>
                      <w:rFonts w:eastAsia="Times New Roman"/>
                      <w:sz w:val="20"/>
                      <w:szCs w:val="20"/>
                    </w:rPr>
                    <w:t>none</w:t>
                  </w:r>
                </w:p>
              </w:tc>
              <w:tc>
                <w:tcPr>
                  <w:tcW w:w="3443" w:type="pct"/>
                  <w:tcBorders>
                    <w:top w:val="single" w:sz="4" w:space="0" w:color="auto"/>
                    <w:left w:val="single" w:sz="4" w:space="0" w:color="auto"/>
                    <w:bottom w:val="single" w:sz="4" w:space="0" w:color="auto"/>
                    <w:right w:val="single" w:sz="4" w:space="0" w:color="auto"/>
                  </w:tcBorders>
                  <w:hideMark/>
                </w:tcPr>
                <w:p w14:paraId="582220C5" w14:textId="77777777" w:rsidR="00B2439A" w:rsidRPr="00E074F3" w:rsidRDefault="00B2439A" w:rsidP="00B2439A">
                  <w:pPr>
                    <w:spacing w:after="60"/>
                    <w:rPr>
                      <w:rFonts w:eastAsia="Times New Roman"/>
                      <w:bCs/>
                      <w:i/>
                      <w:sz w:val="20"/>
                      <w:szCs w:val="20"/>
                      <w:lang w:val="pt-BR"/>
                    </w:rPr>
                  </w:pPr>
                  <w:r w:rsidRPr="00E074F3">
                    <w:rPr>
                      <w:rFonts w:eastAsia="Times New Roman"/>
                      <w:sz w:val="20"/>
                      <w:szCs w:val="20"/>
                    </w:rPr>
                    <w:t>A QSE.</w:t>
                  </w:r>
                </w:p>
              </w:tc>
            </w:tr>
            <w:tr w:rsidR="00B2439A" w:rsidRPr="00E074F3" w14:paraId="358B8EEE" w14:textId="77777777" w:rsidTr="008F5A23">
              <w:trPr>
                <w:trHeight w:val="89"/>
              </w:trPr>
              <w:tc>
                <w:tcPr>
                  <w:tcW w:w="1151" w:type="pct"/>
                  <w:tcBorders>
                    <w:top w:val="single" w:sz="4" w:space="0" w:color="auto"/>
                    <w:left w:val="single" w:sz="4" w:space="0" w:color="auto"/>
                    <w:bottom w:val="single" w:sz="4" w:space="0" w:color="auto"/>
                    <w:right w:val="single" w:sz="4" w:space="0" w:color="auto"/>
                  </w:tcBorders>
                  <w:hideMark/>
                </w:tcPr>
                <w:p w14:paraId="0A39711C" w14:textId="77777777" w:rsidR="00B2439A" w:rsidRPr="00E074F3" w:rsidRDefault="00B2439A" w:rsidP="00B2439A">
                  <w:pPr>
                    <w:spacing w:after="60"/>
                    <w:rPr>
                      <w:rFonts w:eastAsia="Times New Roman"/>
                      <w:i/>
                      <w:sz w:val="20"/>
                    </w:rPr>
                  </w:pPr>
                  <w:r w:rsidRPr="00E074F3">
                    <w:rPr>
                      <w:rFonts w:eastAsia="Times New Roman"/>
                      <w:i/>
                      <w:sz w:val="20"/>
                      <w:szCs w:val="20"/>
                    </w:rPr>
                    <w:t>r</w:t>
                  </w:r>
                </w:p>
              </w:tc>
              <w:tc>
                <w:tcPr>
                  <w:tcW w:w="406" w:type="pct"/>
                  <w:tcBorders>
                    <w:top w:val="single" w:sz="4" w:space="0" w:color="auto"/>
                    <w:left w:val="single" w:sz="4" w:space="0" w:color="auto"/>
                    <w:bottom w:val="single" w:sz="4" w:space="0" w:color="auto"/>
                    <w:right w:val="single" w:sz="4" w:space="0" w:color="auto"/>
                  </w:tcBorders>
                  <w:hideMark/>
                </w:tcPr>
                <w:p w14:paraId="58B4F019" w14:textId="77777777" w:rsidR="00B2439A" w:rsidRPr="00E074F3" w:rsidRDefault="00B2439A" w:rsidP="00B2439A">
                  <w:pPr>
                    <w:spacing w:after="60"/>
                    <w:rPr>
                      <w:rFonts w:eastAsia="Times New Roman"/>
                      <w:sz w:val="20"/>
                      <w:szCs w:val="20"/>
                    </w:rPr>
                  </w:pPr>
                  <w:r w:rsidRPr="00E074F3">
                    <w:rPr>
                      <w:rFonts w:eastAsia="Times New Roman"/>
                      <w:sz w:val="20"/>
                      <w:szCs w:val="20"/>
                    </w:rPr>
                    <w:t>none</w:t>
                  </w:r>
                </w:p>
              </w:tc>
              <w:tc>
                <w:tcPr>
                  <w:tcW w:w="3443" w:type="pct"/>
                  <w:tcBorders>
                    <w:top w:val="single" w:sz="4" w:space="0" w:color="auto"/>
                    <w:left w:val="single" w:sz="4" w:space="0" w:color="auto"/>
                    <w:bottom w:val="single" w:sz="4" w:space="0" w:color="auto"/>
                    <w:right w:val="single" w:sz="4" w:space="0" w:color="auto"/>
                  </w:tcBorders>
                  <w:hideMark/>
                </w:tcPr>
                <w:p w14:paraId="306BE060" w14:textId="77777777" w:rsidR="00B2439A" w:rsidRPr="00E074F3" w:rsidRDefault="00B2439A" w:rsidP="00B2439A">
                  <w:pPr>
                    <w:spacing w:after="60"/>
                    <w:rPr>
                      <w:rFonts w:eastAsia="Times New Roman"/>
                      <w:sz w:val="20"/>
                      <w:szCs w:val="20"/>
                    </w:rPr>
                  </w:pPr>
                  <w:r w:rsidRPr="00E074F3">
                    <w:rPr>
                      <w:rFonts w:eastAsia="Times New Roman"/>
                      <w:sz w:val="20"/>
                      <w:szCs w:val="20"/>
                    </w:rPr>
                    <w:t xml:space="preserve">A Resource. </w:t>
                  </w:r>
                </w:p>
              </w:tc>
            </w:tr>
          </w:tbl>
          <w:p w14:paraId="45F701F3" w14:textId="77777777" w:rsidR="00E074F3" w:rsidRPr="00E074F3" w:rsidRDefault="00E074F3" w:rsidP="00E074F3">
            <w:pPr>
              <w:keepNext/>
              <w:tabs>
                <w:tab w:val="left" w:pos="1080"/>
              </w:tabs>
              <w:spacing w:before="480" w:after="240"/>
              <w:outlineLvl w:val="2"/>
              <w:rPr>
                <w:rFonts w:eastAsia="Times New Roman"/>
                <w:b/>
                <w:bCs/>
                <w:i/>
                <w:szCs w:val="20"/>
              </w:rPr>
            </w:pPr>
          </w:p>
        </w:tc>
      </w:tr>
    </w:tbl>
    <w:p w14:paraId="5BBE70A5" w14:textId="77777777" w:rsidR="00E074F3" w:rsidRDefault="00E074F3" w:rsidP="00117258"/>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F1959" w14:paraId="774D631A" w14:textId="77777777" w:rsidTr="00CB5652">
        <w:trPr>
          <w:trHeight w:val="206"/>
        </w:trPr>
        <w:tc>
          <w:tcPr>
            <w:tcW w:w="9350" w:type="dxa"/>
            <w:shd w:val="clear" w:color="auto" w:fill="D9D9D9" w:themeFill="background1" w:themeFillShade="D9"/>
          </w:tcPr>
          <w:p w14:paraId="0DD821B3" w14:textId="21893F66" w:rsidR="004F1959" w:rsidRDefault="004F1959" w:rsidP="00550BA7">
            <w:pPr>
              <w:pStyle w:val="Instructions"/>
              <w:spacing w:before="120"/>
            </w:pPr>
            <w:r>
              <w:lastRenderedPageBreak/>
              <w:t>[NPRR1010 and NPRR1245:  Insert Section 6.7.5.</w:t>
            </w:r>
            <w:ins w:id="1788" w:author="ERCOT" w:date="2025-09-18T20:18:00Z" w16du:dateUtc="2025-09-19T01:18:00Z">
              <w:r w:rsidR="008F5A23">
                <w:t>9</w:t>
              </w:r>
            </w:ins>
            <w:del w:id="1789" w:author="ERCOT" w:date="2025-09-18T20:18:00Z" w16du:dateUtc="2025-09-19T01:18:00Z">
              <w:r w:rsidDel="008F5A23">
                <w:delText>8</w:delText>
              </w:r>
            </w:del>
            <w:r>
              <w:t xml:space="preserve"> below upon system implementation of the Real-Time Co-Optimization (RTC) project:]</w:t>
            </w:r>
          </w:p>
          <w:p w14:paraId="37918A8C" w14:textId="06471521" w:rsidR="004F1959" w:rsidRPr="00CC5182" w:rsidRDefault="004F1959" w:rsidP="00550BA7">
            <w:pPr>
              <w:pStyle w:val="Heading4"/>
              <w:numPr>
                <w:ilvl w:val="0"/>
                <w:numId w:val="0"/>
              </w:numPr>
            </w:pPr>
            <w:bookmarkStart w:id="1790" w:name="_Toc189044501"/>
            <w:commentRangeStart w:id="1791"/>
            <w:r w:rsidRPr="00CC5182">
              <w:rPr>
                <w:bCs w:val="0"/>
              </w:rPr>
              <w:t>6.7.5.</w:t>
            </w:r>
            <w:ins w:id="1792" w:author="ERCOT" w:date="2025-07-28T14:08:00Z" w16du:dateUtc="2025-07-28T19:08:00Z">
              <w:r>
                <w:rPr>
                  <w:bCs w:val="0"/>
                </w:rPr>
                <w:t>9</w:t>
              </w:r>
            </w:ins>
            <w:del w:id="1793" w:author="ERCOT" w:date="2025-07-28T14:08:00Z" w16du:dateUtc="2025-07-28T19:08:00Z">
              <w:r w:rsidRPr="00CC5182" w:rsidDel="004F1959">
                <w:rPr>
                  <w:bCs w:val="0"/>
                </w:rPr>
                <w:delText>8</w:delText>
              </w:r>
            </w:del>
            <w:commentRangeEnd w:id="1791"/>
            <w:r w:rsidR="009C0EAE">
              <w:rPr>
                <w:rStyle w:val="CommentReference"/>
                <w:b w:val="0"/>
                <w:bCs w:val="0"/>
                <w:snapToGrid/>
              </w:rPr>
              <w:commentReference w:id="1791"/>
            </w:r>
            <w:r w:rsidRPr="00CC5182">
              <w:rPr>
                <w:bCs w:val="0"/>
              </w:rPr>
              <w:tab/>
              <w:t>Real-Time Derated Ancillary Service Capability Charge</w:t>
            </w:r>
            <w:bookmarkEnd w:id="1790"/>
          </w:p>
          <w:p w14:paraId="657CF160" w14:textId="77777777" w:rsidR="004F1959" w:rsidRDefault="004F1959" w:rsidP="00550BA7">
            <w:pPr>
              <w:pStyle w:val="BodyText"/>
              <w:ind w:left="720" w:hanging="720"/>
            </w:pPr>
            <w:r>
              <w:t>(1)</w:t>
            </w:r>
            <w:r>
              <w:tab/>
              <w:t>The total cost for Real-Time derated Ancillary Service payments is allocated to QSEs representing Load based on Load Ratio Share (LRS).  The Real-Time derated Ancillary Service Payment allocations to each QSE for a given 15-minute Settlement Interval are calculated as follows:</w:t>
            </w:r>
          </w:p>
          <w:p w14:paraId="0544EBE3" w14:textId="77777777" w:rsidR="004F1959" w:rsidRDefault="004F1959" w:rsidP="00550BA7">
            <w:pPr>
              <w:pStyle w:val="BodyText"/>
              <w:ind w:left="1440"/>
            </w:pPr>
            <w:r>
              <w:t xml:space="preserve">LARTDASAMT </w:t>
            </w:r>
            <w:r>
              <w:rPr>
                <w:i/>
                <w:vertAlign w:val="subscript"/>
              </w:rPr>
              <w:t>q</w:t>
            </w:r>
            <w:r>
              <w:t xml:space="preserve"> =</w:t>
            </w:r>
            <w:r>
              <w:tab/>
              <w:t xml:space="preserve">(-1) * RTDASAMTTOT * LRS </w:t>
            </w:r>
            <w:r>
              <w:rPr>
                <w:i/>
                <w:vertAlign w:val="subscript"/>
              </w:rPr>
              <w:t>q</w:t>
            </w:r>
          </w:p>
          <w:p w14:paraId="401A082E" w14:textId="77777777" w:rsidR="004F1959" w:rsidRDefault="004F1959" w:rsidP="00550BA7">
            <w:pPr>
              <w:pStyle w:val="BodyText"/>
              <w:ind w:left="720" w:hanging="720"/>
            </w:pPr>
            <w:r>
              <w:tab/>
              <w:t>Where:</w:t>
            </w:r>
          </w:p>
          <w:p w14:paraId="41B8A6B3" w14:textId="77777777" w:rsidR="004F1959" w:rsidRDefault="58D4FE50" w:rsidP="123F4559">
            <w:pPr>
              <w:pStyle w:val="BodyText"/>
              <w:ind w:left="720" w:firstLine="720"/>
              <w:rPr>
                <w:i/>
                <w:iCs/>
                <w:vertAlign w:val="subscript"/>
                <w:lang w:val="es-ES"/>
              </w:rPr>
            </w:pPr>
            <w:r>
              <w:t xml:space="preserve">RTDASAMTTOT = </w:t>
            </w:r>
            <w:r w:rsidR="004F1959">
              <w:rPr>
                <w:position w:val="-22"/>
              </w:rPr>
              <w:object w:dxaOrig="150" w:dyaOrig="285" w14:anchorId="6450E117">
                <v:shape id="_x0000_i1175" type="#_x0000_t75" style="width:8.4pt;height:27pt" o:ole="">
                  <v:imagedata r:id="rId208" o:title=""/>
                </v:shape>
                <o:OLEObject Type="Embed" ProgID="Equation.3" ShapeID="_x0000_i1175" DrawAspect="Content" ObjectID="_1825175743" r:id="rId209"/>
              </w:object>
            </w:r>
            <w:r>
              <w:t xml:space="preserve"> </w:t>
            </w:r>
            <w:r w:rsidRPr="79C6FA9D">
              <w:rPr>
                <w:lang w:val="pt-BR"/>
              </w:rPr>
              <w:t xml:space="preserve">RTDASAMT </w:t>
            </w:r>
            <w:r w:rsidRPr="123F4559">
              <w:rPr>
                <w:i/>
                <w:iCs/>
                <w:vertAlign w:val="subscript"/>
                <w:lang w:val="es-ES"/>
              </w:rPr>
              <w:t>q</w:t>
            </w:r>
          </w:p>
          <w:p w14:paraId="63E000A2" w14:textId="77777777" w:rsidR="004F1959" w:rsidRPr="00CC5182" w:rsidRDefault="004F1959" w:rsidP="00550BA7">
            <w:pPr>
              <w:pStyle w:val="Instructions"/>
              <w:spacing w:after="0"/>
              <w:ind w:left="720" w:hanging="720"/>
              <w:rPr>
                <w:b w:val="0"/>
                <w:i w:val="0"/>
              </w:rPr>
            </w:pPr>
            <w:r w:rsidRPr="00CC5182">
              <w:rPr>
                <w:b w:val="0"/>
                <w:i w:val="0"/>
                <w:iCs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7"/>
              <w:gridCol w:w="703"/>
              <w:gridCol w:w="6290"/>
            </w:tblGrid>
            <w:tr w:rsidR="004F1959" w14:paraId="6140375A" w14:textId="77777777" w:rsidTr="00550BA7">
              <w:tc>
                <w:tcPr>
                  <w:tcW w:w="1162" w:type="pct"/>
                  <w:tcBorders>
                    <w:top w:val="single" w:sz="4" w:space="0" w:color="auto"/>
                    <w:left w:val="single" w:sz="4" w:space="0" w:color="auto"/>
                    <w:bottom w:val="single" w:sz="4" w:space="0" w:color="auto"/>
                    <w:right w:val="single" w:sz="4" w:space="0" w:color="auto"/>
                  </w:tcBorders>
                  <w:hideMark/>
                </w:tcPr>
                <w:p w14:paraId="23853E5D" w14:textId="77777777" w:rsidR="004F1959" w:rsidRDefault="004F1959" w:rsidP="00550BA7">
                  <w:pPr>
                    <w:spacing w:after="240"/>
                    <w:rPr>
                      <w:b/>
                      <w:iCs/>
                      <w:sz w:val="20"/>
                    </w:rPr>
                  </w:pPr>
                  <w:r>
                    <w:rPr>
                      <w:b/>
                      <w:iCs/>
                      <w:sz w:val="20"/>
                    </w:rPr>
                    <w:t>Variable</w:t>
                  </w:r>
                </w:p>
              </w:tc>
              <w:tc>
                <w:tcPr>
                  <w:tcW w:w="386" w:type="pct"/>
                  <w:tcBorders>
                    <w:top w:val="single" w:sz="4" w:space="0" w:color="auto"/>
                    <w:left w:val="single" w:sz="4" w:space="0" w:color="auto"/>
                    <w:bottom w:val="single" w:sz="4" w:space="0" w:color="auto"/>
                    <w:right w:val="single" w:sz="4" w:space="0" w:color="auto"/>
                  </w:tcBorders>
                  <w:hideMark/>
                </w:tcPr>
                <w:p w14:paraId="49B644C2" w14:textId="77777777" w:rsidR="004F1959" w:rsidRDefault="004F1959" w:rsidP="00550BA7">
                  <w:pPr>
                    <w:spacing w:after="240"/>
                    <w:rPr>
                      <w:b/>
                      <w:iCs/>
                      <w:sz w:val="20"/>
                    </w:rPr>
                  </w:pPr>
                  <w:r>
                    <w:rPr>
                      <w:b/>
                      <w:iCs/>
                      <w:sz w:val="20"/>
                    </w:rPr>
                    <w:t>Unit</w:t>
                  </w:r>
                </w:p>
              </w:tc>
              <w:tc>
                <w:tcPr>
                  <w:tcW w:w="3452" w:type="pct"/>
                  <w:tcBorders>
                    <w:top w:val="single" w:sz="4" w:space="0" w:color="auto"/>
                    <w:left w:val="single" w:sz="4" w:space="0" w:color="auto"/>
                    <w:bottom w:val="single" w:sz="4" w:space="0" w:color="auto"/>
                    <w:right w:val="single" w:sz="4" w:space="0" w:color="auto"/>
                  </w:tcBorders>
                  <w:hideMark/>
                </w:tcPr>
                <w:p w14:paraId="7078B18C" w14:textId="77777777" w:rsidR="004F1959" w:rsidRDefault="004F1959" w:rsidP="00550BA7">
                  <w:pPr>
                    <w:spacing w:after="240"/>
                    <w:rPr>
                      <w:b/>
                      <w:iCs/>
                      <w:sz w:val="20"/>
                    </w:rPr>
                  </w:pPr>
                  <w:r>
                    <w:rPr>
                      <w:b/>
                      <w:iCs/>
                      <w:sz w:val="20"/>
                    </w:rPr>
                    <w:t>Description</w:t>
                  </w:r>
                </w:p>
              </w:tc>
            </w:tr>
            <w:tr w:rsidR="004F1959" w14:paraId="26B7B838" w14:textId="77777777" w:rsidTr="00550BA7">
              <w:tc>
                <w:tcPr>
                  <w:tcW w:w="1162" w:type="pct"/>
                  <w:tcBorders>
                    <w:top w:val="single" w:sz="4" w:space="0" w:color="auto"/>
                    <w:left w:val="single" w:sz="4" w:space="0" w:color="auto"/>
                    <w:bottom w:val="single" w:sz="4" w:space="0" w:color="auto"/>
                    <w:right w:val="single" w:sz="4" w:space="0" w:color="auto"/>
                  </w:tcBorders>
                  <w:hideMark/>
                </w:tcPr>
                <w:p w14:paraId="77985C52" w14:textId="77777777" w:rsidR="004F1959" w:rsidRDefault="004F1959" w:rsidP="00550BA7">
                  <w:pPr>
                    <w:spacing w:after="60"/>
                    <w:rPr>
                      <w:iCs/>
                      <w:sz w:val="20"/>
                    </w:rPr>
                  </w:pPr>
                  <w:r>
                    <w:rPr>
                      <w:bCs/>
                      <w:sz w:val="20"/>
                      <w:lang w:val="pt-BR"/>
                    </w:rPr>
                    <w:t>LARTDASAMT</w:t>
                  </w:r>
                  <w:r>
                    <w:rPr>
                      <w:bCs/>
                      <w:lang w:val="pt-BR"/>
                    </w:rPr>
                    <w:t xml:space="preserve"> </w:t>
                  </w:r>
                  <w:r>
                    <w:rPr>
                      <w:i/>
                      <w:iCs/>
                      <w:sz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2B1AB3D2" w14:textId="77777777" w:rsidR="004F1959" w:rsidRDefault="004F1959" w:rsidP="00550BA7">
                  <w:pPr>
                    <w:spacing w:after="60"/>
                    <w:rPr>
                      <w:iCs/>
                      <w:sz w:val="20"/>
                    </w:rPr>
                  </w:pPr>
                  <w:r>
                    <w:rPr>
                      <w:iCs/>
                      <w:sz w:val="20"/>
                    </w:rPr>
                    <w:t>$</w:t>
                  </w:r>
                </w:p>
              </w:tc>
              <w:tc>
                <w:tcPr>
                  <w:tcW w:w="3452" w:type="pct"/>
                  <w:tcBorders>
                    <w:top w:val="single" w:sz="4" w:space="0" w:color="auto"/>
                    <w:left w:val="single" w:sz="4" w:space="0" w:color="auto"/>
                    <w:bottom w:val="single" w:sz="4" w:space="0" w:color="auto"/>
                    <w:right w:val="single" w:sz="4" w:space="0" w:color="auto"/>
                  </w:tcBorders>
                  <w:hideMark/>
                </w:tcPr>
                <w:p w14:paraId="3A7146D9" w14:textId="77777777" w:rsidR="004F1959" w:rsidRDefault="004F1959" w:rsidP="00550BA7">
                  <w:pPr>
                    <w:spacing w:after="60"/>
                    <w:rPr>
                      <w:iCs/>
                      <w:sz w:val="20"/>
                    </w:rPr>
                  </w:pPr>
                  <w:r>
                    <w:rPr>
                      <w:i/>
                      <w:iCs/>
                      <w:sz w:val="20"/>
                    </w:rPr>
                    <w:t>Load Allocated Real-Time Derated Ancillary Service Amount per QSE</w:t>
                  </w:r>
                  <w:r w:rsidRPr="00A552C3">
                    <w:rPr>
                      <w:iCs/>
                      <w:sz w:val="20"/>
                    </w:rPr>
                    <w:t>—</w:t>
                  </w:r>
                  <w:r>
                    <w:rPr>
                      <w:iCs/>
                      <w:sz w:val="20"/>
                    </w:rPr>
                    <w:t xml:space="preserve">The charge to QSE </w:t>
                  </w:r>
                  <w:r>
                    <w:rPr>
                      <w:i/>
                      <w:iCs/>
                      <w:sz w:val="20"/>
                    </w:rPr>
                    <w:t>q</w:t>
                  </w:r>
                  <w:r>
                    <w:rPr>
                      <w:iCs/>
                      <w:sz w:val="20"/>
                    </w:rPr>
                    <w:t xml:space="preserve"> due to a manual reduction of Ancillary Services to be awarded for the 15-minute Settlement Interval.</w:t>
                  </w:r>
                </w:p>
              </w:tc>
            </w:tr>
            <w:tr w:rsidR="004F1959" w14:paraId="29B5EF63" w14:textId="77777777" w:rsidTr="00550BA7">
              <w:tc>
                <w:tcPr>
                  <w:tcW w:w="1162" w:type="pct"/>
                  <w:tcBorders>
                    <w:top w:val="single" w:sz="4" w:space="0" w:color="auto"/>
                    <w:left w:val="single" w:sz="4" w:space="0" w:color="auto"/>
                    <w:bottom w:val="single" w:sz="4" w:space="0" w:color="auto"/>
                    <w:right w:val="single" w:sz="4" w:space="0" w:color="auto"/>
                  </w:tcBorders>
                  <w:hideMark/>
                </w:tcPr>
                <w:p w14:paraId="7122F776" w14:textId="77777777" w:rsidR="004F1959" w:rsidRDefault="004F1959" w:rsidP="00550BA7">
                  <w:pPr>
                    <w:spacing w:after="60"/>
                    <w:rPr>
                      <w:iCs/>
                      <w:sz w:val="20"/>
                    </w:rPr>
                  </w:pPr>
                  <w:r>
                    <w:rPr>
                      <w:bCs/>
                      <w:sz w:val="20"/>
                      <w:lang w:val="pt-BR"/>
                    </w:rPr>
                    <w:t>RTDASAMTTOT</w:t>
                  </w:r>
                </w:p>
              </w:tc>
              <w:tc>
                <w:tcPr>
                  <w:tcW w:w="386" w:type="pct"/>
                  <w:tcBorders>
                    <w:top w:val="single" w:sz="4" w:space="0" w:color="auto"/>
                    <w:left w:val="single" w:sz="4" w:space="0" w:color="auto"/>
                    <w:bottom w:val="single" w:sz="4" w:space="0" w:color="auto"/>
                    <w:right w:val="single" w:sz="4" w:space="0" w:color="auto"/>
                  </w:tcBorders>
                  <w:hideMark/>
                </w:tcPr>
                <w:p w14:paraId="657C4FC5" w14:textId="77777777" w:rsidR="004F1959" w:rsidRDefault="004F1959" w:rsidP="00550BA7">
                  <w:pPr>
                    <w:spacing w:after="60"/>
                    <w:rPr>
                      <w:iCs/>
                      <w:sz w:val="20"/>
                    </w:rPr>
                  </w:pPr>
                  <w:r>
                    <w:rPr>
                      <w:iCs/>
                      <w:sz w:val="20"/>
                    </w:rPr>
                    <w:t>$</w:t>
                  </w:r>
                </w:p>
              </w:tc>
              <w:tc>
                <w:tcPr>
                  <w:tcW w:w="3452" w:type="pct"/>
                  <w:tcBorders>
                    <w:top w:val="single" w:sz="4" w:space="0" w:color="auto"/>
                    <w:left w:val="single" w:sz="4" w:space="0" w:color="auto"/>
                    <w:bottom w:val="single" w:sz="4" w:space="0" w:color="auto"/>
                    <w:right w:val="single" w:sz="4" w:space="0" w:color="auto"/>
                  </w:tcBorders>
                  <w:hideMark/>
                </w:tcPr>
                <w:p w14:paraId="6D0D139A" w14:textId="77777777" w:rsidR="004F1959" w:rsidRDefault="004F1959" w:rsidP="00550BA7">
                  <w:pPr>
                    <w:spacing w:after="60"/>
                    <w:rPr>
                      <w:i/>
                      <w:iCs/>
                      <w:sz w:val="20"/>
                    </w:rPr>
                  </w:pPr>
                  <w:r>
                    <w:rPr>
                      <w:i/>
                      <w:iCs/>
                      <w:sz w:val="20"/>
                    </w:rPr>
                    <w:t>Real-Time Derated Ancillary Service Amount Total</w:t>
                  </w:r>
                  <w:r>
                    <w:rPr>
                      <w:iCs/>
                      <w:sz w:val="20"/>
                    </w:rPr>
                    <w:t>—The total of all payments to all QSEs for amounts recoverable due to an ERCOT issued manual reduction of Ancillary Services to be awarded for the 15-minute Settlement Interval.</w:t>
                  </w:r>
                </w:p>
              </w:tc>
            </w:tr>
            <w:tr w:rsidR="004F1959" w14:paraId="63A72E44" w14:textId="77777777" w:rsidTr="00550BA7">
              <w:tc>
                <w:tcPr>
                  <w:tcW w:w="1162" w:type="pct"/>
                  <w:tcBorders>
                    <w:top w:val="single" w:sz="4" w:space="0" w:color="auto"/>
                    <w:left w:val="single" w:sz="4" w:space="0" w:color="auto"/>
                    <w:bottom w:val="single" w:sz="4" w:space="0" w:color="auto"/>
                    <w:right w:val="single" w:sz="4" w:space="0" w:color="auto"/>
                  </w:tcBorders>
                  <w:hideMark/>
                </w:tcPr>
                <w:p w14:paraId="43AD66EE" w14:textId="77777777" w:rsidR="004F1959" w:rsidRDefault="004F1959" w:rsidP="00550BA7">
                  <w:pPr>
                    <w:spacing w:after="60"/>
                    <w:rPr>
                      <w:bCs/>
                      <w:sz w:val="20"/>
                      <w:lang w:val="pt-BR"/>
                    </w:rPr>
                  </w:pPr>
                  <w:r>
                    <w:rPr>
                      <w:bCs/>
                      <w:sz w:val="20"/>
                      <w:lang w:val="pt-BR"/>
                    </w:rPr>
                    <w:t>RTDASAMT</w:t>
                  </w:r>
                  <w:r>
                    <w:rPr>
                      <w:bCs/>
                      <w:lang w:val="pt-BR"/>
                    </w:rPr>
                    <w:t xml:space="preserve"> </w:t>
                  </w:r>
                  <w:r>
                    <w:rPr>
                      <w:i/>
                      <w:iCs/>
                      <w:sz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6E529A9D" w14:textId="77777777" w:rsidR="004F1959" w:rsidRDefault="004F1959" w:rsidP="00550BA7">
                  <w:pPr>
                    <w:spacing w:after="60"/>
                    <w:rPr>
                      <w:iCs/>
                      <w:sz w:val="20"/>
                    </w:rPr>
                  </w:pPr>
                  <w:r>
                    <w:rPr>
                      <w:iCs/>
                      <w:sz w:val="20"/>
                    </w:rPr>
                    <w:t>$</w:t>
                  </w:r>
                </w:p>
              </w:tc>
              <w:tc>
                <w:tcPr>
                  <w:tcW w:w="3452" w:type="pct"/>
                  <w:tcBorders>
                    <w:top w:val="single" w:sz="4" w:space="0" w:color="auto"/>
                    <w:left w:val="single" w:sz="4" w:space="0" w:color="auto"/>
                    <w:bottom w:val="single" w:sz="4" w:space="0" w:color="auto"/>
                    <w:right w:val="single" w:sz="4" w:space="0" w:color="auto"/>
                  </w:tcBorders>
                  <w:hideMark/>
                </w:tcPr>
                <w:p w14:paraId="72027749" w14:textId="77777777" w:rsidR="004F1959" w:rsidRDefault="004F1959" w:rsidP="00550BA7">
                  <w:pPr>
                    <w:spacing w:after="60"/>
                    <w:rPr>
                      <w:i/>
                      <w:iCs/>
                      <w:sz w:val="20"/>
                    </w:rPr>
                  </w:pPr>
                  <w:r>
                    <w:rPr>
                      <w:i/>
                      <w:iCs/>
                      <w:sz w:val="20"/>
                    </w:rPr>
                    <w:t>Real-Time Derated Ancillary Service Amount</w:t>
                  </w:r>
                  <w:r>
                    <w:rPr>
                      <w:iCs/>
                      <w:sz w:val="20"/>
                    </w:rPr>
                    <w:t xml:space="preserve">—The payment to QSE </w:t>
                  </w:r>
                  <w:r>
                    <w:rPr>
                      <w:i/>
                      <w:iCs/>
                      <w:sz w:val="20"/>
                    </w:rPr>
                    <w:t>q</w:t>
                  </w:r>
                  <w:r>
                    <w:rPr>
                      <w:iCs/>
                      <w:sz w:val="20"/>
                    </w:rPr>
                    <w:t xml:space="preserve"> for </w:t>
                  </w:r>
                  <w:proofErr w:type="gramStart"/>
                  <w:r>
                    <w:rPr>
                      <w:iCs/>
                      <w:sz w:val="20"/>
                    </w:rPr>
                    <w:t>amounts recoverable</w:t>
                  </w:r>
                  <w:proofErr w:type="gramEnd"/>
                  <w:r>
                    <w:rPr>
                      <w:iCs/>
                      <w:sz w:val="20"/>
                    </w:rPr>
                    <w:t xml:space="preserve"> due to an ERCOT issued manual reduction of Ancillary Services to be awarded for the 15-minute Settlement Interval.</w:t>
                  </w:r>
                </w:p>
              </w:tc>
            </w:tr>
            <w:tr w:rsidR="004F1959" w14:paraId="4EAF5A7B" w14:textId="77777777" w:rsidTr="00550BA7">
              <w:tc>
                <w:tcPr>
                  <w:tcW w:w="1162" w:type="pct"/>
                  <w:tcBorders>
                    <w:top w:val="single" w:sz="4" w:space="0" w:color="auto"/>
                    <w:left w:val="single" w:sz="4" w:space="0" w:color="auto"/>
                    <w:bottom w:val="single" w:sz="4" w:space="0" w:color="auto"/>
                    <w:right w:val="single" w:sz="4" w:space="0" w:color="auto"/>
                  </w:tcBorders>
                  <w:hideMark/>
                </w:tcPr>
                <w:p w14:paraId="1FA6E58F" w14:textId="77777777" w:rsidR="004F1959" w:rsidRDefault="004F1959" w:rsidP="00550BA7">
                  <w:pPr>
                    <w:spacing w:after="60"/>
                    <w:rPr>
                      <w:bCs/>
                      <w:sz w:val="20"/>
                      <w:lang w:val="pt-BR"/>
                    </w:rPr>
                  </w:pPr>
                  <w:r>
                    <w:rPr>
                      <w:sz w:val="20"/>
                    </w:rPr>
                    <w:t>LRS</w:t>
                  </w:r>
                  <w:r>
                    <w:rPr>
                      <w:sz w:val="20"/>
                      <w:vertAlign w:val="subscript"/>
                    </w:rPr>
                    <w:t xml:space="preserve"> </w:t>
                  </w:r>
                  <w:r>
                    <w:rPr>
                      <w:i/>
                      <w:sz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60C16647" w14:textId="77777777" w:rsidR="004F1959" w:rsidRDefault="004F1959" w:rsidP="00550BA7">
                  <w:pPr>
                    <w:spacing w:after="60"/>
                    <w:rPr>
                      <w:iCs/>
                      <w:sz w:val="20"/>
                    </w:rPr>
                  </w:pPr>
                  <w:r>
                    <w:rPr>
                      <w:sz w:val="20"/>
                    </w:rPr>
                    <w:t>none</w:t>
                  </w:r>
                </w:p>
              </w:tc>
              <w:tc>
                <w:tcPr>
                  <w:tcW w:w="3452" w:type="pct"/>
                  <w:tcBorders>
                    <w:top w:val="single" w:sz="4" w:space="0" w:color="auto"/>
                    <w:left w:val="single" w:sz="4" w:space="0" w:color="auto"/>
                    <w:bottom w:val="single" w:sz="4" w:space="0" w:color="auto"/>
                    <w:right w:val="single" w:sz="4" w:space="0" w:color="auto"/>
                  </w:tcBorders>
                  <w:hideMark/>
                </w:tcPr>
                <w:p w14:paraId="767DAEFF" w14:textId="77777777" w:rsidR="004F1959" w:rsidRDefault="004F1959" w:rsidP="00550BA7">
                  <w:pPr>
                    <w:spacing w:after="60"/>
                    <w:rPr>
                      <w:i/>
                      <w:iCs/>
                      <w:sz w:val="20"/>
                    </w:rPr>
                  </w:pPr>
                  <w:r>
                    <w:rPr>
                      <w:i/>
                      <w:sz w:val="20"/>
                    </w:rPr>
                    <w:t>Load Ratio Share per QSE</w:t>
                  </w:r>
                  <w:r>
                    <w:rPr>
                      <w:sz w:val="20"/>
                    </w:rPr>
                    <w:t xml:space="preserve">—The LRS as defined in Section 6.6.2.2, QSE Load Ratio Share for a 15-Minute Settlement Interval, for QSE </w:t>
                  </w:r>
                  <w:r>
                    <w:rPr>
                      <w:i/>
                      <w:sz w:val="20"/>
                    </w:rPr>
                    <w:t>q</w:t>
                  </w:r>
                  <w:r>
                    <w:rPr>
                      <w:sz w:val="20"/>
                    </w:rPr>
                    <w:t xml:space="preserve"> for the 15-minute Settlement Interval.</w:t>
                  </w:r>
                </w:p>
              </w:tc>
            </w:tr>
            <w:tr w:rsidR="004F1959" w14:paraId="4F612E4D" w14:textId="77777777" w:rsidTr="00550BA7">
              <w:tc>
                <w:tcPr>
                  <w:tcW w:w="1162" w:type="pct"/>
                  <w:tcBorders>
                    <w:top w:val="single" w:sz="4" w:space="0" w:color="auto"/>
                    <w:left w:val="single" w:sz="4" w:space="0" w:color="auto"/>
                    <w:bottom w:val="single" w:sz="4" w:space="0" w:color="auto"/>
                    <w:right w:val="single" w:sz="4" w:space="0" w:color="auto"/>
                  </w:tcBorders>
                  <w:hideMark/>
                </w:tcPr>
                <w:p w14:paraId="382F059D" w14:textId="77777777" w:rsidR="004F1959" w:rsidRDefault="004F1959" w:rsidP="00550BA7">
                  <w:pPr>
                    <w:spacing w:after="60"/>
                    <w:rPr>
                      <w:bCs/>
                      <w:i/>
                      <w:sz w:val="20"/>
                      <w:lang w:val="pt-BR"/>
                    </w:rPr>
                  </w:pPr>
                  <w:r>
                    <w:rPr>
                      <w:bCs/>
                      <w:i/>
                      <w:sz w:val="20"/>
                      <w:lang w:val="pt-BR"/>
                    </w:rPr>
                    <w:t>q</w:t>
                  </w:r>
                </w:p>
              </w:tc>
              <w:tc>
                <w:tcPr>
                  <w:tcW w:w="386" w:type="pct"/>
                  <w:tcBorders>
                    <w:top w:val="single" w:sz="4" w:space="0" w:color="auto"/>
                    <w:left w:val="single" w:sz="4" w:space="0" w:color="auto"/>
                    <w:bottom w:val="single" w:sz="4" w:space="0" w:color="auto"/>
                    <w:right w:val="single" w:sz="4" w:space="0" w:color="auto"/>
                  </w:tcBorders>
                  <w:hideMark/>
                </w:tcPr>
                <w:p w14:paraId="7EF72535" w14:textId="77777777" w:rsidR="004F1959" w:rsidRDefault="004F1959" w:rsidP="00550BA7">
                  <w:pPr>
                    <w:spacing w:after="60"/>
                    <w:rPr>
                      <w:iCs/>
                      <w:sz w:val="20"/>
                    </w:rPr>
                  </w:pPr>
                  <w:r>
                    <w:rPr>
                      <w:iCs/>
                      <w:sz w:val="20"/>
                    </w:rPr>
                    <w:t>none</w:t>
                  </w:r>
                </w:p>
              </w:tc>
              <w:tc>
                <w:tcPr>
                  <w:tcW w:w="3452" w:type="pct"/>
                  <w:tcBorders>
                    <w:top w:val="single" w:sz="4" w:space="0" w:color="auto"/>
                    <w:left w:val="single" w:sz="4" w:space="0" w:color="auto"/>
                    <w:bottom w:val="single" w:sz="4" w:space="0" w:color="auto"/>
                    <w:right w:val="single" w:sz="4" w:space="0" w:color="auto"/>
                  </w:tcBorders>
                  <w:hideMark/>
                </w:tcPr>
                <w:p w14:paraId="6A5B65E7" w14:textId="77777777" w:rsidR="004F1959" w:rsidRDefault="004F1959" w:rsidP="00550BA7">
                  <w:pPr>
                    <w:spacing w:after="60"/>
                    <w:rPr>
                      <w:iCs/>
                      <w:sz w:val="20"/>
                    </w:rPr>
                  </w:pPr>
                  <w:r>
                    <w:rPr>
                      <w:iCs/>
                      <w:sz w:val="20"/>
                    </w:rPr>
                    <w:t>A QSE.</w:t>
                  </w:r>
                </w:p>
              </w:tc>
            </w:tr>
          </w:tbl>
          <w:p w14:paraId="5E3A2294" w14:textId="77777777" w:rsidR="004F1959" w:rsidRPr="008871B2" w:rsidRDefault="004F1959" w:rsidP="00550BA7">
            <w:pPr>
              <w:keepNext/>
              <w:tabs>
                <w:tab w:val="left" w:pos="1080"/>
              </w:tabs>
              <w:spacing w:before="480" w:after="240"/>
              <w:outlineLvl w:val="2"/>
              <w:rPr>
                <w:b/>
                <w:bCs/>
                <w:i/>
              </w:rPr>
            </w:pPr>
          </w:p>
        </w:tc>
      </w:tr>
    </w:tbl>
    <w:p w14:paraId="68053EC8" w14:textId="77777777" w:rsidR="008F5A23" w:rsidRPr="008F5A23" w:rsidRDefault="008F5A23" w:rsidP="008F5A23">
      <w:pPr>
        <w:keepNext/>
        <w:tabs>
          <w:tab w:val="left" w:pos="1080"/>
        </w:tabs>
        <w:spacing w:before="480" w:after="240"/>
        <w:outlineLvl w:val="2"/>
        <w:rPr>
          <w:rFonts w:eastAsia="Times New Roman"/>
          <w:b/>
          <w:bCs/>
          <w:i/>
          <w:szCs w:val="20"/>
        </w:rPr>
      </w:pPr>
      <w:bookmarkStart w:id="1794" w:name="_Toc204411758"/>
      <w:commentRangeStart w:id="1795"/>
      <w:r w:rsidRPr="008F5A23">
        <w:rPr>
          <w:rFonts w:eastAsia="Times New Roman"/>
          <w:b/>
          <w:bCs/>
          <w:i/>
          <w:szCs w:val="20"/>
        </w:rPr>
        <w:t>6.7.6</w:t>
      </w:r>
      <w:commentRangeEnd w:id="1795"/>
      <w:r w:rsidR="00BA4F4E">
        <w:rPr>
          <w:rStyle w:val="CommentReference"/>
        </w:rPr>
        <w:commentReference w:id="1795"/>
      </w:r>
      <w:r w:rsidRPr="008F5A23">
        <w:rPr>
          <w:rFonts w:eastAsia="Times New Roman"/>
          <w:b/>
          <w:bCs/>
          <w:i/>
          <w:szCs w:val="20"/>
        </w:rPr>
        <w:tab/>
        <w:t>Real-Time Ancillary Service Imbalance Revenue Neutrality Allocation</w:t>
      </w:r>
      <w:bookmarkEnd w:id="1794"/>
    </w:p>
    <w:p w14:paraId="2C46611D" w14:textId="77777777" w:rsidR="008F5A23" w:rsidRPr="008F5A23" w:rsidRDefault="008F5A23" w:rsidP="008F5A23">
      <w:pPr>
        <w:spacing w:after="240"/>
        <w:ind w:left="720" w:hanging="720"/>
        <w:rPr>
          <w:rFonts w:eastAsia="Times New Roman"/>
          <w:szCs w:val="20"/>
        </w:rPr>
      </w:pPr>
      <w:r w:rsidRPr="008F5A23">
        <w:rPr>
          <w:rFonts w:eastAsia="Times New Roman"/>
          <w:iCs/>
          <w:szCs w:val="20"/>
        </w:rPr>
        <w:t>(1)</w:t>
      </w:r>
      <w:r w:rsidRPr="008F5A23">
        <w:rPr>
          <w:rFonts w:eastAsia="Times New Roman"/>
          <w:iCs/>
          <w:szCs w:val="20"/>
        </w:rPr>
        <w:tab/>
        <w:t>The total cost for Ancillary Service Imbalance payments and charges associated with ORDC and reliability deployments is allocated to the QSEs representing Load based on Load Ratio Share (LRS).  The Real-Time Ancillary Service imbalance revenue neutrality allocations to each QSE for a given 15-minute Settlement Interval are calculated as follows:</w:t>
      </w:r>
    </w:p>
    <w:p w14:paraId="230862F0" w14:textId="77777777" w:rsidR="008F5A23" w:rsidRPr="008F5A23" w:rsidRDefault="008F5A23" w:rsidP="008F5A23">
      <w:pPr>
        <w:tabs>
          <w:tab w:val="left" w:pos="2250"/>
          <w:tab w:val="left" w:pos="3150"/>
          <w:tab w:val="left" w:pos="3960"/>
        </w:tabs>
        <w:spacing w:after="240"/>
        <w:ind w:left="3600" w:hanging="2430"/>
        <w:rPr>
          <w:rFonts w:eastAsia="Times New Roman"/>
          <w:b/>
          <w:bCs/>
        </w:rPr>
      </w:pPr>
      <w:r w:rsidRPr="008F5A23">
        <w:rPr>
          <w:rFonts w:eastAsia="Times New Roman"/>
          <w:b/>
          <w:bCs/>
        </w:rPr>
        <w:t xml:space="preserve">LAASIRNAMT </w:t>
      </w:r>
      <w:r w:rsidRPr="008F5A23">
        <w:rPr>
          <w:rFonts w:eastAsia="Times New Roman"/>
          <w:b/>
          <w:bCs/>
          <w:i/>
          <w:vertAlign w:val="subscript"/>
        </w:rPr>
        <w:t>q</w:t>
      </w:r>
      <w:r w:rsidRPr="008F5A23">
        <w:rPr>
          <w:rFonts w:eastAsia="Times New Roman"/>
          <w:b/>
          <w:bCs/>
        </w:rPr>
        <w:t>=</w:t>
      </w:r>
      <w:r w:rsidRPr="008F5A23">
        <w:rPr>
          <w:rFonts w:eastAsia="Times New Roman"/>
          <w:b/>
          <w:bCs/>
        </w:rPr>
        <w:tab/>
      </w:r>
      <w:r w:rsidRPr="008F5A23">
        <w:rPr>
          <w:rFonts w:eastAsia="Times New Roman"/>
          <w:b/>
          <w:bCs/>
        </w:rPr>
        <w:tab/>
        <w:t xml:space="preserve">(-1) * [(RTASIAMTTOT + RTRUCRSVAMTTOT) * LRS </w:t>
      </w:r>
      <w:r w:rsidRPr="008F5A23">
        <w:rPr>
          <w:rFonts w:eastAsia="Times New Roman"/>
          <w:b/>
          <w:bCs/>
          <w:i/>
          <w:vertAlign w:val="subscript"/>
        </w:rPr>
        <w:t>q</w:t>
      </w:r>
      <w:r w:rsidRPr="008F5A23">
        <w:rPr>
          <w:rFonts w:eastAsia="Times New Roman"/>
          <w:b/>
          <w:bCs/>
        </w:rPr>
        <w:t>]</w:t>
      </w:r>
    </w:p>
    <w:p w14:paraId="13C85D05" w14:textId="77777777" w:rsidR="008F5A23" w:rsidRPr="008F5A23" w:rsidRDefault="008F5A23" w:rsidP="008F5A23">
      <w:pPr>
        <w:tabs>
          <w:tab w:val="left" w:pos="2250"/>
          <w:tab w:val="left" w:pos="3150"/>
          <w:tab w:val="left" w:pos="3960"/>
        </w:tabs>
        <w:spacing w:after="240"/>
        <w:ind w:left="3600" w:hanging="2430"/>
        <w:rPr>
          <w:rFonts w:eastAsia="Times New Roman"/>
          <w:b/>
          <w:bCs/>
        </w:rPr>
      </w:pPr>
      <w:r w:rsidRPr="008F5A23">
        <w:rPr>
          <w:rFonts w:eastAsia="Times New Roman"/>
          <w:b/>
          <w:bCs/>
        </w:rPr>
        <w:lastRenderedPageBreak/>
        <w:t xml:space="preserve">LARDASIRNAMT </w:t>
      </w:r>
      <w:r w:rsidRPr="008F5A23">
        <w:rPr>
          <w:rFonts w:eastAsia="Times New Roman"/>
          <w:b/>
          <w:bCs/>
          <w:i/>
          <w:vertAlign w:val="subscript"/>
        </w:rPr>
        <w:t>q</w:t>
      </w:r>
      <w:r w:rsidRPr="008F5A23">
        <w:rPr>
          <w:rFonts w:eastAsia="Times New Roman"/>
          <w:b/>
          <w:bCs/>
        </w:rPr>
        <w:t>=</w:t>
      </w:r>
      <w:r w:rsidRPr="008F5A23">
        <w:rPr>
          <w:rFonts w:eastAsia="Times New Roman"/>
          <w:b/>
          <w:bCs/>
        </w:rPr>
        <w:tab/>
        <w:t xml:space="preserve">(-1) * [(RTRDASIAMTTOT + RTRDRUCRSVAMTTOT) * LRS </w:t>
      </w:r>
      <w:r w:rsidRPr="008F5A23">
        <w:rPr>
          <w:rFonts w:eastAsia="Times New Roman"/>
          <w:b/>
          <w:bCs/>
          <w:i/>
          <w:vertAlign w:val="subscript"/>
        </w:rPr>
        <w:t>q</w:t>
      </w:r>
      <w:r w:rsidRPr="008F5A23">
        <w:rPr>
          <w:rFonts w:eastAsia="Times New Roman"/>
          <w:b/>
          <w:bCs/>
        </w:rPr>
        <w:t>]</w:t>
      </w:r>
    </w:p>
    <w:p w14:paraId="08A53567" w14:textId="77777777" w:rsidR="008F5A23" w:rsidRPr="008F5A23" w:rsidRDefault="008F5A23" w:rsidP="008F5A23">
      <w:pPr>
        <w:spacing w:after="240"/>
        <w:rPr>
          <w:rFonts w:eastAsia="Times New Roman"/>
          <w:iCs/>
          <w:szCs w:val="20"/>
        </w:rPr>
      </w:pPr>
      <w:r w:rsidRPr="008F5A23">
        <w:rPr>
          <w:rFonts w:eastAsia="Times New Roman"/>
          <w:iCs/>
          <w:szCs w:val="20"/>
        </w:rPr>
        <w:t>Where:</w:t>
      </w:r>
    </w:p>
    <w:p w14:paraId="44FE66D1" w14:textId="77777777" w:rsidR="008F5A23" w:rsidRPr="008F5A23" w:rsidRDefault="008F5A23" w:rsidP="123F4559">
      <w:pPr>
        <w:tabs>
          <w:tab w:val="left" w:pos="2160"/>
          <w:tab w:val="left" w:pos="2880"/>
        </w:tabs>
        <w:spacing w:after="240"/>
        <w:ind w:leftChars="488" w:left="3600" w:hangingChars="1012" w:hanging="2429"/>
        <w:rPr>
          <w:rFonts w:eastAsia="Times New Roman"/>
          <w:i/>
          <w:iCs/>
          <w:vertAlign w:val="subscript"/>
        </w:rPr>
      </w:pPr>
      <w:r w:rsidRPr="79C6FA9D">
        <w:rPr>
          <w:rFonts w:eastAsia="Times New Roman"/>
        </w:rPr>
        <w:t>RTASIAMTTOT</w:t>
      </w:r>
      <w:r w:rsidRPr="008F5A23">
        <w:rPr>
          <w:rFonts w:eastAsia="Times New Roman"/>
          <w:bCs/>
        </w:rPr>
        <w:tab/>
      </w:r>
      <w:r w:rsidRPr="008F5A23">
        <w:rPr>
          <w:rFonts w:eastAsia="Times New Roman"/>
          <w:bCs/>
        </w:rPr>
        <w:tab/>
      </w:r>
      <w:r w:rsidRPr="79C6FA9D">
        <w:rPr>
          <w:rFonts w:eastAsia="Times New Roman"/>
        </w:rPr>
        <w:t>=</w:t>
      </w:r>
      <w:r w:rsidRPr="008F5A23">
        <w:rPr>
          <w:rFonts w:eastAsia="Times New Roman"/>
          <w:bCs/>
        </w:rPr>
        <w:tab/>
      </w:r>
      <w:r w:rsidRPr="008F5A23">
        <w:rPr>
          <w:rFonts w:eastAsia="Times New Roman"/>
          <w:bCs/>
          <w:position w:val="-22"/>
        </w:rPr>
        <w:object w:dxaOrig="210" w:dyaOrig="465" w14:anchorId="42BD69B5">
          <v:shape id="_x0000_i1176" type="#_x0000_t75" style="width:4.8pt;height:24pt" o:ole="">
            <v:imagedata r:id="rId210" o:title=""/>
          </v:shape>
          <o:OLEObject Type="Embed" ProgID="Equation.3" ShapeID="_x0000_i1176" DrawAspect="Content" ObjectID="_1825175744" r:id="rId211"/>
        </w:object>
      </w:r>
      <w:r w:rsidRPr="79C6FA9D">
        <w:rPr>
          <w:rFonts w:eastAsia="Times New Roman"/>
        </w:rPr>
        <w:t xml:space="preserve">RTASIAMT </w:t>
      </w:r>
      <w:r w:rsidRPr="123F4559">
        <w:rPr>
          <w:rFonts w:eastAsia="Times New Roman"/>
          <w:i/>
          <w:iCs/>
          <w:vertAlign w:val="subscript"/>
        </w:rPr>
        <w:t>q</w:t>
      </w:r>
    </w:p>
    <w:p w14:paraId="6EBB34D1" w14:textId="77777777" w:rsidR="008F5A23" w:rsidRPr="008F5A23" w:rsidRDefault="008F5A23" w:rsidP="123F4559">
      <w:pPr>
        <w:tabs>
          <w:tab w:val="left" w:pos="2160"/>
          <w:tab w:val="left" w:pos="2880"/>
        </w:tabs>
        <w:spacing w:after="240"/>
        <w:ind w:leftChars="487" w:left="3598" w:hangingChars="1012" w:hanging="2429"/>
        <w:rPr>
          <w:rFonts w:eastAsia="Times New Roman"/>
          <w:i/>
          <w:iCs/>
          <w:vertAlign w:val="subscript"/>
        </w:rPr>
      </w:pPr>
      <w:r w:rsidRPr="79C6FA9D">
        <w:rPr>
          <w:rFonts w:eastAsia="Times New Roman"/>
        </w:rPr>
        <w:t>RTRUCRSVAMTTOT</w:t>
      </w:r>
      <w:r w:rsidRPr="008F5A23">
        <w:rPr>
          <w:rFonts w:eastAsia="Times New Roman"/>
          <w:bCs/>
        </w:rPr>
        <w:tab/>
      </w:r>
      <w:r w:rsidRPr="79C6FA9D">
        <w:rPr>
          <w:rFonts w:eastAsia="Times New Roman"/>
        </w:rPr>
        <w:t>=</w:t>
      </w:r>
      <w:r w:rsidRPr="008F5A23">
        <w:rPr>
          <w:rFonts w:eastAsia="Times New Roman"/>
          <w:bCs/>
        </w:rPr>
        <w:tab/>
      </w:r>
      <w:r w:rsidRPr="008F5A23">
        <w:rPr>
          <w:rFonts w:eastAsia="Times New Roman"/>
          <w:bCs/>
          <w:position w:val="-22"/>
        </w:rPr>
        <w:object w:dxaOrig="210" w:dyaOrig="465" w14:anchorId="778D2256">
          <v:shape id="_x0000_i1177" type="#_x0000_t75" style="width:4.8pt;height:24pt" o:ole="">
            <v:imagedata r:id="rId210" o:title=""/>
          </v:shape>
          <o:OLEObject Type="Embed" ProgID="Equation.3" ShapeID="_x0000_i1177" DrawAspect="Content" ObjectID="_1825175745" r:id="rId212"/>
        </w:object>
      </w:r>
      <w:r w:rsidRPr="79C6FA9D">
        <w:rPr>
          <w:rFonts w:eastAsia="Times New Roman"/>
        </w:rPr>
        <w:t xml:space="preserve"> RTRUCRSVAMT </w:t>
      </w:r>
      <w:r w:rsidRPr="123F4559">
        <w:rPr>
          <w:rFonts w:eastAsia="Times New Roman"/>
          <w:i/>
          <w:iCs/>
          <w:vertAlign w:val="subscript"/>
        </w:rPr>
        <w:t>q</w:t>
      </w:r>
    </w:p>
    <w:p w14:paraId="1EE62E6A" w14:textId="77777777" w:rsidR="008F5A23" w:rsidRPr="008F5A23" w:rsidRDefault="008F5A23" w:rsidP="64623D66">
      <w:pPr>
        <w:tabs>
          <w:tab w:val="left" w:pos="2160"/>
          <w:tab w:val="left" w:pos="2880"/>
        </w:tabs>
        <w:spacing w:after="240"/>
        <w:ind w:leftChars="488" w:left="3600" w:hangingChars="1012" w:hanging="2429"/>
        <w:rPr>
          <w:rFonts w:eastAsia="Times New Roman"/>
          <w:i/>
          <w:iCs/>
          <w:vertAlign w:val="subscript"/>
        </w:rPr>
      </w:pPr>
      <w:r w:rsidRPr="79C6FA9D">
        <w:rPr>
          <w:rFonts w:eastAsia="Times New Roman"/>
        </w:rPr>
        <w:t>RTRDASIAMTTOT</w:t>
      </w:r>
      <w:r w:rsidRPr="008F5A23">
        <w:rPr>
          <w:rFonts w:eastAsia="Times New Roman"/>
          <w:bCs/>
        </w:rPr>
        <w:tab/>
      </w:r>
      <w:r w:rsidRPr="79C6FA9D">
        <w:rPr>
          <w:rFonts w:eastAsia="Times New Roman"/>
        </w:rPr>
        <w:t>=</w:t>
      </w:r>
      <w:r w:rsidRPr="008F5A23">
        <w:rPr>
          <w:rFonts w:eastAsia="Times New Roman"/>
          <w:bCs/>
        </w:rPr>
        <w:tab/>
      </w:r>
      <w:r w:rsidRPr="008F5A23">
        <w:rPr>
          <w:rFonts w:eastAsia="Times New Roman"/>
          <w:bCs/>
          <w:position w:val="-22"/>
        </w:rPr>
        <w:object w:dxaOrig="210" w:dyaOrig="465" w14:anchorId="7C6B386C">
          <v:shape id="_x0000_i1178" type="#_x0000_t75" style="width:4.8pt;height:24pt" o:ole="">
            <v:imagedata r:id="rId210" o:title=""/>
          </v:shape>
          <o:OLEObject Type="Embed" ProgID="Equation.3" ShapeID="_x0000_i1178" DrawAspect="Content" ObjectID="_1825175746" r:id="rId213"/>
        </w:object>
      </w:r>
      <w:r w:rsidRPr="79C6FA9D">
        <w:rPr>
          <w:rFonts w:eastAsia="Times New Roman"/>
        </w:rPr>
        <w:t xml:space="preserve">RTRDASIAMT </w:t>
      </w:r>
      <w:r w:rsidRPr="64623D66">
        <w:rPr>
          <w:rFonts w:eastAsia="Times New Roman"/>
          <w:i/>
          <w:iCs/>
          <w:vertAlign w:val="subscript"/>
        </w:rPr>
        <w:t>q</w:t>
      </w:r>
    </w:p>
    <w:p w14:paraId="7F8F4EFA" w14:textId="77777777" w:rsidR="008F5A23" w:rsidRPr="008F5A23" w:rsidRDefault="008F5A23" w:rsidP="123F4559">
      <w:pPr>
        <w:tabs>
          <w:tab w:val="left" w:pos="2160"/>
          <w:tab w:val="left" w:pos="2880"/>
        </w:tabs>
        <w:spacing w:after="240"/>
        <w:ind w:leftChars="487" w:left="3598" w:hangingChars="1012" w:hanging="2429"/>
        <w:rPr>
          <w:rFonts w:eastAsia="Times New Roman"/>
          <w:i/>
          <w:iCs/>
          <w:vertAlign w:val="subscript"/>
        </w:rPr>
      </w:pPr>
      <w:r w:rsidRPr="79C6FA9D">
        <w:rPr>
          <w:rFonts w:eastAsia="Times New Roman"/>
        </w:rPr>
        <w:t>RTRDRUCRSVAMTTOT=</w:t>
      </w:r>
      <w:r w:rsidRPr="008F5A23">
        <w:rPr>
          <w:rFonts w:eastAsia="Times New Roman"/>
          <w:bCs/>
        </w:rPr>
        <w:tab/>
      </w:r>
      <w:r w:rsidRPr="008F5A23">
        <w:rPr>
          <w:rFonts w:eastAsia="Times New Roman"/>
          <w:bCs/>
          <w:position w:val="-22"/>
        </w:rPr>
        <w:object w:dxaOrig="210" w:dyaOrig="465" w14:anchorId="386078C0">
          <v:shape id="_x0000_i1179" type="#_x0000_t75" style="width:4.8pt;height:24pt" o:ole="">
            <v:imagedata r:id="rId210" o:title=""/>
          </v:shape>
          <o:OLEObject Type="Embed" ProgID="Equation.3" ShapeID="_x0000_i1179" DrawAspect="Content" ObjectID="_1825175747" r:id="rId214"/>
        </w:object>
      </w:r>
      <w:r w:rsidRPr="79C6FA9D">
        <w:rPr>
          <w:rFonts w:eastAsia="Times New Roman"/>
        </w:rPr>
        <w:t xml:space="preserve"> RTRDRUCRSVAMT </w:t>
      </w:r>
      <w:r w:rsidRPr="123F4559">
        <w:rPr>
          <w:rFonts w:eastAsia="Times New Roman"/>
          <w:i/>
          <w:iCs/>
          <w:vertAlign w:val="subscript"/>
        </w:rPr>
        <w:t>q</w:t>
      </w:r>
    </w:p>
    <w:p w14:paraId="37D5CF0C" w14:textId="77777777" w:rsidR="008F5A23" w:rsidRPr="008F5A23" w:rsidRDefault="008F5A23" w:rsidP="008F5A23">
      <w:pPr>
        <w:rPr>
          <w:rFonts w:eastAsia="Times New Roman"/>
          <w:szCs w:val="20"/>
        </w:rPr>
      </w:pPr>
      <w:r w:rsidRPr="008F5A23">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5"/>
        <w:gridCol w:w="6362"/>
      </w:tblGrid>
      <w:tr w:rsidR="008F5A23" w:rsidRPr="008F5A23" w14:paraId="28AD71F7" w14:textId="77777777" w:rsidTr="00CF6727">
        <w:trPr>
          <w:tblHeader/>
        </w:trPr>
        <w:tc>
          <w:tcPr>
            <w:tcW w:w="1244" w:type="pct"/>
          </w:tcPr>
          <w:p w14:paraId="2074CD83" w14:textId="77777777" w:rsidR="008F5A23" w:rsidRPr="008F5A23" w:rsidRDefault="008F5A23" w:rsidP="008F5A23">
            <w:pPr>
              <w:spacing w:after="120"/>
              <w:rPr>
                <w:rFonts w:eastAsia="Times New Roman"/>
                <w:b/>
                <w:iCs/>
                <w:sz w:val="20"/>
                <w:szCs w:val="20"/>
              </w:rPr>
            </w:pPr>
            <w:r w:rsidRPr="008F5A23">
              <w:rPr>
                <w:rFonts w:eastAsia="Times New Roman"/>
                <w:b/>
                <w:iCs/>
                <w:sz w:val="20"/>
                <w:szCs w:val="20"/>
              </w:rPr>
              <w:t>Variable</w:t>
            </w:r>
          </w:p>
        </w:tc>
        <w:tc>
          <w:tcPr>
            <w:tcW w:w="316" w:type="pct"/>
          </w:tcPr>
          <w:p w14:paraId="3BFCDF60" w14:textId="77777777" w:rsidR="008F5A23" w:rsidRPr="008F5A23" w:rsidRDefault="008F5A23" w:rsidP="008F5A23">
            <w:pPr>
              <w:spacing w:after="120"/>
              <w:rPr>
                <w:rFonts w:eastAsia="Times New Roman"/>
                <w:b/>
                <w:iCs/>
                <w:sz w:val="20"/>
                <w:szCs w:val="20"/>
              </w:rPr>
            </w:pPr>
            <w:r w:rsidRPr="008F5A23">
              <w:rPr>
                <w:rFonts w:eastAsia="Times New Roman"/>
                <w:b/>
                <w:iCs/>
                <w:sz w:val="20"/>
                <w:szCs w:val="20"/>
              </w:rPr>
              <w:t>Unit</w:t>
            </w:r>
          </w:p>
        </w:tc>
        <w:tc>
          <w:tcPr>
            <w:tcW w:w="3440" w:type="pct"/>
          </w:tcPr>
          <w:p w14:paraId="6F1235F9" w14:textId="77777777" w:rsidR="008F5A23" w:rsidRPr="008F5A23" w:rsidRDefault="008F5A23" w:rsidP="008F5A23">
            <w:pPr>
              <w:spacing w:after="120"/>
              <w:rPr>
                <w:rFonts w:eastAsia="Times New Roman"/>
                <w:b/>
                <w:iCs/>
                <w:sz w:val="20"/>
                <w:szCs w:val="20"/>
              </w:rPr>
            </w:pPr>
            <w:r w:rsidRPr="008F5A23">
              <w:rPr>
                <w:rFonts w:eastAsia="Times New Roman"/>
                <w:b/>
                <w:iCs/>
                <w:sz w:val="20"/>
                <w:szCs w:val="20"/>
              </w:rPr>
              <w:t>Definition</w:t>
            </w:r>
          </w:p>
        </w:tc>
      </w:tr>
      <w:tr w:rsidR="008F5A23" w:rsidRPr="008F5A23" w14:paraId="197F5B97" w14:textId="77777777" w:rsidTr="00CF6727">
        <w:tc>
          <w:tcPr>
            <w:tcW w:w="1244" w:type="pct"/>
          </w:tcPr>
          <w:p w14:paraId="20F9E8C6"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 xml:space="preserve">LAASIRNAMT </w:t>
            </w:r>
            <w:r w:rsidRPr="008F5A23">
              <w:rPr>
                <w:rFonts w:eastAsia="Times New Roman"/>
                <w:i/>
                <w:iCs/>
                <w:sz w:val="20"/>
                <w:szCs w:val="20"/>
                <w:vertAlign w:val="subscript"/>
              </w:rPr>
              <w:t>q</w:t>
            </w:r>
          </w:p>
        </w:tc>
        <w:tc>
          <w:tcPr>
            <w:tcW w:w="316" w:type="pct"/>
          </w:tcPr>
          <w:p w14:paraId="2E63B7D1"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w:t>
            </w:r>
          </w:p>
        </w:tc>
        <w:tc>
          <w:tcPr>
            <w:tcW w:w="3440" w:type="pct"/>
          </w:tcPr>
          <w:p w14:paraId="428F9622" w14:textId="77777777" w:rsidR="008F5A23" w:rsidRPr="008F5A23" w:rsidRDefault="008F5A23" w:rsidP="008F5A23">
            <w:pPr>
              <w:spacing w:after="60"/>
              <w:rPr>
                <w:rFonts w:eastAsia="Times New Roman"/>
                <w:iCs/>
                <w:sz w:val="20"/>
                <w:szCs w:val="20"/>
              </w:rPr>
            </w:pPr>
            <w:r w:rsidRPr="008F5A23">
              <w:rPr>
                <w:rFonts w:eastAsia="Times New Roman"/>
                <w:i/>
                <w:iCs/>
                <w:sz w:val="20"/>
                <w:szCs w:val="20"/>
              </w:rPr>
              <w:t>Load-Allocated Ancillary Service Imbalance Revenue Neutrality Amount per QSE</w:t>
            </w:r>
            <w:r w:rsidRPr="008F5A23">
              <w:rPr>
                <w:rFonts w:eastAsia="Times New Roman"/>
                <w:iCs/>
                <w:sz w:val="20"/>
                <w:szCs w:val="20"/>
              </w:rPr>
              <w:t xml:space="preserve">—The QSE </w:t>
            </w:r>
            <w:r w:rsidRPr="008F5A23">
              <w:rPr>
                <w:rFonts w:eastAsia="Times New Roman"/>
                <w:i/>
                <w:iCs/>
                <w:sz w:val="20"/>
                <w:szCs w:val="20"/>
              </w:rPr>
              <w:t>q</w:t>
            </w:r>
            <w:r w:rsidRPr="008F5A23">
              <w:rPr>
                <w:rFonts w:eastAsia="Times New Roman"/>
                <w:iCs/>
                <w:sz w:val="20"/>
                <w:szCs w:val="20"/>
              </w:rPr>
              <w:t>’s share of the total Real-Time Ancillary Service imbalance revenue neutrality amount associated with ORDC for the 15-minute Settlement Interval.</w:t>
            </w:r>
          </w:p>
        </w:tc>
      </w:tr>
      <w:tr w:rsidR="008F5A23" w:rsidRPr="008F5A23" w14:paraId="4F5B433A" w14:textId="77777777" w:rsidTr="00CF6727">
        <w:tc>
          <w:tcPr>
            <w:tcW w:w="1244" w:type="pct"/>
          </w:tcPr>
          <w:p w14:paraId="45E95D0A"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 xml:space="preserve">LARDASIRNAMT </w:t>
            </w:r>
            <w:r w:rsidRPr="008F5A23">
              <w:rPr>
                <w:rFonts w:eastAsia="Times New Roman"/>
                <w:i/>
                <w:iCs/>
                <w:sz w:val="20"/>
                <w:szCs w:val="20"/>
                <w:vertAlign w:val="subscript"/>
              </w:rPr>
              <w:t>q</w:t>
            </w:r>
          </w:p>
        </w:tc>
        <w:tc>
          <w:tcPr>
            <w:tcW w:w="316" w:type="pct"/>
          </w:tcPr>
          <w:p w14:paraId="24A3106B"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w:t>
            </w:r>
          </w:p>
        </w:tc>
        <w:tc>
          <w:tcPr>
            <w:tcW w:w="3440" w:type="pct"/>
          </w:tcPr>
          <w:p w14:paraId="1EB98CCC" w14:textId="77777777" w:rsidR="008F5A23" w:rsidRPr="008F5A23" w:rsidRDefault="008F5A23" w:rsidP="008F5A23">
            <w:pPr>
              <w:spacing w:after="60"/>
              <w:rPr>
                <w:rFonts w:eastAsia="Times New Roman"/>
                <w:i/>
                <w:iCs/>
                <w:sz w:val="20"/>
                <w:szCs w:val="20"/>
              </w:rPr>
            </w:pPr>
            <w:r w:rsidRPr="008F5A23">
              <w:rPr>
                <w:rFonts w:eastAsia="Times New Roman"/>
                <w:i/>
                <w:iCs/>
                <w:sz w:val="20"/>
                <w:szCs w:val="20"/>
              </w:rPr>
              <w:t>Load-Allocated Reliability Deployment Ancillary Service Imbalance Revenue Neutrality Amount per QSE</w:t>
            </w:r>
            <w:r w:rsidRPr="008F5A23">
              <w:rPr>
                <w:rFonts w:eastAsia="Times New Roman"/>
                <w:iCs/>
                <w:sz w:val="20"/>
                <w:szCs w:val="20"/>
              </w:rPr>
              <w:t xml:space="preserve">—The QSE </w:t>
            </w:r>
            <w:r w:rsidRPr="008F5A23">
              <w:rPr>
                <w:rFonts w:eastAsia="Times New Roman"/>
                <w:i/>
                <w:iCs/>
                <w:sz w:val="20"/>
                <w:szCs w:val="20"/>
              </w:rPr>
              <w:t>q</w:t>
            </w:r>
            <w:r w:rsidRPr="008F5A23">
              <w:rPr>
                <w:rFonts w:eastAsia="Times New Roman"/>
                <w:iCs/>
                <w:sz w:val="20"/>
                <w:szCs w:val="20"/>
              </w:rPr>
              <w:t>’s share of the total Real-Time Ancillary Service imbalance revenue neutrality amount associated with Reliability Deployments for the 15-minute Settlement Interval.</w:t>
            </w:r>
          </w:p>
        </w:tc>
      </w:tr>
      <w:tr w:rsidR="008F5A23" w:rsidRPr="008F5A23" w14:paraId="421D9094" w14:textId="77777777" w:rsidTr="00CF6727">
        <w:tc>
          <w:tcPr>
            <w:tcW w:w="1244" w:type="pct"/>
          </w:tcPr>
          <w:p w14:paraId="7B2EEF18"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RTASIAMTTOT</w:t>
            </w:r>
          </w:p>
        </w:tc>
        <w:tc>
          <w:tcPr>
            <w:tcW w:w="316" w:type="pct"/>
          </w:tcPr>
          <w:p w14:paraId="5297628E"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w:t>
            </w:r>
          </w:p>
        </w:tc>
        <w:tc>
          <w:tcPr>
            <w:tcW w:w="3440" w:type="pct"/>
          </w:tcPr>
          <w:p w14:paraId="14ACBEBA" w14:textId="77777777" w:rsidR="008F5A23" w:rsidRPr="008F5A23" w:rsidRDefault="008F5A23" w:rsidP="008F5A23">
            <w:pPr>
              <w:spacing w:after="60"/>
              <w:rPr>
                <w:rFonts w:eastAsia="Times New Roman"/>
                <w:i/>
                <w:iCs/>
                <w:sz w:val="20"/>
                <w:szCs w:val="20"/>
              </w:rPr>
            </w:pPr>
            <w:r w:rsidRPr="008F5A23">
              <w:rPr>
                <w:rFonts w:eastAsia="Times New Roman"/>
                <w:i/>
                <w:iCs/>
                <w:sz w:val="20"/>
                <w:szCs w:val="20"/>
              </w:rPr>
              <w:t>Real-Time Ancillary Service Imbalance Market Total Amount</w:t>
            </w:r>
            <w:r w:rsidRPr="008F5A23">
              <w:rPr>
                <w:rFonts w:eastAsia="Times New Roman"/>
                <w:iCs/>
                <w:sz w:val="20"/>
                <w:szCs w:val="20"/>
              </w:rPr>
              <w:t>—</w:t>
            </w:r>
            <w:r w:rsidRPr="008F5A23">
              <w:rPr>
                <w:rFonts w:eastAsia="Times New Roman"/>
                <w:sz w:val="20"/>
                <w:szCs w:val="20"/>
              </w:rPr>
              <w:t xml:space="preserve">The total payment or charge to all QSEs </w:t>
            </w:r>
            <w:r w:rsidRPr="008F5A23">
              <w:rPr>
                <w:rFonts w:eastAsia="Times New Roman"/>
                <w:iCs/>
                <w:sz w:val="20"/>
                <w:szCs w:val="20"/>
              </w:rPr>
              <w:t xml:space="preserve">for the Real-Time Ancillary Service imbalance associated with ORDC </w:t>
            </w:r>
            <w:r w:rsidRPr="008F5A23">
              <w:rPr>
                <w:rFonts w:eastAsia="Times New Roman"/>
                <w:sz w:val="20"/>
                <w:szCs w:val="20"/>
              </w:rPr>
              <w:t>for each 15-minute Settlement Interval.</w:t>
            </w:r>
          </w:p>
        </w:tc>
      </w:tr>
      <w:tr w:rsidR="008F5A23" w:rsidRPr="008F5A23" w14:paraId="5D931BCD" w14:textId="77777777" w:rsidTr="00CF6727">
        <w:tc>
          <w:tcPr>
            <w:tcW w:w="1244" w:type="pct"/>
          </w:tcPr>
          <w:p w14:paraId="034061A6"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RTASIAMT</w:t>
            </w:r>
            <w:r w:rsidRPr="008F5A23">
              <w:rPr>
                <w:rFonts w:eastAsia="Times New Roman"/>
                <w:i/>
                <w:iCs/>
                <w:sz w:val="20"/>
                <w:szCs w:val="20"/>
                <w:vertAlign w:val="subscript"/>
              </w:rPr>
              <w:t xml:space="preserve"> q</w:t>
            </w:r>
          </w:p>
        </w:tc>
        <w:tc>
          <w:tcPr>
            <w:tcW w:w="316" w:type="pct"/>
          </w:tcPr>
          <w:p w14:paraId="57EED5A6"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w:t>
            </w:r>
          </w:p>
        </w:tc>
        <w:tc>
          <w:tcPr>
            <w:tcW w:w="3440" w:type="pct"/>
          </w:tcPr>
          <w:p w14:paraId="008731EE" w14:textId="77777777" w:rsidR="008F5A23" w:rsidRPr="008F5A23" w:rsidRDefault="008F5A23" w:rsidP="008F5A23">
            <w:pPr>
              <w:spacing w:after="60"/>
              <w:rPr>
                <w:rFonts w:eastAsia="Times New Roman"/>
                <w:iCs/>
                <w:sz w:val="20"/>
                <w:szCs w:val="20"/>
              </w:rPr>
            </w:pPr>
            <w:r w:rsidRPr="008F5A23">
              <w:rPr>
                <w:rFonts w:eastAsia="Times New Roman"/>
                <w:i/>
                <w:iCs/>
                <w:sz w:val="20"/>
                <w:szCs w:val="20"/>
              </w:rPr>
              <w:t>Real-Time Ancillary Service Imbalance Amount</w:t>
            </w:r>
            <w:r w:rsidRPr="008F5A23">
              <w:rPr>
                <w:rFonts w:eastAsia="Times New Roman"/>
                <w:iCs/>
                <w:sz w:val="20"/>
                <w:szCs w:val="20"/>
              </w:rPr>
              <w:t>—</w:t>
            </w:r>
            <w:r w:rsidRPr="008F5A23">
              <w:rPr>
                <w:rFonts w:eastAsia="Times New Roman"/>
                <w:sz w:val="20"/>
                <w:szCs w:val="20"/>
              </w:rPr>
              <w:t xml:space="preserve">The total payment or charge to QSE </w:t>
            </w:r>
            <w:r w:rsidRPr="008F5A23">
              <w:rPr>
                <w:rFonts w:eastAsia="Times New Roman"/>
                <w:i/>
                <w:sz w:val="20"/>
                <w:szCs w:val="20"/>
              </w:rPr>
              <w:t>q</w:t>
            </w:r>
            <w:r w:rsidRPr="008F5A23">
              <w:rPr>
                <w:rFonts w:eastAsia="Times New Roman"/>
                <w:sz w:val="20"/>
                <w:szCs w:val="20"/>
              </w:rPr>
              <w:t xml:space="preserve"> </w:t>
            </w:r>
            <w:r w:rsidRPr="008F5A23">
              <w:rPr>
                <w:rFonts w:eastAsia="Times New Roman"/>
                <w:iCs/>
                <w:sz w:val="20"/>
                <w:szCs w:val="20"/>
              </w:rPr>
              <w:t xml:space="preserve">for the Real-Time Ancillary Service imbalance associated with ORDC </w:t>
            </w:r>
            <w:r w:rsidRPr="008F5A23">
              <w:rPr>
                <w:rFonts w:eastAsia="Times New Roman"/>
                <w:sz w:val="20"/>
                <w:szCs w:val="20"/>
              </w:rPr>
              <w:t>for each 15-minute Settlement Interval.</w:t>
            </w:r>
          </w:p>
        </w:tc>
      </w:tr>
      <w:tr w:rsidR="008F5A23" w:rsidRPr="008F5A23" w14:paraId="3EEC455F" w14:textId="77777777" w:rsidTr="00CF6727">
        <w:tc>
          <w:tcPr>
            <w:tcW w:w="1244" w:type="pct"/>
          </w:tcPr>
          <w:p w14:paraId="6F9E64FB"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RTRDASIAMTTOT</w:t>
            </w:r>
          </w:p>
        </w:tc>
        <w:tc>
          <w:tcPr>
            <w:tcW w:w="316" w:type="pct"/>
          </w:tcPr>
          <w:p w14:paraId="2A94F0DD"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w:t>
            </w:r>
          </w:p>
        </w:tc>
        <w:tc>
          <w:tcPr>
            <w:tcW w:w="3440" w:type="pct"/>
          </w:tcPr>
          <w:p w14:paraId="2EE9158B" w14:textId="77777777" w:rsidR="008F5A23" w:rsidRPr="008F5A23" w:rsidRDefault="008F5A23" w:rsidP="008F5A23">
            <w:pPr>
              <w:spacing w:after="60"/>
              <w:rPr>
                <w:rFonts w:eastAsia="Times New Roman"/>
                <w:i/>
                <w:iCs/>
                <w:sz w:val="20"/>
                <w:szCs w:val="20"/>
              </w:rPr>
            </w:pPr>
            <w:r w:rsidRPr="008F5A23">
              <w:rPr>
                <w:rFonts w:eastAsia="Times New Roman"/>
                <w:i/>
                <w:iCs/>
                <w:sz w:val="20"/>
                <w:szCs w:val="20"/>
              </w:rPr>
              <w:t>Real-Time Reliability Deployment Ancillary Service Imbalance Market Total Amount</w:t>
            </w:r>
            <w:r w:rsidRPr="008F5A23">
              <w:rPr>
                <w:rFonts w:eastAsia="Times New Roman"/>
                <w:iCs/>
                <w:sz w:val="20"/>
                <w:szCs w:val="20"/>
              </w:rPr>
              <w:t>—</w:t>
            </w:r>
            <w:r w:rsidRPr="008F5A23">
              <w:rPr>
                <w:rFonts w:eastAsia="Times New Roman"/>
                <w:sz w:val="20"/>
                <w:szCs w:val="20"/>
              </w:rPr>
              <w:t xml:space="preserve">The total payment or charge to all QSEs </w:t>
            </w:r>
            <w:r w:rsidRPr="008F5A23">
              <w:rPr>
                <w:rFonts w:eastAsia="Times New Roman"/>
                <w:iCs/>
                <w:sz w:val="20"/>
                <w:szCs w:val="20"/>
              </w:rPr>
              <w:t xml:space="preserve">for the Real-Time Ancillary Service imbalance associated with Reliability Deployments </w:t>
            </w:r>
            <w:r w:rsidRPr="008F5A23">
              <w:rPr>
                <w:rFonts w:eastAsia="Times New Roman"/>
                <w:sz w:val="20"/>
                <w:szCs w:val="20"/>
              </w:rPr>
              <w:t>for each 15-minute Settlement Interval.</w:t>
            </w:r>
          </w:p>
        </w:tc>
      </w:tr>
      <w:tr w:rsidR="008F5A23" w:rsidRPr="008F5A23" w14:paraId="475CC9D5" w14:textId="77777777" w:rsidTr="00CF6727">
        <w:tc>
          <w:tcPr>
            <w:tcW w:w="1244" w:type="pct"/>
          </w:tcPr>
          <w:p w14:paraId="092E191E"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 xml:space="preserve">RTRDASIAMT </w:t>
            </w:r>
            <w:r w:rsidRPr="008F5A23">
              <w:rPr>
                <w:rFonts w:eastAsia="Times New Roman"/>
                <w:i/>
                <w:iCs/>
                <w:sz w:val="20"/>
                <w:szCs w:val="20"/>
                <w:vertAlign w:val="subscript"/>
              </w:rPr>
              <w:t>q</w:t>
            </w:r>
          </w:p>
        </w:tc>
        <w:tc>
          <w:tcPr>
            <w:tcW w:w="316" w:type="pct"/>
          </w:tcPr>
          <w:p w14:paraId="488651F0"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w:t>
            </w:r>
          </w:p>
        </w:tc>
        <w:tc>
          <w:tcPr>
            <w:tcW w:w="3440" w:type="pct"/>
          </w:tcPr>
          <w:p w14:paraId="64024D4F" w14:textId="77777777" w:rsidR="008F5A23" w:rsidRPr="008F5A23" w:rsidRDefault="008F5A23" w:rsidP="008F5A23">
            <w:pPr>
              <w:spacing w:after="60"/>
              <w:rPr>
                <w:rFonts w:eastAsia="Times New Roman"/>
                <w:i/>
                <w:iCs/>
                <w:sz w:val="20"/>
                <w:szCs w:val="20"/>
              </w:rPr>
            </w:pPr>
            <w:r w:rsidRPr="008F5A23">
              <w:rPr>
                <w:rFonts w:eastAsia="Times New Roman"/>
                <w:i/>
                <w:iCs/>
                <w:sz w:val="20"/>
                <w:szCs w:val="20"/>
              </w:rPr>
              <w:t>Real-Time Reliability Deployment Ancillary Service Imbalance Amount</w:t>
            </w:r>
            <w:r w:rsidRPr="008F5A23">
              <w:rPr>
                <w:rFonts w:eastAsia="Times New Roman"/>
                <w:iCs/>
                <w:sz w:val="20"/>
                <w:szCs w:val="20"/>
              </w:rPr>
              <w:t>—</w:t>
            </w:r>
            <w:r w:rsidRPr="008F5A23">
              <w:rPr>
                <w:rFonts w:eastAsia="Times New Roman"/>
                <w:sz w:val="20"/>
                <w:szCs w:val="20"/>
              </w:rPr>
              <w:t xml:space="preserve">The total payment or charge to QSE </w:t>
            </w:r>
            <w:r w:rsidRPr="008F5A23">
              <w:rPr>
                <w:rFonts w:eastAsia="Times New Roman"/>
                <w:i/>
                <w:sz w:val="20"/>
                <w:szCs w:val="20"/>
              </w:rPr>
              <w:t>q</w:t>
            </w:r>
            <w:r w:rsidRPr="008F5A23">
              <w:rPr>
                <w:rFonts w:eastAsia="Times New Roman"/>
                <w:sz w:val="20"/>
                <w:szCs w:val="20"/>
              </w:rPr>
              <w:t xml:space="preserve"> </w:t>
            </w:r>
            <w:r w:rsidRPr="008F5A23">
              <w:rPr>
                <w:rFonts w:eastAsia="Times New Roman"/>
                <w:iCs/>
                <w:sz w:val="20"/>
                <w:szCs w:val="20"/>
              </w:rPr>
              <w:t xml:space="preserve">for the Real-Time Ancillary Service imbalance associated with Reliability Deployments </w:t>
            </w:r>
            <w:r w:rsidRPr="008F5A23">
              <w:rPr>
                <w:rFonts w:eastAsia="Times New Roman"/>
                <w:sz w:val="20"/>
                <w:szCs w:val="20"/>
              </w:rPr>
              <w:t>for each 15-minute Settlement Interval.</w:t>
            </w:r>
          </w:p>
        </w:tc>
      </w:tr>
      <w:tr w:rsidR="008F5A23" w:rsidRPr="008F5A23" w14:paraId="3A3BD666" w14:textId="77777777" w:rsidTr="00CF6727">
        <w:tc>
          <w:tcPr>
            <w:tcW w:w="1244" w:type="pct"/>
          </w:tcPr>
          <w:p w14:paraId="4DB7CD11"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RTRUCRSVAMTTOT</w:t>
            </w:r>
          </w:p>
        </w:tc>
        <w:tc>
          <w:tcPr>
            <w:tcW w:w="316" w:type="pct"/>
          </w:tcPr>
          <w:p w14:paraId="1F42D31B"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w:t>
            </w:r>
          </w:p>
        </w:tc>
        <w:tc>
          <w:tcPr>
            <w:tcW w:w="3440" w:type="pct"/>
          </w:tcPr>
          <w:p w14:paraId="61A962B0" w14:textId="77777777" w:rsidR="008F5A23" w:rsidRPr="008F5A23" w:rsidRDefault="008F5A23" w:rsidP="008F5A23">
            <w:pPr>
              <w:spacing w:after="60"/>
              <w:rPr>
                <w:rFonts w:eastAsia="Times New Roman"/>
                <w:i/>
                <w:iCs/>
                <w:sz w:val="20"/>
                <w:szCs w:val="20"/>
              </w:rPr>
            </w:pPr>
            <w:r w:rsidRPr="008F5A23">
              <w:rPr>
                <w:rFonts w:eastAsia="Times New Roman"/>
                <w:i/>
                <w:iCs/>
                <w:sz w:val="20"/>
                <w:szCs w:val="20"/>
              </w:rPr>
              <w:t>Real-Time RUC Ancillary Service Reserve Market Total Amount</w:t>
            </w:r>
            <w:r w:rsidRPr="008F5A23">
              <w:rPr>
                <w:rFonts w:eastAsia="Times New Roman"/>
                <w:iCs/>
                <w:sz w:val="20"/>
                <w:szCs w:val="20"/>
              </w:rPr>
              <w:t>—</w:t>
            </w:r>
            <w:r w:rsidRPr="008F5A23">
              <w:rPr>
                <w:rFonts w:eastAsia="Times New Roman"/>
                <w:sz w:val="20"/>
                <w:szCs w:val="20"/>
              </w:rPr>
              <w:t xml:space="preserve">The total payment to all QSEs </w:t>
            </w:r>
            <w:r w:rsidRPr="008F5A23">
              <w:rPr>
                <w:rFonts w:eastAsia="Times New Roman"/>
                <w:iCs/>
                <w:sz w:val="20"/>
                <w:szCs w:val="20"/>
              </w:rPr>
              <w:t xml:space="preserve">for the Real-Time RUC Ancillary Service reserve payments associated with ORDC </w:t>
            </w:r>
            <w:r w:rsidRPr="008F5A23">
              <w:rPr>
                <w:rFonts w:eastAsia="Times New Roman"/>
                <w:sz w:val="20"/>
                <w:szCs w:val="20"/>
              </w:rPr>
              <w:t>for each 15-minute Settlement Interval.</w:t>
            </w:r>
          </w:p>
        </w:tc>
      </w:tr>
      <w:tr w:rsidR="008F5A23" w:rsidRPr="008F5A23" w14:paraId="29BEB714" w14:textId="77777777" w:rsidTr="00CF6727">
        <w:tc>
          <w:tcPr>
            <w:tcW w:w="1244" w:type="pct"/>
          </w:tcPr>
          <w:p w14:paraId="249CE671"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 xml:space="preserve">RTRUCRSVAMT </w:t>
            </w:r>
            <w:r w:rsidRPr="008F5A23">
              <w:rPr>
                <w:rFonts w:eastAsia="Times New Roman"/>
                <w:i/>
                <w:iCs/>
                <w:sz w:val="20"/>
                <w:szCs w:val="20"/>
                <w:vertAlign w:val="subscript"/>
              </w:rPr>
              <w:t>q</w:t>
            </w:r>
          </w:p>
        </w:tc>
        <w:tc>
          <w:tcPr>
            <w:tcW w:w="316" w:type="pct"/>
          </w:tcPr>
          <w:p w14:paraId="3241394B"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w:t>
            </w:r>
          </w:p>
        </w:tc>
        <w:tc>
          <w:tcPr>
            <w:tcW w:w="3440" w:type="pct"/>
          </w:tcPr>
          <w:p w14:paraId="0B3FCD96" w14:textId="77777777" w:rsidR="008F5A23" w:rsidRPr="008F5A23" w:rsidRDefault="008F5A23" w:rsidP="008F5A23">
            <w:pPr>
              <w:spacing w:after="60"/>
              <w:rPr>
                <w:rFonts w:eastAsia="Times New Roman"/>
                <w:i/>
                <w:iCs/>
                <w:sz w:val="20"/>
                <w:szCs w:val="20"/>
              </w:rPr>
            </w:pPr>
            <w:r w:rsidRPr="008F5A23">
              <w:rPr>
                <w:rFonts w:eastAsia="Times New Roman"/>
                <w:i/>
                <w:iCs/>
                <w:sz w:val="20"/>
                <w:szCs w:val="20"/>
              </w:rPr>
              <w:t>Real-Time RUC Ancillary Service Reserve Amount</w:t>
            </w:r>
            <w:r w:rsidRPr="008F5A23">
              <w:rPr>
                <w:rFonts w:eastAsia="Times New Roman"/>
                <w:iCs/>
                <w:sz w:val="20"/>
                <w:szCs w:val="20"/>
              </w:rPr>
              <w:t>—</w:t>
            </w:r>
            <w:r w:rsidRPr="008F5A23">
              <w:rPr>
                <w:rFonts w:eastAsia="Times New Roman"/>
                <w:sz w:val="20"/>
                <w:szCs w:val="20"/>
              </w:rPr>
              <w:t xml:space="preserve">The total payment to QSE </w:t>
            </w:r>
            <w:r w:rsidRPr="008F5A23">
              <w:rPr>
                <w:rFonts w:eastAsia="Times New Roman"/>
                <w:i/>
                <w:sz w:val="20"/>
                <w:szCs w:val="20"/>
              </w:rPr>
              <w:t>q</w:t>
            </w:r>
            <w:r w:rsidRPr="008F5A23">
              <w:rPr>
                <w:rFonts w:eastAsia="Times New Roman"/>
                <w:sz w:val="20"/>
                <w:szCs w:val="20"/>
              </w:rPr>
              <w:t xml:space="preserve"> </w:t>
            </w:r>
            <w:r w:rsidRPr="008F5A23">
              <w:rPr>
                <w:rFonts w:eastAsia="Times New Roman"/>
                <w:iCs/>
                <w:sz w:val="20"/>
                <w:szCs w:val="20"/>
              </w:rPr>
              <w:t xml:space="preserve">for the Real-Time RUC Ancillary Service reserve payment associated with ORDC </w:t>
            </w:r>
            <w:r w:rsidRPr="008F5A23">
              <w:rPr>
                <w:rFonts w:eastAsia="Times New Roman"/>
                <w:sz w:val="20"/>
                <w:szCs w:val="20"/>
              </w:rPr>
              <w:t>for each 15-minute Settlement Interval.</w:t>
            </w:r>
          </w:p>
        </w:tc>
      </w:tr>
      <w:tr w:rsidR="008F5A23" w:rsidRPr="008F5A23" w14:paraId="163D4781" w14:textId="77777777" w:rsidTr="00CF6727">
        <w:tc>
          <w:tcPr>
            <w:tcW w:w="1244" w:type="pct"/>
          </w:tcPr>
          <w:p w14:paraId="14824DF7"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RTRDRUCRSVAMTTOT</w:t>
            </w:r>
          </w:p>
        </w:tc>
        <w:tc>
          <w:tcPr>
            <w:tcW w:w="316" w:type="pct"/>
          </w:tcPr>
          <w:p w14:paraId="65F5AC15"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w:t>
            </w:r>
          </w:p>
        </w:tc>
        <w:tc>
          <w:tcPr>
            <w:tcW w:w="3440" w:type="pct"/>
          </w:tcPr>
          <w:p w14:paraId="1CD79A0B" w14:textId="77777777" w:rsidR="008F5A23" w:rsidRPr="008F5A23" w:rsidRDefault="008F5A23" w:rsidP="008F5A23">
            <w:pPr>
              <w:spacing w:after="60"/>
              <w:rPr>
                <w:rFonts w:eastAsia="Times New Roman"/>
                <w:iCs/>
                <w:sz w:val="20"/>
                <w:szCs w:val="20"/>
              </w:rPr>
            </w:pPr>
            <w:r w:rsidRPr="008F5A23">
              <w:rPr>
                <w:rFonts w:eastAsia="Times New Roman"/>
                <w:i/>
                <w:iCs/>
                <w:sz w:val="20"/>
                <w:szCs w:val="20"/>
              </w:rPr>
              <w:t>Real-Time Reliability Deployment RUC Ancillary Service Reserve Market Total Amount</w:t>
            </w:r>
            <w:r w:rsidRPr="008F5A23">
              <w:rPr>
                <w:rFonts w:eastAsia="Times New Roman"/>
                <w:iCs/>
                <w:sz w:val="20"/>
                <w:szCs w:val="20"/>
              </w:rPr>
              <w:t>—</w:t>
            </w:r>
            <w:r w:rsidRPr="008F5A23">
              <w:rPr>
                <w:rFonts w:eastAsia="Times New Roman"/>
                <w:sz w:val="20"/>
                <w:szCs w:val="20"/>
              </w:rPr>
              <w:t xml:space="preserve">The total payment |to all QSEs </w:t>
            </w:r>
            <w:r w:rsidRPr="008F5A23">
              <w:rPr>
                <w:rFonts w:eastAsia="Times New Roman"/>
                <w:iCs/>
                <w:sz w:val="20"/>
                <w:szCs w:val="20"/>
              </w:rPr>
              <w:t xml:space="preserve">for the Real-Time RUC Ancillary Service Reserve payment </w:t>
            </w:r>
            <w:proofErr w:type="gramStart"/>
            <w:r w:rsidRPr="008F5A23">
              <w:rPr>
                <w:rFonts w:eastAsia="Times New Roman"/>
                <w:iCs/>
                <w:sz w:val="20"/>
                <w:szCs w:val="20"/>
              </w:rPr>
              <w:t>as a result of</w:t>
            </w:r>
            <w:proofErr w:type="gramEnd"/>
            <w:r w:rsidRPr="008F5A23">
              <w:rPr>
                <w:rFonts w:eastAsia="Times New Roman"/>
                <w:iCs/>
                <w:sz w:val="20"/>
                <w:szCs w:val="20"/>
              </w:rPr>
              <w:t xml:space="preserve"> Reliability Deployments </w:t>
            </w:r>
            <w:r w:rsidRPr="008F5A23">
              <w:rPr>
                <w:rFonts w:eastAsia="Times New Roman"/>
                <w:sz w:val="20"/>
                <w:szCs w:val="20"/>
              </w:rPr>
              <w:t>for each 15-minute Settlement Interval.</w:t>
            </w:r>
          </w:p>
        </w:tc>
      </w:tr>
      <w:tr w:rsidR="008F5A23" w:rsidRPr="008F5A23" w14:paraId="161004EE" w14:textId="77777777" w:rsidTr="00CF6727">
        <w:tc>
          <w:tcPr>
            <w:tcW w:w="1244" w:type="pct"/>
          </w:tcPr>
          <w:p w14:paraId="47ECD97C"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lastRenderedPageBreak/>
              <w:t xml:space="preserve">RTRDRUCRSVAMT </w:t>
            </w:r>
            <w:r w:rsidRPr="008F5A23">
              <w:rPr>
                <w:rFonts w:eastAsia="Times New Roman"/>
                <w:i/>
                <w:iCs/>
                <w:sz w:val="20"/>
                <w:szCs w:val="20"/>
                <w:vertAlign w:val="subscript"/>
              </w:rPr>
              <w:t>q</w:t>
            </w:r>
          </w:p>
        </w:tc>
        <w:tc>
          <w:tcPr>
            <w:tcW w:w="316" w:type="pct"/>
          </w:tcPr>
          <w:p w14:paraId="646037AC"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w:t>
            </w:r>
          </w:p>
        </w:tc>
        <w:tc>
          <w:tcPr>
            <w:tcW w:w="3440" w:type="pct"/>
          </w:tcPr>
          <w:p w14:paraId="5A44A237" w14:textId="77777777" w:rsidR="008F5A23" w:rsidRPr="008F5A23" w:rsidRDefault="008F5A23" w:rsidP="008F5A23">
            <w:pPr>
              <w:spacing w:after="60"/>
              <w:rPr>
                <w:rFonts w:eastAsia="Times New Roman"/>
                <w:iCs/>
                <w:sz w:val="20"/>
                <w:szCs w:val="20"/>
              </w:rPr>
            </w:pPr>
            <w:r w:rsidRPr="008F5A23">
              <w:rPr>
                <w:rFonts w:eastAsia="Times New Roman"/>
                <w:i/>
                <w:iCs/>
                <w:sz w:val="20"/>
                <w:szCs w:val="20"/>
              </w:rPr>
              <w:t>Real-Time Reliability Deployment RUC Ancillary Service Reserve Amount</w:t>
            </w:r>
            <w:r w:rsidRPr="008F5A23">
              <w:rPr>
                <w:rFonts w:eastAsia="Times New Roman"/>
                <w:iCs/>
                <w:sz w:val="20"/>
                <w:szCs w:val="20"/>
              </w:rPr>
              <w:t>—</w:t>
            </w:r>
            <w:r w:rsidRPr="008F5A23">
              <w:rPr>
                <w:rFonts w:eastAsia="Times New Roman"/>
                <w:sz w:val="20"/>
                <w:szCs w:val="20"/>
              </w:rPr>
              <w:t xml:space="preserve">The total payment |to QSE </w:t>
            </w:r>
            <w:r w:rsidRPr="008F5A23">
              <w:rPr>
                <w:rFonts w:eastAsia="Times New Roman"/>
                <w:i/>
                <w:sz w:val="20"/>
                <w:szCs w:val="20"/>
              </w:rPr>
              <w:t>q</w:t>
            </w:r>
            <w:r w:rsidRPr="008F5A23">
              <w:rPr>
                <w:rFonts w:eastAsia="Times New Roman"/>
                <w:sz w:val="20"/>
                <w:szCs w:val="20"/>
              </w:rPr>
              <w:t xml:space="preserve"> </w:t>
            </w:r>
            <w:r w:rsidRPr="008F5A23">
              <w:rPr>
                <w:rFonts w:eastAsia="Times New Roman"/>
                <w:iCs/>
                <w:sz w:val="20"/>
                <w:szCs w:val="20"/>
              </w:rPr>
              <w:t xml:space="preserve">for the Real-Time RUC Ancillary Service Reserve payment </w:t>
            </w:r>
            <w:proofErr w:type="gramStart"/>
            <w:r w:rsidRPr="008F5A23">
              <w:rPr>
                <w:rFonts w:eastAsia="Times New Roman"/>
                <w:iCs/>
                <w:sz w:val="20"/>
                <w:szCs w:val="20"/>
              </w:rPr>
              <w:t>as a result of</w:t>
            </w:r>
            <w:proofErr w:type="gramEnd"/>
            <w:r w:rsidRPr="008F5A23">
              <w:rPr>
                <w:rFonts w:eastAsia="Times New Roman"/>
                <w:iCs/>
                <w:sz w:val="20"/>
                <w:szCs w:val="20"/>
              </w:rPr>
              <w:t xml:space="preserve"> Reliability Deployments </w:t>
            </w:r>
            <w:r w:rsidRPr="008F5A23">
              <w:rPr>
                <w:rFonts w:eastAsia="Times New Roman"/>
                <w:sz w:val="20"/>
                <w:szCs w:val="20"/>
              </w:rPr>
              <w:t>for each 15-minute Settlement Interval.</w:t>
            </w:r>
          </w:p>
        </w:tc>
      </w:tr>
      <w:tr w:rsidR="008F5A23" w:rsidRPr="008F5A23" w14:paraId="7B1AC03C" w14:textId="77777777" w:rsidTr="00CF6727">
        <w:tc>
          <w:tcPr>
            <w:tcW w:w="1244" w:type="pct"/>
          </w:tcPr>
          <w:p w14:paraId="7F99D5FB"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 xml:space="preserve">LRS </w:t>
            </w:r>
            <w:r w:rsidRPr="008F5A23">
              <w:rPr>
                <w:rFonts w:eastAsia="Times New Roman"/>
                <w:i/>
                <w:iCs/>
                <w:sz w:val="20"/>
                <w:szCs w:val="20"/>
                <w:vertAlign w:val="subscript"/>
              </w:rPr>
              <w:t>q</w:t>
            </w:r>
          </w:p>
        </w:tc>
        <w:tc>
          <w:tcPr>
            <w:tcW w:w="316" w:type="pct"/>
          </w:tcPr>
          <w:p w14:paraId="4BB2EEE0"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none</w:t>
            </w:r>
          </w:p>
        </w:tc>
        <w:tc>
          <w:tcPr>
            <w:tcW w:w="3440" w:type="pct"/>
          </w:tcPr>
          <w:p w14:paraId="2A82E869"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 xml:space="preserve">The LRS calculated for QSE </w:t>
            </w:r>
            <w:r w:rsidRPr="008F5A23">
              <w:rPr>
                <w:rFonts w:eastAsia="Times New Roman"/>
                <w:i/>
                <w:iCs/>
                <w:sz w:val="20"/>
                <w:szCs w:val="20"/>
              </w:rPr>
              <w:t>q</w:t>
            </w:r>
            <w:r w:rsidRPr="008F5A23">
              <w:rPr>
                <w:rFonts w:eastAsia="Times New Roman"/>
                <w:iCs/>
                <w:sz w:val="20"/>
                <w:szCs w:val="20"/>
              </w:rPr>
              <w:t xml:space="preserve"> for the 15-minute Settlement Interval.  See Section 6.6.2.2, QSE Load Ratio Share for a 15-Minute Settlement Interval.</w:t>
            </w:r>
          </w:p>
        </w:tc>
      </w:tr>
      <w:tr w:rsidR="008F5A23" w:rsidRPr="008F5A23" w14:paraId="74EC59D4" w14:textId="77777777" w:rsidTr="00CF6727">
        <w:tc>
          <w:tcPr>
            <w:tcW w:w="1244" w:type="pct"/>
          </w:tcPr>
          <w:p w14:paraId="4C4DB190" w14:textId="77777777" w:rsidR="008F5A23" w:rsidRPr="008F5A23" w:rsidRDefault="008F5A23" w:rsidP="008F5A23">
            <w:pPr>
              <w:spacing w:after="60"/>
              <w:rPr>
                <w:rFonts w:eastAsia="Times New Roman"/>
                <w:i/>
                <w:iCs/>
                <w:sz w:val="20"/>
                <w:szCs w:val="20"/>
              </w:rPr>
            </w:pPr>
            <w:r w:rsidRPr="008F5A23">
              <w:rPr>
                <w:rFonts w:eastAsia="Times New Roman"/>
                <w:i/>
                <w:iCs/>
                <w:sz w:val="20"/>
                <w:szCs w:val="20"/>
              </w:rPr>
              <w:t>q</w:t>
            </w:r>
          </w:p>
        </w:tc>
        <w:tc>
          <w:tcPr>
            <w:tcW w:w="316" w:type="pct"/>
          </w:tcPr>
          <w:p w14:paraId="5BA1AD37" w14:textId="77777777" w:rsidR="008F5A23" w:rsidRPr="008F5A23" w:rsidRDefault="008F5A23" w:rsidP="008F5A23">
            <w:pPr>
              <w:spacing w:after="60"/>
              <w:rPr>
                <w:rFonts w:eastAsia="Times New Roman"/>
                <w:iCs/>
                <w:sz w:val="20"/>
                <w:szCs w:val="20"/>
              </w:rPr>
            </w:pPr>
            <w:r w:rsidRPr="008F5A23">
              <w:rPr>
                <w:rFonts w:eastAsia="Times New Roman"/>
                <w:iCs/>
                <w:sz w:val="20"/>
                <w:szCs w:val="20"/>
              </w:rPr>
              <w:t>none</w:t>
            </w:r>
          </w:p>
        </w:tc>
        <w:tc>
          <w:tcPr>
            <w:tcW w:w="3440" w:type="pct"/>
          </w:tcPr>
          <w:p w14:paraId="647EF0E4" w14:textId="77777777" w:rsidR="008F5A23" w:rsidRPr="008F5A23" w:rsidRDefault="008F5A23" w:rsidP="008F5A23">
            <w:pPr>
              <w:spacing w:after="60"/>
              <w:rPr>
                <w:rFonts w:eastAsia="Times New Roman"/>
                <w:i/>
                <w:iCs/>
                <w:sz w:val="20"/>
                <w:szCs w:val="20"/>
              </w:rPr>
            </w:pPr>
            <w:r w:rsidRPr="008F5A23">
              <w:rPr>
                <w:rFonts w:eastAsia="Times New Roman"/>
                <w:iCs/>
                <w:sz w:val="20"/>
                <w:szCs w:val="20"/>
              </w:rPr>
              <w:t>A QSE.</w:t>
            </w:r>
          </w:p>
        </w:tc>
      </w:tr>
    </w:tbl>
    <w:p w14:paraId="69D6E828" w14:textId="77777777" w:rsidR="008F5A23" w:rsidRDefault="008F5A23"/>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54E7B" w:rsidRPr="00A4149C" w14:paraId="2461478A" w14:textId="77777777" w:rsidTr="00CB5652">
        <w:trPr>
          <w:trHeight w:val="206"/>
        </w:trPr>
        <w:tc>
          <w:tcPr>
            <w:tcW w:w="9350" w:type="dxa"/>
            <w:shd w:val="clear" w:color="auto" w:fill="D9D9D9" w:themeFill="background1" w:themeFillShade="D9"/>
          </w:tcPr>
          <w:p w14:paraId="510502CA" w14:textId="77777777" w:rsidR="00A54E7B" w:rsidRDefault="00A54E7B" w:rsidP="00F43821">
            <w:pPr>
              <w:pStyle w:val="Instructions"/>
              <w:spacing w:before="120"/>
            </w:pPr>
            <w:r>
              <w:t>[NPRR1010:  Replace Section 6.7.6 above with the following upon system implementation of the Real-Time Co-Optimization (RTC) project:]</w:t>
            </w:r>
          </w:p>
          <w:p w14:paraId="4848E80F" w14:textId="77777777" w:rsidR="00A54E7B" w:rsidRDefault="00A54E7B" w:rsidP="00F43821">
            <w:pPr>
              <w:keepNext/>
              <w:tabs>
                <w:tab w:val="left" w:pos="1080"/>
              </w:tabs>
              <w:spacing w:before="480" w:after="240"/>
              <w:outlineLvl w:val="2"/>
              <w:rPr>
                <w:b/>
                <w:bCs/>
                <w:i/>
              </w:rPr>
            </w:pPr>
            <w:bookmarkStart w:id="1796" w:name="_Toc60040760"/>
            <w:bookmarkStart w:id="1797" w:name="_Toc65151819"/>
            <w:bookmarkStart w:id="1798" w:name="_Toc80174845"/>
            <w:bookmarkStart w:id="1799" w:name="_Toc108712611"/>
            <w:bookmarkStart w:id="1800" w:name="_Toc112417730"/>
            <w:bookmarkStart w:id="1801" w:name="_Toc119310399"/>
            <w:bookmarkStart w:id="1802" w:name="_Toc125966332"/>
            <w:bookmarkStart w:id="1803" w:name="_Toc135992431"/>
            <w:bookmarkStart w:id="1804" w:name="_Toc170303626"/>
            <w:bookmarkStart w:id="1805" w:name="_Toc175157530"/>
            <w:bookmarkStart w:id="1806" w:name="_Toc189044503"/>
            <w:r>
              <w:rPr>
                <w:b/>
                <w:bCs/>
                <w:i/>
              </w:rPr>
              <w:t>6.7.6</w:t>
            </w:r>
            <w:r>
              <w:rPr>
                <w:b/>
                <w:bCs/>
                <w:i/>
              </w:rPr>
              <w:tab/>
              <w:t>Real-Time Ancillary Service Revenue Neutrality Allocation</w:t>
            </w:r>
            <w:bookmarkEnd w:id="1796"/>
            <w:bookmarkEnd w:id="1797"/>
            <w:bookmarkEnd w:id="1798"/>
            <w:bookmarkEnd w:id="1799"/>
            <w:bookmarkEnd w:id="1800"/>
            <w:bookmarkEnd w:id="1801"/>
            <w:bookmarkEnd w:id="1802"/>
            <w:bookmarkEnd w:id="1803"/>
            <w:bookmarkEnd w:id="1804"/>
            <w:bookmarkEnd w:id="1805"/>
            <w:bookmarkEnd w:id="1806"/>
          </w:p>
          <w:p w14:paraId="2FFB57C6" w14:textId="77777777" w:rsidR="00A54E7B" w:rsidRDefault="00A54E7B" w:rsidP="00F43821">
            <w:pPr>
              <w:pStyle w:val="BodyText"/>
              <w:ind w:left="720" w:hanging="720"/>
            </w:pPr>
            <w:r>
              <w:t>(1)</w:t>
            </w:r>
            <w:r>
              <w:tab/>
              <w:t>The total cost for Real-Time Ancillary Service payments and charges is allocated to the QSEs representing Load based on Load Ratio Share (LRS).  The Real-Time Ancillary Service allocations to each QSE for a given 15-minute Settlement Interval are calculated as follows:</w:t>
            </w:r>
          </w:p>
          <w:p w14:paraId="586315FA" w14:textId="77777777" w:rsidR="00A54E7B" w:rsidRDefault="00A54E7B" w:rsidP="00F43821">
            <w:pPr>
              <w:pStyle w:val="BodyText"/>
              <w:ind w:left="1440" w:hanging="720"/>
            </w:pPr>
            <w:r>
              <w:t>(a)         For Reg-Up:</w:t>
            </w:r>
          </w:p>
          <w:p w14:paraId="6C4F09DC" w14:textId="77777777" w:rsidR="00A54E7B" w:rsidRDefault="00A54E7B" w:rsidP="00F43821">
            <w:pPr>
              <w:pStyle w:val="BodyText"/>
              <w:spacing w:after="0"/>
              <w:ind w:left="1440" w:hanging="720"/>
            </w:pPr>
            <w:r>
              <w:t xml:space="preserve">LARTRUAMT </w:t>
            </w:r>
            <w:r>
              <w:rPr>
                <w:i/>
                <w:vertAlign w:val="subscript"/>
              </w:rPr>
              <w:t>q</w:t>
            </w:r>
            <w:r>
              <w:t xml:space="preserve"> =</w:t>
            </w:r>
            <w:r>
              <w:tab/>
              <w:t xml:space="preserve">(-1) * (RTRUIMBAMTTOT + RTRUOAMTTOT + </w:t>
            </w:r>
          </w:p>
          <w:p w14:paraId="2F3A284C" w14:textId="77777777" w:rsidR="00A54E7B" w:rsidRDefault="00A54E7B" w:rsidP="00F43821">
            <w:pPr>
              <w:pStyle w:val="BodyText"/>
              <w:ind w:left="2160" w:firstLine="720"/>
            </w:pPr>
            <w:r>
              <w:t xml:space="preserve">RTRUTOAMTTOT) * LRS </w:t>
            </w:r>
            <w:r>
              <w:rPr>
                <w:i/>
                <w:vertAlign w:val="subscript"/>
              </w:rPr>
              <w:t>q</w:t>
            </w:r>
          </w:p>
          <w:p w14:paraId="6528AA53" w14:textId="77777777" w:rsidR="00A54E7B" w:rsidRDefault="00A54E7B" w:rsidP="00F43821">
            <w:pPr>
              <w:pStyle w:val="BodyText"/>
              <w:ind w:left="1440" w:hanging="720"/>
            </w:pPr>
            <w:r>
              <w:t>Where:</w:t>
            </w:r>
          </w:p>
          <w:p w14:paraId="641B0D43" w14:textId="77777777" w:rsidR="00A54E7B" w:rsidRDefault="6F9EB658" w:rsidP="00F43821">
            <w:pPr>
              <w:pStyle w:val="BodyText"/>
              <w:ind w:left="1440" w:hanging="720"/>
            </w:pPr>
            <w:r>
              <w:t xml:space="preserve">RTRUIMBAMTTOT = </w:t>
            </w:r>
            <w:r w:rsidR="00A54E7B">
              <w:rPr>
                <w:noProof/>
              </w:rPr>
              <w:drawing>
                <wp:inline distT="0" distB="0" distL="0" distR="0" wp14:anchorId="43024556" wp14:editId="492AC3AA">
                  <wp:extent cx="146685" cy="293370"/>
                  <wp:effectExtent l="0" t="0" r="5715" b="0"/>
                  <wp:docPr id="1037" name="Picture 1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t xml:space="preserve"> (RTRUIMBAMT </w:t>
            </w:r>
            <w:r w:rsidRPr="1A41FB75">
              <w:rPr>
                <w:i/>
                <w:iCs/>
                <w:vertAlign w:val="subscript"/>
              </w:rPr>
              <w:t>q</w:t>
            </w:r>
            <w:r>
              <w:t>)</w:t>
            </w:r>
          </w:p>
          <w:p w14:paraId="7CD8BEBE" w14:textId="77777777" w:rsidR="00A54E7B" w:rsidRDefault="6F9EB658" w:rsidP="00F43821">
            <w:pPr>
              <w:pStyle w:val="BodyText"/>
              <w:ind w:left="1440" w:hanging="720"/>
            </w:pPr>
            <w:r>
              <w:t xml:space="preserve">RTRUOAMTTOT = </w:t>
            </w:r>
            <w:r w:rsidR="00A54E7B">
              <w:rPr>
                <w:noProof/>
              </w:rPr>
              <w:drawing>
                <wp:inline distT="0" distB="0" distL="0" distR="0" wp14:anchorId="08A13F48" wp14:editId="2D055D90">
                  <wp:extent cx="146685" cy="293370"/>
                  <wp:effectExtent l="0" t="0" r="5715" b="0"/>
                  <wp:docPr id="1036" name="Picture 1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t xml:space="preserve"> (RTRUOAMT </w:t>
            </w:r>
            <w:r w:rsidRPr="1A41FB75">
              <w:rPr>
                <w:i/>
                <w:iCs/>
                <w:vertAlign w:val="subscript"/>
              </w:rPr>
              <w:t>q</w:t>
            </w:r>
            <w:r>
              <w:t>)</w:t>
            </w:r>
          </w:p>
          <w:p w14:paraId="221A8572" w14:textId="77777777" w:rsidR="00A54E7B" w:rsidRDefault="6F9EB658" w:rsidP="00F43821">
            <w:pPr>
              <w:pStyle w:val="BodyText"/>
              <w:ind w:left="1440" w:hanging="720"/>
            </w:pPr>
            <w:r>
              <w:t xml:space="preserve">RTRUTOAMTTOT = </w:t>
            </w:r>
            <w:r w:rsidR="00A54E7B">
              <w:rPr>
                <w:noProof/>
              </w:rPr>
              <w:drawing>
                <wp:inline distT="0" distB="0" distL="0" distR="0" wp14:anchorId="41E31DD3" wp14:editId="40FC108D">
                  <wp:extent cx="146685" cy="293370"/>
                  <wp:effectExtent l="0" t="0" r="5715" b="0"/>
                  <wp:docPr id="1035" name="Picture 1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t xml:space="preserve"> (RTRUTOAMT </w:t>
            </w:r>
            <w:r w:rsidRPr="1A41FB75">
              <w:rPr>
                <w:i/>
                <w:iCs/>
                <w:vertAlign w:val="subscript"/>
              </w:rPr>
              <w:t>q</w:t>
            </w:r>
            <w:r>
              <w:t>)</w:t>
            </w:r>
          </w:p>
          <w:p w14:paraId="6E7E3B28" w14:textId="77777777" w:rsidR="00A54E7B" w:rsidRDefault="00A54E7B" w:rsidP="00F43821">
            <w:pPr>
              <w:pStyle w:val="NoSpacing"/>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A54E7B" w14:paraId="7BB76952" w14:textId="77777777" w:rsidTr="00F43821">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7BB05813" w14:textId="77777777" w:rsidR="00A54E7B" w:rsidRDefault="00A54E7B" w:rsidP="00F43821">
                  <w:pPr>
                    <w:pStyle w:val="TableHead"/>
                  </w:pPr>
                  <w:r>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372FDC7F" w14:textId="77777777" w:rsidR="00A54E7B" w:rsidRDefault="00A54E7B" w:rsidP="00F43821">
                  <w:pPr>
                    <w:pStyle w:val="TableHead"/>
                  </w:pPr>
                  <w:r>
                    <w:t>Unit</w:t>
                  </w:r>
                </w:p>
              </w:tc>
              <w:tc>
                <w:tcPr>
                  <w:tcW w:w="3179" w:type="pct"/>
                  <w:tcBorders>
                    <w:top w:val="single" w:sz="4" w:space="0" w:color="auto"/>
                    <w:left w:val="single" w:sz="4" w:space="0" w:color="auto"/>
                    <w:bottom w:val="single" w:sz="4" w:space="0" w:color="auto"/>
                    <w:right w:val="single" w:sz="4" w:space="0" w:color="auto"/>
                  </w:tcBorders>
                  <w:hideMark/>
                </w:tcPr>
                <w:p w14:paraId="422AB6E6" w14:textId="77777777" w:rsidR="00A54E7B" w:rsidRDefault="00A54E7B" w:rsidP="00F43821">
                  <w:pPr>
                    <w:pStyle w:val="TableHead"/>
                  </w:pPr>
                  <w:r>
                    <w:t>Description</w:t>
                  </w:r>
                </w:p>
              </w:tc>
            </w:tr>
            <w:tr w:rsidR="00A54E7B" w14:paraId="5B6A2828"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465071D7" w14:textId="77777777" w:rsidR="00A54E7B" w:rsidRDefault="00A54E7B" w:rsidP="00F43821">
                  <w:pPr>
                    <w:pStyle w:val="tablebody0"/>
                  </w:pPr>
                  <w:r>
                    <w:t xml:space="preserve">LARTRUAMT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72C131C"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10E5D006" w14:textId="77777777" w:rsidR="00A54E7B" w:rsidRDefault="00A54E7B" w:rsidP="00F43821">
                  <w:pPr>
                    <w:pStyle w:val="tablebody0"/>
                    <w:rPr>
                      <w:i/>
                    </w:rPr>
                  </w:pPr>
                  <w:r>
                    <w:rPr>
                      <w:i/>
                    </w:rPr>
                    <w:t>Load-Allocated Real-Time Reg-Up Amount for the QSE</w:t>
                  </w:r>
                  <w:r>
                    <w:t xml:space="preserve">— The QSE </w:t>
                  </w:r>
                  <w:proofErr w:type="gramStart"/>
                  <w:r>
                    <w:rPr>
                      <w:i/>
                    </w:rPr>
                    <w:t>q</w:t>
                  </w:r>
                  <w:r>
                    <w:softHyphen/>
                    <w:t>’s</w:t>
                  </w:r>
                  <w:proofErr w:type="gramEnd"/>
                  <w:r>
                    <w:t xml:space="preserve"> share of the total Real-Time Reg-Up amount for the 15-minute Settlement Interval.</w:t>
                  </w:r>
                </w:p>
              </w:tc>
            </w:tr>
            <w:tr w:rsidR="00A54E7B" w14:paraId="3D32157A"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1293664B" w14:textId="77777777" w:rsidR="00A54E7B" w:rsidRDefault="00A54E7B" w:rsidP="00F43821">
                  <w:pPr>
                    <w:pStyle w:val="tablebody0"/>
                  </w:pPr>
                  <w:r>
                    <w:t xml:space="preserve">RTRUIMBAMT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BC803F8"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034D07D5" w14:textId="77777777" w:rsidR="00A54E7B" w:rsidRDefault="00A54E7B" w:rsidP="00F43821">
                  <w:pPr>
                    <w:pStyle w:val="tablebody0"/>
                    <w:rPr>
                      <w:i/>
                    </w:rPr>
                  </w:pPr>
                  <w:r>
                    <w:rPr>
                      <w:i/>
                    </w:rPr>
                    <w:t xml:space="preserve">Real-Time Reg-Up Imbalance Amount for the QSE - </w:t>
                  </w:r>
                  <w:r>
                    <w:t xml:space="preserve">The total payment or charge to QSE </w:t>
                  </w:r>
                  <w:r>
                    <w:rPr>
                      <w:i/>
                    </w:rPr>
                    <w:t>q</w:t>
                  </w:r>
                  <w:r>
                    <w:t xml:space="preserve"> for the Real-Time Reg-Up imbalance for each 15-minute Settlement Interval.</w:t>
                  </w:r>
                </w:p>
              </w:tc>
            </w:tr>
            <w:tr w:rsidR="00A54E7B" w14:paraId="298BBF8F"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456EAB69" w14:textId="77777777" w:rsidR="00A54E7B" w:rsidRDefault="00A54E7B" w:rsidP="00F43821">
                  <w:pPr>
                    <w:pStyle w:val="tablebody0"/>
                  </w:pPr>
                  <w:r>
                    <w:t xml:space="preserve">RTRUOAMT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1B2AD91"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7EB96605" w14:textId="77777777" w:rsidR="00A54E7B" w:rsidRDefault="00A54E7B" w:rsidP="00F43821">
                  <w:pPr>
                    <w:pStyle w:val="tablebody0"/>
                    <w:rPr>
                      <w:i/>
                    </w:rPr>
                  </w:pPr>
                  <w:r>
                    <w:rPr>
                      <w:i/>
                    </w:rPr>
                    <w:t>Real-Time Reg-Up Only Amount for the QSE</w:t>
                  </w:r>
                  <w:r>
                    <w:t xml:space="preserve">— The total charge to QSE </w:t>
                  </w:r>
                  <w:r>
                    <w:rPr>
                      <w:i/>
                    </w:rPr>
                    <w:t>q</w:t>
                  </w:r>
                  <w:r>
                    <w:t xml:space="preserve"> in Real-Time for Reg-Up only awards for each 15-minute Settlement Interval.</w:t>
                  </w:r>
                </w:p>
              </w:tc>
            </w:tr>
            <w:tr w:rsidR="00A54E7B" w14:paraId="0DD785B7"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7140A098" w14:textId="77777777" w:rsidR="00A54E7B" w:rsidRDefault="00A54E7B" w:rsidP="00F43821">
                  <w:pPr>
                    <w:pStyle w:val="tablebody0"/>
                  </w:pPr>
                  <w:r>
                    <w:lastRenderedPageBreak/>
                    <w:t>RTRUIMBAMTTOT</w:t>
                  </w:r>
                </w:p>
              </w:tc>
              <w:tc>
                <w:tcPr>
                  <w:tcW w:w="675" w:type="pct"/>
                  <w:tcBorders>
                    <w:top w:val="single" w:sz="4" w:space="0" w:color="auto"/>
                    <w:left w:val="single" w:sz="4" w:space="0" w:color="auto"/>
                    <w:bottom w:val="single" w:sz="4" w:space="0" w:color="auto"/>
                    <w:right w:val="single" w:sz="4" w:space="0" w:color="auto"/>
                  </w:tcBorders>
                  <w:hideMark/>
                </w:tcPr>
                <w:p w14:paraId="575DEAA4"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48FF867F" w14:textId="77777777" w:rsidR="00A54E7B" w:rsidRDefault="00A54E7B" w:rsidP="00F43821">
                  <w:pPr>
                    <w:pStyle w:val="tablebody0"/>
                    <w:rPr>
                      <w:i/>
                    </w:rPr>
                  </w:pPr>
                  <w:r>
                    <w:rPr>
                      <w:i/>
                    </w:rPr>
                    <w:t xml:space="preserve">Real-Time Reg-Up Imbalance Market Total Amount - </w:t>
                  </w:r>
                  <w:r>
                    <w:t>The total payment or charge to all QSEs for the Real-Time Reg-Up imbalance for each 15-minute Settlement Interval.</w:t>
                  </w:r>
                </w:p>
              </w:tc>
            </w:tr>
            <w:tr w:rsidR="00A54E7B" w14:paraId="086B2E40"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20316D36" w14:textId="77777777" w:rsidR="00A54E7B" w:rsidRDefault="00A54E7B" w:rsidP="00F43821">
                  <w:pPr>
                    <w:pStyle w:val="tablebody0"/>
                  </w:pPr>
                  <w:r>
                    <w:t>RTRUOAMTTOT</w:t>
                  </w:r>
                </w:p>
              </w:tc>
              <w:tc>
                <w:tcPr>
                  <w:tcW w:w="675" w:type="pct"/>
                  <w:tcBorders>
                    <w:top w:val="single" w:sz="4" w:space="0" w:color="auto"/>
                    <w:left w:val="single" w:sz="4" w:space="0" w:color="auto"/>
                    <w:bottom w:val="single" w:sz="4" w:space="0" w:color="auto"/>
                    <w:right w:val="single" w:sz="4" w:space="0" w:color="auto"/>
                  </w:tcBorders>
                  <w:hideMark/>
                </w:tcPr>
                <w:p w14:paraId="23377F25"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23156FB5" w14:textId="77777777" w:rsidR="00A54E7B" w:rsidRDefault="00A54E7B" w:rsidP="00F43821">
                  <w:pPr>
                    <w:pStyle w:val="tablebody0"/>
                    <w:rPr>
                      <w:i/>
                    </w:rPr>
                  </w:pPr>
                  <w:r>
                    <w:rPr>
                      <w:i/>
                    </w:rPr>
                    <w:t xml:space="preserve">Real-Time Reg-Up Only Market Total Amount - </w:t>
                  </w:r>
                  <w:r>
                    <w:t>The total charge to all QSEs in Real-Time for Reg-Up only awards for each 15-minute Settlement Interval.</w:t>
                  </w:r>
                </w:p>
              </w:tc>
            </w:tr>
            <w:tr w:rsidR="00A54E7B" w14:paraId="4E4A4659"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12DA0945" w14:textId="77777777" w:rsidR="00A54E7B" w:rsidRDefault="00A54E7B" w:rsidP="00F43821">
                  <w:pPr>
                    <w:pStyle w:val="tablebody0"/>
                  </w:pPr>
                  <w:r>
                    <w:t xml:space="preserve">RTRUTOAMT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1A26280"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5DA99872" w14:textId="77777777" w:rsidR="00A54E7B" w:rsidRDefault="00A54E7B" w:rsidP="00F43821">
                  <w:pPr>
                    <w:pStyle w:val="tablebody0"/>
                    <w:rPr>
                      <w:i/>
                    </w:rPr>
                  </w:pPr>
                  <w:r>
                    <w:rPr>
                      <w:i/>
                    </w:rPr>
                    <w:t>Real-Time Reg-Up Trade Overage Amount for the QSE</w:t>
                  </w:r>
                  <w:r>
                    <w:t xml:space="preserve">— The total charge to QSE </w:t>
                  </w:r>
                  <w:r>
                    <w:rPr>
                      <w:i/>
                    </w:rPr>
                    <w:t>q</w:t>
                  </w:r>
                  <w:r>
                    <w:t xml:space="preserve"> in Real-Time for Reg-Up trade overages for each 15-minute Settlement Interval.</w:t>
                  </w:r>
                </w:p>
              </w:tc>
            </w:tr>
            <w:tr w:rsidR="00A54E7B" w14:paraId="4006A3E6"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1279A49E" w14:textId="77777777" w:rsidR="00A54E7B" w:rsidRDefault="00A54E7B" w:rsidP="00F43821">
                  <w:pPr>
                    <w:pStyle w:val="tablebody0"/>
                  </w:pPr>
                  <w:r>
                    <w:t>RTRUTOAMTTOT</w:t>
                  </w:r>
                </w:p>
              </w:tc>
              <w:tc>
                <w:tcPr>
                  <w:tcW w:w="675" w:type="pct"/>
                  <w:tcBorders>
                    <w:top w:val="single" w:sz="4" w:space="0" w:color="auto"/>
                    <w:left w:val="single" w:sz="4" w:space="0" w:color="auto"/>
                    <w:bottom w:val="single" w:sz="4" w:space="0" w:color="auto"/>
                    <w:right w:val="single" w:sz="4" w:space="0" w:color="auto"/>
                  </w:tcBorders>
                  <w:hideMark/>
                </w:tcPr>
                <w:p w14:paraId="5FAD0488"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0B93CC05" w14:textId="77777777" w:rsidR="00A54E7B" w:rsidRDefault="00A54E7B" w:rsidP="00F43821">
                  <w:pPr>
                    <w:pStyle w:val="tablebody0"/>
                    <w:rPr>
                      <w:i/>
                    </w:rPr>
                  </w:pPr>
                  <w:r>
                    <w:rPr>
                      <w:i/>
                    </w:rPr>
                    <w:t xml:space="preserve">Real-Time Reg-Up Trade Overage Total Amount </w:t>
                  </w:r>
                  <w:r>
                    <w:t>— The total charge to all QSEs for Real-Time Reg-Up trade overages for each 15-minute Settlement Interval.</w:t>
                  </w:r>
                </w:p>
              </w:tc>
            </w:tr>
            <w:tr w:rsidR="00A54E7B" w14:paraId="3EFDD267"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59CA7E5A" w14:textId="77777777" w:rsidR="00A54E7B" w:rsidRDefault="00A54E7B" w:rsidP="00F43821">
                  <w:pPr>
                    <w:pStyle w:val="tablebody0"/>
                  </w:pPr>
                  <w:r>
                    <w:t>LRS</w:t>
                  </w:r>
                  <w:r>
                    <w:rPr>
                      <w:vertAlign w:val="subscript"/>
                    </w:rPr>
                    <w:t xml:space="preserve">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85E2DB1" w14:textId="77777777" w:rsidR="00A54E7B" w:rsidRDefault="00A54E7B" w:rsidP="00F43821">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600BC7D3" w14:textId="77777777" w:rsidR="00A54E7B" w:rsidRDefault="00A54E7B" w:rsidP="00F43821">
                  <w:pPr>
                    <w:pStyle w:val="tablebody0"/>
                    <w:rPr>
                      <w:i/>
                    </w:rPr>
                  </w:pPr>
                  <w:r>
                    <w:rPr>
                      <w:i/>
                    </w:rPr>
                    <w:t>Load Ratio Share per QSE</w:t>
                  </w:r>
                  <w:r>
                    <w:t xml:space="preserve">—The LRS as defined in Section 6.6.2.2, QSE Load Ratio Share for a 15-Minute Settlement Interval, for QSE </w:t>
                  </w:r>
                  <w:r>
                    <w:rPr>
                      <w:i/>
                    </w:rPr>
                    <w:t>q</w:t>
                  </w:r>
                  <w:r>
                    <w:t xml:space="preserve"> for the 15-minute Settlement Interval.</w:t>
                  </w:r>
                </w:p>
              </w:tc>
            </w:tr>
            <w:tr w:rsidR="00A54E7B" w14:paraId="4CF004FF"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2A7D90B6" w14:textId="77777777" w:rsidR="00A54E7B" w:rsidRDefault="00A54E7B" w:rsidP="00F43821">
                  <w:pPr>
                    <w:pStyle w:val="tablebody0"/>
                  </w:pPr>
                  <w:r>
                    <w:rPr>
                      <w:i/>
                    </w:rPr>
                    <w:t>q</w:t>
                  </w:r>
                </w:p>
              </w:tc>
              <w:tc>
                <w:tcPr>
                  <w:tcW w:w="675" w:type="pct"/>
                  <w:tcBorders>
                    <w:top w:val="single" w:sz="4" w:space="0" w:color="auto"/>
                    <w:left w:val="single" w:sz="4" w:space="0" w:color="auto"/>
                    <w:bottom w:val="single" w:sz="4" w:space="0" w:color="auto"/>
                    <w:right w:val="single" w:sz="4" w:space="0" w:color="auto"/>
                  </w:tcBorders>
                  <w:hideMark/>
                </w:tcPr>
                <w:p w14:paraId="2E25610C" w14:textId="77777777" w:rsidR="00A54E7B" w:rsidRDefault="00A54E7B" w:rsidP="00F43821">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6B08D569" w14:textId="77777777" w:rsidR="00A54E7B" w:rsidRDefault="00A54E7B" w:rsidP="00F43821">
                  <w:pPr>
                    <w:pStyle w:val="tablebody0"/>
                    <w:rPr>
                      <w:i/>
                    </w:rPr>
                  </w:pPr>
                  <w:r>
                    <w:t>A QSE.</w:t>
                  </w:r>
                </w:p>
              </w:tc>
            </w:tr>
          </w:tbl>
          <w:p w14:paraId="2EFC7B30" w14:textId="77777777" w:rsidR="00A54E7B" w:rsidRDefault="00A54E7B" w:rsidP="00F43821">
            <w:pPr>
              <w:pStyle w:val="BodyText"/>
              <w:spacing w:before="240"/>
              <w:ind w:left="1440" w:hanging="720"/>
            </w:pPr>
            <w:r>
              <w:t>(b)         For Reg-Down:</w:t>
            </w:r>
          </w:p>
          <w:p w14:paraId="270E9E08" w14:textId="77777777" w:rsidR="00A54E7B" w:rsidRDefault="00A54E7B" w:rsidP="00F43821">
            <w:pPr>
              <w:ind w:left="1440" w:hanging="720"/>
            </w:pPr>
            <w:r>
              <w:t xml:space="preserve">LARTRDAMT </w:t>
            </w:r>
            <w:r>
              <w:rPr>
                <w:i/>
                <w:vertAlign w:val="subscript"/>
              </w:rPr>
              <w:t>q</w:t>
            </w:r>
            <w:r>
              <w:t xml:space="preserve"> =</w:t>
            </w:r>
            <w:r>
              <w:tab/>
              <w:t>(-1)</w:t>
            </w:r>
            <w:r>
              <w:rPr>
                <w:b/>
              </w:rPr>
              <w:t xml:space="preserve"> * (</w:t>
            </w:r>
            <w:r>
              <w:t xml:space="preserve">RTRDIMBAMTTOT + RTRDOAMTTOT + </w:t>
            </w:r>
          </w:p>
          <w:p w14:paraId="76D15838" w14:textId="77777777" w:rsidR="00A54E7B" w:rsidRDefault="00A54E7B" w:rsidP="00F43821">
            <w:pPr>
              <w:spacing w:after="240"/>
              <w:ind w:left="2160" w:firstLine="720"/>
              <w:rPr>
                <w:i/>
                <w:vertAlign w:val="subscript"/>
              </w:rPr>
            </w:pPr>
            <w:r>
              <w:t xml:space="preserve">RTRDTOAMTTOT) * LRS </w:t>
            </w:r>
            <w:r>
              <w:rPr>
                <w:i/>
                <w:vertAlign w:val="subscript"/>
              </w:rPr>
              <w:t>q</w:t>
            </w:r>
          </w:p>
          <w:p w14:paraId="583248D7" w14:textId="77777777" w:rsidR="00A54E7B" w:rsidRDefault="00A54E7B" w:rsidP="00F43821">
            <w:pPr>
              <w:spacing w:after="240"/>
              <w:ind w:left="1440" w:hanging="720"/>
            </w:pPr>
            <w:r>
              <w:t>Where:</w:t>
            </w:r>
          </w:p>
          <w:p w14:paraId="1C213A8C" w14:textId="77777777" w:rsidR="00A54E7B" w:rsidRDefault="6F9EB658" w:rsidP="00F43821">
            <w:pPr>
              <w:pStyle w:val="BodyText"/>
              <w:ind w:left="1440" w:hanging="720"/>
            </w:pPr>
            <w:r>
              <w:t xml:space="preserve">RTRDIMBAMTTOT = </w:t>
            </w:r>
            <w:r w:rsidR="00A54E7B">
              <w:rPr>
                <w:noProof/>
                <w:position w:val="-22"/>
              </w:rPr>
              <w:drawing>
                <wp:inline distT="0" distB="0" distL="0" distR="0" wp14:anchorId="2113D674" wp14:editId="1116E2D4">
                  <wp:extent cx="146685" cy="293370"/>
                  <wp:effectExtent l="0" t="0" r="5715" b="0"/>
                  <wp:docPr id="1034" name="Picture 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79C6FA9D">
              <w:rPr>
                <w:b/>
                <w:bCs/>
              </w:rPr>
              <w:t xml:space="preserve"> </w:t>
            </w:r>
            <w:r>
              <w:t xml:space="preserve">(RTRDIMBAMT </w:t>
            </w:r>
            <w:r w:rsidRPr="1A41FB75">
              <w:rPr>
                <w:i/>
                <w:iCs/>
                <w:vertAlign w:val="subscript"/>
              </w:rPr>
              <w:t>q</w:t>
            </w:r>
            <w:r>
              <w:t>)</w:t>
            </w:r>
          </w:p>
          <w:p w14:paraId="41CFC98D" w14:textId="77777777" w:rsidR="00A54E7B" w:rsidRDefault="6F9EB658" w:rsidP="00F43821">
            <w:pPr>
              <w:spacing w:after="240"/>
              <w:ind w:left="1440" w:hanging="720"/>
            </w:pPr>
            <w:r>
              <w:t xml:space="preserve">RTRDOAMTTOT = </w:t>
            </w:r>
            <w:r w:rsidR="00A54E7B">
              <w:rPr>
                <w:noProof/>
                <w:position w:val="-22"/>
              </w:rPr>
              <w:drawing>
                <wp:inline distT="0" distB="0" distL="0" distR="0" wp14:anchorId="3608ABD1" wp14:editId="05B451BD">
                  <wp:extent cx="146685" cy="293370"/>
                  <wp:effectExtent l="0" t="0" r="5715" b="0"/>
                  <wp:docPr id="1033" name="Picture 1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79C6FA9D">
              <w:rPr>
                <w:b/>
                <w:bCs/>
              </w:rPr>
              <w:t xml:space="preserve"> </w:t>
            </w:r>
            <w:r>
              <w:t xml:space="preserve">(RTRDOAMT </w:t>
            </w:r>
            <w:r w:rsidRPr="1A41FB75">
              <w:rPr>
                <w:i/>
                <w:iCs/>
                <w:vertAlign w:val="subscript"/>
              </w:rPr>
              <w:t>q</w:t>
            </w:r>
            <w:r>
              <w:t>)</w:t>
            </w:r>
          </w:p>
          <w:p w14:paraId="5B740501" w14:textId="77777777" w:rsidR="00A54E7B" w:rsidRDefault="6F9EB658" w:rsidP="00F43821">
            <w:pPr>
              <w:spacing w:after="240"/>
              <w:ind w:left="1440" w:hanging="720"/>
            </w:pPr>
            <w:r>
              <w:t xml:space="preserve">RTRDTOAMTTOT = </w:t>
            </w:r>
            <w:r w:rsidR="00A54E7B">
              <w:rPr>
                <w:noProof/>
                <w:position w:val="-22"/>
              </w:rPr>
              <w:drawing>
                <wp:inline distT="0" distB="0" distL="0" distR="0" wp14:anchorId="71B066D8" wp14:editId="17666C99">
                  <wp:extent cx="146685" cy="293370"/>
                  <wp:effectExtent l="0" t="0" r="5715" b="0"/>
                  <wp:docPr id="1032" name="Picture 1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1"/>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79C6FA9D">
              <w:rPr>
                <w:b/>
                <w:bCs/>
              </w:rPr>
              <w:t xml:space="preserve"> </w:t>
            </w:r>
            <w:r>
              <w:t xml:space="preserve">(RTRDTOAMT </w:t>
            </w:r>
            <w:r w:rsidRPr="1A41FB75">
              <w:rPr>
                <w:i/>
                <w:iCs/>
                <w:vertAlign w:val="subscript"/>
              </w:rPr>
              <w:t>q</w:t>
            </w:r>
            <w:r>
              <w:t>)</w:t>
            </w:r>
          </w:p>
          <w:p w14:paraId="0CF0EEF4" w14:textId="77777777" w:rsidR="00A54E7B" w:rsidRDefault="00A54E7B" w:rsidP="00F43821">
            <w:pPr>
              <w:pStyle w:val="NoSpacing"/>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A54E7B" w14:paraId="7D0903A4" w14:textId="77777777" w:rsidTr="00F43821">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120BB639" w14:textId="77777777" w:rsidR="00A54E7B" w:rsidRDefault="00A54E7B" w:rsidP="00F43821">
                  <w:pPr>
                    <w:pStyle w:val="TableHead"/>
                  </w:pPr>
                  <w:r>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665A694B" w14:textId="77777777" w:rsidR="00A54E7B" w:rsidRDefault="00A54E7B" w:rsidP="00F43821">
                  <w:pPr>
                    <w:pStyle w:val="TableHead"/>
                  </w:pPr>
                  <w:r>
                    <w:t>Unit</w:t>
                  </w:r>
                </w:p>
              </w:tc>
              <w:tc>
                <w:tcPr>
                  <w:tcW w:w="3179" w:type="pct"/>
                  <w:tcBorders>
                    <w:top w:val="single" w:sz="4" w:space="0" w:color="auto"/>
                    <w:left w:val="single" w:sz="4" w:space="0" w:color="auto"/>
                    <w:bottom w:val="single" w:sz="4" w:space="0" w:color="auto"/>
                    <w:right w:val="single" w:sz="4" w:space="0" w:color="auto"/>
                  </w:tcBorders>
                  <w:hideMark/>
                </w:tcPr>
                <w:p w14:paraId="3586521D" w14:textId="77777777" w:rsidR="00A54E7B" w:rsidRDefault="00A54E7B" w:rsidP="00F43821">
                  <w:pPr>
                    <w:pStyle w:val="TableHead"/>
                  </w:pPr>
                  <w:r>
                    <w:t>Description</w:t>
                  </w:r>
                </w:p>
              </w:tc>
            </w:tr>
            <w:tr w:rsidR="00A54E7B" w14:paraId="7F6CFDC1"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5DDD9400" w14:textId="77777777" w:rsidR="00A54E7B" w:rsidRDefault="00A54E7B" w:rsidP="00F43821">
                  <w:pPr>
                    <w:pStyle w:val="tablebody0"/>
                  </w:pPr>
                  <w:r>
                    <w:t xml:space="preserve">LARTRDAMT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883B3B9"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0F926D04" w14:textId="77777777" w:rsidR="00A54E7B" w:rsidRDefault="00A54E7B" w:rsidP="00F43821">
                  <w:pPr>
                    <w:pStyle w:val="tablebody0"/>
                    <w:rPr>
                      <w:i/>
                    </w:rPr>
                  </w:pPr>
                  <w:r>
                    <w:rPr>
                      <w:i/>
                    </w:rPr>
                    <w:t xml:space="preserve">Load-Allocated Real-Time Reg-Down Amount for </w:t>
                  </w:r>
                  <w:proofErr w:type="gramStart"/>
                  <w:r>
                    <w:rPr>
                      <w:i/>
                    </w:rPr>
                    <w:t>the QSE</w:t>
                  </w:r>
                  <w:r>
                    <w:t xml:space="preserve"> </w:t>
                  </w:r>
                  <w:r>
                    <w:rPr>
                      <w:rFonts w:ascii="Symbol" w:eastAsia="Symbol" w:hAnsi="Symbol" w:cs="Symbol"/>
                    </w:rPr>
                    <w:t>¾</w:t>
                  </w:r>
                  <w:r>
                    <w:t xml:space="preserve"> The</w:t>
                  </w:r>
                  <w:proofErr w:type="gramEnd"/>
                  <w:r>
                    <w:t xml:space="preserve"> QSE </w:t>
                  </w:r>
                  <w:r>
                    <w:rPr>
                      <w:i/>
                    </w:rPr>
                    <w:t>q</w:t>
                  </w:r>
                  <w:r>
                    <w:t>’s share of the total Real-Time Reg-Down amount for the 15-minute Settlement Interval.</w:t>
                  </w:r>
                </w:p>
              </w:tc>
            </w:tr>
            <w:tr w:rsidR="00A54E7B" w14:paraId="394A4F7E"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134FC403" w14:textId="77777777" w:rsidR="00A54E7B" w:rsidRDefault="00A54E7B" w:rsidP="00F43821">
                  <w:pPr>
                    <w:pStyle w:val="tablebody0"/>
                  </w:pPr>
                  <w:r>
                    <w:t xml:space="preserve">RTRDIMBAMT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61F53F8"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2AE549BB" w14:textId="77777777" w:rsidR="00A54E7B" w:rsidRDefault="00A54E7B" w:rsidP="00F43821">
                  <w:pPr>
                    <w:pStyle w:val="tablebody0"/>
                    <w:rPr>
                      <w:i/>
                    </w:rPr>
                  </w:pPr>
                  <w:r>
                    <w:rPr>
                      <w:i/>
                    </w:rPr>
                    <w:t xml:space="preserve">Real-Time Reg-Down Imbalance Amount for the QSE - </w:t>
                  </w:r>
                  <w:r>
                    <w:t xml:space="preserve">The total payment or charge to QSE </w:t>
                  </w:r>
                  <w:r>
                    <w:rPr>
                      <w:i/>
                    </w:rPr>
                    <w:t>q</w:t>
                  </w:r>
                  <w:r>
                    <w:t xml:space="preserve"> for the Real-Time Reg-Down imbalance for each 15-minute Settlement Interval.</w:t>
                  </w:r>
                </w:p>
              </w:tc>
            </w:tr>
            <w:tr w:rsidR="00A54E7B" w14:paraId="05F03180"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72D87654" w14:textId="77777777" w:rsidR="00A54E7B" w:rsidRDefault="00A54E7B" w:rsidP="00F43821">
                  <w:pPr>
                    <w:pStyle w:val="tablebody0"/>
                  </w:pPr>
                  <w:r>
                    <w:t xml:space="preserve">RTRDOAMT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5406162"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41E4E9F5" w14:textId="77777777" w:rsidR="00A54E7B" w:rsidRDefault="00A54E7B" w:rsidP="00F43821">
                  <w:pPr>
                    <w:pStyle w:val="tablebody0"/>
                    <w:rPr>
                      <w:i/>
                    </w:rPr>
                  </w:pPr>
                  <w:r>
                    <w:rPr>
                      <w:i/>
                    </w:rPr>
                    <w:t>Real-Time Reg-Down Only Amount for the QSE</w:t>
                  </w:r>
                  <w:r>
                    <w:t xml:space="preserve">— The total charge to QSE </w:t>
                  </w:r>
                  <w:r>
                    <w:rPr>
                      <w:i/>
                    </w:rPr>
                    <w:t>q</w:t>
                  </w:r>
                  <w:r>
                    <w:t xml:space="preserve"> in Real-Time for Reg-Down only awards for each 15-minute Settlement Interval.</w:t>
                  </w:r>
                </w:p>
              </w:tc>
            </w:tr>
            <w:tr w:rsidR="00A54E7B" w14:paraId="05A960A5"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6AA7B8A4" w14:textId="77777777" w:rsidR="00A54E7B" w:rsidRDefault="00A54E7B" w:rsidP="00F43821">
                  <w:pPr>
                    <w:pStyle w:val="tablebody0"/>
                  </w:pPr>
                  <w:r>
                    <w:t>RTRDIMBAMTTOT</w:t>
                  </w:r>
                </w:p>
              </w:tc>
              <w:tc>
                <w:tcPr>
                  <w:tcW w:w="675" w:type="pct"/>
                  <w:tcBorders>
                    <w:top w:val="single" w:sz="4" w:space="0" w:color="auto"/>
                    <w:left w:val="single" w:sz="4" w:space="0" w:color="auto"/>
                    <w:bottom w:val="single" w:sz="4" w:space="0" w:color="auto"/>
                    <w:right w:val="single" w:sz="4" w:space="0" w:color="auto"/>
                  </w:tcBorders>
                  <w:hideMark/>
                </w:tcPr>
                <w:p w14:paraId="3F634DCF"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5FACDD0F" w14:textId="77777777" w:rsidR="00A54E7B" w:rsidRDefault="00A54E7B" w:rsidP="00F43821">
                  <w:pPr>
                    <w:pStyle w:val="tablebody0"/>
                    <w:rPr>
                      <w:i/>
                    </w:rPr>
                  </w:pPr>
                  <w:r>
                    <w:rPr>
                      <w:i/>
                    </w:rPr>
                    <w:t xml:space="preserve">Real-Time Reg-Down Imbalance Market Total Amount - </w:t>
                  </w:r>
                  <w:r>
                    <w:t>The total payment or charge to all QSEs for the Real-Time Reg-Down imbalance for each 15-minute Settlement Interval.</w:t>
                  </w:r>
                </w:p>
              </w:tc>
            </w:tr>
            <w:tr w:rsidR="00A54E7B" w14:paraId="3296D0FF"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4DED4566" w14:textId="77777777" w:rsidR="00A54E7B" w:rsidRDefault="00A54E7B" w:rsidP="00F43821">
                  <w:pPr>
                    <w:pStyle w:val="tablebody0"/>
                  </w:pPr>
                  <w:r>
                    <w:lastRenderedPageBreak/>
                    <w:t>RTRDOAMTTOT</w:t>
                  </w:r>
                </w:p>
              </w:tc>
              <w:tc>
                <w:tcPr>
                  <w:tcW w:w="675" w:type="pct"/>
                  <w:tcBorders>
                    <w:top w:val="single" w:sz="4" w:space="0" w:color="auto"/>
                    <w:left w:val="single" w:sz="4" w:space="0" w:color="auto"/>
                    <w:bottom w:val="single" w:sz="4" w:space="0" w:color="auto"/>
                    <w:right w:val="single" w:sz="4" w:space="0" w:color="auto"/>
                  </w:tcBorders>
                  <w:hideMark/>
                </w:tcPr>
                <w:p w14:paraId="228C4162"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79B51295" w14:textId="77777777" w:rsidR="00A54E7B" w:rsidRDefault="00A54E7B" w:rsidP="00F43821">
                  <w:pPr>
                    <w:pStyle w:val="tablebody0"/>
                    <w:rPr>
                      <w:i/>
                    </w:rPr>
                  </w:pPr>
                  <w:r>
                    <w:rPr>
                      <w:i/>
                    </w:rPr>
                    <w:t xml:space="preserve">Real-Time Reg-Down Only Market Total Amount - </w:t>
                  </w:r>
                  <w:r>
                    <w:t>The total charge to all QSEs in Real-Time for Reg-Down only awards for each 15-minute Settlement Interval.</w:t>
                  </w:r>
                </w:p>
              </w:tc>
            </w:tr>
            <w:tr w:rsidR="00A54E7B" w14:paraId="758A959C"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5EDC8BA5" w14:textId="77777777" w:rsidR="00A54E7B" w:rsidRDefault="00A54E7B" w:rsidP="00F43821">
                  <w:pPr>
                    <w:pStyle w:val="tablebody0"/>
                  </w:pPr>
                  <w:r>
                    <w:t xml:space="preserve">RTRDTOAMT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DE61DF2"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1017A110" w14:textId="77777777" w:rsidR="00A54E7B" w:rsidRDefault="00A54E7B" w:rsidP="00F43821">
                  <w:pPr>
                    <w:pStyle w:val="tablebody0"/>
                    <w:rPr>
                      <w:i/>
                    </w:rPr>
                  </w:pPr>
                  <w:r>
                    <w:rPr>
                      <w:i/>
                    </w:rPr>
                    <w:t>Real-Time Reg-Down Trade Overage Amount for the QSE</w:t>
                  </w:r>
                  <w:r>
                    <w:t xml:space="preserve">— The total charge to QSE </w:t>
                  </w:r>
                  <w:r>
                    <w:rPr>
                      <w:i/>
                    </w:rPr>
                    <w:t>q</w:t>
                  </w:r>
                  <w:r>
                    <w:t xml:space="preserve"> in Real-Time for Reg-Down trade overages for each 15-minute Settlement Interval.</w:t>
                  </w:r>
                </w:p>
              </w:tc>
            </w:tr>
            <w:tr w:rsidR="00A54E7B" w14:paraId="69CF9EAE"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609A87B8" w14:textId="77777777" w:rsidR="00A54E7B" w:rsidRDefault="00A54E7B" w:rsidP="00F43821">
                  <w:pPr>
                    <w:pStyle w:val="tablebody0"/>
                  </w:pPr>
                  <w:r>
                    <w:t>RTRDOAMTTOT</w:t>
                  </w:r>
                </w:p>
              </w:tc>
              <w:tc>
                <w:tcPr>
                  <w:tcW w:w="675" w:type="pct"/>
                  <w:tcBorders>
                    <w:top w:val="single" w:sz="4" w:space="0" w:color="auto"/>
                    <w:left w:val="single" w:sz="4" w:space="0" w:color="auto"/>
                    <w:bottom w:val="single" w:sz="4" w:space="0" w:color="auto"/>
                    <w:right w:val="single" w:sz="4" w:space="0" w:color="auto"/>
                  </w:tcBorders>
                  <w:hideMark/>
                </w:tcPr>
                <w:p w14:paraId="23557609"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209E0918" w14:textId="77777777" w:rsidR="00A54E7B" w:rsidRDefault="00A54E7B" w:rsidP="00F43821">
                  <w:pPr>
                    <w:pStyle w:val="tablebody0"/>
                    <w:rPr>
                      <w:i/>
                    </w:rPr>
                  </w:pPr>
                  <w:r>
                    <w:rPr>
                      <w:i/>
                    </w:rPr>
                    <w:t xml:space="preserve">Real-Time Reg-Down Trade Overage Total Amount </w:t>
                  </w:r>
                  <w:r>
                    <w:t>— The total charge to all QSEs for Real-Time Reg-Down trade overages for each 15-minute Settlement Interval.</w:t>
                  </w:r>
                </w:p>
              </w:tc>
            </w:tr>
            <w:tr w:rsidR="00A54E7B" w14:paraId="1E8C64F1"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5D07658E" w14:textId="77777777" w:rsidR="00A54E7B" w:rsidRDefault="00A54E7B" w:rsidP="00F43821">
                  <w:pPr>
                    <w:pStyle w:val="tablebody0"/>
                  </w:pPr>
                  <w:r>
                    <w:t>LRS</w:t>
                  </w:r>
                  <w:r>
                    <w:rPr>
                      <w:vertAlign w:val="subscript"/>
                    </w:rPr>
                    <w:t xml:space="preserve">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FCFEB73" w14:textId="77777777" w:rsidR="00A54E7B" w:rsidRDefault="00A54E7B" w:rsidP="00F43821">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66888613" w14:textId="77777777" w:rsidR="00A54E7B" w:rsidRDefault="00A54E7B" w:rsidP="00F43821">
                  <w:pPr>
                    <w:pStyle w:val="tablebody0"/>
                    <w:rPr>
                      <w:i/>
                    </w:rPr>
                  </w:pPr>
                  <w:r>
                    <w:rPr>
                      <w:i/>
                    </w:rPr>
                    <w:t>Load Ratio Share per QSE</w:t>
                  </w:r>
                  <w:r>
                    <w:t xml:space="preserve">—The LRS as defined in Section 6.6.2.2 for QSE </w:t>
                  </w:r>
                  <w:r>
                    <w:rPr>
                      <w:i/>
                    </w:rPr>
                    <w:t>q</w:t>
                  </w:r>
                  <w:r>
                    <w:t xml:space="preserve"> for the 15-minute Settlement Interval.</w:t>
                  </w:r>
                </w:p>
              </w:tc>
            </w:tr>
            <w:tr w:rsidR="00A54E7B" w14:paraId="45CAD87B"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0B092375" w14:textId="77777777" w:rsidR="00A54E7B" w:rsidRDefault="00A54E7B" w:rsidP="00F43821">
                  <w:pPr>
                    <w:pStyle w:val="tablebody0"/>
                  </w:pPr>
                  <w:r>
                    <w:rPr>
                      <w:i/>
                    </w:rPr>
                    <w:t>q</w:t>
                  </w:r>
                </w:p>
              </w:tc>
              <w:tc>
                <w:tcPr>
                  <w:tcW w:w="675" w:type="pct"/>
                  <w:tcBorders>
                    <w:top w:val="single" w:sz="4" w:space="0" w:color="auto"/>
                    <w:left w:val="single" w:sz="4" w:space="0" w:color="auto"/>
                    <w:bottom w:val="single" w:sz="4" w:space="0" w:color="auto"/>
                    <w:right w:val="single" w:sz="4" w:space="0" w:color="auto"/>
                  </w:tcBorders>
                  <w:hideMark/>
                </w:tcPr>
                <w:p w14:paraId="78A1F1ED" w14:textId="77777777" w:rsidR="00A54E7B" w:rsidRDefault="00A54E7B" w:rsidP="00F43821">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77CB1AAA" w14:textId="77777777" w:rsidR="00A54E7B" w:rsidRDefault="00A54E7B" w:rsidP="00F43821">
                  <w:pPr>
                    <w:pStyle w:val="tablebody0"/>
                    <w:rPr>
                      <w:i/>
                    </w:rPr>
                  </w:pPr>
                  <w:r>
                    <w:t>A QSE.</w:t>
                  </w:r>
                </w:p>
              </w:tc>
            </w:tr>
          </w:tbl>
          <w:p w14:paraId="11DFAFBE" w14:textId="77777777" w:rsidR="00A54E7B" w:rsidRDefault="00A54E7B" w:rsidP="00F43821">
            <w:pPr>
              <w:pStyle w:val="BodyText"/>
              <w:spacing w:before="240"/>
              <w:ind w:left="1440" w:hanging="720"/>
            </w:pPr>
            <w:r>
              <w:t xml:space="preserve"> (c)         For Responsive Reserve (RRS):</w:t>
            </w:r>
          </w:p>
          <w:p w14:paraId="4D65C352" w14:textId="77777777" w:rsidR="00A54E7B" w:rsidRDefault="00A54E7B" w:rsidP="00F43821">
            <w:pPr>
              <w:spacing w:before="240"/>
              <w:ind w:left="1440" w:hanging="720"/>
            </w:pPr>
            <w:r>
              <w:t xml:space="preserve">LARTRRAMT </w:t>
            </w:r>
            <w:r>
              <w:rPr>
                <w:i/>
                <w:vertAlign w:val="subscript"/>
              </w:rPr>
              <w:t>q</w:t>
            </w:r>
            <w:r>
              <w:t xml:space="preserve"> =</w:t>
            </w:r>
            <w:r>
              <w:tab/>
              <w:t>(-1)</w:t>
            </w:r>
            <w:r>
              <w:rPr>
                <w:b/>
              </w:rPr>
              <w:t xml:space="preserve"> * (</w:t>
            </w:r>
            <w:r>
              <w:t xml:space="preserve">RTRRIMBAMTTOT + RTRROAMTTOT + </w:t>
            </w:r>
          </w:p>
          <w:p w14:paraId="5402FC93" w14:textId="77777777" w:rsidR="00A54E7B" w:rsidRDefault="00A54E7B" w:rsidP="00F43821">
            <w:pPr>
              <w:spacing w:after="240"/>
              <w:ind w:left="2160" w:firstLine="720"/>
              <w:rPr>
                <w:i/>
                <w:vertAlign w:val="subscript"/>
              </w:rPr>
            </w:pPr>
            <w:r>
              <w:t xml:space="preserve">RTRRTOAMTTOT) * LRS </w:t>
            </w:r>
            <w:r>
              <w:rPr>
                <w:i/>
                <w:vertAlign w:val="subscript"/>
              </w:rPr>
              <w:t>q</w:t>
            </w:r>
          </w:p>
          <w:p w14:paraId="11A080CD" w14:textId="77777777" w:rsidR="00A54E7B" w:rsidRDefault="00A54E7B" w:rsidP="00F43821">
            <w:pPr>
              <w:spacing w:before="240"/>
              <w:ind w:left="1440" w:hanging="720"/>
            </w:pPr>
            <w:r>
              <w:t>Where:</w:t>
            </w:r>
          </w:p>
          <w:p w14:paraId="5579F371" w14:textId="77777777" w:rsidR="00A54E7B" w:rsidRDefault="6F9EB658" w:rsidP="00F43821">
            <w:pPr>
              <w:spacing w:after="240"/>
              <w:ind w:left="1440" w:hanging="720"/>
            </w:pPr>
            <w:r>
              <w:t xml:space="preserve">RTRRIMBAMTTOT = </w:t>
            </w:r>
            <w:r w:rsidR="00A54E7B">
              <w:rPr>
                <w:noProof/>
              </w:rPr>
              <w:drawing>
                <wp:inline distT="0" distB="0" distL="0" distR="0" wp14:anchorId="4F60F46F" wp14:editId="558E31C5">
                  <wp:extent cx="146685" cy="293370"/>
                  <wp:effectExtent l="0" t="0" r="5715" b="0"/>
                  <wp:docPr id="1031" name="Picture 1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2"/>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t xml:space="preserve"> (RTRRIMBAMT </w:t>
            </w:r>
            <w:r w:rsidRPr="1A41FB75">
              <w:rPr>
                <w:i/>
                <w:iCs/>
                <w:vertAlign w:val="subscript"/>
              </w:rPr>
              <w:t>q</w:t>
            </w:r>
            <w:r>
              <w:t>)</w:t>
            </w:r>
          </w:p>
          <w:p w14:paraId="427D0E04" w14:textId="77777777" w:rsidR="00A54E7B" w:rsidRDefault="6F9EB658" w:rsidP="00F43821">
            <w:pPr>
              <w:spacing w:after="240"/>
              <w:ind w:left="1440" w:hanging="720"/>
            </w:pPr>
            <w:r>
              <w:t xml:space="preserve">RTRROAMTTOT = </w:t>
            </w:r>
            <w:r w:rsidR="00A54E7B">
              <w:rPr>
                <w:noProof/>
              </w:rPr>
              <w:drawing>
                <wp:inline distT="0" distB="0" distL="0" distR="0" wp14:anchorId="4B183E8A" wp14:editId="7C240427">
                  <wp:extent cx="146685" cy="293370"/>
                  <wp:effectExtent l="0" t="0" r="5715" b="0"/>
                  <wp:docPr id="1030" name="Picture 1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3"/>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t xml:space="preserve"> (RTRROAMT </w:t>
            </w:r>
            <w:r w:rsidRPr="1A41FB75">
              <w:rPr>
                <w:i/>
                <w:iCs/>
                <w:vertAlign w:val="subscript"/>
              </w:rPr>
              <w:t>q</w:t>
            </w:r>
            <w:r>
              <w:t>)</w:t>
            </w:r>
          </w:p>
          <w:p w14:paraId="528F92BB" w14:textId="77777777" w:rsidR="00A54E7B" w:rsidRDefault="6F9EB658" w:rsidP="00F43821">
            <w:pPr>
              <w:spacing w:after="240"/>
              <w:ind w:left="1440" w:hanging="720"/>
            </w:pPr>
            <w:r>
              <w:t xml:space="preserve">RTRRTOAMTTOT = </w:t>
            </w:r>
            <w:r w:rsidR="00A54E7B">
              <w:rPr>
                <w:noProof/>
              </w:rPr>
              <w:drawing>
                <wp:inline distT="0" distB="0" distL="0" distR="0" wp14:anchorId="0CC04C13" wp14:editId="48332AC7">
                  <wp:extent cx="146685" cy="293370"/>
                  <wp:effectExtent l="0" t="0" r="5715" b="0"/>
                  <wp:docPr id="1029" name="Picture 1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t xml:space="preserve"> (RTRRTOAMT </w:t>
            </w:r>
            <w:r w:rsidRPr="1A41FB75">
              <w:rPr>
                <w:i/>
                <w:iCs/>
                <w:vertAlign w:val="subscript"/>
              </w:rPr>
              <w:t>q</w:t>
            </w:r>
            <w:r>
              <w:t>)</w:t>
            </w:r>
          </w:p>
          <w:p w14:paraId="68FD039F" w14:textId="77777777" w:rsidR="00A54E7B" w:rsidRDefault="00A54E7B" w:rsidP="00F43821">
            <w:pPr>
              <w:pStyle w:val="NoSpacing"/>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A54E7B" w14:paraId="336011A7" w14:textId="77777777" w:rsidTr="00F43821">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4D80D5FC" w14:textId="77777777" w:rsidR="00A54E7B" w:rsidRDefault="00A54E7B" w:rsidP="00F43821">
                  <w:pPr>
                    <w:pStyle w:val="TableHead"/>
                  </w:pPr>
                  <w:r>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629DFB9D" w14:textId="77777777" w:rsidR="00A54E7B" w:rsidRDefault="00A54E7B" w:rsidP="00F43821">
                  <w:pPr>
                    <w:pStyle w:val="TableHead"/>
                  </w:pPr>
                  <w:r>
                    <w:t>Unit</w:t>
                  </w:r>
                </w:p>
              </w:tc>
              <w:tc>
                <w:tcPr>
                  <w:tcW w:w="3179" w:type="pct"/>
                  <w:tcBorders>
                    <w:top w:val="single" w:sz="4" w:space="0" w:color="auto"/>
                    <w:left w:val="single" w:sz="4" w:space="0" w:color="auto"/>
                    <w:bottom w:val="single" w:sz="4" w:space="0" w:color="auto"/>
                    <w:right w:val="single" w:sz="4" w:space="0" w:color="auto"/>
                  </w:tcBorders>
                  <w:hideMark/>
                </w:tcPr>
                <w:p w14:paraId="61CA926C" w14:textId="77777777" w:rsidR="00A54E7B" w:rsidRDefault="00A54E7B" w:rsidP="00F43821">
                  <w:pPr>
                    <w:pStyle w:val="TableHead"/>
                  </w:pPr>
                  <w:r>
                    <w:t>Description</w:t>
                  </w:r>
                </w:p>
              </w:tc>
            </w:tr>
            <w:tr w:rsidR="00A54E7B" w14:paraId="6F608A32"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0791F409" w14:textId="77777777" w:rsidR="00A54E7B" w:rsidRDefault="00A54E7B" w:rsidP="00F43821">
                  <w:pPr>
                    <w:pStyle w:val="tablebody0"/>
                  </w:pPr>
                  <w:r>
                    <w:t xml:space="preserve">LARTRRAMT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54BB1E0"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43F37F1E" w14:textId="77777777" w:rsidR="00A54E7B" w:rsidRDefault="00A54E7B" w:rsidP="00F43821">
                  <w:pPr>
                    <w:pStyle w:val="tablebody0"/>
                    <w:rPr>
                      <w:i/>
                    </w:rPr>
                  </w:pPr>
                  <w:r>
                    <w:rPr>
                      <w:i/>
                    </w:rPr>
                    <w:t xml:space="preserve">Load-Allocated Real-Time Responsive Reserve Amount for </w:t>
                  </w:r>
                  <w:proofErr w:type="gramStart"/>
                  <w:r>
                    <w:rPr>
                      <w:i/>
                    </w:rPr>
                    <w:t>the QSE</w:t>
                  </w:r>
                  <w:r>
                    <w:t xml:space="preserve"> </w:t>
                  </w:r>
                  <w:r>
                    <w:rPr>
                      <w:rFonts w:ascii="Symbol" w:eastAsia="Symbol" w:hAnsi="Symbol" w:cs="Symbol"/>
                    </w:rPr>
                    <w:t>¾</w:t>
                  </w:r>
                  <w:r>
                    <w:t xml:space="preserve"> The</w:t>
                  </w:r>
                  <w:proofErr w:type="gramEnd"/>
                  <w:r>
                    <w:t xml:space="preserve"> QSE’s share of the total Real-Time RRS amount for the 15-minute Settlement Interval.</w:t>
                  </w:r>
                </w:p>
              </w:tc>
            </w:tr>
            <w:tr w:rsidR="00A54E7B" w14:paraId="5B8B271B"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65A29A5F" w14:textId="77777777" w:rsidR="00A54E7B" w:rsidRDefault="00A54E7B" w:rsidP="00F43821">
                  <w:pPr>
                    <w:pStyle w:val="tablebody0"/>
                  </w:pPr>
                  <w:r>
                    <w:t xml:space="preserve">RTRRIMBAMT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A09123E"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390DA54C" w14:textId="77777777" w:rsidR="00A54E7B" w:rsidRDefault="00A54E7B" w:rsidP="00F43821">
                  <w:pPr>
                    <w:pStyle w:val="tablebody0"/>
                    <w:rPr>
                      <w:i/>
                    </w:rPr>
                  </w:pPr>
                  <w:r>
                    <w:rPr>
                      <w:i/>
                    </w:rPr>
                    <w:t xml:space="preserve">Real-Time Responsive Reserve Imbalance Amount for the QSE - </w:t>
                  </w:r>
                  <w:r>
                    <w:t xml:space="preserve">The total payment or charge to QSE </w:t>
                  </w:r>
                  <w:r>
                    <w:rPr>
                      <w:i/>
                    </w:rPr>
                    <w:t>q</w:t>
                  </w:r>
                  <w:r>
                    <w:t xml:space="preserve"> for the Real-Time RRS imbalance for each 15-minute Settlement Interval.</w:t>
                  </w:r>
                </w:p>
              </w:tc>
            </w:tr>
            <w:tr w:rsidR="00A54E7B" w14:paraId="22F30D6D"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04681021" w14:textId="77777777" w:rsidR="00A54E7B" w:rsidRDefault="00A54E7B" w:rsidP="00F43821">
                  <w:pPr>
                    <w:pStyle w:val="tablebody0"/>
                  </w:pPr>
                  <w:r>
                    <w:t xml:space="preserve">RTRROAMT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73F62E2"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45C147FA" w14:textId="77777777" w:rsidR="00A54E7B" w:rsidRDefault="00A54E7B" w:rsidP="00F43821">
                  <w:pPr>
                    <w:pStyle w:val="tablebody0"/>
                    <w:rPr>
                      <w:i/>
                    </w:rPr>
                  </w:pPr>
                  <w:r>
                    <w:rPr>
                      <w:i/>
                    </w:rPr>
                    <w:t>Real-Time Responsive Reserve Only Amount for the QSE</w:t>
                  </w:r>
                  <w:r>
                    <w:t xml:space="preserve">— The total charge to QSE </w:t>
                  </w:r>
                  <w:r>
                    <w:rPr>
                      <w:i/>
                    </w:rPr>
                    <w:t>q</w:t>
                  </w:r>
                  <w:r>
                    <w:t xml:space="preserve"> in Real-Time for RRS only awards for each 15-minute Settlement Interval.</w:t>
                  </w:r>
                </w:p>
              </w:tc>
            </w:tr>
            <w:tr w:rsidR="00A54E7B" w14:paraId="2F2F0A90"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6156CCA3" w14:textId="77777777" w:rsidR="00A54E7B" w:rsidRDefault="00A54E7B" w:rsidP="00F43821">
                  <w:pPr>
                    <w:pStyle w:val="tablebody0"/>
                  </w:pPr>
                  <w:r>
                    <w:t>RTRRIMBAMTTOT</w:t>
                  </w:r>
                </w:p>
              </w:tc>
              <w:tc>
                <w:tcPr>
                  <w:tcW w:w="675" w:type="pct"/>
                  <w:tcBorders>
                    <w:top w:val="single" w:sz="4" w:space="0" w:color="auto"/>
                    <w:left w:val="single" w:sz="4" w:space="0" w:color="auto"/>
                    <w:bottom w:val="single" w:sz="4" w:space="0" w:color="auto"/>
                    <w:right w:val="single" w:sz="4" w:space="0" w:color="auto"/>
                  </w:tcBorders>
                  <w:hideMark/>
                </w:tcPr>
                <w:p w14:paraId="59F57257"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38304760" w14:textId="77777777" w:rsidR="00A54E7B" w:rsidRDefault="00A54E7B" w:rsidP="00F43821">
                  <w:pPr>
                    <w:pStyle w:val="tablebody0"/>
                    <w:rPr>
                      <w:i/>
                    </w:rPr>
                  </w:pPr>
                  <w:r>
                    <w:rPr>
                      <w:i/>
                    </w:rPr>
                    <w:t xml:space="preserve">Real-Time Responsive Reserve Imbalance Market Total Amount - </w:t>
                  </w:r>
                  <w:r>
                    <w:t>The total payment or charge to all QSEs for the Real-Time RRS imbalance for each 15-minute Settlement Interval.</w:t>
                  </w:r>
                </w:p>
              </w:tc>
            </w:tr>
            <w:tr w:rsidR="00A54E7B" w14:paraId="08143420"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3AB5043D" w14:textId="77777777" w:rsidR="00A54E7B" w:rsidRDefault="00A54E7B" w:rsidP="00F43821">
                  <w:pPr>
                    <w:pStyle w:val="tablebody0"/>
                  </w:pPr>
                  <w:r>
                    <w:t>RTRROAMTTOT</w:t>
                  </w:r>
                </w:p>
              </w:tc>
              <w:tc>
                <w:tcPr>
                  <w:tcW w:w="675" w:type="pct"/>
                  <w:tcBorders>
                    <w:top w:val="single" w:sz="4" w:space="0" w:color="auto"/>
                    <w:left w:val="single" w:sz="4" w:space="0" w:color="auto"/>
                    <w:bottom w:val="single" w:sz="4" w:space="0" w:color="auto"/>
                    <w:right w:val="single" w:sz="4" w:space="0" w:color="auto"/>
                  </w:tcBorders>
                  <w:hideMark/>
                </w:tcPr>
                <w:p w14:paraId="4D706E67"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6D4841E1" w14:textId="77777777" w:rsidR="00A54E7B" w:rsidRDefault="00A54E7B" w:rsidP="00F43821">
                  <w:pPr>
                    <w:pStyle w:val="tablebody0"/>
                    <w:rPr>
                      <w:i/>
                    </w:rPr>
                  </w:pPr>
                  <w:r>
                    <w:rPr>
                      <w:i/>
                    </w:rPr>
                    <w:t xml:space="preserve">Real-Time Responsive Reserve Only Market Total Amount - </w:t>
                  </w:r>
                  <w:r>
                    <w:t>The total charge to all QSEs in Real-Time for RRS only awards for each 15-minute Settlement Interval.</w:t>
                  </w:r>
                </w:p>
              </w:tc>
            </w:tr>
            <w:tr w:rsidR="00A54E7B" w14:paraId="41D67309"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0A206BF2" w14:textId="77777777" w:rsidR="00A54E7B" w:rsidRDefault="00A54E7B" w:rsidP="00F43821">
                  <w:pPr>
                    <w:pStyle w:val="tablebody0"/>
                  </w:pPr>
                  <w:r>
                    <w:t xml:space="preserve">RTRRTOAMT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8D9DEDC"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79475D62" w14:textId="77777777" w:rsidR="00A54E7B" w:rsidRDefault="00A54E7B" w:rsidP="00F43821">
                  <w:pPr>
                    <w:pStyle w:val="tablebody0"/>
                    <w:rPr>
                      <w:i/>
                    </w:rPr>
                  </w:pPr>
                  <w:r>
                    <w:rPr>
                      <w:i/>
                    </w:rPr>
                    <w:t>Real-Time Responsive Reserve Trade Overage Amount for the QSE</w:t>
                  </w:r>
                  <w:r>
                    <w:t xml:space="preserve">— The total charge to QSE </w:t>
                  </w:r>
                  <w:r>
                    <w:rPr>
                      <w:i/>
                    </w:rPr>
                    <w:t>q</w:t>
                  </w:r>
                  <w:r>
                    <w:t xml:space="preserve"> in Real-Time for RRS trade overages for each 15-minute Settlement Interval.</w:t>
                  </w:r>
                </w:p>
              </w:tc>
            </w:tr>
            <w:tr w:rsidR="00A54E7B" w14:paraId="03FFA9E0"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5B07F29D" w14:textId="77777777" w:rsidR="00A54E7B" w:rsidRDefault="00A54E7B" w:rsidP="00F43821">
                  <w:pPr>
                    <w:pStyle w:val="tablebody0"/>
                  </w:pPr>
                  <w:r>
                    <w:lastRenderedPageBreak/>
                    <w:t>RTRROAMTTOT</w:t>
                  </w:r>
                </w:p>
              </w:tc>
              <w:tc>
                <w:tcPr>
                  <w:tcW w:w="675" w:type="pct"/>
                  <w:tcBorders>
                    <w:top w:val="single" w:sz="4" w:space="0" w:color="auto"/>
                    <w:left w:val="single" w:sz="4" w:space="0" w:color="auto"/>
                    <w:bottom w:val="single" w:sz="4" w:space="0" w:color="auto"/>
                    <w:right w:val="single" w:sz="4" w:space="0" w:color="auto"/>
                  </w:tcBorders>
                  <w:hideMark/>
                </w:tcPr>
                <w:p w14:paraId="5AF362C6"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46213BCB" w14:textId="77777777" w:rsidR="00A54E7B" w:rsidRDefault="00A54E7B" w:rsidP="00F43821">
                  <w:pPr>
                    <w:pStyle w:val="tablebody0"/>
                    <w:rPr>
                      <w:i/>
                    </w:rPr>
                  </w:pPr>
                  <w:r>
                    <w:rPr>
                      <w:i/>
                    </w:rPr>
                    <w:t xml:space="preserve">Real-Time Responsive Reserve Trade Overage Total Amount </w:t>
                  </w:r>
                  <w:r>
                    <w:t>— The total charge to all QSEs for Real-Time RRS trade overages for each 15-minute Settlement Interval.</w:t>
                  </w:r>
                </w:p>
              </w:tc>
            </w:tr>
            <w:tr w:rsidR="00A54E7B" w14:paraId="7FA6E064"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0224A2A9" w14:textId="77777777" w:rsidR="00A54E7B" w:rsidRDefault="00A54E7B" w:rsidP="00F43821">
                  <w:pPr>
                    <w:pStyle w:val="tablebody0"/>
                  </w:pPr>
                  <w:r>
                    <w:t>LRS</w:t>
                  </w:r>
                  <w:r>
                    <w:rPr>
                      <w:vertAlign w:val="subscript"/>
                    </w:rPr>
                    <w:t xml:space="preserve">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280EE48" w14:textId="77777777" w:rsidR="00A54E7B" w:rsidRDefault="00A54E7B" w:rsidP="00F43821">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3742258A" w14:textId="77777777" w:rsidR="00A54E7B" w:rsidRDefault="00A54E7B" w:rsidP="00F43821">
                  <w:pPr>
                    <w:pStyle w:val="tablebody0"/>
                    <w:rPr>
                      <w:i/>
                    </w:rPr>
                  </w:pPr>
                  <w:r>
                    <w:rPr>
                      <w:i/>
                    </w:rPr>
                    <w:t>Load Ratio Share per QSE</w:t>
                  </w:r>
                  <w:r>
                    <w:t xml:space="preserve">—The LRS as defined in Section 6.6.2.2 for QSE </w:t>
                  </w:r>
                  <w:r>
                    <w:rPr>
                      <w:i/>
                    </w:rPr>
                    <w:t>q</w:t>
                  </w:r>
                  <w:r>
                    <w:t xml:space="preserve"> for the 15-minute Settlement Interval.</w:t>
                  </w:r>
                </w:p>
              </w:tc>
            </w:tr>
            <w:tr w:rsidR="00A54E7B" w14:paraId="57EAA3BC"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3FFB648C" w14:textId="77777777" w:rsidR="00A54E7B" w:rsidRDefault="00A54E7B" w:rsidP="00F43821">
                  <w:pPr>
                    <w:pStyle w:val="tablebody0"/>
                  </w:pPr>
                  <w:r>
                    <w:rPr>
                      <w:i/>
                    </w:rPr>
                    <w:t>q</w:t>
                  </w:r>
                </w:p>
              </w:tc>
              <w:tc>
                <w:tcPr>
                  <w:tcW w:w="675" w:type="pct"/>
                  <w:tcBorders>
                    <w:top w:val="single" w:sz="4" w:space="0" w:color="auto"/>
                    <w:left w:val="single" w:sz="4" w:space="0" w:color="auto"/>
                    <w:bottom w:val="single" w:sz="4" w:space="0" w:color="auto"/>
                    <w:right w:val="single" w:sz="4" w:space="0" w:color="auto"/>
                  </w:tcBorders>
                  <w:hideMark/>
                </w:tcPr>
                <w:p w14:paraId="2A4D3164" w14:textId="77777777" w:rsidR="00A54E7B" w:rsidRDefault="00A54E7B" w:rsidP="00F43821">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6E6C9DB2" w14:textId="77777777" w:rsidR="00A54E7B" w:rsidRDefault="00A54E7B" w:rsidP="00F43821">
                  <w:pPr>
                    <w:pStyle w:val="tablebody0"/>
                    <w:rPr>
                      <w:i/>
                    </w:rPr>
                  </w:pPr>
                  <w:r>
                    <w:t>A QSE.</w:t>
                  </w:r>
                </w:p>
              </w:tc>
            </w:tr>
          </w:tbl>
          <w:p w14:paraId="5F9836B1" w14:textId="77777777" w:rsidR="00A54E7B" w:rsidRDefault="00A54E7B" w:rsidP="00F43821">
            <w:pPr>
              <w:pStyle w:val="BodyText"/>
              <w:spacing w:before="240"/>
              <w:ind w:left="1440" w:hanging="720"/>
            </w:pPr>
            <w:r>
              <w:t>(d)         For Non-Spin:</w:t>
            </w:r>
          </w:p>
          <w:p w14:paraId="6D770482" w14:textId="77777777" w:rsidR="00A54E7B" w:rsidRDefault="00A54E7B" w:rsidP="00F43821">
            <w:pPr>
              <w:pStyle w:val="BodyText"/>
              <w:spacing w:before="240" w:after="0"/>
              <w:ind w:left="1440" w:hanging="720"/>
            </w:pPr>
            <w:r>
              <w:t xml:space="preserve">LARTNSAMT </w:t>
            </w:r>
            <w:r>
              <w:rPr>
                <w:i/>
                <w:vertAlign w:val="subscript"/>
              </w:rPr>
              <w:t>q</w:t>
            </w:r>
            <w:r>
              <w:t xml:space="preserve"> =</w:t>
            </w:r>
            <w:r>
              <w:tab/>
              <w:t xml:space="preserve">(-1) * (RTNSIMBAMTTOT + RTNSOAMTTOT + </w:t>
            </w:r>
          </w:p>
          <w:p w14:paraId="09F4D1C3" w14:textId="77777777" w:rsidR="00A54E7B" w:rsidRDefault="00A54E7B" w:rsidP="00F43821">
            <w:pPr>
              <w:pStyle w:val="BodyText"/>
              <w:ind w:left="2160" w:firstLine="720"/>
            </w:pPr>
            <w:r>
              <w:t xml:space="preserve">RTNSTOAMTTOT) * LRS </w:t>
            </w:r>
            <w:r>
              <w:rPr>
                <w:i/>
                <w:vertAlign w:val="subscript"/>
              </w:rPr>
              <w:t>q</w:t>
            </w:r>
          </w:p>
          <w:p w14:paraId="101FD3ED" w14:textId="77777777" w:rsidR="00A54E7B" w:rsidRDefault="00A54E7B" w:rsidP="00F43821">
            <w:pPr>
              <w:pStyle w:val="BodyText"/>
              <w:ind w:left="1440" w:hanging="720"/>
            </w:pPr>
            <w:r>
              <w:t>Where:</w:t>
            </w:r>
          </w:p>
          <w:p w14:paraId="3011D369" w14:textId="77777777" w:rsidR="00A54E7B" w:rsidRDefault="6F9EB658" w:rsidP="00F43821">
            <w:pPr>
              <w:pStyle w:val="BodyText"/>
              <w:ind w:left="1440" w:hanging="720"/>
            </w:pPr>
            <w:r>
              <w:t xml:space="preserve">RTNSIMBAMTTOT = </w:t>
            </w:r>
            <w:r w:rsidR="00A54E7B">
              <w:rPr>
                <w:noProof/>
              </w:rPr>
              <w:drawing>
                <wp:inline distT="0" distB="0" distL="0" distR="0" wp14:anchorId="6DFCDEC5" wp14:editId="18FB1A8A">
                  <wp:extent cx="146685" cy="293370"/>
                  <wp:effectExtent l="0" t="0" r="5715" b="0"/>
                  <wp:docPr id="1028" name="Picture 1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t xml:space="preserve"> (RTNSIMBAMT </w:t>
            </w:r>
            <w:r w:rsidRPr="1A41FB75">
              <w:rPr>
                <w:i/>
                <w:iCs/>
                <w:vertAlign w:val="subscript"/>
              </w:rPr>
              <w:t>q</w:t>
            </w:r>
            <w:r>
              <w:t>)</w:t>
            </w:r>
          </w:p>
          <w:p w14:paraId="36E83258" w14:textId="77777777" w:rsidR="00A54E7B" w:rsidRDefault="6F9EB658" w:rsidP="00F43821">
            <w:pPr>
              <w:pStyle w:val="BodyText"/>
              <w:ind w:left="1440" w:hanging="720"/>
            </w:pPr>
            <w:r>
              <w:t xml:space="preserve">RTNSOAMTTOT = </w:t>
            </w:r>
            <w:r w:rsidR="00A54E7B">
              <w:rPr>
                <w:noProof/>
              </w:rPr>
              <w:drawing>
                <wp:inline distT="0" distB="0" distL="0" distR="0" wp14:anchorId="7435D40E" wp14:editId="50151891">
                  <wp:extent cx="146685" cy="293370"/>
                  <wp:effectExtent l="0" t="0" r="5715" b="0"/>
                  <wp:docPr id="1027" name="Picture 1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t xml:space="preserve"> (RTNSOAMT </w:t>
            </w:r>
            <w:r w:rsidRPr="1A41FB75">
              <w:rPr>
                <w:i/>
                <w:iCs/>
                <w:vertAlign w:val="subscript"/>
              </w:rPr>
              <w:t>q</w:t>
            </w:r>
            <w:r>
              <w:t>)</w:t>
            </w:r>
          </w:p>
          <w:p w14:paraId="04E03396" w14:textId="77777777" w:rsidR="00A54E7B" w:rsidRDefault="6F9EB658" w:rsidP="00F43821">
            <w:pPr>
              <w:pStyle w:val="BodyText"/>
              <w:ind w:left="1440" w:hanging="720"/>
            </w:pPr>
            <w:r>
              <w:t xml:space="preserve">RTNSTOAMTTOT = </w:t>
            </w:r>
            <w:r w:rsidR="00A54E7B">
              <w:rPr>
                <w:noProof/>
              </w:rPr>
              <w:drawing>
                <wp:inline distT="0" distB="0" distL="0" distR="0" wp14:anchorId="545C59B4" wp14:editId="75EA1EDC">
                  <wp:extent cx="146685" cy="293370"/>
                  <wp:effectExtent l="0" t="0" r="5715" b="0"/>
                  <wp:docPr id="1026" name="Picture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7"/>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t xml:space="preserve"> (RTNSTOAMT </w:t>
            </w:r>
            <w:r w:rsidRPr="1A41FB75">
              <w:rPr>
                <w:i/>
                <w:iCs/>
                <w:vertAlign w:val="subscript"/>
              </w:rPr>
              <w:t>q</w:t>
            </w:r>
            <w:r>
              <w:t>)</w:t>
            </w:r>
          </w:p>
          <w:p w14:paraId="2827BE43" w14:textId="77777777" w:rsidR="00A54E7B" w:rsidRDefault="00A54E7B" w:rsidP="00F43821">
            <w:pPr>
              <w:pStyle w:val="NoSpacing"/>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8"/>
              <w:gridCol w:w="1230"/>
              <w:gridCol w:w="5792"/>
            </w:tblGrid>
            <w:tr w:rsidR="00A54E7B" w14:paraId="737726EB" w14:textId="77777777" w:rsidTr="00F43821">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17BACFBB" w14:textId="77777777" w:rsidR="00A54E7B" w:rsidRDefault="00A54E7B" w:rsidP="00F43821">
                  <w:pPr>
                    <w:pStyle w:val="TableHead"/>
                  </w:pPr>
                  <w:r>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74C00608" w14:textId="77777777" w:rsidR="00A54E7B" w:rsidRDefault="00A54E7B" w:rsidP="00F43821">
                  <w:pPr>
                    <w:pStyle w:val="TableHead"/>
                  </w:pPr>
                  <w:r>
                    <w:t>Unit</w:t>
                  </w:r>
                </w:p>
              </w:tc>
              <w:tc>
                <w:tcPr>
                  <w:tcW w:w="3179" w:type="pct"/>
                  <w:tcBorders>
                    <w:top w:val="single" w:sz="4" w:space="0" w:color="auto"/>
                    <w:left w:val="single" w:sz="4" w:space="0" w:color="auto"/>
                    <w:bottom w:val="single" w:sz="4" w:space="0" w:color="auto"/>
                    <w:right w:val="single" w:sz="4" w:space="0" w:color="auto"/>
                  </w:tcBorders>
                  <w:hideMark/>
                </w:tcPr>
                <w:p w14:paraId="05B45D97" w14:textId="77777777" w:rsidR="00A54E7B" w:rsidRDefault="00A54E7B" w:rsidP="00F43821">
                  <w:pPr>
                    <w:pStyle w:val="TableHead"/>
                  </w:pPr>
                  <w:r>
                    <w:t>Description</w:t>
                  </w:r>
                </w:p>
              </w:tc>
            </w:tr>
            <w:tr w:rsidR="00A54E7B" w14:paraId="4B78F71B"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3D1D06FF" w14:textId="77777777" w:rsidR="00A54E7B" w:rsidRDefault="00A54E7B" w:rsidP="00F43821">
                  <w:pPr>
                    <w:pStyle w:val="tablebody0"/>
                  </w:pPr>
                  <w:r>
                    <w:t xml:space="preserve">LARTNSAMT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DA247C5"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75A80FF4" w14:textId="77777777" w:rsidR="00A54E7B" w:rsidRDefault="00A54E7B" w:rsidP="00F43821">
                  <w:pPr>
                    <w:pStyle w:val="tablebody0"/>
                    <w:rPr>
                      <w:i/>
                    </w:rPr>
                  </w:pPr>
                  <w:r>
                    <w:rPr>
                      <w:i/>
                    </w:rPr>
                    <w:t>Load-Allocated Real-Time Non-Spin Amount for the QSE</w:t>
                  </w:r>
                  <w:r>
                    <w:t xml:space="preserve"> </w:t>
                  </w:r>
                  <w:r>
                    <w:rPr>
                      <w:rFonts w:ascii="Symbol" w:eastAsia="Symbol" w:hAnsi="Symbol" w:cs="Symbol"/>
                    </w:rPr>
                    <w:t>¾</w:t>
                  </w:r>
                  <w:r>
                    <w:t xml:space="preserve"> The QSE’s share of the total Real-Time Non-Spin amount for the 15-minute Settlement Interval.</w:t>
                  </w:r>
                </w:p>
              </w:tc>
            </w:tr>
            <w:tr w:rsidR="00A54E7B" w14:paraId="3229A584"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7AAC9D33" w14:textId="77777777" w:rsidR="00A54E7B" w:rsidRDefault="00A54E7B" w:rsidP="00F43821">
                  <w:pPr>
                    <w:pStyle w:val="tablebody0"/>
                  </w:pPr>
                  <w:r>
                    <w:t xml:space="preserve">RTNSIMBAMT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B1797ED"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632C363D" w14:textId="77777777" w:rsidR="00A54E7B" w:rsidRDefault="00A54E7B" w:rsidP="00F43821">
                  <w:pPr>
                    <w:pStyle w:val="tablebody0"/>
                    <w:rPr>
                      <w:i/>
                    </w:rPr>
                  </w:pPr>
                  <w:r>
                    <w:rPr>
                      <w:i/>
                    </w:rPr>
                    <w:t xml:space="preserve">Real-Time Non-Spin Imbalance Amount for the QSE - </w:t>
                  </w:r>
                  <w:r>
                    <w:t xml:space="preserve">The total payment or charge to QSE </w:t>
                  </w:r>
                  <w:r>
                    <w:rPr>
                      <w:i/>
                    </w:rPr>
                    <w:t>q</w:t>
                  </w:r>
                  <w:r>
                    <w:t xml:space="preserve"> for the Real-Time Non-Spin imbalance for each 15-minute Settlement Interval.</w:t>
                  </w:r>
                </w:p>
              </w:tc>
            </w:tr>
            <w:tr w:rsidR="00A54E7B" w14:paraId="1BDB998E"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02BF8D40" w14:textId="77777777" w:rsidR="00A54E7B" w:rsidRDefault="00A54E7B" w:rsidP="00F43821">
                  <w:pPr>
                    <w:pStyle w:val="tablebody0"/>
                  </w:pPr>
                  <w:r>
                    <w:t xml:space="preserve">RTNSOAMT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99A90FE"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09B9115C" w14:textId="77777777" w:rsidR="00A54E7B" w:rsidRDefault="00A54E7B" w:rsidP="00F43821">
                  <w:pPr>
                    <w:pStyle w:val="tablebody0"/>
                    <w:rPr>
                      <w:i/>
                    </w:rPr>
                  </w:pPr>
                  <w:r>
                    <w:rPr>
                      <w:i/>
                    </w:rPr>
                    <w:t>Real-Time Non-Spin Only Amount for the QSE</w:t>
                  </w:r>
                  <w:r>
                    <w:t xml:space="preserve">— The total charge to QSE </w:t>
                  </w:r>
                  <w:r>
                    <w:rPr>
                      <w:i/>
                    </w:rPr>
                    <w:t>q</w:t>
                  </w:r>
                  <w:r>
                    <w:t xml:space="preserve"> in Real-Time for Non-Spin only awards for each 15-minute Settlement Interval.</w:t>
                  </w:r>
                </w:p>
              </w:tc>
            </w:tr>
            <w:tr w:rsidR="00A54E7B" w14:paraId="07C2D959"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529EAE6F" w14:textId="77777777" w:rsidR="00A54E7B" w:rsidRDefault="00A54E7B" w:rsidP="00F43821">
                  <w:pPr>
                    <w:pStyle w:val="tablebody0"/>
                  </w:pPr>
                  <w:r>
                    <w:t>RTNSIMBAMTTOT</w:t>
                  </w:r>
                </w:p>
              </w:tc>
              <w:tc>
                <w:tcPr>
                  <w:tcW w:w="675" w:type="pct"/>
                  <w:tcBorders>
                    <w:top w:val="single" w:sz="4" w:space="0" w:color="auto"/>
                    <w:left w:val="single" w:sz="4" w:space="0" w:color="auto"/>
                    <w:bottom w:val="single" w:sz="4" w:space="0" w:color="auto"/>
                    <w:right w:val="single" w:sz="4" w:space="0" w:color="auto"/>
                  </w:tcBorders>
                  <w:hideMark/>
                </w:tcPr>
                <w:p w14:paraId="2C96C712"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2F5FC2D9" w14:textId="77777777" w:rsidR="00A54E7B" w:rsidRDefault="00A54E7B" w:rsidP="00F43821">
                  <w:pPr>
                    <w:pStyle w:val="tablebody0"/>
                    <w:rPr>
                      <w:i/>
                    </w:rPr>
                  </w:pPr>
                  <w:r>
                    <w:rPr>
                      <w:i/>
                    </w:rPr>
                    <w:t xml:space="preserve">Real-Time Non-Spin Imbalance Market Total Amount - </w:t>
                  </w:r>
                  <w:r>
                    <w:t>The total payment or charge to all QSEs for the Real-Time Non-Spin imbalance for each 15-minute Settlement Interval.</w:t>
                  </w:r>
                </w:p>
              </w:tc>
            </w:tr>
            <w:tr w:rsidR="00A54E7B" w14:paraId="22BBF971"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5918EEFE" w14:textId="77777777" w:rsidR="00A54E7B" w:rsidRDefault="00A54E7B" w:rsidP="00F43821">
                  <w:pPr>
                    <w:pStyle w:val="tablebody0"/>
                  </w:pPr>
                  <w:r>
                    <w:t>RTNSOAMTTOT</w:t>
                  </w:r>
                </w:p>
              </w:tc>
              <w:tc>
                <w:tcPr>
                  <w:tcW w:w="675" w:type="pct"/>
                  <w:tcBorders>
                    <w:top w:val="single" w:sz="4" w:space="0" w:color="auto"/>
                    <w:left w:val="single" w:sz="4" w:space="0" w:color="auto"/>
                    <w:bottom w:val="single" w:sz="4" w:space="0" w:color="auto"/>
                    <w:right w:val="single" w:sz="4" w:space="0" w:color="auto"/>
                  </w:tcBorders>
                  <w:hideMark/>
                </w:tcPr>
                <w:p w14:paraId="2C9560F0"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79B4A8C8" w14:textId="77777777" w:rsidR="00A54E7B" w:rsidRDefault="00A54E7B" w:rsidP="00F43821">
                  <w:pPr>
                    <w:pStyle w:val="tablebody0"/>
                    <w:rPr>
                      <w:i/>
                    </w:rPr>
                  </w:pPr>
                  <w:r>
                    <w:rPr>
                      <w:i/>
                    </w:rPr>
                    <w:t xml:space="preserve">Real-Time Non-Spin Only Market Total Amount - </w:t>
                  </w:r>
                  <w:r>
                    <w:t>The total charge to all QSEs in Real-Time for Non-Spin only awards for each 15-minute Settlement Interval.</w:t>
                  </w:r>
                </w:p>
              </w:tc>
            </w:tr>
            <w:tr w:rsidR="00A54E7B" w14:paraId="39763CC7"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205D3666" w14:textId="77777777" w:rsidR="00A54E7B" w:rsidRDefault="00A54E7B" w:rsidP="00F43821">
                  <w:pPr>
                    <w:pStyle w:val="tablebody0"/>
                  </w:pPr>
                  <w:r>
                    <w:t xml:space="preserve">RTNSTOAMT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2FCB26F"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23561BD3" w14:textId="77777777" w:rsidR="00A54E7B" w:rsidRDefault="00A54E7B" w:rsidP="00F43821">
                  <w:pPr>
                    <w:pStyle w:val="tablebody0"/>
                    <w:rPr>
                      <w:i/>
                    </w:rPr>
                  </w:pPr>
                  <w:r>
                    <w:rPr>
                      <w:i/>
                    </w:rPr>
                    <w:t>Real-Time Non-Spin Trade Overage Amount for the QSE</w:t>
                  </w:r>
                  <w:r>
                    <w:t xml:space="preserve">— The total charge to QSE </w:t>
                  </w:r>
                  <w:r>
                    <w:rPr>
                      <w:i/>
                    </w:rPr>
                    <w:t>q</w:t>
                  </w:r>
                  <w:r>
                    <w:t xml:space="preserve"> in Real-Time for Non-Spin trade overages for each 15-minute Settlement Interval.</w:t>
                  </w:r>
                </w:p>
              </w:tc>
            </w:tr>
            <w:tr w:rsidR="00A54E7B" w14:paraId="6B9010DF"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080670F1" w14:textId="77777777" w:rsidR="00A54E7B" w:rsidRDefault="00A54E7B" w:rsidP="00F43821">
                  <w:pPr>
                    <w:pStyle w:val="tablebody0"/>
                  </w:pPr>
                  <w:r>
                    <w:t>RTNSOAMTTOT</w:t>
                  </w:r>
                </w:p>
              </w:tc>
              <w:tc>
                <w:tcPr>
                  <w:tcW w:w="675" w:type="pct"/>
                  <w:tcBorders>
                    <w:top w:val="single" w:sz="4" w:space="0" w:color="auto"/>
                    <w:left w:val="single" w:sz="4" w:space="0" w:color="auto"/>
                    <w:bottom w:val="single" w:sz="4" w:space="0" w:color="auto"/>
                    <w:right w:val="single" w:sz="4" w:space="0" w:color="auto"/>
                  </w:tcBorders>
                  <w:hideMark/>
                </w:tcPr>
                <w:p w14:paraId="7A278E6F" w14:textId="77777777" w:rsidR="00A54E7B" w:rsidRDefault="00A54E7B" w:rsidP="00F43821">
                  <w:pPr>
                    <w:pStyle w:val="tablebody0"/>
                  </w:pPr>
                  <w:r>
                    <w:t>$</w:t>
                  </w:r>
                </w:p>
              </w:tc>
              <w:tc>
                <w:tcPr>
                  <w:tcW w:w="3179" w:type="pct"/>
                  <w:tcBorders>
                    <w:top w:val="single" w:sz="4" w:space="0" w:color="auto"/>
                    <w:left w:val="single" w:sz="4" w:space="0" w:color="auto"/>
                    <w:bottom w:val="single" w:sz="4" w:space="0" w:color="auto"/>
                    <w:right w:val="single" w:sz="4" w:space="0" w:color="auto"/>
                  </w:tcBorders>
                  <w:hideMark/>
                </w:tcPr>
                <w:p w14:paraId="5A904410" w14:textId="77777777" w:rsidR="00A54E7B" w:rsidRDefault="00A54E7B" w:rsidP="00F43821">
                  <w:pPr>
                    <w:pStyle w:val="tablebody0"/>
                    <w:rPr>
                      <w:i/>
                    </w:rPr>
                  </w:pPr>
                  <w:r>
                    <w:rPr>
                      <w:i/>
                    </w:rPr>
                    <w:t xml:space="preserve">Real-Time Non-Spin Trade Overage Total Amount </w:t>
                  </w:r>
                  <w:r>
                    <w:t>— The total charge to all QSEs for Real-Time Non-Spin trade overages for each 15-minute Settlement Interval.</w:t>
                  </w:r>
                </w:p>
              </w:tc>
            </w:tr>
            <w:tr w:rsidR="00A54E7B" w14:paraId="654A84F2"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10E42CE8" w14:textId="77777777" w:rsidR="00A54E7B" w:rsidRDefault="00A54E7B" w:rsidP="00F43821">
                  <w:pPr>
                    <w:pStyle w:val="tablebody0"/>
                  </w:pPr>
                  <w:r>
                    <w:t>LRS</w:t>
                  </w:r>
                  <w:r>
                    <w:rPr>
                      <w:vertAlign w:val="subscript"/>
                    </w:rPr>
                    <w:t xml:space="preserve"> </w:t>
                  </w:r>
                  <w:r>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C9B775B" w14:textId="77777777" w:rsidR="00A54E7B" w:rsidRDefault="00A54E7B" w:rsidP="00F43821">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133EA4F2" w14:textId="77777777" w:rsidR="00A54E7B" w:rsidRDefault="00A54E7B" w:rsidP="00F43821">
                  <w:pPr>
                    <w:pStyle w:val="tablebody0"/>
                    <w:rPr>
                      <w:i/>
                    </w:rPr>
                  </w:pPr>
                  <w:r>
                    <w:rPr>
                      <w:i/>
                    </w:rPr>
                    <w:t>Load Ratio Share per QSE</w:t>
                  </w:r>
                  <w:r>
                    <w:t xml:space="preserve">—The LRS as defined in Section 6.6.2.2 for QSE </w:t>
                  </w:r>
                  <w:r>
                    <w:rPr>
                      <w:i/>
                    </w:rPr>
                    <w:t>q</w:t>
                  </w:r>
                  <w:r>
                    <w:t xml:space="preserve"> for the 15-minute Settlement Interval.</w:t>
                  </w:r>
                </w:p>
              </w:tc>
            </w:tr>
            <w:tr w:rsidR="00A54E7B" w14:paraId="14BFDD7A" w14:textId="77777777" w:rsidTr="00F43821">
              <w:trPr>
                <w:cantSplit/>
              </w:trPr>
              <w:tc>
                <w:tcPr>
                  <w:tcW w:w="1146" w:type="pct"/>
                  <w:tcBorders>
                    <w:top w:val="single" w:sz="4" w:space="0" w:color="auto"/>
                    <w:left w:val="single" w:sz="4" w:space="0" w:color="auto"/>
                    <w:bottom w:val="single" w:sz="4" w:space="0" w:color="auto"/>
                    <w:right w:val="single" w:sz="4" w:space="0" w:color="auto"/>
                  </w:tcBorders>
                  <w:hideMark/>
                </w:tcPr>
                <w:p w14:paraId="76DB181E" w14:textId="77777777" w:rsidR="00A54E7B" w:rsidRDefault="00A54E7B" w:rsidP="00F43821">
                  <w:pPr>
                    <w:pStyle w:val="tablebody0"/>
                  </w:pPr>
                  <w:r>
                    <w:rPr>
                      <w:i/>
                    </w:rPr>
                    <w:lastRenderedPageBreak/>
                    <w:t>q</w:t>
                  </w:r>
                </w:p>
              </w:tc>
              <w:tc>
                <w:tcPr>
                  <w:tcW w:w="675" w:type="pct"/>
                  <w:tcBorders>
                    <w:top w:val="single" w:sz="4" w:space="0" w:color="auto"/>
                    <w:left w:val="single" w:sz="4" w:space="0" w:color="auto"/>
                    <w:bottom w:val="single" w:sz="4" w:space="0" w:color="auto"/>
                    <w:right w:val="single" w:sz="4" w:space="0" w:color="auto"/>
                  </w:tcBorders>
                  <w:hideMark/>
                </w:tcPr>
                <w:p w14:paraId="4E393FCB" w14:textId="77777777" w:rsidR="00A54E7B" w:rsidRDefault="00A54E7B" w:rsidP="00F43821">
                  <w:pPr>
                    <w:pStyle w:val="tablebody0"/>
                  </w:pPr>
                  <w:r>
                    <w:t>none</w:t>
                  </w:r>
                </w:p>
              </w:tc>
              <w:tc>
                <w:tcPr>
                  <w:tcW w:w="3179" w:type="pct"/>
                  <w:tcBorders>
                    <w:top w:val="single" w:sz="4" w:space="0" w:color="auto"/>
                    <w:left w:val="single" w:sz="4" w:space="0" w:color="auto"/>
                    <w:bottom w:val="single" w:sz="4" w:space="0" w:color="auto"/>
                    <w:right w:val="single" w:sz="4" w:space="0" w:color="auto"/>
                  </w:tcBorders>
                  <w:hideMark/>
                </w:tcPr>
                <w:p w14:paraId="05512332" w14:textId="77777777" w:rsidR="00A54E7B" w:rsidRDefault="00A54E7B" w:rsidP="00F43821">
                  <w:pPr>
                    <w:pStyle w:val="tablebody0"/>
                    <w:rPr>
                      <w:i/>
                    </w:rPr>
                  </w:pPr>
                  <w:r>
                    <w:t>A QSE.</w:t>
                  </w:r>
                </w:p>
              </w:tc>
            </w:tr>
          </w:tbl>
          <w:p w14:paraId="1FA06086" w14:textId="77777777" w:rsidR="00A54E7B" w:rsidRDefault="00A54E7B" w:rsidP="00F43821">
            <w:pPr>
              <w:pStyle w:val="BodyText"/>
              <w:spacing w:before="240"/>
              <w:ind w:left="1440" w:hanging="720"/>
            </w:pPr>
            <w:r>
              <w:t xml:space="preserve"> (e)         For ERCOT Contingency Reserve Service (ECRS):</w:t>
            </w:r>
          </w:p>
          <w:p w14:paraId="66A3A7EE" w14:textId="77777777" w:rsidR="00A54E7B" w:rsidRDefault="00A54E7B" w:rsidP="00F43821">
            <w:pPr>
              <w:pStyle w:val="BodyText"/>
              <w:spacing w:after="0"/>
              <w:ind w:left="1440" w:hanging="720"/>
            </w:pPr>
            <w:r>
              <w:t xml:space="preserve">LARTECRAMT </w:t>
            </w:r>
            <w:r>
              <w:rPr>
                <w:i/>
                <w:vertAlign w:val="subscript"/>
              </w:rPr>
              <w:t>q</w:t>
            </w:r>
            <w:r>
              <w:t xml:space="preserve"> = (-1) * (RTECRIMBAMTTOT + RTECROAMTTOT + </w:t>
            </w:r>
          </w:p>
          <w:p w14:paraId="2F6E3898" w14:textId="77777777" w:rsidR="00A54E7B" w:rsidRDefault="00A54E7B" w:rsidP="00F43821">
            <w:pPr>
              <w:pStyle w:val="BodyText"/>
              <w:ind w:left="1440" w:hanging="720"/>
            </w:pPr>
            <w:r>
              <w:t xml:space="preserve"> </w:t>
            </w:r>
            <w:r>
              <w:tab/>
            </w:r>
            <w:r>
              <w:tab/>
            </w:r>
            <w:r>
              <w:tab/>
              <w:t xml:space="preserve">RTECRTOAMTTOT) * LRS </w:t>
            </w:r>
            <w:r>
              <w:rPr>
                <w:i/>
                <w:vertAlign w:val="subscript"/>
              </w:rPr>
              <w:t>q</w:t>
            </w:r>
          </w:p>
          <w:p w14:paraId="327DDE9C" w14:textId="77777777" w:rsidR="00A54E7B" w:rsidRDefault="00A54E7B" w:rsidP="00F43821">
            <w:pPr>
              <w:pStyle w:val="BodyText"/>
              <w:ind w:left="1440" w:hanging="720"/>
            </w:pPr>
            <w:r>
              <w:t>Where:</w:t>
            </w:r>
          </w:p>
          <w:p w14:paraId="21D1D3C6" w14:textId="77777777" w:rsidR="00A54E7B" w:rsidRDefault="6F9EB658" w:rsidP="00F43821">
            <w:pPr>
              <w:pStyle w:val="BodyText"/>
              <w:ind w:left="1440" w:hanging="720"/>
            </w:pPr>
            <w:r>
              <w:t xml:space="preserve">RTECRIMBAMTTOT = </w:t>
            </w:r>
            <w:r w:rsidR="00A54E7B">
              <w:rPr>
                <w:noProof/>
              </w:rPr>
              <w:drawing>
                <wp:inline distT="0" distB="0" distL="0" distR="0" wp14:anchorId="31AEE146" wp14:editId="1D04FDF1">
                  <wp:extent cx="146685" cy="293370"/>
                  <wp:effectExtent l="0" t="0" r="5715" b="0"/>
                  <wp:docPr id="1025" name="Picture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8"/>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t xml:space="preserve"> (RTECRIMBAMT </w:t>
            </w:r>
            <w:r w:rsidRPr="1A41FB75">
              <w:rPr>
                <w:i/>
                <w:iCs/>
                <w:vertAlign w:val="subscript"/>
              </w:rPr>
              <w:t>q</w:t>
            </w:r>
            <w:r>
              <w:t>)</w:t>
            </w:r>
          </w:p>
          <w:p w14:paraId="09B62940" w14:textId="77777777" w:rsidR="00A54E7B" w:rsidRDefault="6F9EB658" w:rsidP="00F43821">
            <w:pPr>
              <w:pStyle w:val="BodyText"/>
              <w:ind w:left="1440" w:hanging="720"/>
            </w:pPr>
            <w:r>
              <w:t xml:space="preserve">RTECROAMTTOT = </w:t>
            </w:r>
            <w:r w:rsidR="00A54E7B">
              <w:rPr>
                <w:noProof/>
                <w:position w:val="-22"/>
              </w:rPr>
              <w:drawing>
                <wp:inline distT="0" distB="0" distL="0" distR="0" wp14:anchorId="638ED347" wp14:editId="794C24A1">
                  <wp:extent cx="146685" cy="293370"/>
                  <wp:effectExtent l="0" t="0" r="5715" b="0"/>
                  <wp:docPr id="1024" name="Picture 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9"/>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79C6FA9D">
              <w:rPr>
                <w:b/>
                <w:bCs/>
              </w:rPr>
              <w:t xml:space="preserve"> </w:t>
            </w:r>
            <w:r>
              <w:t xml:space="preserve">(RTECROAMT </w:t>
            </w:r>
            <w:r w:rsidRPr="1A41FB75">
              <w:rPr>
                <w:i/>
                <w:iCs/>
                <w:vertAlign w:val="subscript"/>
              </w:rPr>
              <w:t>q</w:t>
            </w:r>
            <w:r>
              <w:t>)</w:t>
            </w:r>
          </w:p>
          <w:p w14:paraId="2C593951" w14:textId="77777777" w:rsidR="00A54E7B" w:rsidRDefault="6F9EB658" w:rsidP="00F43821">
            <w:pPr>
              <w:pStyle w:val="BodyText"/>
              <w:ind w:left="1440" w:hanging="720"/>
            </w:pPr>
            <w:r>
              <w:t xml:space="preserve">RTECRTOAMTTOT = </w:t>
            </w:r>
            <w:r w:rsidR="00A54E7B">
              <w:rPr>
                <w:noProof/>
                <w:position w:val="-22"/>
              </w:rPr>
              <w:drawing>
                <wp:inline distT="0" distB="0" distL="0" distR="0" wp14:anchorId="79262C85" wp14:editId="4886EA38">
                  <wp:extent cx="146685" cy="293370"/>
                  <wp:effectExtent l="0" t="0" r="5715" b="0"/>
                  <wp:docPr id="3754" name="Picture 3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5"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79C6FA9D">
              <w:rPr>
                <w:b/>
                <w:bCs/>
              </w:rPr>
              <w:t xml:space="preserve"> </w:t>
            </w:r>
            <w:r>
              <w:t xml:space="preserve">(RTECRTOAMT </w:t>
            </w:r>
            <w:r w:rsidRPr="1A41FB75">
              <w:rPr>
                <w:i/>
                <w:iCs/>
                <w:vertAlign w:val="subscript"/>
              </w:rPr>
              <w:t>q</w:t>
            </w:r>
            <w:r>
              <w:t>)</w:t>
            </w:r>
          </w:p>
          <w:p w14:paraId="75F8B3AF" w14:textId="77777777" w:rsidR="00A54E7B" w:rsidRDefault="00A54E7B" w:rsidP="00F43821">
            <w:pPr>
              <w:pStyle w:val="NoSpacing"/>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5"/>
              <w:gridCol w:w="1162"/>
              <w:gridCol w:w="5723"/>
            </w:tblGrid>
            <w:tr w:rsidR="00A54E7B" w14:paraId="36CD9A1E" w14:textId="77777777" w:rsidTr="00F43821">
              <w:trPr>
                <w:cantSplit/>
                <w:tblHeader/>
              </w:trPr>
              <w:tc>
                <w:tcPr>
                  <w:tcW w:w="1221" w:type="pct"/>
                  <w:tcBorders>
                    <w:top w:val="single" w:sz="4" w:space="0" w:color="auto"/>
                    <w:left w:val="single" w:sz="4" w:space="0" w:color="auto"/>
                    <w:bottom w:val="single" w:sz="4" w:space="0" w:color="auto"/>
                    <w:right w:val="single" w:sz="4" w:space="0" w:color="auto"/>
                  </w:tcBorders>
                  <w:hideMark/>
                </w:tcPr>
                <w:p w14:paraId="611249EB" w14:textId="77777777" w:rsidR="00A54E7B" w:rsidRDefault="00A54E7B" w:rsidP="00F43821">
                  <w:pPr>
                    <w:pStyle w:val="TableHead"/>
                  </w:pPr>
                  <w:r>
                    <w:rPr>
                      <w:b w:val="0"/>
                      <w:iCs w:val="0"/>
                    </w:rPr>
                    <w:t>Variable</w:t>
                  </w:r>
                </w:p>
              </w:tc>
              <w:tc>
                <w:tcPr>
                  <w:tcW w:w="638" w:type="pct"/>
                  <w:tcBorders>
                    <w:top w:val="single" w:sz="4" w:space="0" w:color="auto"/>
                    <w:left w:val="single" w:sz="4" w:space="0" w:color="auto"/>
                    <w:bottom w:val="single" w:sz="4" w:space="0" w:color="auto"/>
                    <w:right w:val="single" w:sz="4" w:space="0" w:color="auto"/>
                  </w:tcBorders>
                  <w:hideMark/>
                </w:tcPr>
                <w:p w14:paraId="15AA9444" w14:textId="77777777" w:rsidR="00A54E7B" w:rsidRDefault="00A54E7B" w:rsidP="00F43821">
                  <w:pPr>
                    <w:pStyle w:val="TableHead"/>
                  </w:pPr>
                  <w:r>
                    <w:t>Unit</w:t>
                  </w:r>
                </w:p>
              </w:tc>
              <w:tc>
                <w:tcPr>
                  <w:tcW w:w="3141" w:type="pct"/>
                  <w:tcBorders>
                    <w:top w:val="single" w:sz="4" w:space="0" w:color="auto"/>
                    <w:left w:val="single" w:sz="4" w:space="0" w:color="auto"/>
                    <w:bottom w:val="single" w:sz="4" w:space="0" w:color="auto"/>
                    <w:right w:val="single" w:sz="4" w:space="0" w:color="auto"/>
                  </w:tcBorders>
                  <w:hideMark/>
                </w:tcPr>
                <w:p w14:paraId="4C06AAA7" w14:textId="77777777" w:rsidR="00A54E7B" w:rsidRDefault="00A54E7B" w:rsidP="00F43821">
                  <w:pPr>
                    <w:pStyle w:val="TableHead"/>
                  </w:pPr>
                  <w:r>
                    <w:t>Description</w:t>
                  </w:r>
                </w:p>
              </w:tc>
            </w:tr>
            <w:tr w:rsidR="00A54E7B" w14:paraId="757A0F80" w14:textId="77777777" w:rsidTr="00F43821">
              <w:trPr>
                <w:cantSplit/>
              </w:trPr>
              <w:tc>
                <w:tcPr>
                  <w:tcW w:w="1221" w:type="pct"/>
                  <w:tcBorders>
                    <w:top w:val="single" w:sz="4" w:space="0" w:color="auto"/>
                    <w:left w:val="single" w:sz="4" w:space="0" w:color="auto"/>
                    <w:bottom w:val="single" w:sz="4" w:space="0" w:color="auto"/>
                    <w:right w:val="single" w:sz="4" w:space="0" w:color="auto"/>
                  </w:tcBorders>
                  <w:hideMark/>
                </w:tcPr>
                <w:p w14:paraId="089E3563" w14:textId="77777777" w:rsidR="00A54E7B" w:rsidRDefault="00A54E7B" w:rsidP="00F43821">
                  <w:pPr>
                    <w:pStyle w:val="tablebody0"/>
                  </w:pPr>
                  <w:r>
                    <w:t xml:space="preserve">LARTECRAMT </w:t>
                  </w:r>
                  <w:r>
                    <w:rPr>
                      <w:i/>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3872CB31" w14:textId="77777777" w:rsidR="00A54E7B" w:rsidRDefault="00A54E7B" w:rsidP="00F43821">
                  <w:pPr>
                    <w:pStyle w:val="tablebody0"/>
                  </w:pPr>
                  <w:r>
                    <w:t>$</w:t>
                  </w:r>
                </w:p>
              </w:tc>
              <w:tc>
                <w:tcPr>
                  <w:tcW w:w="3141" w:type="pct"/>
                  <w:tcBorders>
                    <w:top w:val="single" w:sz="4" w:space="0" w:color="auto"/>
                    <w:left w:val="single" w:sz="4" w:space="0" w:color="auto"/>
                    <w:bottom w:val="single" w:sz="4" w:space="0" w:color="auto"/>
                    <w:right w:val="single" w:sz="4" w:space="0" w:color="auto"/>
                  </w:tcBorders>
                  <w:hideMark/>
                </w:tcPr>
                <w:p w14:paraId="26E9E16E" w14:textId="77777777" w:rsidR="00A54E7B" w:rsidRDefault="00A54E7B" w:rsidP="00F43821">
                  <w:pPr>
                    <w:pStyle w:val="tablebody0"/>
                    <w:rPr>
                      <w:i/>
                    </w:rPr>
                  </w:pPr>
                  <w:r>
                    <w:rPr>
                      <w:i/>
                    </w:rPr>
                    <w:t xml:space="preserve">Load-Allocated Real-Time ERCOT Contingency Reserve Service Amount for the QSE - </w:t>
                  </w:r>
                  <w:r>
                    <w:t xml:space="preserve">The QSE </w:t>
                  </w:r>
                  <w:r>
                    <w:rPr>
                      <w:i/>
                    </w:rPr>
                    <w:t>q</w:t>
                  </w:r>
                  <w:r>
                    <w:t>’s share of the total Real-Time ECRS amount for the 15-minute Settlement Interval.</w:t>
                  </w:r>
                </w:p>
              </w:tc>
            </w:tr>
            <w:tr w:rsidR="00A54E7B" w14:paraId="5795F29B" w14:textId="77777777" w:rsidTr="00F43821">
              <w:trPr>
                <w:cantSplit/>
              </w:trPr>
              <w:tc>
                <w:tcPr>
                  <w:tcW w:w="1221" w:type="pct"/>
                  <w:tcBorders>
                    <w:top w:val="single" w:sz="4" w:space="0" w:color="auto"/>
                    <w:left w:val="single" w:sz="4" w:space="0" w:color="auto"/>
                    <w:bottom w:val="single" w:sz="4" w:space="0" w:color="auto"/>
                    <w:right w:val="single" w:sz="4" w:space="0" w:color="auto"/>
                  </w:tcBorders>
                  <w:hideMark/>
                </w:tcPr>
                <w:p w14:paraId="66B199D5" w14:textId="77777777" w:rsidR="00A54E7B" w:rsidRDefault="00A54E7B" w:rsidP="00F43821">
                  <w:pPr>
                    <w:pStyle w:val="tablebody0"/>
                  </w:pPr>
                  <w:r>
                    <w:t xml:space="preserve">RTECRIMBAMT </w:t>
                  </w:r>
                  <w:r>
                    <w:rPr>
                      <w:i/>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466775CB" w14:textId="77777777" w:rsidR="00A54E7B" w:rsidRDefault="00A54E7B" w:rsidP="00F43821">
                  <w:pPr>
                    <w:pStyle w:val="tablebody0"/>
                  </w:pPr>
                  <w:r>
                    <w:t>$</w:t>
                  </w:r>
                </w:p>
              </w:tc>
              <w:tc>
                <w:tcPr>
                  <w:tcW w:w="3141" w:type="pct"/>
                  <w:tcBorders>
                    <w:top w:val="single" w:sz="4" w:space="0" w:color="auto"/>
                    <w:left w:val="single" w:sz="4" w:space="0" w:color="auto"/>
                    <w:bottom w:val="single" w:sz="4" w:space="0" w:color="auto"/>
                    <w:right w:val="single" w:sz="4" w:space="0" w:color="auto"/>
                  </w:tcBorders>
                  <w:hideMark/>
                </w:tcPr>
                <w:p w14:paraId="0A1EB86D" w14:textId="77777777" w:rsidR="00A54E7B" w:rsidRDefault="00A54E7B" w:rsidP="00F43821">
                  <w:pPr>
                    <w:pStyle w:val="tablebody0"/>
                    <w:rPr>
                      <w:i/>
                    </w:rPr>
                  </w:pPr>
                  <w:r>
                    <w:rPr>
                      <w:i/>
                    </w:rPr>
                    <w:t xml:space="preserve">Real-Time ERCOT Contingency Reserve Service Imbalance Amount for the QSE - </w:t>
                  </w:r>
                  <w:r>
                    <w:t xml:space="preserve">The total payment or charge to QSE </w:t>
                  </w:r>
                  <w:r>
                    <w:rPr>
                      <w:i/>
                    </w:rPr>
                    <w:t>q</w:t>
                  </w:r>
                  <w:r>
                    <w:t xml:space="preserve"> for the Real-Time ECRS imbalance for each 15-minute Settlement Interval.</w:t>
                  </w:r>
                </w:p>
              </w:tc>
            </w:tr>
            <w:tr w:rsidR="00A54E7B" w14:paraId="7224908D" w14:textId="77777777" w:rsidTr="00F43821">
              <w:trPr>
                <w:cantSplit/>
              </w:trPr>
              <w:tc>
                <w:tcPr>
                  <w:tcW w:w="1221" w:type="pct"/>
                  <w:tcBorders>
                    <w:top w:val="single" w:sz="4" w:space="0" w:color="auto"/>
                    <w:left w:val="single" w:sz="4" w:space="0" w:color="auto"/>
                    <w:bottom w:val="single" w:sz="4" w:space="0" w:color="auto"/>
                    <w:right w:val="single" w:sz="4" w:space="0" w:color="auto"/>
                  </w:tcBorders>
                  <w:hideMark/>
                </w:tcPr>
                <w:p w14:paraId="2E890950" w14:textId="77777777" w:rsidR="00A54E7B" w:rsidRDefault="00A54E7B" w:rsidP="00F43821">
                  <w:pPr>
                    <w:pStyle w:val="tablebody0"/>
                  </w:pPr>
                  <w:r>
                    <w:t xml:space="preserve">RTECROAMT </w:t>
                  </w:r>
                  <w:r>
                    <w:rPr>
                      <w:i/>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5A371635" w14:textId="77777777" w:rsidR="00A54E7B" w:rsidRDefault="00A54E7B" w:rsidP="00F43821">
                  <w:pPr>
                    <w:pStyle w:val="tablebody0"/>
                  </w:pPr>
                  <w:r>
                    <w:t>$</w:t>
                  </w:r>
                </w:p>
              </w:tc>
              <w:tc>
                <w:tcPr>
                  <w:tcW w:w="3141" w:type="pct"/>
                  <w:tcBorders>
                    <w:top w:val="single" w:sz="4" w:space="0" w:color="auto"/>
                    <w:left w:val="single" w:sz="4" w:space="0" w:color="auto"/>
                    <w:bottom w:val="single" w:sz="4" w:space="0" w:color="auto"/>
                    <w:right w:val="single" w:sz="4" w:space="0" w:color="auto"/>
                  </w:tcBorders>
                  <w:hideMark/>
                </w:tcPr>
                <w:p w14:paraId="0E5BC86C" w14:textId="77777777" w:rsidR="00A54E7B" w:rsidRDefault="00A54E7B" w:rsidP="00F43821">
                  <w:pPr>
                    <w:pStyle w:val="tablebody0"/>
                    <w:rPr>
                      <w:i/>
                    </w:rPr>
                  </w:pPr>
                  <w:r>
                    <w:rPr>
                      <w:i/>
                    </w:rPr>
                    <w:t xml:space="preserve">Real-Time ERCOT Contingency Reserve Service Only Amount for the QSE— </w:t>
                  </w:r>
                  <w:r>
                    <w:t xml:space="preserve">The total charge to QSE </w:t>
                  </w:r>
                  <w:r>
                    <w:rPr>
                      <w:i/>
                    </w:rPr>
                    <w:t>q</w:t>
                  </w:r>
                  <w:r>
                    <w:t xml:space="preserve"> in Real-Time for ECRS only awards for each 15-minute Settlement Interval.</w:t>
                  </w:r>
                </w:p>
              </w:tc>
            </w:tr>
            <w:tr w:rsidR="00A54E7B" w14:paraId="4ABD45F0" w14:textId="77777777" w:rsidTr="00F43821">
              <w:trPr>
                <w:cantSplit/>
              </w:trPr>
              <w:tc>
                <w:tcPr>
                  <w:tcW w:w="1221" w:type="pct"/>
                  <w:tcBorders>
                    <w:top w:val="single" w:sz="4" w:space="0" w:color="auto"/>
                    <w:left w:val="single" w:sz="4" w:space="0" w:color="auto"/>
                    <w:bottom w:val="single" w:sz="4" w:space="0" w:color="auto"/>
                    <w:right w:val="single" w:sz="4" w:space="0" w:color="auto"/>
                  </w:tcBorders>
                  <w:hideMark/>
                </w:tcPr>
                <w:p w14:paraId="7FCA6FB3" w14:textId="77777777" w:rsidR="00A54E7B" w:rsidRDefault="00A54E7B" w:rsidP="00F43821">
                  <w:pPr>
                    <w:pStyle w:val="tablebody0"/>
                  </w:pPr>
                  <w:r>
                    <w:t>RTECRIMBAMTTOT</w:t>
                  </w:r>
                </w:p>
              </w:tc>
              <w:tc>
                <w:tcPr>
                  <w:tcW w:w="638" w:type="pct"/>
                  <w:tcBorders>
                    <w:top w:val="single" w:sz="4" w:space="0" w:color="auto"/>
                    <w:left w:val="single" w:sz="4" w:space="0" w:color="auto"/>
                    <w:bottom w:val="single" w:sz="4" w:space="0" w:color="auto"/>
                    <w:right w:val="single" w:sz="4" w:space="0" w:color="auto"/>
                  </w:tcBorders>
                  <w:hideMark/>
                </w:tcPr>
                <w:p w14:paraId="142C173F" w14:textId="77777777" w:rsidR="00A54E7B" w:rsidRDefault="00A54E7B" w:rsidP="00F43821">
                  <w:pPr>
                    <w:pStyle w:val="tablebody0"/>
                  </w:pPr>
                  <w:r>
                    <w:t>$</w:t>
                  </w:r>
                </w:p>
              </w:tc>
              <w:tc>
                <w:tcPr>
                  <w:tcW w:w="3141" w:type="pct"/>
                  <w:tcBorders>
                    <w:top w:val="single" w:sz="4" w:space="0" w:color="auto"/>
                    <w:left w:val="single" w:sz="4" w:space="0" w:color="auto"/>
                    <w:bottom w:val="single" w:sz="4" w:space="0" w:color="auto"/>
                    <w:right w:val="single" w:sz="4" w:space="0" w:color="auto"/>
                  </w:tcBorders>
                  <w:hideMark/>
                </w:tcPr>
                <w:p w14:paraId="7A84910B" w14:textId="77777777" w:rsidR="00A54E7B" w:rsidRDefault="00A54E7B" w:rsidP="00F43821">
                  <w:pPr>
                    <w:pStyle w:val="tablebody0"/>
                    <w:rPr>
                      <w:i/>
                    </w:rPr>
                  </w:pPr>
                  <w:r>
                    <w:rPr>
                      <w:i/>
                    </w:rPr>
                    <w:t xml:space="preserve">Real-Time ERCOT Contingency Reserve Service Imbalance Market Total Amount - </w:t>
                  </w:r>
                  <w:r>
                    <w:t>The total payment or charge to all QSEs for the Real-Time ECRS imbalance for each 15-minute Settlement Interval.</w:t>
                  </w:r>
                </w:p>
              </w:tc>
            </w:tr>
            <w:tr w:rsidR="00A54E7B" w14:paraId="0AA2786E" w14:textId="77777777" w:rsidTr="00F43821">
              <w:trPr>
                <w:cantSplit/>
              </w:trPr>
              <w:tc>
                <w:tcPr>
                  <w:tcW w:w="1221" w:type="pct"/>
                  <w:tcBorders>
                    <w:top w:val="single" w:sz="4" w:space="0" w:color="auto"/>
                    <w:left w:val="single" w:sz="4" w:space="0" w:color="auto"/>
                    <w:bottom w:val="single" w:sz="4" w:space="0" w:color="auto"/>
                    <w:right w:val="single" w:sz="4" w:space="0" w:color="auto"/>
                  </w:tcBorders>
                  <w:hideMark/>
                </w:tcPr>
                <w:p w14:paraId="5A30D43D" w14:textId="77777777" w:rsidR="00A54E7B" w:rsidRDefault="00A54E7B" w:rsidP="00F43821">
                  <w:pPr>
                    <w:pStyle w:val="tablebody0"/>
                  </w:pPr>
                  <w:r>
                    <w:t>RTECROAMTTOT</w:t>
                  </w:r>
                </w:p>
              </w:tc>
              <w:tc>
                <w:tcPr>
                  <w:tcW w:w="638" w:type="pct"/>
                  <w:tcBorders>
                    <w:top w:val="single" w:sz="4" w:space="0" w:color="auto"/>
                    <w:left w:val="single" w:sz="4" w:space="0" w:color="auto"/>
                    <w:bottom w:val="single" w:sz="4" w:space="0" w:color="auto"/>
                    <w:right w:val="single" w:sz="4" w:space="0" w:color="auto"/>
                  </w:tcBorders>
                  <w:hideMark/>
                </w:tcPr>
                <w:p w14:paraId="1E4B1003" w14:textId="77777777" w:rsidR="00A54E7B" w:rsidRDefault="00A54E7B" w:rsidP="00F43821">
                  <w:pPr>
                    <w:pStyle w:val="tablebody0"/>
                  </w:pPr>
                  <w:r>
                    <w:t>$</w:t>
                  </w:r>
                </w:p>
              </w:tc>
              <w:tc>
                <w:tcPr>
                  <w:tcW w:w="3141" w:type="pct"/>
                  <w:tcBorders>
                    <w:top w:val="single" w:sz="4" w:space="0" w:color="auto"/>
                    <w:left w:val="single" w:sz="4" w:space="0" w:color="auto"/>
                    <w:bottom w:val="single" w:sz="4" w:space="0" w:color="auto"/>
                    <w:right w:val="single" w:sz="4" w:space="0" w:color="auto"/>
                  </w:tcBorders>
                  <w:hideMark/>
                </w:tcPr>
                <w:p w14:paraId="40B2137D" w14:textId="77777777" w:rsidR="00A54E7B" w:rsidRDefault="00A54E7B" w:rsidP="00F43821">
                  <w:pPr>
                    <w:pStyle w:val="tablebody0"/>
                    <w:rPr>
                      <w:i/>
                    </w:rPr>
                  </w:pPr>
                  <w:r>
                    <w:rPr>
                      <w:i/>
                    </w:rPr>
                    <w:t xml:space="preserve">Real-Time ERCOT Contingency Reserve Service Only Market Total Amount - </w:t>
                  </w:r>
                  <w:r>
                    <w:t>The total charge to all QSEs in Real-Time for ECRS only awards for each 15-minute Settlement Interval.</w:t>
                  </w:r>
                </w:p>
              </w:tc>
            </w:tr>
            <w:tr w:rsidR="00A54E7B" w14:paraId="04EE9722" w14:textId="77777777" w:rsidTr="00F43821">
              <w:trPr>
                <w:cantSplit/>
              </w:trPr>
              <w:tc>
                <w:tcPr>
                  <w:tcW w:w="1221" w:type="pct"/>
                  <w:tcBorders>
                    <w:top w:val="single" w:sz="4" w:space="0" w:color="auto"/>
                    <w:left w:val="single" w:sz="4" w:space="0" w:color="auto"/>
                    <w:bottom w:val="single" w:sz="4" w:space="0" w:color="auto"/>
                    <w:right w:val="single" w:sz="4" w:space="0" w:color="auto"/>
                  </w:tcBorders>
                  <w:hideMark/>
                </w:tcPr>
                <w:p w14:paraId="15F2DB85" w14:textId="77777777" w:rsidR="00A54E7B" w:rsidRDefault="00A54E7B" w:rsidP="00F43821">
                  <w:pPr>
                    <w:pStyle w:val="tablebody0"/>
                  </w:pPr>
                  <w:r>
                    <w:t xml:space="preserve">RTECRTOAMT </w:t>
                  </w:r>
                  <w:r>
                    <w:rPr>
                      <w:i/>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20DC42B4" w14:textId="77777777" w:rsidR="00A54E7B" w:rsidRDefault="00A54E7B" w:rsidP="00F43821">
                  <w:pPr>
                    <w:pStyle w:val="tablebody0"/>
                  </w:pPr>
                  <w:r>
                    <w:t>$</w:t>
                  </w:r>
                </w:p>
              </w:tc>
              <w:tc>
                <w:tcPr>
                  <w:tcW w:w="3141" w:type="pct"/>
                  <w:tcBorders>
                    <w:top w:val="single" w:sz="4" w:space="0" w:color="auto"/>
                    <w:left w:val="single" w:sz="4" w:space="0" w:color="auto"/>
                    <w:bottom w:val="single" w:sz="4" w:space="0" w:color="auto"/>
                    <w:right w:val="single" w:sz="4" w:space="0" w:color="auto"/>
                  </w:tcBorders>
                  <w:hideMark/>
                </w:tcPr>
                <w:p w14:paraId="3CF7AE82" w14:textId="77777777" w:rsidR="00A54E7B" w:rsidRDefault="00A54E7B" w:rsidP="00F43821">
                  <w:pPr>
                    <w:pStyle w:val="tablebody0"/>
                    <w:rPr>
                      <w:i/>
                    </w:rPr>
                  </w:pPr>
                  <w:r>
                    <w:rPr>
                      <w:i/>
                    </w:rPr>
                    <w:t>Real-Time ERCOT Contingency Reserve Service Trade Overage Amount for the QSE</w:t>
                  </w:r>
                  <w:r>
                    <w:t xml:space="preserve">— The total charge to QSE </w:t>
                  </w:r>
                  <w:r>
                    <w:rPr>
                      <w:i/>
                    </w:rPr>
                    <w:t>q</w:t>
                  </w:r>
                  <w:r>
                    <w:t xml:space="preserve"> in Real-Time for ECRS trade overages for each 15-minute Settlement Interval.</w:t>
                  </w:r>
                </w:p>
              </w:tc>
            </w:tr>
            <w:tr w:rsidR="00A54E7B" w14:paraId="4ECF20FC" w14:textId="77777777" w:rsidTr="00F43821">
              <w:trPr>
                <w:cantSplit/>
              </w:trPr>
              <w:tc>
                <w:tcPr>
                  <w:tcW w:w="1221" w:type="pct"/>
                  <w:tcBorders>
                    <w:top w:val="single" w:sz="4" w:space="0" w:color="auto"/>
                    <w:left w:val="single" w:sz="4" w:space="0" w:color="auto"/>
                    <w:bottom w:val="single" w:sz="4" w:space="0" w:color="auto"/>
                    <w:right w:val="single" w:sz="4" w:space="0" w:color="auto"/>
                  </w:tcBorders>
                  <w:hideMark/>
                </w:tcPr>
                <w:p w14:paraId="5028A807" w14:textId="77777777" w:rsidR="00A54E7B" w:rsidRDefault="00A54E7B" w:rsidP="00F43821">
                  <w:pPr>
                    <w:pStyle w:val="tablebody0"/>
                  </w:pPr>
                  <w:r>
                    <w:t>RTECROAMTTOT</w:t>
                  </w:r>
                </w:p>
              </w:tc>
              <w:tc>
                <w:tcPr>
                  <w:tcW w:w="638" w:type="pct"/>
                  <w:tcBorders>
                    <w:top w:val="single" w:sz="4" w:space="0" w:color="auto"/>
                    <w:left w:val="single" w:sz="4" w:space="0" w:color="auto"/>
                    <w:bottom w:val="single" w:sz="4" w:space="0" w:color="auto"/>
                    <w:right w:val="single" w:sz="4" w:space="0" w:color="auto"/>
                  </w:tcBorders>
                  <w:hideMark/>
                </w:tcPr>
                <w:p w14:paraId="42C2E29E" w14:textId="77777777" w:rsidR="00A54E7B" w:rsidRDefault="00A54E7B" w:rsidP="00F43821">
                  <w:pPr>
                    <w:pStyle w:val="tablebody0"/>
                  </w:pPr>
                  <w:r>
                    <w:t>$</w:t>
                  </w:r>
                </w:p>
              </w:tc>
              <w:tc>
                <w:tcPr>
                  <w:tcW w:w="3141" w:type="pct"/>
                  <w:tcBorders>
                    <w:top w:val="single" w:sz="4" w:space="0" w:color="auto"/>
                    <w:left w:val="single" w:sz="4" w:space="0" w:color="auto"/>
                    <w:bottom w:val="single" w:sz="4" w:space="0" w:color="auto"/>
                    <w:right w:val="single" w:sz="4" w:space="0" w:color="auto"/>
                  </w:tcBorders>
                  <w:hideMark/>
                </w:tcPr>
                <w:p w14:paraId="497CAB94" w14:textId="77777777" w:rsidR="00A54E7B" w:rsidRDefault="00A54E7B" w:rsidP="00F43821">
                  <w:pPr>
                    <w:pStyle w:val="tablebody0"/>
                    <w:rPr>
                      <w:i/>
                    </w:rPr>
                  </w:pPr>
                  <w:r>
                    <w:rPr>
                      <w:i/>
                    </w:rPr>
                    <w:t xml:space="preserve">Real-Time ERCOT Contingency Reserve Service Trade Overage Total Amount </w:t>
                  </w:r>
                  <w:r>
                    <w:t>— The total charge to all QSEs for Real-Time ECRS trade overages for each 15-minute Settlement Interval.</w:t>
                  </w:r>
                </w:p>
              </w:tc>
            </w:tr>
            <w:tr w:rsidR="00A54E7B" w14:paraId="07C1D750" w14:textId="77777777" w:rsidTr="00F43821">
              <w:trPr>
                <w:cantSplit/>
              </w:trPr>
              <w:tc>
                <w:tcPr>
                  <w:tcW w:w="1221" w:type="pct"/>
                  <w:tcBorders>
                    <w:top w:val="single" w:sz="4" w:space="0" w:color="auto"/>
                    <w:left w:val="single" w:sz="4" w:space="0" w:color="auto"/>
                    <w:bottom w:val="single" w:sz="4" w:space="0" w:color="auto"/>
                    <w:right w:val="single" w:sz="4" w:space="0" w:color="auto"/>
                  </w:tcBorders>
                  <w:hideMark/>
                </w:tcPr>
                <w:p w14:paraId="7B3143AD" w14:textId="77777777" w:rsidR="00A54E7B" w:rsidRDefault="00A54E7B" w:rsidP="00F43821">
                  <w:pPr>
                    <w:pStyle w:val="tablebody0"/>
                    <w:rPr>
                      <w:b/>
                    </w:rPr>
                  </w:pPr>
                  <w:r>
                    <w:t>LRS</w:t>
                  </w:r>
                  <w:r>
                    <w:rPr>
                      <w:vertAlign w:val="subscript"/>
                    </w:rPr>
                    <w:t xml:space="preserve"> </w:t>
                  </w:r>
                  <w:r>
                    <w:rPr>
                      <w:i/>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2BFE45C6" w14:textId="77777777" w:rsidR="00A54E7B" w:rsidRDefault="00A54E7B" w:rsidP="00F43821">
                  <w:pPr>
                    <w:pStyle w:val="tablebody0"/>
                  </w:pPr>
                  <w:r>
                    <w:t>none</w:t>
                  </w:r>
                </w:p>
              </w:tc>
              <w:tc>
                <w:tcPr>
                  <w:tcW w:w="3141" w:type="pct"/>
                  <w:tcBorders>
                    <w:top w:val="single" w:sz="4" w:space="0" w:color="auto"/>
                    <w:left w:val="single" w:sz="4" w:space="0" w:color="auto"/>
                    <w:bottom w:val="single" w:sz="4" w:space="0" w:color="auto"/>
                    <w:right w:val="single" w:sz="4" w:space="0" w:color="auto"/>
                  </w:tcBorders>
                  <w:hideMark/>
                </w:tcPr>
                <w:p w14:paraId="54C79592" w14:textId="77777777" w:rsidR="00A54E7B" w:rsidRDefault="00A54E7B" w:rsidP="00F43821">
                  <w:pPr>
                    <w:pStyle w:val="tablebody0"/>
                    <w:rPr>
                      <w:i/>
                    </w:rPr>
                  </w:pPr>
                  <w:r>
                    <w:rPr>
                      <w:i/>
                    </w:rPr>
                    <w:t>Load Ratio Share per QSE</w:t>
                  </w:r>
                  <w:r>
                    <w:t xml:space="preserve">—The LRS as defined in Section 6.6.2.2 for QSE </w:t>
                  </w:r>
                  <w:r>
                    <w:rPr>
                      <w:i/>
                    </w:rPr>
                    <w:t>q</w:t>
                  </w:r>
                  <w:r>
                    <w:t xml:space="preserve"> for the 15-minute Settlement Interval.</w:t>
                  </w:r>
                </w:p>
              </w:tc>
            </w:tr>
            <w:tr w:rsidR="00A54E7B" w14:paraId="655D06E1" w14:textId="77777777" w:rsidTr="00F43821">
              <w:trPr>
                <w:cantSplit/>
              </w:trPr>
              <w:tc>
                <w:tcPr>
                  <w:tcW w:w="1221" w:type="pct"/>
                  <w:tcBorders>
                    <w:top w:val="single" w:sz="4" w:space="0" w:color="auto"/>
                    <w:left w:val="single" w:sz="4" w:space="0" w:color="auto"/>
                    <w:bottom w:val="single" w:sz="4" w:space="0" w:color="auto"/>
                    <w:right w:val="single" w:sz="4" w:space="0" w:color="auto"/>
                  </w:tcBorders>
                  <w:hideMark/>
                </w:tcPr>
                <w:p w14:paraId="326DC04D" w14:textId="77777777" w:rsidR="00A54E7B" w:rsidRDefault="00A54E7B" w:rsidP="00F43821">
                  <w:pPr>
                    <w:pStyle w:val="tablebody0"/>
                  </w:pPr>
                  <w:r>
                    <w:rPr>
                      <w:i/>
                    </w:rPr>
                    <w:t>q</w:t>
                  </w:r>
                </w:p>
              </w:tc>
              <w:tc>
                <w:tcPr>
                  <w:tcW w:w="638" w:type="pct"/>
                  <w:tcBorders>
                    <w:top w:val="single" w:sz="4" w:space="0" w:color="auto"/>
                    <w:left w:val="single" w:sz="4" w:space="0" w:color="auto"/>
                    <w:bottom w:val="single" w:sz="4" w:space="0" w:color="auto"/>
                    <w:right w:val="single" w:sz="4" w:space="0" w:color="auto"/>
                  </w:tcBorders>
                  <w:hideMark/>
                </w:tcPr>
                <w:p w14:paraId="37771234" w14:textId="77777777" w:rsidR="00A54E7B" w:rsidRDefault="00A54E7B" w:rsidP="00F43821">
                  <w:pPr>
                    <w:pStyle w:val="tablebody0"/>
                  </w:pPr>
                  <w:r>
                    <w:t>none</w:t>
                  </w:r>
                </w:p>
              </w:tc>
              <w:tc>
                <w:tcPr>
                  <w:tcW w:w="3141" w:type="pct"/>
                  <w:tcBorders>
                    <w:top w:val="single" w:sz="4" w:space="0" w:color="auto"/>
                    <w:left w:val="single" w:sz="4" w:space="0" w:color="auto"/>
                    <w:bottom w:val="single" w:sz="4" w:space="0" w:color="auto"/>
                    <w:right w:val="single" w:sz="4" w:space="0" w:color="auto"/>
                  </w:tcBorders>
                  <w:hideMark/>
                </w:tcPr>
                <w:p w14:paraId="6E0232A0" w14:textId="77777777" w:rsidR="00A54E7B" w:rsidRDefault="00A54E7B" w:rsidP="00F43821">
                  <w:pPr>
                    <w:pStyle w:val="tablebody0"/>
                    <w:rPr>
                      <w:i/>
                    </w:rPr>
                  </w:pPr>
                  <w:r>
                    <w:t>A QSE.</w:t>
                  </w:r>
                </w:p>
              </w:tc>
            </w:tr>
          </w:tbl>
          <w:p w14:paraId="09A1830E" w14:textId="46BBE664" w:rsidR="006A3997" w:rsidRDefault="006A3997" w:rsidP="006A3997">
            <w:pPr>
              <w:pStyle w:val="BodyText"/>
              <w:spacing w:before="240"/>
              <w:ind w:left="1440" w:hanging="720"/>
              <w:rPr>
                <w:ins w:id="1807" w:author="ERCOT" w:date="2025-07-28T10:39:00Z" w16du:dateUtc="2025-07-28T15:39:00Z"/>
              </w:rPr>
            </w:pPr>
            <w:ins w:id="1808" w:author="ERCOT" w:date="2025-07-28T10:39:00Z" w16du:dateUtc="2025-07-28T15:39:00Z">
              <w:r>
                <w:t>(f)         For Dispatchable Reliability Reserve Service (DRRS):</w:t>
              </w:r>
            </w:ins>
          </w:p>
          <w:p w14:paraId="142D5DCC" w14:textId="2B7D2D67" w:rsidR="006A3997" w:rsidRDefault="006A3997" w:rsidP="006A3997">
            <w:pPr>
              <w:pStyle w:val="BodyText"/>
              <w:spacing w:after="0"/>
              <w:ind w:left="1440" w:hanging="720"/>
              <w:rPr>
                <w:ins w:id="1809" w:author="ERCOT" w:date="2025-07-28T10:39:00Z" w16du:dateUtc="2025-07-28T15:39:00Z"/>
              </w:rPr>
            </w:pPr>
            <w:ins w:id="1810" w:author="ERCOT" w:date="2025-07-28T10:39:00Z" w16du:dateUtc="2025-07-28T15:39:00Z">
              <w:r>
                <w:t xml:space="preserve">LARTDRRAMT </w:t>
              </w:r>
              <w:r>
                <w:rPr>
                  <w:i/>
                  <w:vertAlign w:val="subscript"/>
                </w:rPr>
                <w:t>q</w:t>
              </w:r>
              <w:r>
                <w:t xml:space="preserve"> = (-1) * (RTDRRIMBAMTTOT + RTDRROAMTTOT + </w:t>
              </w:r>
            </w:ins>
          </w:p>
          <w:p w14:paraId="2B7406F2" w14:textId="69C3B451" w:rsidR="006A3997" w:rsidRDefault="006A3997" w:rsidP="006A3997">
            <w:pPr>
              <w:pStyle w:val="BodyText"/>
              <w:ind w:left="1440" w:hanging="720"/>
              <w:rPr>
                <w:ins w:id="1811" w:author="ERCOT" w:date="2025-07-28T10:39:00Z" w16du:dateUtc="2025-07-28T15:39:00Z"/>
              </w:rPr>
            </w:pPr>
            <w:ins w:id="1812" w:author="ERCOT" w:date="2025-07-28T10:39:00Z" w16du:dateUtc="2025-07-28T15:39:00Z">
              <w:r>
                <w:lastRenderedPageBreak/>
                <w:t xml:space="preserve"> </w:t>
              </w:r>
              <w:r>
                <w:tab/>
              </w:r>
              <w:r>
                <w:tab/>
              </w:r>
              <w:r>
                <w:tab/>
                <w:t xml:space="preserve">RTDRRTOAMTTOT) * LRS </w:t>
              </w:r>
              <w:r>
                <w:rPr>
                  <w:i/>
                  <w:vertAlign w:val="subscript"/>
                </w:rPr>
                <w:t>q</w:t>
              </w:r>
            </w:ins>
          </w:p>
          <w:p w14:paraId="1D3B2F5C" w14:textId="77777777" w:rsidR="006A3997" w:rsidRDefault="006A3997" w:rsidP="006A3997">
            <w:pPr>
              <w:pStyle w:val="BodyText"/>
              <w:ind w:left="1440" w:hanging="720"/>
              <w:rPr>
                <w:ins w:id="1813" w:author="ERCOT" w:date="2025-07-28T10:39:00Z" w16du:dateUtc="2025-07-28T15:39:00Z"/>
              </w:rPr>
            </w:pPr>
            <w:ins w:id="1814" w:author="ERCOT" w:date="2025-07-28T10:39:00Z" w16du:dateUtc="2025-07-28T15:39:00Z">
              <w:r>
                <w:t>Where:</w:t>
              </w:r>
            </w:ins>
          </w:p>
          <w:p w14:paraId="02948DCE" w14:textId="38D6DDDF" w:rsidR="006A3997" w:rsidRDefault="0D624FDE" w:rsidP="006A3997">
            <w:pPr>
              <w:pStyle w:val="BodyText"/>
              <w:ind w:left="1440" w:hanging="720"/>
              <w:rPr>
                <w:ins w:id="1815" w:author="ERCOT" w:date="2025-07-28T10:39:00Z" w16du:dateUtc="2025-07-28T15:39:00Z"/>
              </w:rPr>
            </w:pPr>
            <w:ins w:id="1816" w:author="ERCOT" w:date="2025-07-28T10:39:00Z" w16du:dateUtc="2025-07-28T15:39:00Z">
              <w:r>
                <w:t xml:space="preserve">RTDRRIMBAMTTOT = </w:t>
              </w:r>
              <w:r>
                <w:rPr>
                  <w:noProof/>
                </w:rPr>
                <w:drawing>
                  <wp:inline distT="0" distB="0" distL="0" distR="0" wp14:anchorId="4A9081C5" wp14:editId="0CAB1A0E">
                    <wp:extent cx="146685" cy="293370"/>
                    <wp:effectExtent l="0" t="0" r="5715" b="0"/>
                    <wp:docPr id="760095885" name="Picture 760095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0095885"/>
                            <pic:cNvPicPr/>
                          </pic:nvPicPr>
                          <pic:blipFill>
                            <a:blip r:embed="rId215">
                              <a:extLst>
                                <a:ext uri="{28A0092B-C50C-407E-A947-70E740481C1C}">
                                  <a14:useLocalDpi xmlns:a14="http://schemas.microsoft.com/office/drawing/2010/main" val="0"/>
                                </a:ext>
                              </a:extLst>
                            </a:blip>
                            <a:stretch>
                              <a:fillRect/>
                            </a:stretch>
                          </pic:blipFill>
                          <pic:spPr>
                            <a:xfrm>
                              <a:off x="0" y="0"/>
                              <a:ext cx="146685" cy="293370"/>
                            </a:xfrm>
                            <a:prstGeom prst="rect">
                              <a:avLst/>
                            </a:prstGeom>
                          </pic:spPr>
                        </pic:pic>
                      </a:graphicData>
                    </a:graphic>
                  </wp:inline>
                </w:drawing>
              </w:r>
              <w:r>
                <w:t xml:space="preserve"> (RT</w:t>
              </w:r>
            </w:ins>
            <w:ins w:id="1817" w:author="ERCOT" w:date="2025-07-28T10:40:00Z" w16du:dateUtc="2025-07-28T15:40:00Z">
              <w:r>
                <w:t>DR</w:t>
              </w:r>
            </w:ins>
            <w:ins w:id="1818" w:author="ERCOT" w:date="2025-07-28T10:39:00Z" w16du:dateUtc="2025-07-28T15:39:00Z">
              <w:r>
                <w:t xml:space="preserve">RIMBAMT </w:t>
              </w:r>
              <w:r w:rsidRPr="64623D66">
                <w:rPr>
                  <w:i/>
                  <w:iCs/>
                  <w:vertAlign w:val="subscript"/>
                </w:rPr>
                <w:t>q</w:t>
              </w:r>
              <w:r>
                <w:t>)</w:t>
              </w:r>
            </w:ins>
          </w:p>
          <w:p w14:paraId="1810BFDA" w14:textId="09F2BE92" w:rsidR="006A3997" w:rsidRDefault="0D624FDE" w:rsidP="006A3997">
            <w:pPr>
              <w:pStyle w:val="BodyText"/>
              <w:ind w:left="1440" w:hanging="720"/>
              <w:rPr>
                <w:ins w:id="1819" w:author="ERCOT" w:date="2025-07-28T10:39:00Z" w16du:dateUtc="2025-07-28T15:39:00Z"/>
              </w:rPr>
            </w:pPr>
            <w:ins w:id="1820" w:author="ERCOT" w:date="2025-07-28T10:39:00Z" w16du:dateUtc="2025-07-28T15:39:00Z">
              <w:r>
                <w:t>RT</w:t>
              </w:r>
            </w:ins>
            <w:ins w:id="1821" w:author="ERCOT" w:date="2025-07-28T10:40:00Z" w16du:dateUtc="2025-07-28T15:40:00Z">
              <w:r>
                <w:t>DR</w:t>
              </w:r>
            </w:ins>
            <w:ins w:id="1822" w:author="ERCOT" w:date="2025-07-28T10:39:00Z" w16du:dateUtc="2025-07-28T15:39:00Z">
              <w:r>
                <w:t xml:space="preserve">ROAMTTOT = </w:t>
              </w:r>
              <w:r>
                <w:rPr>
                  <w:noProof/>
                </w:rPr>
                <w:drawing>
                  <wp:inline distT="0" distB="0" distL="0" distR="0" wp14:anchorId="7A10DB1E" wp14:editId="4E92C7C8">
                    <wp:extent cx="146685" cy="293370"/>
                    <wp:effectExtent l="0" t="0" r="5715" b="0"/>
                    <wp:docPr id="162946876" name="Picture 1629468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946876"/>
                            <pic:cNvPicPr/>
                          </pic:nvPicPr>
                          <pic:blipFill>
                            <a:blip r:embed="rId215">
                              <a:extLst>
                                <a:ext uri="{28A0092B-C50C-407E-A947-70E740481C1C}">
                                  <a14:useLocalDpi xmlns:a14="http://schemas.microsoft.com/office/drawing/2010/main" val="0"/>
                                </a:ext>
                              </a:extLst>
                            </a:blip>
                            <a:stretch>
                              <a:fillRect/>
                            </a:stretch>
                          </pic:blipFill>
                          <pic:spPr>
                            <a:xfrm>
                              <a:off x="0" y="0"/>
                              <a:ext cx="146685" cy="293370"/>
                            </a:xfrm>
                            <a:prstGeom prst="rect">
                              <a:avLst/>
                            </a:prstGeom>
                          </pic:spPr>
                        </pic:pic>
                      </a:graphicData>
                    </a:graphic>
                  </wp:inline>
                </w:drawing>
              </w:r>
              <w:r w:rsidRPr="64623D66">
                <w:rPr>
                  <w:b/>
                  <w:bCs/>
                </w:rPr>
                <w:t xml:space="preserve"> </w:t>
              </w:r>
              <w:r>
                <w:t>(RT</w:t>
              </w:r>
            </w:ins>
            <w:ins w:id="1823" w:author="ERCOT" w:date="2025-07-28T10:40:00Z" w16du:dateUtc="2025-07-28T15:40:00Z">
              <w:r>
                <w:t>DR</w:t>
              </w:r>
            </w:ins>
            <w:ins w:id="1824" w:author="ERCOT" w:date="2025-07-28T10:39:00Z" w16du:dateUtc="2025-07-28T15:39:00Z">
              <w:r>
                <w:t xml:space="preserve">ROAMT </w:t>
              </w:r>
              <w:r w:rsidRPr="64623D66">
                <w:rPr>
                  <w:i/>
                  <w:iCs/>
                  <w:vertAlign w:val="subscript"/>
                </w:rPr>
                <w:t>q</w:t>
              </w:r>
              <w:r>
                <w:t>)</w:t>
              </w:r>
            </w:ins>
          </w:p>
          <w:p w14:paraId="559CC186" w14:textId="14B4EB36" w:rsidR="006A3997" w:rsidRDefault="0D624FDE" w:rsidP="006A3997">
            <w:pPr>
              <w:pStyle w:val="BodyText"/>
              <w:ind w:left="1440" w:hanging="720"/>
              <w:rPr>
                <w:ins w:id="1825" w:author="ERCOT" w:date="2025-07-28T10:39:00Z" w16du:dateUtc="2025-07-28T15:39:00Z"/>
              </w:rPr>
            </w:pPr>
            <w:ins w:id="1826" w:author="ERCOT" w:date="2025-07-28T10:39:00Z" w16du:dateUtc="2025-07-28T15:39:00Z">
              <w:r>
                <w:t>RT</w:t>
              </w:r>
            </w:ins>
            <w:ins w:id="1827" w:author="ERCOT" w:date="2025-07-28T10:40:00Z" w16du:dateUtc="2025-07-28T15:40:00Z">
              <w:r>
                <w:t>DR</w:t>
              </w:r>
            </w:ins>
            <w:ins w:id="1828" w:author="ERCOT" w:date="2025-07-28T10:39:00Z" w16du:dateUtc="2025-07-28T15:39:00Z">
              <w:r>
                <w:t xml:space="preserve">RTOAMTTOT = </w:t>
              </w:r>
              <w:r>
                <w:rPr>
                  <w:noProof/>
                </w:rPr>
                <w:drawing>
                  <wp:inline distT="0" distB="0" distL="0" distR="0" wp14:anchorId="59A23312" wp14:editId="480D22DB">
                    <wp:extent cx="146685" cy="293370"/>
                    <wp:effectExtent l="0" t="0" r="5715" b="0"/>
                    <wp:docPr id="237322793" name="Picture 237322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322793"/>
                            <pic:cNvPicPr/>
                          </pic:nvPicPr>
                          <pic:blipFill>
                            <a:blip r:embed="rId215">
                              <a:extLst>
                                <a:ext uri="{28A0092B-C50C-407E-A947-70E740481C1C}">
                                  <a14:useLocalDpi xmlns:a14="http://schemas.microsoft.com/office/drawing/2010/main" val="0"/>
                                </a:ext>
                              </a:extLst>
                            </a:blip>
                            <a:stretch>
                              <a:fillRect/>
                            </a:stretch>
                          </pic:blipFill>
                          <pic:spPr>
                            <a:xfrm>
                              <a:off x="0" y="0"/>
                              <a:ext cx="146685" cy="293370"/>
                            </a:xfrm>
                            <a:prstGeom prst="rect">
                              <a:avLst/>
                            </a:prstGeom>
                          </pic:spPr>
                        </pic:pic>
                      </a:graphicData>
                    </a:graphic>
                  </wp:inline>
                </w:drawing>
              </w:r>
              <w:r w:rsidRPr="64623D66">
                <w:rPr>
                  <w:b/>
                  <w:bCs/>
                </w:rPr>
                <w:t xml:space="preserve"> </w:t>
              </w:r>
              <w:r>
                <w:t>(RT</w:t>
              </w:r>
            </w:ins>
            <w:ins w:id="1829" w:author="ERCOT" w:date="2025-07-28T10:40:00Z" w16du:dateUtc="2025-07-28T15:40:00Z">
              <w:r>
                <w:t>DR</w:t>
              </w:r>
            </w:ins>
            <w:ins w:id="1830" w:author="ERCOT" w:date="2025-07-28T10:39:00Z" w16du:dateUtc="2025-07-28T15:39:00Z">
              <w:r>
                <w:t xml:space="preserve">RTOAMT </w:t>
              </w:r>
              <w:r w:rsidRPr="64623D66">
                <w:rPr>
                  <w:i/>
                  <w:iCs/>
                  <w:vertAlign w:val="subscript"/>
                </w:rPr>
                <w:t>q</w:t>
              </w:r>
              <w:r>
                <w:t>)</w:t>
              </w:r>
            </w:ins>
          </w:p>
          <w:p w14:paraId="79B90C6A" w14:textId="77777777" w:rsidR="006A3997" w:rsidRDefault="006A3997" w:rsidP="006A3997">
            <w:pPr>
              <w:pStyle w:val="NoSpacing"/>
              <w:rPr>
                <w:ins w:id="1831" w:author="ERCOT" w:date="2025-07-28T10:39:00Z" w16du:dateUtc="2025-07-28T15:39:00Z"/>
              </w:rPr>
            </w:pPr>
            <w:ins w:id="1832" w:author="ERCOT" w:date="2025-07-28T10:39:00Z" w16du:dateUtc="2025-07-28T15:39: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5"/>
              <w:gridCol w:w="1162"/>
              <w:gridCol w:w="5723"/>
            </w:tblGrid>
            <w:tr w:rsidR="006A3997" w14:paraId="4B40257D" w14:textId="77777777" w:rsidTr="00F43821">
              <w:trPr>
                <w:cantSplit/>
                <w:tblHeader/>
                <w:ins w:id="1833"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4B1E3D70" w14:textId="77777777" w:rsidR="006A3997" w:rsidRDefault="006A3997" w:rsidP="006A3997">
                  <w:pPr>
                    <w:pStyle w:val="TableHead"/>
                    <w:rPr>
                      <w:ins w:id="1834" w:author="ERCOT" w:date="2025-07-28T10:39:00Z" w16du:dateUtc="2025-07-28T15:39:00Z"/>
                    </w:rPr>
                  </w:pPr>
                  <w:ins w:id="1835" w:author="ERCOT" w:date="2025-07-28T10:39:00Z" w16du:dateUtc="2025-07-28T15:39:00Z">
                    <w:r>
                      <w:rPr>
                        <w:b w:val="0"/>
                        <w:iCs w:val="0"/>
                      </w:rPr>
                      <w:t>Variable</w:t>
                    </w:r>
                  </w:ins>
                </w:p>
              </w:tc>
              <w:tc>
                <w:tcPr>
                  <w:tcW w:w="638" w:type="pct"/>
                  <w:tcBorders>
                    <w:top w:val="single" w:sz="4" w:space="0" w:color="auto"/>
                    <w:left w:val="single" w:sz="4" w:space="0" w:color="auto"/>
                    <w:bottom w:val="single" w:sz="4" w:space="0" w:color="auto"/>
                    <w:right w:val="single" w:sz="4" w:space="0" w:color="auto"/>
                  </w:tcBorders>
                  <w:hideMark/>
                </w:tcPr>
                <w:p w14:paraId="6227C023" w14:textId="77777777" w:rsidR="006A3997" w:rsidRDefault="006A3997" w:rsidP="006A3997">
                  <w:pPr>
                    <w:pStyle w:val="TableHead"/>
                    <w:rPr>
                      <w:ins w:id="1836" w:author="ERCOT" w:date="2025-07-28T10:39:00Z" w16du:dateUtc="2025-07-28T15:39:00Z"/>
                    </w:rPr>
                  </w:pPr>
                  <w:ins w:id="1837" w:author="ERCOT" w:date="2025-07-28T10:39:00Z" w16du:dateUtc="2025-07-28T15:39:00Z">
                    <w:r>
                      <w:t>Unit</w:t>
                    </w:r>
                  </w:ins>
                </w:p>
              </w:tc>
              <w:tc>
                <w:tcPr>
                  <w:tcW w:w="3141" w:type="pct"/>
                  <w:tcBorders>
                    <w:top w:val="single" w:sz="4" w:space="0" w:color="auto"/>
                    <w:left w:val="single" w:sz="4" w:space="0" w:color="auto"/>
                    <w:bottom w:val="single" w:sz="4" w:space="0" w:color="auto"/>
                    <w:right w:val="single" w:sz="4" w:space="0" w:color="auto"/>
                  </w:tcBorders>
                  <w:hideMark/>
                </w:tcPr>
                <w:p w14:paraId="2A02DF60" w14:textId="77777777" w:rsidR="006A3997" w:rsidRDefault="006A3997" w:rsidP="006A3997">
                  <w:pPr>
                    <w:pStyle w:val="TableHead"/>
                    <w:rPr>
                      <w:ins w:id="1838" w:author="ERCOT" w:date="2025-07-28T10:39:00Z" w16du:dateUtc="2025-07-28T15:39:00Z"/>
                    </w:rPr>
                  </w:pPr>
                  <w:ins w:id="1839" w:author="ERCOT" w:date="2025-07-28T10:39:00Z" w16du:dateUtc="2025-07-28T15:39:00Z">
                    <w:r>
                      <w:t>Description</w:t>
                    </w:r>
                  </w:ins>
                </w:p>
              </w:tc>
            </w:tr>
            <w:tr w:rsidR="006A3997" w14:paraId="53E760D2" w14:textId="77777777" w:rsidTr="00F43821">
              <w:trPr>
                <w:cantSplit/>
                <w:ins w:id="1840"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76EB0E6A" w14:textId="63FA27E7" w:rsidR="006A3997" w:rsidRDefault="006A3997" w:rsidP="006A3997">
                  <w:pPr>
                    <w:pStyle w:val="tablebody0"/>
                    <w:rPr>
                      <w:ins w:id="1841" w:author="ERCOT" w:date="2025-07-28T10:39:00Z" w16du:dateUtc="2025-07-28T15:39:00Z"/>
                    </w:rPr>
                  </w:pPr>
                  <w:ins w:id="1842" w:author="ERCOT" w:date="2025-07-28T10:39:00Z" w16du:dateUtc="2025-07-28T15:39:00Z">
                    <w:r>
                      <w:t>LART</w:t>
                    </w:r>
                  </w:ins>
                  <w:ins w:id="1843" w:author="ERCOT" w:date="2025-07-28T10:40:00Z" w16du:dateUtc="2025-07-28T15:40:00Z">
                    <w:r>
                      <w:t>DR</w:t>
                    </w:r>
                  </w:ins>
                  <w:ins w:id="1844" w:author="ERCOT" w:date="2025-07-28T10:39:00Z" w16du:dateUtc="2025-07-28T15:39:00Z">
                    <w:r>
                      <w:t xml:space="preserve">RAMT </w:t>
                    </w:r>
                    <w:r>
                      <w:rPr>
                        <w:i/>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3294E8D4" w14:textId="77777777" w:rsidR="006A3997" w:rsidRDefault="006A3997" w:rsidP="006A3997">
                  <w:pPr>
                    <w:pStyle w:val="tablebody0"/>
                    <w:rPr>
                      <w:ins w:id="1845" w:author="ERCOT" w:date="2025-07-28T10:39:00Z" w16du:dateUtc="2025-07-28T15:39:00Z"/>
                    </w:rPr>
                  </w:pPr>
                  <w:ins w:id="1846" w:author="ERCOT" w:date="2025-07-28T10:39:00Z" w16du:dateUtc="2025-07-28T15:39:00Z">
                    <w:r>
                      <w:t>$</w:t>
                    </w:r>
                  </w:ins>
                </w:p>
              </w:tc>
              <w:tc>
                <w:tcPr>
                  <w:tcW w:w="3141" w:type="pct"/>
                  <w:tcBorders>
                    <w:top w:val="single" w:sz="4" w:space="0" w:color="auto"/>
                    <w:left w:val="single" w:sz="4" w:space="0" w:color="auto"/>
                    <w:bottom w:val="single" w:sz="4" w:space="0" w:color="auto"/>
                    <w:right w:val="single" w:sz="4" w:space="0" w:color="auto"/>
                  </w:tcBorders>
                  <w:hideMark/>
                </w:tcPr>
                <w:p w14:paraId="15B4CB49" w14:textId="100957B9" w:rsidR="006A3997" w:rsidRDefault="006A3997" w:rsidP="006A3997">
                  <w:pPr>
                    <w:pStyle w:val="tablebody0"/>
                    <w:rPr>
                      <w:ins w:id="1847" w:author="ERCOT" w:date="2025-07-28T10:39:00Z" w16du:dateUtc="2025-07-28T15:39:00Z"/>
                      <w:i/>
                    </w:rPr>
                  </w:pPr>
                  <w:ins w:id="1848" w:author="ERCOT" w:date="2025-07-28T10:39:00Z" w16du:dateUtc="2025-07-28T15:39:00Z">
                    <w:r>
                      <w:rPr>
                        <w:i/>
                      </w:rPr>
                      <w:t xml:space="preserve">Load-Allocated Real-Time </w:t>
                    </w:r>
                  </w:ins>
                  <w:ins w:id="1849" w:author="ERCOT" w:date="2025-07-28T10:40:00Z" w16du:dateUtc="2025-07-28T15:40:00Z">
                    <w:r>
                      <w:rPr>
                        <w:i/>
                      </w:rPr>
                      <w:t>Dispatchable Reliability</w:t>
                    </w:r>
                  </w:ins>
                  <w:ins w:id="1850" w:author="ERCOT" w:date="2025-07-28T10:39:00Z" w16du:dateUtc="2025-07-28T15:39:00Z">
                    <w:r>
                      <w:rPr>
                        <w:i/>
                      </w:rPr>
                      <w:t xml:space="preserve"> Reserve Service Amount for the QSE - </w:t>
                    </w:r>
                    <w:r>
                      <w:t xml:space="preserve">The QSE </w:t>
                    </w:r>
                    <w:r>
                      <w:rPr>
                        <w:i/>
                      </w:rPr>
                      <w:t>q</w:t>
                    </w:r>
                    <w:r>
                      <w:t xml:space="preserve">’s share of the total Real-Time </w:t>
                    </w:r>
                  </w:ins>
                  <w:ins w:id="1851" w:author="ERCOT" w:date="2025-07-28T10:40:00Z" w16du:dateUtc="2025-07-28T15:40:00Z">
                    <w:r>
                      <w:t>DRRS</w:t>
                    </w:r>
                  </w:ins>
                  <w:ins w:id="1852" w:author="ERCOT" w:date="2025-07-28T10:39:00Z" w16du:dateUtc="2025-07-28T15:39:00Z">
                    <w:r>
                      <w:t xml:space="preserve"> amount for the 15-minute Settlement Interval.</w:t>
                    </w:r>
                  </w:ins>
                </w:p>
              </w:tc>
            </w:tr>
            <w:tr w:rsidR="006A3997" w14:paraId="4038542E" w14:textId="77777777" w:rsidTr="00F43821">
              <w:trPr>
                <w:cantSplit/>
                <w:ins w:id="1853"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6E7A460E" w14:textId="36EEC9BF" w:rsidR="006A3997" w:rsidRDefault="006A3997" w:rsidP="006A3997">
                  <w:pPr>
                    <w:pStyle w:val="tablebody0"/>
                    <w:rPr>
                      <w:ins w:id="1854" w:author="ERCOT" w:date="2025-07-28T10:39:00Z" w16du:dateUtc="2025-07-28T15:39:00Z"/>
                    </w:rPr>
                  </w:pPr>
                  <w:ins w:id="1855" w:author="ERCOT" w:date="2025-07-28T10:39:00Z" w16du:dateUtc="2025-07-28T15:39:00Z">
                    <w:r>
                      <w:t>RT</w:t>
                    </w:r>
                  </w:ins>
                  <w:ins w:id="1856" w:author="ERCOT" w:date="2025-07-28T10:40:00Z" w16du:dateUtc="2025-07-28T15:40:00Z">
                    <w:r>
                      <w:t>DR</w:t>
                    </w:r>
                  </w:ins>
                  <w:ins w:id="1857" w:author="ERCOT" w:date="2025-07-28T10:39:00Z" w16du:dateUtc="2025-07-28T15:39:00Z">
                    <w:r>
                      <w:t xml:space="preserve">RIMBAMT </w:t>
                    </w:r>
                    <w:r>
                      <w:rPr>
                        <w:i/>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63DE8B42" w14:textId="77777777" w:rsidR="006A3997" w:rsidRDefault="006A3997" w:rsidP="006A3997">
                  <w:pPr>
                    <w:pStyle w:val="tablebody0"/>
                    <w:rPr>
                      <w:ins w:id="1858" w:author="ERCOT" w:date="2025-07-28T10:39:00Z" w16du:dateUtc="2025-07-28T15:39:00Z"/>
                    </w:rPr>
                  </w:pPr>
                  <w:ins w:id="1859" w:author="ERCOT" w:date="2025-07-28T10:39:00Z" w16du:dateUtc="2025-07-28T15:39:00Z">
                    <w:r>
                      <w:t>$</w:t>
                    </w:r>
                  </w:ins>
                </w:p>
              </w:tc>
              <w:tc>
                <w:tcPr>
                  <w:tcW w:w="3141" w:type="pct"/>
                  <w:tcBorders>
                    <w:top w:val="single" w:sz="4" w:space="0" w:color="auto"/>
                    <w:left w:val="single" w:sz="4" w:space="0" w:color="auto"/>
                    <w:bottom w:val="single" w:sz="4" w:space="0" w:color="auto"/>
                    <w:right w:val="single" w:sz="4" w:space="0" w:color="auto"/>
                  </w:tcBorders>
                  <w:hideMark/>
                </w:tcPr>
                <w:p w14:paraId="6B914CB3" w14:textId="4B09ECD0" w:rsidR="006A3997" w:rsidRDefault="006A3997" w:rsidP="006A3997">
                  <w:pPr>
                    <w:pStyle w:val="tablebody0"/>
                    <w:rPr>
                      <w:ins w:id="1860" w:author="ERCOT" w:date="2025-07-28T10:39:00Z" w16du:dateUtc="2025-07-28T15:39:00Z"/>
                      <w:i/>
                    </w:rPr>
                  </w:pPr>
                  <w:ins w:id="1861" w:author="ERCOT" w:date="2025-07-28T10:39:00Z" w16du:dateUtc="2025-07-28T15:39:00Z">
                    <w:r>
                      <w:rPr>
                        <w:i/>
                      </w:rPr>
                      <w:t xml:space="preserve">Real-Time </w:t>
                    </w:r>
                  </w:ins>
                  <w:ins w:id="1862" w:author="ERCOT" w:date="2025-07-28T10:40:00Z" w16du:dateUtc="2025-07-28T15:40:00Z">
                    <w:r>
                      <w:rPr>
                        <w:i/>
                      </w:rPr>
                      <w:t xml:space="preserve">Dispatchable Reliability </w:t>
                    </w:r>
                  </w:ins>
                  <w:ins w:id="1863" w:author="ERCOT" w:date="2025-07-28T10:39:00Z" w16du:dateUtc="2025-07-28T15:39:00Z">
                    <w:r>
                      <w:rPr>
                        <w:i/>
                      </w:rPr>
                      <w:t xml:space="preserve">Reserve Service Imbalance Amount for the QSE - </w:t>
                    </w:r>
                    <w:r>
                      <w:t xml:space="preserve">The total payment or charge to QSE </w:t>
                    </w:r>
                    <w:r>
                      <w:rPr>
                        <w:i/>
                      </w:rPr>
                      <w:t>q</w:t>
                    </w:r>
                    <w:r>
                      <w:t xml:space="preserve"> for the Real-Time </w:t>
                    </w:r>
                  </w:ins>
                  <w:ins w:id="1864" w:author="ERCOT" w:date="2025-07-28T10:40:00Z" w16du:dateUtc="2025-07-28T15:40:00Z">
                    <w:r>
                      <w:t>DRRS</w:t>
                    </w:r>
                  </w:ins>
                  <w:ins w:id="1865" w:author="ERCOT" w:date="2025-07-28T10:39:00Z" w16du:dateUtc="2025-07-28T15:39:00Z">
                    <w:r>
                      <w:t xml:space="preserve"> imbalance for each 15-minute Settlement Interval.</w:t>
                    </w:r>
                  </w:ins>
                </w:p>
              </w:tc>
            </w:tr>
            <w:tr w:rsidR="006A3997" w14:paraId="7DD0C70F" w14:textId="77777777" w:rsidTr="00F43821">
              <w:trPr>
                <w:cantSplit/>
                <w:ins w:id="1866"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4C024AF1" w14:textId="09476036" w:rsidR="006A3997" w:rsidRDefault="006A3997" w:rsidP="006A3997">
                  <w:pPr>
                    <w:pStyle w:val="tablebody0"/>
                    <w:rPr>
                      <w:ins w:id="1867" w:author="ERCOT" w:date="2025-07-28T10:39:00Z" w16du:dateUtc="2025-07-28T15:39:00Z"/>
                    </w:rPr>
                  </w:pPr>
                  <w:ins w:id="1868" w:author="ERCOT" w:date="2025-07-28T10:39:00Z" w16du:dateUtc="2025-07-28T15:39:00Z">
                    <w:r>
                      <w:t>RT</w:t>
                    </w:r>
                  </w:ins>
                  <w:ins w:id="1869" w:author="ERCOT" w:date="2025-07-28T10:40:00Z" w16du:dateUtc="2025-07-28T15:40:00Z">
                    <w:r>
                      <w:t>DR</w:t>
                    </w:r>
                  </w:ins>
                  <w:ins w:id="1870" w:author="ERCOT" w:date="2025-07-28T10:39:00Z" w16du:dateUtc="2025-07-28T15:39:00Z">
                    <w:r>
                      <w:t xml:space="preserve">ROAMT </w:t>
                    </w:r>
                    <w:r>
                      <w:rPr>
                        <w:i/>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0F01DE6A" w14:textId="77777777" w:rsidR="006A3997" w:rsidRDefault="006A3997" w:rsidP="006A3997">
                  <w:pPr>
                    <w:pStyle w:val="tablebody0"/>
                    <w:rPr>
                      <w:ins w:id="1871" w:author="ERCOT" w:date="2025-07-28T10:39:00Z" w16du:dateUtc="2025-07-28T15:39:00Z"/>
                    </w:rPr>
                  </w:pPr>
                  <w:ins w:id="1872" w:author="ERCOT" w:date="2025-07-28T10:39:00Z" w16du:dateUtc="2025-07-28T15:39:00Z">
                    <w:r>
                      <w:t>$</w:t>
                    </w:r>
                  </w:ins>
                </w:p>
              </w:tc>
              <w:tc>
                <w:tcPr>
                  <w:tcW w:w="3141" w:type="pct"/>
                  <w:tcBorders>
                    <w:top w:val="single" w:sz="4" w:space="0" w:color="auto"/>
                    <w:left w:val="single" w:sz="4" w:space="0" w:color="auto"/>
                    <w:bottom w:val="single" w:sz="4" w:space="0" w:color="auto"/>
                    <w:right w:val="single" w:sz="4" w:space="0" w:color="auto"/>
                  </w:tcBorders>
                  <w:hideMark/>
                </w:tcPr>
                <w:p w14:paraId="55BE3A56" w14:textId="16D052F9" w:rsidR="006A3997" w:rsidRDefault="006A3997" w:rsidP="006A3997">
                  <w:pPr>
                    <w:pStyle w:val="tablebody0"/>
                    <w:rPr>
                      <w:ins w:id="1873" w:author="ERCOT" w:date="2025-07-28T10:39:00Z" w16du:dateUtc="2025-07-28T15:39:00Z"/>
                      <w:i/>
                    </w:rPr>
                  </w:pPr>
                  <w:ins w:id="1874" w:author="ERCOT" w:date="2025-07-28T10:39:00Z" w16du:dateUtc="2025-07-28T15:39:00Z">
                    <w:r>
                      <w:rPr>
                        <w:i/>
                      </w:rPr>
                      <w:t xml:space="preserve">Real-Time </w:t>
                    </w:r>
                  </w:ins>
                  <w:ins w:id="1875" w:author="ERCOT" w:date="2025-07-28T10:40:00Z" w16du:dateUtc="2025-07-28T15:40:00Z">
                    <w:r>
                      <w:rPr>
                        <w:i/>
                      </w:rPr>
                      <w:t xml:space="preserve">Dispatchable Reliability </w:t>
                    </w:r>
                  </w:ins>
                  <w:ins w:id="1876" w:author="ERCOT" w:date="2025-07-28T10:39:00Z" w16du:dateUtc="2025-07-28T15:39:00Z">
                    <w:r>
                      <w:rPr>
                        <w:i/>
                      </w:rPr>
                      <w:t xml:space="preserve">Reserve Service Only Amount for the QSE— </w:t>
                    </w:r>
                    <w:r>
                      <w:t xml:space="preserve">The total charge to QSE </w:t>
                    </w:r>
                    <w:r>
                      <w:rPr>
                        <w:i/>
                      </w:rPr>
                      <w:t>q</w:t>
                    </w:r>
                    <w:r>
                      <w:t xml:space="preserve"> in Real-Time for </w:t>
                    </w:r>
                  </w:ins>
                  <w:ins w:id="1877" w:author="ERCOT" w:date="2025-07-28T10:40:00Z" w16du:dateUtc="2025-07-28T15:40:00Z">
                    <w:r>
                      <w:t>DR</w:t>
                    </w:r>
                  </w:ins>
                  <w:ins w:id="1878" w:author="ERCOT" w:date="2025-07-28T10:41:00Z" w16du:dateUtc="2025-07-28T15:41:00Z">
                    <w:r>
                      <w:t>RS</w:t>
                    </w:r>
                  </w:ins>
                  <w:ins w:id="1879" w:author="ERCOT" w:date="2025-07-28T10:39:00Z" w16du:dateUtc="2025-07-28T15:39:00Z">
                    <w:r>
                      <w:t xml:space="preserve"> only awards for each 15-minute Settlement Interval.</w:t>
                    </w:r>
                  </w:ins>
                </w:p>
              </w:tc>
            </w:tr>
            <w:tr w:rsidR="006A3997" w14:paraId="694B3740" w14:textId="77777777" w:rsidTr="00F43821">
              <w:trPr>
                <w:cantSplit/>
                <w:ins w:id="1880"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4D719823" w14:textId="17355B47" w:rsidR="006A3997" w:rsidRDefault="006A3997" w:rsidP="006A3997">
                  <w:pPr>
                    <w:pStyle w:val="tablebody0"/>
                    <w:rPr>
                      <w:ins w:id="1881" w:author="ERCOT" w:date="2025-07-28T10:39:00Z" w16du:dateUtc="2025-07-28T15:39:00Z"/>
                    </w:rPr>
                  </w:pPr>
                  <w:ins w:id="1882" w:author="ERCOT" w:date="2025-07-28T10:39:00Z" w16du:dateUtc="2025-07-28T15:39:00Z">
                    <w:r>
                      <w:t>RT</w:t>
                    </w:r>
                  </w:ins>
                  <w:ins w:id="1883" w:author="ERCOT" w:date="2025-07-28T10:40:00Z" w16du:dateUtc="2025-07-28T15:40:00Z">
                    <w:r>
                      <w:t>DR</w:t>
                    </w:r>
                  </w:ins>
                  <w:ins w:id="1884" w:author="ERCOT" w:date="2025-07-28T10:39:00Z" w16du:dateUtc="2025-07-28T15:39:00Z">
                    <w:r>
                      <w:t>RIMBAMTTOT</w:t>
                    </w:r>
                  </w:ins>
                </w:p>
              </w:tc>
              <w:tc>
                <w:tcPr>
                  <w:tcW w:w="638" w:type="pct"/>
                  <w:tcBorders>
                    <w:top w:val="single" w:sz="4" w:space="0" w:color="auto"/>
                    <w:left w:val="single" w:sz="4" w:space="0" w:color="auto"/>
                    <w:bottom w:val="single" w:sz="4" w:space="0" w:color="auto"/>
                    <w:right w:val="single" w:sz="4" w:space="0" w:color="auto"/>
                  </w:tcBorders>
                  <w:hideMark/>
                </w:tcPr>
                <w:p w14:paraId="19E66324" w14:textId="77777777" w:rsidR="006A3997" w:rsidRDefault="006A3997" w:rsidP="006A3997">
                  <w:pPr>
                    <w:pStyle w:val="tablebody0"/>
                    <w:rPr>
                      <w:ins w:id="1885" w:author="ERCOT" w:date="2025-07-28T10:39:00Z" w16du:dateUtc="2025-07-28T15:39:00Z"/>
                    </w:rPr>
                  </w:pPr>
                  <w:ins w:id="1886" w:author="ERCOT" w:date="2025-07-28T10:39:00Z" w16du:dateUtc="2025-07-28T15:39:00Z">
                    <w:r>
                      <w:t>$</w:t>
                    </w:r>
                  </w:ins>
                </w:p>
              </w:tc>
              <w:tc>
                <w:tcPr>
                  <w:tcW w:w="3141" w:type="pct"/>
                  <w:tcBorders>
                    <w:top w:val="single" w:sz="4" w:space="0" w:color="auto"/>
                    <w:left w:val="single" w:sz="4" w:space="0" w:color="auto"/>
                    <w:bottom w:val="single" w:sz="4" w:space="0" w:color="auto"/>
                    <w:right w:val="single" w:sz="4" w:space="0" w:color="auto"/>
                  </w:tcBorders>
                  <w:hideMark/>
                </w:tcPr>
                <w:p w14:paraId="36760930" w14:textId="005CF9BE" w:rsidR="006A3997" w:rsidRDefault="006A3997" w:rsidP="006A3997">
                  <w:pPr>
                    <w:pStyle w:val="tablebody0"/>
                    <w:rPr>
                      <w:ins w:id="1887" w:author="ERCOT" w:date="2025-07-28T10:39:00Z" w16du:dateUtc="2025-07-28T15:39:00Z"/>
                      <w:i/>
                    </w:rPr>
                  </w:pPr>
                  <w:ins w:id="1888" w:author="ERCOT" w:date="2025-07-28T10:39:00Z" w16du:dateUtc="2025-07-28T15:39:00Z">
                    <w:r>
                      <w:rPr>
                        <w:i/>
                      </w:rPr>
                      <w:t xml:space="preserve">Real-Time </w:t>
                    </w:r>
                  </w:ins>
                  <w:ins w:id="1889" w:author="ERCOT" w:date="2025-07-28T10:40:00Z" w16du:dateUtc="2025-07-28T15:40:00Z">
                    <w:r>
                      <w:rPr>
                        <w:i/>
                      </w:rPr>
                      <w:t xml:space="preserve">Dispatchable Reliability </w:t>
                    </w:r>
                  </w:ins>
                  <w:ins w:id="1890" w:author="ERCOT" w:date="2025-07-28T10:39:00Z" w16du:dateUtc="2025-07-28T15:39:00Z">
                    <w:r>
                      <w:rPr>
                        <w:i/>
                      </w:rPr>
                      <w:t xml:space="preserve">Reserve Service Imbalance Market Total Amount - </w:t>
                    </w:r>
                    <w:r>
                      <w:t xml:space="preserve">The total payment or charge to all QSEs for the Real-Time </w:t>
                    </w:r>
                  </w:ins>
                  <w:ins w:id="1891" w:author="ERCOT" w:date="2025-07-28T10:41:00Z" w16du:dateUtc="2025-07-28T15:41:00Z">
                    <w:r>
                      <w:t>DRRS</w:t>
                    </w:r>
                  </w:ins>
                  <w:ins w:id="1892" w:author="ERCOT" w:date="2025-07-28T10:39:00Z" w16du:dateUtc="2025-07-28T15:39:00Z">
                    <w:r>
                      <w:t xml:space="preserve"> imbalance for each 15-minute Settlement Interval.</w:t>
                    </w:r>
                  </w:ins>
                </w:p>
              </w:tc>
            </w:tr>
            <w:tr w:rsidR="006A3997" w14:paraId="12A46C6C" w14:textId="77777777" w:rsidTr="00F43821">
              <w:trPr>
                <w:cantSplit/>
                <w:ins w:id="1893"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059370AA" w14:textId="003DB10D" w:rsidR="006A3997" w:rsidRDefault="006A3997" w:rsidP="006A3997">
                  <w:pPr>
                    <w:pStyle w:val="tablebody0"/>
                    <w:rPr>
                      <w:ins w:id="1894" w:author="ERCOT" w:date="2025-07-28T10:39:00Z" w16du:dateUtc="2025-07-28T15:39:00Z"/>
                    </w:rPr>
                  </w:pPr>
                  <w:ins w:id="1895" w:author="ERCOT" w:date="2025-07-28T10:39:00Z" w16du:dateUtc="2025-07-28T15:39:00Z">
                    <w:r>
                      <w:t>RT</w:t>
                    </w:r>
                  </w:ins>
                  <w:ins w:id="1896" w:author="ERCOT" w:date="2025-07-28T10:40:00Z" w16du:dateUtc="2025-07-28T15:40:00Z">
                    <w:r>
                      <w:t>DR</w:t>
                    </w:r>
                  </w:ins>
                  <w:ins w:id="1897" w:author="ERCOT" w:date="2025-07-28T10:39:00Z" w16du:dateUtc="2025-07-28T15:39:00Z">
                    <w:r>
                      <w:t>ROAMTTOT</w:t>
                    </w:r>
                  </w:ins>
                </w:p>
              </w:tc>
              <w:tc>
                <w:tcPr>
                  <w:tcW w:w="638" w:type="pct"/>
                  <w:tcBorders>
                    <w:top w:val="single" w:sz="4" w:space="0" w:color="auto"/>
                    <w:left w:val="single" w:sz="4" w:space="0" w:color="auto"/>
                    <w:bottom w:val="single" w:sz="4" w:space="0" w:color="auto"/>
                    <w:right w:val="single" w:sz="4" w:space="0" w:color="auto"/>
                  </w:tcBorders>
                  <w:hideMark/>
                </w:tcPr>
                <w:p w14:paraId="0455D824" w14:textId="77777777" w:rsidR="006A3997" w:rsidRDefault="006A3997" w:rsidP="006A3997">
                  <w:pPr>
                    <w:pStyle w:val="tablebody0"/>
                    <w:rPr>
                      <w:ins w:id="1898" w:author="ERCOT" w:date="2025-07-28T10:39:00Z" w16du:dateUtc="2025-07-28T15:39:00Z"/>
                    </w:rPr>
                  </w:pPr>
                  <w:ins w:id="1899" w:author="ERCOT" w:date="2025-07-28T10:39:00Z" w16du:dateUtc="2025-07-28T15:39:00Z">
                    <w:r>
                      <w:t>$</w:t>
                    </w:r>
                  </w:ins>
                </w:p>
              </w:tc>
              <w:tc>
                <w:tcPr>
                  <w:tcW w:w="3141" w:type="pct"/>
                  <w:tcBorders>
                    <w:top w:val="single" w:sz="4" w:space="0" w:color="auto"/>
                    <w:left w:val="single" w:sz="4" w:space="0" w:color="auto"/>
                    <w:bottom w:val="single" w:sz="4" w:space="0" w:color="auto"/>
                    <w:right w:val="single" w:sz="4" w:space="0" w:color="auto"/>
                  </w:tcBorders>
                  <w:hideMark/>
                </w:tcPr>
                <w:p w14:paraId="6C51A143" w14:textId="11616AD7" w:rsidR="006A3997" w:rsidRDefault="006A3997" w:rsidP="006A3997">
                  <w:pPr>
                    <w:pStyle w:val="tablebody0"/>
                    <w:rPr>
                      <w:ins w:id="1900" w:author="ERCOT" w:date="2025-07-28T10:39:00Z" w16du:dateUtc="2025-07-28T15:39:00Z"/>
                      <w:i/>
                    </w:rPr>
                  </w:pPr>
                  <w:ins w:id="1901" w:author="ERCOT" w:date="2025-07-28T10:39:00Z" w16du:dateUtc="2025-07-28T15:39:00Z">
                    <w:r>
                      <w:rPr>
                        <w:i/>
                      </w:rPr>
                      <w:t xml:space="preserve">Real-Time </w:t>
                    </w:r>
                  </w:ins>
                  <w:ins w:id="1902" w:author="ERCOT" w:date="2025-07-28T10:40:00Z" w16du:dateUtc="2025-07-28T15:40:00Z">
                    <w:r>
                      <w:rPr>
                        <w:i/>
                      </w:rPr>
                      <w:t xml:space="preserve">Dispatchable Reliability </w:t>
                    </w:r>
                  </w:ins>
                  <w:ins w:id="1903" w:author="ERCOT" w:date="2025-07-28T10:39:00Z" w16du:dateUtc="2025-07-28T15:39:00Z">
                    <w:r>
                      <w:rPr>
                        <w:i/>
                      </w:rPr>
                      <w:t xml:space="preserve">Reserve Service Only Market Total Amount - </w:t>
                    </w:r>
                    <w:r>
                      <w:t xml:space="preserve">The total charge to all QSEs in Real-Time for </w:t>
                    </w:r>
                  </w:ins>
                  <w:ins w:id="1904" w:author="ERCOT" w:date="2025-07-28T10:41:00Z" w16du:dateUtc="2025-07-28T15:41:00Z">
                    <w:r>
                      <w:t>DRRS</w:t>
                    </w:r>
                  </w:ins>
                  <w:ins w:id="1905" w:author="ERCOT" w:date="2025-07-28T10:39:00Z" w16du:dateUtc="2025-07-28T15:39:00Z">
                    <w:r>
                      <w:t xml:space="preserve"> only awards for each 15-minute Settlement Interval.</w:t>
                    </w:r>
                  </w:ins>
                </w:p>
              </w:tc>
            </w:tr>
            <w:tr w:rsidR="006A3997" w14:paraId="6DEBA8CD" w14:textId="77777777" w:rsidTr="00F43821">
              <w:trPr>
                <w:cantSplit/>
                <w:ins w:id="1906"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48E0200F" w14:textId="034BA1CA" w:rsidR="006A3997" w:rsidRDefault="006A3997" w:rsidP="006A3997">
                  <w:pPr>
                    <w:pStyle w:val="tablebody0"/>
                    <w:rPr>
                      <w:ins w:id="1907" w:author="ERCOT" w:date="2025-07-28T10:39:00Z" w16du:dateUtc="2025-07-28T15:39:00Z"/>
                    </w:rPr>
                  </w:pPr>
                  <w:ins w:id="1908" w:author="ERCOT" w:date="2025-07-28T10:39:00Z" w16du:dateUtc="2025-07-28T15:39:00Z">
                    <w:r>
                      <w:t>RT</w:t>
                    </w:r>
                  </w:ins>
                  <w:ins w:id="1909" w:author="ERCOT" w:date="2025-07-28T10:40:00Z" w16du:dateUtc="2025-07-28T15:40:00Z">
                    <w:r>
                      <w:t>DR</w:t>
                    </w:r>
                  </w:ins>
                  <w:ins w:id="1910" w:author="ERCOT" w:date="2025-07-28T10:39:00Z" w16du:dateUtc="2025-07-28T15:39:00Z">
                    <w:r>
                      <w:t xml:space="preserve">RTOAMT </w:t>
                    </w:r>
                    <w:r>
                      <w:rPr>
                        <w:i/>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593ABB76" w14:textId="77777777" w:rsidR="006A3997" w:rsidRDefault="006A3997" w:rsidP="006A3997">
                  <w:pPr>
                    <w:pStyle w:val="tablebody0"/>
                    <w:rPr>
                      <w:ins w:id="1911" w:author="ERCOT" w:date="2025-07-28T10:39:00Z" w16du:dateUtc="2025-07-28T15:39:00Z"/>
                    </w:rPr>
                  </w:pPr>
                  <w:ins w:id="1912" w:author="ERCOT" w:date="2025-07-28T10:39:00Z" w16du:dateUtc="2025-07-28T15:39:00Z">
                    <w:r>
                      <w:t>$</w:t>
                    </w:r>
                  </w:ins>
                </w:p>
              </w:tc>
              <w:tc>
                <w:tcPr>
                  <w:tcW w:w="3141" w:type="pct"/>
                  <w:tcBorders>
                    <w:top w:val="single" w:sz="4" w:space="0" w:color="auto"/>
                    <w:left w:val="single" w:sz="4" w:space="0" w:color="auto"/>
                    <w:bottom w:val="single" w:sz="4" w:space="0" w:color="auto"/>
                    <w:right w:val="single" w:sz="4" w:space="0" w:color="auto"/>
                  </w:tcBorders>
                  <w:hideMark/>
                </w:tcPr>
                <w:p w14:paraId="3D3679CE" w14:textId="08967DA0" w:rsidR="006A3997" w:rsidRDefault="006A3997" w:rsidP="006A3997">
                  <w:pPr>
                    <w:pStyle w:val="tablebody0"/>
                    <w:rPr>
                      <w:ins w:id="1913" w:author="ERCOT" w:date="2025-07-28T10:39:00Z" w16du:dateUtc="2025-07-28T15:39:00Z"/>
                      <w:i/>
                    </w:rPr>
                  </w:pPr>
                  <w:ins w:id="1914" w:author="ERCOT" w:date="2025-07-28T10:39:00Z" w16du:dateUtc="2025-07-28T15:39:00Z">
                    <w:r>
                      <w:rPr>
                        <w:i/>
                      </w:rPr>
                      <w:t xml:space="preserve">Real-Time </w:t>
                    </w:r>
                  </w:ins>
                  <w:ins w:id="1915" w:author="ERCOT" w:date="2025-07-28T10:40:00Z" w16du:dateUtc="2025-07-28T15:40:00Z">
                    <w:r>
                      <w:rPr>
                        <w:i/>
                      </w:rPr>
                      <w:t xml:space="preserve">Dispatchable Reliability </w:t>
                    </w:r>
                  </w:ins>
                  <w:ins w:id="1916" w:author="ERCOT" w:date="2025-07-28T10:39:00Z" w16du:dateUtc="2025-07-28T15:39:00Z">
                    <w:r>
                      <w:rPr>
                        <w:i/>
                      </w:rPr>
                      <w:t>Reserve Service Trade Overage Amount for the QSE</w:t>
                    </w:r>
                    <w:r>
                      <w:t xml:space="preserve">— The total charge to QSE </w:t>
                    </w:r>
                    <w:r>
                      <w:rPr>
                        <w:i/>
                      </w:rPr>
                      <w:t>q</w:t>
                    </w:r>
                    <w:r>
                      <w:t xml:space="preserve"> in Real-Time for </w:t>
                    </w:r>
                  </w:ins>
                  <w:ins w:id="1917" w:author="ERCOT" w:date="2025-07-28T10:41:00Z" w16du:dateUtc="2025-07-28T15:41:00Z">
                    <w:r>
                      <w:t>DRRS</w:t>
                    </w:r>
                  </w:ins>
                  <w:ins w:id="1918" w:author="ERCOT" w:date="2025-07-28T10:39:00Z" w16du:dateUtc="2025-07-28T15:39:00Z">
                    <w:r>
                      <w:t xml:space="preserve"> trade overages for each 15-minute Settlement Interval.</w:t>
                    </w:r>
                  </w:ins>
                </w:p>
              </w:tc>
            </w:tr>
            <w:tr w:rsidR="006A3997" w14:paraId="342D6ED8" w14:textId="77777777" w:rsidTr="00F43821">
              <w:trPr>
                <w:cantSplit/>
                <w:ins w:id="1919"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04B7BFEE" w14:textId="225AB8CD" w:rsidR="006A3997" w:rsidRDefault="006A3997" w:rsidP="006A3997">
                  <w:pPr>
                    <w:pStyle w:val="tablebody0"/>
                    <w:rPr>
                      <w:ins w:id="1920" w:author="ERCOT" w:date="2025-07-28T10:39:00Z" w16du:dateUtc="2025-07-28T15:39:00Z"/>
                    </w:rPr>
                  </w:pPr>
                  <w:ins w:id="1921" w:author="ERCOT" w:date="2025-07-28T10:39:00Z" w16du:dateUtc="2025-07-28T15:39:00Z">
                    <w:r>
                      <w:t>RT</w:t>
                    </w:r>
                  </w:ins>
                  <w:ins w:id="1922" w:author="ERCOT" w:date="2025-07-28T10:40:00Z" w16du:dateUtc="2025-07-28T15:40:00Z">
                    <w:r>
                      <w:t>DR</w:t>
                    </w:r>
                  </w:ins>
                  <w:ins w:id="1923" w:author="ERCOT" w:date="2025-07-28T10:39:00Z" w16du:dateUtc="2025-07-28T15:39:00Z">
                    <w:r>
                      <w:t>ROAMTTOT</w:t>
                    </w:r>
                  </w:ins>
                </w:p>
              </w:tc>
              <w:tc>
                <w:tcPr>
                  <w:tcW w:w="638" w:type="pct"/>
                  <w:tcBorders>
                    <w:top w:val="single" w:sz="4" w:space="0" w:color="auto"/>
                    <w:left w:val="single" w:sz="4" w:space="0" w:color="auto"/>
                    <w:bottom w:val="single" w:sz="4" w:space="0" w:color="auto"/>
                    <w:right w:val="single" w:sz="4" w:space="0" w:color="auto"/>
                  </w:tcBorders>
                  <w:hideMark/>
                </w:tcPr>
                <w:p w14:paraId="184ABFE4" w14:textId="77777777" w:rsidR="006A3997" w:rsidRDefault="006A3997" w:rsidP="006A3997">
                  <w:pPr>
                    <w:pStyle w:val="tablebody0"/>
                    <w:rPr>
                      <w:ins w:id="1924" w:author="ERCOT" w:date="2025-07-28T10:39:00Z" w16du:dateUtc="2025-07-28T15:39:00Z"/>
                    </w:rPr>
                  </w:pPr>
                  <w:ins w:id="1925" w:author="ERCOT" w:date="2025-07-28T10:39:00Z" w16du:dateUtc="2025-07-28T15:39:00Z">
                    <w:r>
                      <w:t>$</w:t>
                    </w:r>
                  </w:ins>
                </w:p>
              </w:tc>
              <w:tc>
                <w:tcPr>
                  <w:tcW w:w="3141" w:type="pct"/>
                  <w:tcBorders>
                    <w:top w:val="single" w:sz="4" w:space="0" w:color="auto"/>
                    <w:left w:val="single" w:sz="4" w:space="0" w:color="auto"/>
                    <w:bottom w:val="single" w:sz="4" w:space="0" w:color="auto"/>
                    <w:right w:val="single" w:sz="4" w:space="0" w:color="auto"/>
                  </w:tcBorders>
                  <w:hideMark/>
                </w:tcPr>
                <w:p w14:paraId="06B04AAC" w14:textId="312E1EC8" w:rsidR="006A3997" w:rsidRDefault="006A3997" w:rsidP="006A3997">
                  <w:pPr>
                    <w:pStyle w:val="tablebody0"/>
                    <w:rPr>
                      <w:ins w:id="1926" w:author="ERCOT" w:date="2025-07-28T10:39:00Z" w16du:dateUtc="2025-07-28T15:39:00Z"/>
                      <w:i/>
                    </w:rPr>
                  </w:pPr>
                  <w:ins w:id="1927" w:author="ERCOT" w:date="2025-07-28T10:39:00Z" w16du:dateUtc="2025-07-28T15:39:00Z">
                    <w:r>
                      <w:rPr>
                        <w:i/>
                      </w:rPr>
                      <w:t xml:space="preserve">Real-Time </w:t>
                    </w:r>
                  </w:ins>
                  <w:ins w:id="1928" w:author="ERCOT" w:date="2025-07-28T10:40:00Z" w16du:dateUtc="2025-07-28T15:40:00Z">
                    <w:r>
                      <w:rPr>
                        <w:i/>
                      </w:rPr>
                      <w:t xml:space="preserve">Dispatchable Reliability </w:t>
                    </w:r>
                  </w:ins>
                  <w:ins w:id="1929" w:author="ERCOT" w:date="2025-07-28T10:39:00Z" w16du:dateUtc="2025-07-28T15:39:00Z">
                    <w:r>
                      <w:rPr>
                        <w:i/>
                      </w:rPr>
                      <w:t xml:space="preserve">Reserve Service Trade Overage Total Amount </w:t>
                    </w:r>
                    <w:r>
                      <w:t xml:space="preserve">— The total charge to all QSEs for Real-Time </w:t>
                    </w:r>
                  </w:ins>
                  <w:ins w:id="1930" w:author="ERCOT" w:date="2025-07-28T10:41:00Z" w16du:dateUtc="2025-07-28T15:41:00Z">
                    <w:r>
                      <w:t>DRRS</w:t>
                    </w:r>
                  </w:ins>
                  <w:ins w:id="1931" w:author="ERCOT" w:date="2025-07-28T10:39:00Z" w16du:dateUtc="2025-07-28T15:39:00Z">
                    <w:r>
                      <w:t xml:space="preserve"> trade overages for each 15-minute Settlement Interval.</w:t>
                    </w:r>
                  </w:ins>
                </w:p>
              </w:tc>
            </w:tr>
            <w:tr w:rsidR="006A3997" w14:paraId="09705D86" w14:textId="77777777" w:rsidTr="00F43821">
              <w:trPr>
                <w:cantSplit/>
                <w:ins w:id="1932"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4E021D73" w14:textId="77777777" w:rsidR="006A3997" w:rsidRDefault="006A3997" w:rsidP="006A3997">
                  <w:pPr>
                    <w:pStyle w:val="tablebody0"/>
                    <w:rPr>
                      <w:ins w:id="1933" w:author="ERCOT" w:date="2025-07-28T10:39:00Z" w16du:dateUtc="2025-07-28T15:39:00Z"/>
                      <w:b/>
                    </w:rPr>
                  </w:pPr>
                  <w:ins w:id="1934" w:author="ERCOT" w:date="2025-07-28T10:39:00Z" w16du:dateUtc="2025-07-28T15:39:00Z">
                    <w:r>
                      <w:t>LRS</w:t>
                    </w:r>
                    <w:r>
                      <w:rPr>
                        <w:vertAlign w:val="subscript"/>
                      </w:rPr>
                      <w:t xml:space="preserve"> </w:t>
                    </w:r>
                    <w:r>
                      <w:rPr>
                        <w:i/>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42309B78" w14:textId="77777777" w:rsidR="006A3997" w:rsidRDefault="006A3997" w:rsidP="006A3997">
                  <w:pPr>
                    <w:pStyle w:val="tablebody0"/>
                    <w:rPr>
                      <w:ins w:id="1935" w:author="ERCOT" w:date="2025-07-28T10:39:00Z" w16du:dateUtc="2025-07-28T15:39:00Z"/>
                    </w:rPr>
                  </w:pPr>
                  <w:ins w:id="1936" w:author="ERCOT" w:date="2025-07-28T10:39:00Z" w16du:dateUtc="2025-07-28T15:39:00Z">
                    <w:r>
                      <w:t>none</w:t>
                    </w:r>
                  </w:ins>
                </w:p>
              </w:tc>
              <w:tc>
                <w:tcPr>
                  <w:tcW w:w="3141" w:type="pct"/>
                  <w:tcBorders>
                    <w:top w:val="single" w:sz="4" w:space="0" w:color="auto"/>
                    <w:left w:val="single" w:sz="4" w:space="0" w:color="auto"/>
                    <w:bottom w:val="single" w:sz="4" w:space="0" w:color="auto"/>
                    <w:right w:val="single" w:sz="4" w:space="0" w:color="auto"/>
                  </w:tcBorders>
                  <w:hideMark/>
                </w:tcPr>
                <w:p w14:paraId="5DC92A80" w14:textId="77777777" w:rsidR="006A3997" w:rsidRDefault="006A3997" w:rsidP="006A3997">
                  <w:pPr>
                    <w:pStyle w:val="tablebody0"/>
                    <w:rPr>
                      <w:ins w:id="1937" w:author="ERCOT" w:date="2025-07-28T10:39:00Z" w16du:dateUtc="2025-07-28T15:39:00Z"/>
                      <w:i/>
                    </w:rPr>
                  </w:pPr>
                  <w:ins w:id="1938" w:author="ERCOT" w:date="2025-07-28T10:39:00Z" w16du:dateUtc="2025-07-28T15:39:00Z">
                    <w:r>
                      <w:rPr>
                        <w:i/>
                      </w:rPr>
                      <w:t>Load Ratio Share per QSE</w:t>
                    </w:r>
                    <w:r>
                      <w:t xml:space="preserve">—The LRS as defined in Section 6.6.2.2 for QSE </w:t>
                    </w:r>
                    <w:r>
                      <w:rPr>
                        <w:i/>
                      </w:rPr>
                      <w:t>q</w:t>
                    </w:r>
                    <w:r>
                      <w:t xml:space="preserve"> for the 15-minute Settlement Interval.</w:t>
                    </w:r>
                  </w:ins>
                </w:p>
              </w:tc>
            </w:tr>
            <w:tr w:rsidR="006A3997" w14:paraId="42215F30" w14:textId="77777777" w:rsidTr="00F43821">
              <w:trPr>
                <w:cantSplit/>
                <w:ins w:id="1939"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36C09C2C" w14:textId="77777777" w:rsidR="006A3997" w:rsidRDefault="006A3997" w:rsidP="006A3997">
                  <w:pPr>
                    <w:pStyle w:val="tablebody0"/>
                    <w:rPr>
                      <w:ins w:id="1940" w:author="ERCOT" w:date="2025-07-28T10:39:00Z" w16du:dateUtc="2025-07-28T15:39:00Z"/>
                    </w:rPr>
                  </w:pPr>
                  <w:ins w:id="1941" w:author="ERCOT" w:date="2025-07-28T10:39:00Z" w16du:dateUtc="2025-07-28T15:39:00Z">
                    <w:r>
                      <w:rPr>
                        <w:i/>
                      </w:rPr>
                      <w:t>q</w:t>
                    </w:r>
                  </w:ins>
                </w:p>
              </w:tc>
              <w:tc>
                <w:tcPr>
                  <w:tcW w:w="638" w:type="pct"/>
                  <w:tcBorders>
                    <w:top w:val="single" w:sz="4" w:space="0" w:color="auto"/>
                    <w:left w:val="single" w:sz="4" w:space="0" w:color="auto"/>
                    <w:bottom w:val="single" w:sz="4" w:space="0" w:color="auto"/>
                    <w:right w:val="single" w:sz="4" w:space="0" w:color="auto"/>
                  </w:tcBorders>
                  <w:hideMark/>
                </w:tcPr>
                <w:p w14:paraId="16340A32" w14:textId="77777777" w:rsidR="006A3997" w:rsidRDefault="006A3997" w:rsidP="006A3997">
                  <w:pPr>
                    <w:pStyle w:val="tablebody0"/>
                    <w:rPr>
                      <w:ins w:id="1942" w:author="ERCOT" w:date="2025-07-28T10:39:00Z" w16du:dateUtc="2025-07-28T15:39:00Z"/>
                    </w:rPr>
                  </w:pPr>
                  <w:ins w:id="1943" w:author="ERCOT" w:date="2025-07-28T10:39:00Z" w16du:dateUtc="2025-07-28T15:39:00Z">
                    <w:r>
                      <w:t>none</w:t>
                    </w:r>
                  </w:ins>
                </w:p>
              </w:tc>
              <w:tc>
                <w:tcPr>
                  <w:tcW w:w="3141" w:type="pct"/>
                  <w:tcBorders>
                    <w:top w:val="single" w:sz="4" w:space="0" w:color="auto"/>
                    <w:left w:val="single" w:sz="4" w:space="0" w:color="auto"/>
                    <w:bottom w:val="single" w:sz="4" w:space="0" w:color="auto"/>
                    <w:right w:val="single" w:sz="4" w:space="0" w:color="auto"/>
                  </w:tcBorders>
                  <w:hideMark/>
                </w:tcPr>
                <w:p w14:paraId="6577DB35" w14:textId="77777777" w:rsidR="006A3997" w:rsidRDefault="006A3997" w:rsidP="006A3997">
                  <w:pPr>
                    <w:pStyle w:val="tablebody0"/>
                    <w:rPr>
                      <w:ins w:id="1944" w:author="ERCOT" w:date="2025-07-28T10:39:00Z" w16du:dateUtc="2025-07-28T15:39:00Z"/>
                      <w:i/>
                    </w:rPr>
                  </w:pPr>
                  <w:ins w:id="1945" w:author="ERCOT" w:date="2025-07-28T10:39:00Z" w16du:dateUtc="2025-07-28T15:39:00Z">
                    <w:r>
                      <w:t>A QSE.</w:t>
                    </w:r>
                  </w:ins>
                </w:p>
              </w:tc>
            </w:tr>
          </w:tbl>
          <w:p w14:paraId="3CDDCF2A" w14:textId="77777777" w:rsidR="006A3997" w:rsidRPr="00A4149C" w:rsidRDefault="006A3997" w:rsidP="00F43821">
            <w:pPr>
              <w:spacing w:after="240"/>
              <w:ind w:left="720" w:hanging="720"/>
            </w:pPr>
          </w:p>
        </w:tc>
      </w:tr>
    </w:tbl>
    <w:p w14:paraId="49687AF3" w14:textId="77777777" w:rsidR="008F5A23" w:rsidRPr="00497B63" w:rsidRDefault="008F5A23" w:rsidP="008F5A23">
      <w:pPr>
        <w:keepNext/>
        <w:tabs>
          <w:tab w:val="left" w:pos="1800"/>
        </w:tabs>
        <w:spacing w:before="480" w:after="240"/>
        <w:ind w:left="1800" w:hanging="1800"/>
        <w:outlineLvl w:val="5"/>
        <w:rPr>
          <w:ins w:id="1946" w:author="ERCOT" w:date="2025-09-18T20:24:00Z" w16du:dateUtc="2025-09-19T01:24:00Z"/>
          <w:b/>
          <w:bCs/>
          <w:szCs w:val="22"/>
        </w:rPr>
      </w:pPr>
      <w:bookmarkStart w:id="1947" w:name="_Toc60045922"/>
      <w:bookmarkStart w:id="1948" w:name="_Toc65157818"/>
      <w:bookmarkStart w:id="1949" w:name="_Toc116564843"/>
      <w:bookmarkStart w:id="1950" w:name="_Toc135994502"/>
      <w:bookmarkStart w:id="1951" w:name="_Toc138931513"/>
      <w:bookmarkEnd w:id="1495"/>
      <w:bookmarkEnd w:id="1496"/>
      <w:bookmarkEnd w:id="1497"/>
      <w:bookmarkEnd w:id="1498"/>
      <w:bookmarkEnd w:id="1499"/>
      <w:commentRangeStart w:id="1952"/>
      <w:ins w:id="1953" w:author="ERCOT" w:date="2025-09-18T20:24:00Z" w16du:dateUtc="2025-09-19T01:24:00Z">
        <w:r w:rsidRPr="6820333C">
          <w:rPr>
            <w:b/>
          </w:rPr>
          <w:lastRenderedPageBreak/>
          <w:t>8.1.1.2.1.8</w:t>
        </w:r>
      </w:ins>
      <w:commentRangeEnd w:id="1952"/>
      <w:r w:rsidR="009C0EAE">
        <w:rPr>
          <w:rStyle w:val="CommentReference"/>
        </w:rPr>
        <w:commentReference w:id="1952"/>
      </w:r>
      <w:ins w:id="1954" w:author="ERCOT" w:date="2025-09-18T20:24:00Z" w16du:dateUtc="2025-09-19T01:24:00Z">
        <w:r>
          <w:tab/>
        </w:r>
        <w:r w:rsidRPr="6820333C">
          <w:rPr>
            <w:b/>
          </w:rPr>
          <w:t>Dispatchable Reliability Reserve Service Qualification</w:t>
        </w:r>
      </w:ins>
    </w:p>
    <w:p w14:paraId="4841A866" w14:textId="5353ECBA" w:rsidR="008F5A23" w:rsidRDefault="008F5A23" w:rsidP="008F5A23">
      <w:pPr>
        <w:spacing w:after="240"/>
        <w:ind w:left="720" w:hanging="720"/>
        <w:rPr>
          <w:ins w:id="1955" w:author="ERCOT" w:date="2025-09-18T20:24:00Z" w16du:dateUtc="2025-09-19T01:24:00Z"/>
          <w:iCs/>
        </w:rPr>
      </w:pPr>
      <w:ins w:id="1956" w:author="ERCOT" w:date="2025-09-18T20:24:00Z" w16du:dateUtc="2025-09-19T01:24:00Z">
        <w:r w:rsidRPr="00497B63">
          <w:rPr>
            <w:iCs/>
          </w:rPr>
          <w:t>(1)</w:t>
        </w:r>
        <w:r w:rsidRPr="00497B63">
          <w:rPr>
            <w:iCs/>
          </w:rPr>
          <w:tab/>
          <w:t xml:space="preserve">Each Resource </w:t>
        </w:r>
        <w:proofErr w:type="gramStart"/>
        <w:r>
          <w:rPr>
            <w:iCs/>
          </w:rPr>
          <w:t>being offered</w:t>
        </w:r>
        <w:proofErr w:type="gramEnd"/>
        <w:r>
          <w:rPr>
            <w:iCs/>
          </w:rPr>
          <w:t xml:space="preserve"> to provide</w:t>
        </w:r>
        <w:r w:rsidRPr="00497B63">
          <w:rPr>
            <w:iCs/>
          </w:rPr>
          <w:t xml:space="preserve"> </w:t>
        </w:r>
        <w:r w:rsidRPr="00582CEF">
          <w:rPr>
            <w:iCs/>
          </w:rPr>
          <w:t xml:space="preserve">Dispatchable Reliability Reserve Service </w:t>
        </w:r>
        <w:r>
          <w:rPr>
            <w:iCs/>
          </w:rPr>
          <w:t>(DRRS)</w:t>
        </w:r>
        <w:r w:rsidRPr="00497B63">
          <w:rPr>
            <w:iCs/>
          </w:rPr>
          <w:t xml:space="preserve"> must be capable of </w:t>
        </w:r>
        <w:r>
          <w:rPr>
            <w:iCs/>
          </w:rPr>
          <w:t>ramping</w:t>
        </w:r>
        <w:r w:rsidRPr="00497B63">
          <w:rPr>
            <w:iCs/>
          </w:rPr>
          <w:t xml:space="preserve"> to its Ancillary Service </w:t>
        </w:r>
        <w:r>
          <w:rPr>
            <w:iCs/>
          </w:rPr>
          <w:t>award</w:t>
        </w:r>
        <w:r w:rsidRPr="00497B63">
          <w:rPr>
            <w:iCs/>
          </w:rPr>
          <w:t xml:space="preserve"> for </w:t>
        </w:r>
        <w:r>
          <w:rPr>
            <w:iCs/>
          </w:rPr>
          <w:t>DRRS</w:t>
        </w:r>
        <w:r w:rsidRPr="00497B63">
          <w:rPr>
            <w:iCs/>
          </w:rPr>
          <w:t xml:space="preserve"> within </w:t>
        </w:r>
        <w:r>
          <w:rPr>
            <w:iCs/>
          </w:rPr>
          <w:t>two hours</w:t>
        </w:r>
        <w:r w:rsidRPr="00497B63">
          <w:rPr>
            <w:iCs/>
          </w:rPr>
          <w:t xml:space="preserve">.  </w:t>
        </w:r>
        <w:r>
          <w:rPr>
            <w:iCs/>
          </w:rPr>
          <w:t xml:space="preserve">Subject to </w:t>
        </w:r>
      </w:ins>
      <w:ins w:id="1957" w:author="ERCOT" w:date="2025-10-24T21:14:00Z">
        <w:r w:rsidR="2A545B30">
          <w:t xml:space="preserve">DRRS </w:t>
        </w:r>
      </w:ins>
      <w:ins w:id="1958" w:author="ERCOT" w:date="2025-09-18T20:24:00Z" w16du:dateUtc="2025-09-19T01:24:00Z">
        <w:r>
          <w:rPr>
            <w:iCs/>
          </w:rPr>
          <w:t>Release Factor</w:t>
        </w:r>
      </w:ins>
      <w:ins w:id="1959" w:author="ERCOT" w:date="2025-10-24T21:14:00Z">
        <w:r>
          <w:rPr>
            <w:iCs/>
          </w:rPr>
          <w:t xml:space="preserve"> </w:t>
        </w:r>
        <w:r w:rsidR="6485AB26">
          <w:t>(DRR</w:t>
        </w:r>
      </w:ins>
      <w:ins w:id="1960" w:author="ERCOT" w:date="2025-10-24T21:15:00Z">
        <w:r w:rsidR="6485AB26">
          <w:t>SRF)</w:t>
        </w:r>
      </w:ins>
      <w:ins w:id="1961" w:author="ERCOT" w:date="2025-09-18T20:24:00Z">
        <w:r>
          <w:t xml:space="preserve"> </w:t>
        </w:r>
      </w:ins>
      <w:ins w:id="1962" w:author="ERCOT" w:date="2025-09-18T20:24:00Z" w16du:dateUtc="2025-09-19T01:24:00Z">
        <w:r>
          <w:rPr>
            <w:iCs/>
          </w:rPr>
          <w:t>constraints, DRRS</w:t>
        </w:r>
        <w:r w:rsidRPr="00497B63">
          <w:rPr>
            <w:iCs/>
          </w:rPr>
          <w:t xml:space="preserve"> may only be provided from capa</w:t>
        </w:r>
        <w:r>
          <w:rPr>
            <w:iCs/>
          </w:rPr>
          <w:t>bility</w:t>
        </w:r>
        <w:r w:rsidRPr="00497B63">
          <w:rPr>
            <w:iCs/>
          </w:rPr>
          <w:t xml:space="preserve"> that is not fulfilling any other energy or capacity commitment.</w:t>
        </w:r>
      </w:ins>
    </w:p>
    <w:p w14:paraId="19E62F04" w14:textId="4E1C2249" w:rsidR="008F5A23" w:rsidRDefault="008F5A23" w:rsidP="008F5A23">
      <w:pPr>
        <w:spacing w:after="240"/>
        <w:ind w:left="720" w:hanging="720"/>
        <w:rPr>
          <w:ins w:id="1963" w:author="ERCOT" w:date="2025-09-18T20:24:00Z" w16du:dateUtc="2025-09-19T01:24:00Z"/>
        </w:rPr>
      </w:pPr>
      <w:ins w:id="1964" w:author="ERCOT" w:date="2025-09-18T20:24:00Z" w16du:dateUtc="2025-09-19T01:24:00Z">
        <w:r w:rsidRPr="00497B63">
          <w:lastRenderedPageBreak/>
          <w:t>(</w:t>
        </w:r>
        <w:r>
          <w:t>2</w:t>
        </w:r>
        <w:r w:rsidRPr="00497B63">
          <w:t>)</w:t>
        </w:r>
        <w:r w:rsidRPr="00497B63">
          <w:tab/>
        </w:r>
        <w:r>
          <w:t xml:space="preserve">Subject to </w:t>
        </w:r>
      </w:ins>
      <w:ins w:id="1965" w:author="ERCOT" w:date="2025-10-24T21:15:00Z">
        <w:r w:rsidR="05D31FA9">
          <w:t>DRRSRF</w:t>
        </w:r>
      </w:ins>
      <w:ins w:id="1966" w:author="ERCOT" w:date="2025-09-18T20:24:00Z" w16du:dateUtc="2025-09-19T01:24:00Z">
        <w:r>
          <w:t xml:space="preserve"> constraints, e</w:t>
        </w:r>
        <w:r w:rsidRPr="00497B63">
          <w:t xml:space="preserve">ach QSE shall ensure that each Resource is able to meet the Resource’s obligations to provide the Ancillary Service </w:t>
        </w:r>
        <w:r>
          <w:t>award</w:t>
        </w:r>
        <w:r w:rsidRPr="00497B63">
          <w:t>.</w:t>
        </w:r>
      </w:ins>
    </w:p>
    <w:p w14:paraId="2EA67DC0" w14:textId="7BAED55D" w:rsidR="008F5A23" w:rsidRPr="00497B63" w:rsidRDefault="008F5A23" w:rsidP="008F5A23">
      <w:pPr>
        <w:spacing w:after="240"/>
        <w:ind w:left="720" w:hanging="720"/>
        <w:rPr>
          <w:ins w:id="1967" w:author="ERCOT" w:date="2025-09-18T20:24:00Z" w16du:dateUtc="2025-09-19T01:24:00Z"/>
        </w:rPr>
      </w:pPr>
      <w:ins w:id="1968" w:author="ERCOT" w:date="2025-09-18T20:24:00Z" w16du:dateUtc="2025-09-19T01:24:00Z">
        <w:r w:rsidRPr="006D6FF1">
          <w:t>(</w:t>
        </w:r>
        <w:r>
          <w:t>3</w:t>
        </w:r>
        <w:r w:rsidRPr="006D6FF1">
          <w:t xml:space="preserve">) </w:t>
        </w:r>
        <w:r>
          <w:tab/>
        </w:r>
        <w:r w:rsidRPr="006D6FF1">
          <w:t xml:space="preserve">Resources are required to undergo a qualification test to provide </w:t>
        </w:r>
        <w:r>
          <w:t>DRRS</w:t>
        </w:r>
        <w:r w:rsidRPr="006D6FF1">
          <w:t xml:space="preserve"> when the Resource is On-Line, which shall at least include the ability to provide applicable telemetry and market submissions.</w:t>
        </w:r>
        <w:del w:id="1969" w:author="ERCOT" w:date="2025-11-20T15:09:00Z" w16du:dateUtc="2025-11-20T21:09:00Z">
          <w:r w:rsidRPr="006D6FF1" w:rsidDel="000630A4">
            <w:delText xml:space="preserve"> The amount of </w:delText>
          </w:r>
          <w:r w:rsidDel="000630A4">
            <w:delText>DRRS</w:delText>
          </w:r>
          <w:r w:rsidRPr="006D6FF1" w:rsidDel="000630A4">
            <w:delText xml:space="preserve"> for which the Resource is qualified when On-Line is limited to the amount of capacity that can be ramped </w:delText>
          </w:r>
          <w:r w:rsidDel="000630A4">
            <w:delText>within</w:delText>
          </w:r>
          <w:r w:rsidRPr="006D6FF1" w:rsidDel="000630A4">
            <w:delText xml:space="preserve"> </w:delText>
          </w:r>
        </w:del>
      </w:ins>
      <w:ins w:id="1970" w:author="ERCOT" w:date="2025-10-24T21:15:00Z">
        <w:del w:id="1971" w:author="ERCOT" w:date="2025-11-20T15:09:00Z" w16du:dateUtc="2025-11-20T21:09:00Z">
          <w:r w:rsidR="10A990B9" w:rsidDel="000630A4">
            <w:delText>two</w:delText>
          </w:r>
        </w:del>
      </w:ins>
      <w:ins w:id="1972" w:author="ERCOT" w:date="2025-09-18T20:24:00Z" w16du:dateUtc="2025-09-19T01:24:00Z">
        <w:del w:id="1973" w:author="ERCOT" w:date="2025-11-20T15:09:00Z" w16du:dateUtc="2025-11-20T21:09:00Z">
          <w:r w:rsidDel="000630A4">
            <w:delText xml:space="preserve"> hours.</w:delText>
          </w:r>
        </w:del>
      </w:ins>
      <w:ins w:id="1974" w:author="ERCOT" w:date="2025-11-20T15:23:00Z" w16du:dateUtc="2025-11-20T21:23:00Z">
        <w:r w:rsidR="00B3038F" w:rsidRPr="00B3038F">
          <w:t xml:space="preserve"> </w:t>
        </w:r>
      </w:ins>
    </w:p>
    <w:p w14:paraId="44330BA9" w14:textId="77777777" w:rsidR="008F5A23" w:rsidRPr="00497B63" w:rsidRDefault="008F5A23" w:rsidP="008F5A23">
      <w:pPr>
        <w:spacing w:after="240"/>
        <w:ind w:left="720" w:hanging="720"/>
        <w:rPr>
          <w:ins w:id="1975" w:author="ERCOT" w:date="2025-09-18T20:24:00Z" w16du:dateUtc="2025-09-19T01:24:00Z"/>
        </w:rPr>
      </w:pPr>
      <w:ins w:id="1976" w:author="ERCOT" w:date="2025-09-18T20:24:00Z" w16du:dateUtc="2025-09-19T01:24:00Z">
        <w:r>
          <w:t>(4)</w:t>
        </w:r>
        <w:r>
          <w:tab/>
          <w:t xml:space="preserve">For any Resource requesting qualification for providing Off-Line DRRS, a qualification test for each Resource to provide DRRS is conducted during a continuous eight-hour period agreed to by the QSE and ERCOT.  ERCOT shall confirm the date and time of the test with </w:t>
        </w:r>
        <w:proofErr w:type="gramStart"/>
        <w:r>
          <w:t>the QSE</w:t>
        </w:r>
        <w:proofErr w:type="gramEnd"/>
        <w:r>
          <w:t xml:space="preserve">.  ERCOT shall administer the following test requirements: </w:t>
        </w:r>
      </w:ins>
    </w:p>
    <w:p w14:paraId="75533539" w14:textId="77777777" w:rsidR="008F5A23" w:rsidRPr="00497B63" w:rsidRDefault="008F5A23" w:rsidP="008F5A23">
      <w:pPr>
        <w:spacing w:after="240"/>
        <w:ind w:left="1440" w:hanging="720"/>
        <w:rPr>
          <w:ins w:id="1977" w:author="ERCOT" w:date="2025-09-18T20:24:00Z" w16du:dateUtc="2025-09-19T01:24:00Z"/>
        </w:rPr>
      </w:pPr>
      <w:ins w:id="1978" w:author="ERCOT" w:date="2025-09-18T20:24:00Z" w16du:dateUtc="2025-09-19T01:24:00Z">
        <w:r>
          <w:t>(a)</w:t>
        </w:r>
        <w:r>
          <w:tab/>
          <w:t>At any time during the window (selected by ERCOT when market and reliability conditions allow and not previously disclosed to the QSE), ERCOT shall notify the QSE by using the messaging system and requesting that the QSE provide an amount of DRRS from each Resource equal to the amount for which the QSE is requesting qualification.  The QSE shall acknowledge the start of the test; and</w:t>
        </w:r>
      </w:ins>
    </w:p>
    <w:p w14:paraId="142DBBF4" w14:textId="79B50D69" w:rsidR="008F5A23" w:rsidRPr="00497B63" w:rsidRDefault="008F5A23" w:rsidP="008F5A23">
      <w:pPr>
        <w:spacing w:after="240"/>
        <w:ind w:left="1440" w:hanging="720"/>
        <w:rPr>
          <w:ins w:id="1979" w:author="ERCOT" w:date="2025-09-18T20:24:00Z" w16du:dateUtc="2025-09-19T01:24:00Z"/>
        </w:rPr>
      </w:pPr>
      <w:ins w:id="1980" w:author="ERCOT" w:date="2025-09-18T20:24:00Z" w16du:dateUtc="2025-09-19T01:24:00Z">
        <w:r w:rsidRPr="00497B63">
          <w:t>(b)</w:t>
        </w:r>
        <w:r w:rsidRPr="00497B63">
          <w:tab/>
          <w:t xml:space="preserve">For </w:t>
        </w:r>
        <w:r>
          <w:t>the</w:t>
        </w:r>
        <w:r w:rsidRPr="00497B63">
          <w:t xml:space="preserve"> Resources </w:t>
        </w:r>
        <w:r>
          <w:t xml:space="preserve">being tested </w:t>
        </w:r>
        <w:r w:rsidRPr="00497B63">
          <w:t xml:space="preserve">during the test window, ERCOT shall send a message to the QSE representing a Resource to deploy </w:t>
        </w:r>
        <w:r>
          <w:t>DRRS</w:t>
        </w:r>
        <w:r w:rsidRPr="00497B63">
          <w:t xml:space="preserve">.  ERCOT shall measure the test Resource’s response as described under Section </w:t>
        </w:r>
        <w:r>
          <w:t>8.1.1.4.5</w:t>
        </w:r>
        <w:r w:rsidRPr="00497B63">
          <w:t xml:space="preserve">, </w:t>
        </w:r>
        <w:r>
          <w:t xml:space="preserve">Dispatchable Reliability </w:t>
        </w:r>
        <w:r w:rsidRPr="00497B63">
          <w:t xml:space="preserve">Reserve Service Energy Deployment Criteria.  ERCOT shall evaluate the response of the Resource given the current operating conditions of the </w:t>
        </w:r>
      </w:ins>
      <w:ins w:id="1981" w:author="ERCOT" w:date="2025-10-24T21:15:00Z">
        <w:r w:rsidR="4F8216D3">
          <w:t xml:space="preserve">ERCOT </w:t>
        </w:r>
        <w:r w:rsidR="262C7EB4">
          <w:t>S</w:t>
        </w:r>
      </w:ins>
      <w:ins w:id="1982" w:author="ERCOT" w:date="2025-09-18T20:24:00Z">
        <w:r>
          <w:t>ystem</w:t>
        </w:r>
      </w:ins>
      <w:ins w:id="1983" w:author="ERCOT" w:date="2025-09-18T20:24:00Z" w16du:dateUtc="2025-09-19T01:24:00Z">
        <w:r w:rsidRPr="00497B63">
          <w:t xml:space="preserve"> and determine the Resource’s qualification to provide </w:t>
        </w:r>
        <w:r>
          <w:t>DRRS</w:t>
        </w:r>
        <w:r w:rsidRPr="00497B63">
          <w:t>.</w:t>
        </w:r>
      </w:ins>
    </w:p>
    <w:p w14:paraId="39903703" w14:textId="475A5DB1" w:rsidR="008F5A23" w:rsidRDefault="008F5A23" w:rsidP="008F5A23">
      <w:pPr>
        <w:spacing w:after="240"/>
        <w:ind w:left="720" w:hanging="720"/>
        <w:rPr>
          <w:ins w:id="1984" w:author="ERCOT" w:date="2025-09-18T20:24:00Z" w16du:dateUtc="2025-09-19T01:24:00Z"/>
        </w:rPr>
      </w:pPr>
      <w:ins w:id="1985" w:author="ERCOT" w:date="2025-09-18T20:24:00Z" w16du:dateUtc="2025-09-19T01:24:00Z">
        <w:r>
          <w:t>(</w:t>
        </w:r>
      </w:ins>
      <w:ins w:id="1986" w:author="ERCOT" w:date="2025-11-19T20:47:00Z" w16du:dateUtc="2025-11-20T02:47:00Z">
        <w:r w:rsidR="00822CD6">
          <w:t>5</w:t>
        </w:r>
      </w:ins>
      <w:ins w:id="1987" w:author="ERCOT" w:date="2025-09-18T20:24:00Z" w16du:dateUtc="2025-09-19T01:24:00Z">
        <w:r>
          <w:t>)</w:t>
        </w:r>
        <w:r>
          <w:tab/>
          <w:t xml:space="preserve">For Resources </w:t>
        </w:r>
      </w:ins>
      <w:ins w:id="1988" w:author="ERCOT" w:date="2025-11-20T17:04:00Z" w16du:dateUtc="2025-11-20T23:04:00Z">
        <w:r w:rsidR="00882F6A">
          <w:t xml:space="preserve">seeking to qualify to </w:t>
        </w:r>
      </w:ins>
      <w:ins w:id="1989" w:author="ERCOT" w:date="2025-09-18T20:24:00Z" w16du:dateUtc="2025-09-19T01:24:00Z">
        <w:r>
          <w:t>provid</w:t>
        </w:r>
      </w:ins>
      <w:ins w:id="1990" w:author="ERCOT" w:date="2025-11-20T17:04:00Z" w16du:dateUtc="2025-11-20T23:04:00Z">
        <w:r w:rsidR="00882F6A">
          <w:t>e</w:t>
        </w:r>
      </w:ins>
      <w:ins w:id="1991" w:author="ERCOT" w:date="2025-09-18T20:24:00Z" w16du:dateUtc="2025-09-19T01:24:00Z">
        <w:del w:id="1992" w:author="ERCOT" w:date="2025-11-20T17:04:00Z" w16du:dateUtc="2025-11-20T23:04:00Z">
          <w:r w:rsidDel="00882F6A">
            <w:delText>ing</w:delText>
          </w:r>
        </w:del>
        <w:r>
          <w:t xml:space="preserve"> DRRS, the Resource must be </w:t>
        </w:r>
        <w:del w:id="1993" w:author="ERCOT" w:date="2025-11-20T15:28:00Z" w16du:dateUtc="2025-11-20T21:28:00Z">
          <w:r w:rsidDel="00B3038F">
            <w:delText>able to</w:delText>
          </w:r>
        </w:del>
      </w:ins>
      <w:ins w:id="1994" w:author="ERCOT" w:date="2025-11-20T15:28:00Z" w16du:dateUtc="2025-11-20T21:28:00Z">
        <w:r w:rsidR="00B3038F">
          <w:t>capable of</w:t>
        </w:r>
      </w:ins>
      <w:ins w:id="1995" w:author="ERCOT" w:date="2025-09-18T20:24:00Z" w16du:dateUtc="2025-09-19T01:24:00Z">
        <w:r>
          <w:t xml:space="preserve"> </w:t>
        </w:r>
        <w:r w:rsidRPr="005C2BD2">
          <w:rPr>
            <w:iCs/>
          </w:rPr>
          <w:t>operat</w:t>
        </w:r>
      </w:ins>
      <w:ins w:id="1996" w:author="ERCOT" w:date="2025-11-20T15:28:00Z" w16du:dateUtc="2025-11-20T21:28:00Z">
        <w:r w:rsidR="00B3038F">
          <w:rPr>
            <w:iCs/>
          </w:rPr>
          <w:t>ing</w:t>
        </w:r>
      </w:ins>
      <w:ins w:id="1997" w:author="ERCOT" w:date="2025-09-18T20:24:00Z" w16du:dateUtc="2025-09-19T01:24:00Z">
        <w:del w:id="1998" w:author="ERCOT" w:date="2025-11-20T15:28:00Z" w16du:dateUtc="2025-11-20T21:28:00Z">
          <w:r w:rsidRPr="005C2BD2" w:rsidDel="00B3038F">
            <w:rPr>
              <w:iCs/>
            </w:rPr>
            <w:delText>e</w:delText>
          </w:r>
        </w:del>
        <w:r>
          <w:t xml:space="preserve"> at its High Sustained Limit (HSL) for at least four consecutive hours.</w:t>
        </w:r>
      </w:ins>
      <w:ins w:id="1999" w:author="ERCOT" w:date="2025-11-20T15:01:00Z" w16du:dateUtc="2025-11-20T21:01:00Z">
        <w:r w:rsidR="004E4BDD">
          <w:t xml:space="preserve">  </w:t>
        </w:r>
      </w:ins>
      <w:ins w:id="2000" w:author="ERCOT" w:date="2025-11-20T15:09:00Z" w16du:dateUtc="2025-11-20T21:09:00Z">
        <w:r w:rsidR="000630A4">
          <w:t xml:space="preserve">The amount of DRRS for which the Resource is qualified is limited to the amount of capacity that can be ramped within two hours.  </w:t>
        </w:r>
      </w:ins>
      <w:ins w:id="2001" w:author="ERCOT" w:date="2025-11-20T15:01:00Z">
        <w:r w:rsidR="004E4BDD" w:rsidRPr="004E4BDD">
          <w:t xml:space="preserve">Additionally, the maximum quantity of DRRS that an individual Resource </w:t>
        </w:r>
      </w:ins>
      <w:ins w:id="2002" w:author="ERCOT" w:date="2025-11-20T17:14:00Z" w16du:dateUtc="2025-11-20T23:14:00Z">
        <w:r w:rsidR="0011014E">
          <w:t>is qualified to</w:t>
        </w:r>
      </w:ins>
      <w:ins w:id="2003" w:author="ERCOT" w:date="2025-11-20T15:01:00Z">
        <w:r w:rsidR="004E4BDD" w:rsidRPr="004E4BDD">
          <w:t xml:space="preserve"> provide is limited to the amount of DRRS that can be sustained by the Resource for at least four hours</w:t>
        </w:r>
      </w:ins>
      <w:ins w:id="2004" w:author="ERCOT" w:date="2025-11-20T15:01:00Z" w16du:dateUtc="2025-11-20T21:01:00Z">
        <w:r w:rsidR="004E4BDD">
          <w:t>.</w:t>
        </w:r>
      </w:ins>
    </w:p>
    <w:p w14:paraId="601825C3" w14:textId="77777777" w:rsidR="005030F8" w:rsidRPr="008F5A23" w:rsidDel="008D2150" w:rsidRDefault="005030F8" w:rsidP="005030F8">
      <w:pPr>
        <w:keepNext/>
        <w:tabs>
          <w:tab w:val="left" w:pos="1620"/>
        </w:tabs>
        <w:spacing w:before="240" w:after="240"/>
        <w:ind w:left="1620" w:hanging="1620"/>
        <w:outlineLvl w:val="4"/>
        <w:rPr>
          <w:ins w:id="2005" w:author="ERCOT" w:date="2025-09-18T20:25:00Z" w16du:dateUtc="2025-09-19T01:25:00Z"/>
          <w:del w:id="2006" w:author="ERCOT" w:date="2025-09-12T17:02:00Z" w16du:dateUtc="2025-09-12T22:02:00Z"/>
          <w:b/>
          <w:i/>
          <w:iCs/>
          <w:szCs w:val="26"/>
        </w:rPr>
      </w:pPr>
      <w:commentRangeStart w:id="2007"/>
      <w:ins w:id="2008" w:author="ERCOT" w:date="2025-09-18T20:25:00Z" w16du:dateUtc="2025-09-19T01:25:00Z">
        <w:r w:rsidRPr="008F5A23">
          <w:rPr>
            <w:b/>
            <w:i/>
            <w:iCs/>
            <w:szCs w:val="26"/>
          </w:rPr>
          <w:t xml:space="preserve">8.1.1.3.5 </w:t>
        </w:r>
      </w:ins>
      <w:commentRangeEnd w:id="2007"/>
      <w:r w:rsidR="009C0EAE">
        <w:rPr>
          <w:rStyle w:val="CommentReference"/>
        </w:rPr>
        <w:commentReference w:id="2007"/>
      </w:r>
      <w:ins w:id="2009" w:author="ERCOT" w:date="2025-09-18T20:25:00Z" w16du:dateUtc="2025-09-19T01:25:00Z">
        <w:r w:rsidRPr="008F5A23">
          <w:rPr>
            <w:b/>
            <w:i/>
            <w:iCs/>
            <w:szCs w:val="26"/>
          </w:rPr>
          <w:t xml:space="preserve">         Dispatchable Reliability Reserve Service Capacity Monitoring Criteria</w:t>
        </w:r>
      </w:ins>
    </w:p>
    <w:p w14:paraId="196D82A2" w14:textId="77777777" w:rsidR="005030F8" w:rsidRDefault="005030F8" w:rsidP="005030F8">
      <w:pPr>
        <w:spacing w:after="240"/>
        <w:ind w:left="720" w:hanging="720"/>
        <w:rPr>
          <w:ins w:id="2010" w:author="ERCOT" w:date="2025-09-18T20:25:00Z" w16du:dateUtc="2025-09-19T01:25:00Z"/>
          <w:b/>
          <w:bCs/>
          <w:i/>
          <w:iCs/>
        </w:rPr>
      </w:pPr>
      <w:ins w:id="2011" w:author="ERCOT" w:date="2025-09-18T20:25:00Z" w16du:dateUtc="2025-09-19T01:25:00Z">
        <w:r w:rsidRPr="005030F8">
          <w:rPr>
            <w:iCs/>
          </w:rPr>
          <w:t xml:space="preserve">(1) </w:t>
        </w:r>
        <w:r>
          <w:rPr>
            <w:iCs/>
          </w:rPr>
          <w:tab/>
        </w:r>
        <w:r w:rsidRPr="005030F8">
          <w:rPr>
            <w:iCs/>
          </w:rPr>
          <w:t xml:space="preserve">ERCOT shall continuously monitor the capacity of each Resource to provide </w:t>
        </w:r>
        <w:r>
          <w:rPr>
            <w:iCs/>
          </w:rPr>
          <w:t>DRRS</w:t>
        </w:r>
        <w:r w:rsidRPr="005030F8">
          <w:rPr>
            <w:iCs/>
          </w:rPr>
          <w:t xml:space="preserve">. ERCOT shall consider for each Resource the Resource Status, the actual generation or Load, the Ancillary Service award for </w:t>
        </w:r>
        <w:r>
          <w:rPr>
            <w:iCs/>
          </w:rPr>
          <w:t>DRRS</w:t>
        </w:r>
        <w:r w:rsidRPr="005030F8">
          <w:rPr>
            <w:iCs/>
          </w:rPr>
          <w:t xml:space="preserve">, the HSL, the LSL, ramp rates, and the Resource’s qualification to provide </w:t>
        </w:r>
        <w:r>
          <w:rPr>
            <w:iCs/>
          </w:rPr>
          <w:t>DRRS</w:t>
        </w:r>
        <w:r w:rsidRPr="005030F8">
          <w:rPr>
            <w:iCs/>
          </w:rPr>
          <w:t xml:space="preserve">. ERCOT shall also monitor </w:t>
        </w:r>
        <w:r>
          <w:rPr>
            <w:iCs/>
          </w:rPr>
          <w:t>DRRS</w:t>
        </w:r>
        <w:r w:rsidRPr="005030F8">
          <w:rPr>
            <w:iCs/>
          </w:rPr>
          <w:t xml:space="preserve"> available from and awarded to qualified Resources with an OFF status</w:t>
        </w:r>
        <w:r w:rsidRPr="00B07C03">
          <w:rPr>
            <w:b/>
            <w:bCs/>
            <w:i/>
            <w:iCs/>
          </w:rPr>
          <w:t>.</w:t>
        </w:r>
      </w:ins>
    </w:p>
    <w:p w14:paraId="19393DB2" w14:textId="77777777" w:rsidR="005030F8" w:rsidRPr="005030F8" w:rsidRDefault="005030F8" w:rsidP="005030F8">
      <w:pPr>
        <w:spacing w:after="240"/>
        <w:ind w:left="720" w:hanging="720"/>
        <w:rPr>
          <w:ins w:id="2012" w:author="ERCOT" w:date="2025-09-18T20:25:00Z" w16du:dateUtc="2025-09-19T01:25:00Z"/>
          <w:iCs/>
        </w:rPr>
      </w:pPr>
      <w:ins w:id="2013" w:author="ERCOT" w:date="2025-09-18T20:25:00Z" w16du:dateUtc="2025-09-19T01:25:00Z">
        <w:r w:rsidRPr="005030F8">
          <w:rPr>
            <w:iCs/>
          </w:rPr>
          <w:t xml:space="preserve">(2) </w:t>
        </w:r>
        <w:r>
          <w:rPr>
            <w:iCs/>
          </w:rPr>
          <w:tab/>
        </w:r>
        <w:r w:rsidRPr="005030F8">
          <w:rPr>
            <w:iCs/>
          </w:rPr>
          <w:t xml:space="preserve">For the </w:t>
        </w:r>
        <w:r>
          <w:rPr>
            <w:iCs/>
          </w:rPr>
          <w:t>DRRS</w:t>
        </w:r>
        <w:r w:rsidRPr="005030F8">
          <w:rPr>
            <w:iCs/>
          </w:rPr>
          <w:t xml:space="preserve"> capability provided for a Resource to ERCOT by the Resource’s QSE, the amount of </w:t>
        </w:r>
        <w:r>
          <w:rPr>
            <w:iCs/>
          </w:rPr>
          <w:t>DRRS</w:t>
        </w:r>
        <w:r w:rsidRPr="005030F8">
          <w:rPr>
            <w:iCs/>
          </w:rPr>
          <w:t xml:space="preserve"> reflected in that capability must be limited to the amount of </w:t>
        </w:r>
        <w:r>
          <w:rPr>
            <w:iCs/>
          </w:rPr>
          <w:t>DRRS</w:t>
        </w:r>
        <w:r w:rsidRPr="005030F8">
          <w:rPr>
            <w:iCs/>
          </w:rPr>
          <w:t xml:space="preserve"> that can be sustained by the Resource for at least four consecutive hours.</w:t>
        </w:r>
      </w:ins>
    </w:p>
    <w:p w14:paraId="60B3CD04" w14:textId="703D4A9E" w:rsidR="00F43235" w:rsidRPr="00582CEF" w:rsidRDefault="00F43235" w:rsidP="00F43235">
      <w:pPr>
        <w:keepNext/>
        <w:tabs>
          <w:tab w:val="left" w:pos="1620"/>
        </w:tabs>
        <w:spacing w:before="240" w:after="240"/>
        <w:ind w:left="1620" w:hanging="1620"/>
        <w:outlineLvl w:val="4"/>
        <w:rPr>
          <w:ins w:id="2014" w:author="ERCOT" w:date="2024-01-11T14:39:00Z"/>
          <w:b/>
          <w:i/>
          <w:iCs/>
          <w:szCs w:val="26"/>
        </w:rPr>
      </w:pPr>
      <w:commentRangeStart w:id="2015"/>
      <w:ins w:id="2016" w:author="ERCOT" w:date="2024-01-11T14:39:00Z">
        <w:r w:rsidRPr="00582CEF">
          <w:rPr>
            <w:b/>
            <w:i/>
            <w:iCs/>
            <w:szCs w:val="26"/>
          </w:rPr>
          <w:lastRenderedPageBreak/>
          <w:t>8.1.1.4.</w:t>
        </w:r>
      </w:ins>
      <w:ins w:id="2017" w:author="ERCOT" w:date="2024-01-11T14:40:00Z">
        <w:r w:rsidRPr="00582CEF">
          <w:rPr>
            <w:b/>
            <w:i/>
            <w:iCs/>
            <w:szCs w:val="26"/>
          </w:rPr>
          <w:t>5</w:t>
        </w:r>
      </w:ins>
      <w:commentRangeEnd w:id="2015"/>
      <w:r w:rsidR="009C0EAE">
        <w:rPr>
          <w:rStyle w:val="CommentReference"/>
        </w:rPr>
        <w:commentReference w:id="2015"/>
      </w:r>
      <w:ins w:id="2018" w:author="ERCOT" w:date="2024-01-11T14:39:00Z">
        <w:r w:rsidRPr="00582CEF">
          <w:rPr>
            <w:b/>
            <w:i/>
            <w:iCs/>
            <w:szCs w:val="26"/>
          </w:rPr>
          <w:tab/>
        </w:r>
      </w:ins>
      <w:ins w:id="2019" w:author="ERCOT" w:date="2024-01-11T14:40:00Z">
        <w:r w:rsidRPr="00582CEF">
          <w:rPr>
            <w:b/>
            <w:i/>
            <w:iCs/>
            <w:szCs w:val="26"/>
          </w:rPr>
          <w:t>Dispatchable Reliability</w:t>
        </w:r>
      </w:ins>
      <w:ins w:id="2020" w:author="ERCOT" w:date="2024-01-11T14:39:00Z">
        <w:r w:rsidRPr="00582CEF">
          <w:rPr>
            <w:b/>
            <w:i/>
            <w:iCs/>
            <w:szCs w:val="26"/>
          </w:rPr>
          <w:t xml:space="preserve"> Reserve Service Energy Deployment Criteria</w:t>
        </w:r>
        <w:bookmarkEnd w:id="1947"/>
        <w:bookmarkEnd w:id="1948"/>
        <w:bookmarkEnd w:id="1949"/>
        <w:bookmarkEnd w:id="1950"/>
        <w:bookmarkEnd w:id="1951"/>
      </w:ins>
    </w:p>
    <w:p w14:paraId="6CCD06BD" w14:textId="21803C02" w:rsidR="00F43235" w:rsidRPr="00497B63" w:rsidRDefault="00F43235" w:rsidP="00F43235">
      <w:pPr>
        <w:spacing w:after="240"/>
        <w:ind w:left="720" w:hanging="720"/>
        <w:rPr>
          <w:ins w:id="2021" w:author="ERCOT" w:date="2024-01-11T14:39:00Z"/>
          <w:iCs/>
        </w:rPr>
      </w:pPr>
      <w:ins w:id="2022" w:author="ERCOT" w:date="2024-01-11T14:39:00Z">
        <w:r w:rsidRPr="00497B63">
          <w:rPr>
            <w:iCs/>
          </w:rPr>
          <w:t>(1)</w:t>
        </w:r>
        <w:r w:rsidRPr="00497B63">
          <w:rPr>
            <w:iCs/>
          </w:rPr>
          <w:tab/>
          <w:t xml:space="preserve">ERCOT shall, as part of its Ancillary Service deployment procedure under Section </w:t>
        </w:r>
      </w:ins>
      <w:ins w:id="2023" w:author="ERCOT" w:date="2024-01-11T14:42:00Z">
        <w:r w:rsidRPr="00F43235">
          <w:rPr>
            <w:iCs/>
          </w:rPr>
          <w:t>6.5.7.6.2.5</w:t>
        </w:r>
      </w:ins>
      <w:ins w:id="2024" w:author="ERCOT" w:date="2024-03-19T12:58:00Z">
        <w:r w:rsidR="00582CEF">
          <w:rPr>
            <w:iCs/>
          </w:rPr>
          <w:t>,</w:t>
        </w:r>
      </w:ins>
      <w:ins w:id="2025" w:author="ERCOT" w:date="2024-01-11T14:42:00Z">
        <w:r>
          <w:rPr>
            <w:iCs/>
          </w:rPr>
          <w:t xml:space="preserve"> </w:t>
        </w:r>
        <w:r w:rsidRPr="00F43235">
          <w:rPr>
            <w:iCs/>
          </w:rPr>
          <w:t>Deployment of Dispatchable Reliability Reserve Service (DRRS)</w:t>
        </w:r>
      </w:ins>
      <w:ins w:id="2026" w:author="ERCOT" w:date="2024-01-11T14:39:00Z">
        <w:r w:rsidRPr="00497B63">
          <w:rPr>
            <w:iCs/>
          </w:rPr>
          <w:t xml:space="preserve">, include all performance metrics for a Resource receiving a </w:t>
        </w:r>
      </w:ins>
      <w:ins w:id="2027" w:author="ERCOT" w:date="2024-01-30T17:21:00Z">
        <w:r w:rsidR="00D72B0A">
          <w:rPr>
            <w:iCs/>
          </w:rPr>
          <w:t>DRRS</w:t>
        </w:r>
      </w:ins>
      <w:ins w:id="2028" w:author="ERCOT" w:date="2024-01-11T14:39:00Z">
        <w:r w:rsidRPr="00497B63">
          <w:rPr>
            <w:iCs/>
          </w:rPr>
          <w:t xml:space="preserve"> </w:t>
        </w:r>
      </w:ins>
      <w:ins w:id="2029" w:author="ERCOT" w:date="2024-03-18T11:13:00Z">
        <w:r w:rsidR="00511E4B">
          <w:rPr>
            <w:iCs/>
          </w:rPr>
          <w:t xml:space="preserve">deployment and </w:t>
        </w:r>
      </w:ins>
      <w:ins w:id="2030" w:author="ERCOT" w:date="2024-01-11T14:39:00Z">
        <w:r w:rsidRPr="00497B63">
          <w:rPr>
            <w:iCs/>
          </w:rPr>
          <w:t xml:space="preserve">recall instruction from ERCOT. </w:t>
        </w:r>
      </w:ins>
    </w:p>
    <w:p w14:paraId="616CC715" w14:textId="77777777" w:rsidR="00C50743" w:rsidRPr="00497B63" w:rsidRDefault="00C50743" w:rsidP="00C50743">
      <w:pPr>
        <w:spacing w:after="240"/>
        <w:ind w:left="720" w:hanging="720"/>
        <w:rPr>
          <w:ins w:id="2031" w:author="ERCOT" w:date="2024-05-10T15:52:00Z"/>
          <w:iCs/>
        </w:rPr>
      </w:pPr>
      <w:ins w:id="2032" w:author="ERCOT" w:date="2024-05-10T15:52:00Z">
        <w:r w:rsidRPr="00497B63">
          <w:rPr>
            <w:iCs/>
          </w:rPr>
          <w:t>(2)</w:t>
        </w:r>
        <w:r w:rsidRPr="00497B63">
          <w:rPr>
            <w:iCs/>
          </w:rPr>
          <w:tab/>
          <w:t xml:space="preserve">A </w:t>
        </w:r>
        <w:r>
          <w:rPr>
            <w:iCs/>
          </w:rPr>
          <w:t>DRRS</w:t>
        </w:r>
        <w:r w:rsidRPr="00497B63">
          <w:rPr>
            <w:iCs/>
          </w:rPr>
          <w:t xml:space="preserve"> </w:t>
        </w:r>
        <w:r w:rsidRPr="00497B63">
          <w:rPr>
            <w:iCs/>
            <w:color w:val="000000"/>
          </w:rPr>
          <w:t xml:space="preserve">Dispatch Instruction from ERCOT must respect the minimum runtime of </w:t>
        </w:r>
        <w:r>
          <w:rPr>
            <w:iCs/>
            <w:color w:val="000000"/>
          </w:rPr>
          <w:t xml:space="preserve">the </w:t>
        </w:r>
        <w:r w:rsidRPr="00497B63">
          <w:rPr>
            <w:iCs/>
            <w:color w:val="000000"/>
          </w:rPr>
          <w:t xml:space="preserve">Resource. </w:t>
        </w:r>
      </w:ins>
    </w:p>
    <w:p w14:paraId="251E697D" w14:textId="77777777" w:rsidR="00C50743" w:rsidRPr="00497B63" w:rsidRDefault="00C50743" w:rsidP="00C50743">
      <w:pPr>
        <w:spacing w:after="240"/>
        <w:ind w:left="720" w:hanging="720"/>
        <w:rPr>
          <w:ins w:id="2033" w:author="ERCOT" w:date="2024-05-10T15:52:00Z"/>
        </w:rPr>
      </w:pPr>
      <w:ins w:id="2034" w:author="ERCOT" w:date="2024-05-10T15:52:00Z">
        <w:r>
          <w:t>(3)</w:t>
        </w:r>
        <w:r>
          <w:tab/>
          <w:t xml:space="preserve">Control performance during periods in which ERCOT has manually deployed DRRS shall be based on the requirements below and failure to meet any one of these requirements </w:t>
        </w:r>
        <w:proofErr w:type="gramStart"/>
        <w:r>
          <w:t>for</w:t>
        </w:r>
        <w:proofErr w:type="gramEnd"/>
        <w:r>
          <w:t xml:space="preserve"> the greater of one or 5% of DRRS deployments during a month shall be reported to the Reliability Monitor as non-compliance:</w:t>
        </w:r>
      </w:ins>
    </w:p>
    <w:p w14:paraId="1AC1B9BA" w14:textId="3C0DCDD0" w:rsidR="00C50743" w:rsidRPr="00497B63" w:rsidRDefault="00C50743" w:rsidP="00C50743">
      <w:pPr>
        <w:spacing w:after="240"/>
        <w:ind w:left="1440" w:hanging="720"/>
        <w:rPr>
          <w:ins w:id="2035" w:author="ERCOT" w:date="2024-05-10T15:52:00Z"/>
        </w:rPr>
      </w:pPr>
      <w:ins w:id="2036" w:author="ERCOT" w:date="2024-05-10T15:52:00Z">
        <w:r>
          <w:t>(a)</w:t>
        </w:r>
        <w:r>
          <w:tab/>
        </w:r>
      </w:ins>
      <w:ins w:id="2037" w:author="ERCOT" w:date="2025-07-29T13:13:00Z" w16du:dateUtc="2025-07-29T18:13:00Z">
        <w:r w:rsidR="007C4BFE">
          <w:t>Off-Line</w:t>
        </w:r>
        <w:r w:rsidR="00DB05F7">
          <w:t xml:space="preserve"> </w:t>
        </w:r>
      </w:ins>
      <w:ins w:id="2038" w:author="ERCOT" w:date="2024-05-10T15:52:00Z">
        <w:r>
          <w:t xml:space="preserve">Generation Resources providing DRRS must be On-Line with an Energy Offer Curve following a DRRS deployment instruction and the telemetered net generation must be greater than or equal to the Resource’s telemetered LSL multiplied by P1, where P1 is defined in the “ERCOT and QSE Operations Business Practices During the Operating Hour.”  This process must occur within a time frame that would allow the Resource to achieve its Ancillary Service </w:t>
        </w:r>
      </w:ins>
      <w:ins w:id="2039" w:author="ERCOT" w:date="2025-08-12T13:24:00Z" w16du:dateUtc="2025-08-12T18:24:00Z">
        <w:r w:rsidR="005F7E41">
          <w:t xml:space="preserve">award </w:t>
        </w:r>
      </w:ins>
      <w:ins w:id="2040" w:author="ERCOT" w:date="2024-05-10T15:52:00Z">
        <w:r>
          <w:t>for DRRS within two hours of receiving a DRRS</w:t>
        </w:r>
      </w:ins>
      <w:ins w:id="2041" w:author="ERCOT" w:date="2024-05-29T07:41:00Z">
        <w:r w:rsidR="006E086E">
          <w:t xml:space="preserve"> d</w:t>
        </w:r>
      </w:ins>
      <w:ins w:id="2042" w:author="ERCOT" w:date="2024-05-10T15:52:00Z">
        <w:r>
          <w:t>eployment.  Once the Resource is On-Line, the Resource Status that must be telemetered indicating that the Resource has come On-Line with an Energy Offer Curve is ON, as described in paragraph (5)(b)(i) of Section 3.9.1.</w:t>
        </w:r>
      </w:ins>
    </w:p>
    <w:p w14:paraId="14FEDBD4" w14:textId="77777777" w:rsidR="00C50743" w:rsidRPr="00497B63" w:rsidRDefault="00C50743" w:rsidP="00C50743">
      <w:pPr>
        <w:spacing w:after="240"/>
        <w:ind w:left="1440" w:hanging="720"/>
        <w:rPr>
          <w:ins w:id="2043" w:author="ERCOT" w:date="2024-05-10T15:52:00Z"/>
        </w:rPr>
      </w:pPr>
      <w:ins w:id="2044" w:author="ERCOT" w:date="2024-05-10T15:52:00Z">
        <w:r>
          <w:t>(b)</w:t>
        </w:r>
        <w:r>
          <w:tab/>
          <w:t>If a</w:t>
        </w:r>
        <w:r w:rsidDel="00F43235">
          <w:t xml:space="preserve"> </w:t>
        </w:r>
        <w:r>
          <w:t>Generation Resource experiences a Startup Loading Failure (excluding those caused by operator error), the Resource may be considered for exclusion from performance non-compliance if the QSE provides to ERCOT the following documentation regarding the incident:</w:t>
        </w:r>
      </w:ins>
    </w:p>
    <w:p w14:paraId="104423E4" w14:textId="77777777" w:rsidR="00C50743" w:rsidRPr="00497B63" w:rsidRDefault="00C50743" w:rsidP="00C50743">
      <w:pPr>
        <w:spacing w:after="240"/>
        <w:ind w:left="2160" w:hanging="720"/>
        <w:rPr>
          <w:ins w:id="2045" w:author="ERCOT" w:date="2024-05-10T15:52:00Z"/>
          <w:iCs/>
        </w:rPr>
      </w:pPr>
      <w:ins w:id="2046" w:author="ERCOT" w:date="2024-05-10T15:52:00Z">
        <w:r w:rsidRPr="00497B63">
          <w:rPr>
            <w:iCs/>
          </w:rPr>
          <w:t>(i)</w:t>
        </w:r>
        <w:r w:rsidRPr="00497B63">
          <w:rPr>
            <w:iCs/>
          </w:rPr>
          <w:tab/>
          <w:t xml:space="preserve">Its generation </w:t>
        </w:r>
        <w:proofErr w:type="gramStart"/>
        <w:r w:rsidRPr="00497B63">
          <w:rPr>
            <w:iCs/>
          </w:rPr>
          <w:t>log</w:t>
        </w:r>
        <w:proofErr w:type="gramEnd"/>
        <w:r w:rsidRPr="00497B63">
          <w:rPr>
            <w:iCs/>
          </w:rPr>
          <w:t xml:space="preserve"> documenting the Startup Loading Failure; and </w:t>
        </w:r>
      </w:ins>
    </w:p>
    <w:p w14:paraId="2121AD6F" w14:textId="77C05228" w:rsidR="00C50743" w:rsidRPr="00497B63" w:rsidRDefault="00C50743" w:rsidP="00C50743">
      <w:pPr>
        <w:spacing w:after="240"/>
        <w:ind w:left="2160" w:hanging="720"/>
        <w:rPr>
          <w:ins w:id="2047" w:author="ERCOT" w:date="2024-05-10T15:52:00Z"/>
        </w:rPr>
      </w:pPr>
      <w:ins w:id="2048" w:author="ERCOT" w:date="2024-05-10T15:52:00Z">
        <w:r>
          <w:t>(ii)</w:t>
        </w:r>
        <w:r>
          <w:tab/>
          <w:t xml:space="preserve">Equipment failure documentation such as, but not limited to, </w:t>
        </w:r>
      </w:ins>
      <w:ins w:id="2049" w:author="ERCOT" w:date="2025-10-28T18:38:00Z">
        <w:r w:rsidR="7BACC463">
          <w:t>Generation Availability Data System (</w:t>
        </w:r>
      </w:ins>
      <w:ins w:id="2050" w:author="ERCOT" w:date="2024-05-10T15:52:00Z">
        <w:r>
          <w:t>GADS</w:t>
        </w:r>
      </w:ins>
      <w:ins w:id="2051" w:author="ERCOT" w:date="2025-10-28T18:38:00Z">
        <w:r w:rsidR="0BD2DCA8">
          <w:t>)</w:t>
        </w:r>
      </w:ins>
      <w:ins w:id="2052" w:author="ERCOT" w:date="2024-05-10T15:52:00Z">
        <w:r>
          <w:t xml:space="preserve"> reports, plant operator logs, work orders, or other applicable information.  </w:t>
        </w:r>
      </w:ins>
    </w:p>
    <w:p w14:paraId="230EB01E" w14:textId="77777777" w:rsidR="005030F8" w:rsidRDefault="005030F8" w:rsidP="005030F8">
      <w:pPr>
        <w:spacing w:after="240"/>
        <w:ind w:left="720" w:hanging="720"/>
        <w:rPr>
          <w:ins w:id="2053" w:author="ERCOT" w:date="2025-09-18T20:26:00Z" w16du:dateUtc="2025-09-19T01:26:00Z"/>
        </w:rPr>
      </w:pPr>
      <w:bookmarkStart w:id="2054" w:name="_Toc309731025"/>
      <w:bookmarkStart w:id="2055" w:name="_Toc405814007"/>
      <w:bookmarkStart w:id="2056" w:name="_Toc422207897"/>
      <w:bookmarkStart w:id="2057" w:name="_Toc438044811"/>
      <w:bookmarkStart w:id="2058" w:name="_Toc447622594"/>
      <w:bookmarkStart w:id="2059" w:name="_Toc80175244"/>
      <w:ins w:id="2060" w:author="ERCOT" w:date="2025-09-18T20:26:00Z" w16du:dateUtc="2025-09-19T01:26:00Z">
        <w:r>
          <w:t>(4)</w:t>
        </w:r>
        <w:r>
          <w:tab/>
          <w:t xml:space="preserve">Off-Line Resources that have been made available through </w:t>
        </w:r>
        <w:proofErr w:type="gramStart"/>
        <w:r>
          <w:t>a deployment</w:t>
        </w:r>
        <w:proofErr w:type="gramEnd"/>
        <w:r>
          <w:t xml:space="preserve"> of DRRS will be economically dispatched by SCED.</w:t>
        </w:r>
      </w:ins>
    </w:p>
    <w:p w14:paraId="05872AFF" w14:textId="77777777" w:rsidR="005030F8" w:rsidRDefault="005030F8" w:rsidP="005030F8">
      <w:pPr>
        <w:spacing w:after="240"/>
        <w:ind w:left="720" w:hanging="720"/>
        <w:rPr>
          <w:ins w:id="2061" w:author="ERCOT" w:date="2025-09-18T20:26:00Z" w16du:dateUtc="2025-09-19T01:26:00Z"/>
          <w:iCs/>
        </w:rPr>
      </w:pPr>
      <w:ins w:id="2062" w:author="ERCOT" w:date="2025-09-18T20:26:00Z" w16du:dateUtc="2025-09-19T01:26:00Z">
        <w:r w:rsidRPr="00D3193D">
          <w:rPr>
            <w:iCs/>
          </w:rPr>
          <w:t>(</w:t>
        </w:r>
        <w:r>
          <w:rPr>
            <w:iCs/>
          </w:rPr>
          <w:t>5</w:t>
        </w:r>
        <w:r w:rsidRPr="00D3193D">
          <w:rPr>
            <w:iCs/>
          </w:rPr>
          <w:t xml:space="preserve">) </w:t>
        </w:r>
        <w:r>
          <w:rPr>
            <w:iCs/>
          </w:rPr>
          <w:tab/>
        </w:r>
        <w:r w:rsidRPr="00D3193D">
          <w:rPr>
            <w:iCs/>
          </w:rPr>
          <w:t xml:space="preserve">Once </w:t>
        </w:r>
        <w:r>
          <w:rPr>
            <w:iCs/>
          </w:rPr>
          <w:t>DRRS</w:t>
        </w:r>
        <w:r w:rsidRPr="00D3193D">
          <w:rPr>
            <w:iCs/>
          </w:rPr>
          <w:t xml:space="preserve"> capacity has been manually deployed by ERCOT, the Resource’s </w:t>
        </w:r>
        <w:r>
          <w:rPr>
            <w:iCs/>
          </w:rPr>
          <w:t>DRRS</w:t>
        </w:r>
        <w:r w:rsidRPr="00D3193D">
          <w:rPr>
            <w:iCs/>
          </w:rPr>
          <w:t xml:space="preserve"> capacity shall remain available for dispatch by SCED until ERCOT issues a recall instruction or the Resource has exhausted its ability to maintain the deployed capacity after meeting the requirements of paragraph (2) of Section 8.1.1.3.</w:t>
        </w:r>
        <w:r w:rsidRPr="00A35EDE">
          <w:rPr>
            <w:iCs/>
          </w:rPr>
          <w:t>5</w:t>
        </w:r>
        <w:r>
          <w:rPr>
            <w:iCs/>
          </w:rPr>
          <w:t>,</w:t>
        </w:r>
        <w:r w:rsidRPr="00A35EDE">
          <w:rPr>
            <w:iCs/>
          </w:rPr>
          <w:t xml:space="preserve"> Dispatchable Reliability</w:t>
        </w:r>
        <w:r w:rsidRPr="00D3193D">
          <w:rPr>
            <w:iCs/>
          </w:rPr>
          <w:t xml:space="preserve"> Reserve </w:t>
        </w:r>
        <w:r w:rsidRPr="00A35EDE">
          <w:rPr>
            <w:iCs/>
          </w:rPr>
          <w:t xml:space="preserve">Service </w:t>
        </w:r>
        <w:r w:rsidRPr="00D3193D">
          <w:rPr>
            <w:iCs/>
          </w:rPr>
          <w:t>Capacity Monitoring Criteria, whichever occurs first.</w:t>
        </w:r>
      </w:ins>
    </w:p>
    <w:p w14:paraId="1BAAE294" w14:textId="77777777" w:rsidR="00871D61" w:rsidRDefault="00871D61" w:rsidP="00871D61">
      <w:pPr>
        <w:keepNext/>
        <w:tabs>
          <w:tab w:val="left" w:pos="1080"/>
        </w:tabs>
        <w:spacing w:before="240" w:after="240"/>
        <w:ind w:left="1080" w:hanging="1080"/>
        <w:outlineLvl w:val="2"/>
        <w:rPr>
          <w:ins w:id="2063" w:author="ERCOT" w:date="2024-02-19T13:52:00Z"/>
          <w:b/>
          <w:i/>
          <w:szCs w:val="20"/>
        </w:rPr>
      </w:pPr>
      <w:commentRangeStart w:id="2064"/>
      <w:r w:rsidRPr="00871D61">
        <w:rPr>
          <w:b/>
          <w:i/>
          <w:szCs w:val="20"/>
        </w:rPr>
        <w:lastRenderedPageBreak/>
        <w:t>9.2.3</w:t>
      </w:r>
      <w:commentRangeEnd w:id="2064"/>
      <w:r w:rsidR="009C0EAE">
        <w:rPr>
          <w:rStyle w:val="CommentReference"/>
        </w:rPr>
        <w:commentReference w:id="2064"/>
      </w:r>
      <w:r w:rsidRPr="00871D61">
        <w:rPr>
          <w:b/>
          <w:i/>
          <w:szCs w:val="20"/>
        </w:rPr>
        <w:tab/>
        <w:t>DAM Settlement Charge Types</w:t>
      </w:r>
      <w:bookmarkEnd w:id="2054"/>
      <w:bookmarkEnd w:id="2055"/>
      <w:bookmarkEnd w:id="2056"/>
      <w:bookmarkEnd w:id="2057"/>
      <w:bookmarkEnd w:id="2058"/>
      <w:bookmarkEnd w:id="2059"/>
    </w:p>
    <w:p w14:paraId="6307FDCF" w14:textId="77777777" w:rsidR="00BE2FF0" w:rsidRPr="00BE2FF0" w:rsidRDefault="00BE2FF0" w:rsidP="00BE2FF0">
      <w:pPr>
        <w:spacing w:after="240"/>
        <w:ind w:left="720" w:hanging="720"/>
        <w:rPr>
          <w:szCs w:val="20"/>
        </w:rPr>
      </w:pPr>
      <w:r w:rsidRPr="00BE2FF0">
        <w:rPr>
          <w:iCs/>
          <w:szCs w:val="20"/>
        </w:rPr>
        <w:t>(1)</w:t>
      </w:r>
      <w:r w:rsidRPr="00BE2FF0">
        <w:rPr>
          <w:iCs/>
          <w:szCs w:val="20"/>
        </w:rPr>
        <w:tab/>
      </w:r>
      <w:r w:rsidRPr="00BE2FF0">
        <w:rPr>
          <w:szCs w:val="20"/>
        </w:rPr>
        <w:t>ERCOT shall provide, on each Settlement Statement, the dollar amount for each DAM Settlement charge and payment.  The DAM settlement “Charge Types” are:</w:t>
      </w:r>
    </w:p>
    <w:p w14:paraId="44A0E017" w14:textId="77777777" w:rsidR="00BE2FF0" w:rsidRPr="00BE2FF0" w:rsidRDefault="00BE2FF0" w:rsidP="00BE2FF0">
      <w:pPr>
        <w:spacing w:after="240"/>
        <w:ind w:left="1440" w:hanging="720"/>
        <w:rPr>
          <w:szCs w:val="20"/>
        </w:rPr>
      </w:pPr>
      <w:r w:rsidRPr="00BE2FF0">
        <w:rPr>
          <w:szCs w:val="20"/>
        </w:rPr>
        <w:t>(a)</w:t>
      </w:r>
      <w:r w:rsidRPr="00BE2FF0">
        <w:rPr>
          <w:szCs w:val="20"/>
        </w:rPr>
        <w:tab/>
        <w:t>Section 4.6.2.1, Day-Ahead Energy Payment;</w:t>
      </w:r>
    </w:p>
    <w:p w14:paraId="6AC1AFCA" w14:textId="77777777" w:rsidR="00BE2FF0" w:rsidRPr="00BE2FF0" w:rsidRDefault="00BE2FF0" w:rsidP="00BE2FF0">
      <w:pPr>
        <w:spacing w:after="240"/>
        <w:ind w:left="1440" w:hanging="720"/>
        <w:rPr>
          <w:szCs w:val="20"/>
        </w:rPr>
      </w:pPr>
      <w:r w:rsidRPr="00BE2FF0">
        <w:rPr>
          <w:szCs w:val="20"/>
        </w:rPr>
        <w:t>(b)</w:t>
      </w:r>
      <w:r w:rsidRPr="00BE2FF0">
        <w:rPr>
          <w:szCs w:val="20"/>
        </w:rPr>
        <w:tab/>
        <w:t>Section 4.6.2.2, Day-Ahead Energy Charge;</w:t>
      </w:r>
    </w:p>
    <w:p w14:paraId="2381C5A1" w14:textId="77777777" w:rsidR="00BE2FF0" w:rsidRPr="00BE2FF0" w:rsidRDefault="00BE2FF0" w:rsidP="00BE2FF0">
      <w:pPr>
        <w:spacing w:after="240"/>
        <w:ind w:left="1440" w:hanging="720"/>
        <w:rPr>
          <w:szCs w:val="20"/>
        </w:rPr>
      </w:pPr>
      <w:r w:rsidRPr="00BE2FF0">
        <w:rPr>
          <w:szCs w:val="20"/>
        </w:rPr>
        <w:t>(c)</w:t>
      </w:r>
      <w:r w:rsidRPr="00BE2FF0">
        <w:rPr>
          <w:szCs w:val="20"/>
        </w:rPr>
        <w:tab/>
        <w:t>Section 4.6.2.3.1, Day-Ahead Make-Whole Payment;</w:t>
      </w:r>
    </w:p>
    <w:p w14:paraId="448784E2" w14:textId="77777777" w:rsidR="00BE2FF0" w:rsidRPr="00BE2FF0" w:rsidRDefault="00BE2FF0" w:rsidP="00BE2FF0">
      <w:pPr>
        <w:spacing w:after="240"/>
        <w:ind w:left="1440" w:hanging="720"/>
        <w:rPr>
          <w:szCs w:val="20"/>
        </w:rPr>
      </w:pPr>
      <w:r w:rsidRPr="00BE2FF0">
        <w:rPr>
          <w:szCs w:val="20"/>
        </w:rPr>
        <w:t>(d)</w:t>
      </w:r>
      <w:r w:rsidRPr="00BE2FF0">
        <w:rPr>
          <w:szCs w:val="20"/>
        </w:rPr>
        <w:tab/>
        <w:t>Section 4.6.2.3.2, Day-Ahead Make-Whole Charge;</w:t>
      </w:r>
    </w:p>
    <w:p w14:paraId="1E01B250" w14:textId="77777777" w:rsidR="00BE2FF0" w:rsidRPr="00BE2FF0" w:rsidRDefault="00BE2FF0" w:rsidP="00BE2FF0">
      <w:pPr>
        <w:spacing w:after="240"/>
        <w:ind w:left="1440" w:hanging="720"/>
        <w:rPr>
          <w:szCs w:val="20"/>
        </w:rPr>
      </w:pPr>
      <w:r w:rsidRPr="00BE2FF0">
        <w:rPr>
          <w:szCs w:val="20"/>
        </w:rPr>
        <w:t>(e)</w:t>
      </w:r>
      <w:r w:rsidRPr="00BE2FF0">
        <w:rPr>
          <w:szCs w:val="20"/>
        </w:rPr>
        <w:tab/>
        <w:t>Section 4.6.3, Settlement for PTP Obligations Bought in DAM;</w:t>
      </w:r>
    </w:p>
    <w:p w14:paraId="4222633B" w14:textId="77777777" w:rsidR="00BE2FF0" w:rsidRPr="00BE2FF0" w:rsidRDefault="00BE2FF0" w:rsidP="00BE2FF0">
      <w:pPr>
        <w:spacing w:after="240"/>
        <w:ind w:left="1440" w:hanging="720"/>
        <w:rPr>
          <w:szCs w:val="20"/>
        </w:rPr>
      </w:pPr>
      <w:r w:rsidRPr="00BE2FF0">
        <w:rPr>
          <w:szCs w:val="20"/>
        </w:rPr>
        <w:t>(f)</w:t>
      </w:r>
      <w:r w:rsidRPr="00BE2FF0">
        <w:rPr>
          <w:szCs w:val="20"/>
        </w:rPr>
        <w:tab/>
        <w:t>Section 4.6.4.1.1, Regulation Up Service Payment;</w:t>
      </w:r>
    </w:p>
    <w:p w14:paraId="3C45A2CE" w14:textId="77777777" w:rsidR="00BE2FF0" w:rsidRPr="00BE2FF0" w:rsidRDefault="00BE2FF0" w:rsidP="00BE2FF0">
      <w:pPr>
        <w:spacing w:after="240"/>
        <w:ind w:left="1440" w:hanging="720"/>
        <w:rPr>
          <w:szCs w:val="20"/>
        </w:rPr>
      </w:pPr>
      <w:r w:rsidRPr="00BE2FF0">
        <w:rPr>
          <w:szCs w:val="20"/>
        </w:rPr>
        <w:t>(g)</w:t>
      </w:r>
      <w:r w:rsidRPr="00BE2FF0">
        <w:rPr>
          <w:szCs w:val="20"/>
        </w:rPr>
        <w:tab/>
        <w:t>Section 4.6.4.1.2, Regulation Down Service Payment;</w:t>
      </w:r>
    </w:p>
    <w:p w14:paraId="5683808B" w14:textId="77777777" w:rsidR="00BE2FF0" w:rsidRPr="00BE2FF0" w:rsidRDefault="00BE2FF0" w:rsidP="00BE2FF0">
      <w:pPr>
        <w:spacing w:after="240"/>
        <w:ind w:left="1440" w:hanging="720"/>
        <w:rPr>
          <w:szCs w:val="20"/>
        </w:rPr>
      </w:pPr>
      <w:r w:rsidRPr="00BE2FF0">
        <w:rPr>
          <w:szCs w:val="20"/>
        </w:rPr>
        <w:t>(h)</w:t>
      </w:r>
      <w:r w:rsidRPr="00BE2FF0">
        <w:rPr>
          <w:szCs w:val="20"/>
        </w:rPr>
        <w:tab/>
        <w:t>Section 4.6.4.1.3, Responsive Reserve Payment;</w:t>
      </w:r>
    </w:p>
    <w:p w14:paraId="0DE727D2" w14:textId="77777777" w:rsidR="00BE2FF0" w:rsidRPr="00BE2FF0" w:rsidRDefault="00BE2FF0" w:rsidP="00BE2FF0">
      <w:pPr>
        <w:spacing w:after="240"/>
        <w:ind w:left="1440" w:hanging="720"/>
        <w:rPr>
          <w:szCs w:val="20"/>
        </w:rPr>
      </w:pPr>
      <w:r w:rsidRPr="00BE2FF0">
        <w:rPr>
          <w:szCs w:val="20"/>
        </w:rPr>
        <w:t>(i)</w:t>
      </w:r>
      <w:r w:rsidRPr="00BE2FF0">
        <w:rPr>
          <w:szCs w:val="20"/>
        </w:rPr>
        <w:tab/>
        <w:t>Section 4.6.4.1.4, Non-Spinning Reserve Service Payment;</w:t>
      </w:r>
    </w:p>
    <w:p w14:paraId="77EF562A" w14:textId="77777777" w:rsidR="00BE2FF0" w:rsidRDefault="00BE2FF0" w:rsidP="00BE2FF0">
      <w:pPr>
        <w:spacing w:after="240"/>
        <w:ind w:left="1440" w:hanging="720"/>
        <w:rPr>
          <w:szCs w:val="20"/>
        </w:rPr>
      </w:pPr>
      <w:r w:rsidRPr="00BE2FF0">
        <w:rPr>
          <w:szCs w:val="20"/>
        </w:rPr>
        <w:t>(j)</w:t>
      </w:r>
      <w:r w:rsidRPr="00BE2FF0">
        <w:rPr>
          <w:szCs w:val="20"/>
        </w:rPr>
        <w:tab/>
        <w:t>Section 4.6.4.1.5, ERCOT Contingency Reserve Service Payment;</w:t>
      </w:r>
    </w:p>
    <w:p w14:paraId="3EF304BD" w14:textId="641131A1" w:rsidR="00BE2FF0" w:rsidRPr="00BE2FF0" w:rsidDel="00CE563A" w:rsidRDefault="00BE2FF0" w:rsidP="00CE563A">
      <w:pPr>
        <w:spacing w:after="240"/>
        <w:ind w:left="1440" w:hanging="720"/>
        <w:rPr>
          <w:del w:id="2065" w:author="ERCOT" w:date="2024-02-19T13:54:00Z"/>
          <w:szCs w:val="20"/>
        </w:rPr>
      </w:pPr>
      <w:ins w:id="2066" w:author="ERCOT" w:date="2024-02-19T13:53:00Z">
        <w:r w:rsidRPr="00BE2FF0">
          <w:rPr>
            <w:szCs w:val="20"/>
          </w:rPr>
          <w:t>(</w:t>
        </w:r>
        <w:r>
          <w:rPr>
            <w:szCs w:val="20"/>
          </w:rPr>
          <w:t>k</w:t>
        </w:r>
        <w:r w:rsidRPr="00BE2FF0">
          <w:rPr>
            <w:szCs w:val="20"/>
          </w:rPr>
          <w:t>)</w:t>
        </w:r>
        <w:r w:rsidRPr="00BE2FF0">
          <w:rPr>
            <w:szCs w:val="20"/>
          </w:rPr>
          <w:tab/>
          <w:t>Section 4.6.4.1.</w:t>
        </w:r>
        <w:r>
          <w:rPr>
            <w:szCs w:val="20"/>
          </w:rPr>
          <w:t>6</w:t>
        </w:r>
        <w:r w:rsidRPr="00BE2FF0">
          <w:rPr>
            <w:szCs w:val="20"/>
          </w:rPr>
          <w:t xml:space="preserve">, </w:t>
        </w:r>
      </w:ins>
      <w:ins w:id="2067" w:author="ERCOT" w:date="2024-02-19T13:54:00Z">
        <w:r>
          <w:rPr>
            <w:szCs w:val="20"/>
          </w:rPr>
          <w:t>Dispatchable Reliability</w:t>
        </w:r>
      </w:ins>
      <w:ins w:id="2068" w:author="ERCOT" w:date="2024-02-19T13:53:00Z">
        <w:r w:rsidRPr="00BE2FF0">
          <w:rPr>
            <w:szCs w:val="20"/>
          </w:rPr>
          <w:t xml:space="preserve"> Reserve Service Payment;</w:t>
        </w:r>
      </w:ins>
    </w:p>
    <w:p w14:paraId="33C96FE9" w14:textId="139F937A" w:rsidR="00BE2FF0" w:rsidRPr="00BE2FF0" w:rsidRDefault="00BE2FF0" w:rsidP="00BE2FF0">
      <w:pPr>
        <w:spacing w:after="240"/>
        <w:ind w:left="1440" w:hanging="720"/>
        <w:rPr>
          <w:szCs w:val="20"/>
        </w:rPr>
      </w:pPr>
      <w:r w:rsidRPr="00BE2FF0">
        <w:rPr>
          <w:szCs w:val="20"/>
        </w:rPr>
        <w:t>(</w:t>
      </w:r>
      <w:ins w:id="2069" w:author="ERCOT" w:date="2024-02-19T13:55:00Z">
        <w:r w:rsidR="00CE563A">
          <w:rPr>
            <w:szCs w:val="20"/>
          </w:rPr>
          <w:t>l</w:t>
        </w:r>
      </w:ins>
      <w:del w:id="2070" w:author="ERCOT" w:date="2024-02-19T13:54:00Z">
        <w:r w:rsidRPr="00BE2FF0" w:rsidDel="00CE563A">
          <w:rPr>
            <w:szCs w:val="20"/>
          </w:rPr>
          <w:delText>k</w:delText>
        </w:r>
      </w:del>
      <w:r w:rsidRPr="00BE2FF0">
        <w:rPr>
          <w:szCs w:val="20"/>
        </w:rPr>
        <w:t>)</w:t>
      </w:r>
      <w:r w:rsidRPr="00BE2FF0">
        <w:rPr>
          <w:szCs w:val="20"/>
        </w:rPr>
        <w:tab/>
        <w:t>Section 4.6.4.2.1, Regulation Up Service Charge;</w:t>
      </w:r>
    </w:p>
    <w:p w14:paraId="51D711CA" w14:textId="14EBADF4" w:rsidR="00BE2FF0" w:rsidRPr="00BE2FF0" w:rsidRDefault="00BE2FF0" w:rsidP="00BE2FF0">
      <w:pPr>
        <w:spacing w:after="240"/>
        <w:ind w:left="1440" w:hanging="720"/>
        <w:rPr>
          <w:szCs w:val="20"/>
        </w:rPr>
      </w:pPr>
      <w:r w:rsidRPr="00BE2FF0">
        <w:rPr>
          <w:szCs w:val="20"/>
        </w:rPr>
        <w:t>(</w:t>
      </w:r>
      <w:ins w:id="2071" w:author="ERCOT" w:date="2024-02-19T13:55:00Z">
        <w:r w:rsidR="00CE563A">
          <w:rPr>
            <w:szCs w:val="20"/>
          </w:rPr>
          <w:t>m</w:t>
        </w:r>
      </w:ins>
      <w:del w:id="2072" w:author="ERCOT" w:date="2024-02-19T13:55:00Z">
        <w:r w:rsidRPr="00BE2FF0" w:rsidDel="00CE563A">
          <w:rPr>
            <w:szCs w:val="20"/>
          </w:rPr>
          <w:delText>l</w:delText>
        </w:r>
      </w:del>
      <w:r w:rsidRPr="00BE2FF0">
        <w:rPr>
          <w:szCs w:val="20"/>
        </w:rPr>
        <w:t>)</w:t>
      </w:r>
      <w:r w:rsidRPr="00BE2FF0">
        <w:rPr>
          <w:szCs w:val="20"/>
        </w:rPr>
        <w:tab/>
        <w:t xml:space="preserve">Section 4.6.4.2.2, </w:t>
      </w:r>
      <w:hyperlink w:anchor="_Toc109527549" w:history="1">
        <w:r w:rsidRPr="00BE2FF0">
          <w:rPr>
            <w:szCs w:val="20"/>
          </w:rPr>
          <w:t>Regulation Down Service Charge</w:t>
        </w:r>
      </w:hyperlink>
      <w:r w:rsidRPr="00BE2FF0">
        <w:rPr>
          <w:szCs w:val="20"/>
        </w:rPr>
        <w:t>;</w:t>
      </w:r>
    </w:p>
    <w:p w14:paraId="42D24B8C" w14:textId="6DEABDDE" w:rsidR="00BE2FF0" w:rsidRPr="00BE2FF0" w:rsidRDefault="00BE2FF0" w:rsidP="00BE2FF0">
      <w:pPr>
        <w:spacing w:after="240"/>
        <w:ind w:left="1440" w:hanging="720"/>
        <w:rPr>
          <w:szCs w:val="20"/>
        </w:rPr>
      </w:pPr>
      <w:r w:rsidRPr="00BE2FF0">
        <w:rPr>
          <w:szCs w:val="20"/>
          <w:lang w:val="pt-BR"/>
        </w:rPr>
        <w:t>(</w:t>
      </w:r>
      <w:ins w:id="2073" w:author="ERCOT" w:date="2024-02-19T13:55:00Z">
        <w:r w:rsidR="00CE563A">
          <w:rPr>
            <w:szCs w:val="20"/>
            <w:lang w:val="pt-BR"/>
          </w:rPr>
          <w:t>n</w:t>
        </w:r>
      </w:ins>
      <w:del w:id="2074" w:author="ERCOT" w:date="2024-02-19T13:55:00Z">
        <w:r w:rsidRPr="00BE2FF0" w:rsidDel="00CE563A">
          <w:rPr>
            <w:szCs w:val="20"/>
            <w:lang w:val="pt-BR"/>
          </w:rPr>
          <w:delText>m</w:delText>
        </w:r>
      </w:del>
      <w:r w:rsidRPr="00BE2FF0">
        <w:rPr>
          <w:szCs w:val="20"/>
          <w:lang w:val="pt-BR"/>
        </w:rPr>
        <w:t>)</w:t>
      </w:r>
      <w:r w:rsidRPr="00BE2FF0">
        <w:rPr>
          <w:szCs w:val="20"/>
          <w:lang w:val="pt-BR"/>
        </w:rPr>
        <w:tab/>
      </w:r>
      <w:r w:rsidRPr="00BE2FF0">
        <w:rPr>
          <w:szCs w:val="20"/>
        </w:rPr>
        <w:t xml:space="preserve">Section 4.6.4.2.3, </w:t>
      </w:r>
      <w:r w:rsidRPr="00BE2FF0">
        <w:rPr>
          <w:szCs w:val="20"/>
          <w:lang w:val="pt-BR"/>
        </w:rPr>
        <w:t>Responsive Reserve Charge;</w:t>
      </w:r>
    </w:p>
    <w:p w14:paraId="18A9198C" w14:textId="30CD1BBF" w:rsidR="00BE2FF0" w:rsidRPr="00BE2FF0" w:rsidRDefault="00BE2FF0" w:rsidP="00BE2FF0">
      <w:pPr>
        <w:spacing w:after="240"/>
        <w:ind w:left="1440" w:hanging="720"/>
        <w:rPr>
          <w:szCs w:val="20"/>
        </w:rPr>
      </w:pPr>
      <w:r w:rsidRPr="00BE2FF0">
        <w:rPr>
          <w:szCs w:val="20"/>
        </w:rPr>
        <w:t>(</w:t>
      </w:r>
      <w:ins w:id="2075" w:author="ERCOT" w:date="2024-02-19T13:55:00Z">
        <w:r w:rsidR="00CE563A">
          <w:rPr>
            <w:szCs w:val="20"/>
          </w:rPr>
          <w:t>o</w:t>
        </w:r>
      </w:ins>
      <w:del w:id="2076" w:author="ERCOT" w:date="2024-02-19T13:55:00Z">
        <w:r w:rsidRPr="00BE2FF0" w:rsidDel="00CE563A">
          <w:rPr>
            <w:szCs w:val="20"/>
          </w:rPr>
          <w:delText>n</w:delText>
        </w:r>
      </w:del>
      <w:r w:rsidRPr="00BE2FF0">
        <w:rPr>
          <w:szCs w:val="20"/>
        </w:rPr>
        <w:t>)</w:t>
      </w:r>
      <w:r w:rsidRPr="00BE2FF0">
        <w:rPr>
          <w:szCs w:val="20"/>
        </w:rPr>
        <w:tab/>
        <w:t>Section 4.6.4.2.4, Non-Spinning Reserve Service Charge;</w:t>
      </w:r>
    </w:p>
    <w:p w14:paraId="2A45C19D" w14:textId="5A5997DF" w:rsidR="00BE2FF0" w:rsidRDefault="00BE2FF0" w:rsidP="00BE2FF0">
      <w:pPr>
        <w:spacing w:after="240"/>
        <w:ind w:left="1440" w:hanging="720"/>
        <w:rPr>
          <w:ins w:id="2077" w:author="ERCOT" w:date="2024-02-19T13:55:00Z"/>
          <w:szCs w:val="20"/>
        </w:rPr>
      </w:pPr>
      <w:r w:rsidRPr="00BE2FF0">
        <w:rPr>
          <w:szCs w:val="20"/>
        </w:rPr>
        <w:t>(</w:t>
      </w:r>
      <w:ins w:id="2078" w:author="ERCOT" w:date="2024-02-19T13:55:00Z">
        <w:r w:rsidR="00CE563A">
          <w:rPr>
            <w:szCs w:val="20"/>
          </w:rPr>
          <w:t>p</w:t>
        </w:r>
      </w:ins>
      <w:del w:id="2079" w:author="ERCOT" w:date="2024-02-19T13:55:00Z">
        <w:r w:rsidRPr="00BE2FF0" w:rsidDel="00CE563A">
          <w:rPr>
            <w:szCs w:val="20"/>
          </w:rPr>
          <w:delText>o</w:delText>
        </w:r>
      </w:del>
      <w:r w:rsidRPr="00BE2FF0">
        <w:rPr>
          <w:szCs w:val="20"/>
        </w:rPr>
        <w:t>)</w:t>
      </w:r>
      <w:r w:rsidRPr="00BE2FF0">
        <w:rPr>
          <w:szCs w:val="20"/>
        </w:rPr>
        <w:tab/>
        <w:t>Section 4.6.4.2.5, ERCOT Contingency Reserve Service Charge;</w:t>
      </w:r>
    </w:p>
    <w:p w14:paraId="4AFF46C0" w14:textId="57E7DC6A" w:rsidR="00CE563A" w:rsidDel="00623293" w:rsidRDefault="00CE563A" w:rsidP="00BE2FF0">
      <w:pPr>
        <w:spacing w:after="240"/>
        <w:ind w:left="1440" w:hanging="720"/>
        <w:rPr>
          <w:del w:id="2080" w:author="ERCOT" w:date="2024-02-19T13:55:00Z"/>
          <w:szCs w:val="20"/>
        </w:rPr>
      </w:pPr>
      <w:ins w:id="2081" w:author="ERCOT" w:date="2024-02-19T13:55:00Z">
        <w:r w:rsidRPr="00BE2FF0">
          <w:rPr>
            <w:szCs w:val="20"/>
          </w:rPr>
          <w:t>(</w:t>
        </w:r>
        <w:r>
          <w:rPr>
            <w:szCs w:val="20"/>
          </w:rPr>
          <w:t>q</w:t>
        </w:r>
        <w:r w:rsidRPr="00BE2FF0">
          <w:rPr>
            <w:szCs w:val="20"/>
          </w:rPr>
          <w:t>)</w:t>
        </w:r>
        <w:r w:rsidRPr="00BE2FF0">
          <w:rPr>
            <w:szCs w:val="20"/>
          </w:rPr>
          <w:tab/>
          <w:t>Section 4.6.4.2.</w:t>
        </w:r>
        <w:r>
          <w:rPr>
            <w:szCs w:val="20"/>
          </w:rPr>
          <w:t>6</w:t>
        </w:r>
        <w:r w:rsidRPr="00BE2FF0">
          <w:rPr>
            <w:szCs w:val="20"/>
          </w:rPr>
          <w:t xml:space="preserve">, </w:t>
        </w:r>
        <w:r>
          <w:rPr>
            <w:szCs w:val="20"/>
          </w:rPr>
          <w:t>Dispatchable Reliability</w:t>
        </w:r>
        <w:r w:rsidRPr="00BE2FF0">
          <w:rPr>
            <w:szCs w:val="20"/>
          </w:rPr>
          <w:t xml:space="preserve"> Reserve Service Charge;</w:t>
        </w:r>
      </w:ins>
    </w:p>
    <w:p w14:paraId="51216EE3" w14:textId="3F1C811C" w:rsidR="00BE2FF0" w:rsidRPr="00BE2FF0" w:rsidRDefault="00BE2FF0" w:rsidP="00BE2FF0">
      <w:pPr>
        <w:spacing w:after="240"/>
        <w:ind w:left="1440" w:hanging="720"/>
        <w:rPr>
          <w:szCs w:val="20"/>
        </w:rPr>
      </w:pPr>
      <w:r w:rsidRPr="00BE2FF0">
        <w:rPr>
          <w:szCs w:val="20"/>
        </w:rPr>
        <w:t>(</w:t>
      </w:r>
      <w:ins w:id="2082" w:author="ERCOT" w:date="2024-02-19T13:55:00Z">
        <w:r w:rsidR="00CE563A">
          <w:rPr>
            <w:szCs w:val="20"/>
          </w:rPr>
          <w:t>r</w:t>
        </w:r>
      </w:ins>
      <w:del w:id="2083" w:author="ERCOT" w:date="2024-02-19T13:55:00Z">
        <w:r w:rsidRPr="00BE2FF0" w:rsidDel="00CE563A">
          <w:rPr>
            <w:szCs w:val="20"/>
          </w:rPr>
          <w:delText>p</w:delText>
        </w:r>
      </w:del>
      <w:r w:rsidRPr="00BE2FF0">
        <w:rPr>
          <w:szCs w:val="20"/>
        </w:rPr>
        <w:t>)</w:t>
      </w:r>
      <w:r w:rsidRPr="00BE2FF0">
        <w:rPr>
          <w:szCs w:val="20"/>
        </w:rPr>
        <w:tab/>
        <w:t>Section 7.9.1.1, Payments and Charges for PTP Obligations Settled in DAM;</w:t>
      </w:r>
    </w:p>
    <w:p w14:paraId="0AA7E5EA" w14:textId="57095689" w:rsidR="00BE2FF0" w:rsidRPr="00BE2FF0" w:rsidRDefault="338DCCB3" w:rsidP="00BE2FF0">
      <w:pPr>
        <w:spacing w:after="240"/>
        <w:ind w:left="1440" w:hanging="720"/>
      </w:pPr>
      <w:r>
        <w:t>(</w:t>
      </w:r>
      <w:ins w:id="2084" w:author="ERCOT" w:date="2024-02-19T13:55:00Z">
        <w:r w:rsidR="6AE8AEB0">
          <w:t>s</w:t>
        </w:r>
      </w:ins>
      <w:del w:id="2085" w:author="ERCOT" w:date="2024-02-19T13:55:00Z">
        <w:r w:rsidR="00BE2FF0" w:rsidDel="338DCCB3">
          <w:delText>q</w:delText>
        </w:r>
      </w:del>
      <w:r>
        <w:t>)</w:t>
      </w:r>
      <w:r w:rsidR="00BE2FF0">
        <w:tab/>
      </w:r>
      <w:r>
        <w:t>Section 7.9.1.2, Payments for PTP Options Settled in DAM;</w:t>
      </w:r>
    </w:p>
    <w:p w14:paraId="662C079D" w14:textId="2CD4B6F6" w:rsidR="00BE2FF0" w:rsidRPr="00BE2FF0" w:rsidRDefault="00BE2FF0" w:rsidP="00BE2FF0">
      <w:pPr>
        <w:spacing w:after="240"/>
        <w:ind w:left="1440" w:hanging="720"/>
        <w:rPr>
          <w:szCs w:val="20"/>
        </w:rPr>
      </w:pPr>
      <w:r w:rsidRPr="00BE2FF0">
        <w:rPr>
          <w:szCs w:val="20"/>
        </w:rPr>
        <w:t>(</w:t>
      </w:r>
      <w:ins w:id="2086" w:author="ERCOT" w:date="2024-02-19T13:55:00Z">
        <w:r w:rsidR="00CE563A">
          <w:rPr>
            <w:szCs w:val="20"/>
          </w:rPr>
          <w:t>t</w:t>
        </w:r>
      </w:ins>
      <w:del w:id="2087" w:author="ERCOT" w:date="2024-02-19T13:55:00Z">
        <w:r w:rsidRPr="00BE2FF0" w:rsidDel="00CE563A">
          <w:rPr>
            <w:szCs w:val="20"/>
          </w:rPr>
          <w:delText>r</w:delText>
        </w:r>
      </w:del>
      <w:r w:rsidRPr="00BE2FF0">
        <w:rPr>
          <w:szCs w:val="20"/>
        </w:rPr>
        <w:t>)</w:t>
      </w:r>
      <w:r w:rsidRPr="00BE2FF0">
        <w:rPr>
          <w:szCs w:val="20"/>
        </w:rPr>
        <w:tab/>
        <w:t>Section 7.9.1.4, Payments for FGRs Settled in DAM;</w:t>
      </w:r>
    </w:p>
    <w:p w14:paraId="422D086C" w14:textId="1A95BEA5" w:rsidR="00BE2FF0" w:rsidRPr="00BE2FF0" w:rsidRDefault="00BE2FF0" w:rsidP="00BE2FF0">
      <w:pPr>
        <w:spacing w:after="240"/>
        <w:ind w:left="1440" w:hanging="720"/>
        <w:rPr>
          <w:szCs w:val="20"/>
        </w:rPr>
      </w:pPr>
      <w:r w:rsidRPr="00BE2FF0">
        <w:rPr>
          <w:szCs w:val="20"/>
        </w:rPr>
        <w:t>(</w:t>
      </w:r>
      <w:ins w:id="2088" w:author="ERCOT" w:date="2024-02-19T13:55:00Z">
        <w:r w:rsidR="00CE563A">
          <w:rPr>
            <w:szCs w:val="20"/>
          </w:rPr>
          <w:t>u</w:t>
        </w:r>
      </w:ins>
      <w:del w:id="2089" w:author="ERCOT" w:date="2024-02-19T13:55:00Z">
        <w:r w:rsidRPr="00BE2FF0" w:rsidDel="00CE563A">
          <w:rPr>
            <w:szCs w:val="20"/>
          </w:rPr>
          <w:delText>s</w:delText>
        </w:r>
      </w:del>
      <w:r w:rsidRPr="00BE2FF0">
        <w:rPr>
          <w:szCs w:val="20"/>
        </w:rPr>
        <w:t>)</w:t>
      </w:r>
      <w:r w:rsidRPr="00BE2FF0">
        <w:rPr>
          <w:szCs w:val="20"/>
        </w:rPr>
        <w:tab/>
        <w:t>Section 7.9.1.5, Payments and Charges for PTP Obligations with Refund Settled in DAM;</w:t>
      </w:r>
    </w:p>
    <w:p w14:paraId="54A8F0C6" w14:textId="55BA6AD6" w:rsidR="00BE2FF0" w:rsidRPr="00BE2FF0" w:rsidRDefault="00BE2FF0" w:rsidP="00BE2FF0">
      <w:pPr>
        <w:spacing w:after="240"/>
        <w:ind w:left="1440" w:hanging="720"/>
        <w:rPr>
          <w:szCs w:val="20"/>
        </w:rPr>
      </w:pPr>
      <w:r w:rsidRPr="00BE2FF0">
        <w:rPr>
          <w:szCs w:val="20"/>
        </w:rPr>
        <w:t>(</w:t>
      </w:r>
      <w:ins w:id="2090" w:author="ERCOT" w:date="2024-02-19T13:55:00Z">
        <w:r w:rsidR="00CE563A">
          <w:rPr>
            <w:szCs w:val="20"/>
          </w:rPr>
          <w:t>v</w:t>
        </w:r>
      </w:ins>
      <w:del w:id="2091" w:author="ERCOT" w:date="2024-02-19T13:55:00Z">
        <w:r w:rsidRPr="00BE2FF0" w:rsidDel="00CE563A">
          <w:rPr>
            <w:szCs w:val="20"/>
          </w:rPr>
          <w:delText>t</w:delText>
        </w:r>
      </w:del>
      <w:r w:rsidRPr="00BE2FF0">
        <w:rPr>
          <w:szCs w:val="20"/>
        </w:rPr>
        <w:t>)</w:t>
      </w:r>
      <w:r w:rsidRPr="00BE2FF0">
        <w:rPr>
          <w:szCs w:val="20"/>
        </w:rPr>
        <w:tab/>
        <w:t>Section 7.9.1.6, Payments for PTP Options with Refund Settled in DAM; and</w:t>
      </w:r>
    </w:p>
    <w:p w14:paraId="7029B817" w14:textId="11AF69C0" w:rsidR="00BE2FF0" w:rsidRPr="00BE2FF0" w:rsidRDefault="00BE2FF0" w:rsidP="00BE2FF0">
      <w:pPr>
        <w:spacing w:after="240"/>
        <w:ind w:left="1440" w:hanging="720"/>
        <w:rPr>
          <w:szCs w:val="20"/>
        </w:rPr>
      </w:pPr>
      <w:r w:rsidRPr="00BE2FF0">
        <w:rPr>
          <w:szCs w:val="20"/>
        </w:rPr>
        <w:lastRenderedPageBreak/>
        <w:t>(</w:t>
      </w:r>
      <w:ins w:id="2092" w:author="ERCOT" w:date="2024-02-19T13:55:00Z">
        <w:r w:rsidR="00CE563A">
          <w:rPr>
            <w:szCs w:val="20"/>
          </w:rPr>
          <w:t>w</w:t>
        </w:r>
      </w:ins>
      <w:del w:id="2093" w:author="ERCOT" w:date="2024-02-19T13:55:00Z">
        <w:r w:rsidRPr="00BE2FF0" w:rsidDel="00CE563A">
          <w:rPr>
            <w:szCs w:val="20"/>
          </w:rPr>
          <w:delText>u</w:delText>
        </w:r>
      </w:del>
      <w:r w:rsidRPr="00BE2FF0">
        <w:rPr>
          <w:szCs w:val="20"/>
        </w:rPr>
        <w:t>)</w:t>
      </w:r>
      <w:r w:rsidRPr="00BE2FF0">
        <w:rPr>
          <w:szCs w:val="20"/>
        </w:rPr>
        <w:tab/>
        <w:t>Paragraph (2) of Section 7.9.3.3, Shortfall Charges to CRR Owners.</w:t>
      </w:r>
    </w:p>
    <w:p w14:paraId="18C0CB6E" w14:textId="77777777" w:rsidR="00462DE1" w:rsidRPr="00A26DE0" w:rsidRDefault="00462DE1" w:rsidP="00462DE1">
      <w:pPr>
        <w:pStyle w:val="H3"/>
        <w:rPr>
          <w:b w:val="0"/>
          <w:i w:val="0"/>
        </w:rPr>
      </w:pPr>
      <w:bookmarkStart w:id="2094" w:name="_Toc9590849"/>
      <w:bookmarkStart w:id="2095" w:name="_Toc80175310"/>
      <w:commentRangeStart w:id="2096"/>
      <w:r w:rsidRPr="00A26DE0">
        <w:t>9.14.10</w:t>
      </w:r>
      <w:commentRangeEnd w:id="2096"/>
      <w:r w:rsidR="009C0EAE">
        <w:rPr>
          <w:rStyle w:val="CommentReference"/>
          <w:b w:val="0"/>
          <w:bCs w:val="0"/>
          <w:i w:val="0"/>
        </w:rPr>
        <w:commentReference w:id="2096"/>
      </w:r>
      <w:r w:rsidRPr="00A26DE0">
        <w:tab/>
      </w:r>
      <w:bookmarkEnd w:id="2094"/>
      <w:r w:rsidRPr="00A26DE0">
        <w:t>Settlement for Market Participants Impacted by Omitted Procedures or Manual Actions to Resolve the DAM</w:t>
      </w:r>
      <w:bookmarkEnd w:id="2095"/>
      <w:r w:rsidRPr="00A26DE0">
        <w:t xml:space="preserve"> </w:t>
      </w:r>
    </w:p>
    <w:p w14:paraId="56D4EEF4" w14:textId="77777777" w:rsidR="00462DE1" w:rsidRPr="00A26DE0" w:rsidRDefault="00462DE1" w:rsidP="00462DE1">
      <w:pPr>
        <w:spacing w:after="240"/>
        <w:ind w:left="720" w:hanging="720"/>
        <w:rPr>
          <w:iCs/>
        </w:rPr>
      </w:pPr>
      <w:r w:rsidRPr="00A26DE0">
        <w:rPr>
          <w:iCs/>
        </w:rPr>
        <w:t>(1)</w:t>
      </w:r>
      <w:r w:rsidRPr="00A26DE0">
        <w:rPr>
          <w:iCs/>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41DFD803" w14:textId="77777777" w:rsidR="00462DE1" w:rsidRDefault="00462DE1" w:rsidP="00462DE1">
      <w:pPr>
        <w:spacing w:after="240"/>
        <w:ind w:left="1440" w:hanging="720"/>
        <w:rPr>
          <w:szCs w:val="20"/>
        </w:rPr>
      </w:pPr>
      <w:r w:rsidRPr="00A26DE0">
        <w:t>(a)</w:t>
      </w:r>
      <w:r w:rsidRPr="00A26DE0">
        <w:tab/>
        <w:t xml:space="preserve">No resettlement of the DAM will occur </w:t>
      </w:r>
      <w:proofErr w:type="gramStart"/>
      <w:r w:rsidRPr="00A26DE0">
        <w:t>as a result of</w:t>
      </w:r>
      <w:proofErr w:type="gramEnd"/>
      <w:r w:rsidRPr="00A26DE0">
        <w:t xml:space="preserve"> a Market Participant’s recovery under this Section;</w:t>
      </w:r>
    </w:p>
    <w:p w14:paraId="436ECEF8" w14:textId="77777777" w:rsidR="00462DE1" w:rsidRPr="00A26DE0" w:rsidRDefault="00462DE1" w:rsidP="00462DE1">
      <w:pPr>
        <w:spacing w:after="240"/>
        <w:ind w:left="1440" w:hanging="720"/>
      </w:pPr>
      <w:r w:rsidRPr="00A26DE0">
        <w:t>(b)</w:t>
      </w:r>
      <w:r w:rsidRPr="00A26DE0">
        <w:tab/>
        <w:t xml:space="preserve">Where a Market Participant’s submissions were not cleared in the DAM, ERCOT will establish a set of DAM Energy Bids, DAM Energy Offers, Ancillary Service Offers, and Point-to-Point </w:t>
      </w:r>
      <w:r>
        <w:t xml:space="preserve">(PTP) </w:t>
      </w:r>
      <w:r w:rsidRPr="00A26DE0">
        <w:t xml:space="preserve">bids that would have </w:t>
      </w:r>
      <w:proofErr w:type="gramStart"/>
      <w:r w:rsidRPr="00A26DE0">
        <w:t>cleared</w:t>
      </w:r>
      <w:proofErr w:type="gramEnd"/>
      <w:r w:rsidRPr="00A26DE0">
        <w:t xml:space="preserve"> given the settled prices of the DAM;</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02412" w14:paraId="634CFF6B" w14:textId="77777777" w:rsidTr="00932B41">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0D06DECE" w14:textId="77777777" w:rsidR="00932B41" w:rsidRDefault="00932B41">
            <w:pPr>
              <w:spacing w:before="120" w:after="240"/>
              <w:rPr>
                <w:b/>
                <w:i/>
                <w:iCs/>
              </w:rPr>
            </w:pPr>
            <w:r>
              <w:rPr>
                <w:b/>
                <w:i/>
                <w:iCs/>
              </w:rPr>
              <w:t>[NPRR1245:  Replace paragraph (b) above with the following upon system implementation of the Real-Time Co-Optimization (RTC) project:]</w:t>
            </w:r>
          </w:p>
          <w:p w14:paraId="5B9E4F17" w14:textId="77777777" w:rsidR="00932B41" w:rsidRDefault="00932B41">
            <w:pPr>
              <w:spacing w:after="240"/>
              <w:ind w:left="1440" w:hanging="720"/>
            </w:pPr>
            <w:r>
              <w:t>(b)</w:t>
            </w:r>
            <w:r>
              <w:tab/>
              <w:t>Where a Market Participant’s submissions were not cleared in the DAM, ERCOT will establish a set of DAM Energy Bids, DAM Energy Offers, Resource-Specific Ancillary Service Offers, Ancillary Service Only Offers, and Point-to-Point (PTP) bids that would have cleared given the settled prices of the DAM;</w:t>
            </w:r>
          </w:p>
        </w:tc>
      </w:tr>
    </w:tbl>
    <w:p w14:paraId="1BEF9273" w14:textId="77777777" w:rsidR="00932B41" w:rsidRDefault="00932B41" w:rsidP="00932B41">
      <w:pPr>
        <w:ind w:left="1440" w:hanging="720"/>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02412" w14:paraId="70004A9F" w14:textId="77777777" w:rsidTr="00932B41">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50D212CE" w14:textId="77777777" w:rsidR="00932B41" w:rsidRDefault="00932B41">
            <w:pPr>
              <w:spacing w:before="120" w:after="240"/>
              <w:rPr>
                <w:b/>
                <w:i/>
                <w:iCs/>
              </w:rPr>
            </w:pPr>
            <w:r>
              <w:rPr>
                <w:b/>
                <w:i/>
                <w:iCs/>
              </w:rPr>
              <w:t>[NPRR1188:  Replace paragraph (b) above with the following upon system implementation:]</w:t>
            </w:r>
          </w:p>
          <w:p w14:paraId="26283830" w14:textId="77777777" w:rsidR="00932B41" w:rsidRDefault="00932B41">
            <w:pPr>
              <w:spacing w:after="240"/>
              <w:ind w:left="1440" w:hanging="720"/>
            </w:pPr>
            <w:r>
              <w:t>(b)</w:t>
            </w:r>
            <w:r>
              <w:tab/>
              <w:t>Where a Market Participant’s submissions were not cleared in the DAM, ERCOT will establish a set of DAM Energy Bids, DAM Energy Offers, Ancillary Service Offers, Energy Bid Curves, and Point-to-Point (PTP) bids that would have cleared given the settled prices of the DAM;</w:t>
            </w:r>
          </w:p>
        </w:tc>
      </w:tr>
    </w:tbl>
    <w:p w14:paraId="2C674F22" w14:textId="77777777" w:rsidR="00932B41" w:rsidRDefault="00932B41" w:rsidP="00462DE1">
      <w:pPr>
        <w:spacing w:after="240"/>
        <w:ind w:left="1440" w:hanging="720"/>
      </w:pPr>
      <w:r w:rsidRPr="00A26DE0">
        <w:t xml:space="preserve"> </w:t>
      </w:r>
    </w:p>
    <w:p w14:paraId="3EFB4501" w14:textId="709F5AB2" w:rsidR="00462DE1" w:rsidRPr="00A26DE0" w:rsidRDefault="00462DE1" w:rsidP="00462DE1">
      <w:pPr>
        <w:spacing w:after="240"/>
        <w:ind w:left="1440" w:hanging="720"/>
      </w:pPr>
      <w:r w:rsidRPr="00A26DE0">
        <w:t>(c)</w:t>
      </w:r>
      <w:r w:rsidRPr="00A26DE0">
        <w:tab/>
        <w:t>Startup Costs and minimum energy costs will not be considered for recovery;</w:t>
      </w:r>
    </w:p>
    <w:p w14:paraId="48931459" w14:textId="77777777" w:rsidR="00462DE1" w:rsidRPr="00A26DE0" w:rsidRDefault="00462DE1" w:rsidP="00462DE1">
      <w:pPr>
        <w:spacing w:after="240"/>
        <w:ind w:left="1440" w:hanging="720"/>
      </w:pPr>
      <w:proofErr w:type="gramStart"/>
      <w:r w:rsidRPr="00A26DE0">
        <w:t>(d)</w:t>
      </w:r>
      <w:r w:rsidRPr="00A26DE0">
        <w:tab/>
        <w:t>For</w:t>
      </w:r>
      <w:proofErr w:type="gramEnd"/>
      <w:r w:rsidRPr="00A26DE0">
        <w:t xml:space="preserve"> linked offers of energy and Ancillary Services, the available capacity will be allocated to the offers that would have created the greatest value for the Market Participant seeking recovery;</w:t>
      </w:r>
    </w:p>
    <w:p w14:paraId="4D808421" w14:textId="77777777" w:rsidR="00462DE1" w:rsidRPr="00A26DE0" w:rsidRDefault="00462DE1" w:rsidP="00462DE1">
      <w:pPr>
        <w:spacing w:after="240"/>
        <w:ind w:left="1440" w:hanging="720"/>
      </w:pPr>
      <w:r w:rsidRPr="00A26DE0">
        <w:t>(e)</w:t>
      </w:r>
      <w:r w:rsidRPr="00A26DE0">
        <w:tab/>
        <w:t>All impacted positions will be summed based on their positive or negative value with respect to Real-Time prices;</w:t>
      </w:r>
    </w:p>
    <w:p w14:paraId="5659D21C" w14:textId="77777777" w:rsidR="00462DE1" w:rsidRPr="00A26DE0" w:rsidRDefault="00462DE1" w:rsidP="00462DE1">
      <w:pPr>
        <w:spacing w:after="240"/>
        <w:ind w:left="720" w:firstLine="720"/>
        <w:rPr>
          <w:iCs/>
        </w:rPr>
      </w:pPr>
      <w:r w:rsidRPr="00A26DE0">
        <w:rPr>
          <w:iCs/>
        </w:rPr>
        <w:lastRenderedPageBreak/>
        <w:t>Day-Ahead Energy Sales Impact</w:t>
      </w:r>
    </w:p>
    <w:p w14:paraId="4EDE5A22" w14:textId="77777777" w:rsidR="00462DE1" w:rsidRPr="00A26DE0" w:rsidRDefault="4C080F22" w:rsidP="00462DE1">
      <w:pPr>
        <w:spacing w:after="240"/>
        <w:ind w:left="720" w:firstLine="720"/>
      </w:pPr>
      <w:r w:rsidRPr="79C6FA9D">
        <w:t>DAMSQSEAMT</w:t>
      </w:r>
      <w:r w:rsidRPr="64623D66">
        <w:rPr>
          <w:i/>
          <w:iCs/>
          <w:vertAlign w:val="subscript"/>
        </w:rPr>
        <w:t xml:space="preserve"> q</w:t>
      </w:r>
      <w:r w:rsidRPr="79C6FA9D">
        <w:t xml:space="preserve"> = (-1) *  </w:t>
      </w:r>
      <w:r w:rsidR="00462DE1" w:rsidRPr="00A26DE0">
        <w:rPr>
          <w:iCs/>
          <w:position w:val="-22"/>
        </w:rPr>
        <w:object w:dxaOrig="220" w:dyaOrig="460" w14:anchorId="53913274">
          <v:shape id="_x0000_i1180" type="#_x0000_t75" style="width:15pt;height:21.6pt" o:ole="">
            <v:imagedata r:id="rId26" o:title=""/>
          </v:shape>
          <o:OLEObject Type="Embed" ProgID="Equation.3" ShapeID="_x0000_i1180" DrawAspect="Content" ObjectID="_1825175748" r:id="rId216"/>
        </w:object>
      </w:r>
      <w:r w:rsidRPr="79C6FA9D">
        <w:t xml:space="preserve"> ((DASPP </w:t>
      </w:r>
      <w:r w:rsidRPr="64623D66">
        <w:rPr>
          <w:i/>
          <w:iCs/>
          <w:vertAlign w:val="subscript"/>
        </w:rPr>
        <w:t>p</w:t>
      </w:r>
      <w:r w:rsidRPr="79C6FA9D">
        <w:t xml:space="preserve"> – RTSPP</w:t>
      </w:r>
      <w:r w:rsidRPr="64623D66">
        <w:rPr>
          <w:i/>
          <w:iCs/>
          <w:vertAlign w:val="subscript"/>
        </w:rPr>
        <w:t xml:space="preserve"> p</w:t>
      </w:r>
      <w:r w:rsidRPr="79C6FA9D">
        <w:t>) * (1/4)* DAES</w:t>
      </w:r>
      <w:r w:rsidRPr="64623D66">
        <w:rPr>
          <w:i/>
          <w:iCs/>
          <w:vertAlign w:val="subscript"/>
        </w:rPr>
        <w:t xml:space="preserve"> q,</w:t>
      </w:r>
      <w:r w:rsidRPr="79C6FA9D">
        <w:rPr>
          <w:vertAlign w:val="subscript"/>
        </w:rPr>
        <w:t xml:space="preserve"> </w:t>
      </w:r>
      <w:r w:rsidRPr="64623D66">
        <w:rPr>
          <w:i/>
          <w:iCs/>
          <w:vertAlign w:val="subscript"/>
        </w:rPr>
        <w:t>p</w:t>
      </w:r>
      <w:r w:rsidRPr="00A26DE0">
        <w:rPr>
          <w:iCs/>
        </w:rPr>
        <w:t>)</w:t>
      </w:r>
    </w:p>
    <w:p w14:paraId="43349BA6" w14:textId="77777777" w:rsidR="00462DE1" w:rsidRPr="00A26DE0" w:rsidRDefault="00462DE1" w:rsidP="00462DE1">
      <w:pPr>
        <w:spacing w:after="240"/>
        <w:ind w:left="720" w:firstLine="720"/>
        <w:rPr>
          <w:iCs/>
        </w:rPr>
      </w:pPr>
      <w:r w:rsidRPr="00A26DE0">
        <w:rPr>
          <w:iCs/>
        </w:rPr>
        <w:t>Day-Ahead Energy Purchase Impact</w:t>
      </w:r>
    </w:p>
    <w:p w14:paraId="54440C37" w14:textId="77777777" w:rsidR="00462DE1" w:rsidRPr="00A26DE0" w:rsidRDefault="4C080F22" w:rsidP="00462DE1">
      <w:pPr>
        <w:spacing w:after="240"/>
        <w:ind w:left="720" w:firstLine="720"/>
      </w:pPr>
      <w:r w:rsidRPr="79C6FA9D">
        <w:t>DAMPQSEAMT</w:t>
      </w:r>
      <w:r w:rsidRPr="64623D66">
        <w:rPr>
          <w:i/>
          <w:iCs/>
          <w:vertAlign w:val="subscript"/>
        </w:rPr>
        <w:t xml:space="preserve"> q</w:t>
      </w:r>
      <w:r w:rsidRPr="79C6FA9D">
        <w:t xml:space="preserve"> = (-1) * </w:t>
      </w:r>
      <w:r w:rsidR="00462DE1" w:rsidRPr="00A26DE0">
        <w:rPr>
          <w:iCs/>
          <w:position w:val="-22"/>
        </w:rPr>
        <w:object w:dxaOrig="220" w:dyaOrig="460" w14:anchorId="04497665">
          <v:shape id="_x0000_i1181" type="#_x0000_t75" style="width:15pt;height:21.6pt" o:ole="">
            <v:imagedata r:id="rId26" o:title=""/>
          </v:shape>
          <o:OLEObject Type="Embed" ProgID="Equation.3" ShapeID="_x0000_i1181" DrawAspect="Content" ObjectID="_1825175749" r:id="rId217"/>
        </w:object>
      </w:r>
      <w:r w:rsidRPr="79C6FA9D">
        <w:t xml:space="preserve"> ((RTSPP</w:t>
      </w:r>
      <w:r w:rsidRPr="64623D66">
        <w:rPr>
          <w:i/>
          <w:iCs/>
          <w:vertAlign w:val="subscript"/>
        </w:rPr>
        <w:t xml:space="preserve"> p</w:t>
      </w:r>
      <w:r w:rsidRPr="79C6FA9D">
        <w:t xml:space="preserve"> – DASPP </w:t>
      </w:r>
      <w:r w:rsidRPr="64623D66">
        <w:rPr>
          <w:i/>
          <w:iCs/>
          <w:vertAlign w:val="subscript"/>
        </w:rPr>
        <w:t>p</w:t>
      </w:r>
      <w:r w:rsidRPr="79C6FA9D">
        <w:t>) * (1/4)* DAEP</w:t>
      </w:r>
      <w:r w:rsidRPr="64623D66">
        <w:rPr>
          <w:i/>
          <w:iCs/>
          <w:vertAlign w:val="subscript"/>
        </w:rPr>
        <w:t xml:space="preserve"> q,</w:t>
      </w:r>
      <w:r w:rsidRPr="79C6FA9D">
        <w:rPr>
          <w:vertAlign w:val="subscript"/>
        </w:rPr>
        <w:t xml:space="preserve"> </w:t>
      </w:r>
      <w:r w:rsidRPr="64623D66">
        <w:rPr>
          <w:i/>
          <w:iCs/>
          <w:vertAlign w:val="subscript"/>
        </w:rPr>
        <w:t>p</w:t>
      </w:r>
      <w:r w:rsidRPr="00A26DE0">
        <w:rPr>
          <w:iCs/>
        </w:rPr>
        <w:t>)</w:t>
      </w:r>
    </w:p>
    <w:p w14:paraId="51957CCF" w14:textId="77777777" w:rsidR="00462DE1" w:rsidRPr="00A26DE0" w:rsidRDefault="00462DE1" w:rsidP="00462DE1">
      <w:pPr>
        <w:spacing w:after="240"/>
        <w:ind w:left="720" w:firstLine="720"/>
        <w:rPr>
          <w:iCs/>
        </w:rPr>
      </w:pPr>
      <w:r w:rsidRPr="00A26DE0">
        <w:rPr>
          <w:iCs/>
        </w:rPr>
        <w:t>Day-Ahead Ancillary Services Sales Impact</w:t>
      </w:r>
    </w:p>
    <w:p w14:paraId="6EE20170" w14:textId="77777777" w:rsidR="00462DE1" w:rsidRPr="00A26DE0" w:rsidRDefault="00462DE1" w:rsidP="00462DE1">
      <w:pPr>
        <w:spacing w:after="240"/>
        <w:ind w:left="2160" w:hanging="720"/>
      </w:pPr>
      <w:r w:rsidRPr="79C6FA9D">
        <w:t>DAMASQSEAMT</w:t>
      </w:r>
      <w:r w:rsidRPr="1A41FB75">
        <w:rPr>
          <w:i/>
          <w:iCs/>
          <w:vertAlign w:val="subscript"/>
        </w:rPr>
        <w:t xml:space="preserve"> q</w:t>
      </w:r>
      <w:r w:rsidRPr="79C6FA9D">
        <w:t xml:space="preserve"> = (-1) * </w:t>
      </w:r>
      <w:r>
        <w:rPr>
          <w:iCs/>
          <w:noProof/>
          <w:position w:val="-18"/>
        </w:rPr>
        <w:drawing>
          <wp:inline distT="0" distB="0" distL="0" distR="0" wp14:anchorId="7B963BFC" wp14:editId="4D883B71">
            <wp:extent cx="180975" cy="2762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6"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79C6FA9D">
        <w:t xml:space="preserve"> (((MCPCRU </w:t>
      </w:r>
      <w:r w:rsidRPr="1A41FB75">
        <w:rPr>
          <w:i/>
          <w:iCs/>
          <w:vertAlign w:val="subscript"/>
        </w:rPr>
        <w:t>DAM</w:t>
      </w:r>
      <w:r w:rsidRPr="79C6FA9D">
        <w:t xml:space="preserve"> – RUOPR </w:t>
      </w:r>
      <w:r w:rsidRPr="1A41FB75">
        <w:rPr>
          <w:i/>
          <w:iCs/>
          <w:vertAlign w:val="subscript"/>
        </w:rPr>
        <w:t>q, r, DAM</w:t>
      </w:r>
      <w:r w:rsidRPr="79C6FA9D">
        <w:t xml:space="preserve">) * PCRUR </w:t>
      </w:r>
      <w:r w:rsidRPr="1A41FB75">
        <w:rPr>
          <w:i/>
          <w:iCs/>
          <w:vertAlign w:val="subscript"/>
        </w:rPr>
        <w:t>q, r, DAM</w:t>
      </w:r>
      <w:r w:rsidRPr="00A26DE0">
        <w:rPr>
          <w:iCs/>
        </w:rPr>
        <w:t>)</w:t>
      </w:r>
      <w:r w:rsidRPr="00A26DE0" w:rsidDel="007B2A73">
        <w:rPr>
          <w:iCs/>
        </w:rPr>
        <w:t xml:space="preserve"> </w:t>
      </w:r>
    </w:p>
    <w:p w14:paraId="6F5E29A2" w14:textId="77777777" w:rsidR="00462DE1" w:rsidRPr="00A26DE0" w:rsidRDefault="00462DE1" w:rsidP="00462DE1">
      <w:pPr>
        <w:spacing w:after="240"/>
        <w:ind w:left="2160"/>
        <w:rPr>
          <w:i/>
          <w:iCs/>
          <w:vertAlign w:val="subscript"/>
        </w:rPr>
      </w:pPr>
      <w:r w:rsidRPr="00A26DE0">
        <w:rPr>
          <w:iCs/>
        </w:rPr>
        <w:t xml:space="preserve">+ ((MCPCRD </w:t>
      </w:r>
      <w:r w:rsidRPr="00A26DE0">
        <w:rPr>
          <w:i/>
          <w:iCs/>
          <w:vertAlign w:val="subscript"/>
        </w:rPr>
        <w:t>DAM</w:t>
      </w:r>
      <w:r w:rsidRPr="00A26DE0">
        <w:rPr>
          <w:iCs/>
        </w:rPr>
        <w:t xml:space="preserve"> – RDOPR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PCRDR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p>
    <w:p w14:paraId="0A70271D" w14:textId="77777777" w:rsidR="00462DE1" w:rsidRPr="00A26DE0" w:rsidRDefault="00462DE1" w:rsidP="00462DE1">
      <w:pPr>
        <w:spacing w:after="240"/>
        <w:ind w:left="2160"/>
        <w:rPr>
          <w:iCs/>
        </w:rPr>
      </w:pPr>
      <w:r w:rsidRPr="00A26DE0">
        <w:rPr>
          <w:iCs/>
        </w:rPr>
        <w:t xml:space="preserve">+ ((MCPCRR </w:t>
      </w:r>
      <w:r w:rsidRPr="00A26DE0">
        <w:rPr>
          <w:i/>
          <w:iCs/>
          <w:vertAlign w:val="subscript"/>
        </w:rPr>
        <w:t>DAM</w:t>
      </w:r>
      <w:r w:rsidRPr="00A26DE0">
        <w:rPr>
          <w:iCs/>
        </w:rPr>
        <w:t xml:space="preserve"> – RROPR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PCRRR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r w:rsidRPr="00A26DE0" w:rsidDel="007B2A73">
        <w:rPr>
          <w:iCs/>
        </w:rPr>
        <w:t xml:space="preserve"> </w:t>
      </w:r>
      <w:r w:rsidRPr="00A26DE0">
        <w:rPr>
          <w:iCs/>
        </w:rPr>
        <w:t xml:space="preserve"> </w:t>
      </w:r>
    </w:p>
    <w:p w14:paraId="0B992F5F" w14:textId="77777777" w:rsidR="00462DE1" w:rsidRPr="00A26DE0" w:rsidRDefault="00462DE1" w:rsidP="00462DE1">
      <w:pPr>
        <w:spacing w:after="240"/>
        <w:ind w:left="2160"/>
        <w:rPr>
          <w:iCs/>
        </w:rPr>
      </w:pPr>
      <w:r w:rsidRPr="00A26DE0">
        <w:rPr>
          <w:iCs/>
        </w:rPr>
        <w:t xml:space="preserve">+ ((MCPCECR </w:t>
      </w:r>
      <w:r w:rsidRPr="00A26DE0">
        <w:rPr>
          <w:i/>
          <w:iCs/>
          <w:vertAlign w:val="subscript"/>
        </w:rPr>
        <w:t>DAM</w:t>
      </w:r>
      <w:r w:rsidRPr="00A26DE0">
        <w:rPr>
          <w:iCs/>
        </w:rPr>
        <w:t xml:space="preserve"> – ECRSOPR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PCECRR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p>
    <w:p w14:paraId="0EBB0CF5" w14:textId="77777777" w:rsidR="00462DE1" w:rsidRDefault="00462DE1" w:rsidP="00462DE1">
      <w:pPr>
        <w:spacing w:after="240"/>
        <w:ind w:left="2160"/>
        <w:rPr>
          <w:iCs/>
        </w:rPr>
      </w:pPr>
      <w:r w:rsidRPr="00A26DE0">
        <w:rPr>
          <w:iCs/>
        </w:rPr>
        <w:t xml:space="preserve">+ ((MCPCNS </w:t>
      </w:r>
      <w:r w:rsidRPr="00A26DE0">
        <w:rPr>
          <w:i/>
          <w:iCs/>
          <w:vertAlign w:val="subscript"/>
        </w:rPr>
        <w:t>DAM</w:t>
      </w:r>
      <w:r w:rsidRPr="00A26DE0">
        <w:rPr>
          <w:iCs/>
        </w:rPr>
        <w:t xml:space="preserve"> – NSOPR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 xml:space="preserve">) * PCNSR </w:t>
      </w:r>
      <w:r w:rsidRPr="00A26DE0">
        <w:rPr>
          <w:i/>
          <w:iCs/>
          <w:vertAlign w:val="subscript"/>
        </w:rPr>
        <w:t>q,</w:t>
      </w:r>
      <w:r>
        <w:rPr>
          <w:i/>
          <w:iCs/>
          <w:vertAlign w:val="subscript"/>
        </w:rPr>
        <w:t xml:space="preserve"> </w:t>
      </w:r>
      <w:r w:rsidRPr="00A26DE0">
        <w:rPr>
          <w:i/>
          <w:iCs/>
          <w:vertAlign w:val="subscript"/>
        </w:rPr>
        <w:t>r,</w:t>
      </w:r>
      <w:r>
        <w:rPr>
          <w:i/>
          <w:iCs/>
          <w:vertAlign w:val="subscript"/>
        </w:rPr>
        <w:t xml:space="preserve"> </w:t>
      </w:r>
      <w:r w:rsidRPr="00A26DE0">
        <w:rPr>
          <w:i/>
          <w:iCs/>
          <w:vertAlign w:val="subscript"/>
        </w:rPr>
        <w:t>DAM</w:t>
      </w:r>
      <w:r w:rsidRPr="00A26DE0">
        <w:rPr>
          <w:iCs/>
        </w:rPr>
        <w:t>))</w:t>
      </w:r>
    </w:p>
    <w:p w14:paraId="38ECC462" w14:textId="77777777" w:rsidR="00462DE1" w:rsidRPr="00A26DE0" w:rsidRDefault="00462DE1" w:rsidP="00462DE1">
      <w:pPr>
        <w:spacing w:after="240"/>
        <w:ind w:left="1440"/>
        <w:rPr>
          <w:iCs/>
        </w:rPr>
      </w:pPr>
      <w:r w:rsidRPr="00A26DE0">
        <w:rPr>
          <w:iCs/>
        </w:rPr>
        <w:t>Day-Ahead Point-to-Point Obligation Impact</w:t>
      </w:r>
    </w:p>
    <w:p w14:paraId="6E36B1F9" w14:textId="77777777" w:rsidR="00462DE1" w:rsidRPr="00A26DE0" w:rsidRDefault="4C080F22" w:rsidP="79C6FA9D">
      <w:pPr>
        <w:spacing w:after="240"/>
        <w:ind w:left="1440"/>
        <w:rPr>
          <w:vertAlign w:val="subscript"/>
        </w:rPr>
      </w:pPr>
      <w:r w:rsidRPr="79C6FA9D">
        <w:t>DAMRTPTPQSEAMT</w:t>
      </w:r>
      <w:r w:rsidRPr="64623D66">
        <w:rPr>
          <w:i/>
          <w:iCs/>
          <w:vertAlign w:val="subscript"/>
        </w:rPr>
        <w:t xml:space="preserve"> q</w:t>
      </w:r>
      <w:r w:rsidRPr="79C6FA9D">
        <w:t xml:space="preserve"> = (-1) *  </w:t>
      </w:r>
      <w:r w:rsidR="00462DE1" w:rsidRPr="00A26DE0">
        <w:rPr>
          <w:iCs/>
          <w:position w:val="-22"/>
        </w:rPr>
        <w:object w:dxaOrig="220" w:dyaOrig="460" w14:anchorId="114FA389">
          <v:shape id="_x0000_i1182" type="#_x0000_t75" style="width:15pt;height:21.6pt" o:ole="">
            <v:imagedata r:id="rId218" o:title=""/>
          </v:shape>
          <o:OLEObject Type="Embed" ProgID="Equation.3" ShapeID="_x0000_i1182" DrawAspect="Content" ObjectID="_1825175750" r:id="rId219"/>
        </w:object>
      </w:r>
      <w:r w:rsidR="00462DE1" w:rsidRPr="00A26DE0">
        <w:rPr>
          <w:iCs/>
          <w:position w:val="-20"/>
        </w:rPr>
        <w:object w:dxaOrig="220" w:dyaOrig="440" w14:anchorId="37418401">
          <v:shape id="_x0000_i1183" type="#_x0000_t75" style="width:15pt;height:21.6pt" o:ole="">
            <v:imagedata r:id="rId220" o:title=""/>
          </v:shape>
          <o:OLEObject Type="Embed" ProgID="Equation.3" ShapeID="_x0000_i1183" DrawAspect="Content" ObjectID="_1825175751" r:id="rId221"/>
        </w:object>
      </w:r>
      <w:r w:rsidRPr="00A26DE0">
        <w:rPr>
          <w:iCs/>
        </w:rPr>
        <w:t xml:space="preserve"> ((</w:t>
      </w:r>
      <w:r w:rsidRPr="79C6FA9D">
        <w:rPr>
          <w:lang w:val="sv-SE"/>
        </w:rPr>
        <w:t xml:space="preserve">RTOBLPR </w:t>
      </w:r>
      <w:r w:rsidRPr="64623D66">
        <w:rPr>
          <w:i/>
          <w:iCs/>
          <w:vertAlign w:val="subscript"/>
          <w:lang w:val="sv-SE"/>
        </w:rPr>
        <w:t>(j, k)</w:t>
      </w:r>
      <w:r w:rsidRPr="00A26DE0" w:rsidDel="003C61CB">
        <w:rPr>
          <w:iCs/>
        </w:rPr>
        <w:t xml:space="preserve"> </w:t>
      </w:r>
      <w:r w:rsidRPr="79C6FA9D">
        <w:t xml:space="preserve">– DAOBLPR </w:t>
      </w:r>
      <w:r w:rsidRPr="64623D66">
        <w:rPr>
          <w:i/>
          <w:iCs/>
          <w:vertAlign w:val="subscript"/>
        </w:rPr>
        <w:t>(j, k)</w:t>
      </w:r>
      <w:r w:rsidRPr="79C6FA9D">
        <w:t xml:space="preserve">) * RTOBL </w:t>
      </w:r>
      <w:r w:rsidRPr="64623D66">
        <w:rPr>
          <w:i/>
          <w:iCs/>
          <w:vertAlign w:val="subscript"/>
        </w:rPr>
        <w:t>q, (j, k)</w:t>
      </w:r>
      <w:r w:rsidRPr="00A26DE0">
        <w:rPr>
          <w:iCs/>
        </w:rPr>
        <w:t>)</w:t>
      </w:r>
    </w:p>
    <w:p w14:paraId="43569D82" w14:textId="77777777" w:rsidR="00462DE1" w:rsidRPr="00A26DE0" w:rsidRDefault="00462DE1" w:rsidP="00462DE1">
      <w:pPr>
        <w:ind w:left="1440"/>
        <w:rPr>
          <w:iCs/>
          <w:lang w:val="sv-SE"/>
        </w:rPr>
      </w:pPr>
      <w:r w:rsidRPr="00A26DE0">
        <w:rPr>
          <w:iCs/>
          <w:lang w:val="sv-SE"/>
        </w:rPr>
        <w:t>Where:</w:t>
      </w:r>
    </w:p>
    <w:p w14:paraId="6CE56E66" w14:textId="77777777" w:rsidR="00462DE1" w:rsidRPr="00A26DE0" w:rsidRDefault="4C080F22" w:rsidP="79C6FA9D">
      <w:pPr>
        <w:ind w:left="2880" w:hanging="720"/>
        <w:rPr>
          <w:lang w:val="sv-SE"/>
        </w:rPr>
      </w:pPr>
      <w:r w:rsidRPr="79C6FA9D">
        <w:rPr>
          <w:lang w:val="sv-SE"/>
        </w:rPr>
        <w:t xml:space="preserve">RTOBLPR </w:t>
      </w:r>
      <w:r w:rsidRPr="64623D66">
        <w:rPr>
          <w:i/>
          <w:iCs/>
          <w:vertAlign w:val="subscript"/>
          <w:lang w:val="sv-SE"/>
        </w:rPr>
        <w:t>(j, k)</w:t>
      </w:r>
      <w:r w:rsidRPr="79C6FA9D">
        <w:rPr>
          <w:lang w:val="sv-SE"/>
        </w:rPr>
        <w:t xml:space="preserve">   = </w:t>
      </w:r>
      <w:r w:rsidR="00462DE1" w:rsidRPr="00A26DE0">
        <w:rPr>
          <w:iCs/>
          <w:position w:val="-20"/>
        </w:rPr>
        <w:object w:dxaOrig="260" w:dyaOrig="580" w14:anchorId="6771EDE8">
          <v:shape id="_x0000_i1184" type="#_x0000_t75" style="width:15pt;height:27pt" o:ole="">
            <v:imagedata r:id="rId222" o:title=""/>
          </v:shape>
          <o:OLEObject Type="Embed" ProgID="Equation.3" ShapeID="_x0000_i1184" DrawAspect="Content" ObjectID="_1825175752" r:id="rId223"/>
        </w:object>
      </w:r>
      <w:r w:rsidRPr="79C6FA9D">
        <w:rPr>
          <w:lang w:val="sv-SE"/>
        </w:rPr>
        <w:t xml:space="preserve">(RTSPP </w:t>
      </w:r>
      <w:r w:rsidRPr="79C6FA9D">
        <w:rPr>
          <w:vertAlign w:val="subscript"/>
          <w:lang w:val="sv-SE"/>
        </w:rPr>
        <w:t>(</w:t>
      </w:r>
      <w:r w:rsidRPr="64623D66">
        <w:rPr>
          <w:i/>
          <w:iCs/>
          <w:vertAlign w:val="subscript"/>
          <w:lang w:val="sv-SE"/>
        </w:rPr>
        <w:t>k,i</w:t>
      </w:r>
      <w:r w:rsidRPr="79C6FA9D">
        <w:rPr>
          <w:vertAlign w:val="subscript"/>
          <w:lang w:val="sv-SE"/>
        </w:rPr>
        <w:t>)</w:t>
      </w:r>
      <w:r w:rsidRPr="79C6FA9D">
        <w:rPr>
          <w:lang w:val="sv-SE"/>
        </w:rPr>
        <w:t xml:space="preserve"> – RTSPP </w:t>
      </w:r>
      <w:r w:rsidRPr="79C6FA9D">
        <w:rPr>
          <w:vertAlign w:val="subscript"/>
          <w:lang w:val="sv-SE"/>
        </w:rPr>
        <w:t>(</w:t>
      </w:r>
      <w:r w:rsidRPr="64623D66">
        <w:rPr>
          <w:i/>
          <w:iCs/>
          <w:vertAlign w:val="subscript"/>
          <w:lang w:val="sv-SE"/>
        </w:rPr>
        <w:t xml:space="preserve">j,i </w:t>
      </w:r>
      <w:r w:rsidRPr="79C6FA9D">
        <w:rPr>
          <w:vertAlign w:val="subscript"/>
          <w:lang w:val="sv-SE"/>
        </w:rPr>
        <w:t>)</w:t>
      </w:r>
      <w:r w:rsidRPr="00A26DE0">
        <w:rPr>
          <w:iCs/>
        </w:rPr>
        <w:t>)</w:t>
      </w:r>
      <w:r w:rsidRPr="79C6FA9D">
        <w:rPr>
          <w:lang w:val="sv-SE"/>
        </w:rPr>
        <w:t xml:space="preserve"> / 4</w:t>
      </w:r>
    </w:p>
    <w:p w14:paraId="38C927A8" w14:textId="77777777" w:rsidR="00462DE1" w:rsidRDefault="00462DE1" w:rsidP="00462DE1">
      <w:pPr>
        <w:tabs>
          <w:tab w:val="left" w:pos="2340"/>
          <w:tab w:val="left" w:pos="2700"/>
        </w:tabs>
        <w:spacing w:after="240"/>
        <w:ind w:left="4500" w:hanging="2340"/>
        <w:rPr>
          <w:i/>
          <w:vertAlign w:val="subscript"/>
          <w:lang w:val="x-none" w:eastAsia="x-none"/>
        </w:rPr>
      </w:pPr>
      <w:r w:rsidRPr="00A26DE0">
        <w:rPr>
          <w:bCs/>
          <w:lang w:val="x-none" w:eastAsia="x-none"/>
        </w:rPr>
        <w:t xml:space="preserve">DAOBLPR </w:t>
      </w:r>
      <w:r w:rsidRPr="00A26DE0">
        <w:rPr>
          <w:bCs/>
          <w:i/>
          <w:vertAlign w:val="subscript"/>
          <w:lang w:val="x-none" w:eastAsia="x-none"/>
        </w:rPr>
        <w:t>(j, k)</w:t>
      </w:r>
      <w:r w:rsidRPr="00A26DE0">
        <w:rPr>
          <w:bCs/>
          <w:lang w:val="x-none" w:eastAsia="x-none"/>
        </w:rPr>
        <w:t xml:space="preserve">  =</w:t>
      </w:r>
      <w:r w:rsidRPr="00A26DE0">
        <w:rPr>
          <w:bCs/>
          <w:lang w:eastAsia="x-none"/>
        </w:rPr>
        <w:t xml:space="preserve">  </w:t>
      </w:r>
      <w:r w:rsidRPr="00A26DE0">
        <w:rPr>
          <w:bCs/>
          <w:lang w:val="x-none" w:eastAsia="x-none"/>
        </w:rPr>
        <w:t xml:space="preserve">DASPP </w:t>
      </w:r>
      <w:r w:rsidRPr="00A26DE0">
        <w:rPr>
          <w:bCs/>
          <w:i/>
          <w:vertAlign w:val="subscript"/>
          <w:lang w:val="x-none" w:eastAsia="x-none"/>
        </w:rPr>
        <w:t>k</w:t>
      </w:r>
      <w:r w:rsidRPr="00A26DE0">
        <w:rPr>
          <w:bCs/>
          <w:lang w:val="x-none" w:eastAsia="x-none"/>
        </w:rPr>
        <w:t xml:space="preserve"> – DASPP </w:t>
      </w:r>
      <w:r w:rsidRPr="00A26DE0">
        <w:rPr>
          <w:bCs/>
          <w:i/>
          <w:vertAlign w:val="subscript"/>
          <w:lang w:val="x-none" w:eastAsia="x-none"/>
        </w:rPr>
        <w:t>j</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DF134C" w14:paraId="7521406C" w14:textId="77777777" w:rsidTr="00CB5652">
        <w:tc>
          <w:tcPr>
            <w:tcW w:w="976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A4BF2F" w14:textId="77777777" w:rsidR="00DF134C" w:rsidRDefault="00DF134C">
            <w:pPr>
              <w:spacing w:before="120" w:after="240"/>
              <w:rPr>
                <w:b/>
                <w:i/>
                <w:iCs/>
                <w:szCs w:val="20"/>
              </w:rPr>
            </w:pPr>
            <w:r>
              <w:rPr>
                <w:b/>
                <w:i/>
                <w:iCs/>
              </w:rPr>
              <w:t>[NPRR1245:  Replace paragraph (e) above with the following upon system implementation of the Real-Time Co-Optimization (RTC) project:]</w:t>
            </w:r>
          </w:p>
          <w:p w14:paraId="34477A7E" w14:textId="77777777" w:rsidR="00DF134C" w:rsidRDefault="00DF134C">
            <w:pPr>
              <w:spacing w:after="240"/>
              <w:ind w:left="1440" w:hanging="720"/>
            </w:pPr>
            <w:r>
              <w:t>(e)</w:t>
            </w:r>
            <w:r>
              <w:tab/>
              <w:t>All impacted positions will be summed based on their positive or negative value with respect to Real-Time prices;</w:t>
            </w:r>
          </w:p>
          <w:p w14:paraId="3532F689" w14:textId="77777777" w:rsidR="00DF134C" w:rsidRDefault="00DF134C">
            <w:pPr>
              <w:spacing w:after="240"/>
              <w:ind w:left="720" w:firstLine="720"/>
              <w:rPr>
                <w:iCs/>
              </w:rPr>
            </w:pPr>
            <w:r>
              <w:rPr>
                <w:iCs/>
              </w:rPr>
              <w:t>Day-Ahead Energy Sales Impact</w:t>
            </w:r>
          </w:p>
          <w:p w14:paraId="7F28B989" w14:textId="77777777" w:rsidR="00DF134C" w:rsidRDefault="510D062E">
            <w:pPr>
              <w:spacing w:after="240"/>
              <w:ind w:left="720" w:firstLine="720"/>
            </w:pPr>
            <w:r>
              <w:t>DAMSQSEAMT</w:t>
            </w:r>
            <w:r w:rsidRPr="64623D66">
              <w:rPr>
                <w:i/>
                <w:iCs/>
                <w:vertAlign w:val="subscript"/>
              </w:rPr>
              <w:t xml:space="preserve"> q</w:t>
            </w:r>
            <w:r>
              <w:t xml:space="preserve"> = (-1) *  </w:t>
            </w:r>
            <w:r w:rsidR="00DF134C">
              <w:rPr>
                <w:rFonts w:eastAsia="Times New Roman"/>
                <w:iCs/>
                <w:position w:val="-22"/>
                <w:szCs w:val="20"/>
              </w:rPr>
              <w:object w:dxaOrig="270" w:dyaOrig="405" w14:anchorId="14DF0CA8">
                <v:shape id="_x0000_i1185" type="#_x0000_t75" style="width:15pt;height:21.6pt" o:ole="">
                  <v:imagedata r:id="rId26" o:title=""/>
                </v:shape>
                <o:OLEObject Type="Embed" ProgID="Equation.3" ShapeID="_x0000_i1185" DrawAspect="Content" ObjectID="_1825175753" r:id="rId224"/>
              </w:object>
            </w:r>
            <w:r>
              <w:t xml:space="preserve"> ((DASPP </w:t>
            </w:r>
            <w:r w:rsidRPr="64623D66">
              <w:rPr>
                <w:i/>
                <w:iCs/>
                <w:vertAlign w:val="subscript"/>
              </w:rPr>
              <w:t>p</w:t>
            </w:r>
            <w:r>
              <w:t xml:space="preserve"> – RTSPP</w:t>
            </w:r>
            <w:r w:rsidRPr="64623D66">
              <w:rPr>
                <w:i/>
                <w:iCs/>
                <w:vertAlign w:val="subscript"/>
              </w:rPr>
              <w:t xml:space="preserve"> p</w:t>
            </w:r>
            <w:r>
              <w:t>) * (1/4)* DAES</w:t>
            </w:r>
            <w:r w:rsidRPr="64623D66">
              <w:rPr>
                <w:i/>
                <w:iCs/>
                <w:vertAlign w:val="subscript"/>
              </w:rPr>
              <w:t xml:space="preserve"> q,</w:t>
            </w:r>
            <w:r>
              <w:rPr>
                <w:vertAlign w:val="subscript"/>
              </w:rPr>
              <w:t xml:space="preserve"> </w:t>
            </w:r>
            <w:r w:rsidRPr="64623D66">
              <w:rPr>
                <w:i/>
                <w:iCs/>
                <w:vertAlign w:val="subscript"/>
              </w:rPr>
              <w:t>p</w:t>
            </w:r>
            <w:r>
              <w:rPr>
                <w:iCs/>
              </w:rPr>
              <w:t>)</w:t>
            </w:r>
          </w:p>
          <w:p w14:paraId="5862BFD1" w14:textId="77777777" w:rsidR="00DF134C" w:rsidRDefault="00DF134C">
            <w:pPr>
              <w:spacing w:after="240"/>
              <w:ind w:left="720" w:firstLine="720"/>
              <w:rPr>
                <w:iCs/>
              </w:rPr>
            </w:pPr>
            <w:r>
              <w:rPr>
                <w:iCs/>
              </w:rPr>
              <w:t>Day-Ahead Energy Purchase Impact</w:t>
            </w:r>
          </w:p>
          <w:p w14:paraId="5F65A94A" w14:textId="77777777" w:rsidR="00DF134C" w:rsidRDefault="510D062E">
            <w:pPr>
              <w:spacing w:after="240"/>
              <w:ind w:left="720" w:firstLine="720"/>
            </w:pPr>
            <w:r>
              <w:t>DAMPQSEAMT</w:t>
            </w:r>
            <w:r w:rsidRPr="64623D66">
              <w:rPr>
                <w:i/>
                <w:iCs/>
                <w:vertAlign w:val="subscript"/>
              </w:rPr>
              <w:t xml:space="preserve"> q</w:t>
            </w:r>
            <w:r>
              <w:t xml:space="preserve"> = (-1) * </w:t>
            </w:r>
            <w:r w:rsidR="00DF134C">
              <w:rPr>
                <w:rFonts w:eastAsia="Times New Roman"/>
                <w:iCs/>
                <w:position w:val="-22"/>
                <w:szCs w:val="20"/>
              </w:rPr>
              <w:object w:dxaOrig="270" w:dyaOrig="405" w14:anchorId="4BF550AA">
                <v:shape id="_x0000_i1186" type="#_x0000_t75" style="width:15pt;height:21.6pt" o:ole="">
                  <v:imagedata r:id="rId26" o:title=""/>
                </v:shape>
                <o:OLEObject Type="Embed" ProgID="Equation.3" ShapeID="_x0000_i1186" DrawAspect="Content" ObjectID="_1825175754" r:id="rId225"/>
              </w:object>
            </w:r>
            <w:r>
              <w:t xml:space="preserve"> ((RTSPP</w:t>
            </w:r>
            <w:r w:rsidRPr="64623D66">
              <w:rPr>
                <w:i/>
                <w:iCs/>
                <w:vertAlign w:val="subscript"/>
              </w:rPr>
              <w:t xml:space="preserve"> p</w:t>
            </w:r>
            <w:r>
              <w:t xml:space="preserve"> – DASPP </w:t>
            </w:r>
            <w:r w:rsidRPr="64623D66">
              <w:rPr>
                <w:i/>
                <w:iCs/>
                <w:vertAlign w:val="subscript"/>
              </w:rPr>
              <w:t>p</w:t>
            </w:r>
            <w:r>
              <w:t>) * (1/4)* DAEP</w:t>
            </w:r>
            <w:r w:rsidRPr="64623D66">
              <w:rPr>
                <w:i/>
                <w:iCs/>
                <w:vertAlign w:val="subscript"/>
              </w:rPr>
              <w:t xml:space="preserve"> q,</w:t>
            </w:r>
            <w:r>
              <w:rPr>
                <w:vertAlign w:val="subscript"/>
              </w:rPr>
              <w:t xml:space="preserve"> </w:t>
            </w:r>
            <w:r w:rsidRPr="64623D66">
              <w:rPr>
                <w:i/>
                <w:iCs/>
                <w:vertAlign w:val="subscript"/>
              </w:rPr>
              <w:t>p</w:t>
            </w:r>
            <w:r>
              <w:rPr>
                <w:iCs/>
              </w:rPr>
              <w:t>)</w:t>
            </w:r>
          </w:p>
          <w:p w14:paraId="5A1C5918" w14:textId="77777777" w:rsidR="00DF134C" w:rsidRDefault="00DF134C">
            <w:pPr>
              <w:spacing w:after="240"/>
              <w:ind w:left="720" w:firstLine="720"/>
              <w:rPr>
                <w:iCs/>
              </w:rPr>
            </w:pPr>
            <w:r>
              <w:rPr>
                <w:iCs/>
              </w:rPr>
              <w:lastRenderedPageBreak/>
              <w:t>Day-Ahead Ancillary Services Sales Impact</w:t>
            </w:r>
          </w:p>
          <w:p w14:paraId="0C92C610" w14:textId="291C572F" w:rsidR="00DF134C" w:rsidRDefault="335302BF">
            <w:pPr>
              <w:spacing w:after="240"/>
              <w:ind w:left="2160" w:hanging="720"/>
            </w:pPr>
            <w:r>
              <w:t>DAMASQSEAMT</w:t>
            </w:r>
            <w:r w:rsidRPr="1A41FB75">
              <w:rPr>
                <w:i/>
                <w:iCs/>
                <w:vertAlign w:val="subscript"/>
              </w:rPr>
              <w:t xml:space="preserve"> q</w:t>
            </w:r>
            <w:r>
              <w:t xml:space="preserve"> = (-1) * </w:t>
            </w:r>
            <w:r w:rsidR="00DF134C">
              <w:rPr>
                <w:noProof/>
                <w:position w:val="-18"/>
              </w:rPr>
              <w:drawing>
                <wp:inline distT="0" distB="0" distL="0" distR="0" wp14:anchorId="1D24561D" wp14:editId="75BE85B5">
                  <wp:extent cx="171450" cy="276225"/>
                  <wp:effectExtent l="0" t="0" r="0" b="9525"/>
                  <wp:docPr id="9584072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171450" cy="276225"/>
                          </a:xfrm>
                          <a:prstGeom prst="rect">
                            <a:avLst/>
                          </a:prstGeom>
                          <a:noFill/>
                          <a:ln>
                            <a:noFill/>
                          </a:ln>
                        </pic:spPr>
                      </pic:pic>
                    </a:graphicData>
                  </a:graphic>
                </wp:inline>
              </w:drawing>
            </w:r>
            <w:r>
              <w:t xml:space="preserve"> (((MCPCRU </w:t>
            </w:r>
            <w:r w:rsidRPr="1A41FB75">
              <w:rPr>
                <w:i/>
                <w:iCs/>
                <w:vertAlign w:val="subscript"/>
              </w:rPr>
              <w:t>DAM</w:t>
            </w:r>
            <w:r>
              <w:t xml:space="preserve"> – </w:t>
            </w:r>
            <w:r w:rsidRPr="79C6FA9D">
              <w:t>RTMCPCRU</w:t>
            </w:r>
            <w:r>
              <w:t xml:space="preserve">) * (1/4) * PCRUR </w:t>
            </w:r>
            <w:r w:rsidRPr="1A41FB75">
              <w:rPr>
                <w:i/>
                <w:iCs/>
                <w:vertAlign w:val="subscript"/>
              </w:rPr>
              <w:t>q, r, DAM</w:t>
            </w:r>
            <w:r>
              <w:rPr>
                <w:iCs/>
              </w:rPr>
              <w:t xml:space="preserve">) </w:t>
            </w:r>
          </w:p>
          <w:p w14:paraId="75C50D34" w14:textId="77777777" w:rsidR="00DF134C" w:rsidRDefault="00DF134C">
            <w:pPr>
              <w:spacing w:after="240"/>
              <w:ind w:left="2160"/>
              <w:rPr>
                <w:i/>
                <w:iCs/>
                <w:vertAlign w:val="subscript"/>
              </w:rPr>
            </w:pPr>
            <w:r>
              <w:rPr>
                <w:iCs/>
              </w:rPr>
              <w:t xml:space="preserve">+ ((MCPCRD </w:t>
            </w:r>
            <w:r>
              <w:rPr>
                <w:i/>
                <w:iCs/>
                <w:vertAlign w:val="subscript"/>
              </w:rPr>
              <w:t>DAM</w:t>
            </w:r>
            <w:r>
              <w:rPr>
                <w:iCs/>
              </w:rPr>
              <w:t xml:space="preserve"> – RTMCPCRD) * </w:t>
            </w:r>
            <w:r>
              <w:t xml:space="preserve">(1/4) * </w:t>
            </w:r>
            <w:r>
              <w:rPr>
                <w:iCs/>
              </w:rPr>
              <w:t xml:space="preserve">PCRDR </w:t>
            </w:r>
            <w:r>
              <w:rPr>
                <w:i/>
                <w:iCs/>
                <w:vertAlign w:val="subscript"/>
              </w:rPr>
              <w:t>q, r, DAM</w:t>
            </w:r>
            <w:r>
              <w:rPr>
                <w:iCs/>
              </w:rPr>
              <w:t>)</w:t>
            </w:r>
          </w:p>
          <w:p w14:paraId="23988957" w14:textId="77777777" w:rsidR="00DF134C" w:rsidRDefault="00DF134C">
            <w:pPr>
              <w:spacing w:after="240"/>
              <w:ind w:left="2160"/>
              <w:rPr>
                <w:iCs/>
              </w:rPr>
            </w:pPr>
            <w:r>
              <w:rPr>
                <w:iCs/>
              </w:rPr>
              <w:t xml:space="preserve">+ ((MCPCRR </w:t>
            </w:r>
            <w:r>
              <w:rPr>
                <w:i/>
                <w:iCs/>
                <w:vertAlign w:val="subscript"/>
              </w:rPr>
              <w:t>DAM</w:t>
            </w:r>
            <w:r>
              <w:rPr>
                <w:iCs/>
              </w:rPr>
              <w:t xml:space="preserve"> – RTMCPCRR) * </w:t>
            </w:r>
            <w:r>
              <w:t xml:space="preserve">(1/4) * </w:t>
            </w:r>
            <w:r>
              <w:rPr>
                <w:iCs/>
              </w:rPr>
              <w:t xml:space="preserve">PCRRR </w:t>
            </w:r>
            <w:r>
              <w:rPr>
                <w:i/>
                <w:iCs/>
                <w:vertAlign w:val="subscript"/>
              </w:rPr>
              <w:t>q, r, DAM</w:t>
            </w:r>
            <w:r>
              <w:rPr>
                <w:iCs/>
              </w:rPr>
              <w:t xml:space="preserve">)  </w:t>
            </w:r>
          </w:p>
          <w:p w14:paraId="2DD9956A" w14:textId="77777777" w:rsidR="00DF134C" w:rsidRDefault="00DF134C">
            <w:pPr>
              <w:spacing w:after="240"/>
              <w:ind w:left="2160"/>
              <w:rPr>
                <w:iCs/>
              </w:rPr>
            </w:pPr>
            <w:r>
              <w:rPr>
                <w:iCs/>
              </w:rPr>
              <w:t xml:space="preserve">+ ((MCPCECR </w:t>
            </w:r>
            <w:r>
              <w:rPr>
                <w:i/>
                <w:iCs/>
                <w:vertAlign w:val="subscript"/>
              </w:rPr>
              <w:t>DAM</w:t>
            </w:r>
            <w:r>
              <w:rPr>
                <w:iCs/>
              </w:rPr>
              <w:t xml:space="preserve"> – RTMCPCECR) * </w:t>
            </w:r>
            <w:r>
              <w:t xml:space="preserve">(1/4) * </w:t>
            </w:r>
            <w:r>
              <w:rPr>
                <w:iCs/>
              </w:rPr>
              <w:t xml:space="preserve">PCECRR </w:t>
            </w:r>
            <w:r>
              <w:rPr>
                <w:i/>
                <w:iCs/>
                <w:vertAlign w:val="subscript"/>
              </w:rPr>
              <w:t>q, r, DAM</w:t>
            </w:r>
            <w:r>
              <w:rPr>
                <w:iCs/>
              </w:rPr>
              <w:t>)</w:t>
            </w:r>
          </w:p>
          <w:p w14:paraId="0F45CFF0" w14:textId="77777777" w:rsidR="00DF134C" w:rsidRDefault="00DF134C">
            <w:pPr>
              <w:spacing w:after="240"/>
              <w:ind w:left="2160"/>
              <w:rPr>
                <w:ins w:id="2097" w:author="ERCOT" w:date="2025-07-28T13:56:00Z" w16du:dateUtc="2025-07-28T18:56:00Z"/>
                <w:iCs/>
              </w:rPr>
            </w:pPr>
            <w:r>
              <w:rPr>
                <w:iCs/>
              </w:rPr>
              <w:t xml:space="preserve">+ ((MCPCNS </w:t>
            </w:r>
            <w:r>
              <w:rPr>
                <w:i/>
                <w:iCs/>
                <w:vertAlign w:val="subscript"/>
              </w:rPr>
              <w:t>DAM</w:t>
            </w:r>
            <w:r>
              <w:rPr>
                <w:iCs/>
              </w:rPr>
              <w:t xml:space="preserve"> – RTMCPCNS) * </w:t>
            </w:r>
            <w:r>
              <w:t xml:space="preserve">(1/4) * </w:t>
            </w:r>
            <w:r>
              <w:rPr>
                <w:iCs/>
              </w:rPr>
              <w:t xml:space="preserve">PCNSR </w:t>
            </w:r>
            <w:r>
              <w:rPr>
                <w:i/>
                <w:iCs/>
                <w:vertAlign w:val="subscript"/>
              </w:rPr>
              <w:t>q, r, DAM</w:t>
            </w:r>
            <w:r>
              <w:rPr>
                <w:iCs/>
              </w:rPr>
              <w:t>)</w:t>
            </w:r>
          </w:p>
          <w:p w14:paraId="2BD3879D" w14:textId="6ADFAFC0" w:rsidR="004E4DD7" w:rsidRDefault="004E4DD7" w:rsidP="004E4DD7">
            <w:pPr>
              <w:spacing w:after="240"/>
              <w:ind w:left="2160"/>
              <w:rPr>
                <w:iCs/>
              </w:rPr>
            </w:pPr>
            <w:ins w:id="2098" w:author="ERCOT" w:date="2025-07-28T13:56:00Z" w16du:dateUtc="2025-07-28T18:56:00Z">
              <w:r>
                <w:rPr>
                  <w:iCs/>
                </w:rPr>
                <w:t xml:space="preserve">+ ((MCPCDRR </w:t>
              </w:r>
              <w:r>
                <w:rPr>
                  <w:i/>
                  <w:iCs/>
                  <w:vertAlign w:val="subscript"/>
                </w:rPr>
                <w:t>DAM</w:t>
              </w:r>
              <w:r>
                <w:rPr>
                  <w:iCs/>
                </w:rPr>
                <w:t xml:space="preserve"> – RTMCPCDRR) * </w:t>
              </w:r>
              <w:r>
                <w:t xml:space="preserve">(1/4) * </w:t>
              </w:r>
              <w:r>
                <w:rPr>
                  <w:iCs/>
                </w:rPr>
                <w:t xml:space="preserve">PCDRRR </w:t>
              </w:r>
              <w:r>
                <w:rPr>
                  <w:i/>
                  <w:iCs/>
                  <w:vertAlign w:val="subscript"/>
                </w:rPr>
                <w:t>q, r, DAM</w:t>
              </w:r>
              <w:r>
                <w:rPr>
                  <w:iCs/>
                </w:rPr>
                <w:t>)</w:t>
              </w:r>
            </w:ins>
          </w:p>
          <w:p w14:paraId="0446E828" w14:textId="77777777" w:rsidR="00DF134C" w:rsidRDefault="00DF134C">
            <w:pPr>
              <w:spacing w:after="240"/>
              <w:ind w:left="2160"/>
              <w:rPr>
                <w:iCs/>
              </w:rPr>
            </w:pPr>
            <w:r>
              <w:rPr>
                <w:iCs/>
              </w:rPr>
              <w:t xml:space="preserve">+ ((MCPCRU </w:t>
            </w:r>
            <w:r>
              <w:rPr>
                <w:i/>
                <w:iCs/>
                <w:vertAlign w:val="subscript"/>
              </w:rPr>
              <w:t>DAM</w:t>
            </w:r>
            <w:r>
              <w:rPr>
                <w:iCs/>
              </w:rPr>
              <w:t xml:space="preserve"> – RTMCPCRU) * </w:t>
            </w:r>
            <w:r>
              <w:t>(1/4) * DARUOAWD</w:t>
            </w:r>
            <w:r>
              <w:rPr>
                <w:iCs/>
              </w:rPr>
              <w:t xml:space="preserve"> </w:t>
            </w:r>
            <w:r>
              <w:rPr>
                <w:i/>
                <w:iCs/>
                <w:vertAlign w:val="subscript"/>
              </w:rPr>
              <w:t>q</w:t>
            </w:r>
            <w:r>
              <w:rPr>
                <w:iCs/>
              </w:rPr>
              <w:t>)</w:t>
            </w:r>
          </w:p>
          <w:p w14:paraId="2F450253" w14:textId="77777777" w:rsidR="00DF134C" w:rsidRDefault="00DF134C">
            <w:pPr>
              <w:spacing w:after="240"/>
              <w:ind w:left="2160"/>
              <w:rPr>
                <w:iCs/>
              </w:rPr>
            </w:pPr>
            <w:r>
              <w:rPr>
                <w:iCs/>
              </w:rPr>
              <w:t xml:space="preserve">+ ((MCPCRD </w:t>
            </w:r>
            <w:r>
              <w:rPr>
                <w:i/>
                <w:iCs/>
                <w:vertAlign w:val="subscript"/>
              </w:rPr>
              <w:t>DAM</w:t>
            </w:r>
            <w:r>
              <w:rPr>
                <w:iCs/>
              </w:rPr>
              <w:t xml:space="preserve"> – RTMCPCRD) *</w:t>
            </w:r>
            <w:r>
              <w:t xml:space="preserve">(1/4) * </w:t>
            </w:r>
            <w:r>
              <w:rPr>
                <w:iCs/>
              </w:rPr>
              <w:t xml:space="preserve"> </w:t>
            </w:r>
            <w:r>
              <w:t>DARDOAWD</w:t>
            </w:r>
            <w:r>
              <w:rPr>
                <w:iCs/>
              </w:rPr>
              <w:t xml:space="preserve"> </w:t>
            </w:r>
            <w:r>
              <w:rPr>
                <w:i/>
                <w:iCs/>
                <w:vertAlign w:val="subscript"/>
              </w:rPr>
              <w:t>q</w:t>
            </w:r>
            <w:r>
              <w:rPr>
                <w:iCs/>
              </w:rPr>
              <w:t>)</w:t>
            </w:r>
          </w:p>
          <w:p w14:paraId="0577020C" w14:textId="77777777" w:rsidR="00DF134C" w:rsidRDefault="00DF134C">
            <w:pPr>
              <w:spacing w:after="240"/>
              <w:ind w:left="2160"/>
              <w:rPr>
                <w:iCs/>
              </w:rPr>
            </w:pPr>
            <w:r>
              <w:rPr>
                <w:iCs/>
              </w:rPr>
              <w:t xml:space="preserve">+ ((MCPCRR </w:t>
            </w:r>
            <w:r>
              <w:rPr>
                <w:i/>
                <w:iCs/>
                <w:vertAlign w:val="subscript"/>
              </w:rPr>
              <w:t>DAM</w:t>
            </w:r>
            <w:r>
              <w:rPr>
                <w:iCs/>
              </w:rPr>
              <w:t xml:space="preserve"> – RTMCPCRR) * </w:t>
            </w:r>
            <w:r>
              <w:t>(1/4) * DARROAWD</w:t>
            </w:r>
            <w:r>
              <w:rPr>
                <w:iCs/>
              </w:rPr>
              <w:t xml:space="preserve"> </w:t>
            </w:r>
            <w:r>
              <w:rPr>
                <w:i/>
                <w:iCs/>
                <w:vertAlign w:val="subscript"/>
              </w:rPr>
              <w:t>q</w:t>
            </w:r>
            <w:r>
              <w:rPr>
                <w:iCs/>
              </w:rPr>
              <w:t>)</w:t>
            </w:r>
          </w:p>
          <w:p w14:paraId="41963C4F" w14:textId="77777777" w:rsidR="00DF134C" w:rsidRDefault="00DF134C">
            <w:pPr>
              <w:spacing w:after="240"/>
              <w:ind w:left="2160"/>
              <w:rPr>
                <w:iCs/>
              </w:rPr>
            </w:pPr>
            <w:r>
              <w:rPr>
                <w:iCs/>
              </w:rPr>
              <w:t xml:space="preserve">+ ((MCPCECR </w:t>
            </w:r>
            <w:r>
              <w:rPr>
                <w:i/>
                <w:iCs/>
                <w:vertAlign w:val="subscript"/>
              </w:rPr>
              <w:t>DAM</w:t>
            </w:r>
            <w:r>
              <w:rPr>
                <w:iCs/>
              </w:rPr>
              <w:t xml:space="preserve"> – RTMCPCECR) * </w:t>
            </w:r>
            <w:r>
              <w:t>(1/4) * DAECROAWD</w:t>
            </w:r>
            <w:r>
              <w:rPr>
                <w:iCs/>
              </w:rPr>
              <w:t xml:space="preserve"> </w:t>
            </w:r>
            <w:r>
              <w:rPr>
                <w:i/>
                <w:iCs/>
                <w:vertAlign w:val="subscript"/>
              </w:rPr>
              <w:t>q</w:t>
            </w:r>
            <w:r>
              <w:rPr>
                <w:iCs/>
              </w:rPr>
              <w:t>)</w:t>
            </w:r>
          </w:p>
          <w:p w14:paraId="43AF9EA1" w14:textId="77777777" w:rsidR="001E7B1F" w:rsidRDefault="00DF134C">
            <w:pPr>
              <w:spacing w:after="240"/>
              <w:ind w:left="2160"/>
              <w:rPr>
                <w:ins w:id="2099" w:author="ERCOT" w:date="2025-07-28T13:56:00Z" w16du:dateUtc="2025-07-28T18:56:00Z"/>
                <w:iCs/>
              </w:rPr>
            </w:pPr>
            <w:r>
              <w:rPr>
                <w:iCs/>
              </w:rPr>
              <w:t xml:space="preserve">+ ((MCPCNS </w:t>
            </w:r>
            <w:r>
              <w:rPr>
                <w:i/>
                <w:iCs/>
                <w:vertAlign w:val="subscript"/>
              </w:rPr>
              <w:t>DAM</w:t>
            </w:r>
            <w:r>
              <w:rPr>
                <w:iCs/>
              </w:rPr>
              <w:t xml:space="preserve"> – RTMCPCNS) * </w:t>
            </w:r>
            <w:r>
              <w:t>(1/4) * DANSOAWD</w:t>
            </w:r>
            <w:r>
              <w:rPr>
                <w:iCs/>
              </w:rPr>
              <w:t xml:space="preserve"> </w:t>
            </w:r>
            <w:r>
              <w:rPr>
                <w:i/>
                <w:iCs/>
                <w:vertAlign w:val="subscript"/>
              </w:rPr>
              <w:t>q</w:t>
            </w:r>
            <w:r>
              <w:rPr>
                <w:iCs/>
              </w:rPr>
              <w:t>)</w:t>
            </w:r>
          </w:p>
          <w:p w14:paraId="3B947426" w14:textId="615D0FF0" w:rsidR="00DF134C" w:rsidRDefault="001E7B1F">
            <w:pPr>
              <w:spacing w:after="240"/>
              <w:ind w:left="2160"/>
              <w:rPr>
                <w:iCs/>
              </w:rPr>
            </w:pPr>
            <w:ins w:id="2100" w:author="ERCOT" w:date="2025-07-28T13:56:00Z" w16du:dateUtc="2025-07-28T18:56:00Z">
              <w:r>
                <w:rPr>
                  <w:iCs/>
                </w:rPr>
                <w:t xml:space="preserve">+ ((MCPCDRR </w:t>
              </w:r>
              <w:r>
                <w:rPr>
                  <w:i/>
                  <w:iCs/>
                  <w:vertAlign w:val="subscript"/>
                </w:rPr>
                <w:t>DAM</w:t>
              </w:r>
              <w:r>
                <w:rPr>
                  <w:iCs/>
                </w:rPr>
                <w:t xml:space="preserve"> – RTMCPCDRR) * </w:t>
              </w:r>
              <w:r>
                <w:t>(1/4) * DADRROAWD</w:t>
              </w:r>
              <w:r>
                <w:rPr>
                  <w:iCs/>
                </w:rPr>
                <w:t xml:space="preserve"> </w:t>
              </w:r>
              <w:r>
                <w:rPr>
                  <w:i/>
                  <w:iCs/>
                  <w:vertAlign w:val="subscript"/>
                </w:rPr>
                <w:t>q</w:t>
              </w:r>
              <w:r>
                <w:rPr>
                  <w:iCs/>
                </w:rPr>
                <w:t>)</w:t>
              </w:r>
            </w:ins>
            <w:r w:rsidR="00DF134C">
              <w:rPr>
                <w:iCs/>
              </w:rPr>
              <w:t>)</w:t>
            </w:r>
          </w:p>
          <w:p w14:paraId="49389A4A" w14:textId="77777777" w:rsidR="00DF134C" w:rsidRDefault="00DF134C">
            <w:pPr>
              <w:spacing w:after="240"/>
              <w:ind w:left="1440"/>
              <w:rPr>
                <w:iCs/>
              </w:rPr>
            </w:pPr>
            <w:r>
              <w:rPr>
                <w:iCs/>
              </w:rPr>
              <w:t>Day-Ahead Point-to-Point Obligation Impact</w:t>
            </w:r>
          </w:p>
          <w:p w14:paraId="1B83E379" w14:textId="77777777" w:rsidR="00DF134C" w:rsidRDefault="510D062E">
            <w:pPr>
              <w:spacing w:after="240"/>
              <w:ind w:left="1440"/>
              <w:rPr>
                <w:vertAlign w:val="subscript"/>
              </w:rPr>
            </w:pPr>
            <w:r>
              <w:t>DAMRTPTPQSEAMT</w:t>
            </w:r>
            <w:r w:rsidRPr="64623D66">
              <w:rPr>
                <w:i/>
                <w:iCs/>
                <w:vertAlign w:val="subscript"/>
              </w:rPr>
              <w:t xml:space="preserve"> q</w:t>
            </w:r>
            <w:r>
              <w:t xml:space="preserve"> = (-1) *  </w:t>
            </w:r>
            <w:r w:rsidR="00DF134C">
              <w:rPr>
                <w:rFonts w:eastAsia="Times New Roman"/>
                <w:iCs/>
                <w:position w:val="-22"/>
                <w:szCs w:val="20"/>
              </w:rPr>
              <w:object w:dxaOrig="270" w:dyaOrig="405" w14:anchorId="16084D89">
                <v:shape id="_x0000_i1187" type="#_x0000_t75" style="width:15pt;height:21.6pt" o:ole="">
                  <v:imagedata r:id="rId218" o:title=""/>
                </v:shape>
                <o:OLEObject Type="Embed" ProgID="Equation.3" ShapeID="_x0000_i1187" DrawAspect="Content" ObjectID="_1825175755" r:id="rId226"/>
              </w:object>
            </w:r>
            <w:r w:rsidR="00DF134C">
              <w:rPr>
                <w:rFonts w:eastAsia="Times New Roman"/>
                <w:iCs/>
                <w:position w:val="-20"/>
                <w:szCs w:val="20"/>
              </w:rPr>
              <w:object w:dxaOrig="270" w:dyaOrig="435" w14:anchorId="579340AF">
                <v:shape id="_x0000_i1188" type="#_x0000_t75" style="width:15pt;height:21.6pt" o:ole="">
                  <v:imagedata r:id="rId220" o:title=""/>
                </v:shape>
                <o:OLEObject Type="Embed" ProgID="Equation.3" ShapeID="_x0000_i1188" DrawAspect="Content" ObjectID="_1825175756" r:id="rId227"/>
              </w:object>
            </w:r>
            <w:r>
              <w:rPr>
                <w:iCs/>
              </w:rPr>
              <w:t xml:space="preserve"> ((</w:t>
            </w:r>
            <w:r>
              <w:rPr>
                <w:lang w:val="sv-SE"/>
              </w:rPr>
              <w:t xml:space="preserve">RTOBLPR </w:t>
            </w:r>
            <w:r w:rsidRPr="64623D66">
              <w:rPr>
                <w:i/>
                <w:iCs/>
                <w:vertAlign w:val="subscript"/>
                <w:lang w:val="sv-SE"/>
              </w:rPr>
              <w:t>(j, k)</w:t>
            </w:r>
            <w:r w:rsidRPr="79C6FA9D">
              <w:rPr>
                <w:lang w:val="sv-SE"/>
              </w:rPr>
              <w:t xml:space="preserve"> </w:t>
            </w:r>
            <w:r>
              <w:t xml:space="preserve">– DAOBLPR </w:t>
            </w:r>
            <w:r w:rsidRPr="64623D66">
              <w:rPr>
                <w:i/>
                <w:iCs/>
                <w:vertAlign w:val="subscript"/>
              </w:rPr>
              <w:t>(j, k)</w:t>
            </w:r>
            <w:r>
              <w:t xml:space="preserve">) * RTOBL </w:t>
            </w:r>
            <w:r w:rsidRPr="64623D66">
              <w:rPr>
                <w:i/>
                <w:iCs/>
                <w:vertAlign w:val="subscript"/>
              </w:rPr>
              <w:t>q, (j, k)</w:t>
            </w:r>
            <w:r>
              <w:rPr>
                <w:iCs/>
              </w:rPr>
              <w:t>)</w:t>
            </w:r>
          </w:p>
          <w:p w14:paraId="2DBA6396" w14:textId="77777777" w:rsidR="00DF134C" w:rsidRDefault="00DF134C">
            <w:pPr>
              <w:ind w:left="1440"/>
              <w:rPr>
                <w:iCs/>
                <w:lang w:val="sv-SE"/>
              </w:rPr>
            </w:pPr>
            <w:r>
              <w:rPr>
                <w:iCs/>
                <w:lang w:val="sv-SE"/>
              </w:rPr>
              <w:t>Where:</w:t>
            </w:r>
          </w:p>
          <w:p w14:paraId="628B4808" w14:textId="77777777" w:rsidR="00DF134C" w:rsidRDefault="3B442F50">
            <w:pPr>
              <w:ind w:left="2880" w:hanging="720"/>
              <w:rPr>
                <w:lang w:val="sv-SE"/>
              </w:rPr>
            </w:pPr>
            <w:r>
              <w:rPr>
                <w:lang w:val="sv-SE"/>
              </w:rPr>
              <w:t xml:space="preserve">RTOBLPR </w:t>
            </w:r>
            <w:r w:rsidRPr="64623D66">
              <w:rPr>
                <w:i/>
                <w:iCs/>
                <w:vertAlign w:val="subscript"/>
                <w:lang w:val="sv-SE"/>
              </w:rPr>
              <w:t>(j, k)</w:t>
            </w:r>
            <w:r>
              <w:rPr>
                <w:lang w:val="sv-SE"/>
              </w:rPr>
              <w:t xml:space="preserve">   = </w:t>
            </w:r>
            <w:r w:rsidR="00DF134C">
              <w:rPr>
                <w:rFonts w:eastAsia="Times New Roman"/>
                <w:iCs/>
                <w:position w:val="-20"/>
                <w:szCs w:val="20"/>
              </w:rPr>
              <w:object w:dxaOrig="270" w:dyaOrig="570" w14:anchorId="47255117">
                <v:shape id="_x0000_i1189" type="#_x0000_t75" style="width:15pt;height:27pt" o:ole="">
                  <v:imagedata r:id="rId222" o:title=""/>
                </v:shape>
                <o:OLEObject Type="Embed" ProgID="Equation.3" ShapeID="_x0000_i1189" DrawAspect="Content" ObjectID="_1825175757" r:id="rId228"/>
              </w:object>
            </w:r>
            <w:r>
              <w:rPr>
                <w:lang w:val="sv-SE"/>
              </w:rPr>
              <w:t xml:space="preserve">(RTSPP </w:t>
            </w:r>
            <w:r>
              <w:rPr>
                <w:vertAlign w:val="subscript"/>
                <w:lang w:val="sv-SE"/>
              </w:rPr>
              <w:t>(</w:t>
            </w:r>
            <w:r w:rsidRPr="64623D66">
              <w:rPr>
                <w:i/>
                <w:iCs/>
                <w:vertAlign w:val="subscript"/>
                <w:lang w:val="sv-SE"/>
              </w:rPr>
              <w:t>k,i</w:t>
            </w:r>
            <w:r>
              <w:rPr>
                <w:vertAlign w:val="subscript"/>
                <w:lang w:val="sv-SE"/>
              </w:rPr>
              <w:t>)</w:t>
            </w:r>
            <w:r>
              <w:rPr>
                <w:lang w:val="sv-SE"/>
              </w:rPr>
              <w:t xml:space="preserve"> – RTSPP </w:t>
            </w:r>
            <w:r>
              <w:rPr>
                <w:vertAlign w:val="subscript"/>
                <w:lang w:val="sv-SE"/>
              </w:rPr>
              <w:t>(</w:t>
            </w:r>
            <w:r w:rsidRPr="64623D66">
              <w:rPr>
                <w:i/>
                <w:iCs/>
                <w:vertAlign w:val="subscript"/>
                <w:lang w:val="sv-SE"/>
              </w:rPr>
              <w:t xml:space="preserve">j,i </w:t>
            </w:r>
            <w:r>
              <w:rPr>
                <w:vertAlign w:val="subscript"/>
                <w:lang w:val="sv-SE"/>
              </w:rPr>
              <w:t>)</w:t>
            </w:r>
            <w:r>
              <w:rPr>
                <w:iCs/>
              </w:rPr>
              <w:t>)</w:t>
            </w:r>
            <w:r>
              <w:rPr>
                <w:lang w:val="sv-SE"/>
              </w:rPr>
              <w:t xml:space="preserve"> / 4</w:t>
            </w:r>
          </w:p>
          <w:p w14:paraId="1457533E" w14:textId="77777777" w:rsidR="00DF134C" w:rsidRDefault="00DF134C">
            <w:pPr>
              <w:tabs>
                <w:tab w:val="left" w:pos="2340"/>
                <w:tab w:val="left" w:pos="2700"/>
              </w:tabs>
              <w:spacing w:after="240"/>
              <w:ind w:left="4500" w:hanging="2340"/>
              <w:rPr>
                <w:bCs/>
                <w:lang w:val="x-none" w:eastAsia="x-none"/>
              </w:rPr>
            </w:pPr>
            <w:r>
              <w:rPr>
                <w:bCs/>
                <w:lang w:val="x-none" w:eastAsia="x-none"/>
              </w:rPr>
              <w:t xml:space="preserve">DAOBLPR </w:t>
            </w:r>
            <w:r>
              <w:rPr>
                <w:bCs/>
                <w:i/>
                <w:vertAlign w:val="subscript"/>
                <w:lang w:val="x-none" w:eastAsia="x-none"/>
              </w:rPr>
              <w:t>(j, k)</w:t>
            </w:r>
            <w:r>
              <w:rPr>
                <w:bCs/>
                <w:lang w:val="x-none" w:eastAsia="x-none"/>
              </w:rPr>
              <w:t xml:space="preserve">  =</w:t>
            </w:r>
            <w:r>
              <w:rPr>
                <w:bCs/>
                <w:lang w:eastAsia="x-none"/>
              </w:rPr>
              <w:t xml:space="preserve">  </w:t>
            </w:r>
            <w:r>
              <w:rPr>
                <w:bCs/>
                <w:lang w:val="x-none" w:eastAsia="x-none"/>
              </w:rPr>
              <w:t xml:space="preserve">DASPP </w:t>
            </w:r>
            <w:r>
              <w:rPr>
                <w:bCs/>
                <w:i/>
                <w:vertAlign w:val="subscript"/>
                <w:lang w:val="x-none" w:eastAsia="x-none"/>
              </w:rPr>
              <w:t>k</w:t>
            </w:r>
            <w:r>
              <w:rPr>
                <w:bCs/>
                <w:lang w:val="x-none" w:eastAsia="x-none"/>
              </w:rPr>
              <w:t xml:space="preserve"> – DASPP </w:t>
            </w:r>
            <w:r>
              <w:rPr>
                <w:bCs/>
                <w:i/>
                <w:vertAlign w:val="subscript"/>
                <w:lang w:val="x-none" w:eastAsia="x-none"/>
              </w:rPr>
              <w:t>j</w:t>
            </w:r>
          </w:p>
        </w:tc>
      </w:tr>
    </w:tbl>
    <w:p w14:paraId="18032164" w14:textId="77777777" w:rsidR="00462DE1" w:rsidRPr="00A26DE0" w:rsidRDefault="00462DE1" w:rsidP="004847B0">
      <w:pPr>
        <w:spacing w:before="240" w:after="240"/>
        <w:ind w:left="1440" w:hanging="720"/>
      </w:pPr>
      <w:r w:rsidRPr="00A26DE0">
        <w:lastRenderedPageBreak/>
        <w:t>(f)</w:t>
      </w:r>
      <w:r w:rsidRPr="00A26DE0">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4B24A623" w14:textId="77777777" w:rsidR="00462DE1" w:rsidRPr="00A26DE0" w:rsidRDefault="00462DE1" w:rsidP="00462DE1">
      <w:pPr>
        <w:spacing w:after="240"/>
        <w:ind w:left="1440" w:hanging="720"/>
      </w:pPr>
      <w:r w:rsidRPr="00A26DE0">
        <w:t>(g)</w:t>
      </w:r>
      <w:r w:rsidRPr="00A26DE0">
        <w:tab/>
        <w:t>Any resulting charge or payment to the Market Participant will be invoiced using a miscellaneous Invoice, but allocated with the method outlined in paragraphs (2) through (4) of Section 9.19.1, Default Uplift Invoices.</w:t>
      </w:r>
    </w:p>
    <w:p w14:paraId="58065804" w14:textId="77777777" w:rsidR="00462DE1" w:rsidRPr="00A26DE0" w:rsidRDefault="00462DE1" w:rsidP="00462DE1">
      <w:r w:rsidRPr="00A26DE0">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811"/>
        <w:gridCol w:w="7199"/>
      </w:tblGrid>
      <w:tr w:rsidR="00462DE1" w:rsidRPr="00A26DE0" w14:paraId="73ADF50A" w14:textId="77777777" w:rsidTr="009579E4">
        <w:trPr>
          <w:trHeight w:val="359"/>
        </w:trPr>
        <w:tc>
          <w:tcPr>
            <w:tcW w:w="1060" w:type="pct"/>
            <w:hideMark/>
          </w:tcPr>
          <w:p w14:paraId="066B805A" w14:textId="77777777" w:rsidR="00462DE1" w:rsidRPr="00A26DE0" w:rsidRDefault="00462DE1" w:rsidP="009579E4">
            <w:pPr>
              <w:spacing w:after="240"/>
              <w:rPr>
                <w:b/>
                <w:iCs/>
                <w:sz w:val="20"/>
              </w:rPr>
            </w:pPr>
            <w:r w:rsidRPr="00A26DE0">
              <w:rPr>
                <w:b/>
                <w:iCs/>
                <w:sz w:val="20"/>
              </w:rPr>
              <w:lastRenderedPageBreak/>
              <w:t>Variable</w:t>
            </w:r>
          </w:p>
        </w:tc>
        <w:tc>
          <w:tcPr>
            <w:tcW w:w="399" w:type="pct"/>
            <w:hideMark/>
          </w:tcPr>
          <w:p w14:paraId="6527A993" w14:textId="77777777" w:rsidR="00462DE1" w:rsidRPr="00A26DE0" w:rsidRDefault="00462DE1" w:rsidP="009579E4">
            <w:pPr>
              <w:spacing w:after="240"/>
              <w:jc w:val="center"/>
              <w:rPr>
                <w:b/>
                <w:iCs/>
                <w:sz w:val="20"/>
              </w:rPr>
            </w:pPr>
            <w:r w:rsidRPr="00A26DE0">
              <w:rPr>
                <w:b/>
                <w:iCs/>
                <w:sz w:val="20"/>
              </w:rPr>
              <w:t>Unit</w:t>
            </w:r>
          </w:p>
        </w:tc>
        <w:tc>
          <w:tcPr>
            <w:tcW w:w="3541" w:type="pct"/>
            <w:hideMark/>
          </w:tcPr>
          <w:p w14:paraId="3DA1650A" w14:textId="77777777" w:rsidR="00462DE1" w:rsidRPr="00A26DE0" w:rsidRDefault="00462DE1" w:rsidP="009579E4">
            <w:pPr>
              <w:spacing w:after="240"/>
              <w:rPr>
                <w:b/>
                <w:iCs/>
                <w:sz w:val="20"/>
              </w:rPr>
            </w:pPr>
            <w:r w:rsidRPr="00A26DE0">
              <w:rPr>
                <w:b/>
                <w:iCs/>
                <w:sz w:val="20"/>
              </w:rPr>
              <w:t>Definition</w:t>
            </w:r>
          </w:p>
        </w:tc>
      </w:tr>
      <w:tr w:rsidR="00462DE1" w:rsidRPr="00A26DE0" w14:paraId="1393CED3" w14:textId="77777777" w:rsidTr="009579E4">
        <w:tc>
          <w:tcPr>
            <w:tcW w:w="1060" w:type="pct"/>
            <w:hideMark/>
          </w:tcPr>
          <w:p w14:paraId="739E7A9D" w14:textId="77777777" w:rsidR="00462DE1" w:rsidRPr="00A26DE0" w:rsidRDefault="00462DE1" w:rsidP="009579E4">
            <w:pPr>
              <w:spacing w:after="60"/>
              <w:rPr>
                <w:iCs/>
                <w:sz w:val="20"/>
              </w:rPr>
            </w:pPr>
            <w:r w:rsidRPr="00A26DE0">
              <w:rPr>
                <w:iCs/>
                <w:sz w:val="20"/>
              </w:rPr>
              <w:t>DAMSQSEAMT</w:t>
            </w:r>
            <w:r w:rsidRPr="00A26DE0">
              <w:rPr>
                <w:i/>
                <w:iCs/>
                <w:sz w:val="20"/>
                <w:vertAlign w:val="subscript"/>
              </w:rPr>
              <w:t xml:space="preserve"> q</w:t>
            </w:r>
          </w:p>
        </w:tc>
        <w:tc>
          <w:tcPr>
            <w:tcW w:w="399" w:type="pct"/>
            <w:hideMark/>
          </w:tcPr>
          <w:p w14:paraId="21D2CE26" w14:textId="77777777" w:rsidR="00462DE1" w:rsidRPr="00A26DE0" w:rsidRDefault="00462DE1" w:rsidP="009579E4">
            <w:pPr>
              <w:spacing w:after="60"/>
              <w:jc w:val="center"/>
              <w:rPr>
                <w:iCs/>
                <w:sz w:val="20"/>
              </w:rPr>
            </w:pPr>
            <w:r w:rsidRPr="00A26DE0">
              <w:rPr>
                <w:iCs/>
                <w:sz w:val="20"/>
              </w:rPr>
              <w:t>$</w:t>
            </w:r>
          </w:p>
        </w:tc>
        <w:tc>
          <w:tcPr>
            <w:tcW w:w="3541" w:type="pct"/>
            <w:hideMark/>
          </w:tcPr>
          <w:p w14:paraId="2F3B5E0C" w14:textId="77777777" w:rsidR="00462DE1" w:rsidRPr="00A26DE0" w:rsidRDefault="00462DE1" w:rsidP="009579E4">
            <w:pPr>
              <w:spacing w:after="60"/>
              <w:rPr>
                <w:iCs/>
                <w:sz w:val="20"/>
              </w:rPr>
            </w:pPr>
            <w:r w:rsidRPr="00A26DE0">
              <w:rPr>
                <w:i/>
                <w:iCs/>
                <w:sz w:val="20"/>
              </w:rPr>
              <w:t>Day-Ahead Market Energy Sales Amount by QSE</w:t>
            </w:r>
            <w:r w:rsidRPr="00A26DE0">
              <w:rPr>
                <w:iCs/>
                <w:sz w:val="20"/>
              </w:rPr>
              <w:t xml:space="preserve">—The sum of the DAM Energy Sales positions compared to Real-Time results, for the QSE </w:t>
            </w:r>
            <w:r w:rsidRPr="00A26DE0">
              <w:rPr>
                <w:i/>
                <w:iCs/>
                <w:sz w:val="20"/>
              </w:rPr>
              <w:t>q</w:t>
            </w:r>
            <w:r w:rsidRPr="00A26DE0">
              <w:rPr>
                <w:iCs/>
                <w:sz w:val="20"/>
              </w:rPr>
              <w:t xml:space="preserve">, for the 15-minute Settlement Interval.  </w:t>
            </w:r>
          </w:p>
        </w:tc>
      </w:tr>
      <w:tr w:rsidR="00462DE1" w:rsidRPr="00A26DE0" w14:paraId="6303FB3F" w14:textId="77777777" w:rsidTr="009579E4">
        <w:tc>
          <w:tcPr>
            <w:tcW w:w="1060" w:type="pct"/>
          </w:tcPr>
          <w:p w14:paraId="28722DAD" w14:textId="77777777" w:rsidR="00462DE1" w:rsidRPr="00A26DE0" w:rsidRDefault="00462DE1" w:rsidP="009579E4">
            <w:pPr>
              <w:spacing w:after="60"/>
              <w:rPr>
                <w:iCs/>
                <w:sz w:val="20"/>
              </w:rPr>
            </w:pPr>
            <w:r w:rsidRPr="00A26DE0">
              <w:rPr>
                <w:iCs/>
                <w:sz w:val="20"/>
              </w:rPr>
              <w:t>DAMPQSEAMT</w:t>
            </w:r>
            <w:r w:rsidRPr="00A26DE0">
              <w:rPr>
                <w:i/>
                <w:iCs/>
                <w:sz w:val="20"/>
                <w:vertAlign w:val="subscript"/>
              </w:rPr>
              <w:t xml:space="preserve"> q</w:t>
            </w:r>
          </w:p>
        </w:tc>
        <w:tc>
          <w:tcPr>
            <w:tcW w:w="399" w:type="pct"/>
          </w:tcPr>
          <w:p w14:paraId="3F4F0217" w14:textId="77777777" w:rsidR="00462DE1" w:rsidRPr="00A26DE0" w:rsidRDefault="00462DE1" w:rsidP="009579E4">
            <w:pPr>
              <w:spacing w:after="60"/>
              <w:jc w:val="center"/>
              <w:rPr>
                <w:iCs/>
                <w:sz w:val="20"/>
              </w:rPr>
            </w:pPr>
            <w:r w:rsidRPr="00A26DE0">
              <w:rPr>
                <w:iCs/>
                <w:sz w:val="20"/>
              </w:rPr>
              <w:t>$</w:t>
            </w:r>
          </w:p>
        </w:tc>
        <w:tc>
          <w:tcPr>
            <w:tcW w:w="3541" w:type="pct"/>
          </w:tcPr>
          <w:p w14:paraId="551007B1" w14:textId="77777777" w:rsidR="00462DE1" w:rsidRPr="00A26DE0" w:rsidRDefault="00462DE1" w:rsidP="009579E4">
            <w:pPr>
              <w:spacing w:after="60"/>
              <w:rPr>
                <w:iCs/>
                <w:sz w:val="20"/>
              </w:rPr>
            </w:pPr>
            <w:r w:rsidRPr="00A26DE0">
              <w:rPr>
                <w:i/>
                <w:iCs/>
                <w:sz w:val="20"/>
              </w:rPr>
              <w:t>Day-Ahead Market Energy Purchases Amount by QSE</w:t>
            </w:r>
            <w:r w:rsidRPr="00A26DE0">
              <w:rPr>
                <w:iCs/>
                <w:sz w:val="20"/>
              </w:rPr>
              <w:t xml:space="preserve">—The sum of the DAM Energy purchases compared to Real-Time results, for the QSE </w:t>
            </w:r>
            <w:r w:rsidRPr="00A26DE0">
              <w:rPr>
                <w:i/>
                <w:iCs/>
                <w:sz w:val="20"/>
              </w:rPr>
              <w:t>q</w:t>
            </w:r>
            <w:r w:rsidRPr="00A26DE0">
              <w:rPr>
                <w:iCs/>
                <w:sz w:val="20"/>
              </w:rPr>
              <w:t xml:space="preserve">, for the 15-minute Settlement Interval.  </w:t>
            </w:r>
          </w:p>
        </w:tc>
      </w:tr>
      <w:tr w:rsidR="00462DE1" w:rsidRPr="00A26DE0" w14:paraId="71B7A36B" w14:textId="77777777" w:rsidTr="009579E4">
        <w:tc>
          <w:tcPr>
            <w:tcW w:w="1060" w:type="pct"/>
          </w:tcPr>
          <w:p w14:paraId="2ACA99F2" w14:textId="77777777" w:rsidR="00462DE1" w:rsidRPr="00A26DE0" w:rsidRDefault="00462DE1" w:rsidP="009579E4">
            <w:pPr>
              <w:spacing w:after="60"/>
              <w:rPr>
                <w:iCs/>
                <w:sz w:val="20"/>
              </w:rPr>
            </w:pPr>
            <w:r w:rsidRPr="00A26DE0">
              <w:rPr>
                <w:iCs/>
                <w:sz w:val="20"/>
              </w:rPr>
              <w:t>DAMASQSEAMT</w:t>
            </w:r>
            <w:r w:rsidRPr="00A26DE0">
              <w:rPr>
                <w:i/>
                <w:iCs/>
                <w:sz w:val="20"/>
                <w:vertAlign w:val="subscript"/>
              </w:rPr>
              <w:t xml:space="preserve"> q</w:t>
            </w:r>
          </w:p>
        </w:tc>
        <w:tc>
          <w:tcPr>
            <w:tcW w:w="399" w:type="pct"/>
          </w:tcPr>
          <w:p w14:paraId="3980AEA2" w14:textId="77777777" w:rsidR="00462DE1" w:rsidRPr="00A26DE0" w:rsidRDefault="00462DE1" w:rsidP="009579E4">
            <w:pPr>
              <w:spacing w:after="60"/>
              <w:jc w:val="center"/>
              <w:rPr>
                <w:iCs/>
                <w:sz w:val="20"/>
              </w:rPr>
            </w:pPr>
            <w:r w:rsidRPr="00A26DE0">
              <w:rPr>
                <w:iCs/>
                <w:sz w:val="20"/>
              </w:rPr>
              <w:t>$</w:t>
            </w:r>
          </w:p>
        </w:tc>
        <w:tc>
          <w:tcPr>
            <w:tcW w:w="3541" w:type="pct"/>
          </w:tcPr>
          <w:p w14:paraId="74D58292" w14:textId="77777777" w:rsidR="004232BF" w:rsidRPr="004232BF" w:rsidRDefault="00462DE1" w:rsidP="004232BF">
            <w:pPr>
              <w:spacing w:after="60"/>
              <w:rPr>
                <w:i/>
                <w:iCs/>
                <w:sz w:val="20"/>
              </w:rPr>
            </w:pPr>
            <w:r w:rsidRPr="00A26DE0">
              <w:rPr>
                <w:i/>
                <w:iCs/>
                <w:sz w:val="20"/>
              </w:rPr>
              <w:t>Day-Ahead Market Ancillary Service Amount by QSE</w:t>
            </w:r>
            <w:r w:rsidRPr="004232BF">
              <w:rPr>
                <w:i/>
                <w:sz w:val="20"/>
              </w:rPr>
              <w:t>—</w:t>
            </w:r>
            <w:r w:rsidRPr="00A26DE0">
              <w:rPr>
                <w:iCs/>
                <w:sz w:val="20"/>
              </w:rPr>
              <w:t xml:space="preserve">The sum of the DAM Ancillary Service awarded amounts compared to Real-Time results, for the QSE </w:t>
            </w:r>
            <w:r w:rsidRPr="004232BF">
              <w:rPr>
                <w:sz w:val="20"/>
              </w:rPr>
              <w:t>q</w:t>
            </w:r>
            <w:r w:rsidRPr="00A26DE0">
              <w:rPr>
                <w:iCs/>
                <w:sz w:val="20"/>
              </w:rPr>
              <w:t>, for the hour.</w:t>
            </w:r>
            <w:r w:rsidRPr="004232BF">
              <w:rPr>
                <w:i/>
                <w:sz w:val="20"/>
              </w:rPr>
              <w:t xml:space="preserve"> </w:t>
            </w:r>
          </w:p>
          <w:tbl>
            <w:tblPr>
              <w:tblW w:w="6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1E0" w:firstRow="1" w:lastRow="1" w:firstColumn="1" w:lastColumn="1" w:noHBand="0" w:noVBand="0"/>
            </w:tblPr>
            <w:tblGrid>
              <w:gridCol w:w="6990"/>
            </w:tblGrid>
            <w:tr w:rsidR="004232BF" w:rsidRPr="004232BF" w14:paraId="052B1BD2" w14:textId="77777777" w:rsidTr="004232BF">
              <w:tc>
                <w:tcPr>
                  <w:tcW w:w="6991" w:type="dxa"/>
                  <w:tcBorders>
                    <w:top w:val="single" w:sz="4" w:space="0" w:color="auto"/>
                    <w:left w:val="single" w:sz="4" w:space="0" w:color="auto"/>
                    <w:bottom w:val="single" w:sz="4" w:space="0" w:color="auto"/>
                    <w:right w:val="single" w:sz="4" w:space="0" w:color="auto"/>
                  </w:tcBorders>
                  <w:shd w:val="pct12" w:color="auto" w:fill="auto"/>
                  <w:hideMark/>
                </w:tcPr>
                <w:p w14:paraId="3DFF1386" w14:textId="77777777" w:rsidR="004232BF" w:rsidRPr="004232BF" w:rsidRDefault="004232BF" w:rsidP="004232BF">
                  <w:pPr>
                    <w:spacing w:after="60"/>
                    <w:rPr>
                      <w:b/>
                      <w:i/>
                      <w:iCs/>
                      <w:sz w:val="20"/>
                    </w:rPr>
                  </w:pPr>
                  <w:r w:rsidRPr="004232BF">
                    <w:rPr>
                      <w:b/>
                      <w:i/>
                      <w:iCs/>
                      <w:sz w:val="20"/>
                    </w:rPr>
                    <w:t>[NPRR1245:  Replace the definition above with the following upon system implementation of the Real-Time Co-Optimization (RTC) project:]</w:t>
                  </w:r>
                </w:p>
                <w:p w14:paraId="7D9CD883" w14:textId="77777777" w:rsidR="004232BF" w:rsidRPr="004232BF" w:rsidRDefault="004232BF" w:rsidP="004232BF">
                  <w:pPr>
                    <w:spacing w:after="60"/>
                    <w:rPr>
                      <w:i/>
                      <w:iCs/>
                      <w:sz w:val="20"/>
                    </w:rPr>
                  </w:pPr>
                  <w:r w:rsidRPr="004232BF">
                    <w:rPr>
                      <w:i/>
                      <w:iCs/>
                      <w:sz w:val="20"/>
                    </w:rPr>
                    <w:t>Day-Ahead Market Ancillary Service Amount by QSE—</w:t>
                  </w:r>
                  <w:r w:rsidRPr="004232BF">
                    <w:rPr>
                      <w:sz w:val="20"/>
                    </w:rPr>
                    <w:t>The sum of the DAM Ancillary Service awarded amounts compared to Real-Time results, for the QSE q, for the 15-minute Settlement Interval.</w:t>
                  </w:r>
                </w:p>
              </w:tc>
            </w:tr>
          </w:tbl>
          <w:p w14:paraId="18B84EE7" w14:textId="3AEB6D86" w:rsidR="00462DE1" w:rsidRPr="00A26DE0" w:rsidRDefault="00462DE1" w:rsidP="009579E4">
            <w:pPr>
              <w:spacing w:after="60"/>
              <w:rPr>
                <w:iCs/>
                <w:sz w:val="20"/>
              </w:rPr>
            </w:pPr>
          </w:p>
        </w:tc>
      </w:tr>
      <w:tr w:rsidR="00462DE1" w:rsidRPr="00A26DE0" w14:paraId="01B76E7E" w14:textId="77777777" w:rsidTr="009579E4">
        <w:tc>
          <w:tcPr>
            <w:tcW w:w="1060" w:type="pct"/>
          </w:tcPr>
          <w:p w14:paraId="2D054638" w14:textId="77777777" w:rsidR="00462DE1" w:rsidRPr="00A26DE0" w:rsidRDefault="00462DE1" w:rsidP="009579E4">
            <w:pPr>
              <w:spacing w:after="60"/>
              <w:rPr>
                <w:iCs/>
                <w:sz w:val="20"/>
              </w:rPr>
            </w:pPr>
            <w:r w:rsidRPr="00A26DE0">
              <w:rPr>
                <w:iCs/>
                <w:sz w:val="20"/>
              </w:rPr>
              <w:t>DAMRTPTPQSEAMT</w:t>
            </w:r>
            <w:r w:rsidRPr="00A26DE0">
              <w:rPr>
                <w:i/>
                <w:iCs/>
                <w:sz w:val="20"/>
                <w:vertAlign w:val="subscript"/>
              </w:rPr>
              <w:t xml:space="preserve"> q</w:t>
            </w:r>
          </w:p>
        </w:tc>
        <w:tc>
          <w:tcPr>
            <w:tcW w:w="399" w:type="pct"/>
          </w:tcPr>
          <w:p w14:paraId="3E63A00B" w14:textId="77777777" w:rsidR="00462DE1" w:rsidRPr="00A26DE0" w:rsidRDefault="00462DE1" w:rsidP="009579E4">
            <w:pPr>
              <w:spacing w:after="60"/>
              <w:jc w:val="center"/>
              <w:rPr>
                <w:iCs/>
                <w:sz w:val="20"/>
              </w:rPr>
            </w:pPr>
            <w:r w:rsidRPr="00A26DE0">
              <w:rPr>
                <w:iCs/>
                <w:sz w:val="20"/>
              </w:rPr>
              <w:t>$</w:t>
            </w:r>
          </w:p>
        </w:tc>
        <w:tc>
          <w:tcPr>
            <w:tcW w:w="3541" w:type="pct"/>
          </w:tcPr>
          <w:p w14:paraId="0EFFADB3" w14:textId="77777777" w:rsidR="00462DE1" w:rsidRPr="00A26DE0" w:rsidRDefault="00462DE1" w:rsidP="009579E4">
            <w:pPr>
              <w:spacing w:after="60"/>
              <w:rPr>
                <w:iCs/>
                <w:sz w:val="20"/>
              </w:rPr>
            </w:pPr>
            <w:r w:rsidRPr="00A26DE0">
              <w:rPr>
                <w:i/>
                <w:iCs/>
                <w:sz w:val="20"/>
              </w:rPr>
              <w:t>Day-Ahead Market Real-Time Point-to-Point Obligation Amount by QSE</w:t>
            </w:r>
            <w:r w:rsidRPr="00A26DE0">
              <w:rPr>
                <w:iCs/>
                <w:sz w:val="20"/>
              </w:rPr>
              <w:t xml:space="preserve">—The sum of the PTP Obligation bids cleared in the DAM compared to Real-Time results, for the QSE </w:t>
            </w:r>
            <w:r w:rsidRPr="00A26DE0">
              <w:rPr>
                <w:i/>
                <w:iCs/>
                <w:sz w:val="20"/>
              </w:rPr>
              <w:t>q</w:t>
            </w:r>
            <w:r w:rsidRPr="00A26DE0">
              <w:rPr>
                <w:iCs/>
                <w:sz w:val="20"/>
              </w:rPr>
              <w:t xml:space="preserve">, for the hour.  </w:t>
            </w:r>
          </w:p>
        </w:tc>
      </w:tr>
      <w:tr w:rsidR="00462DE1" w:rsidRPr="00A26DE0" w14:paraId="4830E82F" w14:textId="77777777" w:rsidTr="009579E4">
        <w:tc>
          <w:tcPr>
            <w:tcW w:w="1060" w:type="pct"/>
          </w:tcPr>
          <w:p w14:paraId="75168FAB" w14:textId="77777777" w:rsidR="00462DE1" w:rsidRPr="00A26DE0" w:rsidRDefault="00462DE1" w:rsidP="009579E4">
            <w:pPr>
              <w:spacing w:after="60"/>
              <w:rPr>
                <w:iCs/>
                <w:sz w:val="20"/>
              </w:rPr>
            </w:pPr>
            <w:r w:rsidRPr="00A26DE0">
              <w:rPr>
                <w:iCs/>
                <w:sz w:val="20"/>
              </w:rPr>
              <w:t>DASPP</w:t>
            </w:r>
            <w:r w:rsidRPr="00A26DE0">
              <w:rPr>
                <w:iCs/>
                <w:sz w:val="20"/>
                <w:vertAlign w:val="subscript"/>
              </w:rPr>
              <w:t xml:space="preserve"> </w:t>
            </w:r>
            <w:r w:rsidRPr="00A26DE0">
              <w:rPr>
                <w:i/>
                <w:iCs/>
                <w:sz w:val="20"/>
                <w:vertAlign w:val="subscript"/>
              </w:rPr>
              <w:t>p</w:t>
            </w:r>
          </w:p>
        </w:tc>
        <w:tc>
          <w:tcPr>
            <w:tcW w:w="399" w:type="pct"/>
          </w:tcPr>
          <w:p w14:paraId="7D92804A" w14:textId="77777777" w:rsidR="00462DE1" w:rsidRPr="00A26DE0" w:rsidRDefault="00462DE1" w:rsidP="009579E4">
            <w:pPr>
              <w:spacing w:after="60"/>
              <w:jc w:val="center"/>
              <w:rPr>
                <w:iCs/>
                <w:sz w:val="20"/>
              </w:rPr>
            </w:pPr>
            <w:r w:rsidRPr="00A26DE0">
              <w:rPr>
                <w:iCs/>
                <w:sz w:val="20"/>
              </w:rPr>
              <w:t>$/MWh</w:t>
            </w:r>
          </w:p>
        </w:tc>
        <w:tc>
          <w:tcPr>
            <w:tcW w:w="3541" w:type="pct"/>
          </w:tcPr>
          <w:p w14:paraId="7850A0AC" w14:textId="77777777" w:rsidR="00462DE1" w:rsidRPr="00A26DE0" w:rsidRDefault="00462DE1" w:rsidP="009579E4">
            <w:pPr>
              <w:spacing w:after="60"/>
              <w:rPr>
                <w:iCs/>
                <w:sz w:val="20"/>
              </w:rPr>
            </w:pPr>
            <w:r w:rsidRPr="00A26DE0">
              <w:rPr>
                <w:i/>
                <w:iCs/>
                <w:sz w:val="20"/>
              </w:rPr>
              <w:t>Day-Ahead Settlement Point Price per Settlement Point</w:t>
            </w:r>
            <w:r w:rsidRPr="00A26DE0">
              <w:rPr>
                <w:iCs/>
                <w:sz w:val="20"/>
              </w:rPr>
              <w:t xml:space="preserve">—The DAM Settlement Point Price at Settlement Point </w:t>
            </w:r>
            <w:r w:rsidRPr="00A26DE0">
              <w:rPr>
                <w:i/>
                <w:iCs/>
                <w:sz w:val="20"/>
              </w:rPr>
              <w:t>p</w:t>
            </w:r>
            <w:r w:rsidRPr="00A26DE0">
              <w:rPr>
                <w:iCs/>
                <w:sz w:val="20"/>
              </w:rPr>
              <w:t>, for the hour.</w:t>
            </w:r>
          </w:p>
        </w:tc>
      </w:tr>
      <w:tr w:rsidR="00462DE1" w:rsidRPr="00A26DE0" w14:paraId="72EE97F7" w14:textId="77777777" w:rsidTr="009579E4">
        <w:tc>
          <w:tcPr>
            <w:tcW w:w="1060" w:type="pct"/>
          </w:tcPr>
          <w:p w14:paraId="17483D1A" w14:textId="77777777" w:rsidR="00462DE1" w:rsidRPr="00A26DE0" w:rsidRDefault="00462DE1" w:rsidP="009579E4">
            <w:pPr>
              <w:spacing w:after="60"/>
              <w:rPr>
                <w:iCs/>
                <w:sz w:val="20"/>
              </w:rPr>
            </w:pPr>
            <w:r w:rsidRPr="00A26DE0">
              <w:rPr>
                <w:iCs/>
                <w:sz w:val="20"/>
              </w:rPr>
              <w:t xml:space="preserve">RTOBL </w:t>
            </w:r>
            <w:r w:rsidRPr="00A26DE0">
              <w:rPr>
                <w:i/>
                <w:iCs/>
                <w:sz w:val="20"/>
                <w:vertAlign w:val="subscript"/>
              </w:rPr>
              <w:t>q, (j, k)</w:t>
            </w:r>
          </w:p>
        </w:tc>
        <w:tc>
          <w:tcPr>
            <w:tcW w:w="399" w:type="pct"/>
          </w:tcPr>
          <w:p w14:paraId="495CC2BF" w14:textId="77777777" w:rsidR="00462DE1" w:rsidRPr="00A26DE0" w:rsidRDefault="00462DE1" w:rsidP="009579E4">
            <w:pPr>
              <w:spacing w:after="60"/>
              <w:jc w:val="center"/>
              <w:rPr>
                <w:iCs/>
                <w:sz w:val="20"/>
              </w:rPr>
            </w:pPr>
            <w:r w:rsidRPr="00A26DE0">
              <w:rPr>
                <w:iCs/>
                <w:sz w:val="20"/>
              </w:rPr>
              <w:t>MW</w:t>
            </w:r>
          </w:p>
        </w:tc>
        <w:tc>
          <w:tcPr>
            <w:tcW w:w="3541" w:type="pct"/>
          </w:tcPr>
          <w:p w14:paraId="06A7EAFD" w14:textId="77777777" w:rsidR="00462DE1" w:rsidRPr="00A26DE0" w:rsidRDefault="00462DE1" w:rsidP="009579E4">
            <w:pPr>
              <w:spacing w:after="60"/>
              <w:rPr>
                <w:iCs/>
                <w:sz w:val="20"/>
              </w:rPr>
            </w:pPr>
            <w:r w:rsidRPr="00A26DE0">
              <w:rPr>
                <w:i/>
                <w:iCs/>
                <w:sz w:val="20"/>
              </w:rPr>
              <w:t>Real-Time Obligation per QSE per pair of source and sink—</w:t>
            </w:r>
            <w:r w:rsidRPr="00A26DE0">
              <w:rPr>
                <w:iCs/>
                <w:sz w:val="20"/>
              </w:rPr>
              <w:t xml:space="preserve">The total MW of QSE </w:t>
            </w:r>
            <w:r w:rsidRPr="00A26DE0">
              <w:rPr>
                <w:i/>
                <w:iCs/>
                <w:sz w:val="20"/>
              </w:rPr>
              <w:t>q</w:t>
            </w:r>
            <w:r w:rsidRPr="00A26DE0">
              <w:rPr>
                <w:iCs/>
                <w:sz w:val="20"/>
              </w:rPr>
              <w:t xml:space="preserve">’s PTP Obligation bids that would have cleared in the DAM and settled in Real-Time for the source </w:t>
            </w:r>
            <w:r w:rsidRPr="00A26DE0">
              <w:rPr>
                <w:i/>
                <w:iCs/>
                <w:sz w:val="20"/>
              </w:rPr>
              <w:t>j,</w:t>
            </w:r>
            <w:r w:rsidRPr="00A26DE0">
              <w:rPr>
                <w:iCs/>
                <w:sz w:val="20"/>
              </w:rPr>
              <w:t xml:space="preserve"> and the sink </w:t>
            </w:r>
            <w:r w:rsidRPr="00A26DE0">
              <w:rPr>
                <w:i/>
                <w:iCs/>
                <w:sz w:val="20"/>
              </w:rPr>
              <w:t>k</w:t>
            </w:r>
            <w:r w:rsidRPr="00A26DE0">
              <w:rPr>
                <w:iCs/>
                <w:sz w:val="20"/>
              </w:rPr>
              <w:t>, for the hour.</w:t>
            </w:r>
          </w:p>
        </w:tc>
      </w:tr>
      <w:tr w:rsidR="00462DE1" w:rsidRPr="00A26DE0" w14:paraId="3B386408" w14:textId="77777777" w:rsidTr="009579E4">
        <w:tc>
          <w:tcPr>
            <w:tcW w:w="1060" w:type="pct"/>
          </w:tcPr>
          <w:p w14:paraId="4648D771" w14:textId="77777777" w:rsidR="00462DE1" w:rsidRPr="00A26DE0" w:rsidRDefault="00462DE1" w:rsidP="009579E4">
            <w:pPr>
              <w:spacing w:after="60"/>
              <w:rPr>
                <w:iCs/>
                <w:sz w:val="20"/>
              </w:rPr>
            </w:pPr>
            <w:r w:rsidRPr="00A26DE0">
              <w:rPr>
                <w:iCs/>
                <w:sz w:val="20"/>
              </w:rPr>
              <w:t>RTSPP</w:t>
            </w:r>
            <w:r w:rsidRPr="00A26DE0">
              <w:rPr>
                <w:iCs/>
                <w:sz w:val="20"/>
                <w:vertAlign w:val="subscript"/>
              </w:rPr>
              <w:t xml:space="preserve"> </w:t>
            </w:r>
            <w:r w:rsidRPr="00A26DE0">
              <w:rPr>
                <w:i/>
                <w:iCs/>
                <w:sz w:val="20"/>
                <w:vertAlign w:val="subscript"/>
              </w:rPr>
              <w:t>p</w:t>
            </w:r>
          </w:p>
        </w:tc>
        <w:tc>
          <w:tcPr>
            <w:tcW w:w="399" w:type="pct"/>
          </w:tcPr>
          <w:p w14:paraId="737DD580" w14:textId="77777777" w:rsidR="00462DE1" w:rsidRPr="00A26DE0" w:rsidRDefault="00462DE1" w:rsidP="009579E4">
            <w:pPr>
              <w:spacing w:after="60"/>
              <w:jc w:val="center"/>
              <w:rPr>
                <w:iCs/>
                <w:sz w:val="20"/>
              </w:rPr>
            </w:pPr>
            <w:r w:rsidRPr="00A26DE0">
              <w:rPr>
                <w:iCs/>
                <w:sz w:val="20"/>
              </w:rPr>
              <w:t>$/MWh</w:t>
            </w:r>
          </w:p>
        </w:tc>
        <w:tc>
          <w:tcPr>
            <w:tcW w:w="3541" w:type="pct"/>
          </w:tcPr>
          <w:p w14:paraId="3D748C55" w14:textId="77777777" w:rsidR="00462DE1" w:rsidRPr="00A26DE0" w:rsidRDefault="00462DE1" w:rsidP="009579E4">
            <w:pPr>
              <w:spacing w:after="60"/>
              <w:rPr>
                <w:iCs/>
                <w:sz w:val="20"/>
              </w:rPr>
            </w:pPr>
            <w:r w:rsidRPr="00A26DE0">
              <w:rPr>
                <w:i/>
                <w:iCs/>
                <w:sz w:val="20"/>
              </w:rPr>
              <w:t>Real-Time Settlement Point Price—</w:t>
            </w:r>
            <w:r w:rsidRPr="00A26DE0">
              <w:rPr>
                <w:iCs/>
                <w:sz w:val="20"/>
              </w:rPr>
              <w:t>The Real-Time Settlement Point Price at the Settlement Point for the 15-minute Settlement Interval within the hour.</w:t>
            </w:r>
          </w:p>
        </w:tc>
      </w:tr>
      <w:tr w:rsidR="00462DE1" w:rsidRPr="00A26DE0" w14:paraId="0F6FFA78" w14:textId="77777777" w:rsidTr="009579E4">
        <w:tc>
          <w:tcPr>
            <w:tcW w:w="1060" w:type="pct"/>
          </w:tcPr>
          <w:p w14:paraId="7D6267DC" w14:textId="77777777" w:rsidR="00462DE1" w:rsidRPr="00A26DE0" w:rsidRDefault="00462DE1" w:rsidP="009579E4">
            <w:pPr>
              <w:spacing w:after="60"/>
              <w:rPr>
                <w:iCs/>
                <w:sz w:val="20"/>
              </w:rPr>
            </w:pPr>
            <w:r w:rsidRPr="00A26DE0">
              <w:rPr>
                <w:iCs/>
                <w:sz w:val="20"/>
              </w:rPr>
              <w:t>DAES</w:t>
            </w:r>
            <w:r w:rsidRPr="00A26DE0">
              <w:rPr>
                <w:iCs/>
                <w:sz w:val="20"/>
                <w:vertAlign w:val="subscript"/>
              </w:rPr>
              <w:t xml:space="preserve"> </w:t>
            </w:r>
            <w:r w:rsidRPr="00A26DE0">
              <w:rPr>
                <w:i/>
                <w:iCs/>
                <w:sz w:val="20"/>
                <w:vertAlign w:val="subscript"/>
              </w:rPr>
              <w:t>q, p</w:t>
            </w:r>
          </w:p>
        </w:tc>
        <w:tc>
          <w:tcPr>
            <w:tcW w:w="399" w:type="pct"/>
          </w:tcPr>
          <w:p w14:paraId="433764C6" w14:textId="77777777" w:rsidR="00462DE1" w:rsidRPr="00A26DE0" w:rsidRDefault="00462DE1" w:rsidP="009579E4">
            <w:pPr>
              <w:spacing w:after="60"/>
              <w:jc w:val="center"/>
              <w:rPr>
                <w:iCs/>
                <w:sz w:val="20"/>
              </w:rPr>
            </w:pPr>
            <w:r w:rsidRPr="00A26DE0">
              <w:rPr>
                <w:iCs/>
                <w:sz w:val="20"/>
              </w:rPr>
              <w:t>MW</w:t>
            </w:r>
          </w:p>
        </w:tc>
        <w:tc>
          <w:tcPr>
            <w:tcW w:w="3541" w:type="pct"/>
          </w:tcPr>
          <w:p w14:paraId="3F21D187" w14:textId="77777777" w:rsidR="00462DE1" w:rsidRPr="00A26DE0" w:rsidRDefault="00462DE1" w:rsidP="009579E4">
            <w:pPr>
              <w:spacing w:after="60"/>
              <w:rPr>
                <w:iCs/>
                <w:sz w:val="20"/>
              </w:rPr>
            </w:pPr>
            <w:r w:rsidRPr="00A26DE0">
              <w:rPr>
                <w:i/>
                <w:iCs/>
                <w:sz w:val="20"/>
              </w:rPr>
              <w:t xml:space="preserve">Day-Ahead Energy Sale per QSE per Settlement </w:t>
            </w:r>
            <w:proofErr w:type="spellStart"/>
            <w:r w:rsidRPr="00A26DE0">
              <w:rPr>
                <w:i/>
                <w:iCs/>
                <w:sz w:val="20"/>
              </w:rPr>
              <w:t>Point</w:t>
            </w:r>
            <w:r w:rsidRPr="00A26DE0">
              <w:rPr>
                <w:rFonts w:ascii="Symbol" w:eastAsia="Symbol" w:hAnsi="Symbol" w:cs="Symbol"/>
                <w:sz w:val="20"/>
              </w:rPr>
              <w:t>¾</w:t>
            </w:r>
            <w:r w:rsidRPr="00A26DE0">
              <w:rPr>
                <w:iCs/>
                <w:sz w:val="20"/>
              </w:rPr>
              <w:t>The</w:t>
            </w:r>
            <w:proofErr w:type="spellEnd"/>
            <w:r w:rsidRPr="00A26DE0">
              <w:rPr>
                <w:iCs/>
                <w:sz w:val="20"/>
              </w:rPr>
              <w:t xml:space="preserve"> total amount of energy represented by QSE </w:t>
            </w:r>
            <w:r w:rsidRPr="00A26DE0">
              <w:rPr>
                <w:i/>
                <w:iCs/>
                <w:sz w:val="20"/>
              </w:rPr>
              <w:t>q</w:t>
            </w:r>
            <w:r w:rsidRPr="00A26DE0">
              <w:rPr>
                <w:iCs/>
                <w:sz w:val="20"/>
              </w:rPr>
              <w:t xml:space="preserve">’s Three-Part Supply Offers that would have cleared in the DAM and DAM Energy-Only Offer Curves that would have cleared in the DAM at Settlement Point </w:t>
            </w:r>
            <w:r w:rsidRPr="00A26DE0">
              <w:rPr>
                <w:i/>
                <w:iCs/>
                <w:sz w:val="20"/>
              </w:rPr>
              <w:t>p</w:t>
            </w:r>
            <w:r w:rsidRPr="00A26DE0">
              <w:rPr>
                <w:iCs/>
                <w:sz w:val="20"/>
              </w:rPr>
              <w:t>, for the hour.</w:t>
            </w:r>
          </w:p>
        </w:tc>
      </w:tr>
      <w:tr w:rsidR="00462DE1" w:rsidRPr="00A26DE0" w14:paraId="18947CAE" w14:textId="77777777" w:rsidTr="009579E4">
        <w:tc>
          <w:tcPr>
            <w:tcW w:w="1060" w:type="pct"/>
          </w:tcPr>
          <w:p w14:paraId="55E87993" w14:textId="77777777" w:rsidR="00462DE1" w:rsidRPr="00A26DE0" w:rsidRDefault="00462DE1" w:rsidP="009579E4">
            <w:pPr>
              <w:spacing w:after="60"/>
              <w:rPr>
                <w:iCs/>
                <w:sz w:val="20"/>
              </w:rPr>
            </w:pPr>
            <w:r w:rsidRPr="00A26DE0">
              <w:rPr>
                <w:iCs/>
                <w:sz w:val="20"/>
              </w:rPr>
              <w:t>DAEP</w:t>
            </w:r>
            <w:r w:rsidRPr="00A26DE0">
              <w:rPr>
                <w:iCs/>
                <w:sz w:val="20"/>
                <w:vertAlign w:val="subscript"/>
              </w:rPr>
              <w:t xml:space="preserve"> </w:t>
            </w:r>
            <w:r w:rsidRPr="00A26DE0">
              <w:rPr>
                <w:i/>
                <w:iCs/>
                <w:sz w:val="20"/>
                <w:vertAlign w:val="subscript"/>
              </w:rPr>
              <w:t>q, p</w:t>
            </w:r>
          </w:p>
        </w:tc>
        <w:tc>
          <w:tcPr>
            <w:tcW w:w="399" w:type="pct"/>
          </w:tcPr>
          <w:p w14:paraId="528CEE25" w14:textId="77777777" w:rsidR="00462DE1" w:rsidRPr="00A26DE0" w:rsidRDefault="00462DE1" w:rsidP="009579E4">
            <w:pPr>
              <w:spacing w:after="60"/>
              <w:jc w:val="center"/>
              <w:rPr>
                <w:iCs/>
                <w:sz w:val="20"/>
              </w:rPr>
            </w:pPr>
            <w:r w:rsidRPr="00A26DE0">
              <w:rPr>
                <w:iCs/>
                <w:sz w:val="20"/>
              </w:rPr>
              <w:t>MW</w:t>
            </w:r>
          </w:p>
        </w:tc>
        <w:tc>
          <w:tcPr>
            <w:tcW w:w="3541" w:type="pct"/>
          </w:tcPr>
          <w:p w14:paraId="45BDC80D" w14:textId="77777777" w:rsidR="00AC24BE" w:rsidRPr="00AC24BE" w:rsidRDefault="00462DE1" w:rsidP="00AC24BE">
            <w:pPr>
              <w:spacing w:after="60"/>
              <w:rPr>
                <w:i/>
                <w:iCs/>
                <w:sz w:val="20"/>
              </w:rPr>
            </w:pPr>
            <w:r w:rsidRPr="00A26DE0">
              <w:rPr>
                <w:i/>
                <w:iCs/>
                <w:sz w:val="20"/>
              </w:rPr>
              <w:t xml:space="preserve">Day-Ahead Energy Purchase per QSE per Settlement </w:t>
            </w:r>
            <w:proofErr w:type="spellStart"/>
            <w:r w:rsidRPr="00A26DE0">
              <w:rPr>
                <w:i/>
                <w:iCs/>
                <w:sz w:val="20"/>
              </w:rPr>
              <w:t>Point</w:t>
            </w:r>
            <w:r w:rsidR="00AC24BE" w:rsidRPr="00AC24BE">
              <w:rPr>
                <w:rFonts w:ascii="Symbol" w:eastAsia="Symbol" w:hAnsi="Symbol" w:cs="Symbol"/>
                <w:i/>
                <w:sz w:val="20"/>
              </w:rPr>
              <w:t>¾</w:t>
            </w:r>
            <w:r w:rsidRPr="00AC24BE">
              <w:rPr>
                <w:i/>
                <w:sz w:val="20"/>
              </w:rPr>
              <w:t>The</w:t>
            </w:r>
            <w:proofErr w:type="spellEnd"/>
            <w:r w:rsidRPr="00AC24BE">
              <w:rPr>
                <w:i/>
                <w:sz w:val="20"/>
              </w:rPr>
              <w:t xml:space="preserve"> total amount of energy represented by QSE </w:t>
            </w:r>
            <w:r w:rsidRPr="00A26DE0">
              <w:rPr>
                <w:i/>
                <w:iCs/>
                <w:sz w:val="20"/>
              </w:rPr>
              <w:t>q</w:t>
            </w:r>
            <w:r w:rsidRPr="00AC24BE">
              <w:rPr>
                <w:i/>
                <w:sz w:val="20"/>
              </w:rPr>
              <w:t xml:space="preserve">’s DAM Energy Bids that would have cleared at Settlement Point </w:t>
            </w:r>
            <w:r w:rsidRPr="00A26DE0">
              <w:rPr>
                <w:i/>
                <w:iCs/>
                <w:sz w:val="20"/>
              </w:rPr>
              <w:t>p</w:t>
            </w:r>
            <w:r w:rsidRPr="00AC24BE">
              <w:rPr>
                <w:i/>
                <w:sz w:val="20"/>
              </w:rPr>
              <w:t>, for the hour.</w:t>
            </w:r>
          </w:p>
          <w:tbl>
            <w:tblPr>
              <w:tblW w:w="6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1E0" w:firstRow="1" w:lastRow="1" w:firstColumn="1" w:lastColumn="1" w:noHBand="0" w:noVBand="0"/>
            </w:tblPr>
            <w:tblGrid>
              <w:gridCol w:w="6990"/>
            </w:tblGrid>
            <w:tr w:rsidR="00AC24BE" w:rsidRPr="00AC24BE" w14:paraId="0B3D6E5F" w14:textId="77777777" w:rsidTr="00AC24BE">
              <w:tc>
                <w:tcPr>
                  <w:tcW w:w="6991" w:type="dxa"/>
                  <w:tcBorders>
                    <w:top w:val="single" w:sz="4" w:space="0" w:color="auto"/>
                    <w:left w:val="single" w:sz="4" w:space="0" w:color="auto"/>
                    <w:bottom w:val="single" w:sz="4" w:space="0" w:color="auto"/>
                    <w:right w:val="single" w:sz="4" w:space="0" w:color="auto"/>
                  </w:tcBorders>
                  <w:shd w:val="pct12" w:color="auto" w:fill="auto"/>
                  <w:hideMark/>
                </w:tcPr>
                <w:p w14:paraId="1CB07906" w14:textId="77777777" w:rsidR="00AC24BE" w:rsidRPr="00AC24BE" w:rsidRDefault="00AC24BE" w:rsidP="00AC24BE">
                  <w:pPr>
                    <w:spacing w:after="60"/>
                    <w:rPr>
                      <w:b/>
                      <w:i/>
                      <w:iCs/>
                      <w:sz w:val="20"/>
                    </w:rPr>
                  </w:pPr>
                  <w:r w:rsidRPr="00AC24BE">
                    <w:rPr>
                      <w:b/>
                      <w:i/>
                      <w:iCs/>
                      <w:sz w:val="20"/>
                    </w:rPr>
                    <w:t>[NPRR1188:  Replace the definition above with the following upon system implementation:]</w:t>
                  </w:r>
                </w:p>
                <w:p w14:paraId="391F9254" w14:textId="77777777" w:rsidR="00AC24BE" w:rsidRPr="00AC24BE" w:rsidRDefault="00AC24BE" w:rsidP="00AC24BE">
                  <w:pPr>
                    <w:spacing w:after="60"/>
                    <w:rPr>
                      <w:i/>
                      <w:iCs/>
                      <w:sz w:val="20"/>
                    </w:rPr>
                  </w:pPr>
                  <w:r w:rsidRPr="00AC24BE">
                    <w:rPr>
                      <w:i/>
                      <w:iCs/>
                      <w:sz w:val="20"/>
                    </w:rPr>
                    <w:t xml:space="preserve">Day-Ahead Energy Purchase per QSE per Settlement </w:t>
                  </w:r>
                  <w:proofErr w:type="spellStart"/>
                  <w:r w:rsidRPr="00AC24BE">
                    <w:rPr>
                      <w:i/>
                      <w:iCs/>
                      <w:sz w:val="20"/>
                    </w:rPr>
                    <w:t>Point</w:t>
                  </w:r>
                  <w:r w:rsidRPr="00AC24BE">
                    <w:rPr>
                      <w:rFonts w:ascii="Symbol" w:eastAsia="Symbol" w:hAnsi="Symbol" w:cs="Symbol"/>
                      <w:i/>
                      <w:sz w:val="20"/>
                    </w:rPr>
                    <w:t>¾</w:t>
                  </w:r>
                  <w:r w:rsidRPr="00AC24BE">
                    <w:rPr>
                      <w:sz w:val="20"/>
                    </w:rPr>
                    <w:t>The</w:t>
                  </w:r>
                  <w:proofErr w:type="spellEnd"/>
                  <w:r w:rsidRPr="00AC24BE">
                    <w:rPr>
                      <w:sz w:val="20"/>
                    </w:rPr>
                    <w:t xml:space="preserve"> total amount of energy represented by QSE q’s DAM Energy Bids and Energy Bid Curves that would have cleared in the DAM at Settlement Point p, for the hour.</w:t>
                  </w:r>
                </w:p>
              </w:tc>
            </w:tr>
          </w:tbl>
          <w:p w14:paraId="0398D0F2" w14:textId="1D89ACFB" w:rsidR="00462DE1" w:rsidRPr="00A26DE0" w:rsidRDefault="00462DE1" w:rsidP="009579E4">
            <w:pPr>
              <w:spacing w:after="60"/>
              <w:rPr>
                <w:iCs/>
                <w:sz w:val="20"/>
              </w:rPr>
            </w:pPr>
          </w:p>
        </w:tc>
      </w:tr>
      <w:tr w:rsidR="00462DE1" w:rsidRPr="00A26DE0" w14:paraId="3EB7C593" w14:textId="77777777" w:rsidTr="009579E4">
        <w:tc>
          <w:tcPr>
            <w:tcW w:w="1060" w:type="pct"/>
          </w:tcPr>
          <w:p w14:paraId="137FCB7F" w14:textId="77777777" w:rsidR="00462DE1" w:rsidRPr="00A26DE0" w:rsidRDefault="00462DE1" w:rsidP="009579E4">
            <w:pPr>
              <w:spacing w:after="60"/>
              <w:rPr>
                <w:iCs/>
                <w:sz w:val="20"/>
              </w:rPr>
            </w:pPr>
            <w:r w:rsidRPr="00A26DE0">
              <w:rPr>
                <w:iCs/>
                <w:sz w:val="20"/>
              </w:rPr>
              <w:t xml:space="preserve">PCRUR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tcPr>
          <w:p w14:paraId="28AE8807" w14:textId="77777777" w:rsidR="00462DE1" w:rsidRPr="00A26DE0" w:rsidRDefault="00462DE1" w:rsidP="009579E4">
            <w:pPr>
              <w:spacing w:after="60"/>
              <w:jc w:val="center"/>
              <w:rPr>
                <w:iCs/>
                <w:sz w:val="20"/>
              </w:rPr>
            </w:pPr>
            <w:r w:rsidRPr="00A26DE0">
              <w:rPr>
                <w:iCs/>
                <w:sz w:val="20"/>
              </w:rPr>
              <w:t>MW</w:t>
            </w:r>
          </w:p>
        </w:tc>
        <w:tc>
          <w:tcPr>
            <w:tcW w:w="3541" w:type="pct"/>
          </w:tcPr>
          <w:p w14:paraId="4AA5338F" w14:textId="77777777" w:rsidR="00462DE1" w:rsidRPr="00A26DE0" w:rsidRDefault="00462DE1" w:rsidP="009579E4">
            <w:pPr>
              <w:spacing w:after="60"/>
              <w:rPr>
                <w:iCs/>
                <w:sz w:val="20"/>
              </w:rPr>
            </w:pPr>
            <w:r w:rsidRPr="00A26DE0">
              <w:rPr>
                <w:i/>
                <w:iCs/>
                <w:sz w:val="20"/>
              </w:rPr>
              <w:t>Procured Capacity for Regulation Up from Resource per QSE per Resource in DAM</w:t>
            </w:r>
            <w:r w:rsidRPr="00A26DE0">
              <w:rPr>
                <w:iCs/>
                <w:sz w:val="20"/>
              </w:rPr>
              <w:t xml:space="preserve">—The Regulation Up Service (Reg-Up)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462DE1" w:rsidRPr="00A26DE0" w14:paraId="478FED3A" w14:textId="77777777" w:rsidTr="009579E4">
        <w:tc>
          <w:tcPr>
            <w:tcW w:w="1060" w:type="pct"/>
          </w:tcPr>
          <w:p w14:paraId="2B235CF7" w14:textId="77777777" w:rsidR="00462DE1" w:rsidRPr="00A26DE0" w:rsidRDefault="00462DE1" w:rsidP="009579E4">
            <w:pPr>
              <w:spacing w:after="60"/>
              <w:rPr>
                <w:iCs/>
                <w:sz w:val="20"/>
              </w:rPr>
            </w:pPr>
            <w:r w:rsidRPr="00A26DE0">
              <w:rPr>
                <w:iCs/>
                <w:sz w:val="20"/>
              </w:rPr>
              <w:t>PCRDR</w:t>
            </w:r>
            <w:r w:rsidRPr="00A26DE0">
              <w:rPr>
                <w:i/>
                <w:iCs/>
                <w:sz w:val="20"/>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tcPr>
          <w:p w14:paraId="06B22AED" w14:textId="77777777" w:rsidR="00462DE1" w:rsidRPr="00A26DE0" w:rsidRDefault="00462DE1" w:rsidP="009579E4">
            <w:pPr>
              <w:spacing w:after="60"/>
              <w:jc w:val="center"/>
              <w:rPr>
                <w:iCs/>
                <w:sz w:val="20"/>
              </w:rPr>
            </w:pPr>
            <w:r w:rsidRPr="00A26DE0">
              <w:rPr>
                <w:iCs/>
                <w:sz w:val="20"/>
              </w:rPr>
              <w:t>MW</w:t>
            </w:r>
          </w:p>
        </w:tc>
        <w:tc>
          <w:tcPr>
            <w:tcW w:w="3541" w:type="pct"/>
          </w:tcPr>
          <w:p w14:paraId="7C258C9A" w14:textId="77777777" w:rsidR="00462DE1" w:rsidRPr="00A26DE0" w:rsidRDefault="00462DE1" w:rsidP="009579E4">
            <w:pPr>
              <w:spacing w:after="60"/>
              <w:rPr>
                <w:iCs/>
                <w:sz w:val="20"/>
              </w:rPr>
            </w:pPr>
            <w:r w:rsidRPr="00A26DE0">
              <w:rPr>
                <w:i/>
                <w:iCs/>
                <w:sz w:val="20"/>
              </w:rPr>
              <w:t>Procured Capacity for Regulation Down from Resource per QSE per Resource in DAM</w:t>
            </w:r>
            <w:r w:rsidRPr="00A26DE0">
              <w:rPr>
                <w:iCs/>
                <w:sz w:val="20"/>
              </w:rPr>
              <w:t xml:space="preserve">—The Regulation Down Service (Reg-Down)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462DE1" w:rsidRPr="00A26DE0" w14:paraId="1BBB9813" w14:textId="77777777" w:rsidTr="009579E4">
        <w:tc>
          <w:tcPr>
            <w:tcW w:w="1060" w:type="pct"/>
          </w:tcPr>
          <w:p w14:paraId="778C9884" w14:textId="77777777" w:rsidR="00462DE1" w:rsidRPr="00A26DE0" w:rsidRDefault="00462DE1" w:rsidP="009579E4">
            <w:pPr>
              <w:spacing w:after="60"/>
              <w:rPr>
                <w:iCs/>
                <w:sz w:val="20"/>
              </w:rPr>
            </w:pPr>
            <w:r w:rsidRPr="00A26DE0">
              <w:rPr>
                <w:iCs/>
                <w:sz w:val="20"/>
              </w:rPr>
              <w:t xml:space="preserve">PCRRR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r w:rsidRPr="00A26DE0">
              <w:rPr>
                <w:i/>
                <w:iCs/>
                <w:sz w:val="20"/>
              </w:rPr>
              <w:t xml:space="preserve"> </w:t>
            </w:r>
          </w:p>
        </w:tc>
        <w:tc>
          <w:tcPr>
            <w:tcW w:w="399" w:type="pct"/>
          </w:tcPr>
          <w:p w14:paraId="67C406F9" w14:textId="77777777" w:rsidR="00462DE1" w:rsidRPr="00A26DE0" w:rsidRDefault="00462DE1" w:rsidP="009579E4">
            <w:pPr>
              <w:spacing w:after="60"/>
              <w:jc w:val="center"/>
              <w:rPr>
                <w:iCs/>
                <w:sz w:val="20"/>
              </w:rPr>
            </w:pPr>
            <w:r w:rsidRPr="00A26DE0">
              <w:rPr>
                <w:iCs/>
                <w:sz w:val="20"/>
              </w:rPr>
              <w:t>MW</w:t>
            </w:r>
          </w:p>
        </w:tc>
        <w:tc>
          <w:tcPr>
            <w:tcW w:w="3541" w:type="pct"/>
          </w:tcPr>
          <w:p w14:paraId="664C6495" w14:textId="77777777" w:rsidR="00462DE1" w:rsidRPr="00A26DE0" w:rsidRDefault="00462DE1" w:rsidP="009579E4">
            <w:pPr>
              <w:spacing w:after="60"/>
              <w:rPr>
                <w:iCs/>
                <w:sz w:val="20"/>
              </w:rPr>
            </w:pPr>
            <w:r w:rsidRPr="00A26DE0">
              <w:rPr>
                <w:i/>
                <w:iCs/>
                <w:sz w:val="20"/>
              </w:rPr>
              <w:t>Procured Capacity for Responsive Reserve from Resource per QSE per Resource in DAM</w:t>
            </w:r>
            <w:r w:rsidRPr="00A26DE0">
              <w:rPr>
                <w:iCs/>
                <w:sz w:val="20"/>
              </w:rPr>
              <w:t xml:space="preserve">—The Responsive Reserve (RRS)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w:t>
            </w:r>
            <w:r w:rsidRPr="00A26DE0">
              <w:rPr>
                <w:iCs/>
                <w:sz w:val="20"/>
              </w:rPr>
              <w:lastRenderedPageBreak/>
              <w:t xml:space="preserve">Cycle Train, the Resource </w:t>
            </w:r>
            <w:r w:rsidRPr="00A26DE0">
              <w:rPr>
                <w:i/>
                <w:iCs/>
                <w:sz w:val="20"/>
              </w:rPr>
              <w:t xml:space="preserve">r </w:t>
            </w:r>
            <w:r w:rsidRPr="00A26DE0">
              <w:rPr>
                <w:iCs/>
                <w:sz w:val="20"/>
              </w:rPr>
              <w:t>is a Combined Cycle Generation Resource within the Combined Cycle Train.</w:t>
            </w:r>
          </w:p>
        </w:tc>
      </w:tr>
      <w:tr w:rsidR="00462DE1" w:rsidRPr="00A26DE0" w14:paraId="540C6018" w14:textId="77777777" w:rsidTr="009579E4">
        <w:tc>
          <w:tcPr>
            <w:tcW w:w="1060" w:type="pct"/>
          </w:tcPr>
          <w:p w14:paraId="06C5D29E" w14:textId="77777777" w:rsidR="00462DE1" w:rsidRPr="00A26DE0" w:rsidRDefault="00462DE1" w:rsidP="009579E4">
            <w:pPr>
              <w:spacing w:after="60"/>
              <w:rPr>
                <w:iCs/>
                <w:sz w:val="20"/>
              </w:rPr>
            </w:pPr>
            <w:r w:rsidRPr="00A26DE0">
              <w:rPr>
                <w:iCs/>
                <w:sz w:val="20"/>
              </w:rPr>
              <w:lastRenderedPageBreak/>
              <w:t xml:space="preserve">PCNSR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tcPr>
          <w:p w14:paraId="6E2DB656" w14:textId="77777777" w:rsidR="00462DE1" w:rsidRPr="00A26DE0" w:rsidRDefault="00462DE1" w:rsidP="009579E4">
            <w:pPr>
              <w:spacing w:after="60"/>
              <w:jc w:val="center"/>
              <w:rPr>
                <w:iCs/>
                <w:sz w:val="20"/>
              </w:rPr>
            </w:pPr>
            <w:r w:rsidRPr="00A26DE0">
              <w:rPr>
                <w:iCs/>
                <w:sz w:val="20"/>
              </w:rPr>
              <w:t>MW</w:t>
            </w:r>
          </w:p>
        </w:tc>
        <w:tc>
          <w:tcPr>
            <w:tcW w:w="3541" w:type="pct"/>
          </w:tcPr>
          <w:p w14:paraId="6AB8F142" w14:textId="77777777" w:rsidR="00462DE1" w:rsidRPr="00A26DE0" w:rsidRDefault="00462DE1" w:rsidP="009579E4">
            <w:pPr>
              <w:spacing w:after="60"/>
              <w:rPr>
                <w:iCs/>
                <w:sz w:val="20"/>
              </w:rPr>
            </w:pPr>
            <w:r w:rsidRPr="00A26DE0">
              <w:rPr>
                <w:i/>
                <w:iCs/>
                <w:sz w:val="20"/>
              </w:rPr>
              <w:t>Procured Capacity for Non-Spinning Reserve from Resource per QSE per Resource in DAM</w:t>
            </w:r>
            <w:r w:rsidRPr="00A26DE0">
              <w:rPr>
                <w:iCs/>
                <w:sz w:val="20"/>
              </w:rPr>
              <w:t xml:space="preserve">—The Non-Spinning Reserve (Non-Spin)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462DE1" w:rsidRPr="00A26DE0" w14:paraId="658946FD" w14:textId="77777777" w:rsidTr="009579E4">
        <w:tc>
          <w:tcPr>
            <w:tcW w:w="1060" w:type="pct"/>
          </w:tcPr>
          <w:p w14:paraId="79CF60DE" w14:textId="77777777" w:rsidR="00462DE1" w:rsidRPr="00A26DE0" w:rsidRDefault="00462DE1" w:rsidP="009579E4">
            <w:pPr>
              <w:spacing w:after="60"/>
              <w:rPr>
                <w:iCs/>
                <w:sz w:val="20"/>
              </w:rPr>
            </w:pPr>
            <w:r w:rsidRPr="00A26DE0">
              <w:rPr>
                <w:iCs/>
                <w:sz w:val="20"/>
              </w:rPr>
              <w:t xml:space="preserve">PCECRR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tcPr>
          <w:p w14:paraId="23C410EC" w14:textId="77777777" w:rsidR="00462DE1" w:rsidRPr="00A26DE0" w:rsidRDefault="00462DE1" w:rsidP="009579E4">
            <w:pPr>
              <w:spacing w:after="60"/>
              <w:jc w:val="center"/>
              <w:rPr>
                <w:iCs/>
                <w:sz w:val="20"/>
              </w:rPr>
            </w:pPr>
            <w:r w:rsidRPr="00A26DE0">
              <w:rPr>
                <w:iCs/>
                <w:sz w:val="20"/>
              </w:rPr>
              <w:t>MW</w:t>
            </w:r>
          </w:p>
        </w:tc>
        <w:tc>
          <w:tcPr>
            <w:tcW w:w="3541" w:type="pct"/>
          </w:tcPr>
          <w:p w14:paraId="33C9F358" w14:textId="77777777" w:rsidR="00462DE1" w:rsidRPr="00A26DE0" w:rsidRDefault="00462DE1" w:rsidP="009579E4">
            <w:pPr>
              <w:spacing w:after="60"/>
              <w:rPr>
                <w:i/>
                <w:iCs/>
                <w:sz w:val="20"/>
              </w:rPr>
            </w:pPr>
            <w:r w:rsidRPr="00A26DE0">
              <w:rPr>
                <w:i/>
                <w:iCs/>
                <w:sz w:val="20"/>
              </w:rPr>
              <w:t>Procured Capacity for ERCOT Contingency Reserve Service from Resource per QSE per Resource in DAM</w:t>
            </w:r>
            <w:r w:rsidRPr="00A26DE0">
              <w:rPr>
                <w:iCs/>
                <w:sz w:val="20"/>
              </w:rPr>
              <w:t xml:space="preserve">—The ERCOT Contingency Reserve Service (ECRS) capacity quantity that would have been awarded to QSE </w:t>
            </w:r>
            <w:r w:rsidRPr="00A26DE0">
              <w:rPr>
                <w:i/>
                <w:iCs/>
                <w:sz w:val="20"/>
              </w:rPr>
              <w:t>q</w:t>
            </w:r>
            <w:r w:rsidRPr="00A26DE0">
              <w:rPr>
                <w:iCs/>
                <w:sz w:val="20"/>
              </w:rPr>
              <w:t xml:space="preserve"> in the DAM for Resource </w:t>
            </w:r>
            <w:r w:rsidRPr="00A26DE0">
              <w:rPr>
                <w:i/>
                <w:iCs/>
                <w:sz w:val="20"/>
              </w:rPr>
              <w:t>r</w:t>
            </w:r>
            <w:r w:rsidRPr="00A26DE0">
              <w:rPr>
                <w:iCs/>
                <w:sz w:val="20"/>
              </w:rPr>
              <w:t xml:space="preserve">, for the hour.  Where for a Combined Cycle Train, the Resource </w:t>
            </w:r>
            <w:r w:rsidRPr="00A26DE0">
              <w:rPr>
                <w:i/>
                <w:iCs/>
                <w:sz w:val="20"/>
              </w:rPr>
              <w:t xml:space="preserve">r </w:t>
            </w:r>
            <w:r w:rsidRPr="00A26DE0">
              <w:rPr>
                <w:iCs/>
                <w:sz w:val="20"/>
              </w:rPr>
              <w:t>is a Combined Cycle Generation Resource within the Combined Cycle Train.</w:t>
            </w:r>
          </w:p>
        </w:tc>
      </w:tr>
      <w:tr w:rsidR="00DB4E5F" w:rsidRPr="00A26DE0" w14:paraId="70EC212F" w14:textId="77777777" w:rsidTr="00DB4E5F">
        <w:tc>
          <w:tcPr>
            <w:tcW w:w="5000" w:type="pct"/>
            <w:gridSpan w:val="3"/>
          </w:tcPr>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604AA5" w14:paraId="0BE0A1E8" w14:textId="77777777" w:rsidTr="00CB5652">
              <w:tc>
                <w:tcPr>
                  <w:tcW w:w="976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22CE8D0" w14:textId="77777777" w:rsidR="00604AA5" w:rsidRDefault="00604AA5" w:rsidP="00604AA5">
                  <w:pPr>
                    <w:spacing w:before="120" w:after="240"/>
                    <w:rPr>
                      <w:b/>
                      <w:i/>
                      <w:iCs/>
                      <w:szCs w:val="20"/>
                    </w:rPr>
                  </w:pPr>
                  <w:r>
                    <w:rPr>
                      <w:b/>
                      <w:i/>
                      <w:iCs/>
                    </w:rPr>
                    <w:t>[NPRR1245:  Insert the following variables upon system implementation of the Real-Time Co-Optimization (RTC) project:]</w:t>
                  </w: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824"/>
                    <w:gridCol w:w="6436"/>
                  </w:tblGrid>
                  <w:tr w:rsidR="00CD7B66" w14:paraId="1E07F6CB" w14:textId="77777777">
                    <w:trPr>
                      <w:ins w:id="2101" w:author="ERCOT" w:date="2025-07-28T14:00:00Z"/>
                    </w:trPr>
                    <w:tc>
                      <w:tcPr>
                        <w:tcW w:w="1157" w:type="pct"/>
                        <w:tcBorders>
                          <w:top w:val="single" w:sz="4" w:space="0" w:color="auto"/>
                          <w:left w:val="single" w:sz="4" w:space="0" w:color="auto"/>
                          <w:bottom w:val="single" w:sz="4" w:space="0" w:color="auto"/>
                          <w:right w:val="single" w:sz="4" w:space="0" w:color="auto"/>
                        </w:tcBorders>
                      </w:tcPr>
                      <w:p w14:paraId="21C2C784" w14:textId="14AB7246" w:rsidR="00CD7B66" w:rsidRDefault="00CD7B66" w:rsidP="00604AA5">
                        <w:pPr>
                          <w:rPr>
                            <w:ins w:id="2102" w:author="ERCOT" w:date="2025-07-28T14:00:00Z" w16du:dateUtc="2025-07-28T19:00:00Z"/>
                            <w:iCs/>
                            <w:sz w:val="20"/>
                          </w:rPr>
                        </w:pPr>
                        <w:ins w:id="2103" w:author="ERCOT" w:date="2025-07-28T14:00:00Z" w16du:dateUtc="2025-07-28T19:00:00Z">
                          <w:r w:rsidRPr="00D70FDD">
                            <w:rPr>
                              <w:sz w:val="20"/>
                              <w:szCs w:val="20"/>
                            </w:rPr>
                            <w:t xml:space="preserve">PCDRRR </w:t>
                          </w:r>
                          <w:r w:rsidRPr="00D70FDD">
                            <w:rPr>
                              <w:i/>
                              <w:sz w:val="20"/>
                              <w:szCs w:val="20"/>
                              <w:vertAlign w:val="subscript"/>
                            </w:rPr>
                            <w:t>r,</w:t>
                          </w:r>
                          <w:r w:rsidRPr="00D70FDD">
                            <w:rPr>
                              <w:i/>
                              <w:sz w:val="20"/>
                              <w:szCs w:val="20"/>
                            </w:rPr>
                            <w:t xml:space="preserve"> </w:t>
                          </w:r>
                          <w:r w:rsidRPr="00D70FDD">
                            <w:rPr>
                              <w:i/>
                              <w:sz w:val="20"/>
                              <w:szCs w:val="20"/>
                              <w:vertAlign w:val="subscript"/>
                            </w:rPr>
                            <w:t>q, DAM</w:t>
                          </w:r>
                        </w:ins>
                      </w:p>
                    </w:tc>
                    <w:tc>
                      <w:tcPr>
                        <w:tcW w:w="436" w:type="pct"/>
                        <w:tcBorders>
                          <w:top w:val="single" w:sz="4" w:space="0" w:color="auto"/>
                          <w:left w:val="single" w:sz="4" w:space="0" w:color="auto"/>
                          <w:bottom w:val="single" w:sz="4" w:space="0" w:color="auto"/>
                          <w:right w:val="single" w:sz="4" w:space="0" w:color="auto"/>
                        </w:tcBorders>
                      </w:tcPr>
                      <w:p w14:paraId="486CCAD9" w14:textId="7CA8C1AA" w:rsidR="00CD7B66" w:rsidRDefault="00CD7B66" w:rsidP="00604AA5">
                        <w:pPr>
                          <w:jc w:val="center"/>
                          <w:rPr>
                            <w:ins w:id="2104" w:author="ERCOT" w:date="2025-07-28T14:00:00Z" w16du:dateUtc="2025-07-28T19:00:00Z"/>
                            <w:iCs/>
                            <w:sz w:val="20"/>
                          </w:rPr>
                        </w:pPr>
                        <w:ins w:id="2105" w:author="ERCOT" w:date="2025-07-28T14:00:00Z" w16du:dateUtc="2025-07-28T19:00:00Z">
                          <w:r w:rsidRPr="00D70FDD">
                            <w:rPr>
                              <w:sz w:val="20"/>
                              <w:szCs w:val="20"/>
                            </w:rPr>
                            <w:t>MW</w:t>
                          </w:r>
                        </w:ins>
                      </w:p>
                    </w:tc>
                    <w:tc>
                      <w:tcPr>
                        <w:tcW w:w="3407" w:type="pct"/>
                        <w:tcBorders>
                          <w:top w:val="single" w:sz="4" w:space="0" w:color="auto"/>
                          <w:left w:val="single" w:sz="4" w:space="0" w:color="auto"/>
                          <w:bottom w:val="single" w:sz="4" w:space="0" w:color="auto"/>
                          <w:right w:val="single" w:sz="4" w:space="0" w:color="auto"/>
                        </w:tcBorders>
                      </w:tcPr>
                      <w:p w14:paraId="10AED401" w14:textId="4A7DD7A4" w:rsidR="00CD7B66" w:rsidRDefault="00CD7B66" w:rsidP="00604AA5">
                        <w:pPr>
                          <w:spacing w:after="60"/>
                          <w:rPr>
                            <w:ins w:id="2106" w:author="ERCOT" w:date="2025-07-28T14:00:00Z" w16du:dateUtc="2025-07-28T19:00:00Z"/>
                            <w:i/>
                            <w:sz w:val="20"/>
                            <w:szCs w:val="20"/>
                          </w:rPr>
                        </w:pPr>
                        <w:ins w:id="2107" w:author="ERCOT" w:date="2025-07-28T14:00:00Z" w16du:dateUtc="2025-07-28T19:00:00Z">
                          <w:r w:rsidRPr="00D70FDD">
                            <w:rPr>
                              <w:i/>
                              <w:sz w:val="20"/>
                              <w:szCs w:val="20"/>
                            </w:rPr>
                            <w:t xml:space="preserve">Procured Capacity for Dispatchable Reliability Reserve Service </w:t>
                          </w:r>
                        </w:ins>
                        <w:ins w:id="2108" w:author="ERCOT" w:date="2025-07-28T14:00:00Z">
                          <w:r w:rsidRPr="00D70FDD">
                            <w:rPr>
                              <w:i/>
                              <w:sz w:val="20"/>
                              <w:szCs w:val="20"/>
                            </w:rPr>
                            <w:t>from Resource</w:t>
                          </w:r>
                        </w:ins>
                        <w:ins w:id="2109" w:author="ERCOT" w:date="2025-11-06T14:13:00Z" w16du:dateUtc="2025-11-06T20:13:00Z">
                          <w:r w:rsidR="00450C12">
                            <w:rPr>
                              <w:i/>
                              <w:sz w:val="20"/>
                              <w:szCs w:val="20"/>
                            </w:rPr>
                            <w:t xml:space="preserve"> </w:t>
                          </w:r>
                        </w:ins>
                        <w:ins w:id="2110" w:author="ERCOT" w:date="2025-07-28T14:00:00Z" w16du:dateUtc="2025-07-28T19:00:00Z">
                          <w:r w:rsidRPr="00D70FDD">
                            <w:rPr>
                              <w:i/>
                              <w:sz w:val="20"/>
                              <w:szCs w:val="20"/>
                            </w:rPr>
                            <w:t xml:space="preserve">per QSE per </w:t>
                          </w:r>
                        </w:ins>
                        <w:ins w:id="2111" w:author="ERCOT" w:date="2025-11-06T14:14:00Z" w16du:dateUtc="2025-11-06T20:14:00Z">
                          <w:r w:rsidR="00450C12">
                            <w:rPr>
                              <w:i/>
                              <w:sz w:val="20"/>
                              <w:szCs w:val="20"/>
                            </w:rPr>
                            <w:t>Resource</w:t>
                          </w:r>
                        </w:ins>
                        <w:ins w:id="2112" w:author="ERCOT" w:date="2025-07-28T14:00:00Z" w16du:dateUtc="2025-07-28T19:00:00Z">
                          <w:r w:rsidRPr="00D70FDD">
                            <w:rPr>
                              <w:i/>
                              <w:sz w:val="20"/>
                              <w:szCs w:val="20"/>
                            </w:rPr>
                            <w:t xml:space="preserve"> in DAM</w:t>
                          </w:r>
                          <w:r w:rsidRPr="00D70FDD">
                            <w:rPr>
                              <w:sz w:val="20"/>
                              <w:szCs w:val="20"/>
                            </w:rPr>
                            <w:t>—The Dispatchable Reliability Reserve</w:t>
                          </w:r>
                          <w:r w:rsidRPr="00D70FDD">
                            <w:rPr>
                              <w:i/>
                              <w:sz w:val="20"/>
                              <w:szCs w:val="20"/>
                            </w:rPr>
                            <w:t xml:space="preserve"> </w:t>
                          </w:r>
                          <w:r w:rsidRPr="00D70FDD">
                            <w:rPr>
                              <w:sz w:val="20"/>
                              <w:szCs w:val="20"/>
                            </w:rPr>
                            <w:t xml:space="preserve">Service (DRRS) capacity quantity awarded to QSE </w:t>
                          </w:r>
                          <w:r w:rsidRPr="00D70FDD">
                            <w:rPr>
                              <w:i/>
                              <w:sz w:val="20"/>
                              <w:szCs w:val="20"/>
                            </w:rPr>
                            <w:t>q</w:t>
                          </w:r>
                          <w:r w:rsidRPr="00D70FDD">
                            <w:rPr>
                              <w:sz w:val="20"/>
                              <w:szCs w:val="20"/>
                            </w:rPr>
                            <w:t xml:space="preserve"> in the DAM for Resource </w:t>
                          </w:r>
                          <w:r w:rsidRPr="00D70FDD">
                            <w:rPr>
                              <w:i/>
                              <w:sz w:val="20"/>
                              <w:szCs w:val="20"/>
                            </w:rPr>
                            <w:t>r</w:t>
                          </w:r>
                          <w:r w:rsidRPr="00D70FDD">
                            <w:rPr>
                              <w:sz w:val="20"/>
                              <w:szCs w:val="20"/>
                            </w:rPr>
                            <w:t xml:space="preserve"> for the hour.  Where for a Combined Cycle Train, the Resource </w:t>
                          </w:r>
                          <w:r w:rsidRPr="00D70FDD">
                            <w:rPr>
                              <w:i/>
                              <w:sz w:val="20"/>
                              <w:szCs w:val="20"/>
                            </w:rPr>
                            <w:t xml:space="preserve">r </w:t>
                          </w:r>
                          <w:r w:rsidRPr="00D70FDD">
                            <w:rPr>
                              <w:sz w:val="20"/>
                              <w:szCs w:val="20"/>
                            </w:rPr>
                            <w:t>is a Combined Cycle Generation Resource within the Combined Cycle Train.</w:t>
                          </w:r>
                        </w:ins>
                      </w:p>
                    </w:tc>
                  </w:tr>
                  <w:tr w:rsidR="00604AA5" w14:paraId="165A0C83" w14:textId="77777777">
                    <w:tc>
                      <w:tcPr>
                        <w:tcW w:w="1157" w:type="pct"/>
                        <w:tcBorders>
                          <w:top w:val="single" w:sz="4" w:space="0" w:color="auto"/>
                          <w:left w:val="single" w:sz="4" w:space="0" w:color="auto"/>
                          <w:bottom w:val="single" w:sz="4" w:space="0" w:color="auto"/>
                          <w:right w:val="single" w:sz="4" w:space="0" w:color="auto"/>
                        </w:tcBorders>
                        <w:hideMark/>
                      </w:tcPr>
                      <w:p w14:paraId="1FEC557F" w14:textId="77777777" w:rsidR="00604AA5" w:rsidRDefault="00604AA5" w:rsidP="00604AA5">
                        <w:pPr>
                          <w:rPr>
                            <w:iCs/>
                            <w:sz w:val="20"/>
                          </w:rPr>
                        </w:pPr>
                        <w:r>
                          <w:rPr>
                            <w:iCs/>
                            <w:sz w:val="20"/>
                          </w:rPr>
                          <w:t xml:space="preserve">DARUOAWD </w:t>
                        </w:r>
                        <w:r>
                          <w:rPr>
                            <w:i/>
                            <w:sz w:val="20"/>
                            <w:vertAlign w:val="subscript"/>
                          </w:rPr>
                          <w:t>q</w:t>
                        </w:r>
                      </w:p>
                    </w:tc>
                    <w:tc>
                      <w:tcPr>
                        <w:tcW w:w="436" w:type="pct"/>
                        <w:tcBorders>
                          <w:top w:val="single" w:sz="4" w:space="0" w:color="auto"/>
                          <w:left w:val="single" w:sz="4" w:space="0" w:color="auto"/>
                          <w:bottom w:val="single" w:sz="4" w:space="0" w:color="auto"/>
                          <w:right w:val="single" w:sz="4" w:space="0" w:color="auto"/>
                        </w:tcBorders>
                        <w:hideMark/>
                      </w:tcPr>
                      <w:p w14:paraId="4898AC1F" w14:textId="77777777" w:rsidR="00604AA5" w:rsidRDefault="00604AA5" w:rsidP="00604AA5">
                        <w:pPr>
                          <w:jc w:val="center"/>
                          <w:rPr>
                            <w:iCs/>
                            <w:sz w:val="20"/>
                          </w:rPr>
                        </w:pPr>
                        <w:r>
                          <w:rPr>
                            <w:iCs/>
                            <w:sz w:val="20"/>
                          </w:rPr>
                          <w:t>MW</w:t>
                        </w:r>
                      </w:p>
                    </w:tc>
                    <w:tc>
                      <w:tcPr>
                        <w:tcW w:w="3407" w:type="pct"/>
                        <w:tcBorders>
                          <w:top w:val="single" w:sz="4" w:space="0" w:color="auto"/>
                          <w:left w:val="single" w:sz="4" w:space="0" w:color="auto"/>
                          <w:bottom w:val="single" w:sz="4" w:space="0" w:color="auto"/>
                          <w:right w:val="single" w:sz="4" w:space="0" w:color="auto"/>
                        </w:tcBorders>
                        <w:hideMark/>
                      </w:tcPr>
                      <w:p w14:paraId="241009F0" w14:textId="77777777" w:rsidR="00604AA5" w:rsidRDefault="00604AA5" w:rsidP="00604AA5">
                        <w:pPr>
                          <w:spacing w:after="60"/>
                          <w:rPr>
                            <w:i/>
                            <w:iCs/>
                            <w:sz w:val="20"/>
                          </w:rPr>
                        </w:pPr>
                        <w:r>
                          <w:rPr>
                            <w:i/>
                            <w:iCs/>
                            <w:sz w:val="20"/>
                          </w:rPr>
                          <w:t>Day-Ahead Reg-Up Only Award per QSE—</w:t>
                        </w:r>
                        <w:r>
                          <w:rPr>
                            <w:sz w:val="20"/>
                          </w:rPr>
                          <w:t xml:space="preserve">The Reg-Up Only capacity quantity </w:t>
                        </w:r>
                        <w:r>
                          <w:rPr>
                            <w:iCs/>
                            <w:sz w:val="20"/>
                          </w:rPr>
                          <w:t xml:space="preserve">that would have been awarded to </w:t>
                        </w:r>
                        <w:r>
                          <w:rPr>
                            <w:sz w:val="20"/>
                          </w:rPr>
                          <w:t xml:space="preserve">QSE </w:t>
                        </w:r>
                        <w:r>
                          <w:rPr>
                            <w:i/>
                            <w:iCs/>
                            <w:sz w:val="20"/>
                          </w:rPr>
                          <w:t>q</w:t>
                        </w:r>
                        <w:r>
                          <w:rPr>
                            <w:sz w:val="20"/>
                          </w:rPr>
                          <w:t xml:space="preserve"> in the DAM for the hour.</w:t>
                        </w:r>
                      </w:p>
                    </w:tc>
                  </w:tr>
                  <w:tr w:rsidR="00604AA5" w14:paraId="4152438D" w14:textId="77777777">
                    <w:tc>
                      <w:tcPr>
                        <w:tcW w:w="1157" w:type="pct"/>
                        <w:tcBorders>
                          <w:top w:val="single" w:sz="4" w:space="0" w:color="auto"/>
                          <w:left w:val="single" w:sz="4" w:space="0" w:color="auto"/>
                          <w:bottom w:val="single" w:sz="4" w:space="0" w:color="auto"/>
                          <w:right w:val="single" w:sz="4" w:space="0" w:color="auto"/>
                        </w:tcBorders>
                        <w:hideMark/>
                      </w:tcPr>
                      <w:p w14:paraId="179ECCA4" w14:textId="77777777" w:rsidR="00604AA5" w:rsidRDefault="00604AA5" w:rsidP="00604AA5">
                        <w:pPr>
                          <w:rPr>
                            <w:iCs/>
                            <w:sz w:val="20"/>
                          </w:rPr>
                        </w:pPr>
                        <w:r>
                          <w:rPr>
                            <w:iCs/>
                            <w:sz w:val="20"/>
                          </w:rPr>
                          <w:t xml:space="preserve">DARDOAWD </w:t>
                        </w:r>
                        <w:r>
                          <w:rPr>
                            <w:i/>
                            <w:sz w:val="20"/>
                            <w:vertAlign w:val="subscript"/>
                          </w:rPr>
                          <w:t>q</w:t>
                        </w:r>
                      </w:p>
                    </w:tc>
                    <w:tc>
                      <w:tcPr>
                        <w:tcW w:w="436" w:type="pct"/>
                        <w:tcBorders>
                          <w:top w:val="single" w:sz="4" w:space="0" w:color="auto"/>
                          <w:left w:val="single" w:sz="4" w:space="0" w:color="auto"/>
                          <w:bottom w:val="single" w:sz="4" w:space="0" w:color="auto"/>
                          <w:right w:val="single" w:sz="4" w:space="0" w:color="auto"/>
                        </w:tcBorders>
                        <w:hideMark/>
                      </w:tcPr>
                      <w:p w14:paraId="421D7B42" w14:textId="77777777" w:rsidR="00604AA5" w:rsidRDefault="00604AA5" w:rsidP="00604AA5">
                        <w:pPr>
                          <w:jc w:val="center"/>
                          <w:rPr>
                            <w:iCs/>
                            <w:sz w:val="20"/>
                          </w:rPr>
                        </w:pPr>
                        <w:r>
                          <w:rPr>
                            <w:iCs/>
                            <w:sz w:val="20"/>
                          </w:rPr>
                          <w:t>MW</w:t>
                        </w:r>
                      </w:p>
                    </w:tc>
                    <w:tc>
                      <w:tcPr>
                        <w:tcW w:w="3407" w:type="pct"/>
                        <w:tcBorders>
                          <w:top w:val="single" w:sz="4" w:space="0" w:color="auto"/>
                          <w:left w:val="single" w:sz="4" w:space="0" w:color="auto"/>
                          <w:bottom w:val="single" w:sz="4" w:space="0" w:color="auto"/>
                          <w:right w:val="single" w:sz="4" w:space="0" w:color="auto"/>
                        </w:tcBorders>
                        <w:hideMark/>
                      </w:tcPr>
                      <w:p w14:paraId="000E57FD" w14:textId="77777777" w:rsidR="00604AA5" w:rsidRDefault="00604AA5" w:rsidP="00604AA5">
                        <w:pPr>
                          <w:spacing w:after="60"/>
                          <w:rPr>
                            <w:i/>
                            <w:iCs/>
                            <w:sz w:val="20"/>
                          </w:rPr>
                        </w:pPr>
                        <w:r>
                          <w:rPr>
                            <w:i/>
                            <w:iCs/>
                            <w:sz w:val="20"/>
                          </w:rPr>
                          <w:t>Day-Ahead Reg-Down Only Award per QSE—</w:t>
                        </w:r>
                        <w:r>
                          <w:rPr>
                            <w:sz w:val="20"/>
                          </w:rPr>
                          <w:t xml:space="preserve">The Reg-Down Only capacity quantity </w:t>
                        </w:r>
                        <w:r>
                          <w:rPr>
                            <w:iCs/>
                            <w:sz w:val="20"/>
                          </w:rPr>
                          <w:t xml:space="preserve">that would have been awarded to </w:t>
                        </w:r>
                        <w:r>
                          <w:rPr>
                            <w:sz w:val="20"/>
                          </w:rPr>
                          <w:t xml:space="preserve">QSE </w:t>
                        </w:r>
                        <w:r>
                          <w:rPr>
                            <w:i/>
                            <w:iCs/>
                            <w:sz w:val="20"/>
                          </w:rPr>
                          <w:t>q</w:t>
                        </w:r>
                        <w:r>
                          <w:rPr>
                            <w:sz w:val="20"/>
                          </w:rPr>
                          <w:t xml:space="preserve"> in the DAM for the hour.</w:t>
                        </w:r>
                      </w:p>
                    </w:tc>
                  </w:tr>
                  <w:tr w:rsidR="00604AA5" w14:paraId="50B0CE9B" w14:textId="77777777">
                    <w:tc>
                      <w:tcPr>
                        <w:tcW w:w="1157" w:type="pct"/>
                        <w:tcBorders>
                          <w:top w:val="single" w:sz="4" w:space="0" w:color="auto"/>
                          <w:left w:val="single" w:sz="4" w:space="0" w:color="auto"/>
                          <w:bottom w:val="single" w:sz="4" w:space="0" w:color="auto"/>
                          <w:right w:val="single" w:sz="4" w:space="0" w:color="auto"/>
                        </w:tcBorders>
                        <w:hideMark/>
                      </w:tcPr>
                      <w:p w14:paraId="0BF64C5F" w14:textId="77777777" w:rsidR="00604AA5" w:rsidRDefault="00604AA5" w:rsidP="00604AA5">
                        <w:pPr>
                          <w:spacing w:after="60"/>
                          <w:rPr>
                            <w:iCs/>
                            <w:sz w:val="20"/>
                          </w:rPr>
                        </w:pPr>
                        <w:r>
                          <w:rPr>
                            <w:sz w:val="20"/>
                          </w:rPr>
                          <w:t xml:space="preserve">DARROAWD </w:t>
                        </w:r>
                        <w:r>
                          <w:rPr>
                            <w:i/>
                            <w:sz w:val="20"/>
                            <w:vertAlign w:val="subscript"/>
                          </w:rPr>
                          <w:t>q</w:t>
                        </w:r>
                      </w:p>
                    </w:tc>
                    <w:tc>
                      <w:tcPr>
                        <w:tcW w:w="436" w:type="pct"/>
                        <w:tcBorders>
                          <w:top w:val="single" w:sz="4" w:space="0" w:color="auto"/>
                          <w:left w:val="single" w:sz="4" w:space="0" w:color="auto"/>
                          <w:bottom w:val="single" w:sz="4" w:space="0" w:color="auto"/>
                          <w:right w:val="single" w:sz="4" w:space="0" w:color="auto"/>
                        </w:tcBorders>
                        <w:hideMark/>
                      </w:tcPr>
                      <w:p w14:paraId="02DC98F4" w14:textId="77777777" w:rsidR="00604AA5" w:rsidRDefault="00604AA5" w:rsidP="00604AA5">
                        <w:pPr>
                          <w:spacing w:after="60"/>
                          <w:jc w:val="center"/>
                          <w:rPr>
                            <w:iCs/>
                            <w:sz w:val="20"/>
                          </w:rPr>
                        </w:pPr>
                        <w:r>
                          <w:rPr>
                            <w:sz w:val="20"/>
                          </w:rPr>
                          <w:t>MW</w:t>
                        </w:r>
                      </w:p>
                    </w:tc>
                    <w:tc>
                      <w:tcPr>
                        <w:tcW w:w="3407" w:type="pct"/>
                        <w:tcBorders>
                          <w:top w:val="single" w:sz="4" w:space="0" w:color="auto"/>
                          <w:left w:val="single" w:sz="4" w:space="0" w:color="auto"/>
                          <w:bottom w:val="single" w:sz="4" w:space="0" w:color="auto"/>
                          <w:right w:val="single" w:sz="4" w:space="0" w:color="auto"/>
                        </w:tcBorders>
                        <w:hideMark/>
                      </w:tcPr>
                      <w:p w14:paraId="63E48435" w14:textId="77777777" w:rsidR="00604AA5" w:rsidRDefault="00604AA5" w:rsidP="00604AA5">
                        <w:pPr>
                          <w:spacing w:after="60"/>
                          <w:rPr>
                            <w:i/>
                            <w:iCs/>
                            <w:sz w:val="20"/>
                          </w:rPr>
                        </w:pPr>
                        <w:r>
                          <w:rPr>
                            <w:i/>
                            <w:sz w:val="20"/>
                          </w:rPr>
                          <w:t>Day-Ahead Responsive Reserve Only Award per QSE</w:t>
                        </w:r>
                        <w:r>
                          <w:rPr>
                            <w:sz w:val="20"/>
                          </w:rPr>
                          <w:t xml:space="preserve">—The RRS Only capacity quantity </w:t>
                        </w:r>
                        <w:r>
                          <w:rPr>
                            <w:iCs/>
                            <w:sz w:val="20"/>
                          </w:rPr>
                          <w:t>that would have been awarded to</w:t>
                        </w:r>
                        <w:r>
                          <w:rPr>
                            <w:sz w:val="20"/>
                          </w:rPr>
                          <w:t xml:space="preserve"> QSE </w:t>
                        </w:r>
                        <w:r>
                          <w:rPr>
                            <w:i/>
                            <w:iCs/>
                            <w:sz w:val="20"/>
                          </w:rPr>
                          <w:t>q</w:t>
                        </w:r>
                        <w:r>
                          <w:rPr>
                            <w:sz w:val="20"/>
                          </w:rPr>
                          <w:t xml:space="preserve"> in the DAM for the hour.</w:t>
                        </w:r>
                      </w:p>
                    </w:tc>
                  </w:tr>
                  <w:tr w:rsidR="00604AA5" w14:paraId="1D154CED" w14:textId="77777777">
                    <w:tc>
                      <w:tcPr>
                        <w:tcW w:w="1157" w:type="pct"/>
                        <w:tcBorders>
                          <w:top w:val="single" w:sz="4" w:space="0" w:color="auto"/>
                          <w:left w:val="single" w:sz="4" w:space="0" w:color="auto"/>
                          <w:bottom w:val="single" w:sz="4" w:space="0" w:color="auto"/>
                          <w:right w:val="single" w:sz="4" w:space="0" w:color="auto"/>
                        </w:tcBorders>
                        <w:hideMark/>
                      </w:tcPr>
                      <w:p w14:paraId="29F2E9A0" w14:textId="77777777" w:rsidR="00604AA5" w:rsidRDefault="00604AA5" w:rsidP="00604AA5">
                        <w:pPr>
                          <w:rPr>
                            <w:iCs/>
                            <w:sz w:val="20"/>
                          </w:rPr>
                        </w:pPr>
                        <w:r>
                          <w:rPr>
                            <w:iCs/>
                            <w:sz w:val="20"/>
                          </w:rPr>
                          <w:t xml:space="preserve">DANSOAWD </w:t>
                        </w:r>
                        <w:r>
                          <w:rPr>
                            <w:i/>
                            <w:sz w:val="20"/>
                            <w:vertAlign w:val="subscript"/>
                          </w:rPr>
                          <w:t>q</w:t>
                        </w:r>
                      </w:p>
                    </w:tc>
                    <w:tc>
                      <w:tcPr>
                        <w:tcW w:w="436" w:type="pct"/>
                        <w:tcBorders>
                          <w:top w:val="single" w:sz="4" w:space="0" w:color="auto"/>
                          <w:left w:val="single" w:sz="4" w:space="0" w:color="auto"/>
                          <w:bottom w:val="single" w:sz="4" w:space="0" w:color="auto"/>
                          <w:right w:val="single" w:sz="4" w:space="0" w:color="auto"/>
                        </w:tcBorders>
                        <w:hideMark/>
                      </w:tcPr>
                      <w:p w14:paraId="66F96661" w14:textId="77777777" w:rsidR="00604AA5" w:rsidRDefault="00604AA5" w:rsidP="00604AA5">
                        <w:pPr>
                          <w:jc w:val="center"/>
                          <w:rPr>
                            <w:iCs/>
                            <w:sz w:val="20"/>
                          </w:rPr>
                        </w:pPr>
                        <w:r>
                          <w:rPr>
                            <w:iCs/>
                            <w:sz w:val="20"/>
                          </w:rPr>
                          <w:t>MW</w:t>
                        </w:r>
                      </w:p>
                    </w:tc>
                    <w:tc>
                      <w:tcPr>
                        <w:tcW w:w="3407" w:type="pct"/>
                        <w:tcBorders>
                          <w:top w:val="single" w:sz="4" w:space="0" w:color="auto"/>
                          <w:left w:val="single" w:sz="4" w:space="0" w:color="auto"/>
                          <w:bottom w:val="single" w:sz="4" w:space="0" w:color="auto"/>
                          <w:right w:val="single" w:sz="4" w:space="0" w:color="auto"/>
                        </w:tcBorders>
                        <w:hideMark/>
                      </w:tcPr>
                      <w:p w14:paraId="08D98D7B" w14:textId="77777777" w:rsidR="00604AA5" w:rsidRDefault="00604AA5" w:rsidP="00604AA5">
                        <w:pPr>
                          <w:spacing w:after="60"/>
                          <w:rPr>
                            <w:i/>
                            <w:iCs/>
                            <w:sz w:val="20"/>
                          </w:rPr>
                        </w:pPr>
                        <w:r>
                          <w:rPr>
                            <w:i/>
                            <w:iCs/>
                            <w:sz w:val="20"/>
                          </w:rPr>
                          <w:t>Day-Ahead Non-Spin Only Award per QSE—</w:t>
                        </w:r>
                        <w:r>
                          <w:rPr>
                            <w:sz w:val="20"/>
                          </w:rPr>
                          <w:t xml:space="preserve">The Non-Spin Only capacity quantity </w:t>
                        </w:r>
                        <w:r>
                          <w:rPr>
                            <w:iCs/>
                            <w:sz w:val="20"/>
                          </w:rPr>
                          <w:t>that would have been awarded to</w:t>
                        </w:r>
                        <w:r>
                          <w:rPr>
                            <w:sz w:val="20"/>
                          </w:rPr>
                          <w:t xml:space="preserve"> QSE </w:t>
                        </w:r>
                        <w:r>
                          <w:rPr>
                            <w:i/>
                            <w:iCs/>
                            <w:sz w:val="20"/>
                          </w:rPr>
                          <w:t>q</w:t>
                        </w:r>
                        <w:r>
                          <w:rPr>
                            <w:sz w:val="20"/>
                          </w:rPr>
                          <w:t xml:space="preserve"> in the DAM for the hour.</w:t>
                        </w:r>
                      </w:p>
                    </w:tc>
                  </w:tr>
                  <w:tr w:rsidR="00604AA5" w14:paraId="5CB1620F" w14:textId="77777777">
                    <w:tc>
                      <w:tcPr>
                        <w:tcW w:w="1157" w:type="pct"/>
                        <w:tcBorders>
                          <w:top w:val="single" w:sz="4" w:space="0" w:color="auto"/>
                          <w:left w:val="single" w:sz="4" w:space="0" w:color="auto"/>
                          <w:bottom w:val="single" w:sz="4" w:space="0" w:color="auto"/>
                          <w:right w:val="single" w:sz="4" w:space="0" w:color="auto"/>
                        </w:tcBorders>
                        <w:hideMark/>
                      </w:tcPr>
                      <w:p w14:paraId="5534DE23" w14:textId="77777777" w:rsidR="00604AA5" w:rsidRDefault="00604AA5" w:rsidP="00604AA5">
                        <w:pPr>
                          <w:spacing w:after="60"/>
                          <w:rPr>
                            <w:iCs/>
                            <w:sz w:val="20"/>
                          </w:rPr>
                        </w:pPr>
                        <w:r>
                          <w:rPr>
                            <w:iCs/>
                            <w:sz w:val="20"/>
                          </w:rPr>
                          <w:t>DAECROAWD</w:t>
                        </w:r>
                        <w:r>
                          <w:rPr>
                            <w:i/>
                            <w:sz w:val="20"/>
                            <w:vertAlign w:val="subscript"/>
                          </w:rPr>
                          <w:t xml:space="preserve"> q</w:t>
                        </w:r>
                      </w:p>
                    </w:tc>
                    <w:tc>
                      <w:tcPr>
                        <w:tcW w:w="436" w:type="pct"/>
                        <w:tcBorders>
                          <w:top w:val="single" w:sz="4" w:space="0" w:color="auto"/>
                          <w:left w:val="single" w:sz="4" w:space="0" w:color="auto"/>
                          <w:bottom w:val="single" w:sz="4" w:space="0" w:color="auto"/>
                          <w:right w:val="single" w:sz="4" w:space="0" w:color="auto"/>
                        </w:tcBorders>
                        <w:hideMark/>
                      </w:tcPr>
                      <w:p w14:paraId="683ACDD6" w14:textId="77777777" w:rsidR="00604AA5" w:rsidRDefault="00604AA5" w:rsidP="00604AA5">
                        <w:pPr>
                          <w:spacing w:after="60"/>
                          <w:jc w:val="center"/>
                          <w:rPr>
                            <w:iCs/>
                            <w:sz w:val="20"/>
                          </w:rPr>
                        </w:pPr>
                        <w:r>
                          <w:rPr>
                            <w:iCs/>
                            <w:sz w:val="20"/>
                          </w:rPr>
                          <w:t>MW</w:t>
                        </w:r>
                      </w:p>
                    </w:tc>
                    <w:tc>
                      <w:tcPr>
                        <w:tcW w:w="3407" w:type="pct"/>
                        <w:tcBorders>
                          <w:top w:val="single" w:sz="4" w:space="0" w:color="auto"/>
                          <w:left w:val="single" w:sz="4" w:space="0" w:color="auto"/>
                          <w:bottom w:val="single" w:sz="4" w:space="0" w:color="auto"/>
                          <w:right w:val="single" w:sz="4" w:space="0" w:color="auto"/>
                        </w:tcBorders>
                        <w:hideMark/>
                      </w:tcPr>
                      <w:p w14:paraId="32F784E0" w14:textId="77777777" w:rsidR="00604AA5" w:rsidRDefault="00604AA5" w:rsidP="00604AA5">
                        <w:pPr>
                          <w:spacing w:after="60"/>
                          <w:rPr>
                            <w:i/>
                            <w:iCs/>
                            <w:sz w:val="20"/>
                          </w:rPr>
                        </w:pPr>
                        <w:r>
                          <w:rPr>
                            <w:i/>
                            <w:iCs/>
                            <w:sz w:val="20"/>
                          </w:rPr>
                          <w:t>Day-Ahead ERCOT Contingency Reserve Service Only Award per QSE—</w:t>
                        </w:r>
                        <w:r>
                          <w:rPr>
                            <w:sz w:val="20"/>
                          </w:rPr>
                          <w:t xml:space="preserve">The ECRS Only capacity quantity </w:t>
                        </w:r>
                        <w:r>
                          <w:rPr>
                            <w:iCs/>
                            <w:sz w:val="20"/>
                          </w:rPr>
                          <w:t xml:space="preserve">that would have been awarded </w:t>
                        </w:r>
                        <w:r>
                          <w:rPr>
                            <w:sz w:val="20"/>
                          </w:rPr>
                          <w:t xml:space="preserve">to QSE </w:t>
                        </w:r>
                        <w:r>
                          <w:rPr>
                            <w:i/>
                            <w:iCs/>
                            <w:sz w:val="20"/>
                          </w:rPr>
                          <w:t>q</w:t>
                        </w:r>
                        <w:r>
                          <w:rPr>
                            <w:sz w:val="20"/>
                          </w:rPr>
                          <w:t xml:space="preserve"> in the DAM for the hour.</w:t>
                        </w:r>
                      </w:p>
                    </w:tc>
                  </w:tr>
                  <w:tr w:rsidR="0022520F" w14:paraId="016A6D04" w14:textId="77777777">
                    <w:trPr>
                      <w:ins w:id="2113" w:author="ERCOT" w:date="2025-07-28T13:57:00Z"/>
                    </w:trPr>
                    <w:tc>
                      <w:tcPr>
                        <w:tcW w:w="1157" w:type="pct"/>
                        <w:tcBorders>
                          <w:top w:val="single" w:sz="4" w:space="0" w:color="auto"/>
                          <w:left w:val="single" w:sz="4" w:space="0" w:color="auto"/>
                          <w:bottom w:val="single" w:sz="4" w:space="0" w:color="auto"/>
                          <w:right w:val="single" w:sz="4" w:space="0" w:color="auto"/>
                        </w:tcBorders>
                      </w:tcPr>
                      <w:p w14:paraId="6A3B510E" w14:textId="6E8CDFE5" w:rsidR="0022520F" w:rsidRDefault="0022520F" w:rsidP="0022520F">
                        <w:pPr>
                          <w:spacing w:after="60"/>
                          <w:rPr>
                            <w:ins w:id="2114" w:author="ERCOT" w:date="2025-07-28T13:57:00Z" w16du:dateUtc="2025-07-28T18:57:00Z"/>
                            <w:iCs/>
                            <w:sz w:val="20"/>
                          </w:rPr>
                        </w:pPr>
                        <w:ins w:id="2115" w:author="ERCOT" w:date="2025-07-28T13:57:00Z" w16du:dateUtc="2025-07-28T18:57:00Z">
                          <w:r>
                            <w:rPr>
                              <w:iCs/>
                              <w:sz w:val="20"/>
                            </w:rPr>
                            <w:t>DADRROAWD</w:t>
                          </w:r>
                          <w:r>
                            <w:rPr>
                              <w:i/>
                              <w:sz w:val="20"/>
                              <w:vertAlign w:val="subscript"/>
                            </w:rPr>
                            <w:t xml:space="preserve"> q</w:t>
                          </w:r>
                        </w:ins>
                      </w:p>
                    </w:tc>
                    <w:tc>
                      <w:tcPr>
                        <w:tcW w:w="436" w:type="pct"/>
                        <w:tcBorders>
                          <w:top w:val="single" w:sz="4" w:space="0" w:color="auto"/>
                          <w:left w:val="single" w:sz="4" w:space="0" w:color="auto"/>
                          <w:bottom w:val="single" w:sz="4" w:space="0" w:color="auto"/>
                          <w:right w:val="single" w:sz="4" w:space="0" w:color="auto"/>
                        </w:tcBorders>
                      </w:tcPr>
                      <w:p w14:paraId="00A17057" w14:textId="065D475F" w:rsidR="0022520F" w:rsidRDefault="0022520F" w:rsidP="0022520F">
                        <w:pPr>
                          <w:spacing w:after="60"/>
                          <w:jc w:val="center"/>
                          <w:rPr>
                            <w:ins w:id="2116" w:author="ERCOT" w:date="2025-07-28T13:57:00Z" w16du:dateUtc="2025-07-28T18:57:00Z"/>
                            <w:iCs/>
                            <w:sz w:val="20"/>
                          </w:rPr>
                        </w:pPr>
                        <w:ins w:id="2117" w:author="ERCOT" w:date="2025-07-28T13:57:00Z" w16du:dateUtc="2025-07-28T18:57:00Z">
                          <w:r>
                            <w:rPr>
                              <w:iCs/>
                              <w:sz w:val="20"/>
                            </w:rPr>
                            <w:t>MW</w:t>
                          </w:r>
                        </w:ins>
                      </w:p>
                    </w:tc>
                    <w:tc>
                      <w:tcPr>
                        <w:tcW w:w="3407" w:type="pct"/>
                        <w:tcBorders>
                          <w:top w:val="single" w:sz="4" w:space="0" w:color="auto"/>
                          <w:left w:val="single" w:sz="4" w:space="0" w:color="auto"/>
                          <w:bottom w:val="single" w:sz="4" w:space="0" w:color="auto"/>
                          <w:right w:val="single" w:sz="4" w:space="0" w:color="auto"/>
                        </w:tcBorders>
                      </w:tcPr>
                      <w:p w14:paraId="4C5F5C72" w14:textId="3E026973" w:rsidR="0022520F" w:rsidRDefault="0022520F" w:rsidP="0022520F">
                        <w:pPr>
                          <w:spacing w:after="60"/>
                          <w:rPr>
                            <w:ins w:id="2118" w:author="ERCOT" w:date="2025-07-28T13:57:00Z" w16du:dateUtc="2025-07-28T18:57:00Z"/>
                            <w:i/>
                            <w:sz w:val="20"/>
                            <w:szCs w:val="20"/>
                          </w:rPr>
                        </w:pPr>
                        <w:ins w:id="2119" w:author="ERCOT" w:date="2025-07-28T13:57:00Z" w16du:dateUtc="2025-07-28T18:57:00Z">
                          <w:r w:rsidRPr="4CD90589">
                            <w:rPr>
                              <w:i/>
                              <w:sz w:val="20"/>
                              <w:szCs w:val="20"/>
                            </w:rPr>
                            <w:t xml:space="preserve">Day-Ahead </w:t>
                          </w:r>
                          <w:r w:rsidRPr="00D70FDD">
                            <w:rPr>
                              <w:i/>
                              <w:sz w:val="20"/>
                              <w:szCs w:val="20"/>
                            </w:rPr>
                            <w:t xml:space="preserve">Dispatchable Reliability </w:t>
                          </w:r>
                          <w:r w:rsidRPr="4CD90589">
                            <w:rPr>
                              <w:i/>
                              <w:sz w:val="20"/>
                              <w:szCs w:val="20"/>
                            </w:rPr>
                            <w:t>Reserve Service</w:t>
                          </w:r>
                        </w:ins>
                        <w:ins w:id="2120" w:author="ERCOT" w:date="2025-10-24T21:17:00Z">
                          <w:r w:rsidR="3006119B" w:rsidRPr="4CD90589">
                            <w:rPr>
                              <w:i/>
                              <w:iCs/>
                              <w:sz w:val="20"/>
                              <w:szCs w:val="20"/>
                            </w:rPr>
                            <w:t>-</w:t>
                          </w:r>
                        </w:ins>
                        <w:ins w:id="2121" w:author="ERCOT" w:date="2025-07-28T13:57:00Z">
                          <w:del w:id="2122" w:author="ERCOT" w:date="2025-10-24T21:17:00Z">
                            <w:r w:rsidRPr="4CD90589">
                              <w:rPr>
                                <w:i/>
                                <w:sz w:val="20"/>
                                <w:szCs w:val="20"/>
                              </w:rPr>
                              <w:delText xml:space="preserve"> </w:delText>
                            </w:r>
                          </w:del>
                        </w:ins>
                        <w:ins w:id="2123" w:author="ERCOT" w:date="2025-07-28T13:57:00Z" w16du:dateUtc="2025-07-28T18:57:00Z">
                          <w:r w:rsidRPr="4CD90589">
                            <w:rPr>
                              <w:i/>
                              <w:sz w:val="20"/>
                              <w:szCs w:val="20"/>
                            </w:rPr>
                            <w:t>Only Award per QSE—</w:t>
                          </w:r>
                          <w:r w:rsidRPr="4CD90589">
                            <w:rPr>
                              <w:sz w:val="20"/>
                              <w:szCs w:val="20"/>
                            </w:rPr>
                            <w:t>The DRRS</w:t>
                          </w:r>
                        </w:ins>
                        <w:ins w:id="2124" w:author="ERCOT" w:date="2025-10-24T21:17:00Z">
                          <w:r w:rsidR="42E954E0" w:rsidRPr="4CD90589">
                            <w:rPr>
                              <w:sz w:val="20"/>
                              <w:szCs w:val="20"/>
                            </w:rPr>
                            <w:t>-</w:t>
                          </w:r>
                          <w:r w:rsidR="189BACB7" w:rsidRPr="4CD90589">
                            <w:rPr>
                              <w:sz w:val="20"/>
                              <w:szCs w:val="20"/>
                            </w:rPr>
                            <w:t>o</w:t>
                          </w:r>
                        </w:ins>
                        <w:ins w:id="2125" w:author="ERCOT" w:date="2025-07-28T13:57:00Z">
                          <w:r w:rsidR="7721399B" w:rsidRPr="4CD90589">
                            <w:rPr>
                              <w:sz w:val="20"/>
                              <w:szCs w:val="20"/>
                            </w:rPr>
                            <w:t>nly</w:t>
                          </w:r>
                        </w:ins>
                        <w:ins w:id="2126" w:author="ERCOT" w:date="2025-07-28T13:57:00Z" w16du:dateUtc="2025-07-28T18:57:00Z">
                          <w:r w:rsidRPr="4CD90589">
                            <w:rPr>
                              <w:sz w:val="20"/>
                              <w:szCs w:val="20"/>
                            </w:rPr>
                            <w:t xml:space="preserve"> capacity quantity that would have been awarded to QSE </w:t>
                          </w:r>
                          <w:r w:rsidRPr="4CD90589">
                            <w:rPr>
                              <w:i/>
                              <w:sz w:val="20"/>
                              <w:szCs w:val="20"/>
                            </w:rPr>
                            <w:t>q</w:t>
                          </w:r>
                          <w:r w:rsidRPr="4CD90589">
                            <w:rPr>
                              <w:sz w:val="20"/>
                              <w:szCs w:val="20"/>
                            </w:rPr>
                            <w:t xml:space="preserve"> in the DAM for the hour.</w:t>
                          </w:r>
                        </w:ins>
                      </w:p>
                    </w:tc>
                  </w:tr>
                </w:tbl>
                <w:p w14:paraId="1C0BCDBE" w14:textId="77777777" w:rsidR="00604AA5" w:rsidRDefault="00604AA5" w:rsidP="00604AA5">
                  <w:pPr>
                    <w:spacing w:after="240"/>
                    <w:ind w:left="1440" w:hanging="720"/>
                  </w:pPr>
                </w:p>
              </w:tc>
            </w:tr>
          </w:tbl>
          <w:p w14:paraId="0C3F3BF7" w14:textId="77777777" w:rsidR="00DB4E5F" w:rsidRPr="00D70FDD" w:rsidRDefault="00DB4E5F" w:rsidP="00C37F02">
            <w:pPr>
              <w:spacing w:after="60"/>
              <w:rPr>
                <w:i/>
                <w:sz w:val="20"/>
                <w:szCs w:val="20"/>
              </w:rPr>
            </w:pPr>
          </w:p>
        </w:tc>
      </w:tr>
      <w:tr w:rsidR="00C37F02" w:rsidRPr="00A26DE0" w14:paraId="24318BE6" w14:textId="77777777" w:rsidTr="009579E4">
        <w:tc>
          <w:tcPr>
            <w:tcW w:w="1060" w:type="pct"/>
          </w:tcPr>
          <w:p w14:paraId="5E7557D0" w14:textId="77777777" w:rsidR="00C37F02" w:rsidRPr="00A26DE0" w:rsidRDefault="00C37F02" w:rsidP="00C37F02">
            <w:pPr>
              <w:spacing w:after="60"/>
              <w:rPr>
                <w:iCs/>
                <w:sz w:val="20"/>
              </w:rPr>
            </w:pPr>
            <w:r w:rsidRPr="00A26DE0">
              <w:rPr>
                <w:iCs/>
                <w:sz w:val="20"/>
              </w:rPr>
              <w:t xml:space="preserve">RUOPR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56B6A2B9" w14:textId="77777777" w:rsidR="00C37F02" w:rsidRPr="00A26DE0" w:rsidRDefault="00C37F02" w:rsidP="00C37F02">
            <w:pPr>
              <w:spacing w:after="60"/>
              <w:rPr>
                <w:iCs/>
                <w:sz w:val="20"/>
              </w:rPr>
            </w:pPr>
          </w:p>
        </w:tc>
        <w:tc>
          <w:tcPr>
            <w:tcW w:w="399" w:type="pct"/>
          </w:tcPr>
          <w:p w14:paraId="378D7D15" w14:textId="77777777" w:rsidR="00C37F02" w:rsidRPr="00A26DE0" w:rsidRDefault="00C37F02" w:rsidP="00C37F02">
            <w:pPr>
              <w:spacing w:after="60"/>
              <w:jc w:val="center"/>
              <w:rPr>
                <w:iCs/>
                <w:sz w:val="20"/>
              </w:rPr>
            </w:pPr>
            <w:r w:rsidRPr="00A26DE0">
              <w:rPr>
                <w:iCs/>
                <w:sz w:val="20"/>
              </w:rPr>
              <w:t>$/MW per hour</w:t>
            </w:r>
          </w:p>
        </w:tc>
        <w:tc>
          <w:tcPr>
            <w:tcW w:w="3541" w:type="pct"/>
          </w:tcPr>
          <w:p w14:paraId="4A045B5B" w14:textId="77777777" w:rsidR="00C37F02" w:rsidRPr="00A26DE0" w:rsidRDefault="00C37F02" w:rsidP="00C37F02">
            <w:pPr>
              <w:spacing w:after="60"/>
              <w:rPr>
                <w:iCs/>
                <w:sz w:val="20"/>
              </w:rPr>
            </w:pPr>
            <w:r w:rsidRPr="00A26DE0">
              <w:rPr>
                <w:i/>
                <w:iCs/>
                <w:sz w:val="20"/>
              </w:rPr>
              <w:t>Regulation Up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 xml:space="preserve">q, </w:t>
            </w:r>
            <w:r w:rsidRPr="00A26DE0">
              <w:rPr>
                <w:iCs/>
                <w:sz w:val="20"/>
              </w:rPr>
              <w:t xml:space="preserve">for the impacted Reg-Up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C37F02" w:rsidRPr="00A26DE0" w14:paraId="1BD10F79" w14:textId="77777777" w:rsidTr="009579E4">
        <w:trPr>
          <w:trHeight w:val="498"/>
        </w:trPr>
        <w:tc>
          <w:tcPr>
            <w:tcW w:w="1060" w:type="pct"/>
          </w:tcPr>
          <w:p w14:paraId="1BD0C83B" w14:textId="77777777" w:rsidR="00C37F02" w:rsidRPr="00A26DE0" w:rsidRDefault="00C37F02" w:rsidP="00C37F02">
            <w:pPr>
              <w:spacing w:after="60"/>
              <w:rPr>
                <w:iCs/>
                <w:sz w:val="20"/>
              </w:rPr>
            </w:pPr>
            <w:r w:rsidRPr="00A26DE0">
              <w:rPr>
                <w:iCs/>
                <w:sz w:val="20"/>
              </w:rPr>
              <w:t>RDOPR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tcPr>
          <w:p w14:paraId="339E3276" w14:textId="77777777" w:rsidR="00C37F02" w:rsidRPr="00A26DE0" w:rsidRDefault="00C37F02" w:rsidP="00C37F02">
            <w:pPr>
              <w:spacing w:after="60"/>
              <w:jc w:val="center"/>
              <w:rPr>
                <w:iCs/>
                <w:sz w:val="20"/>
              </w:rPr>
            </w:pPr>
            <w:r w:rsidRPr="00A26DE0">
              <w:rPr>
                <w:iCs/>
                <w:sz w:val="20"/>
              </w:rPr>
              <w:t>$/MW per hour</w:t>
            </w:r>
          </w:p>
        </w:tc>
        <w:tc>
          <w:tcPr>
            <w:tcW w:w="3541" w:type="pct"/>
          </w:tcPr>
          <w:p w14:paraId="5702A717" w14:textId="77777777" w:rsidR="00C37F02" w:rsidRPr="00A26DE0" w:rsidRDefault="00C37F02" w:rsidP="00C37F02">
            <w:pPr>
              <w:spacing w:after="60"/>
              <w:rPr>
                <w:iCs/>
                <w:sz w:val="20"/>
              </w:rPr>
            </w:pPr>
            <w:r w:rsidRPr="00A26DE0">
              <w:rPr>
                <w:i/>
                <w:iCs/>
                <w:sz w:val="20"/>
              </w:rPr>
              <w:t>Regulation Down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Reg-Down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C37F02" w:rsidRPr="00A26DE0" w14:paraId="7C33D012" w14:textId="77777777" w:rsidTr="009579E4">
        <w:trPr>
          <w:trHeight w:val="525"/>
        </w:trPr>
        <w:tc>
          <w:tcPr>
            <w:tcW w:w="1060" w:type="pct"/>
          </w:tcPr>
          <w:p w14:paraId="3E4B60EF" w14:textId="77777777" w:rsidR="00C37F02" w:rsidRPr="00A26DE0" w:rsidRDefault="00C37F02" w:rsidP="00C37F02">
            <w:pPr>
              <w:spacing w:after="60"/>
              <w:rPr>
                <w:iCs/>
                <w:sz w:val="20"/>
              </w:rPr>
            </w:pPr>
            <w:r w:rsidRPr="00A26DE0">
              <w:rPr>
                <w:iCs/>
                <w:sz w:val="20"/>
              </w:rPr>
              <w:t>RROPR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tc>
        <w:tc>
          <w:tcPr>
            <w:tcW w:w="399" w:type="pct"/>
          </w:tcPr>
          <w:p w14:paraId="6CD291B4" w14:textId="77777777" w:rsidR="00C37F02" w:rsidRPr="00A26DE0" w:rsidRDefault="00C37F02" w:rsidP="00C37F02">
            <w:pPr>
              <w:spacing w:after="60"/>
              <w:jc w:val="center"/>
              <w:rPr>
                <w:iCs/>
                <w:sz w:val="20"/>
              </w:rPr>
            </w:pPr>
            <w:r w:rsidRPr="00A26DE0">
              <w:rPr>
                <w:iCs/>
                <w:sz w:val="20"/>
              </w:rPr>
              <w:t>$/MW per hour</w:t>
            </w:r>
          </w:p>
        </w:tc>
        <w:tc>
          <w:tcPr>
            <w:tcW w:w="3541" w:type="pct"/>
          </w:tcPr>
          <w:p w14:paraId="652CA145" w14:textId="77777777" w:rsidR="00C37F02" w:rsidRPr="00A26DE0" w:rsidRDefault="00C37F02" w:rsidP="00C37F02">
            <w:pPr>
              <w:spacing w:after="60"/>
              <w:rPr>
                <w:iCs/>
                <w:sz w:val="20"/>
              </w:rPr>
            </w:pPr>
            <w:r w:rsidRPr="00A26DE0">
              <w:rPr>
                <w:i/>
                <w:iCs/>
                <w:sz w:val="20"/>
              </w:rPr>
              <w:t>Responsive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RRS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C37F02" w:rsidRPr="00A26DE0" w14:paraId="6D8A1525" w14:textId="77777777" w:rsidTr="009579E4">
        <w:trPr>
          <w:trHeight w:val="525"/>
        </w:trPr>
        <w:tc>
          <w:tcPr>
            <w:tcW w:w="1060" w:type="pct"/>
          </w:tcPr>
          <w:p w14:paraId="6AC233FA" w14:textId="77777777" w:rsidR="00C37F02" w:rsidRPr="00A26DE0" w:rsidRDefault="00C37F02" w:rsidP="00C37F02">
            <w:pPr>
              <w:spacing w:after="60"/>
              <w:rPr>
                <w:iCs/>
                <w:sz w:val="20"/>
              </w:rPr>
            </w:pPr>
            <w:r w:rsidRPr="00A26DE0">
              <w:rPr>
                <w:iCs/>
                <w:sz w:val="20"/>
              </w:rPr>
              <w:lastRenderedPageBreak/>
              <w:t>ECRSOPR</w:t>
            </w:r>
            <w:r w:rsidRPr="00A26DE0">
              <w:rPr>
                <w:i/>
                <w:iCs/>
                <w:sz w:val="20"/>
                <w:vertAlign w:val="subscript"/>
              </w:rPr>
              <w:t xml:space="preserve"> q,</w:t>
            </w:r>
            <w:r>
              <w:rPr>
                <w:i/>
                <w:iCs/>
                <w:sz w:val="20"/>
                <w:vertAlign w:val="subscript"/>
              </w:rPr>
              <w:t xml:space="preserve"> </w:t>
            </w:r>
            <w:r w:rsidRPr="00A26DE0">
              <w:rPr>
                <w:i/>
                <w:iCs/>
                <w:sz w:val="20"/>
                <w:vertAlign w:val="subscript"/>
              </w:rPr>
              <w:t>r,</w:t>
            </w:r>
            <w:r w:rsidRPr="00A26DE0">
              <w:rPr>
                <w:iCs/>
                <w:sz w:val="20"/>
                <w:vertAlign w:val="subscript"/>
              </w:rPr>
              <w:t xml:space="preserve"> </w:t>
            </w:r>
            <w:r w:rsidRPr="00A26DE0">
              <w:rPr>
                <w:i/>
                <w:iCs/>
                <w:sz w:val="20"/>
                <w:vertAlign w:val="subscript"/>
              </w:rPr>
              <w:t>DAM</w:t>
            </w:r>
          </w:p>
        </w:tc>
        <w:tc>
          <w:tcPr>
            <w:tcW w:w="399" w:type="pct"/>
          </w:tcPr>
          <w:p w14:paraId="3750FE53" w14:textId="77777777" w:rsidR="00C37F02" w:rsidRPr="00A26DE0" w:rsidRDefault="00C37F02" w:rsidP="00C37F02">
            <w:pPr>
              <w:spacing w:after="60"/>
              <w:jc w:val="center"/>
              <w:rPr>
                <w:iCs/>
                <w:sz w:val="20"/>
              </w:rPr>
            </w:pPr>
            <w:r w:rsidRPr="00A26DE0">
              <w:rPr>
                <w:iCs/>
                <w:sz w:val="20"/>
              </w:rPr>
              <w:t>$/MW per hour</w:t>
            </w:r>
          </w:p>
        </w:tc>
        <w:tc>
          <w:tcPr>
            <w:tcW w:w="3541" w:type="pct"/>
          </w:tcPr>
          <w:p w14:paraId="39397D56" w14:textId="77777777" w:rsidR="00C37F02" w:rsidRPr="00A26DE0" w:rsidRDefault="00C37F02" w:rsidP="00C37F02">
            <w:pPr>
              <w:spacing w:after="60"/>
              <w:rPr>
                <w:i/>
                <w:iCs/>
                <w:sz w:val="20"/>
              </w:rPr>
            </w:pPr>
            <w:r w:rsidRPr="00A26DE0">
              <w:rPr>
                <w:i/>
                <w:iCs/>
                <w:sz w:val="20"/>
              </w:rPr>
              <w:t>ERCOT Contingency Reserve Service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ECRS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C37F02" w:rsidRPr="00A26DE0" w14:paraId="0E91B774" w14:textId="77777777" w:rsidTr="009579E4">
        <w:trPr>
          <w:trHeight w:val="525"/>
        </w:trPr>
        <w:tc>
          <w:tcPr>
            <w:tcW w:w="1060" w:type="pct"/>
          </w:tcPr>
          <w:p w14:paraId="22C52CC7" w14:textId="77777777" w:rsidR="00C37F02" w:rsidRDefault="00C37F02" w:rsidP="00C37F02">
            <w:pPr>
              <w:spacing w:after="60"/>
              <w:rPr>
                <w:i/>
                <w:iCs/>
                <w:sz w:val="20"/>
                <w:vertAlign w:val="subscript"/>
              </w:rPr>
            </w:pPr>
            <w:r w:rsidRPr="00A26DE0">
              <w:rPr>
                <w:iCs/>
                <w:sz w:val="20"/>
              </w:rPr>
              <w:t>NSOPR</w:t>
            </w:r>
            <w:r w:rsidRPr="00A26DE0">
              <w:rPr>
                <w:iCs/>
                <w:sz w:val="20"/>
                <w:vertAlign w:val="subscript"/>
              </w:rPr>
              <w:t xml:space="preserve"> </w:t>
            </w:r>
            <w:r w:rsidRPr="00A26DE0">
              <w:rPr>
                <w:i/>
                <w:iCs/>
                <w:sz w:val="20"/>
                <w:vertAlign w:val="subscript"/>
              </w:rPr>
              <w:t>q,</w:t>
            </w:r>
            <w:r>
              <w:rPr>
                <w:i/>
                <w:iCs/>
                <w:sz w:val="20"/>
                <w:vertAlign w:val="subscript"/>
              </w:rPr>
              <w:t xml:space="preserve"> </w:t>
            </w:r>
            <w:r w:rsidRPr="00A26DE0">
              <w:rPr>
                <w:i/>
                <w:iCs/>
                <w:sz w:val="20"/>
                <w:vertAlign w:val="subscript"/>
              </w:rPr>
              <w:t>r,</w:t>
            </w:r>
            <w:r>
              <w:rPr>
                <w:i/>
                <w:iCs/>
                <w:sz w:val="20"/>
                <w:vertAlign w:val="subscript"/>
              </w:rPr>
              <w:t xml:space="preserve"> </w:t>
            </w:r>
            <w:r w:rsidRPr="00A26DE0">
              <w:rPr>
                <w:i/>
                <w:iCs/>
                <w:sz w:val="20"/>
                <w:vertAlign w:val="subscript"/>
              </w:rPr>
              <w:t>DAM</w:t>
            </w:r>
          </w:p>
          <w:p w14:paraId="655A2287" w14:textId="77777777" w:rsidR="00C37F02" w:rsidRPr="00A26DE0" w:rsidRDefault="00C37F02" w:rsidP="00632973">
            <w:pPr>
              <w:jc w:val="right"/>
              <w:rPr>
                <w:iCs/>
                <w:sz w:val="20"/>
              </w:rPr>
            </w:pPr>
          </w:p>
        </w:tc>
        <w:tc>
          <w:tcPr>
            <w:tcW w:w="399" w:type="pct"/>
          </w:tcPr>
          <w:p w14:paraId="4DEB7912" w14:textId="77777777" w:rsidR="00C37F02" w:rsidRPr="00A26DE0" w:rsidRDefault="00C37F02" w:rsidP="00C37F02">
            <w:pPr>
              <w:spacing w:after="60"/>
              <w:jc w:val="center"/>
              <w:rPr>
                <w:iCs/>
                <w:sz w:val="20"/>
              </w:rPr>
            </w:pPr>
            <w:r w:rsidRPr="00A26DE0">
              <w:rPr>
                <w:iCs/>
                <w:sz w:val="20"/>
              </w:rPr>
              <w:t>$/MW per hour</w:t>
            </w:r>
          </w:p>
        </w:tc>
        <w:tc>
          <w:tcPr>
            <w:tcW w:w="3541" w:type="pct"/>
          </w:tcPr>
          <w:p w14:paraId="5D90942F" w14:textId="77777777" w:rsidR="00C37F02" w:rsidRPr="00A26DE0" w:rsidRDefault="00C37F02" w:rsidP="00C37F02">
            <w:pPr>
              <w:spacing w:after="60"/>
              <w:rPr>
                <w:iCs/>
                <w:sz w:val="20"/>
              </w:rPr>
            </w:pPr>
            <w:r w:rsidRPr="00A26DE0">
              <w:rPr>
                <w:i/>
                <w:iCs/>
                <w:sz w:val="20"/>
              </w:rPr>
              <w:t>Non-Spinning Reserve Offer Price</w:t>
            </w:r>
            <w:r w:rsidRPr="00A26DE0">
              <w:rPr>
                <w:iCs/>
                <w:sz w:val="20"/>
              </w:rPr>
              <w:t xml:space="preserve">—The offer price for Resource </w:t>
            </w:r>
            <w:r w:rsidRPr="00A26DE0">
              <w:rPr>
                <w:i/>
                <w:iCs/>
                <w:sz w:val="20"/>
              </w:rPr>
              <w:t xml:space="preserve">r </w:t>
            </w:r>
            <w:r w:rsidRPr="00A26DE0">
              <w:rPr>
                <w:iCs/>
                <w:sz w:val="20"/>
              </w:rPr>
              <w:t xml:space="preserve">represented by QSE </w:t>
            </w:r>
            <w:r w:rsidRPr="00A26DE0">
              <w:rPr>
                <w:i/>
                <w:iCs/>
                <w:sz w:val="20"/>
              </w:rPr>
              <w:t>q,</w:t>
            </w:r>
            <w:r w:rsidRPr="00A26DE0">
              <w:rPr>
                <w:iCs/>
                <w:sz w:val="20"/>
              </w:rPr>
              <w:t xml:space="preserve"> for the impacted Non-Spin Ancillary Service Offers.  Where for a Combined Cycle Train, the Resource </w:t>
            </w:r>
            <w:r w:rsidRPr="00A26DE0">
              <w:rPr>
                <w:i/>
                <w:iCs/>
                <w:sz w:val="20"/>
              </w:rPr>
              <w:t xml:space="preserve">r </w:t>
            </w:r>
            <w:r w:rsidRPr="00A26DE0">
              <w:rPr>
                <w:iCs/>
                <w:sz w:val="20"/>
              </w:rPr>
              <w:t>is a Combined Cycle Generation Resource within the Combined Cycle Train.</w:t>
            </w:r>
          </w:p>
        </w:tc>
      </w:tr>
      <w:tr w:rsidR="00632973" w:rsidRPr="00A26DE0" w14:paraId="713CF3D6" w14:textId="77777777" w:rsidTr="00632973">
        <w:trPr>
          <w:trHeight w:val="525"/>
        </w:trPr>
        <w:tc>
          <w:tcPr>
            <w:tcW w:w="5000" w:type="pct"/>
            <w:gridSpan w:val="3"/>
          </w:tcPr>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05B4D" w:rsidRPr="00BC66E2" w14:paraId="209B4F1A" w14:textId="77777777" w:rsidTr="00550BA7">
              <w:tc>
                <w:tcPr>
                  <w:tcW w:w="9766" w:type="dxa"/>
                  <w:shd w:val="pct12" w:color="auto" w:fill="auto"/>
                </w:tcPr>
                <w:p w14:paraId="3771B78C" w14:textId="77777777" w:rsidR="00905B4D" w:rsidRPr="00343BD8" w:rsidRDefault="00905B4D" w:rsidP="00905B4D">
                  <w:pPr>
                    <w:spacing w:before="120" w:after="240"/>
                    <w:rPr>
                      <w:b/>
                      <w:i/>
                      <w:iCs/>
                    </w:rPr>
                  </w:pPr>
                  <w:r>
                    <w:rPr>
                      <w:b/>
                      <w:i/>
                      <w:iCs/>
                    </w:rPr>
                    <w:t>[NPRR1245</w:t>
                  </w:r>
                  <w:r w:rsidRPr="00E566EB">
                    <w:rPr>
                      <w:b/>
                      <w:i/>
                      <w:iCs/>
                    </w:rPr>
                    <w:t xml:space="preserve">: </w:t>
                  </w:r>
                  <w:r>
                    <w:rPr>
                      <w:b/>
                      <w:i/>
                      <w:iCs/>
                    </w:rPr>
                    <w:t xml:space="preserve"> Delete the variables “</w:t>
                  </w:r>
                  <w:r w:rsidRPr="00343BD8">
                    <w:rPr>
                      <w:b/>
                      <w:i/>
                      <w:iCs/>
                    </w:rPr>
                    <w:t xml:space="preserve">RUOPR </w:t>
                  </w:r>
                  <w:r w:rsidRPr="00343BD8">
                    <w:rPr>
                      <w:b/>
                      <w:i/>
                      <w:iCs/>
                      <w:vertAlign w:val="subscript"/>
                    </w:rPr>
                    <w:t>q, r, DAM</w:t>
                  </w:r>
                  <w:r>
                    <w:rPr>
                      <w:b/>
                      <w:i/>
                      <w:iCs/>
                    </w:rPr>
                    <w:t>”, “</w:t>
                  </w:r>
                  <w:r w:rsidRPr="00343BD8">
                    <w:rPr>
                      <w:b/>
                      <w:i/>
                      <w:iCs/>
                    </w:rPr>
                    <w:t xml:space="preserve">RDOPR </w:t>
                  </w:r>
                  <w:r w:rsidRPr="00343BD8">
                    <w:rPr>
                      <w:b/>
                      <w:i/>
                      <w:iCs/>
                      <w:vertAlign w:val="subscript"/>
                    </w:rPr>
                    <w:t>q, r, DAM</w:t>
                  </w:r>
                  <w:r>
                    <w:rPr>
                      <w:b/>
                      <w:i/>
                      <w:iCs/>
                    </w:rPr>
                    <w:t>”, “</w:t>
                  </w:r>
                  <w:r w:rsidRPr="00343BD8">
                    <w:rPr>
                      <w:b/>
                      <w:i/>
                      <w:iCs/>
                    </w:rPr>
                    <w:t xml:space="preserve">RROPR </w:t>
                  </w:r>
                  <w:r w:rsidRPr="00343BD8">
                    <w:rPr>
                      <w:b/>
                      <w:i/>
                      <w:iCs/>
                      <w:vertAlign w:val="subscript"/>
                    </w:rPr>
                    <w:t>q, r, DAM</w:t>
                  </w:r>
                  <w:r>
                    <w:rPr>
                      <w:b/>
                      <w:i/>
                      <w:iCs/>
                    </w:rPr>
                    <w:t>”, “</w:t>
                  </w:r>
                  <w:r w:rsidRPr="00343BD8">
                    <w:rPr>
                      <w:b/>
                      <w:i/>
                      <w:iCs/>
                    </w:rPr>
                    <w:t xml:space="preserve">ECRSOPR </w:t>
                  </w:r>
                  <w:r w:rsidRPr="00343BD8">
                    <w:rPr>
                      <w:b/>
                      <w:i/>
                      <w:iCs/>
                      <w:vertAlign w:val="subscript"/>
                    </w:rPr>
                    <w:t>q, r, DAM</w:t>
                  </w:r>
                  <w:r>
                    <w:rPr>
                      <w:b/>
                      <w:i/>
                      <w:iCs/>
                    </w:rPr>
                    <w:t>”, and “</w:t>
                  </w:r>
                  <w:r w:rsidRPr="00343BD8">
                    <w:rPr>
                      <w:b/>
                      <w:i/>
                      <w:iCs/>
                    </w:rPr>
                    <w:t xml:space="preserve">NSOPR </w:t>
                  </w:r>
                  <w:r w:rsidRPr="00343BD8">
                    <w:rPr>
                      <w:b/>
                      <w:i/>
                      <w:iCs/>
                      <w:vertAlign w:val="subscript"/>
                    </w:rPr>
                    <w:t>q, r, DAM</w:t>
                  </w:r>
                  <w:r>
                    <w:rPr>
                      <w:b/>
                      <w:i/>
                      <w:iCs/>
                    </w:rPr>
                    <w:t>” above upon system implementation of the Real-Time Co-Optimization (RTC) project</w:t>
                  </w:r>
                  <w:r w:rsidRPr="00E566EB">
                    <w:rPr>
                      <w:b/>
                      <w:i/>
                      <w:iCs/>
                    </w:rPr>
                    <w:t>:]</w:t>
                  </w:r>
                </w:p>
              </w:tc>
            </w:tr>
          </w:tbl>
          <w:p w14:paraId="408CB65D" w14:textId="77777777" w:rsidR="00632973" w:rsidRPr="00A26DE0" w:rsidRDefault="00632973" w:rsidP="00C37F02">
            <w:pPr>
              <w:spacing w:after="60"/>
              <w:rPr>
                <w:i/>
                <w:iCs/>
                <w:sz w:val="20"/>
              </w:rPr>
            </w:pPr>
          </w:p>
        </w:tc>
      </w:tr>
      <w:tr w:rsidR="00DF17D5" w:rsidRPr="00A26DE0" w14:paraId="28589179" w14:textId="77777777" w:rsidTr="009579E4">
        <w:trPr>
          <w:trHeight w:val="525"/>
        </w:trPr>
        <w:tc>
          <w:tcPr>
            <w:tcW w:w="1060" w:type="pct"/>
          </w:tcPr>
          <w:p w14:paraId="07379198" w14:textId="77777777" w:rsidR="00DF17D5" w:rsidRPr="00A26DE0" w:rsidRDefault="00DF17D5" w:rsidP="00DF17D5">
            <w:pPr>
              <w:spacing w:after="60"/>
              <w:rPr>
                <w:iCs/>
                <w:sz w:val="20"/>
              </w:rPr>
            </w:pPr>
            <w:r w:rsidRPr="00A26DE0">
              <w:rPr>
                <w:iCs/>
                <w:sz w:val="20"/>
              </w:rPr>
              <w:t xml:space="preserve">MCPCRU </w:t>
            </w:r>
            <w:r w:rsidRPr="00A26DE0">
              <w:rPr>
                <w:i/>
                <w:iCs/>
                <w:sz w:val="20"/>
                <w:vertAlign w:val="subscript"/>
              </w:rPr>
              <w:t>DAM</w:t>
            </w:r>
          </w:p>
        </w:tc>
        <w:tc>
          <w:tcPr>
            <w:tcW w:w="399" w:type="pct"/>
          </w:tcPr>
          <w:p w14:paraId="79D92D63" w14:textId="77777777" w:rsidR="00DF17D5" w:rsidRPr="00A26DE0" w:rsidRDefault="00DF17D5" w:rsidP="00DF17D5">
            <w:pPr>
              <w:spacing w:after="60"/>
              <w:jc w:val="center"/>
              <w:rPr>
                <w:iCs/>
                <w:sz w:val="20"/>
              </w:rPr>
            </w:pPr>
            <w:r w:rsidRPr="00A26DE0">
              <w:rPr>
                <w:iCs/>
                <w:sz w:val="20"/>
              </w:rPr>
              <w:t>$/MW per hour</w:t>
            </w:r>
          </w:p>
        </w:tc>
        <w:tc>
          <w:tcPr>
            <w:tcW w:w="3541" w:type="pct"/>
          </w:tcPr>
          <w:p w14:paraId="1BAF1F82" w14:textId="77777777" w:rsidR="00DF17D5" w:rsidRPr="00A26DE0" w:rsidRDefault="00DF17D5" w:rsidP="00DF17D5">
            <w:pPr>
              <w:spacing w:after="60"/>
              <w:rPr>
                <w:iCs/>
                <w:sz w:val="20"/>
              </w:rPr>
            </w:pPr>
            <w:r w:rsidRPr="00A26DE0">
              <w:rPr>
                <w:i/>
                <w:iCs/>
                <w:sz w:val="20"/>
              </w:rPr>
              <w:t>Market Clearing Price for Capacity for Regulation Up in DAM</w:t>
            </w:r>
            <w:r w:rsidRPr="00A26DE0">
              <w:rPr>
                <w:iCs/>
                <w:sz w:val="20"/>
              </w:rPr>
              <w:t>—The DAM Market Clearing Price for Capacity (MCPC) for Reg-Up, for the hour.</w:t>
            </w:r>
          </w:p>
        </w:tc>
      </w:tr>
      <w:tr w:rsidR="00DF17D5" w:rsidRPr="00A26DE0" w14:paraId="112D431C" w14:textId="77777777" w:rsidTr="009579E4">
        <w:trPr>
          <w:trHeight w:val="525"/>
        </w:trPr>
        <w:tc>
          <w:tcPr>
            <w:tcW w:w="1060" w:type="pct"/>
          </w:tcPr>
          <w:p w14:paraId="68D1A13A" w14:textId="77777777" w:rsidR="00DF17D5" w:rsidRPr="00A26DE0" w:rsidRDefault="00DF17D5" w:rsidP="00DF17D5">
            <w:pPr>
              <w:spacing w:after="60"/>
              <w:rPr>
                <w:iCs/>
                <w:sz w:val="20"/>
              </w:rPr>
            </w:pPr>
            <w:r w:rsidRPr="00A26DE0">
              <w:rPr>
                <w:iCs/>
                <w:sz w:val="20"/>
              </w:rPr>
              <w:t xml:space="preserve">MCPCRD </w:t>
            </w:r>
            <w:r w:rsidRPr="00A26DE0">
              <w:rPr>
                <w:i/>
                <w:iCs/>
                <w:sz w:val="20"/>
                <w:vertAlign w:val="subscript"/>
              </w:rPr>
              <w:t>DAM</w:t>
            </w:r>
          </w:p>
        </w:tc>
        <w:tc>
          <w:tcPr>
            <w:tcW w:w="399" w:type="pct"/>
          </w:tcPr>
          <w:p w14:paraId="4D2318D8" w14:textId="77777777" w:rsidR="00DF17D5" w:rsidRPr="00A26DE0" w:rsidRDefault="00DF17D5" w:rsidP="00DF17D5">
            <w:pPr>
              <w:spacing w:after="60"/>
              <w:jc w:val="center"/>
              <w:rPr>
                <w:iCs/>
                <w:sz w:val="20"/>
              </w:rPr>
            </w:pPr>
            <w:r w:rsidRPr="00A26DE0">
              <w:rPr>
                <w:iCs/>
                <w:sz w:val="20"/>
              </w:rPr>
              <w:t>$/MW per hour</w:t>
            </w:r>
          </w:p>
        </w:tc>
        <w:tc>
          <w:tcPr>
            <w:tcW w:w="3541" w:type="pct"/>
          </w:tcPr>
          <w:p w14:paraId="567CEA16" w14:textId="77777777" w:rsidR="00DF17D5" w:rsidRPr="00A26DE0" w:rsidRDefault="00DF17D5" w:rsidP="00DF17D5">
            <w:pPr>
              <w:spacing w:after="60"/>
              <w:rPr>
                <w:iCs/>
                <w:sz w:val="20"/>
              </w:rPr>
            </w:pPr>
            <w:r w:rsidRPr="00A26DE0">
              <w:rPr>
                <w:i/>
                <w:iCs/>
                <w:sz w:val="20"/>
              </w:rPr>
              <w:t>Market Clearing Price for Capacity for Regulation Down in DAM</w:t>
            </w:r>
            <w:r w:rsidRPr="00A26DE0">
              <w:rPr>
                <w:iCs/>
                <w:sz w:val="20"/>
              </w:rPr>
              <w:t>—The DAM MCPC for Reg-Down, for the hour.</w:t>
            </w:r>
          </w:p>
        </w:tc>
      </w:tr>
      <w:tr w:rsidR="00DF17D5" w:rsidRPr="00A26DE0" w14:paraId="1B0AC0E9" w14:textId="77777777" w:rsidTr="009579E4">
        <w:trPr>
          <w:trHeight w:val="525"/>
        </w:trPr>
        <w:tc>
          <w:tcPr>
            <w:tcW w:w="1060" w:type="pct"/>
          </w:tcPr>
          <w:p w14:paraId="107438FB" w14:textId="77777777" w:rsidR="00DF17D5" w:rsidRPr="00A26DE0" w:rsidRDefault="00DF17D5" w:rsidP="00DF17D5">
            <w:pPr>
              <w:spacing w:after="60"/>
              <w:rPr>
                <w:iCs/>
                <w:sz w:val="20"/>
              </w:rPr>
            </w:pPr>
            <w:r w:rsidRPr="00A26DE0">
              <w:rPr>
                <w:iCs/>
                <w:sz w:val="20"/>
              </w:rPr>
              <w:t xml:space="preserve">MCPCRR </w:t>
            </w:r>
            <w:r w:rsidRPr="00A26DE0">
              <w:rPr>
                <w:i/>
                <w:iCs/>
                <w:sz w:val="20"/>
                <w:vertAlign w:val="subscript"/>
              </w:rPr>
              <w:t>DAM</w:t>
            </w:r>
          </w:p>
        </w:tc>
        <w:tc>
          <w:tcPr>
            <w:tcW w:w="399" w:type="pct"/>
          </w:tcPr>
          <w:p w14:paraId="55BAA450" w14:textId="77777777" w:rsidR="00DF17D5" w:rsidRPr="00A26DE0" w:rsidRDefault="00DF17D5" w:rsidP="00DF17D5">
            <w:pPr>
              <w:spacing w:after="60"/>
              <w:jc w:val="center"/>
              <w:rPr>
                <w:iCs/>
                <w:sz w:val="20"/>
              </w:rPr>
            </w:pPr>
            <w:r w:rsidRPr="00A26DE0">
              <w:rPr>
                <w:iCs/>
                <w:sz w:val="20"/>
              </w:rPr>
              <w:t>$/MW per hour</w:t>
            </w:r>
          </w:p>
        </w:tc>
        <w:tc>
          <w:tcPr>
            <w:tcW w:w="3541" w:type="pct"/>
          </w:tcPr>
          <w:p w14:paraId="743E7490" w14:textId="77777777" w:rsidR="00DF17D5" w:rsidRPr="00A26DE0" w:rsidRDefault="00DF17D5" w:rsidP="00DF17D5">
            <w:pPr>
              <w:spacing w:after="60"/>
              <w:rPr>
                <w:iCs/>
                <w:sz w:val="20"/>
              </w:rPr>
            </w:pPr>
            <w:r w:rsidRPr="00A26DE0">
              <w:rPr>
                <w:i/>
                <w:iCs/>
                <w:sz w:val="20"/>
              </w:rPr>
              <w:t>Market Clearing Price for Capacity for Responsive Reserve in DAM</w:t>
            </w:r>
            <w:r w:rsidRPr="00A26DE0">
              <w:rPr>
                <w:iCs/>
                <w:sz w:val="20"/>
              </w:rPr>
              <w:t>—The DAM MCPC for RRS, for the hour.</w:t>
            </w:r>
          </w:p>
        </w:tc>
      </w:tr>
      <w:tr w:rsidR="00DF17D5" w:rsidRPr="00A26DE0" w14:paraId="207C9812" w14:textId="77777777" w:rsidTr="009579E4">
        <w:trPr>
          <w:trHeight w:val="525"/>
        </w:trPr>
        <w:tc>
          <w:tcPr>
            <w:tcW w:w="1060" w:type="pct"/>
          </w:tcPr>
          <w:p w14:paraId="06976338" w14:textId="77777777" w:rsidR="00DF17D5" w:rsidRPr="00A26DE0" w:rsidRDefault="00DF17D5" w:rsidP="00DF17D5">
            <w:pPr>
              <w:spacing w:after="60"/>
              <w:rPr>
                <w:iCs/>
                <w:sz w:val="20"/>
              </w:rPr>
            </w:pPr>
            <w:r w:rsidRPr="00A26DE0">
              <w:rPr>
                <w:iCs/>
                <w:sz w:val="20"/>
              </w:rPr>
              <w:t xml:space="preserve">MCPCNS </w:t>
            </w:r>
            <w:r w:rsidRPr="00A26DE0">
              <w:rPr>
                <w:i/>
                <w:iCs/>
                <w:sz w:val="20"/>
                <w:vertAlign w:val="subscript"/>
              </w:rPr>
              <w:t>DAM</w:t>
            </w:r>
          </w:p>
        </w:tc>
        <w:tc>
          <w:tcPr>
            <w:tcW w:w="399" w:type="pct"/>
          </w:tcPr>
          <w:p w14:paraId="78C61423" w14:textId="77777777" w:rsidR="00DF17D5" w:rsidRPr="00A26DE0" w:rsidRDefault="00DF17D5" w:rsidP="00DF17D5">
            <w:pPr>
              <w:spacing w:after="60"/>
              <w:jc w:val="center"/>
              <w:rPr>
                <w:iCs/>
                <w:sz w:val="20"/>
              </w:rPr>
            </w:pPr>
            <w:r w:rsidRPr="00A26DE0">
              <w:rPr>
                <w:iCs/>
                <w:sz w:val="20"/>
              </w:rPr>
              <w:t>$/MW per hour</w:t>
            </w:r>
          </w:p>
        </w:tc>
        <w:tc>
          <w:tcPr>
            <w:tcW w:w="3541" w:type="pct"/>
          </w:tcPr>
          <w:p w14:paraId="61FF76C7" w14:textId="77777777" w:rsidR="00DF17D5" w:rsidRPr="00A26DE0" w:rsidRDefault="00DF17D5" w:rsidP="00DF17D5">
            <w:pPr>
              <w:spacing w:after="60"/>
              <w:rPr>
                <w:iCs/>
                <w:sz w:val="20"/>
              </w:rPr>
            </w:pPr>
            <w:r w:rsidRPr="00A26DE0">
              <w:rPr>
                <w:i/>
                <w:iCs/>
                <w:sz w:val="20"/>
              </w:rPr>
              <w:t>Market Clearing Price for Capacity for Non-Spinning Reserve in DAM</w:t>
            </w:r>
            <w:r w:rsidRPr="00A26DE0">
              <w:rPr>
                <w:iCs/>
                <w:sz w:val="20"/>
              </w:rPr>
              <w:t>—The DAM MCPC for Non-Spin, for the hour.</w:t>
            </w:r>
          </w:p>
        </w:tc>
      </w:tr>
      <w:tr w:rsidR="00DF17D5" w:rsidRPr="00A26DE0" w14:paraId="17B13D17" w14:textId="77777777" w:rsidTr="009579E4">
        <w:trPr>
          <w:trHeight w:val="525"/>
        </w:trPr>
        <w:tc>
          <w:tcPr>
            <w:tcW w:w="1060" w:type="pct"/>
          </w:tcPr>
          <w:p w14:paraId="66E2B3F7" w14:textId="77777777" w:rsidR="00DF17D5" w:rsidRPr="00A26DE0" w:rsidRDefault="00DF17D5" w:rsidP="00DF17D5">
            <w:pPr>
              <w:spacing w:after="60"/>
              <w:rPr>
                <w:iCs/>
                <w:sz w:val="20"/>
              </w:rPr>
            </w:pPr>
            <w:r w:rsidRPr="00A26DE0">
              <w:rPr>
                <w:sz w:val="20"/>
              </w:rPr>
              <w:t xml:space="preserve">MCPCECR </w:t>
            </w:r>
            <w:r w:rsidRPr="00A26DE0">
              <w:rPr>
                <w:i/>
                <w:sz w:val="20"/>
                <w:vertAlign w:val="subscript"/>
              </w:rPr>
              <w:t>DAM</w:t>
            </w:r>
          </w:p>
        </w:tc>
        <w:tc>
          <w:tcPr>
            <w:tcW w:w="399" w:type="pct"/>
          </w:tcPr>
          <w:p w14:paraId="221F0B3C" w14:textId="77777777" w:rsidR="00DF17D5" w:rsidRPr="00A26DE0" w:rsidRDefault="00DF17D5" w:rsidP="00DF17D5">
            <w:pPr>
              <w:spacing w:after="60"/>
              <w:jc w:val="center"/>
              <w:rPr>
                <w:iCs/>
                <w:sz w:val="20"/>
              </w:rPr>
            </w:pPr>
            <w:r w:rsidRPr="00A26DE0">
              <w:rPr>
                <w:iCs/>
                <w:sz w:val="20"/>
              </w:rPr>
              <w:t>$/MW per hour</w:t>
            </w:r>
          </w:p>
        </w:tc>
        <w:tc>
          <w:tcPr>
            <w:tcW w:w="3541" w:type="pct"/>
          </w:tcPr>
          <w:p w14:paraId="1BFEC3FB" w14:textId="77777777" w:rsidR="00DF17D5" w:rsidRPr="00A26DE0" w:rsidRDefault="00DF17D5" w:rsidP="00DF17D5">
            <w:pPr>
              <w:spacing w:after="60"/>
              <w:rPr>
                <w:i/>
                <w:iCs/>
                <w:sz w:val="20"/>
              </w:rPr>
            </w:pPr>
            <w:r w:rsidRPr="00A26DE0">
              <w:rPr>
                <w:i/>
                <w:sz w:val="20"/>
              </w:rPr>
              <w:t>Market Clearing Price for Capacity for ERCOT Contingency Reserve Service in DAM</w:t>
            </w:r>
            <w:r w:rsidRPr="00A26DE0">
              <w:rPr>
                <w:sz w:val="20"/>
              </w:rPr>
              <w:t>—The DAM MCPC for ECRS, for the hour.</w:t>
            </w:r>
          </w:p>
        </w:tc>
      </w:tr>
      <w:tr w:rsidR="00905B4D" w:rsidRPr="00A26DE0" w14:paraId="530DDF7E" w14:textId="77777777" w:rsidTr="00905B4D">
        <w:trPr>
          <w:trHeight w:val="525"/>
        </w:trPr>
        <w:tc>
          <w:tcPr>
            <w:tcW w:w="5000" w:type="pct"/>
            <w:gridSpan w:val="3"/>
          </w:tcPr>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E49A5" w:rsidRPr="00E566EB" w14:paraId="0884C886" w14:textId="77777777" w:rsidTr="00550BA7">
              <w:tc>
                <w:tcPr>
                  <w:tcW w:w="9766" w:type="dxa"/>
                  <w:shd w:val="pct12" w:color="auto" w:fill="auto"/>
                </w:tcPr>
                <w:p w14:paraId="532EBCF2" w14:textId="77777777" w:rsidR="00CE49A5" w:rsidRPr="00E566EB" w:rsidRDefault="00CE49A5" w:rsidP="00CE49A5">
                  <w:pPr>
                    <w:spacing w:before="120" w:after="240"/>
                    <w:rPr>
                      <w:b/>
                      <w:i/>
                      <w:iCs/>
                    </w:rPr>
                  </w:pPr>
                  <w:r>
                    <w:rPr>
                      <w:b/>
                      <w:i/>
                      <w:iCs/>
                    </w:rPr>
                    <w:t>[NPRR1245</w:t>
                  </w:r>
                  <w:r w:rsidRPr="00E566EB">
                    <w:rPr>
                      <w:b/>
                      <w:i/>
                      <w:iCs/>
                    </w:rPr>
                    <w:t xml:space="preserve">: </w:t>
                  </w:r>
                  <w:r>
                    <w:rPr>
                      <w:b/>
                      <w:i/>
                      <w:iCs/>
                    </w:rPr>
                    <w:t xml:space="preserve"> Insert the following variables upon system implementation of the Real-Time Co-Optimization (RTC) project</w:t>
                  </w:r>
                  <w:r w:rsidRPr="00E566EB">
                    <w:rPr>
                      <w:b/>
                      <w:i/>
                      <w:iCs/>
                    </w:rPr>
                    <w:t>:]</w:t>
                  </w:r>
                </w:p>
                <w:tbl>
                  <w:tblPr>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99"/>
                    <w:gridCol w:w="828"/>
                    <w:gridCol w:w="6473"/>
                  </w:tblGrid>
                  <w:tr w:rsidR="00B6213F" w:rsidRPr="00D476E3" w14:paraId="04368A92" w14:textId="77777777" w:rsidTr="00550BA7">
                    <w:trPr>
                      <w:ins w:id="2127" w:author="ERCOT" w:date="2025-07-28T13:58:00Z"/>
                    </w:trPr>
                    <w:tc>
                      <w:tcPr>
                        <w:tcW w:w="1157" w:type="pct"/>
                        <w:tcBorders>
                          <w:top w:val="single" w:sz="4" w:space="0" w:color="auto"/>
                          <w:left w:val="single" w:sz="4" w:space="0" w:color="auto"/>
                          <w:bottom w:val="single" w:sz="4" w:space="0" w:color="auto"/>
                          <w:right w:val="single" w:sz="4" w:space="0" w:color="auto"/>
                        </w:tcBorders>
                      </w:tcPr>
                      <w:p w14:paraId="3479BDBB" w14:textId="187A6912" w:rsidR="00B6213F" w:rsidRPr="00D476E3" w:rsidRDefault="00B6213F" w:rsidP="00CE49A5">
                        <w:pPr>
                          <w:rPr>
                            <w:ins w:id="2128" w:author="ERCOT" w:date="2025-07-28T13:58:00Z" w16du:dateUtc="2025-07-28T18:58:00Z"/>
                            <w:sz w:val="20"/>
                          </w:rPr>
                        </w:pPr>
                        <w:ins w:id="2129" w:author="ERCOT" w:date="2025-07-28T13:59:00Z" w16du:dateUtc="2025-07-28T18:59:00Z">
                          <w:r w:rsidRPr="00D70FDD">
                            <w:rPr>
                              <w:sz w:val="20"/>
                              <w:szCs w:val="20"/>
                            </w:rPr>
                            <w:t xml:space="preserve">MCPCDRR </w:t>
                          </w:r>
                          <w:r w:rsidRPr="00D70FDD">
                            <w:rPr>
                              <w:i/>
                              <w:sz w:val="20"/>
                              <w:szCs w:val="20"/>
                              <w:vertAlign w:val="subscript"/>
                            </w:rPr>
                            <w:t>DAM, h</w:t>
                          </w:r>
                        </w:ins>
                      </w:p>
                    </w:tc>
                    <w:tc>
                      <w:tcPr>
                        <w:tcW w:w="436" w:type="pct"/>
                        <w:tcBorders>
                          <w:top w:val="single" w:sz="4" w:space="0" w:color="auto"/>
                          <w:left w:val="single" w:sz="4" w:space="0" w:color="auto"/>
                          <w:bottom w:val="single" w:sz="4" w:space="0" w:color="auto"/>
                          <w:right w:val="single" w:sz="4" w:space="0" w:color="auto"/>
                        </w:tcBorders>
                      </w:tcPr>
                      <w:p w14:paraId="3D708481" w14:textId="6C0CE32A" w:rsidR="00B6213F" w:rsidRPr="00D476E3" w:rsidRDefault="00B6213F" w:rsidP="00CE49A5">
                        <w:pPr>
                          <w:jc w:val="center"/>
                          <w:rPr>
                            <w:ins w:id="2130" w:author="ERCOT" w:date="2025-07-28T13:58:00Z" w16du:dateUtc="2025-07-28T18:58:00Z"/>
                            <w:iCs/>
                            <w:sz w:val="20"/>
                          </w:rPr>
                        </w:pPr>
                        <w:ins w:id="2131" w:author="ERCOT" w:date="2025-07-28T13:59:00Z" w16du:dateUtc="2025-07-28T18:59:00Z">
                          <w:r w:rsidRPr="00D70FDD">
                            <w:rPr>
                              <w:sz w:val="20"/>
                              <w:szCs w:val="20"/>
                            </w:rPr>
                            <w:t>$/MW per hour</w:t>
                          </w:r>
                        </w:ins>
                      </w:p>
                    </w:tc>
                    <w:tc>
                      <w:tcPr>
                        <w:tcW w:w="3407" w:type="pct"/>
                        <w:tcBorders>
                          <w:top w:val="single" w:sz="4" w:space="0" w:color="auto"/>
                          <w:left w:val="single" w:sz="4" w:space="0" w:color="auto"/>
                          <w:bottom w:val="single" w:sz="4" w:space="0" w:color="auto"/>
                          <w:right w:val="single" w:sz="4" w:space="0" w:color="auto"/>
                        </w:tcBorders>
                      </w:tcPr>
                      <w:p w14:paraId="20980CFA" w14:textId="72A40740" w:rsidR="00B6213F" w:rsidRPr="00D476E3" w:rsidRDefault="00B6213F" w:rsidP="00CE49A5">
                        <w:pPr>
                          <w:spacing w:after="60"/>
                          <w:rPr>
                            <w:ins w:id="2132" w:author="ERCOT" w:date="2025-07-28T13:58:00Z" w16du:dateUtc="2025-07-28T18:58:00Z"/>
                            <w:i/>
                            <w:sz w:val="20"/>
                          </w:rPr>
                        </w:pPr>
                        <w:ins w:id="2133" w:author="ERCOT" w:date="2025-07-28T13:59:00Z" w16du:dateUtc="2025-07-28T18:59:00Z">
                          <w:r w:rsidRPr="00D70FDD">
                            <w:rPr>
                              <w:i/>
                              <w:sz w:val="20"/>
                              <w:szCs w:val="20"/>
                            </w:rPr>
                            <w:t>Market Clearing Price for Capacity for Dispatchable Reliability Reserve Service per hour in DAM</w:t>
                          </w:r>
                          <w:r w:rsidRPr="00D70FDD">
                            <w:rPr>
                              <w:sz w:val="20"/>
                              <w:szCs w:val="20"/>
                            </w:rPr>
                            <w:t xml:space="preserve">—The DAM MCPC for DRRS for the hour </w:t>
                          </w:r>
                          <w:r w:rsidRPr="00D70FDD">
                            <w:rPr>
                              <w:i/>
                              <w:sz w:val="20"/>
                              <w:szCs w:val="20"/>
                            </w:rPr>
                            <w:t>h</w:t>
                          </w:r>
                          <w:r w:rsidRPr="00D70FDD">
                            <w:rPr>
                              <w:sz w:val="20"/>
                              <w:szCs w:val="20"/>
                            </w:rPr>
                            <w:t>.</w:t>
                          </w:r>
                        </w:ins>
                      </w:p>
                    </w:tc>
                  </w:tr>
                  <w:tr w:rsidR="00CE49A5" w:rsidRPr="00D476E3" w14:paraId="5928E8AF" w14:textId="77777777" w:rsidTr="00550BA7">
                    <w:tc>
                      <w:tcPr>
                        <w:tcW w:w="1157" w:type="pct"/>
                        <w:tcBorders>
                          <w:top w:val="single" w:sz="4" w:space="0" w:color="auto"/>
                          <w:left w:val="single" w:sz="4" w:space="0" w:color="auto"/>
                          <w:bottom w:val="single" w:sz="4" w:space="0" w:color="auto"/>
                          <w:right w:val="single" w:sz="4" w:space="0" w:color="auto"/>
                        </w:tcBorders>
                      </w:tcPr>
                      <w:p w14:paraId="43137D16" w14:textId="77777777" w:rsidR="00CE49A5" w:rsidRPr="00D476E3" w:rsidRDefault="00CE49A5" w:rsidP="00CE49A5">
                        <w:pPr>
                          <w:rPr>
                            <w:iCs/>
                            <w:sz w:val="20"/>
                          </w:rPr>
                        </w:pPr>
                        <w:r w:rsidRPr="00D476E3">
                          <w:rPr>
                            <w:sz w:val="20"/>
                          </w:rPr>
                          <w:t xml:space="preserve">RTMCPCRU </w:t>
                        </w:r>
                      </w:p>
                    </w:tc>
                    <w:tc>
                      <w:tcPr>
                        <w:tcW w:w="436" w:type="pct"/>
                        <w:tcBorders>
                          <w:top w:val="single" w:sz="4" w:space="0" w:color="auto"/>
                          <w:left w:val="single" w:sz="4" w:space="0" w:color="auto"/>
                          <w:bottom w:val="single" w:sz="4" w:space="0" w:color="auto"/>
                          <w:right w:val="single" w:sz="4" w:space="0" w:color="auto"/>
                        </w:tcBorders>
                      </w:tcPr>
                      <w:p w14:paraId="5DB2816B" w14:textId="77777777" w:rsidR="00CE49A5" w:rsidRPr="00D476E3" w:rsidRDefault="00CE49A5" w:rsidP="00CE49A5">
                        <w:pPr>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tcPr>
                      <w:p w14:paraId="241BCA34" w14:textId="77777777" w:rsidR="00CE49A5" w:rsidRPr="00D476E3" w:rsidRDefault="00CE49A5" w:rsidP="00CE49A5">
                        <w:pPr>
                          <w:spacing w:after="60"/>
                          <w:rPr>
                            <w:i/>
                            <w:iCs/>
                            <w:sz w:val="20"/>
                          </w:rPr>
                        </w:pPr>
                        <w:r w:rsidRPr="00D476E3">
                          <w:rPr>
                            <w:i/>
                            <w:sz w:val="20"/>
                          </w:rPr>
                          <w:t>Real-Time Market Clearing Price for Capacity for Reg-Up</w:t>
                        </w:r>
                        <w:r w:rsidRPr="00D476E3">
                          <w:rPr>
                            <w:bCs/>
                            <w:i/>
                            <w:iCs/>
                            <w:sz w:val="20"/>
                          </w:rPr>
                          <w:t>—</w:t>
                        </w:r>
                        <w:r w:rsidRPr="00D476E3">
                          <w:rPr>
                            <w:iCs/>
                            <w:sz w:val="20"/>
                          </w:rPr>
                          <w:t>The Real-Time MCPC for Reg-Up for the 15-minute Settlement Interval.</w:t>
                        </w:r>
                      </w:p>
                    </w:tc>
                  </w:tr>
                  <w:tr w:rsidR="00CE49A5" w:rsidRPr="00D476E3" w14:paraId="4776AF66" w14:textId="77777777" w:rsidTr="00550BA7">
                    <w:tc>
                      <w:tcPr>
                        <w:tcW w:w="1157" w:type="pct"/>
                        <w:tcBorders>
                          <w:top w:val="single" w:sz="4" w:space="0" w:color="auto"/>
                          <w:left w:val="single" w:sz="4" w:space="0" w:color="auto"/>
                          <w:bottom w:val="single" w:sz="4" w:space="0" w:color="auto"/>
                          <w:right w:val="single" w:sz="4" w:space="0" w:color="auto"/>
                        </w:tcBorders>
                      </w:tcPr>
                      <w:p w14:paraId="11735978" w14:textId="77777777" w:rsidR="00CE49A5" w:rsidRPr="00D476E3" w:rsidRDefault="00CE49A5" w:rsidP="00CE49A5">
                        <w:pPr>
                          <w:rPr>
                            <w:iCs/>
                            <w:sz w:val="20"/>
                          </w:rPr>
                        </w:pPr>
                        <w:r w:rsidRPr="00D476E3">
                          <w:rPr>
                            <w:sz w:val="20"/>
                          </w:rPr>
                          <w:t>RTMCPCRD</w:t>
                        </w:r>
                      </w:p>
                    </w:tc>
                    <w:tc>
                      <w:tcPr>
                        <w:tcW w:w="436" w:type="pct"/>
                        <w:tcBorders>
                          <w:top w:val="single" w:sz="4" w:space="0" w:color="auto"/>
                          <w:left w:val="single" w:sz="4" w:space="0" w:color="auto"/>
                          <w:bottom w:val="single" w:sz="4" w:space="0" w:color="auto"/>
                          <w:right w:val="single" w:sz="4" w:space="0" w:color="auto"/>
                        </w:tcBorders>
                      </w:tcPr>
                      <w:p w14:paraId="113C068C" w14:textId="77777777" w:rsidR="00CE49A5" w:rsidRPr="00D476E3" w:rsidRDefault="00CE49A5" w:rsidP="00CE49A5">
                        <w:pPr>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tcPr>
                      <w:p w14:paraId="46D3D3F1" w14:textId="77777777" w:rsidR="00CE49A5" w:rsidRPr="00D476E3" w:rsidRDefault="00CE49A5" w:rsidP="00CE49A5">
                        <w:pPr>
                          <w:spacing w:after="60"/>
                          <w:rPr>
                            <w:i/>
                            <w:iCs/>
                            <w:sz w:val="20"/>
                          </w:rPr>
                        </w:pPr>
                        <w:r w:rsidRPr="00D476E3">
                          <w:rPr>
                            <w:i/>
                            <w:sz w:val="20"/>
                          </w:rPr>
                          <w:t>Real-Time Market Clearing Price for Capacity for Reg-Down</w:t>
                        </w:r>
                        <w:r w:rsidRPr="00D476E3">
                          <w:rPr>
                            <w:bCs/>
                            <w:i/>
                            <w:iCs/>
                            <w:sz w:val="20"/>
                          </w:rPr>
                          <w:t>—</w:t>
                        </w:r>
                        <w:r w:rsidRPr="00D476E3">
                          <w:rPr>
                            <w:iCs/>
                            <w:sz w:val="20"/>
                          </w:rPr>
                          <w:t>The Real-Time MCPC for Reg-Down for the 15-minute Settlement Interval.</w:t>
                        </w:r>
                      </w:p>
                    </w:tc>
                  </w:tr>
                  <w:tr w:rsidR="00CE49A5" w:rsidRPr="00D476E3" w14:paraId="61263B37" w14:textId="77777777" w:rsidTr="00550BA7">
                    <w:tc>
                      <w:tcPr>
                        <w:tcW w:w="1157" w:type="pct"/>
                      </w:tcPr>
                      <w:p w14:paraId="2F33B6A5" w14:textId="77777777" w:rsidR="00CE49A5" w:rsidRPr="00D476E3" w:rsidRDefault="00CE49A5" w:rsidP="00CE49A5">
                        <w:pPr>
                          <w:spacing w:after="60"/>
                          <w:rPr>
                            <w:sz w:val="20"/>
                          </w:rPr>
                        </w:pPr>
                        <w:r w:rsidRPr="00D476E3">
                          <w:rPr>
                            <w:sz w:val="20"/>
                          </w:rPr>
                          <w:t>RTMCPCRR</w:t>
                        </w:r>
                      </w:p>
                      <w:p w14:paraId="6DF2A291" w14:textId="77777777" w:rsidR="00CE49A5" w:rsidRPr="00D476E3" w:rsidRDefault="00CE49A5" w:rsidP="00CE49A5">
                        <w:pPr>
                          <w:spacing w:after="60"/>
                          <w:rPr>
                            <w:iCs/>
                            <w:sz w:val="20"/>
                          </w:rPr>
                        </w:pPr>
                      </w:p>
                    </w:tc>
                    <w:tc>
                      <w:tcPr>
                        <w:tcW w:w="436" w:type="pct"/>
                      </w:tcPr>
                      <w:p w14:paraId="10539196" w14:textId="77777777" w:rsidR="00CE49A5" w:rsidRPr="00D476E3" w:rsidRDefault="00CE49A5" w:rsidP="00CE49A5">
                        <w:pPr>
                          <w:spacing w:after="60"/>
                          <w:jc w:val="center"/>
                          <w:rPr>
                            <w:iCs/>
                            <w:sz w:val="20"/>
                          </w:rPr>
                        </w:pPr>
                        <w:r w:rsidRPr="00D476E3">
                          <w:rPr>
                            <w:iCs/>
                            <w:sz w:val="20"/>
                          </w:rPr>
                          <w:t>$/MW</w:t>
                        </w:r>
                      </w:p>
                    </w:tc>
                    <w:tc>
                      <w:tcPr>
                        <w:tcW w:w="3407" w:type="pct"/>
                      </w:tcPr>
                      <w:p w14:paraId="7104D32C" w14:textId="77777777" w:rsidR="00CE49A5" w:rsidRPr="00D476E3" w:rsidRDefault="00CE49A5" w:rsidP="00CE49A5">
                        <w:pPr>
                          <w:spacing w:after="60"/>
                          <w:rPr>
                            <w:i/>
                            <w:iCs/>
                            <w:sz w:val="20"/>
                          </w:rPr>
                        </w:pPr>
                        <w:r w:rsidRPr="00D476E3">
                          <w:rPr>
                            <w:i/>
                            <w:sz w:val="20"/>
                          </w:rPr>
                          <w:t>Real-Time Market Clearing Price for Capacity for Responsive Reserve</w:t>
                        </w:r>
                        <w:r w:rsidRPr="00D476E3">
                          <w:rPr>
                            <w:bCs/>
                            <w:i/>
                            <w:iCs/>
                            <w:sz w:val="20"/>
                          </w:rPr>
                          <w:t>—</w:t>
                        </w:r>
                        <w:r w:rsidRPr="00D476E3">
                          <w:rPr>
                            <w:iCs/>
                            <w:sz w:val="20"/>
                          </w:rPr>
                          <w:t>The Real-Time MCPC for RRS for the 15-minute Settlement Interval.</w:t>
                        </w:r>
                      </w:p>
                    </w:tc>
                  </w:tr>
                  <w:tr w:rsidR="00CE49A5" w:rsidRPr="00D476E3" w14:paraId="79463EBB" w14:textId="77777777" w:rsidTr="00550BA7">
                    <w:tc>
                      <w:tcPr>
                        <w:tcW w:w="1157" w:type="pct"/>
                        <w:tcBorders>
                          <w:top w:val="single" w:sz="4" w:space="0" w:color="auto"/>
                          <w:left w:val="single" w:sz="4" w:space="0" w:color="auto"/>
                          <w:bottom w:val="single" w:sz="4" w:space="0" w:color="auto"/>
                          <w:right w:val="single" w:sz="4" w:space="0" w:color="auto"/>
                        </w:tcBorders>
                      </w:tcPr>
                      <w:p w14:paraId="12BA8D1E" w14:textId="77777777" w:rsidR="00CE49A5" w:rsidRPr="00D476E3" w:rsidRDefault="00CE49A5" w:rsidP="00CE49A5">
                        <w:pPr>
                          <w:rPr>
                            <w:iCs/>
                            <w:sz w:val="20"/>
                          </w:rPr>
                        </w:pPr>
                        <w:r w:rsidRPr="00D476E3">
                          <w:rPr>
                            <w:sz w:val="20"/>
                          </w:rPr>
                          <w:t>RTMCPCNS</w:t>
                        </w:r>
                      </w:p>
                    </w:tc>
                    <w:tc>
                      <w:tcPr>
                        <w:tcW w:w="436" w:type="pct"/>
                        <w:tcBorders>
                          <w:top w:val="single" w:sz="4" w:space="0" w:color="auto"/>
                          <w:left w:val="single" w:sz="4" w:space="0" w:color="auto"/>
                          <w:bottom w:val="single" w:sz="4" w:space="0" w:color="auto"/>
                          <w:right w:val="single" w:sz="4" w:space="0" w:color="auto"/>
                        </w:tcBorders>
                      </w:tcPr>
                      <w:p w14:paraId="19C46D1A" w14:textId="77777777" w:rsidR="00CE49A5" w:rsidRPr="00D476E3" w:rsidRDefault="00CE49A5" w:rsidP="00CE49A5">
                        <w:pPr>
                          <w:jc w:val="center"/>
                          <w:rPr>
                            <w:iCs/>
                            <w:sz w:val="20"/>
                          </w:rPr>
                        </w:pPr>
                        <w:r w:rsidRPr="00D476E3">
                          <w:rPr>
                            <w:iCs/>
                            <w:sz w:val="20"/>
                          </w:rPr>
                          <w:t>$/MW</w:t>
                        </w:r>
                      </w:p>
                    </w:tc>
                    <w:tc>
                      <w:tcPr>
                        <w:tcW w:w="3407" w:type="pct"/>
                        <w:tcBorders>
                          <w:top w:val="single" w:sz="4" w:space="0" w:color="auto"/>
                          <w:left w:val="single" w:sz="4" w:space="0" w:color="auto"/>
                          <w:bottom w:val="single" w:sz="4" w:space="0" w:color="auto"/>
                          <w:right w:val="single" w:sz="4" w:space="0" w:color="auto"/>
                        </w:tcBorders>
                      </w:tcPr>
                      <w:p w14:paraId="1F9A3093" w14:textId="77777777" w:rsidR="00CE49A5" w:rsidRPr="00D476E3" w:rsidRDefault="00CE49A5" w:rsidP="00CE49A5">
                        <w:pPr>
                          <w:spacing w:after="60"/>
                          <w:rPr>
                            <w:i/>
                            <w:iCs/>
                            <w:sz w:val="20"/>
                          </w:rPr>
                        </w:pPr>
                        <w:r w:rsidRPr="00D476E3">
                          <w:rPr>
                            <w:i/>
                            <w:sz w:val="20"/>
                          </w:rPr>
                          <w:t>Real-Time Market Clearing Price for Capacity for Non-Spin</w:t>
                        </w:r>
                        <w:r w:rsidRPr="00D476E3">
                          <w:rPr>
                            <w:bCs/>
                            <w:i/>
                            <w:iCs/>
                            <w:sz w:val="20"/>
                          </w:rPr>
                          <w:t>—</w:t>
                        </w:r>
                        <w:r w:rsidRPr="00D476E3">
                          <w:rPr>
                            <w:iCs/>
                            <w:sz w:val="20"/>
                          </w:rPr>
                          <w:t>The Real-Time MCPC for Non-Spin for the 15-minute Settlement Interval.</w:t>
                        </w:r>
                      </w:p>
                    </w:tc>
                  </w:tr>
                  <w:tr w:rsidR="00CE49A5" w:rsidRPr="00D476E3" w14:paraId="0D433211" w14:textId="77777777" w:rsidTr="00550BA7">
                    <w:tc>
                      <w:tcPr>
                        <w:tcW w:w="1157" w:type="pct"/>
                        <w:tcBorders>
                          <w:top w:val="single" w:sz="4" w:space="0" w:color="auto"/>
                          <w:left w:val="single" w:sz="4" w:space="0" w:color="auto"/>
                          <w:bottom w:val="single" w:sz="4" w:space="0" w:color="auto"/>
                          <w:right w:val="single" w:sz="4" w:space="0" w:color="auto"/>
                        </w:tcBorders>
                      </w:tcPr>
                      <w:p w14:paraId="16E18924" w14:textId="77777777" w:rsidR="00CE49A5" w:rsidRPr="00D476E3" w:rsidRDefault="00CE49A5" w:rsidP="00CE49A5">
                        <w:pPr>
                          <w:spacing w:after="60"/>
                          <w:rPr>
                            <w:iCs/>
                            <w:sz w:val="20"/>
                          </w:rPr>
                        </w:pPr>
                        <w:r w:rsidRPr="00D476E3">
                          <w:rPr>
                            <w:sz w:val="20"/>
                          </w:rPr>
                          <w:t>RTMCPCECR</w:t>
                        </w:r>
                      </w:p>
                    </w:tc>
                    <w:tc>
                      <w:tcPr>
                        <w:tcW w:w="436" w:type="pct"/>
                        <w:tcBorders>
                          <w:top w:val="single" w:sz="4" w:space="0" w:color="auto"/>
                          <w:left w:val="single" w:sz="4" w:space="0" w:color="auto"/>
                          <w:bottom w:val="single" w:sz="4" w:space="0" w:color="auto"/>
                          <w:right w:val="single" w:sz="4" w:space="0" w:color="auto"/>
                        </w:tcBorders>
                      </w:tcPr>
                      <w:p w14:paraId="6556F1A2" w14:textId="77777777" w:rsidR="00CE49A5" w:rsidRPr="00D476E3" w:rsidRDefault="00CE49A5" w:rsidP="00CE49A5">
                        <w:pPr>
                          <w:spacing w:after="60"/>
                          <w:jc w:val="center"/>
                          <w:rPr>
                            <w:iCs/>
                            <w:sz w:val="20"/>
                          </w:rPr>
                        </w:pPr>
                        <w:r w:rsidRPr="00D476E3">
                          <w:rPr>
                            <w:bCs/>
                            <w:iCs/>
                            <w:sz w:val="20"/>
                          </w:rPr>
                          <w:t>$/MW</w:t>
                        </w:r>
                      </w:p>
                    </w:tc>
                    <w:tc>
                      <w:tcPr>
                        <w:tcW w:w="3407" w:type="pct"/>
                        <w:tcBorders>
                          <w:top w:val="single" w:sz="4" w:space="0" w:color="auto"/>
                          <w:left w:val="single" w:sz="4" w:space="0" w:color="auto"/>
                          <w:bottom w:val="single" w:sz="4" w:space="0" w:color="auto"/>
                          <w:right w:val="single" w:sz="4" w:space="0" w:color="auto"/>
                        </w:tcBorders>
                      </w:tcPr>
                      <w:p w14:paraId="5380BF99" w14:textId="77777777" w:rsidR="00CE49A5" w:rsidRPr="00D476E3" w:rsidRDefault="00CE49A5" w:rsidP="00CE49A5">
                        <w:pPr>
                          <w:spacing w:after="60"/>
                          <w:rPr>
                            <w:i/>
                            <w:iCs/>
                            <w:sz w:val="20"/>
                          </w:rPr>
                        </w:pPr>
                        <w:r w:rsidRPr="00D476E3">
                          <w:rPr>
                            <w:bCs/>
                            <w:i/>
                            <w:iCs/>
                            <w:sz w:val="20"/>
                          </w:rPr>
                          <w:t>Real-Time Market Clearing Price for Capacity for ERCOT Contingency Reserve Service—</w:t>
                        </w:r>
                        <w:r w:rsidRPr="00D476E3">
                          <w:rPr>
                            <w:bCs/>
                            <w:iCs/>
                            <w:sz w:val="20"/>
                          </w:rPr>
                          <w:t>The Real-Time MCPC for ECRS for the 15-minute Settlement Interval.</w:t>
                        </w:r>
                      </w:p>
                    </w:tc>
                  </w:tr>
                  <w:tr w:rsidR="00CD7B66" w:rsidRPr="00D476E3" w14:paraId="26BAED13" w14:textId="77777777" w:rsidTr="00550BA7">
                    <w:trPr>
                      <w:ins w:id="2134" w:author="ERCOT" w:date="2025-07-28T13:59:00Z"/>
                    </w:trPr>
                    <w:tc>
                      <w:tcPr>
                        <w:tcW w:w="1157" w:type="pct"/>
                        <w:tcBorders>
                          <w:top w:val="single" w:sz="4" w:space="0" w:color="auto"/>
                          <w:left w:val="single" w:sz="4" w:space="0" w:color="auto"/>
                          <w:bottom w:val="single" w:sz="4" w:space="0" w:color="auto"/>
                          <w:right w:val="single" w:sz="4" w:space="0" w:color="auto"/>
                        </w:tcBorders>
                      </w:tcPr>
                      <w:p w14:paraId="3B11B5D7" w14:textId="6F809A4E" w:rsidR="00CD7B66" w:rsidRPr="00D476E3" w:rsidRDefault="00CD7B66" w:rsidP="00CE49A5">
                        <w:pPr>
                          <w:spacing w:after="60"/>
                          <w:rPr>
                            <w:ins w:id="2135" w:author="ERCOT" w:date="2025-07-28T13:59:00Z" w16du:dateUtc="2025-07-28T18:59:00Z"/>
                            <w:sz w:val="20"/>
                          </w:rPr>
                        </w:pPr>
                        <w:ins w:id="2136" w:author="ERCOT" w:date="2025-07-28T13:59:00Z" w16du:dateUtc="2025-07-28T18:59:00Z">
                          <w:r w:rsidRPr="00D476E3">
                            <w:rPr>
                              <w:sz w:val="20"/>
                            </w:rPr>
                            <w:t>RTMCPC</w:t>
                          </w:r>
                          <w:r>
                            <w:rPr>
                              <w:sz w:val="20"/>
                            </w:rPr>
                            <w:t>DR</w:t>
                          </w:r>
                          <w:r w:rsidRPr="00D476E3">
                            <w:rPr>
                              <w:sz w:val="20"/>
                            </w:rPr>
                            <w:t>R</w:t>
                          </w:r>
                        </w:ins>
                      </w:p>
                    </w:tc>
                    <w:tc>
                      <w:tcPr>
                        <w:tcW w:w="436" w:type="pct"/>
                        <w:tcBorders>
                          <w:top w:val="single" w:sz="4" w:space="0" w:color="auto"/>
                          <w:left w:val="single" w:sz="4" w:space="0" w:color="auto"/>
                          <w:bottom w:val="single" w:sz="4" w:space="0" w:color="auto"/>
                          <w:right w:val="single" w:sz="4" w:space="0" w:color="auto"/>
                        </w:tcBorders>
                      </w:tcPr>
                      <w:p w14:paraId="3179BA25" w14:textId="76E0ECB2" w:rsidR="00CD7B66" w:rsidRPr="00D476E3" w:rsidRDefault="00CD7B66" w:rsidP="00CE49A5">
                        <w:pPr>
                          <w:spacing w:after="60"/>
                          <w:jc w:val="center"/>
                          <w:rPr>
                            <w:ins w:id="2137" w:author="ERCOT" w:date="2025-07-28T13:59:00Z" w16du:dateUtc="2025-07-28T18:59:00Z"/>
                            <w:bCs/>
                            <w:iCs/>
                            <w:sz w:val="20"/>
                          </w:rPr>
                        </w:pPr>
                        <w:ins w:id="2138" w:author="ERCOT" w:date="2025-07-28T13:59:00Z" w16du:dateUtc="2025-07-28T18:59:00Z">
                          <w:r w:rsidRPr="00D476E3">
                            <w:rPr>
                              <w:bCs/>
                              <w:iCs/>
                              <w:sz w:val="20"/>
                            </w:rPr>
                            <w:t>$/MW</w:t>
                          </w:r>
                        </w:ins>
                      </w:p>
                    </w:tc>
                    <w:tc>
                      <w:tcPr>
                        <w:tcW w:w="3407" w:type="pct"/>
                        <w:tcBorders>
                          <w:top w:val="single" w:sz="4" w:space="0" w:color="auto"/>
                          <w:left w:val="single" w:sz="4" w:space="0" w:color="auto"/>
                          <w:bottom w:val="single" w:sz="4" w:space="0" w:color="auto"/>
                          <w:right w:val="single" w:sz="4" w:space="0" w:color="auto"/>
                        </w:tcBorders>
                      </w:tcPr>
                      <w:p w14:paraId="25E6EA65" w14:textId="55F91260" w:rsidR="00CD7B66" w:rsidRPr="00D476E3" w:rsidRDefault="00CD7B66" w:rsidP="00CE49A5">
                        <w:pPr>
                          <w:spacing w:after="60"/>
                          <w:rPr>
                            <w:ins w:id="2139" w:author="ERCOT" w:date="2025-07-28T13:59:00Z" w16du:dateUtc="2025-07-28T18:59:00Z"/>
                            <w:bCs/>
                            <w:i/>
                            <w:iCs/>
                            <w:sz w:val="20"/>
                          </w:rPr>
                        </w:pPr>
                        <w:ins w:id="2140" w:author="ERCOT" w:date="2025-07-28T13:59:00Z" w16du:dateUtc="2025-07-28T18:59:00Z">
                          <w:r w:rsidRPr="00D476E3">
                            <w:rPr>
                              <w:bCs/>
                              <w:i/>
                              <w:iCs/>
                              <w:sz w:val="20"/>
                            </w:rPr>
                            <w:t xml:space="preserve">Real-Time Market Clearing Price for Capacity for </w:t>
                          </w:r>
                          <w:r>
                            <w:rPr>
                              <w:bCs/>
                              <w:i/>
                              <w:iCs/>
                              <w:sz w:val="20"/>
                            </w:rPr>
                            <w:t>Dispatchable Reliability</w:t>
                          </w:r>
                          <w:r w:rsidRPr="00D476E3">
                            <w:rPr>
                              <w:bCs/>
                              <w:i/>
                              <w:iCs/>
                              <w:sz w:val="20"/>
                            </w:rPr>
                            <w:t xml:space="preserve"> Reserve Service—</w:t>
                          </w:r>
                          <w:r w:rsidRPr="00D476E3">
                            <w:rPr>
                              <w:bCs/>
                              <w:iCs/>
                              <w:sz w:val="20"/>
                            </w:rPr>
                            <w:t xml:space="preserve">The Real-Time MCPC for </w:t>
                          </w:r>
                          <w:r>
                            <w:rPr>
                              <w:bCs/>
                              <w:iCs/>
                              <w:sz w:val="20"/>
                            </w:rPr>
                            <w:t>DRRS</w:t>
                          </w:r>
                          <w:r w:rsidRPr="00D476E3">
                            <w:rPr>
                              <w:bCs/>
                              <w:iCs/>
                              <w:sz w:val="20"/>
                            </w:rPr>
                            <w:t xml:space="preserve"> for the 15-minute Settlement Interval.</w:t>
                          </w:r>
                        </w:ins>
                      </w:p>
                    </w:tc>
                  </w:tr>
                </w:tbl>
                <w:p w14:paraId="65E475B7" w14:textId="77777777" w:rsidR="00CE49A5" w:rsidRPr="00BC66E2" w:rsidRDefault="00CE49A5" w:rsidP="00CE49A5">
                  <w:pPr>
                    <w:spacing w:after="240"/>
                    <w:ind w:left="1440" w:hanging="720"/>
                  </w:pPr>
                </w:p>
              </w:tc>
            </w:tr>
          </w:tbl>
          <w:p w14:paraId="1A874925" w14:textId="77777777" w:rsidR="00905B4D" w:rsidRPr="00D70FDD" w:rsidRDefault="00905B4D" w:rsidP="00FB587B">
            <w:pPr>
              <w:spacing w:after="60"/>
              <w:rPr>
                <w:i/>
                <w:sz w:val="20"/>
                <w:szCs w:val="20"/>
              </w:rPr>
            </w:pPr>
          </w:p>
        </w:tc>
      </w:tr>
    </w:tbl>
    <w:p w14:paraId="05816B15" w14:textId="77777777" w:rsidR="00462DE1" w:rsidRPr="00A26DE0" w:rsidRDefault="00462DE1" w:rsidP="00462DE1">
      <w:pPr>
        <w:rPr>
          <w:vanish/>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810"/>
        <w:gridCol w:w="7201"/>
      </w:tblGrid>
      <w:tr w:rsidR="00866152" w:rsidRPr="00A26DE0" w14:paraId="259A87C8" w14:textId="77777777" w:rsidTr="009579E4">
        <w:trPr>
          <w:cantSplit/>
          <w:trHeight w:val="309"/>
        </w:trPr>
        <w:tc>
          <w:tcPr>
            <w:tcW w:w="1062" w:type="pct"/>
            <w:tcBorders>
              <w:top w:val="single" w:sz="6" w:space="0" w:color="auto"/>
              <w:left w:val="single" w:sz="4" w:space="0" w:color="auto"/>
              <w:bottom w:val="single" w:sz="6" w:space="0" w:color="auto"/>
              <w:right w:val="single" w:sz="6" w:space="0" w:color="auto"/>
            </w:tcBorders>
          </w:tcPr>
          <w:p w14:paraId="50F5C24B" w14:textId="77777777" w:rsidR="00462DE1" w:rsidRPr="00A26DE0" w:rsidRDefault="00462DE1" w:rsidP="009579E4">
            <w:pPr>
              <w:spacing w:after="60"/>
              <w:rPr>
                <w:sz w:val="20"/>
              </w:rPr>
            </w:pPr>
            <w:r w:rsidRPr="00A26DE0">
              <w:rPr>
                <w:sz w:val="20"/>
              </w:rPr>
              <w:t xml:space="preserve">DAOBLPR </w:t>
            </w:r>
            <w:r w:rsidRPr="00A26DE0">
              <w:rPr>
                <w:sz w:val="20"/>
                <w:vertAlign w:val="subscript"/>
              </w:rPr>
              <w:t>(</w:t>
            </w:r>
            <w:r w:rsidRPr="00A26DE0">
              <w:rPr>
                <w:i/>
                <w:sz w:val="20"/>
                <w:vertAlign w:val="subscript"/>
              </w:rPr>
              <w:t>j, k)</w:t>
            </w:r>
          </w:p>
        </w:tc>
        <w:tc>
          <w:tcPr>
            <w:tcW w:w="398" w:type="pct"/>
            <w:tcBorders>
              <w:top w:val="single" w:sz="6" w:space="0" w:color="auto"/>
              <w:left w:val="single" w:sz="6" w:space="0" w:color="auto"/>
              <w:bottom w:val="single" w:sz="6" w:space="0" w:color="auto"/>
              <w:right w:val="single" w:sz="6" w:space="0" w:color="auto"/>
            </w:tcBorders>
          </w:tcPr>
          <w:p w14:paraId="7F2BA3E3" w14:textId="77777777" w:rsidR="00462DE1" w:rsidRPr="00A26DE0" w:rsidRDefault="00462DE1" w:rsidP="009579E4">
            <w:pPr>
              <w:spacing w:after="60"/>
              <w:jc w:val="center"/>
              <w:rPr>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483B4A34" w14:textId="77777777" w:rsidR="00462DE1" w:rsidRPr="00A26DE0" w:rsidRDefault="00462DE1" w:rsidP="009579E4">
            <w:pPr>
              <w:spacing w:after="60"/>
              <w:rPr>
                <w:i/>
                <w:sz w:val="20"/>
              </w:rPr>
            </w:pPr>
            <w:r w:rsidRPr="00A26DE0">
              <w:rPr>
                <w:bCs/>
                <w:i/>
                <w:iCs/>
                <w:sz w:val="20"/>
              </w:rPr>
              <w:t xml:space="preserve">Day-Ahead Obligation Price per pair of </w:t>
            </w:r>
            <w:proofErr w:type="gramStart"/>
            <w:r w:rsidRPr="00A26DE0">
              <w:rPr>
                <w:bCs/>
                <w:i/>
                <w:iCs/>
                <w:sz w:val="20"/>
              </w:rPr>
              <w:t>source</w:t>
            </w:r>
            <w:proofErr w:type="gramEnd"/>
            <w:r w:rsidRPr="00A26DE0">
              <w:rPr>
                <w:bCs/>
                <w:i/>
                <w:iCs/>
                <w:sz w:val="20"/>
              </w:rPr>
              <w:t xml:space="preserve"> and </w:t>
            </w:r>
            <w:proofErr w:type="spellStart"/>
            <w:r w:rsidRPr="00A26DE0">
              <w:rPr>
                <w:bCs/>
                <w:i/>
                <w:iCs/>
                <w:sz w:val="20"/>
              </w:rPr>
              <w:t>sink</w:t>
            </w:r>
            <w:r w:rsidRPr="00A26DE0">
              <w:rPr>
                <w:rFonts w:ascii="Symbol" w:eastAsia="Symbol" w:hAnsi="Symbol" w:cs="Symbol"/>
                <w:sz w:val="20"/>
              </w:rPr>
              <w:t>¾</w:t>
            </w:r>
            <w:r w:rsidRPr="00A26DE0">
              <w:rPr>
                <w:bCs/>
                <w:iCs/>
                <w:sz w:val="20"/>
              </w:rPr>
              <w:t>The</w:t>
            </w:r>
            <w:proofErr w:type="spellEnd"/>
            <w:r w:rsidRPr="00A26DE0">
              <w:rPr>
                <w:bCs/>
                <w:iCs/>
                <w:sz w:val="20"/>
              </w:rPr>
              <w:t xml:space="preserve"> DAM clearing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r w:rsidRPr="00A26DE0">
              <w:rPr>
                <w:iCs/>
                <w:sz w:val="20"/>
              </w:rPr>
              <w:t>hour</w:t>
            </w:r>
            <w:r w:rsidRPr="00A26DE0">
              <w:rPr>
                <w:bCs/>
                <w:iCs/>
                <w:sz w:val="20"/>
              </w:rPr>
              <w:t>.</w:t>
            </w:r>
          </w:p>
        </w:tc>
      </w:tr>
      <w:tr w:rsidR="00866152" w:rsidRPr="00A26DE0" w14:paraId="195D5189" w14:textId="77777777" w:rsidTr="009579E4">
        <w:trPr>
          <w:cantSplit/>
          <w:trHeight w:val="309"/>
        </w:trPr>
        <w:tc>
          <w:tcPr>
            <w:tcW w:w="1062" w:type="pct"/>
            <w:tcBorders>
              <w:top w:val="single" w:sz="6" w:space="0" w:color="auto"/>
              <w:left w:val="single" w:sz="4" w:space="0" w:color="auto"/>
              <w:bottom w:val="single" w:sz="6" w:space="0" w:color="auto"/>
              <w:right w:val="single" w:sz="6" w:space="0" w:color="auto"/>
            </w:tcBorders>
          </w:tcPr>
          <w:p w14:paraId="3457C3CC" w14:textId="77777777" w:rsidR="00462DE1" w:rsidRPr="00A26DE0" w:rsidRDefault="00462DE1" w:rsidP="009579E4">
            <w:pPr>
              <w:spacing w:after="60"/>
              <w:rPr>
                <w:sz w:val="20"/>
              </w:rPr>
            </w:pPr>
            <w:r w:rsidRPr="00A26DE0">
              <w:rPr>
                <w:iCs/>
                <w:sz w:val="20"/>
                <w:lang w:val="sv-SE"/>
              </w:rPr>
              <w:lastRenderedPageBreak/>
              <w:t xml:space="preserve">RTOBLPR </w:t>
            </w:r>
            <w:r w:rsidRPr="00A26DE0">
              <w:rPr>
                <w:i/>
                <w:iCs/>
                <w:sz w:val="20"/>
                <w:vertAlign w:val="subscript"/>
                <w:lang w:val="sv-SE"/>
              </w:rPr>
              <w:t>(j, k)</w:t>
            </w:r>
            <w:r w:rsidRPr="00A26DE0">
              <w:rPr>
                <w:iCs/>
                <w:sz w:val="20"/>
                <w:lang w:val="sv-SE"/>
              </w:rPr>
              <w:t xml:space="preserve">   </w:t>
            </w:r>
          </w:p>
        </w:tc>
        <w:tc>
          <w:tcPr>
            <w:tcW w:w="398" w:type="pct"/>
            <w:tcBorders>
              <w:top w:val="single" w:sz="6" w:space="0" w:color="auto"/>
              <w:left w:val="single" w:sz="6" w:space="0" w:color="auto"/>
              <w:bottom w:val="single" w:sz="6" w:space="0" w:color="auto"/>
              <w:right w:val="single" w:sz="6" w:space="0" w:color="auto"/>
            </w:tcBorders>
          </w:tcPr>
          <w:p w14:paraId="25FF2F2B" w14:textId="77777777" w:rsidR="00462DE1" w:rsidRPr="00A26DE0" w:rsidRDefault="00462DE1" w:rsidP="009579E4">
            <w:pPr>
              <w:spacing w:after="60"/>
              <w:jc w:val="center"/>
              <w:rPr>
                <w:bCs/>
                <w:iCs/>
                <w:sz w:val="20"/>
              </w:rPr>
            </w:pPr>
            <w:r w:rsidRPr="00A26DE0">
              <w:rPr>
                <w:bCs/>
                <w:iCs/>
                <w:sz w:val="20"/>
              </w:rPr>
              <w:t>$/MWh</w:t>
            </w:r>
          </w:p>
        </w:tc>
        <w:tc>
          <w:tcPr>
            <w:tcW w:w="3540" w:type="pct"/>
            <w:tcBorders>
              <w:top w:val="single" w:sz="6" w:space="0" w:color="auto"/>
              <w:left w:val="single" w:sz="6" w:space="0" w:color="auto"/>
              <w:bottom w:val="single" w:sz="6" w:space="0" w:color="auto"/>
              <w:right w:val="single" w:sz="4" w:space="0" w:color="auto"/>
            </w:tcBorders>
          </w:tcPr>
          <w:p w14:paraId="66091AC2" w14:textId="77777777" w:rsidR="009B56E2" w:rsidRPr="00A26DE0" w:rsidRDefault="00462DE1" w:rsidP="009B56E2">
            <w:pPr>
              <w:spacing w:after="60"/>
              <w:rPr>
                <w:bCs/>
                <w:i/>
                <w:iCs/>
                <w:sz w:val="20"/>
              </w:rPr>
            </w:pPr>
            <w:r w:rsidRPr="00A26DE0">
              <w:rPr>
                <w:bCs/>
                <w:i/>
                <w:iCs/>
                <w:sz w:val="20"/>
              </w:rPr>
              <w:t xml:space="preserve">Real-Time Obligation Price per pair of </w:t>
            </w:r>
            <w:proofErr w:type="gramStart"/>
            <w:r w:rsidRPr="00A26DE0">
              <w:rPr>
                <w:bCs/>
                <w:i/>
                <w:iCs/>
                <w:sz w:val="20"/>
              </w:rPr>
              <w:t>source</w:t>
            </w:r>
            <w:proofErr w:type="gramEnd"/>
            <w:r w:rsidRPr="00A26DE0">
              <w:rPr>
                <w:bCs/>
                <w:i/>
                <w:iCs/>
                <w:sz w:val="20"/>
              </w:rPr>
              <w:t xml:space="preserve"> and </w:t>
            </w:r>
            <w:proofErr w:type="spellStart"/>
            <w:r w:rsidRPr="00A26DE0">
              <w:rPr>
                <w:bCs/>
                <w:i/>
                <w:iCs/>
                <w:sz w:val="20"/>
              </w:rPr>
              <w:t>sink</w:t>
            </w:r>
            <w:r w:rsidR="009B56E2" w:rsidRPr="00A26DE0">
              <w:rPr>
                <w:rFonts w:ascii="Symbol" w:eastAsia="Symbol" w:hAnsi="Symbol" w:cs="Symbol"/>
                <w:sz w:val="20"/>
              </w:rPr>
              <w:t>¾</w:t>
            </w:r>
            <w:r w:rsidRPr="00A26DE0">
              <w:rPr>
                <w:bCs/>
                <w:iCs/>
                <w:sz w:val="20"/>
              </w:rPr>
              <w:t>The</w:t>
            </w:r>
            <w:proofErr w:type="spellEnd"/>
            <w:r w:rsidRPr="00A26DE0">
              <w:rPr>
                <w:bCs/>
                <w:iCs/>
                <w:sz w:val="20"/>
              </w:rPr>
              <w:t xml:space="preserve"> Real-Time calculated price of a PTP Obligation bid with the source </w:t>
            </w:r>
            <w:r w:rsidRPr="00A26DE0">
              <w:rPr>
                <w:bCs/>
                <w:i/>
                <w:iCs/>
                <w:sz w:val="20"/>
              </w:rPr>
              <w:t>j,</w:t>
            </w:r>
            <w:r w:rsidRPr="00A26DE0">
              <w:rPr>
                <w:bCs/>
                <w:iCs/>
                <w:sz w:val="20"/>
              </w:rPr>
              <w:t xml:space="preserve"> and the sink </w:t>
            </w:r>
            <w:r w:rsidRPr="00A26DE0">
              <w:rPr>
                <w:bCs/>
                <w:i/>
                <w:iCs/>
                <w:sz w:val="20"/>
              </w:rPr>
              <w:t>k</w:t>
            </w:r>
            <w:r w:rsidRPr="00A26DE0">
              <w:rPr>
                <w:bCs/>
                <w:iCs/>
                <w:sz w:val="20"/>
              </w:rPr>
              <w:t xml:space="preserve">, for the </w:t>
            </w:r>
            <w:proofErr w:type="gramStart"/>
            <w:r w:rsidRPr="00A26DE0">
              <w:rPr>
                <w:iCs/>
                <w:sz w:val="20"/>
              </w:rPr>
              <w:t>15 minute</w:t>
            </w:r>
            <w:proofErr w:type="gramEnd"/>
            <w:r w:rsidRPr="00A26DE0">
              <w:rPr>
                <w:iCs/>
                <w:sz w:val="20"/>
              </w:rPr>
              <w:t xml:space="preserve"> period</w:t>
            </w:r>
            <w:r w:rsidRPr="00A26DE0">
              <w:rPr>
                <w:bCs/>
                <w:iCs/>
                <w:sz w:val="20"/>
              </w:rPr>
              <w:t>.</w:t>
            </w:r>
          </w:p>
          <w:tbl>
            <w:tblPr>
              <w:tblW w:w="6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1E0" w:firstRow="1" w:lastRow="1" w:firstColumn="1" w:lastColumn="1" w:noHBand="0" w:noVBand="0"/>
            </w:tblPr>
            <w:tblGrid>
              <w:gridCol w:w="6991"/>
            </w:tblGrid>
            <w:tr w:rsidR="009B56E2" w:rsidRPr="00E566EB" w14:paraId="7EFF6072" w14:textId="77777777" w:rsidTr="00550BA7">
              <w:tc>
                <w:tcPr>
                  <w:tcW w:w="6991" w:type="dxa"/>
                  <w:shd w:val="pct12" w:color="auto" w:fill="auto"/>
                </w:tcPr>
                <w:p w14:paraId="06546B5B" w14:textId="77777777" w:rsidR="009B56E2" w:rsidRPr="00E566EB" w:rsidRDefault="009B56E2" w:rsidP="009B56E2">
                  <w:pPr>
                    <w:spacing w:before="120" w:after="240"/>
                    <w:rPr>
                      <w:b/>
                      <w:i/>
                      <w:iCs/>
                    </w:rPr>
                  </w:pPr>
                  <w:r>
                    <w:rPr>
                      <w:b/>
                      <w:i/>
                      <w:iCs/>
                    </w:rPr>
                    <w:t>[NPRR1245</w:t>
                  </w:r>
                  <w:r w:rsidRPr="00E566EB">
                    <w:rPr>
                      <w:b/>
                      <w:i/>
                      <w:iCs/>
                    </w:rPr>
                    <w:t xml:space="preserve">: </w:t>
                  </w:r>
                  <w:r>
                    <w:rPr>
                      <w:b/>
                      <w:i/>
                      <w:iCs/>
                    </w:rPr>
                    <w:t xml:space="preserve"> Replace the definition above with the following upon </w:t>
                  </w:r>
                  <w:r w:rsidRPr="00E566EB">
                    <w:rPr>
                      <w:b/>
                      <w:i/>
                      <w:iCs/>
                    </w:rPr>
                    <w:t>system implementation</w:t>
                  </w:r>
                  <w:r>
                    <w:rPr>
                      <w:b/>
                      <w:i/>
                      <w:iCs/>
                    </w:rPr>
                    <w:t xml:space="preserve"> of the Real-Time Co-Optimization (RTC) project</w:t>
                  </w:r>
                  <w:r w:rsidRPr="00E566EB">
                    <w:rPr>
                      <w:b/>
                      <w:i/>
                      <w:iCs/>
                    </w:rPr>
                    <w:t>:]</w:t>
                  </w:r>
                </w:p>
                <w:p w14:paraId="6FA74498" w14:textId="77777777" w:rsidR="009B56E2" w:rsidRPr="00BC66E2" w:rsidRDefault="009B56E2" w:rsidP="009B56E2">
                  <w:pPr>
                    <w:spacing w:after="60"/>
                  </w:pPr>
                  <w:r w:rsidRPr="00D476E3">
                    <w:rPr>
                      <w:bCs/>
                      <w:i/>
                      <w:iCs/>
                      <w:sz w:val="20"/>
                    </w:rPr>
                    <w:t xml:space="preserve">Real-Time Obligation Price per pair of </w:t>
                  </w:r>
                  <w:proofErr w:type="gramStart"/>
                  <w:r w:rsidRPr="00D476E3">
                    <w:rPr>
                      <w:bCs/>
                      <w:i/>
                      <w:iCs/>
                      <w:sz w:val="20"/>
                    </w:rPr>
                    <w:t>source</w:t>
                  </w:r>
                  <w:proofErr w:type="gramEnd"/>
                  <w:r w:rsidRPr="00D476E3">
                    <w:rPr>
                      <w:bCs/>
                      <w:i/>
                      <w:iCs/>
                      <w:sz w:val="20"/>
                    </w:rPr>
                    <w:t xml:space="preserve"> and </w:t>
                  </w:r>
                  <w:proofErr w:type="spellStart"/>
                  <w:r w:rsidRPr="00D476E3">
                    <w:rPr>
                      <w:bCs/>
                      <w:i/>
                      <w:iCs/>
                      <w:sz w:val="20"/>
                    </w:rPr>
                    <w:t>sink</w:t>
                  </w:r>
                  <w:r w:rsidRPr="00D476E3">
                    <w:rPr>
                      <w:rFonts w:ascii="Symbol" w:eastAsia="Symbol" w:hAnsi="Symbol" w:cs="Symbol"/>
                      <w:bCs/>
                      <w:iCs/>
                      <w:sz w:val="20"/>
                    </w:rPr>
                    <w:t>¾</w:t>
                  </w:r>
                  <w:r w:rsidRPr="00D476E3">
                    <w:rPr>
                      <w:bCs/>
                      <w:iCs/>
                      <w:sz w:val="20"/>
                    </w:rPr>
                    <w:t>The</w:t>
                  </w:r>
                  <w:proofErr w:type="spellEnd"/>
                  <w:r w:rsidRPr="00D476E3">
                    <w:rPr>
                      <w:bCs/>
                      <w:iCs/>
                      <w:sz w:val="20"/>
                    </w:rPr>
                    <w:t xml:space="preserve"> Real-Time calculated price of a PTP Obligation bid, with the source </w:t>
                  </w:r>
                  <w:r w:rsidRPr="00D476E3">
                    <w:rPr>
                      <w:bCs/>
                      <w:i/>
                      <w:iCs/>
                      <w:sz w:val="20"/>
                    </w:rPr>
                    <w:t>j</w:t>
                  </w:r>
                  <w:r w:rsidRPr="00D476E3">
                    <w:rPr>
                      <w:bCs/>
                      <w:iCs/>
                      <w:sz w:val="20"/>
                    </w:rPr>
                    <w:t xml:space="preserve"> and the sink </w:t>
                  </w:r>
                  <w:r w:rsidRPr="00D476E3">
                    <w:rPr>
                      <w:bCs/>
                      <w:i/>
                      <w:iCs/>
                      <w:sz w:val="20"/>
                    </w:rPr>
                    <w:t>k</w:t>
                  </w:r>
                  <w:r w:rsidRPr="00D476E3">
                    <w:rPr>
                      <w:bCs/>
                      <w:iCs/>
                      <w:sz w:val="20"/>
                    </w:rPr>
                    <w:t>, for the hour.</w:t>
                  </w:r>
                </w:p>
              </w:tc>
            </w:tr>
          </w:tbl>
          <w:p w14:paraId="49C15817" w14:textId="77777777" w:rsidR="00462DE1" w:rsidRPr="00A26DE0" w:rsidRDefault="00462DE1" w:rsidP="009579E4">
            <w:pPr>
              <w:spacing w:after="60"/>
              <w:rPr>
                <w:bCs/>
                <w:i/>
                <w:iCs/>
                <w:sz w:val="20"/>
              </w:rPr>
            </w:pPr>
          </w:p>
        </w:tc>
      </w:tr>
      <w:tr w:rsidR="00866152" w:rsidRPr="00A26DE0" w14:paraId="46FED933" w14:textId="77777777" w:rsidTr="009579E4">
        <w:trPr>
          <w:cantSplit/>
        </w:trPr>
        <w:tc>
          <w:tcPr>
            <w:tcW w:w="1062" w:type="pct"/>
            <w:tcBorders>
              <w:top w:val="single" w:sz="6" w:space="0" w:color="auto"/>
              <w:left w:val="single" w:sz="4" w:space="0" w:color="auto"/>
              <w:bottom w:val="single" w:sz="6" w:space="0" w:color="auto"/>
              <w:right w:val="single" w:sz="6" w:space="0" w:color="auto"/>
            </w:tcBorders>
          </w:tcPr>
          <w:p w14:paraId="2C0DACD1" w14:textId="77777777" w:rsidR="00462DE1" w:rsidRPr="00A26DE0" w:rsidRDefault="00462DE1" w:rsidP="009579E4">
            <w:pPr>
              <w:spacing w:after="60"/>
              <w:rPr>
                <w:i/>
                <w:iCs/>
                <w:sz w:val="20"/>
              </w:rPr>
            </w:pPr>
            <w:r w:rsidRPr="00A26DE0">
              <w:rPr>
                <w:i/>
                <w:iCs/>
                <w:sz w:val="20"/>
              </w:rPr>
              <w:t>q</w:t>
            </w:r>
          </w:p>
        </w:tc>
        <w:tc>
          <w:tcPr>
            <w:tcW w:w="398" w:type="pct"/>
            <w:tcBorders>
              <w:top w:val="single" w:sz="6" w:space="0" w:color="auto"/>
              <w:left w:val="single" w:sz="6" w:space="0" w:color="auto"/>
              <w:bottom w:val="single" w:sz="6" w:space="0" w:color="auto"/>
              <w:right w:val="single" w:sz="6" w:space="0" w:color="auto"/>
            </w:tcBorders>
          </w:tcPr>
          <w:p w14:paraId="23ABA2AC" w14:textId="77777777" w:rsidR="00462DE1" w:rsidRPr="00A26DE0" w:rsidRDefault="00462DE1" w:rsidP="009579E4">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0A8C64AC" w14:textId="77777777" w:rsidR="00462DE1" w:rsidRPr="00A26DE0" w:rsidRDefault="00462DE1" w:rsidP="009579E4">
            <w:pPr>
              <w:spacing w:after="60"/>
              <w:rPr>
                <w:iCs/>
                <w:sz w:val="20"/>
              </w:rPr>
            </w:pPr>
            <w:r w:rsidRPr="00A26DE0">
              <w:rPr>
                <w:iCs/>
                <w:sz w:val="20"/>
              </w:rPr>
              <w:t>A QSE.</w:t>
            </w:r>
          </w:p>
        </w:tc>
      </w:tr>
      <w:tr w:rsidR="00866152" w:rsidRPr="00A26DE0" w14:paraId="47369FE2" w14:textId="77777777" w:rsidTr="009579E4">
        <w:trPr>
          <w:cantSplit/>
        </w:trPr>
        <w:tc>
          <w:tcPr>
            <w:tcW w:w="1062" w:type="pct"/>
            <w:tcBorders>
              <w:top w:val="single" w:sz="6" w:space="0" w:color="auto"/>
              <w:left w:val="single" w:sz="4" w:space="0" w:color="auto"/>
              <w:bottom w:val="single" w:sz="6" w:space="0" w:color="auto"/>
              <w:right w:val="single" w:sz="6" w:space="0" w:color="auto"/>
            </w:tcBorders>
          </w:tcPr>
          <w:p w14:paraId="39DF54A4" w14:textId="77777777" w:rsidR="00462DE1" w:rsidRPr="00A26DE0" w:rsidRDefault="00462DE1" w:rsidP="009579E4">
            <w:pPr>
              <w:spacing w:after="60"/>
              <w:rPr>
                <w:i/>
                <w:iCs/>
                <w:sz w:val="20"/>
              </w:rPr>
            </w:pPr>
            <w:r w:rsidRPr="00A26DE0">
              <w:rPr>
                <w:i/>
                <w:iCs/>
                <w:sz w:val="20"/>
              </w:rPr>
              <w:t>r</w:t>
            </w:r>
          </w:p>
        </w:tc>
        <w:tc>
          <w:tcPr>
            <w:tcW w:w="398" w:type="pct"/>
            <w:tcBorders>
              <w:top w:val="single" w:sz="6" w:space="0" w:color="auto"/>
              <w:left w:val="single" w:sz="6" w:space="0" w:color="auto"/>
              <w:bottom w:val="single" w:sz="6" w:space="0" w:color="auto"/>
              <w:right w:val="single" w:sz="6" w:space="0" w:color="auto"/>
            </w:tcBorders>
          </w:tcPr>
          <w:p w14:paraId="47BEEC9F" w14:textId="77777777" w:rsidR="00462DE1" w:rsidRPr="00A26DE0" w:rsidRDefault="00462DE1" w:rsidP="009579E4">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02886FD3" w14:textId="77777777" w:rsidR="00462DE1" w:rsidRPr="00A26DE0" w:rsidRDefault="00462DE1" w:rsidP="009579E4">
            <w:pPr>
              <w:spacing w:after="60"/>
              <w:rPr>
                <w:iCs/>
                <w:sz w:val="20"/>
              </w:rPr>
            </w:pPr>
            <w:r w:rsidRPr="00A26DE0">
              <w:rPr>
                <w:iCs/>
                <w:sz w:val="20"/>
              </w:rPr>
              <w:t>A Resource.</w:t>
            </w:r>
          </w:p>
        </w:tc>
      </w:tr>
      <w:tr w:rsidR="00866152" w:rsidRPr="00A26DE0" w14:paraId="7B777E3D" w14:textId="77777777" w:rsidTr="009579E4">
        <w:trPr>
          <w:cantSplit/>
        </w:trPr>
        <w:tc>
          <w:tcPr>
            <w:tcW w:w="1062" w:type="pct"/>
            <w:tcBorders>
              <w:top w:val="single" w:sz="6" w:space="0" w:color="auto"/>
              <w:left w:val="single" w:sz="4" w:space="0" w:color="auto"/>
              <w:bottom w:val="single" w:sz="6" w:space="0" w:color="auto"/>
              <w:right w:val="single" w:sz="6" w:space="0" w:color="auto"/>
            </w:tcBorders>
          </w:tcPr>
          <w:p w14:paraId="15A07DB8" w14:textId="77777777" w:rsidR="00462DE1" w:rsidRPr="00A26DE0" w:rsidRDefault="00462DE1" w:rsidP="009579E4">
            <w:pPr>
              <w:spacing w:after="60"/>
              <w:rPr>
                <w:i/>
                <w:iCs/>
                <w:sz w:val="20"/>
              </w:rPr>
            </w:pPr>
            <w:r w:rsidRPr="00A26DE0">
              <w:rPr>
                <w:i/>
                <w:iCs/>
                <w:sz w:val="20"/>
              </w:rPr>
              <w:t>i</w:t>
            </w:r>
          </w:p>
        </w:tc>
        <w:tc>
          <w:tcPr>
            <w:tcW w:w="398" w:type="pct"/>
            <w:tcBorders>
              <w:top w:val="single" w:sz="6" w:space="0" w:color="auto"/>
              <w:left w:val="single" w:sz="6" w:space="0" w:color="auto"/>
              <w:bottom w:val="single" w:sz="6" w:space="0" w:color="auto"/>
              <w:right w:val="single" w:sz="6" w:space="0" w:color="auto"/>
            </w:tcBorders>
          </w:tcPr>
          <w:p w14:paraId="4903B371" w14:textId="77777777" w:rsidR="00462DE1" w:rsidRPr="00A26DE0" w:rsidRDefault="00462DE1" w:rsidP="009579E4">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2E07C759" w14:textId="77777777" w:rsidR="00462DE1" w:rsidRPr="00A26DE0" w:rsidRDefault="00462DE1" w:rsidP="009579E4">
            <w:pPr>
              <w:spacing w:after="60"/>
              <w:rPr>
                <w:iCs/>
                <w:sz w:val="20"/>
              </w:rPr>
            </w:pPr>
            <w:r w:rsidRPr="00A26DE0">
              <w:rPr>
                <w:iCs/>
                <w:sz w:val="20"/>
              </w:rPr>
              <w:t>A 15-minute Settlement Interval.</w:t>
            </w:r>
          </w:p>
        </w:tc>
      </w:tr>
      <w:tr w:rsidR="00866152" w:rsidRPr="00A26DE0" w14:paraId="18F779A4" w14:textId="77777777" w:rsidTr="009579E4">
        <w:trPr>
          <w:cantSplit/>
        </w:trPr>
        <w:tc>
          <w:tcPr>
            <w:tcW w:w="1062" w:type="pct"/>
            <w:tcBorders>
              <w:top w:val="single" w:sz="6" w:space="0" w:color="auto"/>
              <w:left w:val="single" w:sz="4" w:space="0" w:color="auto"/>
              <w:bottom w:val="single" w:sz="6" w:space="0" w:color="auto"/>
              <w:right w:val="single" w:sz="6" w:space="0" w:color="auto"/>
            </w:tcBorders>
            <w:hideMark/>
          </w:tcPr>
          <w:p w14:paraId="3232F35B" w14:textId="77777777" w:rsidR="00462DE1" w:rsidRPr="00A26DE0" w:rsidRDefault="00462DE1" w:rsidP="009579E4">
            <w:pPr>
              <w:spacing w:after="60"/>
              <w:rPr>
                <w:i/>
                <w:iCs/>
                <w:sz w:val="20"/>
              </w:rPr>
            </w:pPr>
            <w:r w:rsidRPr="00A26DE0">
              <w:rPr>
                <w:i/>
                <w:iCs/>
                <w:sz w:val="20"/>
              </w:rPr>
              <w:t>k</w:t>
            </w:r>
          </w:p>
        </w:tc>
        <w:tc>
          <w:tcPr>
            <w:tcW w:w="398" w:type="pct"/>
            <w:tcBorders>
              <w:top w:val="single" w:sz="6" w:space="0" w:color="auto"/>
              <w:left w:val="single" w:sz="6" w:space="0" w:color="auto"/>
              <w:bottom w:val="single" w:sz="6" w:space="0" w:color="auto"/>
              <w:right w:val="single" w:sz="6" w:space="0" w:color="auto"/>
            </w:tcBorders>
            <w:hideMark/>
          </w:tcPr>
          <w:p w14:paraId="67AEB403" w14:textId="77777777" w:rsidR="00462DE1" w:rsidRPr="00A26DE0" w:rsidRDefault="00462DE1" w:rsidP="009579E4">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343CBBA5" w14:textId="77777777" w:rsidR="00462DE1" w:rsidRPr="00A26DE0" w:rsidRDefault="00462DE1" w:rsidP="009579E4">
            <w:pPr>
              <w:spacing w:after="60"/>
              <w:rPr>
                <w:iCs/>
                <w:sz w:val="20"/>
              </w:rPr>
            </w:pPr>
            <w:r w:rsidRPr="00A26DE0">
              <w:rPr>
                <w:iCs/>
                <w:sz w:val="20"/>
              </w:rPr>
              <w:t>A sink Settlement Point.</w:t>
            </w:r>
          </w:p>
        </w:tc>
      </w:tr>
      <w:tr w:rsidR="00866152" w:rsidRPr="00A26DE0" w14:paraId="6C5DE8F6" w14:textId="77777777" w:rsidTr="009579E4">
        <w:trPr>
          <w:cantSplit/>
        </w:trPr>
        <w:tc>
          <w:tcPr>
            <w:tcW w:w="1062" w:type="pct"/>
            <w:tcBorders>
              <w:top w:val="single" w:sz="6" w:space="0" w:color="auto"/>
              <w:left w:val="single" w:sz="4" w:space="0" w:color="auto"/>
              <w:bottom w:val="single" w:sz="6" w:space="0" w:color="auto"/>
              <w:right w:val="single" w:sz="6" w:space="0" w:color="auto"/>
            </w:tcBorders>
            <w:hideMark/>
          </w:tcPr>
          <w:p w14:paraId="6902541B" w14:textId="77777777" w:rsidR="00462DE1" w:rsidRPr="00A26DE0" w:rsidRDefault="00462DE1" w:rsidP="009579E4">
            <w:pPr>
              <w:spacing w:after="60"/>
              <w:rPr>
                <w:i/>
                <w:iCs/>
                <w:sz w:val="20"/>
              </w:rPr>
            </w:pPr>
            <w:r w:rsidRPr="00A26DE0">
              <w:rPr>
                <w:i/>
                <w:iCs/>
                <w:sz w:val="20"/>
              </w:rPr>
              <w:t>p</w:t>
            </w:r>
          </w:p>
        </w:tc>
        <w:tc>
          <w:tcPr>
            <w:tcW w:w="398" w:type="pct"/>
            <w:tcBorders>
              <w:top w:val="single" w:sz="6" w:space="0" w:color="auto"/>
              <w:left w:val="single" w:sz="6" w:space="0" w:color="auto"/>
              <w:bottom w:val="single" w:sz="6" w:space="0" w:color="auto"/>
              <w:right w:val="single" w:sz="6" w:space="0" w:color="auto"/>
            </w:tcBorders>
            <w:hideMark/>
          </w:tcPr>
          <w:p w14:paraId="19616D3F" w14:textId="77777777" w:rsidR="00462DE1" w:rsidRPr="00A26DE0" w:rsidRDefault="00462DE1" w:rsidP="009579E4">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hideMark/>
          </w:tcPr>
          <w:p w14:paraId="49A8D0C5" w14:textId="77777777" w:rsidR="00462DE1" w:rsidRPr="00A26DE0" w:rsidRDefault="00462DE1" w:rsidP="009579E4">
            <w:pPr>
              <w:spacing w:after="60"/>
              <w:rPr>
                <w:iCs/>
                <w:sz w:val="20"/>
              </w:rPr>
            </w:pPr>
            <w:r w:rsidRPr="00A26DE0">
              <w:rPr>
                <w:iCs/>
                <w:sz w:val="20"/>
              </w:rPr>
              <w:t>A Settlement Point.</w:t>
            </w:r>
          </w:p>
        </w:tc>
      </w:tr>
      <w:tr w:rsidR="00866152" w:rsidRPr="00A26DE0" w14:paraId="0B4F40E0" w14:textId="77777777" w:rsidTr="009579E4">
        <w:trPr>
          <w:cantSplit/>
        </w:trPr>
        <w:tc>
          <w:tcPr>
            <w:tcW w:w="1062" w:type="pct"/>
            <w:tcBorders>
              <w:top w:val="single" w:sz="6" w:space="0" w:color="auto"/>
              <w:left w:val="single" w:sz="4" w:space="0" w:color="auto"/>
              <w:bottom w:val="single" w:sz="6" w:space="0" w:color="auto"/>
              <w:right w:val="single" w:sz="6" w:space="0" w:color="auto"/>
            </w:tcBorders>
          </w:tcPr>
          <w:p w14:paraId="69BF0593" w14:textId="77777777" w:rsidR="00462DE1" w:rsidRPr="00A26DE0" w:rsidRDefault="00462DE1" w:rsidP="009579E4">
            <w:pPr>
              <w:spacing w:after="60"/>
              <w:rPr>
                <w:i/>
                <w:iCs/>
                <w:sz w:val="20"/>
              </w:rPr>
            </w:pPr>
            <w:r w:rsidRPr="00A26DE0">
              <w:rPr>
                <w:i/>
                <w:iCs/>
                <w:sz w:val="20"/>
              </w:rPr>
              <w:t>j</w:t>
            </w:r>
          </w:p>
        </w:tc>
        <w:tc>
          <w:tcPr>
            <w:tcW w:w="398" w:type="pct"/>
            <w:tcBorders>
              <w:top w:val="single" w:sz="6" w:space="0" w:color="auto"/>
              <w:left w:val="single" w:sz="6" w:space="0" w:color="auto"/>
              <w:bottom w:val="single" w:sz="6" w:space="0" w:color="auto"/>
              <w:right w:val="single" w:sz="6" w:space="0" w:color="auto"/>
            </w:tcBorders>
          </w:tcPr>
          <w:p w14:paraId="6045BAEE" w14:textId="77777777" w:rsidR="00462DE1" w:rsidRPr="00A26DE0" w:rsidRDefault="00462DE1" w:rsidP="009579E4">
            <w:pPr>
              <w:spacing w:after="60"/>
              <w:jc w:val="center"/>
              <w:rPr>
                <w:iCs/>
                <w:sz w:val="20"/>
              </w:rPr>
            </w:pPr>
            <w:r w:rsidRPr="00A26DE0">
              <w:rPr>
                <w:iCs/>
                <w:sz w:val="20"/>
              </w:rPr>
              <w:t>none</w:t>
            </w:r>
          </w:p>
        </w:tc>
        <w:tc>
          <w:tcPr>
            <w:tcW w:w="3540" w:type="pct"/>
            <w:tcBorders>
              <w:top w:val="single" w:sz="6" w:space="0" w:color="auto"/>
              <w:left w:val="single" w:sz="6" w:space="0" w:color="auto"/>
              <w:bottom w:val="single" w:sz="6" w:space="0" w:color="auto"/>
              <w:right w:val="single" w:sz="4" w:space="0" w:color="auto"/>
            </w:tcBorders>
          </w:tcPr>
          <w:p w14:paraId="6E213731" w14:textId="77777777" w:rsidR="00462DE1" w:rsidRPr="00A26DE0" w:rsidRDefault="00462DE1" w:rsidP="009579E4">
            <w:pPr>
              <w:spacing w:after="60"/>
              <w:rPr>
                <w:iCs/>
                <w:sz w:val="20"/>
              </w:rPr>
            </w:pPr>
            <w:r w:rsidRPr="00A26DE0">
              <w:rPr>
                <w:iCs/>
                <w:sz w:val="20"/>
              </w:rPr>
              <w:t>A source Settlement Point.</w:t>
            </w:r>
          </w:p>
        </w:tc>
      </w:tr>
    </w:tbl>
    <w:p w14:paraId="37DC149F" w14:textId="77777777" w:rsidR="00080E2E" w:rsidRPr="008910B8" w:rsidRDefault="00080E2E" w:rsidP="00080E2E">
      <w:pPr>
        <w:pStyle w:val="H3"/>
        <w:rPr>
          <w:b w:val="0"/>
          <w:i w:val="0"/>
        </w:rPr>
      </w:pPr>
      <w:bookmarkStart w:id="2141" w:name="_Toc309731112"/>
      <w:bookmarkStart w:id="2142" w:name="_Toc405814085"/>
      <w:bookmarkStart w:id="2143" w:name="_Toc422207976"/>
      <w:bookmarkStart w:id="2144" w:name="_Toc438044887"/>
      <w:bookmarkStart w:id="2145" w:name="_Toc447622670"/>
      <w:bookmarkStart w:id="2146" w:name="_Toc80175321"/>
      <w:bookmarkStart w:id="2147" w:name="_Toc243718293"/>
      <w:commentRangeStart w:id="2148"/>
      <w:r w:rsidRPr="008910B8">
        <w:t>9.19.1</w:t>
      </w:r>
      <w:commentRangeEnd w:id="2148"/>
      <w:r w:rsidR="009C0EAE">
        <w:rPr>
          <w:rStyle w:val="CommentReference"/>
          <w:b w:val="0"/>
          <w:bCs w:val="0"/>
          <w:i w:val="0"/>
        </w:rPr>
        <w:commentReference w:id="2148"/>
      </w:r>
      <w:r w:rsidRPr="008910B8">
        <w:tab/>
        <w:t>Default Uplift Invoices</w:t>
      </w:r>
      <w:bookmarkEnd w:id="2141"/>
      <w:bookmarkEnd w:id="2142"/>
      <w:bookmarkEnd w:id="2143"/>
      <w:bookmarkEnd w:id="2144"/>
      <w:bookmarkEnd w:id="2145"/>
      <w:bookmarkEnd w:id="2146"/>
    </w:p>
    <w:p w14:paraId="110FEC82" w14:textId="77777777" w:rsidR="00080E2E" w:rsidRDefault="00080E2E" w:rsidP="00080E2E">
      <w:pPr>
        <w:pStyle w:val="List"/>
      </w:pPr>
      <w:r w:rsidRPr="008436F5">
        <w:t>(1)</w:t>
      </w:r>
      <w:r w:rsidRPr="008436F5">
        <w:tab/>
        <w:t xml:space="preserve">ERCOT shall collect the total short-pay amount for all Settlement Invoices for a month, </w:t>
      </w:r>
      <w:proofErr w:type="gramStart"/>
      <w:r w:rsidRPr="008436F5">
        <w:t>less</w:t>
      </w:r>
      <w:proofErr w:type="gramEnd"/>
      <w:r w:rsidRPr="008436F5">
        <w:t xml:space="preserve"> the total </w:t>
      </w:r>
      <w:proofErr w:type="gramStart"/>
      <w:r w:rsidRPr="008436F5">
        <w:t>payments</w:t>
      </w:r>
      <w:proofErr w:type="gramEnd"/>
      <w:r w:rsidRPr="008436F5">
        <w:t xml:space="preserve">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2AF0FB6A" w14:textId="77777777" w:rsidR="00080E2E" w:rsidRDefault="00080E2E" w:rsidP="00080E2E">
      <w:pPr>
        <w:pStyle w:val="BodyText"/>
        <w:ind w:left="720" w:hanging="720"/>
      </w:pPr>
      <w:r w:rsidRPr="00CE5650">
        <w:t>(2)</w:t>
      </w:r>
      <w:r w:rsidRPr="00CE5650">
        <w:tab/>
      </w:r>
      <w:r>
        <w:t>Each Counter-Party’s share of the uplift is calculated using the best available Settlement data for each Operating Day in the month prior to the month in which the default occurred (the “reference month”), and is calculated as follows:</w:t>
      </w:r>
    </w:p>
    <w:p w14:paraId="79E9D038" w14:textId="77777777" w:rsidR="00080E2E" w:rsidRPr="00205879" w:rsidRDefault="00080E2E" w:rsidP="00080E2E">
      <w:pPr>
        <w:pStyle w:val="BodyText"/>
        <w:ind w:left="2880" w:hanging="1440"/>
        <w:rPr>
          <w:b/>
          <w:lang w:val="pt-BR"/>
        </w:rPr>
      </w:pPr>
      <w:r>
        <w:rPr>
          <w:b/>
          <w:lang w:val="pt-BR"/>
        </w:rPr>
        <w:t>DURSCP</w:t>
      </w:r>
      <w:r w:rsidRPr="00531955">
        <w:rPr>
          <w:rFonts w:ascii="Times New Roman Bold" w:hAnsi="Times New Roman Bold"/>
          <w:b/>
          <w:i/>
          <w:vertAlign w:val="subscript"/>
          <w:lang w:val="pt-BR"/>
        </w:rPr>
        <w:t>cp</w:t>
      </w:r>
      <w:r>
        <w:rPr>
          <w:rFonts w:ascii="Times New Roman Bold" w:hAnsi="Times New Roman Bold"/>
          <w:b/>
          <w:vertAlign w:val="subscript"/>
          <w:lang w:val="pt-BR"/>
        </w:rPr>
        <w:t xml:space="preserve"> = </w:t>
      </w:r>
      <w:r w:rsidRPr="007F1065">
        <w:rPr>
          <w:b/>
          <w:lang w:val="pt-BR"/>
        </w:rPr>
        <w:t>TSPA</w:t>
      </w:r>
      <w:r>
        <w:rPr>
          <w:b/>
          <w:lang w:val="pt-BR"/>
        </w:rPr>
        <w:t xml:space="preserve"> * MMARS</w:t>
      </w:r>
      <w:r w:rsidRPr="00531955">
        <w:rPr>
          <w:rFonts w:ascii="Times New Roman Bold" w:hAnsi="Times New Roman Bold"/>
          <w:b/>
          <w:i/>
          <w:vertAlign w:val="subscript"/>
          <w:lang w:val="pt-BR"/>
        </w:rPr>
        <w:t>cp</w:t>
      </w:r>
    </w:p>
    <w:p w14:paraId="19E5F5D3" w14:textId="77777777" w:rsidR="00080E2E" w:rsidRPr="007F1065" w:rsidRDefault="00080E2E" w:rsidP="00080E2E">
      <w:pPr>
        <w:pStyle w:val="BodyText"/>
        <w:ind w:left="2160" w:hanging="1440"/>
        <w:rPr>
          <w:lang w:val="pt-BR"/>
        </w:rPr>
      </w:pPr>
      <w:r w:rsidRPr="007F1065">
        <w:rPr>
          <w:lang w:val="pt-BR"/>
        </w:rPr>
        <w:t>Where:</w:t>
      </w:r>
    </w:p>
    <w:p w14:paraId="26144E56" w14:textId="77777777" w:rsidR="00080E2E" w:rsidRPr="007F1065" w:rsidRDefault="00080E2E" w:rsidP="00080E2E">
      <w:pPr>
        <w:pStyle w:val="BodyText"/>
        <w:ind w:left="2880" w:hanging="1440"/>
        <w:rPr>
          <w:lang w:val="pt-BR"/>
        </w:rPr>
      </w:pPr>
      <w:r w:rsidRPr="007F1065">
        <w:rPr>
          <w:lang w:val="pt-BR"/>
        </w:rPr>
        <w:t>MMARS</w:t>
      </w:r>
      <w:r>
        <w:rPr>
          <w:lang w:val="pt-BR"/>
        </w:rPr>
        <w:t xml:space="preserve"> </w:t>
      </w:r>
      <w:r w:rsidRPr="00531955">
        <w:rPr>
          <w:rFonts w:ascii="Times New Roman Bold" w:hAnsi="Times New Roman Bold"/>
          <w:i/>
          <w:vertAlign w:val="subscript"/>
          <w:lang w:val="pt-BR"/>
        </w:rPr>
        <w:t>cp</w:t>
      </w:r>
      <w:r w:rsidRPr="007F1065">
        <w:rPr>
          <w:lang w:val="pt-BR"/>
        </w:rPr>
        <w:t xml:space="preserve"> = MMA</w:t>
      </w:r>
      <w:r>
        <w:rPr>
          <w:lang w:val="pt-BR"/>
        </w:rPr>
        <w:t xml:space="preserve"> </w:t>
      </w:r>
      <w:r w:rsidRPr="00531955">
        <w:rPr>
          <w:rFonts w:ascii="Times New Roman Bold" w:hAnsi="Times New Roman Bold"/>
          <w:i/>
          <w:vertAlign w:val="subscript"/>
          <w:lang w:val="pt-BR"/>
        </w:rPr>
        <w:t>cp</w:t>
      </w:r>
      <w:r w:rsidRPr="007F1065">
        <w:rPr>
          <w:lang w:val="pt-BR"/>
        </w:rPr>
        <w:t xml:space="preserve"> / MMATOT</w:t>
      </w:r>
    </w:p>
    <w:p w14:paraId="740DF2EF" w14:textId="77777777" w:rsidR="00080E2E" w:rsidRPr="007F1065" w:rsidRDefault="00080E2E" w:rsidP="00080E2E">
      <w:pPr>
        <w:pStyle w:val="BodyText"/>
        <w:ind w:left="720" w:firstLine="720"/>
        <w:rPr>
          <w:rFonts w:eastAsia="Calibri"/>
          <w:vertAlign w:val="subscript"/>
        </w:rPr>
      </w:pPr>
      <w:r w:rsidRPr="007F1065">
        <w:rPr>
          <w:lang w:val="pt-BR"/>
        </w:rPr>
        <w:t>MMA</w:t>
      </w:r>
      <w:r>
        <w:rPr>
          <w:lang w:val="pt-BR"/>
        </w:rPr>
        <w:t xml:space="preserve"> </w:t>
      </w:r>
      <w:r w:rsidRPr="007F1065">
        <w:rPr>
          <w:rFonts w:eastAsia="Calibri"/>
          <w:i/>
          <w:vertAlign w:val="subscript"/>
        </w:rPr>
        <w:t>cp</w:t>
      </w:r>
      <w:r w:rsidRPr="007F1065">
        <w:rPr>
          <w:lang w:val="pt-BR"/>
        </w:rPr>
        <w:t xml:space="preserve"> = Max</w:t>
      </w:r>
      <w:r w:rsidRPr="007F1065">
        <w:rPr>
          <w:rFonts w:eastAsia="Calibri"/>
        </w:rPr>
        <w:t xml:space="preserve"> { </w:t>
      </w:r>
      <w:r w:rsidRPr="007F1065">
        <w:t>∑</w:t>
      </w:r>
      <w:proofErr w:type="spellStart"/>
      <w:r w:rsidRPr="007F1065">
        <w:rPr>
          <w:rFonts w:eastAsia="Calibri"/>
          <w:i/>
          <w:vertAlign w:val="subscript"/>
        </w:rPr>
        <w:t>mp</w:t>
      </w:r>
      <w:proofErr w:type="spellEnd"/>
      <w:r>
        <w:rPr>
          <w:rFonts w:eastAsia="Calibri"/>
          <w:i/>
          <w:vertAlign w:val="subscript"/>
        </w:rPr>
        <w:t xml:space="preserve"> </w:t>
      </w:r>
      <w:r w:rsidRPr="007F1065">
        <w:rPr>
          <w:rFonts w:eastAsia="Calibri"/>
        </w:rPr>
        <w:t>(URTMG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 URTDCIMP </w:t>
      </w:r>
      <w:proofErr w:type="spellStart"/>
      <w:r w:rsidRPr="007F1065">
        <w:rPr>
          <w:rFonts w:eastAsia="Calibri"/>
          <w:i/>
          <w:vertAlign w:val="subscript"/>
        </w:rPr>
        <w:t>mp</w:t>
      </w:r>
      <w:proofErr w:type="spellEnd"/>
      <w:r>
        <w:rPr>
          <w:rFonts w:eastAsia="Calibri"/>
          <w:i/>
          <w:vertAlign w:val="subscript"/>
        </w:rPr>
        <w:t xml:space="preserve"> </w:t>
      </w:r>
      <w:r w:rsidRPr="00DA2165">
        <w:rPr>
          <w:rFonts w:eastAsia="Calibri"/>
        </w:rPr>
        <w:t>+ USOGTOT</w:t>
      </w:r>
      <w:r w:rsidRPr="00DA2165">
        <w:rPr>
          <w:rFonts w:eastAsia="Calibri"/>
          <w:i/>
          <w:vertAlign w:val="subscript"/>
        </w:rPr>
        <w:t xml:space="preserve"> </w:t>
      </w:r>
      <w:proofErr w:type="spellStart"/>
      <w:r w:rsidRPr="00DA2165">
        <w:rPr>
          <w:rFonts w:eastAsia="Calibri"/>
          <w:i/>
          <w:vertAlign w:val="subscript"/>
        </w:rPr>
        <w:t>mp</w:t>
      </w:r>
      <w:proofErr w:type="spellEnd"/>
      <w:r w:rsidRPr="007F1065">
        <w:t>)</w:t>
      </w:r>
      <w:r w:rsidRPr="007F1065">
        <w:rPr>
          <w:rFonts w:eastAsia="Calibri"/>
          <w:vertAlign w:val="subscript"/>
        </w:rPr>
        <w:t xml:space="preserve">, </w:t>
      </w:r>
    </w:p>
    <w:p w14:paraId="562DB5C8" w14:textId="77777777" w:rsidR="00080E2E" w:rsidRPr="007F1065" w:rsidRDefault="00080E2E" w:rsidP="00080E2E">
      <w:pPr>
        <w:pStyle w:val="BodyText"/>
        <w:ind w:left="288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w:t>
      </w:r>
      <w:r>
        <w:rPr>
          <w:rFonts w:eastAsia="Calibri"/>
        </w:rPr>
        <w:t>(</w:t>
      </w:r>
      <w:r w:rsidRPr="007F1065">
        <w:rPr>
          <w:rFonts w:eastAsia="Calibri"/>
        </w:rPr>
        <w:t>URTAML </w:t>
      </w:r>
      <w:proofErr w:type="spellStart"/>
      <w:r w:rsidRPr="007F1065">
        <w:rPr>
          <w:rFonts w:eastAsia="Calibri"/>
          <w:i/>
          <w:vertAlign w:val="subscript"/>
        </w:rPr>
        <w:t>mp</w:t>
      </w:r>
      <w:proofErr w:type="spellEnd"/>
      <w:r>
        <w:rPr>
          <w:rFonts w:eastAsia="Calibri"/>
        </w:rPr>
        <w:t xml:space="preserve"> + UWSLTOT </w:t>
      </w:r>
      <w:proofErr w:type="spellStart"/>
      <w:r>
        <w:rPr>
          <w:rFonts w:eastAsia="Calibri"/>
          <w:i/>
          <w:vertAlign w:val="subscript"/>
        </w:rPr>
        <w:t>mp</w:t>
      </w:r>
      <w:proofErr w:type="spellEnd"/>
      <w:r>
        <w:rPr>
          <w:rFonts w:eastAsia="Calibri"/>
        </w:rPr>
        <w:t>)</w:t>
      </w:r>
      <w:r w:rsidRPr="007F1065">
        <w:rPr>
          <w:rFonts w:eastAsia="Calibri"/>
          <w:vertAlign w:val="subscript"/>
        </w:rPr>
        <w:t xml:space="preserve">, </w:t>
      </w:r>
    </w:p>
    <w:p w14:paraId="32A39658" w14:textId="77777777" w:rsidR="00080E2E" w:rsidRPr="007F1065" w:rsidRDefault="00080E2E" w:rsidP="00080E2E">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vertAlign w:val="subscript"/>
        </w:rPr>
        <w:t> </w:t>
      </w:r>
      <w:r w:rsidRPr="007F1065">
        <w:rPr>
          <w:rFonts w:eastAsia="Calibri"/>
        </w:rPr>
        <w:t>URTQQES </w:t>
      </w:r>
      <w:proofErr w:type="spellStart"/>
      <w:r w:rsidRPr="007F1065">
        <w:rPr>
          <w:rFonts w:eastAsia="Calibri"/>
          <w:i/>
          <w:vertAlign w:val="subscript"/>
        </w:rPr>
        <w:t>mp</w:t>
      </w:r>
      <w:proofErr w:type="spellEnd"/>
      <w:r w:rsidRPr="007F1065">
        <w:rPr>
          <w:rFonts w:eastAsia="Calibri"/>
          <w:vertAlign w:val="subscript"/>
        </w:rPr>
        <w:t xml:space="preserve">, </w:t>
      </w:r>
    </w:p>
    <w:p w14:paraId="48CB7BE5" w14:textId="77777777" w:rsidR="00080E2E" w:rsidRPr="007F1065" w:rsidRDefault="00080E2E" w:rsidP="00080E2E">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URTQQEP </w:t>
      </w:r>
      <w:proofErr w:type="spellStart"/>
      <w:r w:rsidRPr="007F1065">
        <w:rPr>
          <w:rFonts w:eastAsia="Calibri"/>
          <w:i/>
          <w:vertAlign w:val="subscript"/>
        </w:rPr>
        <w:t>mp</w:t>
      </w:r>
      <w:proofErr w:type="spellEnd"/>
      <w:r w:rsidRPr="007F1065">
        <w:rPr>
          <w:rFonts w:eastAsia="Calibri"/>
          <w:vertAlign w:val="subscript"/>
        </w:rPr>
        <w:t xml:space="preserve">, </w:t>
      </w:r>
    </w:p>
    <w:p w14:paraId="415CD66F" w14:textId="77777777" w:rsidR="00080E2E" w:rsidRPr="007F1065" w:rsidRDefault="00080E2E" w:rsidP="00080E2E">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UDAES </w:t>
      </w:r>
      <w:proofErr w:type="spellStart"/>
      <w:r w:rsidRPr="007F1065">
        <w:rPr>
          <w:rFonts w:eastAsia="Calibri"/>
          <w:i/>
          <w:vertAlign w:val="subscript"/>
        </w:rPr>
        <w:t>mp</w:t>
      </w:r>
      <w:proofErr w:type="spellEnd"/>
      <w:r w:rsidRPr="007F1065">
        <w:rPr>
          <w:rFonts w:eastAsia="Calibri"/>
          <w:vertAlign w:val="subscript"/>
        </w:rPr>
        <w:t xml:space="preserve">, </w:t>
      </w:r>
    </w:p>
    <w:p w14:paraId="219B3CCA" w14:textId="77777777" w:rsidR="00080E2E" w:rsidRPr="007F1065" w:rsidRDefault="00080E2E" w:rsidP="00080E2E">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UDAEP </w:t>
      </w:r>
      <w:proofErr w:type="spellStart"/>
      <w:r w:rsidRPr="007F1065">
        <w:rPr>
          <w:rFonts w:eastAsia="Calibri"/>
          <w:i/>
          <w:vertAlign w:val="subscript"/>
        </w:rPr>
        <w:t>mp</w:t>
      </w:r>
      <w:proofErr w:type="spellEnd"/>
      <w:r w:rsidRPr="007F1065">
        <w:rPr>
          <w:rFonts w:eastAsia="Calibri"/>
          <w:vertAlign w:val="subscript"/>
        </w:rPr>
        <w:t>,</w:t>
      </w:r>
    </w:p>
    <w:p w14:paraId="5B77CA67" w14:textId="77777777" w:rsidR="00080E2E" w:rsidRPr="007F1065" w:rsidRDefault="00080E2E" w:rsidP="00080E2E">
      <w:pPr>
        <w:pStyle w:val="BodyText"/>
        <w:ind w:left="2160" w:firstLine="720"/>
        <w:rPr>
          <w:rFonts w:eastAsia="Calibri"/>
          <w:vertAlign w:val="subscript"/>
        </w:rPr>
      </w:pPr>
      <w:r w:rsidRPr="007F1065">
        <w:t>∑</w:t>
      </w:r>
      <w:proofErr w:type="spellStart"/>
      <w:r w:rsidRPr="007F1065">
        <w:rPr>
          <w:rFonts w:eastAsia="Calibri"/>
          <w:i/>
          <w:vertAlign w:val="subscript"/>
        </w:rPr>
        <w:t>mp</w:t>
      </w:r>
      <w:proofErr w:type="spellEnd"/>
      <w:r w:rsidRPr="007F1065">
        <w:rPr>
          <w:rFonts w:eastAsia="Calibri"/>
        </w:rPr>
        <w:t> </w:t>
      </w:r>
      <w:r>
        <w:rPr>
          <w:rFonts w:eastAsia="Calibri"/>
        </w:rPr>
        <w:t>(</w:t>
      </w:r>
      <w:r w:rsidRPr="007F1065">
        <w:rPr>
          <w:rFonts w:eastAsia="Calibri"/>
        </w:rPr>
        <w:t>URTOBL </w:t>
      </w:r>
      <w:proofErr w:type="spellStart"/>
      <w:r w:rsidRPr="007F1065">
        <w:rPr>
          <w:rFonts w:eastAsia="Calibri"/>
          <w:i/>
          <w:vertAlign w:val="subscript"/>
        </w:rPr>
        <w:t>mp</w:t>
      </w:r>
      <w:proofErr w:type="spellEnd"/>
      <w:r>
        <w:rPr>
          <w:rFonts w:eastAsia="Calibri"/>
          <w:i/>
          <w:vertAlign w:val="subscript"/>
        </w:rPr>
        <w:t xml:space="preserve"> </w:t>
      </w:r>
      <w:r w:rsidRPr="00F030CF">
        <w:rPr>
          <w:rFonts w:eastAsia="Calibri"/>
          <w:i/>
        </w:rPr>
        <w:t>+</w:t>
      </w:r>
      <w:r w:rsidRPr="00B7719D">
        <w:rPr>
          <w:rFonts w:eastAsia="Calibri"/>
          <w:i/>
        </w:rPr>
        <w:t xml:space="preserve"> </w:t>
      </w:r>
      <w:r w:rsidRPr="00B7719D">
        <w:rPr>
          <w:rFonts w:eastAsia="Calibri"/>
        </w:rPr>
        <w:t xml:space="preserve">URTOBLLO </w:t>
      </w:r>
      <w:proofErr w:type="spellStart"/>
      <w:r w:rsidRPr="00B7719D">
        <w:rPr>
          <w:rFonts w:eastAsia="Calibri"/>
          <w:i/>
          <w:vertAlign w:val="subscript"/>
        </w:rPr>
        <w:t>mp</w:t>
      </w:r>
      <w:proofErr w:type="spellEnd"/>
      <w:r w:rsidRPr="00F030CF">
        <w:rPr>
          <w:rFonts w:eastAsia="Calibri"/>
        </w:rPr>
        <w:t>)</w:t>
      </w:r>
      <w:r w:rsidRPr="007F1065">
        <w:rPr>
          <w:rFonts w:eastAsia="Calibri"/>
          <w:vertAlign w:val="subscript"/>
        </w:rPr>
        <w:t xml:space="preserve">, </w:t>
      </w:r>
    </w:p>
    <w:p w14:paraId="1D9CB407" w14:textId="77777777" w:rsidR="00080E2E" w:rsidRPr="007F1065" w:rsidRDefault="00080E2E" w:rsidP="00080E2E">
      <w:pPr>
        <w:pStyle w:val="BodyText"/>
        <w:ind w:left="2160" w:firstLine="720"/>
      </w:pPr>
      <w:r w:rsidRPr="007F1065">
        <w:lastRenderedPageBreak/>
        <w:t>∑</w:t>
      </w:r>
      <w:proofErr w:type="spellStart"/>
      <w:r w:rsidRPr="007F1065">
        <w:rPr>
          <w:rFonts w:eastAsia="Calibri"/>
          <w:i/>
          <w:vertAlign w:val="subscript"/>
        </w:rPr>
        <w:t>mp</w:t>
      </w:r>
      <w:proofErr w:type="spellEnd"/>
      <w:r w:rsidRPr="007F1065">
        <w:rPr>
          <w:rFonts w:eastAsia="Calibri"/>
        </w:rPr>
        <w:t> </w:t>
      </w:r>
      <w:r w:rsidRPr="007F1065">
        <w:t>(</w:t>
      </w:r>
      <w:r w:rsidRPr="007F1065">
        <w:rPr>
          <w:rFonts w:eastAsia="Calibri"/>
        </w:rPr>
        <w:t>UDAOPT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 UDAOBL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UOPTS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w:t>
      </w:r>
      <w:r w:rsidRPr="007F1065">
        <w:rPr>
          <w:rFonts w:eastAsia="Calibri"/>
          <w:vertAlign w:val="subscript"/>
        </w:rPr>
        <w:t xml:space="preserve"> </w:t>
      </w:r>
      <w:r w:rsidRPr="007F1065">
        <w:rPr>
          <w:rFonts w:eastAsia="Calibri"/>
        </w:rPr>
        <w:t>UOBLS </w:t>
      </w:r>
      <w:proofErr w:type="spellStart"/>
      <w:r w:rsidRPr="007F1065">
        <w:rPr>
          <w:rFonts w:eastAsia="Calibri"/>
          <w:i/>
          <w:vertAlign w:val="subscript"/>
        </w:rPr>
        <w:t>mp</w:t>
      </w:r>
      <w:proofErr w:type="spellEnd"/>
      <w:r w:rsidRPr="007F1065">
        <w:t xml:space="preserve">), </w:t>
      </w:r>
    </w:p>
    <w:p w14:paraId="1FB32585" w14:textId="77777777" w:rsidR="00080E2E" w:rsidRDefault="00080E2E" w:rsidP="00080E2E">
      <w:pPr>
        <w:pStyle w:val="BodyText"/>
        <w:ind w:left="2160" w:firstLine="720"/>
      </w:pPr>
      <w:r w:rsidRPr="007F1065">
        <w:t>∑</w:t>
      </w:r>
      <w:proofErr w:type="spellStart"/>
      <w:r w:rsidRPr="007F1065">
        <w:rPr>
          <w:rFonts w:eastAsia="Calibri"/>
          <w:i/>
          <w:vertAlign w:val="subscript"/>
        </w:rPr>
        <w:t>mp</w:t>
      </w:r>
      <w:proofErr w:type="spellEnd"/>
      <w:r w:rsidRPr="007F1065">
        <w:rPr>
          <w:rFonts w:eastAsia="Calibri"/>
        </w:rPr>
        <w:t> </w:t>
      </w:r>
      <w:r w:rsidRPr="007F1065">
        <w:t>(</w:t>
      </w:r>
      <w:r w:rsidRPr="007F1065">
        <w:rPr>
          <w:rFonts w:eastAsia="Calibri"/>
        </w:rPr>
        <w:t>UOPTP </w:t>
      </w:r>
      <w:proofErr w:type="spellStart"/>
      <w:r w:rsidRPr="007F1065">
        <w:rPr>
          <w:rFonts w:eastAsia="Calibri"/>
          <w:i/>
          <w:vertAlign w:val="subscript"/>
        </w:rPr>
        <w:t>mp</w:t>
      </w:r>
      <w:proofErr w:type="spellEnd"/>
      <w:r w:rsidRPr="007F1065">
        <w:rPr>
          <w:rFonts w:eastAsia="Calibri"/>
          <w:vertAlign w:val="subscript"/>
        </w:rPr>
        <w:t xml:space="preserve"> </w:t>
      </w:r>
      <w:r w:rsidRPr="007F1065">
        <w:rPr>
          <w:rFonts w:eastAsia="Calibri"/>
        </w:rPr>
        <w:t>+ UOBLP </w:t>
      </w:r>
      <w:proofErr w:type="spellStart"/>
      <w:proofErr w:type="gramStart"/>
      <w:r w:rsidRPr="007F1065">
        <w:rPr>
          <w:rFonts w:eastAsia="Calibri"/>
          <w:i/>
          <w:vertAlign w:val="subscript"/>
        </w:rPr>
        <w:t>mp</w:t>
      </w:r>
      <w:proofErr w:type="spellEnd"/>
      <w:r w:rsidRPr="007F1065">
        <w:t>)}</w:t>
      </w:r>
      <w:proofErr w:type="gramEnd"/>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080E2E" w:rsidRPr="00E566EB" w14:paraId="7894716B" w14:textId="77777777" w:rsidTr="00CF6727">
        <w:tc>
          <w:tcPr>
            <w:tcW w:w="9766" w:type="dxa"/>
            <w:shd w:val="pct12" w:color="auto" w:fill="auto"/>
          </w:tcPr>
          <w:p w14:paraId="36B322E7" w14:textId="77777777" w:rsidR="00080E2E" w:rsidRPr="00E566EB" w:rsidRDefault="00080E2E" w:rsidP="00CF6727">
            <w:pPr>
              <w:spacing w:before="120" w:after="240"/>
              <w:rPr>
                <w:b/>
                <w:i/>
                <w:iCs/>
              </w:rPr>
            </w:pPr>
            <w:r>
              <w:rPr>
                <w:b/>
                <w:i/>
                <w:iCs/>
              </w:rPr>
              <w:t>[NPRR995, NPRR1012, and NPRR1201</w:t>
            </w:r>
            <w:r w:rsidRPr="00E566EB">
              <w:rPr>
                <w:b/>
                <w:i/>
                <w:iCs/>
              </w:rPr>
              <w:t xml:space="preserve">: </w:t>
            </w:r>
            <w:r>
              <w:rPr>
                <w:b/>
                <w:i/>
                <w:iCs/>
              </w:rPr>
              <w:t xml:space="preserve"> Replace applicable portions of the formula “</w:t>
            </w:r>
            <w:r w:rsidRPr="00C4046B">
              <w:rPr>
                <w:b/>
                <w:i/>
                <w:iCs/>
                <w:lang w:val="pt-BR"/>
              </w:rPr>
              <w:t xml:space="preserve">MMA </w:t>
            </w:r>
            <w:r w:rsidRPr="00C4046B">
              <w:rPr>
                <w:b/>
                <w:i/>
                <w:iCs/>
                <w:vertAlign w:val="subscript"/>
              </w:rPr>
              <w:t>cp</w:t>
            </w:r>
            <w:r>
              <w:rPr>
                <w:b/>
                <w:i/>
                <w:iCs/>
              </w:rPr>
              <w:t>” above with the following upon system implementation for NPRR995 or NPRR1201; or upon system implementation of the Real-Time Co-Optimization (RTC) project for NPRR1012</w:t>
            </w:r>
            <w:r w:rsidRPr="00E566EB">
              <w:rPr>
                <w:b/>
                <w:i/>
                <w:iCs/>
              </w:rPr>
              <w:t>:]</w:t>
            </w:r>
          </w:p>
          <w:p w14:paraId="114ECB9E" w14:textId="77777777" w:rsidR="00080E2E" w:rsidRPr="00CD2C01" w:rsidRDefault="00080E2E" w:rsidP="00CF6727">
            <w:pPr>
              <w:spacing w:after="240"/>
              <w:ind w:left="720" w:firstLine="720"/>
              <w:rPr>
                <w:rFonts w:eastAsia="Calibri"/>
                <w:iCs/>
                <w:vertAlign w:val="subscript"/>
              </w:rPr>
            </w:pPr>
            <w:r w:rsidRPr="00CD2C01">
              <w:rPr>
                <w:iCs/>
                <w:lang w:val="pt-BR"/>
              </w:rPr>
              <w:t xml:space="preserve">MMA </w:t>
            </w:r>
            <w:r w:rsidRPr="00CD2C01">
              <w:rPr>
                <w:rFonts w:eastAsia="Calibri"/>
                <w:i/>
                <w:iCs/>
                <w:vertAlign w:val="subscript"/>
              </w:rPr>
              <w:t>cp</w:t>
            </w:r>
            <w:r w:rsidRPr="00CD2C01">
              <w:rPr>
                <w:iCs/>
                <w:lang w:val="pt-BR"/>
              </w:rPr>
              <w:t xml:space="preserve"> = Max</w:t>
            </w:r>
            <w:r w:rsidRPr="00CD2C01">
              <w:rPr>
                <w:rFonts w:eastAsia="Calibri"/>
                <w:iCs/>
              </w:rPr>
              <w:t xml:space="preserve"> { </w:t>
            </w:r>
            <w:r w:rsidRPr="00CD2C01">
              <w:rPr>
                <w:iCs/>
              </w:rPr>
              <w:t>∑</w:t>
            </w:r>
            <w:proofErr w:type="spellStart"/>
            <w:r w:rsidRPr="00CD2C01">
              <w:rPr>
                <w:rFonts w:eastAsia="Calibri"/>
                <w:i/>
                <w:iCs/>
                <w:vertAlign w:val="subscript"/>
              </w:rPr>
              <w:t>mp</w:t>
            </w:r>
            <w:proofErr w:type="spellEnd"/>
            <w:r w:rsidRPr="00CD2C01">
              <w:rPr>
                <w:rFonts w:eastAsia="Calibri"/>
                <w:i/>
                <w:iCs/>
                <w:vertAlign w:val="subscript"/>
              </w:rPr>
              <w:t xml:space="preserve"> </w:t>
            </w:r>
            <w:r w:rsidRPr="00CD2C01">
              <w:rPr>
                <w:rFonts w:eastAsia="Calibri"/>
                <w:iCs/>
              </w:rPr>
              <w:t>(URTMG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 URTDCIMP </w:t>
            </w:r>
            <w:proofErr w:type="spellStart"/>
            <w:r w:rsidRPr="00CD2C01">
              <w:rPr>
                <w:rFonts w:eastAsia="Calibri"/>
                <w:i/>
                <w:iCs/>
                <w:vertAlign w:val="subscript"/>
              </w:rPr>
              <w:t>mp</w:t>
            </w:r>
            <w:proofErr w:type="spellEnd"/>
            <w:r w:rsidRPr="00DA2165">
              <w:rPr>
                <w:rFonts w:eastAsia="Calibri"/>
              </w:rPr>
              <w:t xml:space="preserve"> + USOGTOT</w:t>
            </w:r>
            <w:r w:rsidRPr="00DA2165">
              <w:rPr>
                <w:rFonts w:eastAsia="Calibri"/>
                <w:i/>
                <w:iCs/>
                <w:vertAlign w:val="subscript"/>
              </w:rPr>
              <w:t xml:space="preserve"> </w:t>
            </w:r>
            <w:proofErr w:type="spellStart"/>
            <w:r w:rsidRPr="00DA2165">
              <w:rPr>
                <w:rFonts w:eastAsia="Calibri"/>
                <w:i/>
                <w:iCs/>
                <w:vertAlign w:val="subscript"/>
              </w:rPr>
              <w:t>mp</w:t>
            </w:r>
            <w:proofErr w:type="spellEnd"/>
            <w:r w:rsidRPr="00CD2C01">
              <w:rPr>
                <w:iCs/>
              </w:rPr>
              <w:t>)</w:t>
            </w:r>
            <w:r w:rsidRPr="00CD2C01">
              <w:rPr>
                <w:rFonts w:eastAsia="Calibri"/>
                <w:iCs/>
                <w:vertAlign w:val="subscript"/>
              </w:rPr>
              <w:t xml:space="preserve">, </w:t>
            </w:r>
          </w:p>
          <w:p w14:paraId="16E61BC2" w14:textId="77777777" w:rsidR="00080E2E" w:rsidRPr="00CD2C01" w:rsidRDefault="00080E2E" w:rsidP="00CF6727">
            <w:pPr>
              <w:spacing w:after="240"/>
              <w:ind w:left="288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(URTAML </w:t>
            </w:r>
            <w:proofErr w:type="spellStart"/>
            <w:r w:rsidRPr="00CD2C01">
              <w:rPr>
                <w:rFonts w:eastAsia="Calibri"/>
                <w:i/>
                <w:iCs/>
                <w:vertAlign w:val="subscript"/>
              </w:rPr>
              <w:t>mp</w:t>
            </w:r>
            <w:proofErr w:type="spellEnd"/>
            <w:r w:rsidRPr="00CD2C01">
              <w:rPr>
                <w:rFonts w:eastAsia="Calibri"/>
                <w:iCs/>
              </w:rPr>
              <w:t xml:space="preserve"> + UWSLTOT </w:t>
            </w:r>
            <w:proofErr w:type="spellStart"/>
            <w:r w:rsidRPr="00CD2C01">
              <w:rPr>
                <w:rFonts w:eastAsia="Calibri"/>
                <w:i/>
                <w:iCs/>
                <w:vertAlign w:val="subscript"/>
              </w:rPr>
              <w:t>mp</w:t>
            </w:r>
            <w:proofErr w:type="spellEnd"/>
            <w:r w:rsidRPr="005D0F36">
              <w:rPr>
                <w:rFonts w:eastAsia="Calibri"/>
              </w:rPr>
              <w:t> </w:t>
            </w:r>
            <w:r w:rsidRPr="005D0F36">
              <w:rPr>
                <w:rFonts w:eastAsia="Calibri"/>
                <w:iCs/>
              </w:rPr>
              <w:t>+</w:t>
            </w:r>
            <w:r>
              <w:rPr>
                <w:rFonts w:eastAsia="Calibri"/>
                <w:iCs/>
              </w:rPr>
              <w:t xml:space="preserve"> </w:t>
            </w:r>
            <w:r>
              <w:t>USOCLTOT</w:t>
            </w:r>
            <w:r w:rsidRPr="005D0F36">
              <w:rPr>
                <w:i/>
                <w:vertAlign w:val="subscript"/>
              </w:rPr>
              <w:t xml:space="preserve"> </w:t>
            </w:r>
            <w:proofErr w:type="spellStart"/>
            <w:r w:rsidRPr="005D0F36">
              <w:rPr>
                <w:i/>
                <w:vertAlign w:val="subscript"/>
              </w:rPr>
              <w:t>mp</w:t>
            </w:r>
            <w:proofErr w:type="spellEnd"/>
            <w:r w:rsidRPr="00CD2C01">
              <w:rPr>
                <w:rFonts w:eastAsia="Calibri"/>
                <w:iCs/>
              </w:rPr>
              <w:t>)</w:t>
            </w:r>
            <w:r w:rsidRPr="00CD2C01">
              <w:rPr>
                <w:rFonts w:eastAsia="Calibri"/>
                <w:iCs/>
                <w:vertAlign w:val="subscript"/>
              </w:rPr>
              <w:t xml:space="preserve">, </w:t>
            </w:r>
          </w:p>
          <w:p w14:paraId="14C38D2A" w14:textId="77777777" w:rsidR="00080E2E" w:rsidRPr="00CD2C01" w:rsidRDefault="00080E2E" w:rsidP="00CF6727">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vertAlign w:val="subscript"/>
              </w:rPr>
              <w:t> </w:t>
            </w:r>
            <w:r w:rsidRPr="00CD2C01">
              <w:rPr>
                <w:rFonts w:eastAsia="Calibri"/>
                <w:iCs/>
              </w:rPr>
              <w:t>URTQQES </w:t>
            </w:r>
            <w:proofErr w:type="spellStart"/>
            <w:r w:rsidRPr="00CD2C01">
              <w:rPr>
                <w:rFonts w:eastAsia="Calibri"/>
                <w:i/>
                <w:iCs/>
                <w:vertAlign w:val="subscript"/>
              </w:rPr>
              <w:t>mp</w:t>
            </w:r>
            <w:proofErr w:type="spellEnd"/>
            <w:r w:rsidRPr="00CD2C01">
              <w:rPr>
                <w:rFonts w:eastAsia="Calibri"/>
                <w:iCs/>
                <w:vertAlign w:val="subscript"/>
              </w:rPr>
              <w:t xml:space="preserve">, </w:t>
            </w:r>
          </w:p>
          <w:p w14:paraId="2D0B33C4" w14:textId="77777777" w:rsidR="00080E2E" w:rsidRPr="00CD2C01" w:rsidRDefault="00080E2E" w:rsidP="00CF6727">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URTQQEP </w:t>
            </w:r>
            <w:proofErr w:type="spellStart"/>
            <w:r w:rsidRPr="00CD2C01">
              <w:rPr>
                <w:rFonts w:eastAsia="Calibri"/>
                <w:i/>
                <w:iCs/>
                <w:vertAlign w:val="subscript"/>
              </w:rPr>
              <w:t>mp</w:t>
            </w:r>
            <w:proofErr w:type="spellEnd"/>
            <w:r w:rsidRPr="00CD2C01">
              <w:rPr>
                <w:rFonts w:eastAsia="Calibri"/>
                <w:iCs/>
                <w:vertAlign w:val="subscript"/>
              </w:rPr>
              <w:t xml:space="preserve">, </w:t>
            </w:r>
          </w:p>
          <w:p w14:paraId="21CD9FD3" w14:textId="77777777" w:rsidR="00080E2E" w:rsidRPr="00CD2C01" w:rsidRDefault="00080E2E" w:rsidP="00CF6727">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UDAES </w:t>
            </w:r>
            <w:proofErr w:type="spellStart"/>
            <w:r w:rsidRPr="00CD2C01">
              <w:rPr>
                <w:rFonts w:eastAsia="Calibri"/>
                <w:i/>
                <w:iCs/>
                <w:vertAlign w:val="subscript"/>
              </w:rPr>
              <w:t>mp</w:t>
            </w:r>
            <w:proofErr w:type="spellEnd"/>
            <w:r w:rsidRPr="00CD2C01">
              <w:rPr>
                <w:rFonts w:eastAsia="Calibri"/>
                <w:iCs/>
                <w:vertAlign w:val="subscript"/>
              </w:rPr>
              <w:t xml:space="preserve">, </w:t>
            </w:r>
          </w:p>
          <w:p w14:paraId="68792F47" w14:textId="77777777" w:rsidR="00080E2E" w:rsidRPr="00CD2C01" w:rsidRDefault="00080E2E" w:rsidP="00CF6727">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UDAEP </w:t>
            </w:r>
            <w:proofErr w:type="spellStart"/>
            <w:r w:rsidRPr="00CD2C01">
              <w:rPr>
                <w:rFonts w:eastAsia="Calibri"/>
                <w:i/>
                <w:iCs/>
                <w:vertAlign w:val="subscript"/>
              </w:rPr>
              <w:t>mp</w:t>
            </w:r>
            <w:proofErr w:type="spellEnd"/>
            <w:r w:rsidRPr="00CD2C01">
              <w:rPr>
                <w:rFonts w:eastAsia="Calibri"/>
                <w:iCs/>
                <w:vertAlign w:val="subscript"/>
              </w:rPr>
              <w:t>,</w:t>
            </w:r>
          </w:p>
          <w:p w14:paraId="0C179787" w14:textId="77777777" w:rsidR="00080E2E" w:rsidRPr="00CD2C01" w:rsidRDefault="00080E2E" w:rsidP="00CF6727">
            <w:pPr>
              <w:spacing w:after="240"/>
              <w:ind w:left="2160" w:firstLine="720"/>
              <w:rPr>
                <w:rFonts w:eastAsia="Calibri"/>
                <w:iCs/>
                <w:vertAlign w:val="subscript"/>
              </w:rPr>
            </w:pPr>
            <w:r w:rsidRPr="00CD2C01">
              <w:rPr>
                <w:iCs/>
              </w:rPr>
              <w:t>∑</w:t>
            </w:r>
            <w:proofErr w:type="spellStart"/>
            <w:r w:rsidRPr="00CD2C01">
              <w:rPr>
                <w:rFonts w:eastAsia="Calibri"/>
                <w:i/>
                <w:iCs/>
                <w:vertAlign w:val="subscript"/>
              </w:rPr>
              <w:t>mp</w:t>
            </w:r>
            <w:proofErr w:type="spellEnd"/>
            <w:r w:rsidRPr="00CD2C01">
              <w:rPr>
                <w:rFonts w:eastAsia="Calibri"/>
                <w:iCs/>
              </w:rPr>
              <w:t> (URTOBL </w:t>
            </w:r>
            <w:proofErr w:type="spellStart"/>
            <w:r w:rsidRPr="00CD2C01">
              <w:rPr>
                <w:rFonts w:eastAsia="Calibri"/>
                <w:i/>
                <w:iCs/>
                <w:vertAlign w:val="subscript"/>
              </w:rPr>
              <w:t>mp</w:t>
            </w:r>
            <w:proofErr w:type="spellEnd"/>
            <w:r w:rsidRPr="00CD2C01">
              <w:rPr>
                <w:rFonts w:eastAsia="Calibri"/>
                <w:i/>
                <w:iCs/>
                <w:vertAlign w:val="subscript"/>
              </w:rPr>
              <w:t xml:space="preserve"> </w:t>
            </w:r>
            <w:r w:rsidRPr="00CD2C01">
              <w:rPr>
                <w:rFonts w:eastAsia="Calibri"/>
                <w:i/>
                <w:iCs/>
              </w:rPr>
              <w:t xml:space="preserve">+ </w:t>
            </w:r>
            <w:r w:rsidRPr="00CD2C01">
              <w:rPr>
                <w:rFonts w:eastAsia="Calibri"/>
                <w:iCs/>
              </w:rPr>
              <w:t xml:space="preserve">URTOBLLO </w:t>
            </w:r>
            <w:proofErr w:type="spellStart"/>
            <w:r w:rsidRPr="00CD2C01">
              <w:rPr>
                <w:rFonts w:eastAsia="Calibri"/>
                <w:i/>
                <w:iCs/>
                <w:vertAlign w:val="subscript"/>
              </w:rPr>
              <w:t>mp</w:t>
            </w:r>
            <w:proofErr w:type="spellEnd"/>
            <w:r w:rsidRPr="00CD2C01">
              <w:rPr>
                <w:rFonts w:eastAsia="Calibri"/>
                <w:iCs/>
              </w:rPr>
              <w:t>)</w:t>
            </w:r>
            <w:r w:rsidRPr="00CD2C01">
              <w:rPr>
                <w:rFonts w:eastAsia="Calibri"/>
                <w:iCs/>
                <w:vertAlign w:val="subscript"/>
              </w:rPr>
              <w:t xml:space="preserve">, </w:t>
            </w:r>
          </w:p>
          <w:p w14:paraId="001CDCA1" w14:textId="77777777" w:rsidR="00080E2E" w:rsidRPr="00CD2C01" w:rsidRDefault="00080E2E" w:rsidP="00CF6727">
            <w:pPr>
              <w:spacing w:after="240"/>
              <w:ind w:left="2160" w:firstLine="720"/>
              <w:rPr>
                <w:iCs/>
              </w:rPr>
            </w:pPr>
            <w:r w:rsidRPr="00CD2C01">
              <w:rPr>
                <w:iCs/>
              </w:rPr>
              <w:t>∑</w:t>
            </w:r>
            <w:proofErr w:type="spellStart"/>
            <w:r w:rsidRPr="00CD2C01">
              <w:rPr>
                <w:rFonts w:eastAsia="Calibri"/>
                <w:i/>
                <w:iCs/>
                <w:vertAlign w:val="subscript"/>
              </w:rPr>
              <w:t>mp</w:t>
            </w:r>
            <w:proofErr w:type="spellEnd"/>
            <w:r w:rsidRPr="00CD2C01">
              <w:rPr>
                <w:rFonts w:eastAsia="Calibri"/>
                <w:iCs/>
              </w:rPr>
              <w:t> </w:t>
            </w:r>
            <w:r w:rsidRPr="00CD2C01">
              <w:rPr>
                <w:iCs/>
              </w:rPr>
              <w:t>(</w:t>
            </w:r>
            <w:r w:rsidRPr="00CD2C01">
              <w:rPr>
                <w:rFonts w:eastAsia="Calibri"/>
                <w:iCs/>
              </w:rPr>
              <w:t>UDAOPT </w:t>
            </w:r>
            <w:proofErr w:type="spellStart"/>
            <w:r w:rsidRPr="00CD2C01">
              <w:rPr>
                <w:rFonts w:eastAsia="Calibri"/>
                <w:i/>
                <w:iCs/>
                <w:vertAlign w:val="subscript"/>
              </w:rPr>
              <w:t>mp</w:t>
            </w:r>
            <w:proofErr w:type="spellEnd"/>
            <w:r w:rsidRPr="00CD2C01">
              <w:rPr>
                <w:rFonts w:eastAsia="Calibri"/>
                <w:iCs/>
                <w:vertAlign w:val="subscript"/>
              </w:rPr>
              <w:t xml:space="preserve"> </w:t>
            </w:r>
            <w:r w:rsidRPr="00CD2C01">
              <w:rPr>
                <w:rFonts w:eastAsia="Calibri"/>
                <w:iCs/>
              </w:rPr>
              <w:t>+ UDAOBL </w:t>
            </w:r>
            <w:proofErr w:type="spellStart"/>
            <w:r w:rsidRPr="00CD2C01">
              <w:rPr>
                <w:rFonts w:eastAsia="Calibri"/>
                <w:i/>
                <w:iCs/>
                <w:vertAlign w:val="subscript"/>
              </w:rPr>
              <w:t>mp</w:t>
            </w:r>
            <w:proofErr w:type="spellEnd"/>
            <w:r w:rsidRPr="00CD2C01">
              <w:rPr>
                <w:iCs/>
              </w:rPr>
              <w:t xml:space="preserve">), </w:t>
            </w:r>
          </w:p>
          <w:p w14:paraId="6E48C402" w14:textId="77777777" w:rsidR="00080E2E" w:rsidRPr="00C4046B" w:rsidRDefault="00080E2E" w:rsidP="00CF6727">
            <w:pPr>
              <w:spacing w:after="240"/>
              <w:ind w:left="2160" w:firstLine="720"/>
              <w:rPr>
                <w:iCs/>
              </w:rPr>
            </w:pPr>
            <w:r w:rsidRPr="00D211B0">
              <w:t>∑</w:t>
            </w:r>
            <w:proofErr w:type="spellStart"/>
            <w:r w:rsidRPr="00D211B0">
              <w:rPr>
                <w:rFonts w:eastAsia="Calibri"/>
                <w:i/>
                <w:vertAlign w:val="subscript"/>
              </w:rPr>
              <w:t>mp</w:t>
            </w:r>
            <w:proofErr w:type="spellEnd"/>
            <w:r w:rsidRPr="00D211B0">
              <w:rPr>
                <w:rFonts w:eastAsia="Calibri"/>
              </w:rPr>
              <w:t xml:space="preserve"> UDAASOAWD </w:t>
            </w:r>
            <w:proofErr w:type="spellStart"/>
            <w:r w:rsidRPr="00D211B0">
              <w:rPr>
                <w:rFonts w:eastAsia="Calibri"/>
                <w:i/>
                <w:vertAlign w:val="subscript"/>
              </w:rPr>
              <w:t>mp</w:t>
            </w:r>
            <w:proofErr w:type="spellEnd"/>
            <w:r w:rsidRPr="00CD2C01">
              <w:rPr>
                <w:iCs/>
              </w:rPr>
              <w:t>}</w:t>
            </w:r>
          </w:p>
        </w:tc>
      </w:tr>
    </w:tbl>
    <w:p w14:paraId="71D00549" w14:textId="77777777" w:rsidR="00080E2E" w:rsidRDefault="00080E2E" w:rsidP="00080E2E">
      <w:pPr>
        <w:pStyle w:val="BodyText"/>
        <w:spacing w:before="240"/>
        <w:ind w:left="1440"/>
        <w:rPr>
          <w:rFonts w:eastAsia="Calibri"/>
        </w:rPr>
      </w:pPr>
      <w:r w:rsidRPr="007F1065">
        <w:t>MMATOT = ∑</w:t>
      </w:r>
      <w:r w:rsidRPr="007F1065">
        <w:rPr>
          <w:rFonts w:eastAsia="Calibri"/>
          <w:i/>
          <w:vertAlign w:val="subscript"/>
        </w:rPr>
        <w:t>cp</w:t>
      </w:r>
      <w:r w:rsidRPr="007F1065">
        <w:rPr>
          <w:rFonts w:eastAsia="Calibri"/>
        </w:rPr>
        <w:t> (</w:t>
      </w:r>
      <w:r w:rsidRPr="007F1065">
        <w:rPr>
          <w:lang w:val="pt-BR"/>
        </w:rPr>
        <w:t>MMA</w:t>
      </w:r>
      <w:r w:rsidRPr="007F1065">
        <w:rPr>
          <w:rFonts w:eastAsia="Calibri"/>
          <w:i/>
          <w:vertAlign w:val="subscript"/>
        </w:rPr>
        <w:t>cp</w:t>
      </w:r>
      <w:r w:rsidRPr="007F1065">
        <w:rPr>
          <w:rFonts w:eastAsia="Calibri"/>
        </w:rPr>
        <w:t>)</w:t>
      </w:r>
    </w:p>
    <w:p w14:paraId="5467C59E" w14:textId="77777777" w:rsidR="00080E2E" w:rsidRPr="002472A0" w:rsidRDefault="00080E2E" w:rsidP="00080E2E">
      <w:pPr>
        <w:pStyle w:val="BodyText"/>
        <w:ind w:left="720"/>
        <w:rPr>
          <w:rFonts w:eastAsia="Calibri"/>
        </w:rPr>
      </w:pPr>
      <w:r w:rsidRPr="002472A0">
        <w:rPr>
          <w:rFonts w:eastAsia="Calibri"/>
        </w:rPr>
        <w:t>Where:</w:t>
      </w:r>
    </w:p>
    <w:p w14:paraId="2C15213B" w14:textId="77777777" w:rsidR="00080E2E" w:rsidRPr="00D465F5" w:rsidRDefault="00080E2E" w:rsidP="00080E2E">
      <w:pPr>
        <w:pStyle w:val="FormulaBold"/>
        <w:rPr>
          <w:rFonts w:eastAsia="Calibri"/>
          <w:b/>
          <w:bCs/>
        </w:rPr>
      </w:pPr>
      <w:r w:rsidRPr="00D465F5">
        <w:rPr>
          <w:bCs/>
        </w:rPr>
        <w:t>URTMG </w:t>
      </w:r>
      <w:proofErr w:type="spellStart"/>
      <w:r w:rsidRPr="00D465F5">
        <w:rPr>
          <w:bCs/>
          <w:i/>
          <w:vertAlign w:val="subscript"/>
        </w:rPr>
        <w:t>mp</w:t>
      </w:r>
      <w:proofErr w:type="spellEnd"/>
      <w:r w:rsidRPr="00D465F5">
        <w:rPr>
          <w:rFonts w:eastAsia="Calibri"/>
          <w:bCs/>
        </w:rPr>
        <w:t xml:space="preserve"> = </w:t>
      </w:r>
      <w:r w:rsidRPr="00D465F5">
        <w:rPr>
          <w:bCs/>
        </w:rPr>
        <w:t>∑</w:t>
      </w:r>
      <w:r w:rsidRPr="00D465F5">
        <w:rPr>
          <w:bCs/>
          <w:i/>
          <w:vertAlign w:val="subscript"/>
        </w:rPr>
        <w:t>p, r, i</w:t>
      </w:r>
      <w:r w:rsidRPr="00D465F5">
        <w:rPr>
          <w:bCs/>
        </w:rPr>
        <w:t xml:space="preserve"> (RTMG </w:t>
      </w:r>
      <w:proofErr w:type="spellStart"/>
      <w:r w:rsidRPr="00D465F5">
        <w:rPr>
          <w:bCs/>
          <w:i/>
          <w:vertAlign w:val="subscript"/>
        </w:rPr>
        <w:t>mp</w:t>
      </w:r>
      <w:proofErr w:type="spellEnd"/>
      <w:r w:rsidRPr="00D465F5">
        <w:rPr>
          <w:bCs/>
          <w:i/>
          <w:vertAlign w:val="subscript"/>
        </w:rPr>
        <w:t>, p, r, i</w:t>
      </w:r>
      <w:r w:rsidRPr="00D465F5">
        <w:rPr>
          <w:bCs/>
        </w:rPr>
        <w:t>), excluding RTMG for RMR Resources and RTMG in Reliability Unit Commitment (RUC)-Committed Intervals for RUC-committed Resources</w:t>
      </w:r>
    </w:p>
    <w:p w14:paraId="41A89E50" w14:textId="77777777" w:rsidR="00080E2E" w:rsidRPr="00D465F5" w:rsidRDefault="00080E2E" w:rsidP="00080E2E">
      <w:pPr>
        <w:pStyle w:val="FormulaBold"/>
        <w:rPr>
          <w:rFonts w:eastAsia="Calibri"/>
          <w:b/>
          <w:bCs/>
        </w:rPr>
      </w:pPr>
      <w:r w:rsidRPr="00D465F5">
        <w:rPr>
          <w:rFonts w:eastAsia="Calibri"/>
          <w:bCs/>
        </w:rPr>
        <w:t>URTDCIMP</w:t>
      </w:r>
      <w:r w:rsidRPr="00D465F5">
        <w:rPr>
          <w:bCs/>
        </w:rPr>
        <w:t> </w:t>
      </w:r>
      <w:proofErr w:type="spellStart"/>
      <w:r w:rsidRPr="00D465F5">
        <w:rPr>
          <w:bCs/>
          <w:i/>
          <w:vertAlign w:val="subscript"/>
        </w:rPr>
        <w:t>mp</w:t>
      </w:r>
      <w:proofErr w:type="spellEnd"/>
      <w:r w:rsidRPr="00D465F5">
        <w:rPr>
          <w:rFonts w:eastAsia="Calibri"/>
          <w:bCs/>
        </w:rPr>
        <w:t xml:space="preserve"> = </w:t>
      </w:r>
      <w:r w:rsidRPr="00D465F5">
        <w:rPr>
          <w:bCs/>
        </w:rPr>
        <w:t>∑</w:t>
      </w:r>
      <w:r w:rsidRPr="00D465F5">
        <w:rPr>
          <w:bCs/>
          <w:i/>
          <w:vertAlign w:val="subscript"/>
        </w:rPr>
        <w:t>p, i</w:t>
      </w:r>
      <w:r w:rsidRPr="00D465F5">
        <w:rPr>
          <w:bCs/>
        </w:rPr>
        <w:t xml:space="preserve"> (RTDCIMP </w:t>
      </w:r>
      <w:proofErr w:type="spellStart"/>
      <w:r w:rsidRPr="00D465F5">
        <w:rPr>
          <w:bCs/>
          <w:i/>
          <w:vertAlign w:val="subscript"/>
        </w:rPr>
        <w:t>mp</w:t>
      </w:r>
      <w:proofErr w:type="spellEnd"/>
      <w:r w:rsidRPr="00D465F5">
        <w:rPr>
          <w:bCs/>
          <w:i/>
          <w:vertAlign w:val="subscript"/>
        </w:rPr>
        <w:t>, p, i</w:t>
      </w:r>
      <w:r w:rsidRPr="00D465F5">
        <w:rPr>
          <w:bCs/>
        </w:rPr>
        <w:t>) / 4</w:t>
      </w:r>
    </w:p>
    <w:p w14:paraId="7CCE40A5" w14:textId="77777777" w:rsidR="00080E2E" w:rsidRPr="00D465F5" w:rsidRDefault="00080E2E" w:rsidP="00080E2E">
      <w:pPr>
        <w:pStyle w:val="FormulaBold"/>
        <w:rPr>
          <w:b/>
          <w:bCs/>
        </w:rPr>
      </w:pPr>
      <w:r w:rsidRPr="00D465F5">
        <w:rPr>
          <w:rFonts w:eastAsia="Calibri"/>
          <w:bCs/>
        </w:rPr>
        <w:t>URTAML</w:t>
      </w:r>
      <w:r w:rsidRPr="00D465F5">
        <w:rPr>
          <w:bCs/>
        </w:rPr>
        <w:t> </w:t>
      </w:r>
      <w:proofErr w:type="spellStart"/>
      <w:r w:rsidRPr="00D465F5">
        <w:rPr>
          <w:bCs/>
          <w:i/>
          <w:vertAlign w:val="subscript"/>
        </w:rPr>
        <w:t>mp</w:t>
      </w:r>
      <w:proofErr w:type="spellEnd"/>
      <w:r w:rsidRPr="00D465F5">
        <w:rPr>
          <w:rFonts w:eastAsia="Calibri"/>
          <w:bCs/>
        </w:rPr>
        <w:t xml:space="preserve"> = max(0,</w:t>
      </w:r>
      <w:r w:rsidRPr="00D465F5">
        <w:rPr>
          <w:bCs/>
        </w:rPr>
        <w:t>∑</w:t>
      </w:r>
      <w:r w:rsidRPr="00D465F5">
        <w:rPr>
          <w:bCs/>
          <w:i/>
          <w:vertAlign w:val="subscript"/>
        </w:rPr>
        <w:t>p, i</w:t>
      </w:r>
      <w:r w:rsidRPr="00D465F5">
        <w:rPr>
          <w:bCs/>
        </w:rPr>
        <w:t xml:space="preserve"> (RTAML </w:t>
      </w:r>
      <w:proofErr w:type="spellStart"/>
      <w:r w:rsidRPr="00D465F5">
        <w:rPr>
          <w:bCs/>
          <w:i/>
          <w:vertAlign w:val="subscript"/>
        </w:rPr>
        <w:t>mp</w:t>
      </w:r>
      <w:proofErr w:type="spellEnd"/>
      <w:r w:rsidRPr="00D465F5">
        <w:rPr>
          <w:bCs/>
          <w:i/>
          <w:vertAlign w:val="subscript"/>
        </w:rPr>
        <w:t>, p, i</w:t>
      </w:r>
      <w:r w:rsidRPr="00D465F5">
        <w:rPr>
          <w:bCs/>
        </w:rPr>
        <w:t>))</w:t>
      </w:r>
    </w:p>
    <w:p w14:paraId="0F92F520" w14:textId="77777777" w:rsidR="00080E2E" w:rsidRPr="00D465F5" w:rsidRDefault="00080E2E" w:rsidP="00080E2E">
      <w:pPr>
        <w:pStyle w:val="FormulaBold"/>
        <w:rPr>
          <w:b/>
          <w:bCs/>
        </w:rPr>
      </w:pPr>
      <w:r w:rsidRPr="00D465F5">
        <w:rPr>
          <w:rFonts w:eastAsia="Calibri"/>
          <w:bCs/>
        </w:rPr>
        <w:t>URTQQES</w:t>
      </w:r>
      <w:r w:rsidRPr="00D465F5">
        <w:rPr>
          <w:bCs/>
        </w:rPr>
        <w:t> </w:t>
      </w:r>
      <w:proofErr w:type="spellStart"/>
      <w:r w:rsidRPr="00D465F5">
        <w:rPr>
          <w:bCs/>
          <w:i/>
          <w:vertAlign w:val="subscript"/>
        </w:rPr>
        <w:t>mp</w:t>
      </w:r>
      <w:proofErr w:type="spellEnd"/>
      <w:r w:rsidRPr="00D465F5">
        <w:rPr>
          <w:rFonts w:eastAsia="Calibri"/>
          <w:bCs/>
        </w:rPr>
        <w:t xml:space="preserve"> = </w:t>
      </w:r>
      <w:r w:rsidRPr="00D465F5">
        <w:rPr>
          <w:bCs/>
        </w:rPr>
        <w:t>∑</w:t>
      </w:r>
      <w:r w:rsidRPr="00D465F5">
        <w:rPr>
          <w:bCs/>
          <w:i/>
          <w:vertAlign w:val="subscript"/>
        </w:rPr>
        <w:t>p, i</w:t>
      </w:r>
      <w:r w:rsidRPr="00D465F5">
        <w:rPr>
          <w:bCs/>
        </w:rPr>
        <w:t xml:space="preserve"> (</w:t>
      </w:r>
      <w:r w:rsidRPr="00D465F5">
        <w:rPr>
          <w:rFonts w:eastAsia="Calibri"/>
          <w:bCs/>
        </w:rPr>
        <w:t>RTQQES </w:t>
      </w:r>
      <w:proofErr w:type="spellStart"/>
      <w:r w:rsidRPr="00D465F5">
        <w:rPr>
          <w:bCs/>
          <w:i/>
          <w:vertAlign w:val="subscript"/>
        </w:rPr>
        <w:t>mp</w:t>
      </w:r>
      <w:proofErr w:type="spellEnd"/>
      <w:r w:rsidRPr="00D465F5">
        <w:rPr>
          <w:bCs/>
          <w:i/>
          <w:vertAlign w:val="subscript"/>
        </w:rPr>
        <w:t>, p, i</w:t>
      </w:r>
      <w:r w:rsidRPr="00D465F5">
        <w:rPr>
          <w:bCs/>
        </w:rPr>
        <w:t>) / 4</w:t>
      </w:r>
    </w:p>
    <w:p w14:paraId="13D297C8" w14:textId="77777777" w:rsidR="00080E2E" w:rsidRPr="00D465F5" w:rsidRDefault="00080E2E" w:rsidP="00080E2E">
      <w:pPr>
        <w:pStyle w:val="FormulaBold"/>
        <w:rPr>
          <w:b/>
          <w:bCs/>
        </w:rPr>
      </w:pPr>
      <w:r w:rsidRPr="00D465F5">
        <w:rPr>
          <w:rFonts w:eastAsia="Calibri"/>
          <w:bCs/>
        </w:rPr>
        <w:t>URTQQEP</w:t>
      </w:r>
      <w:r w:rsidRPr="00D465F5">
        <w:rPr>
          <w:bCs/>
        </w:rPr>
        <w:t> </w:t>
      </w:r>
      <w:proofErr w:type="spellStart"/>
      <w:r w:rsidRPr="00D465F5">
        <w:rPr>
          <w:bCs/>
          <w:i/>
          <w:vertAlign w:val="subscript"/>
        </w:rPr>
        <w:t>mp</w:t>
      </w:r>
      <w:proofErr w:type="spellEnd"/>
      <w:r w:rsidRPr="00D465F5">
        <w:rPr>
          <w:rFonts w:eastAsia="Calibri"/>
          <w:bCs/>
        </w:rPr>
        <w:t xml:space="preserve"> = </w:t>
      </w:r>
      <w:r w:rsidRPr="00D465F5">
        <w:rPr>
          <w:bCs/>
        </w:rPr>
        <w:t>∑</w:t>
      </w:r>
      <w:r w:rsidRPr="00D465F5">
        <w:rPr>
          <w:bCs/>
          <w:i/>
          <w:vertAlign w:val="subscript"/>
        </w:rPr>
        <w:t>p, i</w:t>
      </w:r>
      <w:r w:rsidRPr="00D465F5">
        <w:rPr>
          <w:bCs/>
        </w:rPr>
        <w:t xml:space="preserve"> (</w:t>
      </w:r>
      <w:r w:rsidRPr="00D465F5">
        <w:rPr>
          <w:rFonts w:eastAsia="Calibri"/>
          <w:bCs/>
        </w:rPr>
        <w:t>RTQQEP </w:t>
      </w:r>
      <w:proofErr w:type="spellStart"/>
      <w:r w:rsidRPr="00D465F5">
        <w:rPr>
          <w:bCs/>
          <w:i/>
          <w:vertAlign w:val="subscript"/>
        </w:rPr>
        <w:t>mp</w:t>
      </w:r>
      <w:proofErr w:type="spellEnd"/>
      <w:r w:rsidRPr="00D465F5">
        <w:rPr>
          <w:bCs/>
          <w:i/>
          <w:vertAlign w:val="subscript"/>
        </w:rPr>
        <w:t>, p, i</w:t>
      </w:r>
      <w:r w:rsidRPr="00D465F5">
        <w:rPr>
          <w:bCs/>
        </w:rPr>
        <w:t>) / 4</w:t>
      </w:r>
    </w:p>
    <w:p w14:paraId="11158E41" w14:textId="77777777" w:rsidR="00080E2E" w:rsidRPr="00D465F5" w:rsidRDefault="00080E2E" w:rsidP="00080E2E">
      <w:pPr>
        <w:pStyle w:val="FormulaBold"/>
        <w:rPr>
          <w:b/>
          <w:bCs/>
        </w:rPr>
      </w:pPr>
      <w:r w:rsidRPr="00D465F5">
        <w:rPr>
          <w:rFonts w:eastAsia="Calibri"/>
          <w:bCs/>
        </w:rPr>
        <w:t>UDAES</w:t>
      </w:r>
      <w:r w:rsidRPr="00D465F5">
        <w:rPr>
          <w:bCs/>
        </w:rPr>
        <w:t> </w:t>
      </w:r>
      <w:proofErr w:type="spellStart"/>
      <w:r w:rsidRPr="00D465F5">
        <w:rPr>
          <w:bCs/>
          <w:i/>
          <w:vertAlign w:val="subscript"/>
        </w:rPr>
        <w:t>mp</w:t>
      </w:r>
      <w:proofErr w:type="spellEnd"/>
      <w:r w:rsidRPr="00D465F5">
        <w:rPr>
          <w:rFonts w:eastAsia="Calibri"/>
          <w:bCs/>
        </w:rPr>
        <w:t xml:space="preserve"> = </w:t>
      </w:r>
      <w:r w:rsidRPr="00D465F5">
        <w:rPr>
          <w:bCs/>
        </w:rPr>
        <w:t>∑</w:t>
      </w:r>
      <w:r w:rsidRPr="00D465F5">
        <w:rPr>
          <w:bCs/>
          <w:i/>
          <w:vertAlign w:val="subscript"/>
        </w:rPr>
        <w:t>p, h</w:t>
      </w:r>
      <w:r w:rsidRPr="00D465F5">
        <w:rPr>
          <w:bCs/>
        </w:rPr>
        <w:t xml:space="preserve"> (</w:t>
      </w:r>
      <w:r w:rsidRPr="00D465F5">
        <w:rPr>
          <w:rFonts w:eastAsia="Calibri"/>
          <w:bCs/>
        </w:rPr>
        <w:t>DAES </w:t>
      </w:r>
      <w:proofErr w:type="spellStart"/>
      <w:r w:rsidRPr="00D465F5">
        <w:rPr>
          <w:bCs/>
          <w:i/>
          <w:vertAlign w:val="subscript"/>
        </w:rPr>
        <w:t>mp</w:t>
      </w:r>
      <w:proofErr w:type="spellEnd"/>
      <w:r w:rsidRPr="00D465F5">
        <w:rPr>
          <w:bCs/>
          <w:i/>
          <w:vertAlign w:val="subscript"/>
        </w:rPr>
        <w:t>, p, h</w:t>
      </w:r>
      <w:r w:rsidRPr="00D465F5">
        <w:rPr>
          <w:bCs/>
        </w:rPr>
        <w:t>)</w:t>
      </w:r>
    </w:p>
    <w:p w14:paraId="02FF08BE" w14:textId="77777777" w:rsidR="00080E2E" w:rsidRPr="00D465F5" w:rsidRDefault="00080E2E" w:rsidP="00080E2E">
      <w:pPr>
        <w:pStyle w:val="FormulaBold"/>
        <w:rPr>
          <w:b/>
          <w:bCs/>
        </w:rPr>
      </w:pPr>
      <w:r w:rsidRPr="00D465F5">
        <w:rPr>
          <w:rFonts w:eastAsia="Calibri"/>
          <w:bCs/>
        </w:rPr>
        <w:t>UDAEP</w:t>
      </w:r>
      <w:r w:rsidRPr="00D465F5">
        <w:rPr>
          <w:bCs/>
        </w:rPr>
        <w:t> </w:t>
      </w:r>
      <w:proofErr w:type="spellStart"/>
      <w:r w:rsidRPr="00D465F5">
        <w:rPr>
          <w:bCs/>
          <w:i/>
          <w:vertAlign w:val="subscript"/>
        </w:rPr>
        <w:t>mp</w:t>
      </w:r>
      <w:proofErr w:type="spellEnd"/>
      <w:r w:rsidRPr="00D465F5">
        <w:rPr>
          <w:rFonts w:eastAsia="Calibri"/>
          <w:bCs/>
        </w:rPr>
        <w:t xml:space="preserve"> = </w:t>
      </w:r>
      <w:r w:rsidRPr="00D465F5">
        <w:rPr>
          <w:bCs/>
        </w:rPr>
        <w:t>∑</w:t>
      </w:r>
      <w:r w:rsidRPr="00D465F5">
        <w:rPr>
          <w:bCs/>
          <w:i/>
          <w:vertAlign w:val="subscript"/>
        </w:rPr>
        <w:t>p, h</w:t>
      </w:r>
      <w:r w:rsidRPr="00D465F5">
        <w:rPr>
          <w:bCs/>
        </w:rPr>
        <w:t xml:space="preserve"> (</w:t>
      </w:r>
      <w:r w:rsidRPr="00D465F5">
        <w:rPr>
          <w:rFonts w:eastAsia="Calibri"/>
          <w:bCs/>
        </w:rPr>
        <w:t>DAEP </w:t>
      </w:r>
      <w:proofErr w:type="spellStart"/>
      <w:r w:rsidRPr="00D465F5">
        <w:rPr>
          <w:bCs/>
          <w:i/>
          <w:vertAlign w:val="subscript"/>
        </w:rPr>
        <w:t>mp</w:t>
      </w:r>
      <w:proofErr w:type="spellEnd"/>
      <w:r w:rsidRPr="00D465F5">
        <w:rPr>
          <w:bCs/>
          <w:i/>
          <w:vertAlign w:val="subscript"/>
        </w:rPr>
        <w:t>, p, h</w:t>
      </w:r>
      <w:r w:rsidRPr="00D465F5">
        <w:rPr>
          <w:bCs/>
        </w:rPr>
        <w:t>)</w:t>
      </w:r>
    </w:p>
    <w:p w14:paraId="0CFF0C30" w14:textId="77777777" w:rsidR="00080E2E" w:rsidRPr="00D465F5" w:rsidRDefault="00080E2E" w:rsidP="00080E2E">
      <w:pPr>
        <w:pStyle w:val="FormulaBold"/>
        <w:rPr>
          <w:b/>
          <w:bCs/>
        </w:rPr>
      </w:pPr>
      <w:r w:rsidRPr="00D465F5">
        <w:rPr>
          <w:rFonts w:eastAsia="Calibri"/>
          <w:bCs/>
        </w:rPr>
        <w:t>URTOBL</w:t>
      </w:r>
      <w:r w:rsidRPr="00D465F5">
        <w:rPr>
          <w:bCs/>
        </w:rPr>
        <w:t> </w:t>
      </w:r>
      <w:proofErr w:type="spellStart"/>
      <w:r w:rsidRPr="00D465F5">
        <w:rPr>
          <w:bCs/>
          <w:vertAlign w:val="subscript"/>
        </w:rPr>
        <w:t>mp</w:t>
      </w:r>
      <w:proofErr w:type="spellEnd"/>
      <w:r w:rsidRPr="00D465F5">
        <w:rPr>
          <w:rFonts w:eastAsia="Calibri"/>
          <w:bCs/>
        </w:rPr>
        <w:t xml:space="preserve"> = </w:t>
      </w:r>
      <w:r w:rsidRPr="00D465F5">
        <w:rPr>
          <w:bCs/>
        </w:rPr>
        <w:t>∑</w:t>
      </w:r>
      <w:r w:rsidRPr="00D465F5">
        <w:rPr>
          <w:bCs/>
          <w:vertAlign w:val="subscript"/>
        </w:rPr>
        <w:t>(j, k), h</w:t>
      </w:r>
      <w:r w:rsidRPr="00D465F5">
        <w:rPr>
          <w:bCs/>
        </w:rPr>
        <w:t xml:space="preserve"> (</w:t>
      </w:r>
      <w:r w:rsidRPr="00D465F5">
        <w:rPr>
          <w:rFonts w:eastAsia="Calibri"/>
          <w:bCs/>
        </w:rPr>
        <w:t>RTOBL</w:t>
      </w:r>
      <w:r w:rsidRPr="00D465F5">
        <w:rPr>
          <w:bCs/>
          <w:vertAlign w:val="subscript"/>
        </w:rPr>
        <w:t xml:space="preserve"> </w:t>
      </w:r>
      <w:proofErr w:type="spellStart"/>
      <w:r w:rsidRPr="00D465F5">
        <w:rPr>
          <w:bCs/>
          <w:vertAlign w:val="subscript"/>
        </w:rPr>
        <w:t>mp</w:t>
      </w:r>
      <w:proofErr w:type="spellEnd"/>
      <w:r w:rsidRPr="00D465F5">
        <w:rPr>
          <w:bCs/>
          <w:vertAlign w:val="subscript"/>
        </w:rPr>
        <w:t>, (</w:t>
      </w:r>
      <w:r w:rsidRPr="00D465F5">
        <w:rPr>
          <w:rFonts w:eastAsia="Calibri"/>
          <w:bCs/>
          <w:vertAlign w:val="subscript"/>
        </w:rPr>
        <w:t>j, k), h</w:t>
      </w:r>
      <w:r w:rsidRPr="00D465F5">
        <w:rPr>
          <w:bCs/>
        </w:rPr>
        <w:t>)</w:t>
      </w:r>
    </w:p>
    <w:p w14:paraId="2F833288" w14:textId="77777777" w:rsidR="00080E2E" w:rsidRPr="00D465F5" w:rsidRDefault="00080E2E" w:rsidP="00080E2E">
      <w:pPr>
        <w:pStyle w:val="FormulaBold"/>
        <w:rPr>
          <w:b/>
          <w:bCs/>
        </w:rPr>
      </w:pPr>
      <w:r w:rsidRPr="00D465F5">
        <w:rPr>
          <w:rFonts w:eastAsia="Calibri"/>
          <w:bCs/>
        </w:rPr>
        <w:lastRenderedPageBreak/>
        <w:t>URTOBLLO</w:t>
      </w:r>
      <w:r w:rsidRPr="00D465F5">
        <w:rPr>
          <w:bCs/>
        </w:rPr>
        <w:t> </w:t>
      </w:r>
      <w:proofErr w:type="spellStart"/>
      <w:r w:rsidRPr="00D465F5">
        <w:rPr>
          <w:bCs/>
          <w:i/>
          <w:vertAlign w:val="subscript"/>
        </w:rPr>
        <w:t>mp</w:t>
      </w:r>
      <w:proofErr w:type="spellEnd"/>
      <w:r w:rsidRPr="00D465F5">
        <w:rPr>
          <w:rFonts w:eastAsia="Calibri"/>
          <w:bCs/>
        </w:rPr>
        <w:t xml:space="preserve"> = </w:t>
      </w:r>
      <w:r w:rsidRPr="00D465F5">
        <w:rPr>
          <w:bCs/>
        </w:rPr>
        <w:t>∑</w:t>
      </w:r>
      <w:r w:rsidRPr="00D465F5">
        <w:rPr>
          <w:bCs/>
          <w:i/>
          <w:vertAlign w:val="subscript"/>
        </w:rPr>
        <w:t>(j, k), h</w:t>
      </w:r>
      <w:r w:rsidRPr="00D465F5">
        <w:rPr>
          <w:bCs/>
        </w:rPr>
        <w:t xml:space="preserve"> (RT</w:t>
      </w:r>
      <w:r w:rsidRPr="00D465F5">
        <w:rPr>
          <w:rFonts w:eastAsia="Calibri"/>
          <w:bCs/>
        </w:rPr>
        <w:t>OBLLO</w:t>
      </w:r>
      <w:r w:rsidRPr="00D465F5">
        <w:rPr>
          <w:bCs/>
          <w:vertAlign w:val="subscript"/>
        </w:rPr>
        <w:t xml:space="preserve"> </w:t>
      </w:r>
      <w:proofErr w:type="spellStart"/>
      <w:r w:rsidRPr="00D465F5">
        <w:rPr>
          <w:bCs/>
          <w:i/>
          <w:vertAlign w:val="subscript"/>
        </w:rPr>
        <w:t>mp</w:t>
      </w:r>
      <w:proofErr w:type="spellEnd"/>
      <w:r w:rsidRPr="00D465F5">
        <w:rPr>
          <w:bCs/>
          <w:i/>
          <w:vertAlign w:val="subscript"/>
        </w:rPr>
        <w:t>, (</w:t>
      </w:r>
      <w:r w:rsidRPr="00D465F5">
        <w:rPr>
          <w:rFonts w:eastAsia="Calibri"/>
          <w:bCs/>
          <w:i/>
          <w:vertAlign w:val="subscript"/>
        </w:rPr>
        <w:t>j, k), h</w:t>
      </w:r>
      <w:r w:rsidRPr="00D465F5">
        <w:rPr>
          <w:bCs/>
        </w:rPr>
        <w:t>)</w:t>
      </w:r>
    </w:p>
    <w:p w14:paraId="57365281" w14:textId="77777777" w:rsidR="00080E2E" w:rsidRPr="00D465F5" w:rsidRDefault="00080E2E" w:rsidP="00080E2E">
      <w:pPr>
        <w:pStyle w:val="FormulaBold"/>
        <w:rPr>
          <w:b/>
          <w:bCs/>
        </w:rPr>
      </w:pPr>
      <w:r w:rsidRPr="00D465F5">
        <w:rPr>
          <w:bCs/>
        </w:rPr>
        <w:t>UDAOPT </w:t>
      </w:r>
      <w:proofErr w:type="spellStart"/>
      <w:r w:rsidRPr="00D465F5">
        <w:rPr>
          <w:bCs/>
          <w:vertAlign w:val="subscript"/>
        </w:rPr>
        <w:t>mp</w:t>
      </w:r>
      <w:proofErr w:type="spellEnd"/>
      <w:r w:rsidRPr="00D465F5">
        <w:rPr>
          <w:rFonts w:eastAsia="Calibri"/>
          <w:bCs/>
        </w:rPr>
        <w:t xml:space="preserve"> = </w:t>
      </w:r>
      <w:r w:rsidRPr="00D465F5">
        <w:rPr>
          <w:bCs/>
        </w:rPr>
        <w:t>∑</w:t>
      </w:r>
      <w:r w:rsidRPr="00D465F5">
        <w:rPr>
          <w:bCs/>
          <w:vertAlign w:val="subscript"/>
        </w:rPr>
        <w:t>(j, k), h</w:t>
      </w:r>
      <w:r w:rsidRPr="00D465F5">
        <w:rPr>
          <w:bCs/>
        </w:rPr>
        <w:t xml:space="preserve"> (</w:t>
      </w:r>
      <w:r w:rsidRPr="00D465F5">
        <w:rPr>
          <w:rFonts w:eastAsia="Calibri"/>
          <w:bCs/>
        </w:rPr>
        <w:t>DAOPT</w:t>
      </w:r>
      <w:r w:rsidRPr="00D465F5">
        <w:rPr>
          <w:bCs/>
          <w:vertAlign w:val="subscript"/>
        </w:rPr>
        <w:t xml:space="preserve"> </w:t>
      </w:r>
      <w:proofErr w:type="spellStart"/>
      <w:r w:rsidRPr="00D465F5">
        <w:rPr>
          <w:bCs/>
          <w:vertAlign w:val="subscript"/>
        </w:rPr>
        <w:t>mp</w:t>
      </w:r>
      <w:proofErr w:type="spellEnd"/>
      <w:r w:rsidRPr="00D465F5">
        <w:rPr>
          <w:bCs/>
          <w:vertAlign w:val="subscript"/>
        </w:rPr>
        <w:t>, (</w:t>
      </w:r>
      <w:r w:rsidRPr="00D465F5">
        <w:rPr>
          <w:rFonts w:eastAsia="Calibri"/>
          <w:bCs/>
          <w:vertAlign w:val="subscript"/>
        </w:rPr>
        <w:t>j, k), h</w:t>
      </w:r>
      <w:r w:rsidRPr="00D465F5">
        <w:rPr>
          <w:bCs/>
        </w:rPr>
        <w:t>)</w:t>
      </w:r>
    </w:p>
    <w:p w14:paraId="5A07F7EA" w14:textId="77777777" w:rsidR="00080E2E" w:rsidRPr="00D465F5" w:rsidRDefault="00080E2E" w:rsidP="00080E2E">
      <w:pPr>
        <w:pStyle w:val="FormulaBold"/>
        <w:rPr>
          <w:b/>
          <w:bCs/>
        </w:rPr>
      </w:pPr>
      <w:r w:rsidRPr="00D465F5">
        <w:rPr>
          <w:rFonts w:eastAsia="Calibri"/>
          <w:bCs/>
        </w:rPr>
        <w:t>UDAOBL</w:t>
      </w:r>
      <w:r w:rsidRPr="00D465F5">
        <w:rPr>
          <w:bCs/>
        </w:rPr>
        <w:t> </w:t>
      </w:r>
      <w:proofErr w:type="spellStart"/>
      <w:r w:rsidRPr="00D465F5">
        <w:rPr>
          <w:bCs/>
          <w:vertAlign w:val="subscript"/>
        </w:rPr>
        <w:t>mp</w:t>
      </w:r>
      <w:proofErr w:type="spellEnd"/>
      <w:r w:rsidRPr="00D465F5">
        <w:rPr>
          <w:rFonts w:eastAsia="Calibri"/>
          <w:bCs/>
        </w:rPr>
        <w:t xml:space="preserve"> = </w:t>
      </w:r>
      <w:r w:rsidRPr="00D465F5">
        <w:rPr>
          <w:bCs/>
        </w:rPr>
        <w:t>∑</w:t>
      </w:r>
      <w:r w:rsidRPr="00D465F5">
        <w:rPr>
          <w:bCs/>
          <w:vertAlign w:val="subscript"/>
        </w:rPr>
        <w:t>(j, k), h</w:t>
      </w:r>
      <w:r w:rsidRPr="00D465F5">
        <w:rPr>
          <w:bCs/>
        </w:rPr>
        <w:t xml:space="preserve"> (</w:t>
      </w:r>
      <w:r w:rsidRPr="00D465F5">
        <w:rPr>
          <w:rFonts w:eastAsia="Calibri"/>
          <w:bCs/>
        </w:rPr>
        <w:t>DAOBL</w:t>
      </w:r>
      <w:r w:rsidRPr="00D465F5">
        <w:rPr>
          <w:bCs/>
          <w:vertAlign w:val="subscript"/>
        </w:rPr>
        <w:t xml:space="preserve"> </w:t>
      </w:r>
      <w:proofErr w:type="spellStart"/>
      <w:r w:rsidRPr="00D465F5">
        <w:rPr>
          <w:bCs/>
          <w:vertAlign w:val="subscript"/>
        </w:rPr>
        <w:t>mp</w:t>
      </w:r>
      <w:proofErr w:type="spellEnd"/>
      <w:r w:rsidRPr="00D465F5">
        <w:rPr>
          <w:bCs/>
          <w:vertAlign w:val="subscript"/>
        </w:rPr>
        <w:t>, (</w:t>
      </w:r>
      <w:r w:rsidRPr="00D465F5">
        <w:rPr>
          <w:rFonts w:eastAsia="Calibri"/>
          <w:bCs/>
          <w:vertAlign w:val="subscript"/>
        </w:rPr>
        <w:t>j, k), h</w:t>
      </w:r>
      <w:r w:rsidRPr="00D465F5">
        <w:rPr>
          <w:bCs/>
        </w:rPr>
        <w:t>)</w:t>
      </w:r>
    </w:p>
    <w:p w14:paraId="7EBEB474" w14:textId="77777777" w:rsidR="00080E2E" w:rsidRPr="00D465F5" w:rsidRDefault="00080E2E" w:rsidP="00080E2E">
      <w:pPr>
        <w:pStyle w:val="FormulaBold"/>
        <w:rPr>
          <w:b/>
          <w:bCs/>
        </w:rPr>
      </w:pPr>
      <w:r w:rsidRPr="00D465F5">
        <w:rPr>
          <w:rFonts w:eastAsia="Calibri"/>
          <w:bCs/>
        </w:rPr>
        <w:t>UOPTS</w:t>
      </w:r>
      <w:r w:rsidRPr="00D465F5">
        <w:rPr>
          <w:bCs/>
        </w:rPr>
        <w:t> </w:t>
      </w:r>
      <w:proofErr w:type="spellStart"/>
      <w:r w:rsidRPr="00D465F5">
        <w:rPr>
          <w:bCs/>
          <w:vertAlign w:val="subscript"/>
        </w:rPr>
        <w:t>mp</w:t>
      </w:r>
      <w:proofErr w:type="spellEnd"/>
      <w:r w:rsidRPr="00D465F5">
        <w:rPr>
          <w:rFonts w:eastAsia="Calibri"/>
          <w:bCs/>
        </w:rPr>
        <w:t xml:space="preserve"> = </w:t>
      </w:r>
      <w:r w:rsidRPr="00D465F5">
        <w:rPr>
          <w:bCs/>
        </w:rPr>
        <w:t>∑</w:t>
      </w:r>
      <w:r w:rsidRPr="00D465F5">
        <w:rPr>
          <w:bCs/>
          <w:vertAlign w:val="subscript"/>
        </w:rPr>
        <w:t>(j, k), h</w:t>
      </w:r>
      <w:r w:rsidRPr="00D465F5">
        <w:rPr>
          <w:bCs/>
        </w:rPr>
        <w:t xml:space="preserve"> (</w:t>
      </w:r>
      <w:r w:rsidRPr="00D465F5">
        <w:rPr>
          <w:rFonts w:eastAsia="Calibri"/>
          <w:bCs/>
        </w:rPr>
        <w:t>OPTS</w:t>
      </w:r>
      <w:r w:rsidRPr="00D465F5">
        <w:rPr>
          <w:bCs/>
          <w:vertAlign w:val="subscript"/>
        </w:rPr>
        <w:t xml:space="preserve"> </w:t>
      </w:r>
      <w:proofErr w:type="spellStart"/>
      <w:r w:rsidRPr="00D465F5">
        <w:rPr>
          <w:bCs/>
          <w:vertAlign w:val="subscript"/>
        </w:rPr>
        <w:t>mp</w:t>
      </w:r>
      <w:proofErr w:type="spellEnd"/>
      <w:r w:rsidRPr="00D465F5">
        <w:rPr>
          <w:bCs/>
          <w:vertAlign w:val="subscript"/>
        </w:rPr>
        <w:t>, (</w:t>
      </w:r>
      <w:r w:rsidRPr="00D465F5">
        <w:rPr>
          <w:rFonts w:eastAsia="Calibri"/>
          <w:bCs/>
          <w:vertAlign w:val="subscript"/>
        </w:rPr>
        <w:t>j, k), h</w:t>
      </w:r>
      <w:r w:rsidRPr="00D465F5">
        <w:rPr>
          <w:bCs/>
        </w:rPr>
        <w:t xml:space="preserve">) </w:t>
      </w:r>
    </w:p>
    <w:p w14:paraId="751DCE48" w14:textId="77777777" w:rsidR="00080E2E" w:rsidRPr="00D465F5" w:rsidRDefault="00080E2E" w:rsidP="00080E2E">
      <w:pPr>
        <w:pStyle w:val="FormulaBold"/>
        <w:rPr>
          <w:b/>
          <w:bCs/>
        </w:rPr>
      </w:pPr>
      <w:r w:rsidRPr="00D465F5">
        <w:rPr>
          <w:rFonts w:eastAsia="Calibri"/>
          <w:bCs/>
        </w:rPr>
        <w:t>UOBLS</w:t>
      </w:r>
      <w:r w:rsidRPr="00D465F5">
        <w:rPr>
          <w:bCs/>
        </w:rPr>
        <w:t> </w:t>
      </w:r>
      <w:proofErr w:type="spellStart"/>
      <w:r w:rsidRPr="00D465F5">
        <w:rPr>
          <w:bCs/>
          <w:vertAlign w:val="subscript"/>
        </w:rPr>
        <w:t>mp</w:t>
      </w:r>
      <w:proofErr w:type="spellEnd"/>
      <w:r w:rsidRPr="00D465F5">
        <w:rPr>
          <w:rFonts w:eastAsia="Calibri"/>
          <w:bCs/>
        </w:rPr>
        <w:t xml:space="preserve"> = </w:t>
      </w:r>
      <w:r w:rsidRPr="00D465F5">
        <w:rPr>
          <w:bCs/>
        </w:rPr>
        <w:t>∑</w:t>
      </w:r>
      <w:r w:rsidRPr="00D465F5">
        <w:rPr>
          <w:bCs/>
          <w:vertAlign w:val="subscript"/>
        </w:rPr>
        <w:t>(j, k), h</w:t>
      </w:r>
      <w:r w:rsidRPr="00D465F5">
        <w:rPr>
          <w:bCs/>
        </w:rPr>
        <w:t xml:space="preserve"> (</w:t>
      </w:r>
      <w:r w:rsidRPr="00D465F5">
        <w:rPr>
          <w:rFonts w:eastAsia="Calibri"/>
          <w:bCs/>
        </w:rPr>
        <w:t>OBLS</w:t>
      </w:r>
      <w:r w:rsidRPr="00D465F5">
        <w:rPr>
          <w:bCs/>
          <w:vertAlign w:val="subscript"/>
        </w:rPr>
        <w:t xml:space="preserve"> </w:t>
      </w:r>
      <w:proofErr w:type="spellStart"/>
      <w:r w:rsidRPr="00D465F5">
        <w:rPr>
          <w:bCs/>
          <w:vertAlign w:val="subscript"/>
        </w:rPr>
        <w:t>mp</w:t>
      </w:r>
      <w:proofErr w:type="spellEnd"/>
      <w:r w:rsidRPr="00D465F5">
        <w:rPr>
          <w:bCs/>
          <w:vertAlign w:val="subscript"/>
        </w:rPr>
        <w:t>, (</w:t>
      </w:r>
      <w:r w:rsidRPr="00D465F5">
        <w:rPr>
          <w:rFonts w:eastAsia="Calibri"/>
          <w:bCs/>
          <w:vertAlign w:val="subscript"/>
        </w:rPr>
        <w:t>j, k), h</w:t>
      </w:r>
      <w:r w:rsidRPr="00D465F5">
        <w:rPr>
          <w:bCs/>
        </w:rPr>
        <w:t>)</w:t>
      </w:r>
    </w:p>
    <w:p w14:paraId="137FA203" w14:textId="77777777" w:rsidR="00080E2E" w:rsidRPr="00D465F5" w:rsidRDefault="00080E2E" w:rsidP="00080E2E">
      <w:pPr>
        <w:pStyle w:val="FormulaBold"/>
        <w:rPr>
          <w:b/>
          <w:bCs/>
        </w:rPr>
      </w:pPr>
      <w:r w:rsidRPr="00D465F5">
        <w:rPr>
          <w:rFonts w:eastAsia="Calibri"/>
          <w:bCs/>
        </w:rPr>
        <w:t>UOPTP</w:t>
      </w:r>
      <w:r w:rsidRPr="00D465F5">
        <w:rPr>
          <w:bCs/>
        </w:rPr>
        <w:t> </w:t>
      </w:r>
      <w:proofErr w:type="spellStart"/>
      <w:r w:rsidRPr="00D465F5">
        <w:rPr>
          <w:bCs/>
          <w:vertAlign w:val="subscript"/>
        </w:rPr>
        <w:t>mp</w:t>
      </w:r>
      <w:proofErr w:type="spellEnd"/>
      <w:r w:rsidRPr="00D465F5">
        <w:rPr>
          <w:rFonts w:eastAsia="Calibri"/>
          <w:bCs/>
        </w:rPr>
        <w:t xml:space="preserve"> = </w:t>
      </w:r>
      <w:r w:rsidRPr="00D465F5">
        <w:rPr>
          <w:bCs/>
        </w:rPr>
        <w:t>∑</w:t>
      </w:r>
      <w:r w:rsidRPr="00D465F5">
        <w:rPr>
          <w:bCs/>
          <w:vertAlign w:val="subscript"/>
        </w:rPr>
        <w:t>(j, k), h</w:t>
      </w:r>
      <w:r w:rsidRPr="00D465F5">
        <w:rPr>
          <w:bCs/>
        </w:rPr>
        <w:t xml:space="preserve"> (</w:t>
      </w:r>
      <w:r w:rsidRPr="00D465F5">
        <w:rPr>
          <w:rFonts w:eastAsia="Calibri"/>
          <w:bCs/>
        </w:rPr>
        <w:t>OPTP</w:t>
      </w:r>
      <w:r w:rsidRPr="00D465F5">
        <w:rPr>
          <w:bCs/>
          <w:vertAlign w:val="subscript"/>
        </w:rPr>
        <w:t xml:space="preserve"> </w:t>
      </w:r>
      <w:proofErr w:type="spellStart"/>
      <w:r w:rsidRPr="00D465F5">
        <w:rPr>
          <w:bCs/>
          <w:vertAlign w:val="subscript"/>
        </w:rPr>
        <w:t>mp</w:t>
      </w:r>
      <w:proofErr w:type="spellEnd"/>
      <w:r w:rsidRPr="00D465F5">
        <w:rPr>
          <w:bCs/>
          <w:vertAlign w:val="subscript"/>
        </w:rPr>
        <w:t xml:space="preserve">, </w:t>
      </w:r>
      <w:r w:rsidRPr="00D465F5">
        <w:rPr>
          <w:rFonts w:eastAsia="Calibri"/>
          <w:bCs/>
          <w:vertAlign w:val="subscript"/>
        </w:rPr>
        <w:t>j, h</w:t>
      </w:r>
      <w:r w:rsidRPr="00D465F5">
        <w:rPr>
          <w:bCs/>
        </w:rPr>
        <w:t>)</w:t>
      </w:r>
    </w:p>
    <w:p w14:paraId="2276F853" w14:textId="77777777" w:rsidR="00080E2E" w:rsidRPr="00D465F5" w:rsidRDefault="00080E2E" w:rsidP="00080E2E">
      <w:pPr>
        <w:pStyle w:val="FormulaBold"/>
        <w:rPr>
          <w:b/>
          <w:bCs/>
        </w:rPr>
      </w:pPr>
      <w:r w:rsidRPr="00D465F5">
        <w:rPr>
          <w:rFonts w:eastAsia="Calibri"/>
          <w:bCs/>
        </w:rPr>
        <w:t>UOBLP</w:t>
      </w:r>
      <w:r w:rsidRPr="00D465F5">
        <w:rPr>
          <w:bCs/>
        </w:rPr>
        <w:t> </w:t>
      </w:r>
      <w:proofErr w:type="spellStart"/>
      <w:r w:rsidRPr="00D465F5">
        <w:rPr>
          <w:bCs/>
          <w:vertAlign w:val="subscript"/>
        </w:rPr>
        <w:t>mp</w:t>
      </w:r>
      <w:proofErr w:type="spellEnd"/>
      <w:r w:rsidRPr="00D465F5">
        <w:rPr>
          <w:rFonts w:eastAsia="Calibri"/>
          <w:bCs/>
        </w:rPr>
        <w:t xml:space="preserve"> = </w:t>
      </w:r>
      <w:r w:rsidRPr="00D465F5">
        <w:rPr>
          <w:bCs/>
        </w:rPr>
        <w:t>∑</w:t>
      </w:r>
      <w:r w:rsidRPr="00D465F5">
        <w:rPr>
          <w:bCs/>
          <w:vertAlign w:val="subscript"/>
        </w:rPr>
        <w:t>(j, k), h</w:t>
      </w:r>
      <w:r w:rsidRPr="00D465F5">
        <w:rPr>
          <w:bCs/>
        </w:rPr>
        <w:t xml:space="preserve"> (</w:t>
      </w:r>
      <w:r w:rsidRPr="00D465F5">
        <w:rPr>
          <w:rFonts w:eastAsia="Calibri"/>
          <w:bCs/>
        </w:rPr>
        <w:t>OBLP</w:t>
      </w:r>
      <w:r w:rsidRPr="00D465F5">
        <w:rPr>
          <w:bCs/>
          <w:vertAlign w:val="subscript"/>
        </w:rPr>
        <w:t xml:space="preserve"> </w:t>
      </w:r>
      <w:proofErr w:type="spellStart"/>
      <w:r w:rsidRPr="00D465F5">
        <w:rPr>
          <w:bCs/>
          <w:vertAlign w:val="subscript"/>
        </w:rPr>
        <w:t>mp</w:t>
      </w:r>
      <w:proofErr w:type="spellEnd"/>
      <w:r w:rsidRPr="00D465F5">
        <w:rPr>
          <w:bCs/>
          <w:vertAlign w:val="subscript"/>
        </w:rPr>
        <w:t>, (</w:t>
      </w:r>
      <w:r w:rsidRPr="00D465F5">
        <w:rPr>
          <w:rFonts w:eastAsia="Calibri"/>
          <w:bCs/>
          <w:vertAlign w:val="subscript"/>
        </w:rPr>
        <w:t>j, k), h</w:t>
      </w:r>
      <w:r w:rsidRPr="00D465F5">
        <w:rPr>
          <w:bCs/>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795340" w:rsidRPr="00E566EB" w14:paraId="1F9C8BC0" w14:textId="77777777" w:rsidTr="00CF6727">
        <w:tc>
          <w:tcPr>
            <w:tcW w:w="9766" w:type="dxa"/>
            <w:shd w:val="pct12" w:color="auto" w:fill="auto"/>
          </w:tcPr>
          <w:p w14:paraId="49215A93" w14:textId="77777777" w:rsidR="00080E2E" w:rsidRPr="003E0FF7" w:rsidRDefault="00080E2E" w:rsidP="00CF6727">
            <w:pPr>
              <w:spacing w:before="120" w:after="240"/>
              <w:rPr>
                <w:b/>
                <w:i/>
                <w:iCs/>
              </w:rPr>
            </w:pPr>
            <w:r>
              <w:rPr>
                <w:b/>
                <w:i/>
                <w:iCs/>
              </w:rPr>
              <w:t>[NPRR1201</w:t>
            </w:r>
            <w:r w:rsidRPr="00E566EB">
              <w:rPr>
                <w:b/>
                <w:i/>
                <w:iCs/>
              </w:rPr>
              <w:t xml:space="preserve">: </w:t>
            </w:r>
            <w:r>
              <w:rPr>
                <w:b/>
                <w:i/>
                <w:iCs/>
              </w:rPr>
              <w:t xml:space="preserve"> Delete the formulas </w:t>
            </w:r>
            <w:r w:rsidRPr="005D0F36">
              <w:rPr>
                <w:b/>
                <w:i/>
                <w:iCs/>
              </w:rPr>
              <w:t>“</w:t>
            </w:r>
            <w:r w:rsidRPr="003E0FF7">
              <w:rPr>
                <w:b/>
                <w:i/>
                <w:iCs/>
                <w:lang w:val="x-none"/>
              </w:rPr>
              <w:t xml:space="preserve">UOPTS </w:t>
            </w:r>
            <w:proofErr w:type="spellStart"/>
            <w:r w:rsidRPr="003E0FF7">
              <w:rPr>
                <w:b/>
                <w:i/>
                <w:iCs/>
                <w:vertAlign w:val="subscript"/>
                <w:lang w:val="x-none"/>
              </w:rPr>
              <w:t>mp</w:t>
            </w:r>
            <w:proofErr w:type="spellEnd"/>
            <w:r w:rsidRPr="005D0F36">
              <w:rPr>
                <w:b/>
                <w:i/>
                <w:iCs/>
              </w:rPr>
              <w:t>”</w:t>
            </w:r>
            <w:r>
              <w:rPr>
                <w:b/>
                <w:i/>
                <w:iCs/>
              </w:rPr>
              <w:t>, “</w:t>
            </w:r>
            <w:r w:rsidRPr="003E0FF7">
              <w:rPr>
                <w:b/>
                <w:i/>
                <w:iCs/>
              </w:rPr>
              <w:t>UOBLS</w:t>
            </w:r>
            <w:r w:rsidRPr="003E0FF7">
              <w:rPr>
                <w:b/>
                <w:i/>
                <w:iCs/>
                <w:lang w:val="x-none"/>
              </w:rPr>
              <w:t xml:space="preserve"> </w:t>
            </w:r>
            <w:proofErr w:type="spellStart"/>
            <w:r w:rsidRPr="003E0FF7">
              <w:rPr>
                <w:b/>
                <w:i/>
                <w:iCs/>
                <w:vertAlign w:val="subscript"/>
                <w:lang w:val="x-none"/>
              </w:rPr>
              <w:t>mp</w:t>
            </w:r>
            <w:proofErr w:type="spellEnd"/>
            <w:r>
              <w:rPr>
                <w:b/>
                <w:i/>
                <w:iCs/>
              </w:rPr>
              <w:t>”, “</w:t>
            </w:r>
            <w:r w:rsidRPr="003E0FF7">
              <w:rPr>
                <w:b/>
                <w:i/>
                <w:iCs/>
              </w:rPr>
              <w:t>UOPTP</w:t>
            </w:r>
            <w:r w:rsidRPr="003E0FF7">
              <w:rPr>
                <w:b/>
                <w:i/>
                <w:iCs/>
                <w:lang w:val="x-none"/>
              </w:rPr>
              <w:t xml:space="preserve"> </w:t>
            </w:r>
            <w:proofErr w:type="spellStart"/>
            <w:r w:rsidRPr="003E0FF7">
              <w:rPr>
                <w:b/>
                <w:i/>
                <w:iCs/>
                <w:vertAlign w:val="subscript"/>
                <w:lang w:val="x-none"/>
              </w:rPr>
              <w:t>mp</w:t>
            </w:r>
            <w:proofErr w:type="spellEnd"/>
            <w:r>
              <w:rPr>
                <w:b/>
                <w:i/>
                <w:iCs/>
              </w:rPr>
              <w:t>”, and “</w:t>
            </w:r>
            <w:r w:rsidRPr="003E0FF7">
              <w:rPr>
                <w:b/>
                <w:i/>
                <w:iCs/>
              </w:rPr>
              <w:t>UOBLP</w:t>
            </w:r>
            <w:r w:rsidRPr="003E0FF7">
              <w:rPr>
                <w:b/>
                <w:i/>
                <w:iCs/>
                <w:lang w:val="x-none"/>
              </w:rPr>
              <w:t xml:space="preserve"> </w:t>
            </w:r>
            <w:proofErr w:type="spellStart"/>
            <w:r w:rsidRPr="003E0FF7">
              <w:rPr>
                <w:b/>
                <w:i/>
                <w:iCs/>
                <w:vertAlign w:val="subscript"/>
                <w:lang w:val="x-none"/>
              </w:rPr>
              <w:t>mp</w:t>
            </w:r>
            <w:proofErr w:type="spellEnd"/>
            <w:r>
              <w:rPr>
                <w:b/>
                <w:i/>
                <w:iCs/>
              </w:rPr>
              <w:t xml:space="preserve">” above upon </w:t>
            </w:r>
            <w:r w:rsidRPr="00E566EB">
              <w:rPr>
                <w:b/>
                <w:i/>
                <w:iCs/>
              </w:rPr>
              <w:t>system implementation</w:t>
            </w:r>
            <w:r>
              <w:rPr>
                <w:b/>
                <w:i/>
                <w:iCs/>
              </w:rPr>
              <w:t>.</w:t>
            </w:r>
            <w:r w:rsidRPr="00E566EB">
              <w:rPr>
                <w:b/>
                <w:i/>
                <w:iCs/>
              </w:rPr>
              <w:t>]</w:t>
            </w:r>
          </w:p>
        </w:tc>
      </w:tr>
    </w:tbl>
    <w:p w14:paraId="53AA1021" w14:textId="77777777" w:rsidR="00080E2E" w:rsidRPr="00D465F5" w:rsidRDefault="00080E2E" w:rsidP="00080E2E">
      <w:pPr>
        <w:pStyle w:val="FormulaBold"/>
        <w:rPr>
          <w:b/>
          <w:bCs/>
        </w:rPr>
      </w:pPr>
      <w:r w:rsidRPr="00D465F5">
        <w:rPr>
          <w:bCs/>
        </w:rPr>
        <w:t>UWSLTOT</w:t>
      </w:r>
      <w:r w:rsidRPr="00D465F5">
        <w:rPr>
          <w:bCs/>
          <w:i/>
          <w:vertAlign w:val="subscript"/>
        </w:rPr>
        <w:t xml:space="preserve"> </w:t>
      </w:r>
      <w:proofErr w:type="spellStart"/>
      <w:r w:rsidRPr="00D465F5">
        <w:rPr>
          <w:bCs/>
          <w:i/>
          <w:vertAlign w:val="subscript"/>
        </w:rPr>
        <w:t>mp</w:t>
      </w:r>
      <w:proofErr w:type="spellEnd"/>
      <w:r w:rsidRPr="00D465F5">
        <w:rPr>
          <w:bCs/>
        </w:rPr>
        <w:t xml:space="preserve"> = (-1) * ∑</w:t>
      </w:r>
      <w:r w:rsidRPr="00D465F5">
        <w:rPr>
          <w:bCs/>
          <w:i/>
          <w:vertAlign w:val="subscript"/>
        </w:rPr>
        <w:t>r, b</w:t>
      </w:r>
      <w:r w:rsidRPr="00D465F5">
        <w:rPr>
          <w:bCs/>
        </w:rPr>
        <w:t xml:space="preserve"> (MEBL </w:t>
      </w:r>
      <w:proofErr w:type="spellStart"/>
      <w:r w:rsidRPr="00D465F5">
        <w:rPr>
          <w:bCs/>
          <w:i/>
          <w:vertAlign w:val="subscript"/>
        </w:rPr>
        <w:t>mp</w:t>
      </w:r>
      <w:proofErr w:type="spellEnd"/>
      <w:r w:rsidRPr="00D465F5">
        <w:rPr>
          <w:bCs/>
          <w:i/>
          <w:vertAlign w:val="subscript"/>
        </w:rPr>
        <w:t>, r, b</w:t>
      </w:r>
      <w:r w:rsidRPr="00D465F5">
        <w:rPr>
          <w:bCs/>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902412" w:rsidRPr="00E566EB" w14:paraId="2E52556B" w14:textId="77777777" w:rsidTr="00CF6727">
        <w:tc>
          <w:tcPr>
            <w:tcW w:w="9766" w:type="dxa"/>
            <w:tcBorders>
              <w:top w:val="single" w:sz="4" w:space="0" w:color="auto"/>
              <w:left w:val="single" w:sz="4" w:space="0" w:color="auto"/>
              <w:bottom w:val="single" w:sz="4" w:space="0" w:color="auto"/>
              <w:right w:val="single" w:sz="4" w:space="0" w:color="auto"/>
            </w:tcBorders>
            <w:shd w:val="pct12" w:color="auto" w:fill="auto"/>
          </w:tcPr>
          <w:p w14:paraId="3E39917D" w14:textId="77777777" w:rsidR="00080E2E" w:rsidRPr="00E566EB" w:rsidRDefault="00080E2E" w:rsidP="00CF6727">
            <w:pPr>
              <w:spacing w:before="120" w:after="240"/>
              <w:rPr>
                <w:b/>
                <w:i/>
                <w:iCs/>
              </w:rPr>
            </w:pPr>
            <w:r>
              <w:rPr>
                <w:b/>
                <w:i/>
                <w:iCs/>
              </w:rPr>
              <w:t>[NPRR1012</w:t>
            </w:r>
            <w:r w:rsidRPr="00E566EB">
              <w:rPr>
                <w:b/>
                <w:i/>
                <w:iCs/>
              </w:rPr>
              <w:t xml:space="preserve">: </w:t>
            </w:r>
            <w:r>
              <w:rPr>
                <w:b/>
                <w:i/>
                <w:iCs/>
              </w:rPr>
              <w:t xml:space="preserve"> Insert the formula “</w:t>
            </w:r>
            <w:r w:rsidRPr="00D211B0">
              <w:rPr>
                <w:rFonts w:eastAsia="Calibri"/>
                <w:b/>
                <w:i/>
              </w:rPr>
              <w:t xml:space="preserve">UDAASOAWD </w:t>
            </w:r>
            <w:proofErr w:type="spellStart"/>
            <w:r w:rsidRPr="00D211B0">
              <w:rPr>
                <w:rFonts w:eastAsia="Calibri"/>
                <w:b/>
                <w:i/>
                <w:vertAlign w:val="subscript"/>
              </w:rPr>
              <w:t>mp</w:t>
            </w:r>
            <w:proofErr w:type="spellEnd"/>
            <w:r>
              <w:rPr>
                <w:b/>
                <w:i/>
                <w:iCs/>
              </w:rPr>
              <w:t xml:space="preserve">” below upon </w:t>
            </w:r>
            <w:r w:rsidRPr="00E566EB">
              <w:rPr>
                <w:b/>
                <w:i/>
                <w:iCs/>
              </w:rPr>
              <w:t>system implementation</w:t>
            </w:r>
            <w:r>
              <w:rPr>
                <w:b/>
                <w:i/>
                <w:iCs/>
              </w:rPr>
              <w:t xml:space="preserve"> of the Real-Time Co-Optimization (RTC) project</w:t>
            </w:r>
            <w:r w:rsidRPr="00E566EB">
              <w:rPr>
                <w:b/>
                <w:i/>
                <w:iCs/>
              </w:rPr>
              <w:t>:]</w:t>
            </w:r>
          </w:p>
          <w:p w14:paraId="418F3789" w14:textId="77777777" w:rsidR="00080E2E" w:rsidRPr="00D211B0" w:rsidRDefault="00080E2E" w:rsidP="00CF6727">
            <w:pPr>
              <w:pStyle w:val="BodyText"/>
              <w:ind w:left="3420" w:hanging="1980"/>
              <w:rPr>
                <w:lang w:val="pt-BR"/>
              </w:rPr>
            </w:pPr>
            <w:r w:rsidRPr="00D211B0">
              <w:rPr>
                <w:rFonts w:eastAsia="Calibri"/>
              </w:rPr>
              <w:t xml:space="preserve">UDAASOAWD </w:t>
            </w:r>
            <w:proofErr w:type="spellStart"/>
            <w:r w:rsidRPr="00D211B0">
              <w:rPr>
                <w:rFonts w:eastAsia="Calibri"/>
                <w:i/>
                <w:vertAlign w:val="subscript"/>
              </w:rPr>
              <w:t>mp</w:t>
            </w:r>
            <w:proofErr w:type="spellEnd"/>
            <w:r w:rsidRPr="00D211B0">
              <w:rPr>
                <w:i/>
                <w:vertAlign w:val="subscript"/>
              </w:rPr>
              <w:t xml:space="preserve"> </w:t>
            </w:r>
            <w:r w:rsidRPr="00D211B0">
              <w:rPr>
                <w:rFonts w:eastAsia="Calibri"/>
              </w:rPr>
              <w:t xml:space="preserve"> = </w:t>
            </w:r>
            <w:r w:rsidRPr="00D211B0">
              <w:t>∑</w:t>
            </w:r>
            <w:r w:rsidRPr="00D211B0">
              <w:rPr>
                <w:i/>
                <w:vertAlign w:val="subscript"/>
              </w:rPr>
              <w:t>h</w:t>
            </w:r>
            <w:r w:rsidRPr="00D211B0">
              <w:t xml:space="preserve"> (</w:t>
            </w:r>
            <w:r w:rsidRPr="00D211B0">
              <w:rPr>
                <w:rFonts w:eastAsia="Calibri"/>
              </w:rPr>
              <w:t>DA</w:t>
            </w:r>
            <w:r w:rsidRPr="00D211B0">
              <w:t>RUOAWD</w:t>
            </w:r>
            <w:r w:rsidRPr="00D211B0">
              <w:rPr>
                <w:i/>
                <w:vertAlign w:val="subscript"/>
              </w:rPr>
              <w:t xml:space="preserve"> </w:t>
            </w:r>
            <w:proofErr w:type="spellStart"/>
            <w:r w:rsidRPr="00D211B0">
              <w:rPr>
                <w:i/>
                <w:vertAlign w:val="subscript"/>
              </w:rPr>
              <w:t>mp</w:t>
            </w:r>
            <w:proofErr w:type="spellEnd"/>
            <w:r w:rsidRPr="00D211B0">
              <w:rPr>
                <w:i/>
                <w:vertAlign w:val="subscript"/>
              </w:rPr>
              <w:t>,</w:t>
            </w:r>
            <w:r>
              <w:rPr>
                <w:i/>
                <w:vertAlign w:val="subscript"/>
              </w:rPr>
              <w:t xml:space="preserve"> </w:t>
            </w:r>
            <w:r w:rsidRPr="00D211B0">
              <w:rPr>
                <w:i/>
                <w:vertAlign w:val="subscript"/>
              </w:rPr>
              <w:t xml:space="preserve">h  </w:t>
            </w:r>
            <w:r w:rsidRPr="00D211B0">
              <w:rPr>
                <w:rFonts w:eastAsia="Calibri"/>
              </w:rPr>
              <w:t>+ DA</w:t>
            </w:r>
            <w:r w:rsidRPr="00D211B0">
              <w:t>RDOAWD</w:t>
            </w:r>
            <w:r w:rsidRPr="00D211B0">
              <w:rPr>
                <w:i/>
                <w:vertAlign w:val="subscript"/>
              </w:rPr>
              <w:t xml:space="preserve"> </w:t>
            </w:r>
            <w:proofErr w:type="spellStart"/>
            <w:r w:rsidRPr="00D211B0">
              <w:rPr>
                <w:i/>
                <w:vertAlign w:val="subscript"/>
              </w:rPr>
              <w:t>mp</w:t>
            </w:r>
            <w:proofErr w:type="spellEnd"/>
            <w:r w:rsidRPr="00D211B0">
              <w:rPr>
                <w:i/>
                <w:vertAlign w:val="subscript"/>
              </w:rPr>
              <w:t>,</w:t>
            </w:r>
            <w:r>
              <w:rPr>
                <w:i/>
                <w:vertAlign w:val="subscript"/>
              </w:rPr>
              <w:t xml:space="preserve"> </w:t>
            </w:r>
            <w:r w:rsidRPr="00D211B0">
              <w:rPr>
                <w:i/>
                <w:vertAlign w:val="subscript"/>
              </w:rPr>
              <w:t xml:space="preserve">h </w:t>
            </w:r>
            <w:r w:rsidRPr="00D211B0">
              <w:rPr>
                <w:rFonts w:eastAsia="Calibri"/>
              </w:rPr>
              <w:t>+ DA</w:t>
            </w:r>
            <w:r w:rsidRPr="00D211B0">
              <w:t>RROAWD</w:t>
            </w:r>
            <w:r w:rsidRPr="00D211B0">
              <w:rPr>
                <w:i/>
                <w:vertAlign w:val="subscript"/>
              </w:rPr>
              <w:t xml:space="preserve"> </w:t>
            </w:r>
            <w:proofErr w:type="spellStart"/>
            <w:r w:rsidRPr="00D211B0">
              <w:rPr>
                <w:i/>
                <w:vertAlign w:val="subscript"/>
              </w:rPr>
              <w:t>mp</w:t>
            </w:r>
            <w:proofErr w:type="spellEnd"/>
            <w:r w:rsidRPr="00D211B0">
              <w:rPr>
                <w:i/>
                <w:vertAlign w:val="subscript"/>
              </w:rPr>
              <w:t>,</w:t>
            </w:r>
            <w:r>
              <w:rPr>
                <w:i/>
                <w:vertAlign w:val="subscript"/>
              </w:rPr>
              <w:t xml:space="preserve"> </w:t>
            </w:r>
            <w:r w:rsidRPr="00D211B0">
              <w:rPr>
                <w:i/>
                <w:vertAlign w:val="subscript"/>
              </w:rPr>
              <w:t xml:space="preserve">h </w:t>
            </w:r>
            <w:r w:rsidRPr="000D4F96">
              <w:rPr>
                <w:rFonts w:eastAsia="Calibri"/>
              </w:rPr>
              <w:t>+ DA</w:t>
            </w:r>
            <w:r w:rsidRPr="00D211B0">
              <w:t>NSOAWD</w:t>
            </w:r>
            <w:r w:rsidRPr="00D211B0">
              <w:rPr>
                <w:i/>
                <w:vertAlign w:val="subscript"/>
              </w:rPr>
              <w:t xml:space="preserve"> </w:t>
            </w:r>
            <w:proofErr w:type="spellStart"/>
            <w:r w:rsidRPr="00D211B0">
              <w:rPr>
                <w:i/>
                <w:vertAlign w:val="subscript"/>
              </w:rPr>
              <w:t>mp</w:t>
            </w:r>
            <w:proofErr w:type="spellEnd"/>
            <w:r w:rsidRPr="00D211B0">
              <w:rPr>
                <w:i/>
                <w:vertAlign w:val="subscript"/>
              </w:rPr>
              <w:t>,</w:t>
            </w:r>
            <w:r>
              <w:rPr>
                <w:i/>
                <w:vertAlign w:val="subscript"/>
              </w:rPr>
              <w:t xml:space="preserve"> </w:t>
            </w:r>
            <w:r w:rsidRPr="00D211B0">
              <w:rPr>
                <w:i/>
                <w:vertAlign w:val="subscript"/>
              </w:rPr>
              <w:t xml:space="preserve">h </w:t>
            </w:r>
            <w:r w:rsidRPr="00D211B0">
              <w:rPr>
                <w:rFonts w:eastAsia="Calibri"/>
              </w:rPr>
              <w:t>+ DA</w:t>
            </w:r>
            <w:r w:rsidRPr="00D211B0">
              <w:t>ECROAWD</w:t>
            </w:r>
            <w:r w:rsidRPr="00D211B0">
              <w:rPr>
                <w:i/>
                <w:vertAlign w:val="subscript"/>
              </w:rPr>
              <w:t xml:space="preserve"> </w:t>
            </w:r>
            <w:proofErr w:type="spellStart"/>
            <w:r w:rsidRPr="00D211B0">
              <w:rPr>
                <w:i/>
                <w:vertAlign w:val="subscript"/>
              </w:rPr>
              <w:t>mp</w:t>
            </w:r>
            <w:proofErr w:type="spellEnd"/>
            <w:r w:rsidRPr="00D211B0">
              <w:rPr>
                <w:i/>
                <w:vertAlign w:val="subscript"/>
              </w:rPr>
              <w:t xml:space="preserve">, h </w:t>
            </w:r>
            <w:r w:rsidRPr="00D211B0">
              <w:rPr>
                <w:rFonts w:eastAsia="Calibri"/>
              </w:rPr>
              <w:t xml:space="preserve">+ </w:t>
            </w:r>
            <w:ins w:id="2149" w:author="ERCOT" w:date="2025-10-06T09:19:00Z" w16du:dateUtc="2025-10-06T14:19:00Z">
              <w:r w:rsidRPr="00D211B0">
                <w:rPr>
                  <w:rFonts w:eastAsia="Calibri"/>
                </w:rPr>
                <w:t>DA</w:t>
              </w:r>
              <w:r>
                <w:t>DR</w:t>
              </w:r>
              <w:r w:rsidRPr="00D211B0">
                <w:t>ROAWD</w:t>
              </w:r>
              <w:r w:rsidRPr="00D211B0">
                <w:rPr>
                  <w:i/>
                  <w:vertAlign w:val="subscript"/>
                </w:rPr>
                <w:t xml:space="preserve"> </w:t>
              </w:r>
              <w:proofErr w:type="spellStart"/>
              <w:r w:rsidRPr="00D211B0">
                <w:rPr>
                  <w:i/>
                  <w:vertAlign w:val="subscript"/>
                </w:rPr>
                <w:t>mp</w:t>
              </w:r>
              <w:proofErr w:type="spellEnd"/>
              <w:r w:rsidRPr="00D211B0">
                <w:rPr>
                  <w:i/>
                  <w:vertAlign w:val="subscript"/>
                </w:rPr>
                <w:t>, h</w:t>
              </w:r>
            </w:ins>
            <w:r w:rsidRPr="00D211B0">
              <w:t>)</w:t>
            </w:r>
          </w:p>
        </w:tc>
      </w:tr>
    </w:tbl>
    <w:p w14:paraId="27A3AAC3" w14:textId="77777777" w:rsidR="00080E2E" w:rsidRDefault="00080E2E" w:rsidP="00080E2E">
      <w:pPr>
        <w:tabs>
          <w:tab w:val="left" w:pos="2340"/>
          <w:tab w:val="left" w:pos="3420"/>
        </w:tabs>
        <w:spacing w:before="240" w:after="240"/>
        <w:ind w:left="3037" w:hanging="1597"/>
      </w:pPr>
      <w:r w:rsidRPr="00357003">
        <w:rPr>
          <w:lang w:val="x-none" w:eastAsia="x-none"/>
        </w:rPr>
        <w:t>USOGTOT</w:t>
      </w:r>
      <w:r w:rsidRPr="00357003">
        <w:rPr>
          <w:i/>
          <w:vertAlign w:val="subscript"/>
        </w:rPr>
        <w:t xml:space="preserve"> </w:t>
      </w:r>
      <w:proofErr w:type="spellStart"/>
      <w:r w:rsidRPr="00357003">
        <w:rPr>
          <w:i/>
          <w:vertAlign w:val="subscript"/>
        </w:rPr>
        <w:t>mp</w:t>
      </w:r>
      <w:proofErr w:type="spellEnd"/>
      <w:r w:rsidRPr="00357003">
        <w:t xml:space="preserve"> </w:t>
      </w:r>
      <w:r w:rsidRPr="00357003">
        <w:rPr>
          <w:rFonts w:eastAsia="Calibri"/>
        </w:rPr>
        <w:t xml:space="preserve">= </w:t>
      </w:r>
      <w:r w:rsidRPr="00357003">
        <w:t>∑</w:t>
      </w:r>
      <w:proofErr w:type="spellStart"/>
      <w:r w:rsidRPr="00357003">
        <w:rPr>
          <w:i/>
          <w:vertAlign w:val="subscript"/>
        </w:rPr>
        <w:t>gsc</w:t>
      </w:r>
      <w:proofErr w:type="spellEnd"/>
      <w:r w:rsidRPr="00357003">
        <w:t xml:space="preserve"> (</w:t>
      </w:r>
      <w:r>
        <w:t>MEB</w:t>
      </w:r>
      <w:r w:rsidRPr="00357003">
        <w:t>SOG</w:t>
      </w:r>
      <w:r>
        <w:t>NET</w:t>
      </w:r>
      <w:r w:rsidRPr="00357003">
        <w:t xml:space="preserve"> </w:t>
      </w:r>
      <w:proofErr w:type="spellStart"/>
      <w:r w:rsidRPr="00357003">
        <w:rPr>
          <w:i/>
          <w:vertAlign w:val="subscript"/>
        </w:rPr>
        <w:t>mp</w:t>
      </w:r>
      <w:proofErr w:type="spellEnd"/>
      <w:r w:rsidRPr="00357003">
        <w:rPr>
          <w:i/>
          <w:vertAlign w:val="subscript"/>
        </w:rPr>
        <w:t xml:space="preserve">, </w:t>
      </w:r>
      <w:proofErr w:type="spellStart"/>
      <w:r w:rsidRPr="00357003">
        <w:rPr>
          <w:i/>
          <w:vertAlign w:val="subscript"/>
        </w:rPr>
        <w:t>gsc</w:t>
      </w:r>
      <w:proofErr w:type="spellEnd"/>
      <w:r w:rsidRPr="00357003">
        <w:t xml:space="preserve">) + </w:t>
      </w:r>
      <w:r w:rsidRPr="00357003">
        <w:rPr>
          <w:lang w:val="x-none" w:eastAsia="x-none"/>
        </w:rPr>
        <w:t>∑</w:t>
      </w:r>
      <w:r w:rsidRPr="00357003">
        <w:rPr>
          <w:lang w:eastAsia="x-none"/>
        </w:rPr>
        <w:t xml:space="preserve"> </w:t>
      </w:r>
      <w:r w:rsidRPr="00357003">
        <w:rPr>
          <w:i/>
          <w:vertAlign w:val="subscript"/>
          <w:lang w:val="x-none" w:eastAsia="x-none"/>
        </w:rPr>
        <w:t>p, i</w:t>
      </w:r>
      <w:r w:rsidRPr="00357003">
        <w:rPr>
          <w:i/>
          <w:vertAlign w:val="subscript"/>
          <w:lang w:eastAsia="x-none"/>
        </w:rPr>
        <w:t xml:space="preserve"> </w:t>
      </w:r>
      <w:r w:rsidRPr="00357003">
        <w:rPr>
          <w:lang w:eastAsia="x-none"/>
        </w:rPr>
        <w:t>(</w:t>
      </w:r>
      <w:r w:rsidRPr="00357003">
        <w:t xml:space="preserve">RTMGSOGZ </w:t>
      </w:r>
      <w:proofErr w:type="spellStart"/>
      <w:r w:rsidRPr="00357003">
        <w:rPr>
          <w:i/>
          <w:vertAlign w:val="subscript"/>
        </w:rPr>
        <w:t>mp</w:t>
      </w:r>
      <w:proofErr w:type="spellEnd"/>
      <w:r w:rsidRPr="00357003">
        <w:rPr>
          <w:i/>
          <w:vertAlign w:val="subscript"/>
        </w:rPr>
        <w:t>, p, i</w:t>
      </w:r>
      <w:r w:rsidRPr="00357003">
        <w:t>)</w:t>
      </w:r>
      <w:r>
        <w:t xml:space="preserve"> </w:t>
      </w:r>
    </w:p>
    <w:p w14:paraId="4CDAB9DB" w14:textId="77777777" w:rsidR="00080E2E" w:rsidRDefault="00080E2E" w:rsidP="00080E2E"/>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795340" w:rsidRPr="00E566EB" w14:paraId="234D2A7C" w14:textId="77777777" w:rsidTr="00CF6727">
        <w:tc>
          <w:tcPr>
            <w:tcW w:w="9766" w:type="dxa"/>
            <w:shd w:val="pct12" w:color="auto" w:fill="auto"/>
          </w:tcPr>
          <w:p w14:paraId="7E18D72E" w14:textId="77777777" w:rsidR="00080E2E" w:rsidRPr="00E566EB" w:rsidRDefault="00080E2E" w:rsidP="00CF6727">
            <w:pPr>
              <w:spacing w:before="120" w:after="240"/>
              <w:rPr>
                <w:b/>
                <w:i/>
                <w:iCs/>
              </w:rPr>
            </w:pPr>
            <w:r>
              <w:rPr>
                <w:b/>
                <w:i/>
                <w:iCs/>
              </w:rPr>
              <w:t>[NPRR995</w:t>
            </w:r>
            <w:r w:rsidRPr="00E566EB">
              <w:rPr>
                <w:b/>
                <w:i/>
                <w:iCs/>
              </w:rPr>
              <w:t xml:space="preserve">: </w:t>
            </w:r>
            <w:r>
              <w:rPr>
                <w:b/>
                <w:i/>
                <w:iCs/>
              </w:rPr>
              <w:t xml:space="preserve"> Insert the formula </w:t>
            </w:r>
            <w:r w:rsidRPr="005D0F36">
              <w:rPr>
                <w:b/>
                <w:i/>
                <w:iCs/>
              </w:rPr>
              <w:t>“</w:t>
            </w:r>
            <w:r w:rsidRPr="005D0F36">
              <w:rPr>
                <w:b/>
                <w:i/>
                <w:iCs/>
                <w:lang w:val="x-none"/>
              </w:rPr>
              <w:t>USO</w:t>
            </w:r>
            <w:r>
              <w:rPr>
                <w:b/>
                <w:i/>
                <w:iCs/>
              </w:rPr>
              <w:t>CL</w:t>
            </w:r>
            <w:r w:rsidRPr="005D0F36">
              <w:rPr>
                <w:b/>
                <w:i/>
                <w:iCs/>
                <w:lang w:val="x-none"/>
              </w:rPr>
              <w:t>TOT</w:t>
            </w:r>
            <w:r w:rsidRPr="005D0F36">
              <w:rPr>
                <w:b/>
                <w:i/>
                <w:iCs/>
                <w:vertAlign w:val="subscript"/>
              </w:rPr>
              <w:t xml:space="preserve"> </w:t>
            </w:r>
            <w:proofErr w:type="spellStart"/>
            <w:r w:rsidRPr="005D0F36">
              <w:rPr>
                <w:b/>
                <w:i/>
                <w:iCs/>
                <w:vertAlign w:val="subscript"/>
              </w:rPr>
              <w:t>mp</w:t>
            </w:r>
            <w:proofErr w:type="spellEnd"/>
            <w:r w:rsidRPr="005D0F36">
              <w:rPr>
                <w:b/>
                <w:i/>
                <w:iCs/>
              </w:rPr>
              <w:t>”</w:t>
            </w:r>
            <w:r>
              <w:rPr>
                <w:b/>
                <w:i/>
                <w:iCs/>
              </w:rPr>
              <w:t xml:space="preserve"> below upon </w:t>
            </w:r>
            <w:r w:rsidRPr="00E566EB">
              <w:rPr>
                <w:b/>
                <w:i/>
                <w:iCs/>
              </w:rPr>
              <w:t>system implementation:]</w:t>
            </w:r>
          </w:p>
          <w:p w14:paraId="1A03EAA3" w14:textId="77777777" w:rsidR="00080E2E" w:rsidRPr="00357003" w:rsidRDefault="00080E2E" w:rsidP="00CF6727">
            <w:pPr>
              <w:tabs>
                <w:tab w:val="left" w:pos="2340"/>
                <w:tab w:val="left" w:pos="3420"/>
              </w:tabs>
              <w:spacing w:after="240"/>
              <w:ind w:left="1440"/>
            </w:pPr>
            <w:r>
              <w:t>USOCLTOT</w:t>
            </w:r>
            <w:r w:rsidRPr="005D0F36">
              <w:rPr>
                <w:i/>
                <w:vertAlign w:val="subscript"/>
              </w:rPr>
              <w:t xml:space="preserve"> </w:t>
            </w:r>
            <w:proofErr w:type="spellStart"/>
            <w:r w:rsidRPr="005D0F36">
              <w:rPr>
                <w:i/>
                <w:vertAlign w:val="subscript"/>
              </w:rPr>
              <w:t>mp</w:t>
            </w:r>
            <w:proofErr w:type="spellEnd"/>
            <w:r>
              <w:t xml:space="preserve"> = </w:t>
            </w:r>
            <w:r w:rsidRPr="005D0F36">
              <w:rPr>
                <w:lang w:val="x-none" w:eastAsia="x-none"/>
              </w:rPr>
              <w:t xml:space="preserve">(-1) * </w:t>
            </w:r>
            <w:r w:rsidRPr="005D0F36">
              <w:t>∑</w:t>
            </w:r>
            <w:proofErr w:type="spellStart"/>
            <w:r w:rsidRPr="005D0F36">
              <w:rPr>
                <w:i/>
                <w:vertAlign w:val="subscript"/>
              </w:rPr>
              <w:t>gsc</w:t>
            </w:r>
            <w:proofErr w:type="spellEnd"/>
            <w:r w:rsidRPr="005D0F36">
              <w:rPr>
                <w:i/>
                <w:vertAlign w:val="subscript"/>
              </w:rPr>
              <w:t>, b</w:t>
            </w:r>
            <w:r w:rsidRPr="005D0F36">
              <w:t xml:space="preserve"> </w:t>
            </w:r>
            <w:r w:rsidRPr="005D0F36">
              <w:rPr>
                <w:lang w:val="x-none" w:eastAsia="x-none"/>
              </w:rPr>
              <w:t>(</w:t>
            </w:r>
            <w:r w:rsidRPr="001E15B9">
              <w:rPr>
                <w:bCs/>
                <w:lang w:eastAsia="x-none"/>
              </w:rPr>
              <w:t xml:space="preserve">WSOL </w:t>
            </w:r>
            <w:proofErr w:type="spellStart"/>
            <w:r w:rsidRPr="001E15B9">
              <w:rPr>
                <w:bCs/>
                <w:i/>
                <w:vertAlign w:val="subscript"/>
                <w:lang w:eastAsia="x-none"/>
              </w:rPr>
              <w:t>mp</w:t>
            </w:r>
            <w:proofErr w:type="spellEnd"/>
            <w:r w:rsidRPr="001E15B9">
              <w:rPr>
                <w:bCs/>
                <w:i/>
                <w:vertAlign w:val="subscript"/>
                <w:lang w:eastAsia="x-none"/>
              </w:rPr>
              <w:t xml:space="preserve">, </w:t>
            </w:r>
            <w:proofErr w:type="spellStart"/>
            <w:r w:rsidRPr="001E15B9">
              <w:rPr>
                <w:bCs/>
                <w:i/>
                <w:vertAlign w:val="subscript"/>
                <w:lang w:eastAsia="x-none"/>
              </w:rPr>
              <w:t>gsc</w:t>
            </w:r>
            <w:proofErr w:type="spellEnd"/>
            <w:r w:rsidRPr="001E15B9">
              <w:rPr>
                <w:bCs/>
                <w:i/>
                <w:vertAlign w:val="subscript"/>
                <w:lang w:eastAsia="x-none"/>
              </w:rPr>
              <w:t>, b</w:t>
            </w:r>
            <w:r w:rsidRPr="005D0F36">
              <w:rPr>
                <w:lang w:val="x-none" w:eastAsia="x-none"/>
              </w:rPr>
              <w:t>)</w:t>
            </w:r>
          </w:p>
        </w:tc>
      </w:tr>
    </w:tbl>
    <w:p w14:paraId="6263A485" w14:textId="77777777" w:rsidR="00080E2E" w:rsidRDefault="00080E2E" w:rsidP="00080E2E">
      <w:pPr>
        <w:pStyle w:val="BodyText"/>
        <w:spacing w:before="240" w:after="0"/>
      </w:pPr>
      <w:r w:rsidRPr="002472A0">
        <w:rPr>
          <w:rFonts w:eastAsia="Calibri"/>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09"/>
        <w:gridCol w:w="866"/>
        <w:gridCol w:w="6875"/>
      </w:tblGrid>
      <w:tr w:rsidR="00080E2E" w14:paraId="20183D24" w14:textId="77777777" w:rsidTr="00CB5652">
        <w:trPr>
          <w:cantSplit/>
          <w:tblHeader/>
        </w:trPr>
        <w:tc>
          <w:tcPr>
            <w:tcW w:w="837" w:type="pct"/>
          </w:tcPr>
          <w:p w14:paraId="23AB7B7A" w14:textId="77777777" w:rsidR="00080E2E" w:rsidRDefault="00080E2E" w:rsidP="00CF6727">
            <w:pPr>
              <w:pStyle w:val="TableHead"/>
            </w:pPr>
            <w:r>
              <w:t>Variable</w:t>
            </w:r>
          </w:p>
        </w:tc>
        <w:tc>
          <w:tcPr>
            <w:tcW w:w="462" w:type="pct"/>
          </w:tcPr>
          <w:p w14:paraId="04ACC626" w14:textId="77777777" w:rsidR="00080E2E" w:rsidRDefault="00080E2E" w:rsidP="00CF6727">
            <w:pPr>
              <w:pStyle w:val="TableHead"/>
            </w:pPr>
            <w:r>
              <w:t>Unit</w:t>
            </w:r>
          </w:p>
        </w:tc>
        <w:tc>
          <w:tcPr>
            <w:tcW w:w="3701" w:type="pct"/>
          </w:tcPr>
          <w:p w14:paraId="733A5693" w14:textId="77777777" w:rsidR="00080E2E" w:rsidRDefault="00080E2E" w:rsidP="00CF6727">
            <w:pPr>
              <w:pStyle w:val="TableHead"/>
            </w:pPr>
            <w:r>
              <w:t>Definition</w:t>
            </w:r>
          </w:p>
        </w:tc>
      </w:tr>
      <w:tr w:rsidR="00080E2E" w14:paraId="3AA00EF3" w14:textId="77777777" w:rsidTr="00CB5652">
        <w:trPr>
          <w:cantSplit/>
        </w:trPr>
        <w:tc>
          <w:tcPr>
            <w:tcW w:w="837" w:type="pct"/>
          </w:tcPr>
          <w:p w14:paraId="5CEE4BBE" w14:textId="77777777" w:rsidR="00080E2E" w:rsidRPr="00CE5650" w:rsidRDefault="00080E2E" w:rsidP="00CF6727">
            <w:pPr>
              <w:pStyle w:val="TableBody"/>
              <w:rPr>
                <w:color w:val="000000"/>
                <w:kern w:val="24"/>
              </w:rPr>
            </w:pPr>
            <w:r>
              <w:rPr>
                <w:lang w:val="pt-BR"/>
              </w:rPr>
              <w:t>D</w:t>
            </w:r>
            <w:r w:rsidRPr="00C078A4">
              <w:rPr>
                <w:lang w:val="pt-BR"/>
              </w:rPr>
              <w:t>URSCP</w:t>
            </w:r>
            <w:r>
              <w:rPr>
                <w:color w:val="000000"/>
                <w:kern w:val="24"/>
              </w:rPr>
              <w:t xml:space="preserve"> </w:t>
            </w:r>
            <w:r w:rsidRPr="006C0ADB">
              <w:rPr>
                <w:i/>
                <w:color w:val="000000"/>
                <w:kern w:val="24"/>
                <w:vertAlign w:val="subscript"/>
              </w:rPr>
              <w:t>cp</w:t>
            </w:r>
          </w:p>
        </w:tc>
        <w:tc>
          <w:tcPr>
            <w:tcW w:w="462" w:type="pct"/>
          </w:tcPr>
          <w:p w14:paraId="3CDCA4AC" w14:textId="77777777" w:rsidR="00080E2E" w:rsidRDefault="00080E2E" w:rsidP="00CF6727">
            <w:pPr>
              <w:pStyle w:val="TableBody"/>
            </w:pPr>
            <w:r>
              <w:rPr>
                <w:color w:val="000000"/>
                <w:kern w:val="24"/>
              </w:rPr>
              <w:t>$</w:t>
            </w:r>
          </w:p>
        </w:tc>
        <w:tc>
          <w:tcPr>
            <w:tcW w:w="3701" w:type="pct"/>
          </w:tcPr>
          <w:p w14:paraId="77A61C7E" w14:textId="77777777" w:rsidR="00080E2E" w:rsidRPr="00B34C5D" w:rsidRDefault="00080E2E" w:rsidP="00CF6727">
            <w:pPr>
              <w:pStyle w:val="TableBody"/>
              <w:rPr>
                <w:i/>
              </w:rPr>
            </w:pPr>
            <w:r w:rsidRPr="009627EF">
              <w:rPr>
                <w:i/>
              </w:rPr>
              <w:t>Default Uplift Ratio Share per Counter</w:t>
            </w:r>
            <w:r>
              <w:rPr>
                <w:i/>
              </w:rPr>
              <w:t>-</w:t>
            </w:r>
            <w:r w:rsidRPr="009627EF">
              <w:rPr>
                <w:i/>
              </w:rPr>
              <w:t>Party</w:t>
            </w:r>
            <w:r>
              <w:t xml:space="preserve">—The Counter-Party’s pro rata portion of the total short-pay amount for all Day-Ahead Market (DAM) and Real-Time Market (RTM) Invoices for a month. </w:t>
            </w:r>
          </w:p>
        </w:tc>
      </w:tr>
      <w:tr w:rsidR="00080E2E" w14:paraId="650A3DAB" w14:textId="77777777" w:rsidTr="00CB5652">
        <w:trPr>
          <w:cantSplit/>
        </w:trPr>
        <w:tc>
          <w:tcPr>
            <w:tcW w:w="837" w:type="pct"/>
          </w:tcPr>
          <w:p w14:paraId="296A5FD0" w14:textId="77777777" w:rsidR="00080E2E" w:rsidRPr="00CE5650" w:rsidRDefault="00080E2E" w:rsidP="00CF6727">
            <w:pPr>
              <w:pStyle w:val="TableBody"/>
              <w:rPr>
                <w:color w:val="000000"/>
                <w:kern w:val="24"/>
              </w:rPr>
            </w:pPr>
            <w:r w:rsidRPr="00C078A4">
              <w:rPr>
                <w:lang w:val="pt-BR"/>
              </w:rPr>
              <w:t>TSPA</w:t>
            </w:r>
          </w:p>
        </w:tc>
        <w:tc>
          <w:tcPr>
            <w:tcW w:w="462" w:type="pct"/>
          </w:tcPr>
          <w:p w14:paraId="70EA78BD" w14:textId="77777777" w:rsidR="00080E2E" w:rsidRDefault="00080E2E" w:rsidP="00CF6727">
            <w:pPr>
              <w:pStyle w:val="TableBody"/>
            </w:pPr>
            <w:r>
              <w:rPr>
                <w:color w:val="000000"/>
                <w:kern w:val="24"/>
              </w:rPr>
              <w:t>$</w:t>
            </w:r>
          </w:p>
        </w:tc>
        <w:tc>
          <w:tcPr>
            <w:tcW w:w="3701" w:type="pct"/>
          </w:tcPr>
          <w:p w14:paraId="6E26E41E" w14:textId="77777777" w:rsidR="00080E2E" w:rsidRPr="00B34C5D" w:rsidRDefault="00080E2E" w:rsidP="00CF6727">
            <w:pPr>
              <w:pStyle w:val="TableBody"/>
              <w:rPr>
                <w:i/>
              </w:rPr>
            </w:pPr>
            <w:r w:rsidRPr="009627EF">
              <w:rPr>
                <w:i/>
              </w:rPr>
              <w:t>Total Short Pay Amount</w:t>
            </w:r>
            <w:r>
              <w:t>—The total short-pay amount calculated by ERCOT to be collected through the Default Uplift Invoice process.</w:t>
            </w:r>
          </w:p>
        </w:tc>
      </w:tr>
      <w:tr w:rsidR="00080E2E" w14:paraId="410D5198" w14:textId="77777777" w:rsidTr="00CB5652">
        <w:trPr>
          <w:cantSplit/>
        </w:trPr>
        <w:tc>
          <w:tcPr>
            <w:tcW w:w="837" w:type="pct"/>
          </w:tcPr>
          <w:p w14:paraId="54ECC32E" w14:textId="77777777" w:rsidR="00080E2E" w:rsidRPr="00CE5650" w:rsidRDefault="00080E2E" w:rsidP="00CF6727">
            <w:pPr>
              <w:pStyle w:val="TableBody"/>
              <w:rPr>
                <w:color w:val="000000"/>
                <w:kern w:val="24"/>
              </w:rPr>
            </w:pPr>
            <w:r w:rsidRPr="00421EF2">
              <w:rPr>
                <w:color w:val="000000"/>
                <w:kern w:val="24"/>
              </w:rPr>
              <w:t>MMARS</w:t>
            </w:r>
            <w:r>
              <w:rPr>
                <w:color w:val="000000"/>
                <w:kern w:val="24"/>
              </w:rPr>
              <w:t xml:space="preserve"> </w:t>
            </w:r>
            <w:r w:rsidRPr="006C0ADB">
              <w:rPr>
                <w:i/>
                <w:color w:val="000000"/>
                <w:kern w:val="24"/>
                <w:vertAlign w:val="subscript"/>
              </w:rPr>
              <w:t>cp</w:t>
            </w:r>
          </w:p>
        </w:tc>
        <w:tc>
          <w:tcPr>
            <w:tcW w:w="462" w:type="pct"/>
          </w:tcPr>
          <w:p w14:paraId="1A08916E" w14:textId="77777777" w:rsidR="00080E2E" w:rsidRDefault="00080E2E" w:rsidP="00CF6727">
            <w:pPr>
              <w:pStyle w:val="TableBody"/>
            </w:pPr>
            <w:r w:rsidRPr="00421EF2">
              <w:rPr>
                <w:color w:val="000000"/>
                <w:kern w:val="24"/>
              </w:rPr>
              <w:t>None</w:t>
            </w:r>
          </w:p>
        </w:tc>
        <w:tc>
          <w:tcPr>
            <w:tcW w:w="3701" w:type="pct"/>
          </w:tcPr>
          <w:p w14:paraId="55BFFB02" w14:textId="77777777" w:rsidR="00080E2E" w:rsidRPr="00B34C5D" w:rsidRDefault="00080E2E" w:rsidP="00CF6727">
            <w:pPr>
              <w:pStyle w:val="TableBody"/>
              <w:rPr>
                <w:i/>
              </w:rPr>
            </w:pPr>
            <w:r w:rsidRPr="009627EF">
              <w:rPr>
                <w:i/>
              </w:rPr>
              <w:t>Maximum MWh Activity Ratio Share</w:t>
            </w:r>
            <w:r>
              <w:t>—The Counter-Party’s pro rata share of Maximum MWh Activity in the reference month.</w:t>
            </w:r>
          </w:p>
        </w:tc>
      </w:tr>
      <w:tr w:rsidR="00080E2E" w14:paraId="4CF7EA85" w14:textId="77777777" w:rsidTr="00CB5652">
        <w:trPr>
          <w:cantSplit/>
        </w:trPr>
        <w:tc>
          <w:tcPr>
            <w:tcW w:w="837" w:type="pct"/>
          </w:tcPr>
          <w:p w14:paraId="37001434" w14:textId="77777777" w:rsidR="00080E2E" w:rsidRPr="00CE5650" w:rsidRDefault="00080E2E" w:rsidP="00CF6727">
            <w:pPr>
              <w:pStyle w:val="TableBody"/>
              <w:rPr>
                <w:color w:val="000000"/>
                <w:kern w:val="24"/>
              </w:rPr>
            </w:pPr>
            <w:r w:rsidRPr="00421EF2">
              <w:rPr>
                <w:color w:val="000000"/>
                <w:kern w:val="24"/>
              </w:rPr>
              <w:t>MMA</w:t>
            </w:r>
            <w:r>
              <w:rPr>
                <w:color w:val="000000"/>
                <w:kern w:val="24"/>
              </w:rPr>
              <w:t xml:space="preserve"> </w:t>
            </w:r>
            <w:r w:rsidRPr="006C0ADB">
              <w:rPr>
                <w:i/>
                <w:color w:val="000000"/>
                <w:kern w:val="24"/>
                <w:vertAlign w:val="subscript"/>
              </w:rPr>
              <w:t>cp</w:t>
            </w:r>
          </w:p>
        </w:tc>
        <w:tc>
          <w:tcPr>
            <w:tcW w:w="462" w:type="pct"/>
          </w:tcPr>
          <w:p w14:paraId="1913DC85" w14:textId="77777777" w:rsidR="00080E2E" w:rsidRDefault="00080E2E" w:rsidP="00CF6727">
            <w:pPr>
              <w:pStyle w:val="TableBody"/>
            </w:pPr>
            <w:r>
              <w:rPr>
                <w:color w:val="000000"/>
                <w:kern w:val="24"/>
              </w:rPr>
              <w:t>MWh</w:t>
            </w:r>
          </w:p>
        </w:tc>
        <w:tc>
          <w:tcPr>
            <w:tcW w:w="3701" w:type="pct"/>
          </w:tcPr>
          <w:p w14:paraId="29FF94B0" w14:textId="77777777" w:rsidR="00080E2E" w:rsidRPr="00B34C5D" w:rsidRDefault="00080E2E" w:rsidP="00CF6727">
            <w:pPr>
              <w:pStyle w:val="TableBody"/>
              <w:rPr>
                <w:i/>
              </w:rPr>
            </w:pPr>
            <w:r w:rsidRPr="009627EF">
              <w:rPr>
                <w:i/>
              </w:rPr>
              <w:t>Maximum MWh Activity</w:t>
            </w:r>
            <w:r>
              <w:t xml:space="preserve">—The maximum MWh activity of all Market Participants represented by the </w:t>
            </w:r>
            <w:proofErr w:type="gramStart"/>
            <w:r>
              <w:t>Counter-Party</w:t>
            </w:r>
            <w:proofErr w:type="gramEnd"/>
            <w:r>
              <w:t xml:space="preserve"> in the DAM, RTM and CRR Auction in the reference month.</w:t>
            </w:r>
          </w:p>
        </w:tc>
      </w:tr>
      <w:tr w:rsidR="00080E2E" w14:paraId="5ACD5954" w14:textId="77777777" w:rsidTr="00CB5652">
        <w:trPr>
          <w:cantSplit/>
        </w:trPr>
        <w:tc>
          <w:tcPr>
            <w:tcW w:w="837" w:type="pct"/>
          </w:tcPr>
          <w:p w14:paraId="5DECCE33" w14:textId="77777777" w:rsidR="00080E2E" w:rsidRPr="00CE5650" w:rsidRDefault="00080E2E" w:rsidP="00CF6727">
            <w:pPr>
              <w:pStyle w:val="TableBody"/>
              <w:rPr>
                <w:color w:val="000000"/>
                <w:kern w:val="24"/>
              </w:rPr>
            </w:pPr>
            <w:r w:rsidRPr="00421EF2">
              <w:rPr>
                <w:color w:val="000000"/>
                <w:kern w:val="24"/>
              </w:rPr>
              <w:lastRenderedPageBreak/>
              <w:t>MMATOT</w:t>
            </w:r>
          </w:p>
        </w:tc>
        <w:tc>
          <w:tcPr>
            <w:tcW w:w="462" w:type="pct"/>
          </w:tcPr>
          <w:p w14:paraId="60AF6B38" w14:textId="77777777" w:rsidR="00080E2E" w:rsidRDefault="00080E2E" w:rsidP="00CF6727">
            <w:pPr>
              <w:pStyle w:val="TableBody"/>
            </w:pPr>
            <w:r>
              <w:rPr>
                <w:color w:val="000000"/>
                <w:kern w:val="24"/>
              </w:rPr>
              <w:t>MWh</w:t>
            </w:r>
          </w:p>
        </w:tc>
        <w:tc>
          <w:tcPr>
            <w:tcW w:w="3701" w:type="pct"/>
          </w:tcPr>
          <w:p w14:paraId="44B12460" w14:textId="77777777" w:rsidR="00080E2E" w:rsidRPr="00B34C5D" w:rsidRDefault="00080E2E" w:rsidP="00CF6727">
            <w:pPr>
              <w:pStyle w:val="TableBody"/>
              <w:rPr>
                <w:i/>
              </w:rPr>
            </w:pPr>
            <w:r w:rsidRPr="009627EF">
              <w:rPr>
                <w:i/>
              </w:rPr>
              <w:t>Maximum MWh Activity Total</w:t>
            </w:r>
            <w:r>
              <w:t>—The sum of all Counter-Party’s Maximum MWh Activity in the reference month.</w:t>
            </w:r>
          </w:p>
        </w:tc>
      </w:tr>
      <w:tr w:rsidR="00080E2E" w14:paraId="5DE59427" w14:textId="77777777" w:rsidTr="00CB5652">
        <w:trPr>
          <w:cantSplit/>
        </w:trPr>
        <w:tc>
          <w:tcPr>
            <w:tcW w:w="837" w:type="pct"/>
          </w:tcPr>
          <w:p w14:paraId="12E8DF48" w14:textId="77777777" w:rsidR="00080E2E" w:rsidRDefault="00080E2E" w:rsidP="00CF6727">
            <w:pPr>
              <w:pStyle w:val="TableBody"/>
            </w:pPr>
            <w:r w:rsidRPr="00CE5650">
              <w:rPr>
                <w:color w:val="000000"/>
                <w:kern w:val="24"/>
              </w:rPr>
              <w:t>RTMG</w:t>
            </w:r>
            <w:r>
              <w:rPr>
                <w:color w:val="000000"/>
                <w:kern w:val="24"/>
              </w:rPr>
              <w:t xml:space="preserve"> </w:t>
            </w:r>
            <w:proofErr w:type="spellStart"/>
            <w:r w:rsidRPr="006C0ADB">
              <w:rPr>
                <w:i/>
                <w:color w:val="000000"/>
                <w:kern w:val="24"/>
                <w:vertAlign w:val="subscript"/>
              </w:rPr>
              <w:t>mp</w:t>
            </w:r>
            <w:proofErr w:type="spellEnd"/>
            <w:r w:rsidRPr="006C0ADB">
              <w:rPr>
                <w:i/>
                <w:color w:val="000000"/>
                <w:kern w:val="24"/>
                <w:vertAlign w:val="subscript"/>
              </w:rPr>
              <w:t>, p, r, i</w:t>
            </w:r>
          </w:p>
        </w:tc>
        <w:tc>
          <w:tcPr>
            <w:tcW w:w="462" w:type="pct"/>
          </w:tcPr>
          <w:p w14:paraId="0ACA98FD" w14:textId="77777777" w:rsidR="00080E2E" w:rsidRDefault="00080E2E" w:rsidP="00CF6727">
            <w:pPr>
              <w:pStyle w:val="TableBody"/>
            </w:pPr>
            <w:r>
              <w:t>MWh</w:t>
            </w:r>
          </w:p>
        </w:tc>
        <w:tc>
          <w:tcPr>
            <w:tcW w:w="3701" w:type="pct"/>
          </w:tcPr>
          <w:p w14:paraId="195BCE7F" w14:textId="77777777" w:rsidR="00080E2E" w:rsidRDefault="00080E2E" w:rsidP="00CF6727">
            <w:pPr>
              <w:pStyle w:val="TableBody"/>
            </w:pPr>
            <w:r w:rsidRPr="00B34C5D">
              <w:rPr>
                <w:i/>
              </w:rPr>
              <w:t>Real-Time Metered Generation</w:t>
            </w:r>
            <w:r>
              <w:rPr>
                <w:i/>
              </w:rPr>
              <w:t xml:space="preserve"> per Market Participant per Settlement Point per Resource</w:t>
            </w:r>
            <w:r>
              <w:t xml:space="preserve">—The Real-Time energy produced by the Generation Resource </w:t>
            </w:r>
            <w:r w:rsidRPr="00446C24">
              <w:rPr>
                <w:i/>
              </w:rPr>
              <w:t>r</w:t>
            </w:r>
            <w:r>
              <w:t xml:space="preserve"> represented by Market Participant </w:t>
            </w:r>
            <w:proofErr w:type="spellStart"/>
            <w:r w:rsidRPr="00446C24">
              <w:rPr>
                <w:i/>
              </w:rPr>
              <w:t>mp</w:t>
            </w:r>
            <w:proofErr w:type="spellEnd"/>
            <w:r>
              <w:t xml:space="preserve">, at Resource Node </w:t>
            </w:r>
            <w:r w:rsidRPr="00446C24">
              <w:rPr>
                <w:i/>
              </w:rPr>
              <w:t>p</w:t>
            </w:r>
            <w:r>
              <w:t xml:space="preserve">, for the 15-minute Settlement Interval </w:t>
            </w:r>
            <w:r>
              <w:rPr>
                <w:i/>
              </w:rPr>
              <w:t>i</w:t>
            </w:r>
            <w:r>
              <w:t>, where the Market Participant is a QSE.</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080E2E" w:rsidRPr="00E566EB" w14:paraId="68D9EBF4" w14:textId="77777777" w:rsidTr="00CF6727">
              <w:tc>
                <w:tcPr>
                  <w:tcW w:w="6721" w:type="dxa"/>
                  <w:shd w:val="pct12" w:color="auto" w:fill="auto"/>
                </w:tcPr>
                <w:p w14:paraId="720D9488" w14:textId="77777777" w:rsidR="00080E2E" w:rsidRPr="00E566EB" w:rsidRDefault="00080E2E" w:rsidP="00CF6727">
                  <w:pPr>
                    <w:spacing w:before="120" w:after="240"/>
                    <w:rPr>
                      <w:b/>
                      <w:i/>
                      <w:iCs/>
                    </w:rPr>
                  </w:pPr>
                  <w:bookmarkStart w:id="2150" w:name="_Hlk192239429"/>
                  <w:r>
                    <w:rPr>
                      <w:b/>
                      <w:i/>
                      <w:iCs/>
                    </w:rPr>
                    <w:t>[NPRR1246</w:t>
                  </w:r>
                  <w:r w:rsidRPr="00E566EB">
                    <w:rPr>
                      <w:b/>
                      <w:i/>
                      <w:iCs/>
                    </w:rPr>
                    <w:t xml:space="preserve">: </w:t>
                  </w:r>
                  <w:r>
                    <w:rPr>
                      <w:b/>
                      <w:i/>
                      <w:iCs/>
                    </w:rPr>
                    <w:t xml:space="preserve"> Replace the definition above with the following upon </w:t>
                  </w:r>
                  <w:r w:rsidRPr="00E566EB">
                    <w:rPr>
                      <w:b/>
                      <w:i/>
                      <w:iCs/>
                    </w:rPr>
                    <w:t>system implementation</w:t>
                  </w:r>
                  <w:r>
                    <w:rPr>
                      <w:b/>
                      <w:i/>
                      <w:iCs/>
                    </w:rPr>
                    <w:t xml:space="preserve"> of the Real-Time Co-Optimization (RTC) project</w:t>
                  </w:r>
                  <w:r w:rsidRPr="00E566EB">
                    <w:rPr>
                      <w:b/>
                      <w:i/>
                      <w:iCs/>
                    </w:rPr>
                    <w:t>:]</w:t>
                  </w:r>
                </w:p>
                <w:p w14:paraId="0E0820AB" w14:textId="77777777" w:rsidR="00080E2E" w:rsidRPr="00BC66E2" w:rsidRDefault="00080E2E" w:rsidP="00CF6727">
                  <w:pPr>
                    <w:spacing w:after="60"/>
                  </w:pPr>
                  <w:r w:rsidRPr="00E1424A">
                    <w:rPr>
                      <w:i/>
                      <w:iCs/>
                      <w:sz w:val="20"/>
                    </w:rPr>
                    <w:t>Real-Time Metered Generation per Market Participant per Settlement Point per Resource</w:t>
                  </w:r>
                  <w:r w:rsidRPr="00E1424A">
                    <w:rPr>
                      <w:iCs/>
                      <w:sz w:val="20"/>
                    </w:rPr>
                    <w:t>—The Real-Time energy produced by the Resource</w:t>
                  </w:r>
                  <w:r>
                    <w:rPr>
                      <w:iCs/>
                      <w:sz w:val="20"/>
                    </w:rPr>
                    <w:t xml:space="preserve"> </w:t>
                  </w:r>
                  <w:r w:rsidRPr="00E1424A">
                    <w:rPr>
                      <w:i/>
                      <w:iCs/>
                      <w:sz w:val="20"/>
                    </w:rPr>
                    <w:t>r</w:t>
                  </w:r>
                  <w:r w:rsidRPr="00E1424A">
                    <w:rPr>
                      <w:iCs/>
                      <w:sz w:val="20"/>
                    </w:rPr>
                    <w:t xml:space="preserve"> represented by Market Participant </w:t>
                  </w:r>
                  <w:proofErr w:type="spellStart"/>
                  <w:r w:rsidRPr="00E1424A">
                    <w:rPr>
                      <w:i/>
                      <w:iCs/>
                      <w:sz w:val="20"/>
                    </w:rPr>
                    <w:t>mp</w:t>
                  </w:r>
                  <w:proofErr w:type="spellEnd"/>
                  <w:r w:rsidRPr="00E1424A">
                    <w:rPr>
                      <w:iCs/>
                      <w:sz w:val="20"/>
                    </w:rPr>
                    <w:t xml:space="preserve">, at Resource Node </w:t>
                  </w:r>
                  <w:r w:rsidRPr="00E1424A">
                    <w:rPr>
                      <w:i/>
                      <w:iCs/>
                      <w:sz w:val="20"/>
                    </w:rPr>
                    <w:t>p</w:t>
                  </w:r>
                  <w:r w:rsidRPr="00E1424A">
                    <w:rPr>
                      <w:iCs/>
                      <w:sz w:val="20"/>
                    </w:rPr>
                    <w:t xml:space="preserve">, for the 15-minute Settlement Interval </w:t>
                  </w:r>
                  <w:r w:rsidRPr="00E1424A">
                    <w:rPr>
                      <w:i/>
                      <w:iCs/>
                      <w:sz w:val="20"/>
                    </w:rPr>
                    <w:t>i</w:t>
                  </w:r>
                  <w:r w:rsidRPr="00E1424A">
                    <w:rPr>
                      <w:iCs/>
                      <w:sz w:val="20"/>
                    </w:rPr>
                    <w:t>, where the Market Participant is a QSE.</w:t>
                  </w:r>
                </w:p>
              </w:tc>
            </w:tr>
            <w:bookmarkEnd w:id="2150"/>
          </w:tbl>
          <w:p w14:paraId="0B3DD373" w14:textId="77777777" w:rsidR="00080E2E" w:rsidRDefault="00080E2E" w:rsidP="00CF6727">
            <w:pPr>
              <w:pStyle w:val="TableBody"/>
            </w:pPr>
          </w:p>
        </w:tc>
      </w:tr>
      <w:tr w:rsidR="00080E2E" w14:paraId="0031CCC0" w14:textId="77777777" w:rsidTr="00CB5652">
        <w:trPr>
          <w:cantSplit/>
        </w:trPr>
        <w:tc>
          <w:tcPr>
            <w:tcW w:w="837" w:type="pct"/>
          </w:tcPr>
          <w:p w14:paraId="4B7190E8" w14:textId="77777777" w:rsidR="00080E2E" w:rsidRDefault="00080E2E" w:rsidP="00CF6727">
            <w:pPr>
              <w:pStyle w:val="TableBody"/>
            </w:pPr>
            <w:r>
              <w:rPr>
                <w:rFonts w:eastAsia="Calibri"/>
              </w:rPr>
              <w:t xml:space="preserve">URTMG </w:t>
            </w:r>
            <w:proofErr w:type="spellStart"/>
            <w:r w:rsidRPr="006C0ADB">
              <w:rPr>
                <w:rFonts w:eastAsia="Calibri"/>
                <w:i/>
                <w:vertAlign w:val="subscript"/>
              </w:rPr>
              <w:t>mp</w:t>
            </w:r>
            <w:proofErr w:type="spellEnd"/>
          </w:p>
        </w:tc>
        <w:tc>
          <w:tcPr>
            <w:tcW w:w="462" w:type="pct"/>
          </w:tcPr>
          <w:p w14:paraId="5ED0EDF8" w14:textId="77777777" w:rsidR="00080E2E" w:rsidRDefault="00080E2E" w:rsidP="00CF6727">
            <w:pPr>
              <w:pStyle w:val="TableBody"/>
            </w:pPr>
            <w:r>
              <w:t>MWh</w:t>
            </w:r>
          </w:p>
        </w:tc>
        <w:tc>
          <w:tcPr>
            <w:tcW w:w="3701" w:type="pct"/>
          </w:tcPr>
          <w:p w14:paraId="10462D32" w14:textId="77777777" w:rsidR="00080E2E" w:rsidRDefault="00080E2E" w:rsidP="00CF6727">
            <w:pPr>
              <w:pStyle w:val="TableBody"/>
              <w:rPr>
                <w:i/>
              </w:rPr>
            </w:pPr>
            <w:r w:rsidRPr="00FD7EBB">
              <w:rPr>
                <w:i/>
              </w:rPr>
              <w:t>Uplift Real-Time Metered Generation per Market Participant</w:t>
            </w:r>
            <w:r>
              <w:t xml:space="preserve">—The monthly sum of Real-Time energy produced by Generation Resources represented by Market Participant </w:t>
            </w:r>
            <w:proofErr w:type="spellStart"/>
            <w:r w:rsidRPr="00446C24">
              <w:rPr>
                <w:i/>
              </w:rPr>
              <w:t>mp</w:t>
            </w:r>
            <w:proofErr w:type="spellEnd"/>
            <w:r>
              <w:t xml:space="preserve">, excluding generation for RMR Resources and generation in RUC-Committed Intervals, where the Market Participant is a QSE assigned to the registered </w:t>
            </w:r>
            <w:proofErr w:type="gramStart"/>
            <w:r>
              <w:t>Counter-Party</w:t>
            </w:r>
            <w:proofErr w:type="gramEnd"/>
            <w:r>
              <w:t xml:space="preserve">. </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080E2E" w:rsidRPr="00E566EB" w14:paraId="46D3806B" w14:textId="77777777" w:rsidTr="00CF6727">
              <w:tc>
                <w:tcPr>
                  <w:tcW w:w="6721" w:type="dxa"/>
                  <w:shd w:val="pct12" w:color="auto" w:fill="auto"/>
                </w:tcPr>
                <w:p w14:paraId="6F40926E" w14:textId="77777777" w:rsidR="00080E2E" w:rsidRPr="00E566EB" w:rsidRDefault="00080E2E" w:rsidP="00CF6727">
                  <w:pPr>
                    <w:spacing w:before="120" w:after="240"/>
                    <w:rPr>
                      <w:b/>
                      <w:i/>
                      <w:iCs/>
                    </w:rPr>
                  </w:pPr>
                  <w:r>
                    <w:rPr>
                      <w:b/>
                      <w:i/>
                      <w:iCs/>
                    </w:rPr>
                    <w:t>[NPRR1246</w:t>
                  </w:r>
                  <w:r w:rsidRPr="00E566EB">
                    <w:rPr>
                      <w:b/>
                      <w:i/>
                      <w:iCs/>
                    </w:rPr>
                    <w:t xml:space="preserve">: </w:t>
                  </w:r>
                  <w:r>
                    <w:rPr>
                      <w:b/>
                      <w:i/>
                      <w:iCs/>
                    </w:rPr>
                    <w:t xml:space="preserve"> Replace the definition above with the following upon </w:t>
                  </w:r>
                  <w:r w:rsidRPr="00E566EB">
                    <w:rPr>
                      <w:b/>
                      <w:i/>
                      <w:iCs/>
                    </w:rPr>
                    <w:t>system implementation</w:t>
                  </w:r>
                  <w:r>
                    <w:rPr>
                      <w:b/>
                      <w:i/>
                      <w:iCs/>
                    </w:rPr>
                    <w:t xml:space="preserve"> of the Real-Time Co-Optimization (RTC) project</w:t>
                  </w:r>
                  <w:r w:rsidRPr="00E566EB">
                    <w:rPr>
                      <w:b/>
                      <w:i/>
                      <w:iCs/>
                    </w:rPr>
                    <w:t>:]</w:t>
                  </w:r>
                </w:p>
                <w:p w14:paraId="1B3E79CD" w14:textId="77777777" w:rsidR="00080E2E" w:rsidRPr="00BC66E2" w:rsidRDefault="00080E2E" w:rsidP="00CF6727">
                  <w:pPr>
                    <w:spacing w:after="60"/>
                  </w:pPr>
                  <w:r w:rsidRPr="00E1424A">
                    <w:rPr>
                      <w:i/>
                      <w:iCs/>
                      <w:sz w:val="20"/>
                    </w:rPr>
                    <w:t>Uplift Real-Time Metered Generation per Market Participant</w:t>
                  </w:r>
                  <w:r w:rsidRPr="00E1424A">
                    <w:rPr>
                      <w:iCs/>
                      <w:sz w:val="20"/>
                    </w:rPr>
                    <w:t>—The monthly sum of Real-Time energy produced by Resources</w:t>
                  </w:r>
                  <w:r>
                    <w:rPr>
                      <w:iCs/>
                      <w:sz w:val="20"/>
                    </w:rPr>
                    <w:t xml:space="preserve"> </w:t>
                  </w:r>
                  <w:r w:rsidRPr="00E1424A">
                    <w:rPr>
                      <w:iCs/>
                      <w:sz w:val="20"/>
                    </w:rPr>
                    <w:t xml:space="preserve">represented by Market Participant </w:t>
                  </w:r>
                  <w:proofErr w:type="spellStart"/>
                  <w:r w:rsidRPr="00E1424A">
                    <w:rPr>
                      <w:i/>
                      <w:iCs/>
                      <w:sz w:val="20"/>
                    </w:rPr>
                    <w:t>mp</w:t>
                  </w:r>
                  <w:proofErr w:type="spellEnd"/>
                  <w:r w:rsidRPr="00E1424A">
                    <w:rPr>
                      <w:iCs/>
                      <w:sz w:val="20"/>
                    </w:rPr>
                    <w:t xml:space="preserve">, excluding generation for RMR Resources and generation in RUC-Committed Intervals, where the Market Participant is a QSE assigned to the registered </w:t>
                  </w:r>
                  <w:proofErr w:type="gramStart"/>
                  <w:r w:rsidRPr="00E1424A">
                    <w:rPr>
                      <w:iCs/>
                      <w:sz w:val="20"/>
                    </w:rPr>
                    <w:t>Counter-Party</w:t>
                  </w:r>
                  <w:proofErr w:type="gramEnd"/>
                  <w:r w:rsidRPr="00E1424A">
                    <w:rPr>
                      <w:iCs/>
                      <w:sz w:val="20"/>
                    </w:rPr>
                    <w:t>.</w:t>
                  </w:r>
                </w:p>
              </w:tc>
            </w:tr>
          </w:tbl>
          <w:p w14:paraId="3AF265A2" w14:textId="77777777" w:rsidR="00080E2E" w:rsidRDefault="00080E2E" w:rsidP="00CF6727">
            <w:pPr>
              <w:pStyle w:val="TableBody"/>
              <w:rPr>
                <w:i/>
              </w:rPr>
            </w:pPr>
          </w:p>
        </w:tc>
      </w:tr>
      <w:tr w:rsidR="00080E2E" w14:paraId="47AE6012" w14:textId="77777777" w:rsidTr="00CB5652">
        <w:trPr>
          <w:cantSplit/>
        </w:trPr>
        <w:tc>
          <w:tcPr>
            <w:tcW w:w="837" w:type="pct"/>
          </w:tcPr>
          <w:p w14:paraId="11888D83" w14:textId="77777777" w:rsidR="00080E2E" w:rsidRPr="00CE5650" w:rsidRDefault="00080E2E" w:rsidP="00CF6727">
            <w:pPr>
              <w:pStyle w:val="TableBody"/>
              <w:rPr>
                <w:color w:val="000000"/>
                <w:kern w:val="24"/>
              </w:rPr>
            </w:pPr>
            <w:r>
              <w:rPr>
                <w:color w:val="000000"/>
                <w:kern w:val="24"/>
              </w:rPr>
              <w:t xml:space="preserve">RTDCIMP </w:t>
            </w:r>
            <w:proofErr w:type="spellStart"/>
            <w:r w:rsidRPr="006C0ADB">
              <w:rPr>
                <w:i/>
                <w:color w:val="000000"/>
                <w:kern w:val="24"/>
                <w:vertAlign w:val="subscript"/>
              </w:rPr>
              <w:t>mp</w:t>
            </w:r>
            <w:proofErr w:type="spellEnd"/>
            <w:r w:rsidRPr="006C0ADB">
              <w:rPr>
                <w:i/>
                <w:color w:val="000000"/>
                <w:kern w:val="24"/>
                <w:vertAlign w:val="subscript"/>
              </w:rPr>
              <w:t>, p, i</w:t>
            </w:r>
          </w:p>
        </w:tc>
        <w:tc>
          <w:tcPr>
            <w:tcW w:w="462" w:type="pct"/>
          </w:tcPr>
          <w:p w14:paraId="3EA99111" w14:textId="77777777" w:rsidR="00080E2E" w:rsidRDefault="00080E2E" w:rsidP="00CF6727">
            <w:pPr>
              <w:pStyle w:val="TableBody"/>
            </w:pPr>
            <w:r>
              <w:t>MW</w:t>
            </w:r>
          </w:p>
        </w:tc>
        <w:tc>
          <w:tcPr>
            <w:tcW w:w="3701" w:type="pct"/>
          </w:tcPr>
          <w:p w14:paraId="0A2EFD0C" w14:textId="77777777" w:rsidR="00080E2E" w:rsidRDefault="00080E2E" w:rsidP="00CF6727">
            <w:pPr>
              <w:pStyle w:val="TableBody"/>
              <w:rPr>
                <w:i/>
              </w:rPr>
            </w:pPr>
            <w:r>
              <w:rPr>
                <w:i/>
              </w:rPr>
              <w:t>Real-Time DC Import per QSE per Settlement Point</w:t>
            </w:r>
            <w:r>
              <w:t xml:space="preserve">—The aggregated Direct Current Tie (DC Tie) Schedule submitted by Market Participant </w:t>
            </w:r>
            <w:proofErr w:type="spellStart"/>
            <w:r w:rsidRPr="00446C24">
              <w:rPr>
                <w:i/>
              </w:rPr>
              <w:t>mp</w:t>
            </w:r>
            <w:proofErr w:type="spellEnd"/>
            <w:r>
              <w:rPr>
                <w:i/>
              </w:rPr>
              <w:t>,</w:t>
            </w:r>
            <w:r>
              <w:t xml:space="preserve"> as an importer into the ERCOT System through DC Tie </w:t>
            </w:r>
            <w:r>
              <w:rPr>
                <w:i/>
              </w:rPr>
              <w:t>p</w:t>
            </w:r>
            <w:r>
              <w:t xml:space="preserve">, for the 15-minute Settlement Interval </w:t>
            </w:r>
            <w:r>
              <w:rPr>
                <w:i/>
              </w:rPr>
              <w:t>i</w:t>
            </w:r>
            <w:r>
              <w:t>, where the Market Participant is a QSE.</w:t>
            </w:r>
          </w:p>
        </w:tc>
      </w:tr>
      <w:tr w:rsidR="00080E2E" w14:paraId="6023913C" w14:textId="77777777" w:rsidTr="00CB5652">
        <w:trPr>
          <w:cantSplit/>
        </w:trPr>
        <w:tc>
          <w:tcPr>
            <w:tcW w:w="837" w:type="pct"/>
          </w:tcPr>
          <w:p w14:paraId="07A85A8D" w14:textId="77777777" w:rsidR="00080E2E" w:rsidRPr="00CE5650" w:rsidRDefault="00080E2E" w:rsidP="00CF6727">
            <w:pPr>
              <w:pStyle w:val="TableBody"/>
              <w:rPr>
                <w:color w:val="000000"/>
                <w:kern w:val="24"/>
              </w:rPr>
            </w:pPr>
            <w:r>
              <w:rPr>
                <w:rFonts w:eastAsia="Calibri"/>
              </w:rPr>
              <w:t xml:space="preserve">URTDCIMP </w:t>
            </w:r>
            <w:proofErr w:type="spellStart"/>
            <w:r w:rsidRPr="006C0ADB">
              <w:rPr>
                <w:rFonts w:eastAsia="Calibri"/>
                <w:i/>
                <w:vertAlign w:val="subscript"/>
              </w:rPr>
              <w:t>mp</w:t>
            </w:r>
            <w:proofErr w:type="spellEnd"/>
          </w:p>
        </w:tc>
        <w:tc>
          <w:tcPr>
            <w:tcW w:w="462" w:type="pct"/>
          </w:tcPr>
          <w:p w14:paraId="60A675B0" w14:textId="77777777" w:rsidR="00080E2E" w:rsidRDefault="00080E2E" w:rsidP="00CF6727">
            <w:pPr>
              <w:pStyle w:val="TableBody"/>
            </w:pPr>
            <w:r>
              <w:t>MW</w:t>
            </w:r>
          </w:p>
        </w:tc>
        <w:tc>
          <w:tcPr>
            <w:tcW w:w="3701" w:type="pct"/>
          </w:tcPr>
          <w:p w14:paraId="6CFDD00E" w14:textId="77777777" w:rsidR="00080E2E" w:rsidRDefault="00080E2E" w:rsidP="00CF6727">
            <w:pPr>
              <w:pStyle w:val="TableBody"/>
              <w:rPr>
                <w:i/>
              </w:rPr>
            </w:pPr>
            <w:r>
              <w:rPr>
                <w:i/>
              </w:rPr>
              <w:t>Uplift Real-Time DC Import per Market Participant</w:t>
            </w:r>
            <w:r>
              <w:t xml:space="preserve">—The monthly sum of the aggregated DC Tie Schedule submitted by Market Participant </w:t>
            </w:r>
            <w:proofErr w:type="spellStart"/>
            <w:r w:rsidRPr="00446C24">
              <w:rPr>
                <w:i/>
              </w:rPr>
              <w:t>mp</w:t>
            </w:r>
            <w:proofErr w:type="spellEnd"/>
            <w:r w:rsidRPr="009A5A53">
              <w:t xml:space="preserve">, </w:t>
            </w:r>
            <w:r>
              <w:t xml:space="preserve">as an importer into the ERCOT System where the Market Participant is a QSE assigned to a registered </w:t>
            </w:r>
            <w:proofErr w:type="gramStart"/>
            <w:r>
              <w:t>Counter-Party</w:t>
            </w:r>
            <w:proofErr w:type="gramEnd"/>
            <w:r>
              <w:t>.</w:t>
            </w:r>
          </w:p>
        </w:tc>
      </w:tr>
      <w:tr w:rsidR="00080E2E" w14:paraId="6BB8DD11" w14:textId="77777777" w:rsidTr="00CB5652">
        <w:trPr>
          <w:cantSplit/>
        </w:trPr>
        <w:tc>
          <w:tcPr>
            <w:tcW w:w="837" w:type="pct"/>
          </w:tcPr>
          <w:p w14:paraId="4F879738" w14:textId="77777777" w:rsidR="00080E2E" w:rsidRDefault="00080E2E" w:rsidP="00CF6727">
            <w:pPr>
              <w:pStyle w:val="TableBody"/>
            </w:pPr>
            <w:r w:rsidRPr="00CE5650">
              <w:rPr>
                <w:color w:val="000000"/>
                <w:kern w:val="24"/>
              </w:rPr>
              <w:t>RT</w:t>
            </w:r>
            <w:r>
              <w:rPr>
                <w:color w:val="000000"/>
                <w:kern w:val="24"/>
              </w:rPr>
              <w:t xml:space="preserve">AML </w:t>
            </w:r>
            <w:proofErr w:type="spellStart"/>
            <w:r w:rsidRPr="006C0ADB">
              <w:rPr>
                <w:i/>
                <w:color w:val="000000"/>
                <w:kern w:val="24"/>
                <w:vertAlign w:val="subscript"/>
              </w:rPr>
              <w:t>mp</w:t>
            </w:r>
            <w:proofErr w:type="spellEnd"/>
            <w:r w:rsidRPr="006C0ADB">
              <w:rPr>
                <w:i/>
                <w:color w:val="000000"/>
                <w:kern w:val="24"/>
                <w:vertAlign w:val="subscript"/>
              </w:rPr>
              <w:t>, p, i</w:t>
            </w:r>
          </w:p>
        </w:tc>
        <w:tc>
          <w:tcPr>
            <w:tcW w:w="462" w:type="pct"/>
          </w:tcPr>
          <w:p w14:paraId="1FC112D1" w14:textId="77777777" w:rsidR="00080E2E" w:rsidRDefault="00080E2E" w:rsidP="00CF6727">
            <w:pPr>
              <w:pStyle w:val="TableBody"/>
            </w:pPr>
            <w:r>
              <w:t>MWh</w:t>
            </w:r>
          </w:p>
        </w:tc>
        <w:tc>
          <w:tcPr>
            <w:tcW w:w="3701" w:type="pct"/>
          </w:tcPr>
          <w:p w14:paraId="4CFB9CBD" w14:textId="77777777" w:rsidR="00080E2E" w:rsidRDefault="00080E2E" w:rsidP="00CF6727">
            <w:pPr>
              <w:pStyle w:val="TableBody"/>
            </w:pPr>
            <w:r>
              <w:rPr>
                <w:i/>
              </w:rPr>
              <w:t>Real-Time Adjusted Metered Load per Market Participant per Settlement Point</w:t>
            </w:r>
            <w:r>
              <w:t xml:space="preserve">—The sum of the Adjusted Metered Load (AML) at the Electrical Buses that are included in Settlement Point </w:t>
            </w:r>
            <w:r w:rsidRPr="00BA1C67">
              <w:rPr>
                <w:i/>
              </w:rPr>
              <w:t>p</w:t>
            </w:r>
            <w:r>
              <w:t xml:space="preserve"> represented by Market Participant </w:t>
            </w:r>
            <w:proofErr w:type="spellStart"/>
            <w:r w:rsidRPr="00BA1C67">
              <w:rPr>
                <w:i/>
              </w:rPr>
              <w:t>mp</w:t>
            </w:r>
            <w:proofErr w:type="spellEnd"/>
            <w:r>
              <w:t xml:space="preserve"> for the 15-minute Settlement Interval </w:t>
            </w:r>
            <w:r>
              <w:rPr>
                <w:i/>
              </w:rPr>
              <w:t>i</w:t>
            </w:r>
            <w:r>
              <w:t>, where the Market Participant is a QSE.</w:t>
            </w:r>
          </w:p>
        </w:tc>
      </w:tr>
      <w:tr w:rsidR="00080E2E" w14:paraId="43F24A99" w14:textId="77777777" w:rsidTr="00CB5652">
        <w:trPr>
          <w:cantSplit/>
        </w:trPr>
        <w:tc>
          <w:tcPr>
            <w:tcW w:w="837" w:type="pct"/>
          </w:tcPr>
          <w:p w14:paraId="2E05D049" w14:textId="77777777" w:rsidR="00080E2E" w:rsidRDefault="00080E2E" w:rsidP="00CF6727">
            <w:pPr>
              <w:pStyle w:val="TableBody"/>
            </w:pPr>
            <w:r>
              <w:rPr>
                <w:rFonts w:eastAsia="Calibri"/>
              </w:rPr>
              <w:t xml:space="preserve">URTAML </w:t>
            </w:r>
            <w:proofErr w:type="spellStart"/>
            <w:r w:rsidRPr="006C0ADB">
              <w:rPr>
                <w:rFonts w:eastAsia="Calibri"/>
                <w:i/>
                <w:vertAlign w:val="subscript"/>
              </w:rPr>
              <w:t>mp</w:t>
            </w:r>
            <w:proofErr w:type="spellEnd"/>
          </w:p>
        </w:tc>
        <w:tc>
          <w:tcPr>
            <w:tcW w:w="462" w:type="pct"/>
          </w:tcPr>
          <w:p w14:paraId="301444C8" w14:textId="77777777" w:rsidR="00080E2E" w:rsidRDefault="00080E2E" w:rsidP="00CF6727">
            <w:pPr>
              <w:pStyle w:val="TableBody"/>
            </w:pPr>
            <w:r>
              <w:t>MWh</w:t>
            </w:r>
          </w:p>
        </w:tc>
        <w:tc>
          <w:tcPr>
            <w:tcW w:w="3701" w:type="pct"/>
          </w:tcPr>
          <w:p w14:paraId="149F7258" w14:textId="77777777" w:rsidR="00080E2E" w:rsidRDefault="00080E2E" w:rsidP="00CF6727">
            <w:pPr>
              <w:pStyle w:val="TableBody"/>
              <w:rPr>
                <w:i/>
              </w:rPr>
            </w:pPr>
            <w:r>
              <w:rPr>
                <w:i/>
              </w:rPr>
              <w:t>Uplift Real-Time Adjusted Metered Load per Market Participant</w:t>
            </w:r>
            <w:r>
              <w:t xml:space="preserve">—The monthly sum of the AML represented by Market Participant </w:t>
            </w:r>
            <w:proofErr w:type="spellStart"/>
            <w:r w:rsidRPr="00BA1C67">
              <w:rPr>
                <w:i/>
              </w:rPr>
              <w:t>mp</w:t>
            </w:r>
            <w:proofErr w:type="spellEnd"/>
            <w:r>
              <w:t xml:space="preserve">, where the Market Participant is a QSE assigned to the registered </w:t>
            </w:r>
            <w:proofErr w:type="gramStart"/>
            <w:r>
              <w:t>Counter-Party</w:t>
            </w:r>
            <w:proofErr w:type="gramEnd"/>
            <w:r>
              <w:t>.</w:t>
            </w:r>
          </w:p>
        </w:tc>
      </w:tr>
      <w:tr w:rsidR="00080E2E" w14:paraId="31AE6EBF" w14:textId="77777777" w:rsidTr="00CB5652">
        <w:trPr>
          <w:cantSplit/>
        </w:trPr>
        <w:tc>
          <w:tcPr>
            <w:tcW w:w="837" w:type="pct"/>
          </w:tcPr>
          <w:p w14:paraId="4124A500" w14:textId="77777777" w:rsidR="00080E2E" w:rsidRDefault="00080E2E" w:rsidP="00CF6727">
            <w:pPr>
              <w:pStyle w:val="TableBody"/>
            </w:pPr>
            <w:r>
              <w:rPr>
                <w:rFonts w:eastAsia="Calibri"/>
              </w:rPr>
              <w:t xml:space="preserve">RTQQES </w:t>
            </w:r>
            <w:proofErr w:type="spellStart"/>
            <w:r w:rsidRPr="006C0ADB">
              <w:rPr>
                <w:i/>
                <w:color w:val="000000"/>
                <w:kern w:val="24"/>
                <w:vertAlign w:val="subscript"/>
              </w:rPr>
              <w:t>mp</w:t>
            </w:r>
            <w:proofErr w:type="spellEnd"/>
            <w:r w:rsidRPr="006C0ADB">
              <w:rPr>
                <w:i/>
                <w:color w:val="000000"/>
                <w:kern w:val="24"/>
                <w:vertAlign w:val="subscript"/>
              </w:rPr>
              <w:t>, p, i</w:t>
            </w:r>
          </w:p>
        </w:tc>
        <w:tc>
          <w:tcPr>
            <w:tcW w:w="462" w:type="pct"/>
          </w:tcPr>
          <w:p w14:paraId="35DACD8A" w14:textId="77777777" w:rsidR="00080E2E" w:rsidRDefault="00080E2E" w:rsidP="00CF6727">
            <w:pPr>
              <w:pStyle w:val="TableBody"/>
            </w:pPr>
            <w:r>
              <w:t>MW</w:t>
            </w:r>
          </w:p>
        </w:tc>
        <w:tc>
          <w:tcPr>
            <w:tcW w:w="3701" w:type="pct"/>
          </w:tcPr>
          <w:p w14:paraId="260BE720" w14:textId="77777777" w:rsidR="00080E2E" w:rsidRDefault="00080E2E" w:rsidP="00CF6727">
            <w:pPr>
              <w:pStyle w:val="TableBody"/>
              <w:rPr>
                <w:i/>
              </w:rPr>
            </w:pPr>
            <w:r>
              <w:rPr>
                <w:i/>
              </w:rPr>
              <w:t xml:space="preserve">QSE-to-QSE Energy </w:t>
            </w:r>
            <w:smartTag w:uri="urn:schemas-microsoft-com:office:smarttags" w:element="date">
              <w:smartTag w:uri="urn:schemas-microsoft-com:office:smarttags" w:element="PersonName">
                <w:r>
                  <w:rPr>
                    <w:i/>
                  </w:rPr>
                  <w:t>Sale</w:t>
                </w:r>
              </w:smartTag>
            </w:smartTag>
            <w:r>
              <w:rPr>
                <w:i/>
              </w:rPr>
              <w:t xml:space="preserve"> per Market Participant per Settlement Point</w:t>
            </w:r>
            <w:r>
              <w:t xml:space="preserve">—The amount of MW sold by Market Participant </w:t>
            </w:r>
            <w:proofErr w:type="spellStart"/>
            <w:r w:rsidRPr="000300B0">
              <w:rPr>
                <w:i/>
              </w:rPr>
              <w:t>mp</w:t>
            </w:r>
            <w:proofErr w:type="spellEnd"/>
            <w:r>
              <w:t xml:space="preserve"> through Energy Trades at Settlement Point </w:t>
            </w:r>
            <w:r>
              <w:rPr>
                <w:i/>
              </w:rPr>
              <w:t>p</w:t>
            </w:r>
            <w:r>
              <w:t xml:space="preserve"> for the 15-minute Settlement Interval </w:t>
            </w:r>
            <w:r w:rsidRPr="000039C4">
              <w:rPr>
                <w:i/>
              </w:rPr>
              <w:t>i</w:t>
            </w:r>
            <w:r>
              <w:t>, where the Market Participant is a QSE.</w:t>
            </w:r>
          </w:p>
        </w:tc>
      </w:tr>
      <w:tr w:rsidR="00080E2E" w14:paraId="379D8CF4" w14:textId="77777777" w:rsidTr="00CB5652">
        <w:trPr>
          <w:cantSplit/>
        </w:trPr>
        <w:tc>
          <w:tcPr>
            <w:tcW w:w="837" w:type="pct"/>
          </w:tcPr>
          <w:p w14:paraId="0BDB711A" w14:textId="77777777" w:rsidR="00080E2E" w:rsidRDefault="00080E2E" w:rsidP="00CF6727">
            <w:pPr>
              <w:pStyle w:val="TableBody"/>
            </w:pPr>
            <w:r>
              <w:rPr>
                <w:rFonts w:eastAsia="Calibri"/>
              </w:rPr>
              <w:lastRenderedPageBreak/>
              <w:t xml:space="preserve">URTQQES </w:t>
            </w:r>
            <w:proofErr w:type="spellStart"/>
            <w:r w:rsidRPr="006C0ADB">
              <w:rPr>
                <w:rFonts w:eastAsia="Calibri"/>
                <w:i/>
                <w:vertAlign w:val="subscript"/>
              </w:rPr>
              <w:t>mp</w:t>
            </w:r>
            <w:proofErr w:type="spellEnd"/>
          </w:p>
        </w:tc>
        <w:tc>
          <w:tcPr>
            <w:tcW w:w="462" w:type="pct"/>
          </w:tcPr>
          <w:p w14:paraId="7C8EB281" w14:textId="77777777" w:rsidR="00080E2E" w:rsidRDefault="00080E2E" w:rsidP="00CF6727">
            <w:pPr>
              <w:pStyle w:val="TableBody"/>
            </w:pPr>
            <w:r>
              <w:t>MWh</w:t>
            </w:r>
          </w:p>
        </w:tc>
        <w:tc>
          <w:tcPr>
            <w:tcW w:w="3701" w:type="pct"/>
          </w:tcPr>
          <w:p w14:paraId="09630AAF" w14:textId="77777777" w:rsidR="00080E2E" w:rsidRDefault="00080E2E" w:rsidP="00CF6727">
            <w:pPr>
              <w:pStyle w:val="TableBody"/>
              <w:rPr>
                <w:i/>
              </w:rPr>
            </w:pPr>
            <w:r>
              <w:rPr>
                <w:i/>
              </w:rPr>
              <w:t xml:space="preserve">Uplift QSE-to-QSE Energy </w:t>
            </w:r>
            <w:smartTag w:uri="urn:schemas-microsoft-com:office:smarttags" w:element="date">
              <w:smartTag w:uri="urn:schemas-microsoft-com:office:smarttags" w:element="PersonName">
                <w:r>
                  <w:rPr>
                    <w:i/>
                  </w:rPr>
                  <w:t>Sale</w:t>
                </w:r>
              </w:smartTag>
            </w:smartTag>
            <w:r>
              <w:rPr>
                <w:i/>
              </w:rPr>
              <w:t xml:space="preserve"> per Market Participant</w:t>
            </w:r>
            <w:r>
              <w:t xml:space="preserve">—The monthly sum of MW sold by Market Participant </w:t>
            </w:r>
            <w:proofErr w:type="spellStart"/>
            <w:r w:rsidRPr="000300B0">
              <w:rPr>
                <w:i/>
              </w:rPr>
              <w:t>mp</w:t>
            </w:r>
            <w:proofErr w:type="spellEnd"/>
            <w:r>
              <w:t xml:space="preserve"> through Energy Trades, where the Market Participant is a QSE assigned to the registered </w:t>
            </w:r>
            <w:proofErr w:type="gramStart"/>
            <w:r>
              <w:t>Counter-Party</w:t>
            </w:r>
            <w:proofErr w:type="gramEnd"/>
            <w:r>
              <w:t>.</w:t>
            </w:r>
          </w:p>
        </w:tc>
      </w:tr>
      <w:tr w:rsidR="00080E2E" w14:paraId="530CC4FA" w14:textId="77777777" w:rsidTr="00CB5652">
        <w:trPr>
          <w:cantSplit/>
        </w:trPr>
        <w:tc>
          <w:tcPr>
            <w:tcW w:w="837" w:type="pct"/>
          </w:tcPr>
          <w:p w14:paraId="32353B04" w14:textId="77777777" w:rsidR="00080E2E" w:rsidRDefault="00080E2E" w:rsidP="00CF6727">
            <w:pPr>
              <w:pStyle w:val="TableBody"/>
            </w:pPr>
            <w:r>
              <w:rPr>
                <w:rFonts w:eastAsia="Calibri"/>
              </w:rPr>
              <w:t xml:space="preserve">RTQQEP </w:t>
            </w:r>
            <w:proofErr w:type="spellStart"/>
            <w:r w:rsidRPr="006C0ADB">
              <w:rPr>
                <w:i/>
                <w:color w:val="000000"/>
                <w:kern w:val="24"/>
                <w:vertAlign w:val="subscript"/>
              </w:rPr>
              <w:t>mp</w:t>
            </w:r>
            <w:proofErr w:type="spellEnd"/>
            <w:r w:rsidRPr="006C0ADB">
              <w:rPr>
                <w:i/>
                <w:color w:val="000000"/>
                <w:kern w:val="24"/>
                <w:vertAlign w:val="subscript"/>
              </w:rPr>
              <w:t>, p, i</w:t>
            </w:r>
          </w:p>
        </w:tc>
        <w:tc>
          <w:tcPr>
            <w:tcW w:w="462" w:type="pct"/>
          </w:tcPr>
          <w:p w14:paraId="3F25E225" w14:textId="77777777" w:rsidR="00080E2E" w:rsidRDefault="00080E2E" w:rsidP="00CF6727">
            <w:pPr>
              <w:pStyle w:val="TableBody"/>
            </w:pPr>
            <w:r>
              <w:t>MW</w:t>
            </w:r>
          </w:p>
        </w:tc>
        <w:tc>
          <w:tcPr>
            <w:tcW w:w="3701" w:type="pct"/>
          </w:tcPr>
          <w:p w14:paraId="2B61692E" w14:textId="77777777" w:rsidR="00080E2E" w:rsidRDefault="00080E2E" w:rsidP="00CF6727">
            <w:pPr>
              <w:pStyle w:val="TableBody"/>
              <w:rPr>
                <w:i/>
              </w:rPr>
            </w:pPr>
            <w:r>
              <w:rPr>
                <w:i/>
              </w:rPr>
              <w:t>QSE-to-QSE Energy Purchase per Market Participant per Settlement Point</w:t>
            </w:r>
            <w:r>
              <w:t xml:space="preserve">—The amount of MW bought by Market Participant </w:t>
            </w:r>
            <w:proofErr w:type="spellStart"/>
            <w:r w:rsidRPr="000300B0">
              <w:rPr>
                <w:i/>
              </w:rPr>
              <w:t>mp</w:t>
            </w:r>
            <w:proofErr w:type="spellEnd"/>
            <w:r>
              <w:t xml:space="preserve"> through Energy Trades at Settlement Point </w:t>
            </w:r>
            <w:r>
              <w:rPr>
                <w:i/>
              </w:rPr>
              <w:t>p</w:t>
            </w:r>
            <w:r>
              <w:t xml:space="preserve"> for the 15-minute Settlement Interval </w:t>
            </w:r>
            <w:r w:rsidRPr="000039C4">
              <w:rPr>
                <w:i/>
              </w:rPr>
              <w:t>i</w:t>
            </w:r>
            <w:r>
              <w:t>, where the Market Participant is a QSE.</w:t>
            </w:r>
          </w:p>
        </w:tc>
      </w:tr>
      <w:tr w:rsidR="00080E2E" w14:paraId="7D309142" w14:textId="77777777" w:rsidTr="00CB5652">
        <w:trPr>
          <w:cantSplit/>
        </w:trPr>
        <w:tc>
          <w:tcPr>
            <w:tcW w:w="837" w:type="pct"/>
          </w:tcPr>
          <w:p w14:paraId="2BED9EA9" w14:textId="77777777" w:rsidR="00080E2E" w:rsidRDefault="00080E2E" w:rsidP="00CF6727">
            <w:pPr>
              <w:pStyle w:val="TableBody"/>
            </w:pPr>
            <w:r>
              <w:rPr>
                <w:rFonts w:eastAsia="Calibri"/>
              </w:rPr>
              <w:t xml:space="preserve">URTQQEP </w:t>
            </w:r>
            <w:proofErr w:type="spellStart"/>
            <w:r w:rsidRPr="006C0ADB">
              <w:rPr>
                <w:rFonts w:eastAsia="Calibri"/>
                <w:i/>
                <w:vertAlign w:val="subscript"/>
              </w:rPr>
              <w:t>mp</w:t>
            </w:r>
            <w:proofErr w:type="spellEnd"/>
          </w:p>
        </w:tc>
        <w:tc>
          <w:tcPr>
            <w:tcW w:w="462" w:type="pct"/>
          </w:tcPr>
          <w:p w14:paraId="55EC8C30" w14:textId="77777777" w:rsidR="00080E2E" w:rsidRDefault="00080E2E" w:rsidP="00CF6727">
            <w:pPr>
              <w:pStyle w:val="TableBody"/>
            </w:pPr>
            <w:r>
              <w:t>MWh</w:t>
            </w:r>
          </w:p>
        </w:tc>
        <w:tc>
          <w:tcPr>
            <w:tcW w:w="3701" w:type="pct"/>
          </w:tcPr>
          <w:p w14:paraId="6ECB029F" w14:textId="77777777" w:rsidR="00080E2E" w:rsidRPr="00971FA2" w:rsidRDefault="00080E2E" w:rsidP="00CF6727">
            <w:pPr>
              <w:pStyle w:val="TableBody"/>
            </w:pPr>
            <w:r>
              <w:rPr>
                <w:i/>
              </w:rPr>
              <w:t>Uplift QSE-to-QSE Energy Purchase per Market Participant</w:t>
            </w:r>
            <w:r>
              <w:t xml:space="preserve">—The monthly sum of MW bought by Market Participant </w:t>
            </w:r>
            <w:proofErr w:type="spellStart"/>
            <w:r w:rsidRPr="000300B0">
              <w:rPr>
                <w:i/>
              </w:rPr>
              <w:t>mp</w:t>
            </w:r>
            <w:proofErr w:type="spellEnd"/>
            <w:r>
              <w:t xml:space="preserve"> through Energy Trades, where the Market Participant is a QSE assigned to the registered </w:t>
            </w:r>
            <w:proofErr w:type="gramStart"/>
            <w:r>
              <w:t>Counter-Party</w:t>
            </w:r>
            <w:proofErr w:type="gramEnd"/>
            <w:r>
              <w:t>.</w:t>
            </w:r>
          </w:p>
        </w:tc>
      </w:tr>
      <w:tr w:rsidR="00080E2E" w14:paraId="55AE54AE" w14:textId="77777777" w:rsidTr="00CB5652">
        <w:trPr>
          <w:cantSplit/>
        </w:trPr>
        <w:tc>
          <w:tcPr>
            <w:tcW w:w="837" w:type="pct"/>
          </w:tcPr>
          <w:p w14:paraId="4B4188C9" w14:textId="77777777" w:rsidR="00080E2E" w:rsidRDefault="00080E2E" w:rsidP="00CF6727">
            <w:pPr>
              <w:pStyle w:val="TableBody"/>
            </w:pPr>
            <w:r>
              <w:rPr>
                <w:rFonts w:eastAsia="Calibri"/>
              </w:rPr>
              <w:t xml:space="preserve">DAES </w:t>
            </w:r>
            <w:proofErr w:type="spellStart"/>
            <w:r w:rsidRPr="004A7A0E">
              <w:rPr>
                <w:i/>
                <w:color w:val="000000"/>
                <w:kern w:val="24"/>
                <w:vertAlign w:val="subscript"/>
              </w:rPr>
              <w:t>mp</w:t>
            </w:r>
            <w:proofErr w:type="spellEnd"/>
            <w:r w:rsidRPr="004A7A0E">
              <w:rPr>
                <w:i/>
                <w:color w:val="000000"/>
                <w:kern w:val="24"/>
                <w:vertAlign w:val="subscript"/>
              </w:rPr>
              <w:t>, p, h</w:t>
            </w:r>
          </w:p>
        </w:tc>
        <w:tc>
          <w:tcPr>
            <w:tcW w:w="462" w:type="pct"/>
          </w:tcPr>
          <w:p w14:paraId="2C2971F2" w14:textId="77777777" w:rsidR="00080E2E" w:rsidRDefault="00080E2E" w:rsidP="00CF6727">
            <w:pPr>
              <w:pStyle w:val="TableBody"/>
            </w:pPr>
            <w:r>
              <w:t>MW</w:t>
            </w:r>
          </w:p>
        </w:tc>
        <w:tc>
          <w:tcPr>
            <w:tcW w:w="3701" w:type="pct"/>
          </w:tcPr>
          <w:p w14:paraId="4D050C1B" w14:textId="77777777" w:rsidR="00080E2E" w:rsidRDefault="00080E2E" w:rsidP="00CF6727">
            <w:pPr>
              <w:pStyle w:val="TableBody"/>
            </w:pPr>
            <w:r>
              <w:rPr>
                <w:i/>
              </w:rPr>
              <w:t>Day-Ahead Energy Sale per Market Participant per Settlement Point per hour</w:t>
            </w:r>
            <w:r>
              <w:t xml:space="preserve">—The total amount of energy represented by Market Participant </w:t>
            </w:r>
            <w:proofErr w:type="spellStart"/>
            <w:r w:rsidRPr="000300B0">
              <w:rPr>
                <w:i/>
              </w:rPr>
              <w:t>mp</w:t>
            </w:r>
            <w:r>
              <w:t>’s</w:t>
            </w:r>
            <w:proofErr w:type="spellEnd"/>
            <w:r>
              <w:t xml:space="preserve"> cleared Three-Part Supply Offers in the DAM and cleared DAM Energy-Only Offers at Settlement Point </w:t>
            </w:r>
            <w:r w:rsidRPr="000300B0">
              <w:rPr>
                <w:i/>
              </w:rPr>
              <w:t>p</w:t>
            </w:r>
            <w:r>
              <w:t xml:space="preserve">, for the hour </w:t>
            </w:r>
            <w:r>
              <w:rPr>
                <w:i/>
              </w:rPr>
              <w:t>h</w:t>
            </w:r>
            <w:r>
              <w:t>, where the Market Participant is a QSE.</w:t>
            </w:r>
          </w:p>
        </w:tc>
      </w:tr>
      <w:tr w:rsidR="00080E2E" w14:paraId="5B5760F2" w14:textId="77777777" w:rsidTr="00CB5652">
        <w:trPr>
          <w:cantSplit/>
        </w:trPr>
        <w:tc>
          <w:tcPr>
            <w:tcW w:w="837" w:type="pct"/>
          </w:tcPr>
          <w:p w14:paraId="1BF36E21" w14:textId="77777777" w:rsidR="00080E2E" w:rsidRDefault="00080E2E" w:rsidP="00CF6727">
            <w:pPr>
              <w:pStyle w:val="TableBody"/>
            </w:pPr>
            <w:r>
              <w:rPr>
                <w:rFonts w:eastAsia="Calibri"/>
              </w:rPr>
              <w:t xml:space="preserve">UDAES </w:t>
            </w:r>
            <w:proofErr w:type="spellStart"/>
            <w:r w:rsidRPr="004A7A0E">
              <w:rPr>
                <w:rFonts w:eastAsia="Calibri"/>
                <w:i/>
                <w:vertAlign w:val="subscript"/>
              </w:rPr>
              <w:t>mp</w:t>
            </w:r>
            <w:proofErr w:type="spellEnd"/>
          </w:p>
        </w:tc>
        <w:tc>
          <w:tcPr>
            <w:tcW w:w="462" w:type="pct"/>
          </w:tcPr>
          <w:p w14:paraId="64D4B670" w14:textId="77777777" w:rsidR="00080E2E" w:rsidRDefault="00080E2E" w:rsidP="00CF6727">
            <w:pPr>
              <w:pStyle w:val="TableBody"/>
            </w:pPr>
            <w:r>
              <w:t>MWh</w:t>
            </w:r>
          </w:p>
        </w:tc>
        <w:tc>
          <w:tcPr>
            <w:tcW w:w="3701" w:type="pct"/>
          </w:tcPr>
          <w:p w14:paraId="4F67C758" w14:textId="77777777" w:rsidR="00080E2E" w:rsidRDefault="00080E2E" w:rsidP="00CF6727">
            <w:pPr>
              <w:pStyle w:val="TableBody"/>
              <w:rPr>
                <w:i/>
              </w:rPr>
            </w:pPr>
            <w:r>
              <w:rPr>
                <w:i/>
              </w:rPr>
              <w:t>Uplift Day-Ahead Energy Sale per Market Participant</w:t>
            </w:r>
            <w:r>
              <w:t xml:space="preserve">—The monthly total of energy represented by Market Participant </w:t>
            </w:r>
            <w:proofErr w:type="spellStart"/>
            <w:r w:rsidRPr="000300B0">
              <w:rPr>
                <w:i/>
              </w:rPr>
              <w:t>mp</w:t>
            </w:r>
            <w:r>
              <w:t>’s</w:t>
            </w:r>
            <w:proofErr w:type="spellEnd"/>
            <w:r>
              <w:t xml:space="preserve"> cleared Three-Part Supply Offers in the DAM and cleared DAM Energy-Only Offer Curves, where the Market Participant is a QSE assigned to the registered </w:t>
            </w:r>
            <w:proofErr w:type="gramStart"/>
            <w:r>
              <w:t>Counter-Party</w:t>
            </w:r>
            <w:proofErr w:type="gramEnd"/>
            <w:r>
              <w:t>.</w:t>
            </w:r>
          </w:p>
        </w:tc>
      </w:tr>
      <w:tr w:rsidR="00080E2E" w14:paraId="07462E03" w14:textId="77777777" w:rsidTr="00CB5652">
        <w:trPr>
          <w:cantSplit/>
        </w:trPr>
        <w:tc>
          <w:tcPr>
            <w:tcW w:w="837" w:type="pct"/>
          </w:tcPr>
          <w:p w14:paraId="422F05EC" w14:textId="77777777" w:rsidR="00080E2E" w:rsidRDefault="00080E2E" w:rsidP="00CF6727">
            <w:pPr>
              <w:pStyle w:val="TableBody"/>
            </w:pPr>
            <w:r>
              <w:rPr>
                <w:rFonts w:eastAsia="Calibri"/>
              </w:rPr>
              <w:t xml:space="preserve">DAEP </w:t>
            </w:r>
            <w:proofErr w:type="spellStart"/>
            <w:r w:rsidRPr="004A7A0E">
              <w:rPr>
                <w:i/>
                <w:color w:val="000000"/>
                <w:kern w:val="24"/>
                <w:vertAlign w:val="subscript"/>
              </w:rPr>
              <w:t>mp</w:t>
            </w:r>
            <w:proofErr w:type="spellEnd"/>
            <w:r w:rsidRPr="004A7A0E">
              <w:rPr>
                <w:i/>
                <w:color w:val="000000"/>
                <w:kern w:val="24"/>
                <w:vertAlign w:val="subscript"/>
              </w:rPr>
              <w:t>, p, h</w:t>
            </w:r>
          </w:p>
        </w:tc>
        <w:tc>
          <w:tcPr>
            <w:tcW w:w="462" w:type="pct"/>
          </w:tcPr>
          <w:p w14:paraId="2102F8B1" w14:textId="77777777" w:rsidR="00080E2E" w:rsidRDefault="00080E2E" w:rsidP="00CF6727">
            <w:pPr>
              <w:pStyle w:val="TableBody"/>
            </w:pPr>
            <w:r>
              <w:t>MW</w:t>
            </w:r>
          </w:p>
        </w:tc>
        <w:tc>
          <w:tcPr>
            <w:tcW w:w="3701" w:type="pct"/>
          </w:tcPr>
          <w:p w14:paraId="0A0B5C7F" w14:textId="77777777" w:rsidR="00080E2E" w:rsidRDefault="00080E2E" w:rsidP="00CF6727">
            <w:pPr>
              <w:pStyle w:val="TableBody"/>
            </w:pPr>
            <w:r>
              <w:rPr>
                <w:i/>
              </w:rPr>
              <w:t>Day-Ahead Energy Purchase per Market Participant per Settlement Point per hour</w:t>
            </w:r>
            <w:r>
              <w:t xml:space="preserve">—The total amount of energy represented by Market Participant </w:t>
            </w:r>
            <w:proofErr w:type="spellStart"/>
            <w:r w:rsidRPr="003E6C65">
              <w:rPr>
                <w:i/>
              </w:rPr>
              <w:t>mp</w:t>
            </w:r>
            <w:r>
              <w:t>’s</w:t>
            </w:r>
            <w:proofErr w:type="spellEnd"/>
            <w:r>
              <w:t xml:space="preserve"> cleared DAM Energy Bids at Settlement Point </w:t>
            </w:r>
            <w:r>
              <w:rPr>
                <w:i/>
              </w:rPr>
              <w:t>p</w:t>
            </w:r>
            <w:r>
              <w:t xml:space="preserve"> for the hour </w:t>
            </w:r>
            <w:r>
              <w:rPr>
                <w:i/>
              </w:rPr>
              <w:t>h</w:t>
            </w:r>
            <w:r>
              <w:t>, where the Market Participant is a QSE.</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080E2E" w:rsidRPr="00E566EB" w14:paraId="72EF197B" w14:textId="77777777" w:rsidTr="00CF6727">
              <w:tc>
                <w:tcPr>
                  <w:tcW w:w="6721" w:type="dxa"/>
                  <w:shd w:val="pct12" w:color="auto" w:fill="auto"/>
                </w:tcPr>
                <w:p w14:paraId="70E81E78" w14:textId="77777777" w:rsidR="00080E2E" w:rsidRPr="00E566EB" w:rsidRDefault="00080E2E" w:rsidP="00CF6727">
                  <w:pPr>
                    <w:spacing w:before="120" w:after="240"/>
                    <w:rPr>
                      <w:b/>
                      <w:i/>
                      <w:iCs/>
                    </w:rPr>
                  </w:pPr>
                  <w:r>
                    <w:rPr>
                      <w:b/>
                      <w:i/>
                      <w:iCs/>
                    </w:rPr>
                    <w:t>[NPRR1188</w:t>
                  </w:r>
                  <w:r w:rsidRPr="00E566EB">
                    <w:rPr>
                      <w:b/>
                      <w:i/>
                      <w:iCs/>
                    </w:rPr>
                    <w:t xml:space="preserve">: </w:t>
                  </w:r>
                  <w:r>
                    <w:rPr>
                      <w:b/>
                      <w:i/>
                      <w:iCs/>
                    </w:rPr>
                    <w:t xml:space="preserve"> Replace the definition above with the following upon </w:t>
                  </w:r>
                  <w:r w:rsidRPr="00E566EB">
                    <w:rPr>
                      <w:b/>
                      <w:i/>
                      <w:iCs/>
                    </w:rPr>
                    <w:t>system implementation:]</w:t>
                  </w:r>
                </w:p>
                <w:p w14:paraId="13E5D37D" w14:textId="77777777" w:rsidR="00080E2E" w:rsidRPr="00BC66E2" w:rsidRDefault="00080E2E" w:rsidP="00CF6727">
                  <w:pPr>
                    <w:spacing w:after="60"/>
                  </w:pPr>
                  <w:r w:rsidRPr="00812ECB">
                    <w:rPr>
                      <w:i/>
                      <w:iCs/>
                      <w:sz w:val="20"/>
                    </w:rPr>
                    <w:t>Day-Ahead Energy Purchase per Market Participant per Settlement Point per hour</w:t>
                  </w:r>
                  <w:r w:rsidRPr="00812ECB">
                    <w:rPr>
                      <w:iCs/>
                      <w:sz w:val="20"/>
                    </w:rPr>
                    <w:t xml:space="preserve">—The total amount of energy represented by Market Participant </w:t>
                  </w:r>
                  <w:proofErr w:type="spellStart"/>
                  <w:r w:rsidRPr="00812ECB">
                    <w:rPr>
                      <w:i/>
                      <w:iCs/>
                      <w:sz w:val="20"/>
                    </w:rPr>
                    <w:t>mp</w:t>
                  </w:r>
                  <w:r w:rsidRPr="00812ECB">
                    <w:rPr>
                      <w:iCs/>
                      <w:sz w:val="20"/>
                    </w:rPr>
                    <w:t>’s</w:t>
                  </w:r>
                  <w:proofErr w:type="spellEnd"/>
                  <w:r w:rsidRPr="00812ECB">
                    <w:rPr>
                      <w:iCs/>
                      <w:sz w:val="20"/>
                    </w:rPr>
                    <w:t xml:space="preserve"> DAM Energy Bids and Energy Bid Curves, cleared in the DAM, at Settlement Point </w:t>
                  </w:r>
                  <w:r w:rsidRPr="00812ECB">
                    <w:rPr>
                      <w:i/>
                      <w:iCs/>
                      <w:sz w:val="20"/>
                    </w:rPr>
                    <w:t>p</w:t>
                  </w:r>
                  <w:r w:rsidRPr="00812ECB">
                    <w:rPr>
                      <w:iCs/>
                      <w:sz w:val="20"/>
                    </w:rPr>
                    <w:t xml:space="preserve"> for the hour </w:t>
                  </w:r>
                  <w:r w:rsidRPr="00812ECB">
                    <w:rPr>
                      <w:i/>
                      <w:iCs/>
                      <w:sz w:val="20"/>
                    </w:rPr>
                    <w:t>h</w:t>
                  </w:r>
                  <w:r w:rsidRPr="00812ECB">
                    <w:rPr>
                      <w:iCs/>
                      <w:sz w:val="20"/>
                    </w:rPr>
                    <w:t>, where the Market Participant is a QSE.</w:t>
                  </w:r>
                </w:p>
              </w:tc>
            </w:tr>
          </w:tbl>
          <w:p w14:paraId="59B170EE" w14:textId="77777777" w:rsidR="00080E2E" w:rsidRDefault="00080E2E" w:rsidP="00CF6727">
            <w:pPr>
              <w:pStyle w:val="TableBody"/>
            </w:pPr>
          </w:p>
        </w:tc>
      </w:tr>
      <w:tr w:rsidR="00080E2E" w14:paraId="43EE49C7" w14:textId="77777777" w:rsidTr="00CB5652">
        <w:trPr>
          <w:cantSplit/>
        </w:trPr>
        <w:tc>
          <w:tcPr>
            <w:tcW w:w="837" w:type="pct"/>
          </w:tcPr>
          <w:p w14:paraId="2A5FCA82" w14:textId="77777777" w:rsidR="00080E2E" w:rsidRDefault="00080E2E" w:rsidP="00CF6727">
            <w:pPr>
              <w:pStyle w:val="TableBody"/>
            </w:pPr>
            <w:r>
              <w:rPr>
                <w:rFonts w:eastAsia="Calibri"/>
              </w:rPr>
              <w:t xml:space="preserve">UDAEP </w:t>
            </w:r>
            <w:proofErr w:type="spellStart"/>
            <w:r w:rsidRPr="004A7A0E">
              <w:rPr>
                <w:rFonts w:eastAsia="Calibri"/>
                <w:i/>
                <w:vertAlign w:val="subscript"/>
              </w:rPr>
              <w:t>mp</w:t>
            </w:r>
            <w:proofErr w:type="spellEnd"/>
          </w:p>
        </w:tc>
        <w:tc>
          <w:tcPr>
            <w:tcW w:w="462" w:type="pct"/>
          </w:tcPr>
          <w:p w14:paraId="37E8B784" w14:textId="77777777" w:rsidR="00080E2E" w:rsidRDefault="00080E2E" w:rsidP="00CF6727">
            <w:pPr>
              <w:pStyle w:val="TableBody"/>
            </w:pPr>
            <w:r>
              <w:t>MWh</w:t>
            </w:r>
          </w:p>
        </w:tc>
        <w:tc>
          <w:tcPr>
            <w:tcW w:w="3701" w:type="pct"/>
          </w:tcPr>
          <w:p w14:paraId="75D51812" w14:textId="77777777" w:rsidR="00080E2E" w:rsidRDefault="00080E2E" w:rsidP="00CF6727">
            <w:pPr>
              <w:pStyle w:val="TableBody"/>
              <w:rPr>
                <w:i/>
              </w:rPr>
            </w:pPr>
            <w:r>
              <w:rPr>
                <w:i/>
              </w:rPr>
              <w:t>Uplift Day-Ahead Energy Purchase per Market Participant</w:t>
            </w:r>
            <w:r>
              <w:t xml:space="preserve">—The monthly total of energy represented by Market Participant </w:t>
            </w:r>
            <w:proofErr w:type="spellStart"/>
            <w:r w:rsidRPr="003E6C65">
              <w:rPr>
                <w:i/>
              </w:rPr>
              <w:t>mp</w:t>
            </w:r>
            <w:r>
              <w:t>’s</w:t>
            </w:r>
            <w:proofErr w:type="spellEnd"/>
            <w:r>
              <w:t xml:space="preserve"> cleared DAM Energy Bids, where the Market Participant is a QSE assigned to the registered </w:t>
            </w:r>
            <w:proofErr w:type="gramStart"/>
            <w:r>
              <w:t>Counter-Party</w:t>
            </w:r>
            <w:proofErr w:type="gramEnd"/>
            <w:r>
              <w:t>.</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080E2E" w:rsidRPr="00E566EB" w14:paraId="116186AA" w14:textId="77777777" w:rsidTr="00CF6727">
              <w:tc>
                <w:tcPr>
                  <w:tcW w:w="6721" w:type="dxa"/>
                  <w:shd w:val="pct12" w:color="auto" w:fill="auto"/>
                </w:tcPr>
                <w:p w14:paraId="0B095192" w14:textId="77777777" w:rsidR="00080E2E" w:rsidRPr="00E566EB" w:rsidRDefault="00080E2E" w:rsidP="00CF6727">
                  <w:pPr>
                    <w:spacing w:before="120" w:after="240"/>
                    <w:rPr>
                      <w:b/>
                      <w:i/>
                      <w:iCs/>
                    </w:rPr>
                  </w:pPr>
                  <w:r>
                    <w:rPr>
                      <w:b/>
                      <w:i/>
                      <w:iCs/>
                    </w:rPr>
                    <w:t>[NPRR1188</w:t>
                  </w:r>
                  <w:r w:rsidRPr="00E566EB">
                    <w:rPr>
                      <w:b/>
                      <w:i/>
                      <w:iCs/>
                    </w:rPr>
                    <w:t xml:space="preserve">: </w:t>
                  </w:r>
                  <w:r>
                    <w:rPr>
                      <w:b/>
                      <w:i/>
                      <w:iCs/>
                    </w:rPr>
                    <w:t xml:space="preserve"> Replace the definition above with the following upon </w:t>
                  </w:r>
                  <w:r w:rsidRPr="00E566EB">
                    <w:rPr>
                      <w:b/>
                      <w:i/>
                      <w:iCs/>
                    </w:rPr>
                    <w:t>system implementation:]</w:t>
                  </w:r>
                </w:p>
                <w:p w14:paraId="7F8AF838" w14:textId="77777777" w:rsidR="00080E2E" w:rsidRPr="00BC66E2" w:rsidRDefault="00080E2E" w:rsidP="00CF6727">
                  <w:pPr>
                    <w:spacing w:after="60"/>
                  </w:pPr>
                  <w:r w:rsidRPr="00812ECB">
                    <w:rPr>
                      <w:i/>
                      <w:iCs/>
                      <w:sz w:val="20"/>
                    </w:rPr>
                    <w:t>Uplift Day-Ahead Energy Purchase per Market Participant</w:t>
                  </w:r>
                  <w:r w:rsidRPr="00812ECB">
                    <w:rPr>
                      <w:iCs/>
                      <w:sz w:val="20"/>
                    </w:rPr>
                    <w:t xml:space="preserve">—The monthly total of energy represented by Market Participant </w:t>
                  </w:r>
                  <w:proofErr w:type="spellStart"/>
                  <w:r w:rsidRPr="00812ECB">
                    <w:rPr>
                      <w:i/>
                      <w:iCs/>
                      <w:sz w:val="20"/>
                    </w:rPr>
                    <w:t>mp</w:t>
                  </w:r>
                  <w:r w:rsidRPr="00812ECB">
                    <w:rPr>
                      <w:iCs/>
                      <w:sz w:val="20"/>
                    </w:rPr>
                    <w:t>’s</w:t>
                  </w:r>
                  <w:proofErr w:type="spellEnd"/>
                  <w:r w:rsidRPr="00812ECB">
                    <w:rPr>
                      <w:iCs/>
                      <w:sz w:val="20"/>
                    </w:rPr>
                    <w:t xml:space="preserve"> DAM Energy Bids and Energy Bid Curves, cleared in the DAM, where the Market Participant is a QSE assigned to the registered </w:t>
                  </w:r>
                  <w:proofErr w:type="gramStart"/>
                  <w:r w:rsidRPr="00812ECB">
                    <w:rPr>
                      <w:iCs/>
                      <w:sz w:val="20"/>
                    </w:rPr>
                    <w:t>Counter-Party</w:t>
                  </w:r>
                  <w:proofErr w:type="gramEnd"/>
                  <w:r w:rsidRPr="00812ECB">
                    <w:rPr>
                      <w:iCs/>
                      <w:sz w:val="20"/>
                    </w:rPr>
                    <w:t>.</w:t>
                  </w:r>
                </w:p>
              </w:tc>
            </w:tr>
          </w:tbl>
          <w:p w14:paraId="6577E738" w14:textId="77777777" w:rsidR="00080E2E" w:rsidRDefault="00080E2E" w:rsidP="00CF6727">
            <w:pPr>
              <w:pStyle w:val="TableBody"/>
              <w:rPr>
                <w:i/>
              </w:rPr>
            </w:pPr>
          </w:p>
        </w:tc>
      </w:tr>
      <w:tr w:rsidR="00080E2E" w14:paraId="5103CC95" w14:textId="77777777" w:rsidTr="00CB5652">
        <w:trPr>
          <w:cantSplit/>
        </w:trPr>
        <w:tc>
          <w:tcPr>
            <w:tcW w:w="837" w:type="pct"/>
          </w:tcPr>
          <w:p w14:paraId="2791297E" w14:textId="77777777" w:rsidR="00080E2E" w:rsidRDefault="00080E2E" w:rsidP="00CF6727">
            <w:pPr>
              <w:pStyle w:val="TableBody"/>
            </w:pPr>
            <w:r>
              <w:t xml:space="preserve">RTOBL </w:t>
            </w:r>
            <w:proofErr w:type="spellStart"/>
            <w:r w:rsidRPr="004A7A0E">
              <w:rPr>
                <w:i/>
                <w:vertAlign w:val="subscript"/>
              </w:rPr>
              <w:t>mp</w:t>
            </w:r>
            <w:proofErr w:type="spellEnd"/>
            <w:r w:rsidRPr="004A7A0E">
              <w:rPr>
                <w:i/>
                <w:vertAlign w:val="subscript"/>
              </w:rPr>
              <w:t>, (j, k), h</w:t>
            </w:r>
          </w:p>
        </w:tc>
        <w:tc>
          <w:tcPr>
            <w:tcW w:w="462" w:type="pct"/>
          </w:tcPr>
          <w:p w14:paraId="06F18438" w14:textId="77777777" w:rsidR="00080E2E" w:rsidRDefault="00080E2E" w:rsidP="00CF6727">
            <w:pPr>
              <w:pStyle w:val="TableBody"/>
            </w:pPr>
            <w:r>
              <w:t>MW</w:t>
            </w:r>
          </w:p>
        </w:tc>
        <w:tc>
          <w:tcPr>
            <w:tcW w:w="3701" w:type="pct"/>
          </w:tcPr>
          <w:p w14:paraId="7A6A09B8" w14:textId="77777777" w:rsidR="00080E2E" w:rsidRDefault="00080E2E" w:rsidP="00CF6727">
            <w:pPr>
              <w:pStyle w:val="TableBody"/>
            </w:pPr>
            <w:r>
              <w:rPr>
                <w:i/>
              </w:rPr>
              <w:t>Real-Time Obligation per Market Participant per source and sink pair per hour</w:t>
            </w:r>
            <w:r>
              <w:t xml:space="preserve">—The number of Market Participant </w:t>
            </w:r>
            <w:proofErr w:type="spellStart"/>
            <w:r w:rsidRPr="003E6C65">
              <w:rPr>
                <w:i/>
              </w:rPr>
              <w:t>mp</w:t>
            </w:r>
            <w:r>
              <w:t>’s</w:t>
            </w:r>
            <w:proofErr w:type="spellEnd"/>
            <w:r>
              <w:t xml:space="preserve"> Point-to-Point (PTP) Obligations with the source </w:t>
            </w:r>
            <w:r>
              <w:rPr>
                <w:i/>
              </w:rPr>
              <w:t>j</w:t>
            </w:r>
            <w:r>
              <w:t xml:space="preserve"> and the sink </w:t>
            </w:r>
            <w:r>
              <w:rPr>
                <w:i/>
              </w:rPr>
              <w:t>k</w:t>
            </w:r>
            <w:r>
              <w:t xml:space="preserve"> settled in Real-Time for the hour </w:t>
            </w:r>
            <w:r>
              <w:rPr>
                <w:i/>
              </w:rPr>
              <w:t>h</w:t>
            </w:r>
            <w:r>
              <w:t>, and where the Market Participant is a QSE.</w:t>
            </w:r>
          </w:p>
        </w:tc>
      </w:tr>
      <w:tr w:rsidR="00080E2E" w14:paraId="085C6D73" w14:textId="77777777" w:rsidTr="00CB5652">
        <w:trPr>
          <w:cantSplit/>
        </w:trPr>
        <w:tc>
          <w:tcPr>
            <w:tcW w:w="837" w:type="pct"/>
          </w:tcPr>
          <w:p w14:paraId="19CC49F8" w14:textId="77777777" w:rsidR="00080E2E" w:rsidRDefault="00080E2E" w:rsidP="00CF6727">
            <w:pPr>
              <w:pStyle w:val="TableBody"/>
              <w:rPr>
                <w:bCs/>
              </w:rPr>
            </w:pPr>
            <w:r>
              <w:rPr>
                <w:rFonts w:eastAsia="Calibri"/>
              </w:rPr>
              <w:t xml:space="preserve">URTOBL </w:t>
            </w:r>
            <w:proofErr w:type="spellStart"/>
            <w:r w:rsidRPr="004A7A0E">
              <w:rPr>
                <w:rFonts w:eastAsia="Calibri"/>
                <w:i/>
                <w:vertAlign w:val="subscript"/>
              </w:rPr>
              <w:t>mp</w:t>
            </w:r>
            <w:proofErr w:type="spellEnd"/>
          </w:p>
        </w:tc>
        <w:tc>
          <w:tcPr>
            <w:tcW w:w="462" w:type="pct"/>
          </w:tcPr>
          <w:p w14:paraId="4D3E80C4" w14:textId="77777777" w:rsidR="00080E2E" w:rsidRDefault="00080E2E" w:rsidP="00CF6727">
            <w:pPr>
              <w:pStyle w:val="TableBody"/>
              <w:rPr>
                <w:bCs/>
              </w:rPr>
            </w:pPr>
            <w:r>
              <w:t>MWh</w:t>
            </w:r>
          </w:p>
        </w:tc>
        <w:tc>
          <w:tcPr>
            <w:tcW w:w="3701" w:type="pct"/>
          </w:tcPr>
          <w:p w14:paraId="71DEB897" w14:textId="77777777" w:rsidR="00080E2E" w:rsidRDefault="00080E2E" w:rsidP="00CF6727">
            <w:pPr>
              <w:pStyle w:val="TableBody"/>
              <w:rPr>
                <w:bCs/>
                <w:i/>
              </w:rPr>
            </w:pPr>
            <w:r>
              <w:rPr>
                <w:i/>
              </w:rPr>
              <w:t>Uplift Real-Time Obligation per Market Participant</w:t>
            </w:r>
            <w:r>
              <w:t xml:space="preserve">—The monthly total of Market Participant </w:t>
            </w:r>
            <w:proofErr w:type="spellStart"/>
            <w:r w:rsidRPr="00DF336E">
              <w:rPr>
                <w:i/>
              </w:rPr>
              <w:t>mp</w:t>
            </w:r>
            <w:r>
              <w:t>’s</w:t>
            </w:r>
            <w:proofErr w:type="spellEnd"/>
            <w:r>
              <w:t xml:space="preserve"> PTP Obligations settled in Real-Time, counting the quantity only once per source and sink pair, and where the Market Participant is </w:t>
            </w:r>
            <w:r w:rsidRPr="00EE4ABE">
              <w:t>a QSE</w:t>
            </w:r>
            <w:r>
              <w:t xml:space="preserve"> assigned to the registered </w:t>
            </w:r>
            <w:proofErr w:type="gramStart"/>
            <w:r>
              <w:t>Counter-Party</w:t>
            </w:r>
            <w:proofErr w:type="gramEnd"/>
            <w:r>
              <w:t>.</w:t>
            </w:r>
          </w:p>
        </w:tc>
      </w:tr>
      <w:tr w:rsidR="00080E2E" w14:paraId="3685C6C0" w14:textId="77777777" w:rsidTr="00CB5652">
        <w:trPr>
          <w:cantSplit/>
        </w:trPr>
        <w:tc>
          <w:tcPr>
            <w:tcW w:w="837" w:type="pct"/>
          </w:tcPr>
          <w:p w14:paraId="5CDF7A2A" w14:textId="77777777" w:rsidR="00080E2E" w:rsidRDefault="00080E2E" w:rsidP="00CF6727">
            <w:pPr>
              <w:pStyle w:val="TableBody"/>
              <w:rPr>
                <w:bCs/>
              </w:rPr>
            </w:pPr>
            <w:r>
              <w:rPr>
                <w:bCs/>
              </w:rPr>
              <w:lastRenderedPageBreak/>
              <w:t xml:space="preserve">RTOBLLO </w:t>
            </w:r>
            <w:r w:rsidRPr="004A7A0E">
              <w:rPr>
                <w:bCs/>
                <w:i/>
                <w:vertAlign w:val="subscript"/>
              </w:rPr>
              <w:t>q, (j, k)</w:t>
            </w:r>
          </w:p>
        </w:tc>
        <w:tc>
          <w:tcPr>
            <w:tcW w:w="462" w:type="pct"/>
          </w:tcPr>
          <w:p w14:paraId="045E8F9A" w14:textId="77777777" w:rsidR="00080E2E" w:rsidRDefault="00080E2E" w:rsidP="00CF6727">
            <w:pPr>
              <w:pStyle w:val="TableBody"/>
              <w:rPr>
                <w:bCs/>
              </w:rPr>
            </w:pPr>
            <w:r>
              <w:rPr>
                <w:bCs/>
              </w:rPr>
              <w:t>MW</w:t>
            </w:r>
          </w:p>
        </w:tc>
        <w:tc>
          <w:tcPr>
            <w:tcW w:w="3701" w:type="pct"/>
          </w:tcPr>
          <w:p w14:paraId="3AB7C177" w14:textId="77777777" w:rsidR="00080E2E" w:rsidRDefault="00080E2E" w:rsidP="00CF6727">
            <w:pPr>
              <w:pStyle w:val="TableBody"/>
              <w:rPr>
                <w:bCs/>
                <w:i/>
              </w:rPr>
            </w:pPr>
            <w:r>
              <w:rPr>
                <w:bCs/>
                <w:i/>
              </w:rPr>
              <w:t xml:space="preserve">Real-Time Obligation with Links to an Option per QSE per pair of </w:t>
            </w:r>
            <w:proofErr w:type="gramStart"/>
            <w:r>
              <w:rPr>
                <w:bCs/>
                <w:i/>
              </w:rPr>
              <w:t>source</w:t>
            </w:r>
            <w:proofErr w:type="gramEnd"/>
            <w:r>
              <w:rPr>
                <w:bCs/>
                <w:i/>
              </w:rPr>
              <w:t xml:space="preserve"> and </w:t>
            </w:r>
            <w:proofErr w:type="spellStart"/>
            <w:r>
              <w:rPr>
                <w:bCs/>
                <w:i/>
              </w:rPr>
              <w:t>sink</w:t>
            </w:r>
            <w:r>
              <w:rPr>
                <w:rFonts w:ascii="Symbol" w:eastAsia="Symbol" w:hAnsi="Symbol" w:cs="Symbol"/>
              </w:rPr>
              <w:t>¾</w:t>
            </w:r>
            <w:r>
              <w:rPr>
                <w:bCs/>
              </w:rPr>
              <w:t>The</w:t>
            </w:r>
            <w:proofErr w:type="spellEnd"/>
            <w:r>
              <w:rPr>
                <w:bCs/>
              </w:rPr>
              <w:t xml:space="preserve"> total MW of the QSE’s PTP Obligation with Links to an Option Bids cleared in the DAM and settled in Real-Time for the source </w:t>
            </w:r>
            <w:r>
              <w:rPr>
                <w:bCs/>
                <w:i/>
              </w:rPr>
              <w:t>j</w:t>
            </w:r>
            <w:r>
              <w:rPr>
                <w:bCs/>
              </w:rPr>
              <w:t xml:space="preserve"> and the sink </w:t>
            </w:r>
            <w:r>
              <w:rPr>
                <w:bCs/>
                <w:i/>
              </w:rPr>
              <w:t>k</w:t>
            </w:r>
            <w:r>
              <w:rPr>
                <w:bCs/>
              </w:rPr>
              <w:t xml:space="preserve"> for the hour.</w:t>
            </w:r>
          </w:p>
        </w:tc>
      </w:tr>
      <w:tr w:rsidR="00080E2E" w14:paraId="5D4F6C45" w14:textId="77777777" w:rsidTr="00CB5652">
        <w:trPr>
          <w:cantSplit/>
        </w:trPr>
        <w:tc>
          <w:tcPr>
            <w:tcW w:w="837" w:type="pct"/>
          </w:tcPr>
          <w:p w14:paraId="45268965" w14:textId="77777777" w:rsidR="00080E2E" w:rsidRDefault="00080E2E" w:rsidP="00CF6727">
            <w:pPr>
              <w:pStyle w:val="TableBody"/>
              <w:rPr>
                <w:bCs/>
              </w:rPr>
            </w:pPr>
            <w:r>
              <w:rPr>
                <w:bCs/>
              </w:rPr>
              <w:t xml:space="preserve">URTOBLLO </w:t>
            </w:r>
            <w:r w:rsidRPr="004A7A0E">
              <w:rPr>
                <w:bCs/>
                <w:i/>
                <w:vertAlign w:val="subscript"/>
              </w:rPr>
              <w:t>q, (j, k)</w:t>
            </w:r>
          </w:p>
        </w:tc>
        <w:tc>
          <w:tcPr>
            <w:tcW w:w="462" w:type="pct"/>
          </w:tcPr>
          <w:p w14:paraId="7271B2C4" w14:textId="77777777" w:rsidR="00080E2E" w:rsidRDefault="00080E2E" w:rsidP="00CF6727">
            <w:pPr>
              <w:pStyle w:val="TableBody"/>
              <w:rPr>
                <w:bCs/>
              </w:rPr>
            </w:pPr>
            <w:r>
              <w:rPr>
                <w:bCs/>
              </w:rPr>
              <w:t>MW</w:t>
            </w:r>
          </w:p>
        </w:tc>
        <w:tc>
          <w:tcPr>
            <w:tcW w:w="3701" w:type="pct"/>
          </w:tcPr>
          <w:p w14:paraId="0EE4098F" w14:textId="77777777" w:rsidR="00080E2E" w:rsidRDefault="00080E2E" w:rsidP="00CF6727">
            <w:pPr>
              <w:pStyle w:val="TableBody"/>
              <w:rPr>
                <w:bCs/>
                <w:i/>
              </w:rPr>
            </w:pPr>
            <w:r>
              <w:rPr>
                <w:bCs/>
                <w:i/>
              </w:rPr>
              <w:t xml:space="preserve">Uplift Real-Time Obligation with Links to an Option per QSE per pair of </w:t>
            </w:r>
            <w:proofErr w:type="gramStart"/>
            <w:r>
              <w:rPr>
                <w:bCs/>
                <w:i/>
              </w:rPr>
              <w:t>source</w:t>
            </w:r>
            <w:proofErr w:type="gramEnd"/>
            <w:r>
              <w:rPr>
                <w:bCs/>
                <w:i/>
              </w:rPr>
              <w:t xml:space="preserve"> and </w:t>
            </w:r>
            <w:proofErr w:type="spellStart"/>
            <w:r>
              <w:rPr>
                <w:bCs/>
                <w:i/>
              </w:rPr>
              <w:t>sink</w:t>
            </w:r>
            <w:r>
              <w:rPr>
                <w:rFonts w:ascii="Symbol" w:eastAsia="Symbol" w:hAnsi="Symbol" w:cs="Symbol"/>
              </w:rPr>
              <w:t>¾</w:t>
            </w:r>
            <w:r>
              <w:rPr>
                <w:bCs/>
              </w:rPr>
              <w:t>The</w:t>
            </w:r>
            <w:proofErr w:type="spellEnd"/>
            <w:r>
              <w:rPr>
                <w:bCs/>
              </w:rPr>
              <w:t xml:space="preserve"> monthly total of </w:t>
            </w:r>
            <w:r>
              <w:t xml:space="preserve">Market Participant </w:t>
            </w:r>
            <w:proofErr w:type="spellStart"/>
            <w:r w:rsidRPr="00DF336E">
              <w:rPr>
                <w:i/>
              </w:rPr>
              <w:t>mp</w:t>
            </w:r>
            <w:r>
              <w:t>’s</w:t>
            </w:r>
            <w:proofErr w:type="spellEnd"/>
            <w:r>
              <w:t xml:space="preserve"> </w:t>
            </w:r>
            <w:r>
              <w:rPr>
                <w:bCs/>
              </w:rPr>
              <w:t xml:space="preserve">MW of PTP Obligation with Links to Options Bids cleared in the DAM and settled in Real-Time for the source </w:t>
            </w:r>
            <w:r>
              <w:rPr>
                <w:bCs/>
                <w:i/>
              </w:rPr>
              <w:t>j</w:t>
            </w:r>
            <w:r>
              <w:rPr>
                <w:bCs/>
              </w:rPr>
              <w:t xml:space="preserve"> and the sink </w:t>
            </w:r>
            <w:r>
              <w:rPr>
                <w:bCs/>
                <w:i/>
              </w:rPr>
              <w:t>k</w:t>
            </w:r>
            <w:r>
              <w:rPr>
                <w:bCs/>
              </w:rPr>
              <w:t xml:space="preserve"> for the hour,</w:t>
            </w:r>
            <w:r>
              <w:t xml:space="preserve"> where the Market Participant is a QSE assigned to the registered </w:t>
            </w:r>
            <w:proofErr w:type="gramStart"/>
            <w:r>
              <w:t>Counter-Party</w:t>
            </w:r>
            <w:proofErr w:type="gramEnd"/>
            <w:r>
              <w:t>.</w:t>
            </w:r>
          </w:p>
        </w:tc>
      </w:tr>
      <w:tr w:rsidR="00080E2E" w14:paraId="017E6779" w14:textId="77777777" w:rsidTr="00CB5652">
        <w:trPr>
          <w:cantSplit/>
        </w:trPr>
        <w:tc>
          <w:tcPr>
            <w:tcW w:w="837" w:type="pct"/>
          </w:tcPr>
          <w:p w14:paraId="4AF96B2F" w14:textId="77777777" w:rsidR="00080E2E" w:rsidRDefault="00080E2E" w:rsidP="00CF6727">
            <w:pPr>
              <w:pStyle w:val="TableBody"/>
            </w:pPr>
            <w:r>
              <w:rPr>
                <w:bCs/>
              </w:rPr>
              <w:t xml:space="preserve">DAOPT </w:t>
            </w:r>
            <w:proofErr w:type="spellStart"/>
            <w:r w:rsidRPr="004A7A0E">
              <w:rPr>
                <w:rFonts w:eastAsia="Calibri"/>
                <w:i/>
                <w:vertAlign w:val="subscript"/>
              </w:rPr>
              <w:t>mp</w:t>
            </w:r>
            <w:proofErr w:type="spellEnd"/>
            <w:r w:rsidRPr="004A7A0E">
              <w:rPr>
                <w:bCs/>
                <w:i/>
                <w:vertAlign w:val="subscript"/>
              </w:rPr>
              <w:t>, (j, k), h</w:t>
            </w:r>
          </w:p>
        </w:tc>
        <w:tc>
          <w:tcPr>
            <w:tcW w:w="462" w:type="pct"/>
          </w:tcPr>
          <w:p w14:paraId="5D91B4ED" w14:textId="77777777" w:rsidR="00080E2E" w:rsidRDefault="00080E2E" w:rsidP="00CF6727">
            <w:pPr>
              <w:pStyle w:val="TableBody"/>
            </w:pPr>
            <w:r>
              <w:rPr>
                <w:bCs/>
              </w:rPr>
              <w:t>MW</w:t>
            </w:r>
          </w:p>
        </w:tc>
        <w:tc>
          <w:tcPr>
            <w:tcW w:w="3701" w:type="pct"/>
          </w:tcPr>
          <w:p w14:paraId="39D6D38C" w14:textId="77777777" w:rsidR="00080E2E" w:rsidRPr="008865FE" w:rsidRDefault="00080E2E" w:rsidP="00CF6727">
            <w:pPr>
              <w:pStyle w:val="TableBody"/>
              <w:rPr>
                <w:bCs/>
              </w:rPr>
            </w:pPr>
            <w:r>
              <w:rPr>
                <w:bCs/>
                <w:i/>
              </w:rPr>
              <w:t xml:space="preserve">Day-Ahead Option per Market Participant per source and sink pair per </w:t>
            </w:r>
            <w:proofErr w:type="spellStart"/>
            <w:r>
              <w:rPr>
                <w:bCs/>
                <w:i/>
              </w:rPr>
              <w:t>hour</w:t>
            </w:r>
            <w:r>
              <w:rPr>
                <w:rFonts w:ascii="Symbol" w:eastAsia="Symbol" w:hAnsi="Symbol" w:cs="Symbol"/>
              </w:rPr>
              <w:t>¾</w:t>
            </w:r>
            <w:r>
              <w:rPr>
                <w:bCs/>
              </w:rPr>
              <w:t>The</w:t>
            </w:r>
            <w:proofErr w:type="spellEnd"/>
            <w:r>
              <w:rPr>
                <w:bCs/>
              </w:rPr>
              <w:t xml:space="preserve"> number of </w:t>
            </w:r>
            <w:r>
              <w:t xml:space="preserve">Market Participant </w:t>
            </w:r>
            <w:proofErr w:type="spellStart"/>
            <w:r w:rsidRPr="00DF336E">
              <w:rPr>
                <w:i/>
              </w:rPr>
              <w:t>mp</w:t>
            </w:r>
            <w:r>
              <w:t>’s</w:t>
            </w:r>
            <w:proofErr w:type="spellEnd"/>
            <w:r>
              <w:t xml:space="preserve"> </w:t>
            </w:r>
            <w:r>
              <w:rPr>
                <w:bCs/>
              </w:rPr>
              <w:t xml:space="preserve">PTP Options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rPr>
                <w:bCs/>
              </w:rPr>
              <w:t>,</w:t>
            </w:r>
            <w:r>
              <w:t xml:space="preserve"> and where the Market Participant is a CRR Account Holder.</w:t>
            </w:r>
            <w:r>
              <w:rPr>
                <w:bCs/>
              </w:rPr>
              <w:t xml:space="preserve"> </w:t>
            </w:r>
          </w:p>
        </w:tc>
      </w:tr>
      <w:tr w:rsidR="00080E2E" w14:paraId="5850F76B" w14:textId="77777777" w:rsidTr="00CB5652">
        <w:trPr>
          <w:cantSplit/>
        </w:trPr>
        <w:tc>
          <w:tcPr>
            <w:tcW w:w="837" w:type="pct"/>
          </w:tcPr>
          <w:p w14:paraId="6954369D" w14:textId="77777777" w:rsidR="00080E2E" w:rsidRDefault="00080E2E" w:rsidP="00CF6727">
            <w:pPr>
              <w:pStyle w:val="TableBody"/>
              <w:rPr>
                <w:bCs/>
              </w:rPr>
            </w:pPr>
            <w:r>
              <w:rPr>
                <w:rFonts w:eastAsia="Calibri"/>
              </w:rPr>
              <w:t xml:space="preserve">UDAOPT </w:t>
            </w:r>
            <w:proofErr w:type="spellStart"/>
            <w:r w:rsidRPr="004A7A0E">
              <w:rPr>
                <w:rFonts w:eastAsia="Calibri"/>
                <w:i/>
                <w:vertAlign w:val="subscript"/>
              </w:rPr>
              <w:t>mp</w:t>
            </w:r>
            <w:proofErr w:type="spellEnd"/>
          </w:p>
        </w:tc>
        <w:tc>
          <w:tcPr>
            <w:tcW w:w="462" w:type="pct"/>
          </w:tcPr>
          <w:p w14:paraId="5EC024F0" w14:textId="77777777" w:rsidR="00080E2E" w:rsidRDefault="00080E2E" w:rsidP="00CF6727">
            <w:pPr>
              <w:pStyle w:val="TableBody"/>
              <w:rPr>
                <w:bCs/>
              </w:rPr>
            </w:pPr>
            <w:r>
              <w:t>MWh</w:t>
            </w:r>
          </w:p>
        </w:tc>
        <w:tc>
          <w:tcPr>
            <w:tcW w:w="3701" w:type="pct"/>
          </w:tcPr>
          <w:p w14:paraId="0C55F2D1" w14:textId="77777777" w:rsidR="00080E2E" w:rsidRDefault="00080E2E" w:rsidP="00CF6727">
            <w:pPr>
              <w:pStyle w:val="TableBody"/>
              <w:rPr>
                <w:i/>
              </w:rPr>
            </w:pPr>
            <w:r>
              <w:rPr>
                <w:bCs/>
                <w:i/>
              </w:rPr>
              <w:t xml:space="preserve">Uplift Day-Ahead Option per Market </w:t>
            </w:r>
            <w:proofErr w:type="spellStart"/>
            <w:r>
              <w:rPr>
                <w:bCs/>
                <w:i/>
              </w:rPr>
              <w:t>Participant</w:t>
            </w:r>
            <w:r>
              <w:rPr>
                <w:rFonts w:ascii="Symbol" w:eastAsia="Symbol" w:hAnsi="Symbol" w:cs="Symbol"/>
              </w:rPr>
              <w:t>¾</w:t>
            </w:r>
            <w:r>
              <w:rPr>
                <w:bCs/>
              </w:rPr>
              <w:t>The</w:t>
            </w:r>
            <w:proofErr w:type="spellEnd"/>
            <w:r>
              <w:rPr>
                <w:bCs/>
              </w:rPr>
              <w:t xml:space="preserve"> monthly total of </w:t>
            </w:r>
            <w:r>
              <w:t xml:space="preserve">Market Participant </w:t>
            </w:r>
            <w:proofErr w:type="spellStart"/>
            <w:r w:rsidRPr="00DF336E">
              <w:rPr>
                <w:i/>
              </w:rPr>
              <w:t>mp</w:t>
            </w:r>
            <w:r>
              <w:t>’s</w:t>
            </w:r>
            <w:proofErr w:type="spellEnd"/>
            <w:r>
              <w:t xml:space="preserve"> </w:t>
            </w:r>
            <w:r>
              <w:rPr>
                <w:bCs/>
              </w:rPr>
              <w:t xml:space="preserve">PTP </w:t>
            </w:r>
            <w:r w:rsidRPr="00F42E29">
              <w:rPr>
                <w:bCs/>
              </w:rPr>
              <w:t xml:space="preserve">Options </w:t>
            </w:r>
            <w:r>
              <w:rPr>
                <w:bCs/>
              </w:rPr>
              <w:t>owned</w:t>
            </w:r>
            <w:r w:rsidRPr="00F42E29">
              <w:rPr>
                <w:bCs/>
              </w:rPr>
              <w:t xml:space="preserve"> in the DAM</w:t>
            </w:r>
            <w:r>
              <w:t xml:space="preserve">, counting the ownership quantity only once per source and sink pair, and where the Market Participant is a CRR Account Holder assigned to the registered </w:t>
            </w:r>
            <w:proofErr w:type="gramStart"/>
            <w:r>
              <w:t>Counter-Party</w:t>
            </w:r>
            <w:proofErr w:type="gramEnd"/>
            <w:r>
              <w:t>.</w:t>
            </w:r>
          </w:p>
        </w:tc>
      </w:tr>
      <w:tr w:rsidR="00080E2E" w14:paraId="58543745" w14:textId="77777777" w:rsidTr="00CB5652">
        <w:trPr>
          <w:cantSplit/>
        </w:trPr>
        <w:tc>
          <w:tcPr>
            <w:tcW w:w="837" w:type="pct"/>
          </w:tcPr>
          <w:p w14:paraId="3530A641" w14:textId="77777777" w:rsidR="00080E2E" w:rsidRDefault="00080E2E" w:rsidP="00CF6727">
            <w:pPr>
              <w:pStyle w:val="TableBody"/>
              <w:rPr>
                <w:bCs/>
              </w:rPr>
            </w:pPr>
            <w:r>
              <w:rPr>
                <w:bCs/>
              </w:rPr>
              <w:t xml:space="preserve">DAOBL </w:t>
            </w:r>
            <w:proofErr w:type="spellStart"/>
            <w:r w:rsidRPr="004A7A0E">
              <w:rPr>
                <w:rFonts w:eastAsia="Calibri"/>
                <w:i/>
                <w:vertAlign w:val="subscript"/>
              </w:rPr>
              <w:t>mp</w:t>
            </w:r>
            <w:proofErr w:type="spellEnd"/>
            <w:r w:rsidRPr="004A7A0E">
              <w:rPr>
                <w:i/>
                <w:vertAlign w:val="subscript"/>
              </w:rPr>
              <w:t xml:space="preserve">, </w:t>
            </w:r>
            <w:r w:rsidRPr="004A7A0E">
              <w:rPr>
                <w:bCs/>
                <w:i/>
                <w:vertAlign w:val="subscript"/>
              </w:rPr>
              <w:t>(j, k), h</w:t>
            </w:r>
          </w:p>
        </w:tc>
        <w:tc>
          <w:tcPr>
            <w:tcW w:w="462" w:type="pct"/>
          </w:tcPr>
          <w:p w14:paraId="2666D20C" w14:textId="77777777" w:rsidR="00080E2E" w:rsidRDefault="00080E2E" w:rsidP="00CF6727">
            <w:pPr>
              <w:pStyle w:val="TableBody"/>
            </w:pPr>
            <w:r>
              <w:rPr>
                <w:bCs/>
              </w:rPr>
              <w:t>MW</w:t>
            </w:r>
          </w:p>
        </w:tc>
        <w:tc>
          <w:tcPr>
            <w:tcW w:w="3701" w:type="pct"/>
          </w:tcPr>
          <w:p w14:paraId="5194E64F" w14:textId="77777777" w:rsidR="00080E2E" w:rsidRPr="00F42E29" w:rsidRDefault="00080E2E" w:rsidP="00CF6727">
            <w:pPr>
              <w:pStyle w:val="TableBody"/>
            </w:pPr>
            <w:r>
              <w:rPr>
                <w:i/>
              </w:rPr>
              <w:t xml:space="preserve">Day-Ahead Obligation per </w:t>
            </w:r>
            <w:r>
              <w:rPr>
                <w:bCs/>
                <w:i/>
              </w:rPr>
              <w:t xml:space="preserve">Market Participant </w:t>
            </w:r>
            <w:r>
              <w:rPr>
                <w:i/>
              </w:rPr>
              <w:t>per source and sink pair per hour</w:t>
            </w:r>
            <w:r>
              <w:t>—</w:t>
            </w:r>
            <w:r>
              <w:rPr>
                <w:bCs/>
              </w:rPr>
              <w:t xml:space="preserve">The number of </w:t>
            </w:r>
            <w:r>
              <w:t xml:space="preserve">Market Participant </w:t>
            </w:r>
            <w:proofErr w:type="spellStart"/>
            <w:r w:rsidRPr="00DF336E">
              <w:rPr>
                <w:i/>
              </w:rPr>
              <w:t>mp</w:t>
            </w:r>
            <w:r>
              <w:t>’s</w:t>
            </w:r>
            <w:proofErr w:type="spellEnd"/>
            <w:r>
              <w:t xml:space="preserve"> </w:t>
            </w:r>
            <w:r>
              <w:rPr>
                <w:bCs/>
              </w:rPr>
              <w:t>PT</w:t>
            </w:r>
            <w:r>
              <w:t>P</w:t>
            </w:r>
            <w:r>
              <w:rPr>
                <w:bCs/>
              </w:rPr>
              <w:t xml:space="preserve"> Obligations with the source </w:t>
            </w:r>
            <w:r>
              <w:rPr>
                <w:bCs/>
                <w:i/>
              </w:rPr>
              <w:t>j</w:t>
            </w:r>
            <w:r>
              <w:rPr>
                <w:bCs/>
              </w:rPr>
              <w:t xml:space="preserve"> and the sink </w:t>
            </w:r>
            <w:r>
              <w:rPr>
                <w:bCs/>
                <w:i/>
              </w:rPr>
              <w:t>k</w:t>
            </w:r>
            <w:r>
              <w:rPr>
                <w:bCs/>
              </w:rPr>
              <w:t xml:space="preserve"> owned</w:t>
            </w:r>
            <w:r w:rsidRPr="00F42E29">
              <w:rPr>
                <w:bCs/>
              </w:rPr>
              <w:t xml:space="preserve"> in the DAM</w:t>
            </w:r>
            <w:r>
              <w:rPr>
                <w:bCs/>
              </w:rPr>
              <w:t xml:space="preserve"> for the hour </w:t>
            </w:r>
            <w:r>
              <w:rPr>
                <w:bCs/>
                <w:i/>
              </w:rPr>
              <w:t>h</w:t>
            </w:r>
            <w:r>
              <w:t xml:space="preserve">, and where the Market Participant is a CRR Account Holder.  </w:t>
            </w:r>
          </w:p>
        </w:tc>
      </w:tr>
      <w:tr w:rsidR="00080E2E" w14:paraId="259348A5" w14:textId="77777777" w:rsidTr="00CB5652">
        <w:trPr>
          <w:cantSplit/>
        </w:trPr>
        <w:tc>
          <w:tcPr>
            <w:tcW w:w="837" w:type="pct"/>
          </w:tcPr>
          <w:p w14:paraId="31D9325A" w14:textId="77777777" w:rsidR="00080E2E" w:rsidRDefault="00080E2E" w:rsidP="00CF6727">
            <w:pPr>
              <w:pStyle w:val="TableBody"/>
            </w:pPr>
            <w:r>
              <w:rPr>
                <w:rFonts w:eastAsia="Calibri"/>
              </w:rPr>
              <w:t xml:space="preserve">UDAOBL </w:t>
            </w:r>
            <w:proofErr w:type="spellStart"/>
            <w:r w:rsidRPr="004A7A0E">
              <w:rPr>
                <w:rFonts w:eastAsia="Calibri"/>
                <w:i/>
                <w:vertAlign w:val="subscript"/>
              </w:rPr>
              <w:t>mp</w:t>
            </w:r>
            <w:proofErr w:type="spellEnd"/>
          </w:p>
        </w:tc>
        <w:tc>
          <w:tcPr>
            <w:tcW w:w="462" w:type="pct"/>
          </w:tcPr>
          <w:p w14:paraId="746D69D4" w14:textId="77777777" w:rsidR="00080E2E" w:rsidRDefault="00080E2E" w:rsidP="00CF6727">
            <w:pPr>
              <w:pStyle w:val="TableBody"/>
            </w:pPr>
            <w:r>
              <w:t>MWh</w:t>
            </w:r>
          </w:p>
        </w:tc>
        <w:tc>
          <w:tcPr>
            <w:tcW w:w="3701" w:type="pct"/>
          </w:tcPr>
          <w:p w14:paraId="2481E0A1" w14:textId="77777777" w:rsidR="00080E2E" w:rsidRDefault="00080E2E" w:rsidP="00CF6727">
            <w:pPr>
              <w:pStyle w:val="TableBody"/>
              <w:rPr>
                <w:i/>
              </w:rPr>
            </w:pPr>
            <w:r>
              <w:rPr>
                <w:bCs/>
                <w:i/>
              </w:rPr>
              <w:t xml:space="preserve">Uplift Day-Ahead Obligation per Market </w:t>
            </w:r>
            <w:proofErr w:type="spellStart"/>
            <w:r>
              <w:rPr>
                <w:bCs/>
                <w:i/>
              </w:rPr>
              <w:t>Participant</w:t>
            </w:r>
            <w:r>
              <w:rPr>
                <w:rFonts w:ascii="Symbol" w:eastAsia="Symbol" w:hAnsi="Symbol" w:cs="Symbol"/>
              </w:rPr>
              <w:t>¾</w:t>
            </w:r>
            <w:r>
              <w:rPr>
                <w:bCs/>
              </w:rPr>
              <w:t>The</w:t>
            </w:r>
            <w:proofErr w:type="spellEnd"/>
            <w:r>
              <w:rPr>
                <w:bCs/>
              </w:rPr>
              <w:t xml:space="preserve"> monthly total of </w:t>
            </w:r>
            <w:r>
              <w:t xml:space="preserve">Market Participant </w:t>
            </w:r>
            <w:proofErr w:type="spellStart"/>
            <w:r w:rsidRPr="00DF336E">
              <w:rPr>
                <w:i/>
              </w:rPr>
              <w:t>mp</w:t>
            </w:r>
            <w:r>
              <w:t>’s</w:t>
            </w:r>
            <w:proofErr w:type="spellEnd"/>
            <w:r>
              <w:t xml:space="preserve"> </w:t>
            </w:r>
            <w:r>
              <w:rPr>
                <w:bCs/>
              </w:rPr>
              <w:t>PTP Obligations owned</w:t>
            </w:r>
            <w:r w:rsidRPr="00F42E29">
              <w:rPr>
                <w:bCs/>
              </w:rPr>
              <w:t xml:space="preserve"> in the DAM</w:t>
            </w:r>
            <w:r w:rsidRPr="00F42E29">
              <w:t>, counting</w:t>
            </w:r>
            <w:r>
              <w:t xml:space="preserve"> the ownership quantity only once per source and sink pair, where the Market Participant is a CRR Account Holder assigned to the registered </w:t>
            </w:r>
            <w:proofErr w:type="gramStart"/>
            <w:r>
              <w:t>Counter-Party</w:t>
            </w:r>
            <w:proofErr w:type="gramEnd"/>
            <w:r>
              <w:t>.</w:t>
            </w:r>
          </w:p>
        </w:tc>
      </w:tr>
      <w:tr w:rsidR="00080E2E" w14:paraId="4F324E31" w14:textId="77777777" w:rsidTr="00CB5652">
        <w:trPr>
          <w:cantSplit/>
        </w:trPr>
        <w:tc>
          <w:tcPr>
            <w:tcW w:w="837" w:type="pct"/>
            <w:tcBorders>
              <w:top w:val="single" w:sz="6" w:space="0" w:color="auto"/>
              <w:left w:val="single" w:sz="4" w:space="0" w:color="auto"/>
              <w:bottom w:val="single" w:sz="6" w:space="0" w:color="auto"/>
              <w:right w:val="single" w:sz="6" w:space="0" w:color="auto"/>
            </w:tcBorders>
          </w:tcPr>
          <w:p w14:paraId="1E56B8B6" w14:textId="77777777" w:rsidR="00080E2E" w:rsidRPr="00D164B6" w:rsidRDefault="00080E2E" w:rsidP="00CF6727">
            <w:pPr>
              <w:pStyle w:val="TableBody"/>
              <w:rPr>
                <w:rFonts w:eastAsia="Calibri"/>
              </w:rPr>
            </w:pPr>
            <w:r>
              <w:t xml:space="preserve">OPTS </w:t>
            </w:r>
            <w:proofErr w:type="spellStart"/>
            <w:r w:rsidRPr="004A7A0E">
              <w:rPr>
                <w:rFonts w:eastAsia="Calibri"/>
                <w:i/>
                <w:vertAlign w:val="subscript"/>
              </w:rPr>
              <w:t>mp</w:t>
            </w:r>
            <w:proofErr w:type="spellEnd"/>
            <w:r w:rsidRPr="004A7A0E">
              <w:rPr>
                <w:i/>
                <w:vertAlign w:val="subscript"/>
              </w:rPr>
              <w:t>, (j, k), a, h</w:t>
            </w:r>
          </w:p>
        </w:tc>
        <w:tc>
          <w:tcPr>
            <w:tcW w:w="462" w:type="pct"/>
            <w:tcBorders>
              <w:top w:val="single" w:sz="6" w:space="0" w:color="auto"/>
              <w:left w:val="single" w:sz="6" w:space="0" w:color="auto"/>
              <w:bottom w:val="single" w:sz="6" w:space="0" w:color="auto"/>
              <w:right w:val="single" w:sz="6" w:space="0" w:color="auto"/>
            </w:tcBorders>
          </w:tcPr>
          <w:p w14:paraId="7FF8DEA0" w14:textId="77777777" w:rsidR="00080E2E" w:rsidRDefault="00080E2E" w:rsidP="00CF6727">
            <w:pPr>
              <w:pStyle w:val="TableBody"/>
            </w:pPr>
            <w:r>
              <w:t>MW</w:t>
            </w:r>
          </w:p>
        </w:tc>
        <w:tc>
          <w:tcPr>
            <w:tcW w:w="3701" w:type="pct"/>
            <w:tcBorders>
              <w:top w:val="single" w:sz="6" w:space="0" w:color="auto"/>
              <w:left w:val="single" w:sz="6" w:space="0" w:color="auto"/>
              <w:bottom w:val="single" w:sz="6" w:space="0" w:color="auto"/>
              <w:right w:val="single" w:sz="4" w:space="0" w:color="auto"/>
            </w:tcBorders>
          </w:tcPr>
          <w:p w14:paraId="0981AF64" w14:textId="77777777" w:rsidR="00080E2E" w:rsidRPr="00D164B6" w:rsidRDefault="00080E2E" w:rsidP="00CF6727">
            <w:pPr>
              <w:pStyle w:val="TableBody"/>
              <w:rPr>
                <w:bCs/>
                <w:i/>
              </w:rPr>
            </w:pPr>
            <w:r>
              <w:rPr>
                <w:i/>
              </w:rPr>
              <w:t xml:space="preserve">PTP Option Sale </w:t>
            </w:r>
            <w:r>
              <w:rPr>
                <w:bCs/>
                <w:i/>
              </w:rPr>
              <w:t xml:space="preserve">per 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Option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080E2E" w14:paraId="017D9AF8" w14:textId="77777777" w:rsidTr="00CB5652">
        <w:trPr>
          <w:cantSplit/>
        </w:trPr>
        <w:tc>
          <w:tcPr>
            <w:tcW w:w="837" w:type="pct"/>
            <w:tcBorders>
              <w:top w:val="single" w:sz="6" w:space="0" w:color="auto"/>
              <w:left w:val="single" w:sz="4" w:space="0" w:color="auto"/>
              <w:bottom w:val="single" w:sz="6" w:space="0" w:color="auto"/>
              <w:right w:val="single" w:sz="6" w:space="0" w:color="auto"/>
            </w:tcBorders>
          </w:tcPr>
          <w:p w14:paraId="57EE96D9" w14:textId="77777777" w:rsidR="00080E2E" w:rsidRPr="00D164B6" w:rsidRDefault="00080E2E" w:rsidP="00CF6727">
            <w:pPr>
              <w:pStyle w:val="TableBody"/>
              <w:rPr>
                <w:rFonts w:eastAsia="Calibri"/>
              </w:rPr>
            </w:pPr>
            <w:r>
              <w:rPr>
                <w:rFonts w:eastAsia="Calibri"/>
              </w:rPr>
              <w:t xml:space="preserve">UOPTS </w:t>
            </w:r>
            <w:proofErr w:type="spellStart"/>
            <w:r w:rsidRPr="004A7A0E">
              <w:rPr>
                <w:rFonts w:eastAsia="Calibri"/>
                <w:i/>
                <w:vertAlign w:val="subscript"/>
              </w:rPr>
              <w:t>mp</w:t>
            </w:r>
            <w:proofErr w:type="spellEnd"/>
          </w:p>
        </w:tc>
        <w:tc>
          <w:tcPr>
            <w:tcW w:w="462" w:type="pct"/>
            <w:tcBorders>
              <w:top w:val="single" w:sz="6" w:space="0" w:color="auto"/>
              <w:left w:val="single" w:sz="6" w:space="0" w:color="auto"/>
              <w:bottom w:val="single" w:sz="6" w:space="0" w:color="auto"/>
              <w:right w:val="single" w:sz="6" w:space="0" w:color="auto"/>
            </w:tcBorders>
          </w:tcPr>
          <w:p w14:paraId="771DF5FE" w14:textId="77777777" w:rsidR="00080E2E" w:rsidRDefault="00080E2E" w:rsidP="00CF6727">
            <w:pPr>
              <w:pStyle w:val="TableBody"/>
            </w:pPr>
            <w:r>
              <w:t>MWh</w:t>
            </w:r>
          </w:p>
        </w:tc>
        <w:tc>
          <w:tcPr>
            <w:tcW w:w="3701" w:type="pct"/>
            <w:tcBorders>
              <w:top w:val="single" w:sz="6" w:space="0" w:color="auto"/>
              <w:left w:val="single" w:sz="6" w:space="0" w:color="auto"/>
              <w:bottom w:val="single" w:sz="6" w:space="0" w:color="auto"/>
              <w:right w:val="single" w:sz="4" w:space="0" w:color="auto"/>
            </w:tcBorders>
          </w:tcPr>
          <w:p w14:paraId="53731871" w14:textId="77777777" w:rsidR="00080E2E" w:rsidRPr="00D164B6" w:rsidRDefault="00080E2E" w:rsidP="00CF6727">
            <w:pPr>
              <w:pStyle w:val="TableBody"/>
              <w:rPr>
                <w:bCs/>
                <w:i/>
              </w:rPr>
            </w:pPr>
            <w:r>
              <w:rPr>
                <w:i/>
              </w:rPr>
              <w:t xml:space="preserve">Uplift PTP Option Sale </w:t>
            </w:r>
            <w:r>
              <w:rPr>
                <w:bCs/>
                <w:i/>
              </w:rPr>
              <w:t>per Market Participant</w:t>
            </w:r>
            <w:r>
              <w:t xml:space="preserve">—The MW quantity that represents the monthly total of Market Participant </w:t>
            </w:r>
            <w:proofErr w:type="spellStart"/>
            <w:r w:rsidRPr="00DF336E">
              <w:rPr>
                <w:i/>
              </w:rPr>
              <w:t>mp</w:t>
            </w:r>
            <w:r>
              <w:t>’s</w:t>
            </w:r>
            <w:proofErr w:type="spellEnd"/>
            <w:r>
              <w:t xml:space="preserve"> PTP Option offers awarded in CRR Auctions, counting the awarded quantity only once per source and sink pair, where the Market Participant is a CRR Account Holder assigned to the registered </w:t>
            </w:r>
            <w:proofErr w:type="gramStart"/>
            <w:r>
              <w:t>Counter-Party</w:t>
            </w:r>
            <w:proofErr w:type="gramEnd"/>
            <w:r>
              <w:t>.</w:t>
            </w:r>
          </w:p>
        </w:tc>
      </w:tr>
      <w:tr w:rsidR="00080E2E" w14:paraId="4982D576" w14:textId="77777777" w:rsidTr="00CB5652">
        <w:trPr>
          <w:cantSplit/>
        </w:trPr>
        <w:tc>
          <w:tcPr>
            <w:tcW w:w="837" w:type="pct"/>
            <w:tcBorders>
              <w:top w:val="single" w:sz="6" w:space="0" w:color="auto"/>
              <w:left w:val="single" w:sz="4" w:space="0" w:color="auto"/>
              <w:bottom w:val="single" w:sz="6" w:space="0" w:color="auto"/>
              <w:right w:val="single" w:sz="6" w:space="0" w:color="auto"/>
            </w:tcBorders>
          </w:tcPr>
          <w:p w14:paraId="4AAECF7F" w14:textId="77777777" w:rsidR="00080E2E" w:rsidRPr="00D164B6" w:rsidRDefault="00080E2E" w:rsidP="00CF6727">
            <w:pPr>
              <w:pStyle w:val="TableBody"/>
              <w:rPr>
                <w:rFonts w:eastAsia="Calibri"/>
              </w:rPr>
            </w:pPr>
            <w:r>
              <w:t xml:space="preserve">OBLS </w:t>
            </w:r>
            <w:proofErr w:type="spellStart"/>
            <w:r w:rsidRPr="004A7A0E">
              <w:rPr>
                <w:rFonts w:eastAsia="Calibri"/>
                <w:i/>
                <w:vertAlign w:val="subscript"/>
              </w:rPr>
              <w:t>mp</w:t>
            </w:r>
            <w:proofErr w:type="spellEnd"/>
            <w:r w:rsidRPr="004A7A0E">
              <w:rPr>
                <w:i/>
                <w:vertAlign w:val="subscript"/>
              </w:rPr>
              <w:t>, (j, k), a, h</w:t>
            </w:r>
          </w:p>
        </w:tc>
        <w:tc>
          <w:tcPr>
            <w:tcW w:w="462" w:type="pct"/>
            <w:tcBorders>
              <w:top w:val="single" w:sz="6" w:space="0" w:color="auto"/>
              <w:left w:val="single" w:sz="6" w:space="0" w:color="auto"/>
              <w:bottom w:val="single" w:sz="6" w:space="0" w:color="auto"/>
              <w:right w:val="single" w:sz="6" w:space="0" w:color="auto"/>
            </w:tcBorders>
          </w:tcPr>
          <w:p w14:paraId="2F5B05D8" w14:textId="77777777" w:rsidR="00080E2E" w:rsidRDefault="00080E2E" w:rsidP="00CF6727">
            <w:pPr>
              <w:pStyle w:val="TableBody"/>
            </w:pPr>
            <w:r>
              <w:t>MW</w:t>
            </w:r>
          </w:p>
        </w:tc>
        <w:tc>
          <w:tcPr>
            <w:tcW w:w="3701" w:type="pct"/>
            <w:tcBorders>
              <w:top w:val="single" w:sz="6" w:space="0" w:color="auto"/>
              <w:left w:val="single" w:sz="6" w:space="0" w:color="auto"/>
              <w:bottom w:val="single" w:sz="6" w:space="0" w:color="auto"/>
              <w:right w:val="single" w:sz="4" w:space="0" w:color="auto"/>
            </w:tcBorders>
          </w:tcPr>
          <w:p w14:paraId="51FBF214" w14:textId="77777777" w:rsidR="00080E2E" w:rsidRPr="00D164B6" w:rsidRDefault="00080E2E" w:rsidP="00CF6727">
            <w:pPr>
              <w:pStyle w:val="TableBody"/>
              <w:rPr>
                <w:bCs/>
                <w:i/>
              </w:rPr>
            </w:pPr>
            <w:r>
              <w:rPr>
                <w:i/>
              </w:rPr>
              <w:t xml:space="preserve">PTP Obligation Sale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Obligation offers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080E2E" w14:paraId="11639226" w14:textId="77777777" w:rsidTr="00CB5652">
        <w:trPr>
          <w:cantSplit/>
        </w:trPr>
        <w:tc>
          <w:tcPr>
            <w:tcW w:w="837" w:type="pct"/>
            <w:tcBorders>
              <w:top w:val="single" w:sz="6" w:space="0" w:color="auto"/>
              <w:left w:val="single" w:sz="4" w:space="0" w:color="auto"/>
              <w:bottom w:val="single" w:sz="6" w:space="0" w:color="auto"/>
              <w:right w:val="single" w:sz="6" w:space="0" w:color="auto"/>
            </w:tcBorders>
          </w:tcPr>
          <w:p w14:paraId="3B43F4CC" w14:textId="77777777" w:rsidR="00080E2E" w:rsidRPr="00D164B6" w:rsidRDefault="00080E2E" w:rsidP="00CF6727">
            <w:pPr>
              <w:pStyle w:val="TableBody"/>
              <w:rPr>
                <w:rFonts w:eastAsia="Calibri"/>
              </w:rPr>
            </w:pPr>
            <w:r>
              <w:rPr>
                <w:rFonts w:eastAsia="Calibri"/>
              </w:rPr>
              <w:t xml:space="preserve">UOBLS </w:t>
            </w:r>
            <w:proofErr w:type="spellStart"/>
            <w:r w:rsidRPr="004A7A0E">
              <w:rPr>
                <w:rFonts w:eastAsia="Calibri"/>
                <w:i/>
                <w:vertAlign w:val="subscript"/>
              </w:rPr>
              <w:t>mp</w:t>
            </w:r>
            <w:proofErr w:type="spellEnd"/>
          </w:p>
        </w:tc>
        <w:tc>
          <w:tcPr>
            <w:tcW w:w="462" w:type="pct"/>
            <w:tcBorders>
              <w:top w:val="single" w:sz="6" w:space="0" w:color="auto"/>
              <w:left w:val="single" w:sz="6" w:space="0" w:color="auto"/>
              <w:bottom w:val="single" w:sz="6" w:space="0" w:color="auto"/>
              <w:right w:val="single" w:sz="6" w:space="0" w:color="auto"/>
            </w:tcBorders>
          </w:tcPr>
          <w:p w14:paraId="39130349" w14:textId="77777777" w:rsidR="00080E2E" w:rsidRDefault="00080E2E" w:rsidP="00CF6727">
            <w:pPr>
              <w:pStyle w:val="TableBody"/>
            </w:pPr>
            <w:r>
              <w:t>MWh</w:t>
            </w:r>
          </w:p>
        </w:tc>
        <w:tc>
          <w:tcPr>
            <w:tcW w:w="3701" w:type="pct"/>
            <w:tcBorders>
              <w:top w:val="single" w:sz="6" w:space="0" w:color="auto"/>
              <w:left w:val="single" w:sz="6" w:space="0" w:color="auto"/>
              <w:bottom w:val="single" w:sz="6" w:space="0" w:color="auto"/>
              <w:right w:val="single" w:sz="4" w:space="0" w:color="auto"/>
            </w:tcBorders>
          </w:tcPr>
          <w:p w14:paraId="2971E4CF" w14:textId="77777777" w:rsidR="00080E2E" w:rsidRPr="00D164B6" w:rsidRDefault="00080E2E" w:rsidP="00CF6727">
            <w:pPr>
              <w:pStyle w:val="TableBody"/>
              <w:rPr>
                <w:bCs/>
                <w:i/>
              </w:rPr>
            </w:pPr>
            <w:r>
              <w:rPr>
                <w:i/>
              </w:rPr>
              <w:t xml:space="preserve">Uplift PTP Obligation Sale </w:t>
            </w:r>
            <w:r>
              <w:rPr>
                <w:bCs/>
                <w:i/>
              </w:rPr>
              <w:t>per Market Participant</w:t>
            </w:r>
            <w:r>
              <w:t xml:space="preserve">—The MW quantity that represents the monthly total of Market Participant </w:t>
            </w:r>
            <w:proofErr w:type="spellStart"/>
            <w:r w:rsidRPr="00DF336E">
              <w:rPr>
                <w:i/>
              </w:rPr>
              <w:t>mp</w:t>
            </w:r>
            <w:r>
              <w:t>’s</w:t>
            </w:r>
            <w:proofErr w:type="spellEnd"/>
            <w:r>
              <w:t xml:space="preserve"> PTP Obligation offers awarded in CRR Auctions, counting the quantity only once per source and sink pair, where the Market Participant is a CRR Account Holder assigned to the registered </w:t>
            </w:r>
            <w:proofErr w:type="gramStart"/>
            <w:r>
              <w:t>Counter-Party</w:t>
            </w:r>
            <w:proofErr w:type="gramEnd"/>
            <w:r>
              <w:t>.</w:t>
            </w:r>
          </w:p>
        </w:tc>
      </w:tr>
      <w:tr w:rsidR="00080E2E" w14:paraId="68312CDF" w14:textId="77777777" w:rsidTr="00CB5652">
        <w:trPr>
          <w:cantSplit/>
        </w:trPr>
        <w:tc>
          <w:tcPr>
            <w:tcW w:w="837" w:type="pct"/>
            <w:tcBorders>
              <w:top w:val="single" w:sz="6" w:space="0" w:color="auto"/>
              <w:left w:val="single" w:sz="4" w:space="0" w:color="auto"/>
              <w:bottom w:val="single" w:sz="6" w:space="0" w:color="auto"/>
              <w:right w:val="single" w:sz="6" w:space="0" w:color="auto"/>
            </w:tcBorders>
          </w:tcPr>
          <w:p w14:paraId="33EA7114" w14:textId="77777777" w:rsidR="00080E2E" w:rsidRPr="00D164B6" w:rsidRDefault="00080E2E" w:rsidP="00CF6727">
            <w:pPr>
              <w:pStyle w:val="TableBody"/>
              <w:rPr>
                <w:rFonts w:eastAsia="Calibri"/>
              </w:rPr>
            </w:pPr>
            <w:r>
              <w:t xml:space="preserve">OPTP </w:t>
            </w:r>
            <w:proofErr w:type="spellStart"/>
            <w:r w:rsidRPr="004A7A0E">
              <w:rPr>
                <w:rFonts w:eastAsia="Calibri"/>
                <w:i/>
                <w:vertAlign w:val="subscript"/>
              </w:rPr>
              <w:t>mp</w:t>
            </w:r>
            <w:proofErr w:type="spellEnd"/>
            <w:r w:rsidRPr="004A7A0E">
              <w:rPr>
                <w:i/>
                <w:vertAlign w:val="subscript"/>
              </w:rPr>
              <w:t>, (j, k), a, h</w:t>
            </w:r>
          </w:p>
        </w:tc>
        <w:tc>
          <w:tcPr>
            <w:tcW w:w="462" w:type="pct"/>
            <w:tcBorders>
              <w:top w:val="single" w:sz="6" w:space="0" w:color="auto"/>
              <w:left w:val="single" w:sz="6" w:space="0" w:color="auto"/>
              <w:bottom w:val="single" w:sz="6" w:space="0" w:color="auto"/>
              <w:right w:val="single" w:sz="6" w:space="0" w:color="auto"/>
            </w:tcBorders>
          </w:tcPr>
          <w:p w14:paraId="4400EBB9" w14:textId="77777777" w:rsidR="00080E2E" w:rsidRDefault="00080E2E" w:rsidP="00CF6727">
            <w:pPr>
              <w:pStyle w:val="TableBody"/>
            </w:pPr>
            <w:r>
              <w:t>MW</w:t>
            </w:r>
          </w:p>
        </w:tc>
        <w:tc>
          <w:tcPr>
            <w:tcW w:w="3701" w:type="pct"/>
            <w:tcBorders>
              <w:top w:val="single" w:sz="6" w:space="0" w:color="auto"/>
              <w:left w:val="single" w:sz="6" w:space="0" w:color="auto"/>
              <w:bottom w:val="single" w:sz="6" w:space="0" w:color="auto"/>
              <w:right w:val="single" w:sz="4" w:space="0" w:color="auto"/>
            </w:tcBorders>
          </w:tcPr>
          <w:p w14:paraId="726001C7" w14:textId="77777777" w:rsidR="00080E2E" w:rsidRPr="00D164B6" w:rsidRDefault="00080E2E" w:rsidP="00CF6727">
            <w:pPr>
              <w:pStyle w:val="TableBody"/>
              <w:rPr>
                <w:bCs/>
                <w:i/>
              </w:rPr>
            </w:pPr>
            <w:r>
              <w:rPr>
                <w:i/>
              </w:rPr>
              <w:t xml:space="preserve">PTP Option Purchase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Option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080E2E" w14:paraId="29FABC78" w14:textId="77777777" w:rsidTr="00CB5652">
        <w:trPr>
          <w:cantSplit/>
        </w:trPr>
        <w:tc>
          <w:tcPr>
            <w:tcW w:w="837" w:type="pct"/>
            <w:tcBorders>
              <w:top w:val="single" w:sz="6" w:space="0" w:color="auto"/>
              <w:left w:val="single" w:sz="4" w:space="0" w:color="auto"/>
              <w:bottom w:val="single" w:sz="6" w:space="0" w:color="auto"/>
              <w:right w:val="single" w:sz="6" w:space="0" w:color="auto"/>
            </w:tcBorders>
          </w:tcPr>
          <w:p w14:paraId="41935156" w14:textId="77777777" w:rsidR="00080E2E" w:rsidRPr="00D164B6" w:rsidRDefault="00080E2E" w:rsidP="00CF6727">
            <w:pPr>
              <w:pStyle w:val="TableBody"/>
              <w:rPr>
                <w:rFonts w:eastAsia="Calibri"/>
              </w:rPr>
            </w:pPr>
            <w:r>
              <w:rPr>
                <w:rFonts w:eastAsia="Calibri"/>
              </w:rPr>
              <w:lastRenderedPageBreak/>
              <w:t xml:space="preserve">UOPTP </w:t>
            </w:r>
            <w:proofErr w:type="spellStart"/>
            <w:r w:rsidRPr="004A7A0E">
              <w:rPr>
                <w:rFonts w:eastAsia="Calibri"/>
                <w:i/>
                <w:vertAlign w:val="subscript"/>
              </w:rPr>
              <w:t>mp</w:t>
            </w:r>
            <w:proofErr w:type="spellEnd"/>
          </w:p>
        </w:tc>
        <w:tc>
          <w:tcPr>
            <w:tcW w:w="462" w:type="pct"/>
            <w:tcBorders>
              <w:top w:val="single" w:sz="6" w:space="0" w:color="auto"/>
              <w:left w:val="single" w:sz="6" w:space="0" w:color="auto"/>
              <w:bottom w:val="single" w:sz="6" w:space="0" w:color="auto"/>
              <w:right w:val="single" w:sz="6" w:space="0" w:color="auto"/>
            </w:tcBorders>
          </w:tcPr>
          <w:p w14:paraId="4BA4206A" w14:textId="77777777" w:rsidR="00080E2E" w:rsidRDefault="00080E2E" w:rsidP="00CF6727">
            <w:pPr>
              <w:pStyle w:val="TableBody"/>
            </w:pPr>
            <w:r>
              <w:t>MWh</w:t>
            </w:r>
          </w:p>
        </w:tc>
        <w:tc>
          <w:tcPr>
            <w:tcW w:w="3701" w:type="pct"/>
            <w:tcBorders>
              <w:top w:val="single" w:sz="6" w:space="0" w:color="auto"/>
              <w:left w:val="single" w:sz="6" w:space="0" w:color="auto"/>
              <w:bottom w:val="single" w:sz="6" w:space="0" w:color="auto"/>
              <w:right w:val="single" w:sz="4" w:space="0" w:color="auto"/>
            </w:tcBorders>
          </w:tcPr>
          <w:p w14:paraId="727C69FB" w14:textId="77777777" w:rsidR="00080E2E" w:rsidRPr="00D164B6" w:rsidRDefault="00080E2E" w:rsidP="00CF6727">
            <w:pPr>
              <w:pStyle w:val="TableBody"/>
              <w:rPr>
                <w:bCs/>
                <w:i/>
              </w:rPr>
            </w:pPr>
            <w:r>
              <w:rPr>
                <w:i/>
              </w:rPr>
              <w:t xml:space="preserve">Uplift PTP Option Purchase per </w:t>
            </w:r>
            <w:r>
              <w:rPr>
                <w:bCs/>
                <w:i/>
              </w:rPr>
              <w:t>Market Participant</w:t>
            </w:r>
            <w:r>
              <w:t xml:space="preserve">—The MW quantity that represents the monthly total of Market Participant </w:t>
            </w:r>
            <w:proofErr w:type="spellStart"/>
            <w:r w:rsidRPr="00DF336E">
              <w:rPr>
                <w:i/>
              </w:rPr>
              <w:t>mp</w:t>
            </w:r>
            <w:r>
              <w:t>’s</w:t>
            </w:r>
            <w:proofErr w:type="spellEnd"/>
            <w:r>
              <w:t xml:space="preserve"> PTP Option bids awarded in CRR Auctions, counting the quantity only once per source and sink pair, where the Market Participant is a CRR Account Holder assigned to the registered </w:t>
            </w:r>
            <w:proofErr w:type="gramStart"/>
            <w:r>
              <w:t>Counter-Party</w:t>
            </w:r>
            <w:proofErr w:type="gramEnd"/>
            <w:r>
              <w:t>.</w:t>
            </w:r>
          </w:p>
        </w:tc>
      </w:tr>
      <w:tr w:rsidR="00080E2E" w14:paraId="04806060" w14:textId="77777777" w:rsidTr="00CB5652">
        <w:trPr>
          <w:cantSplit/>
        </w:trPr>
        <w:tc>
          <w:tcPr>
            <w:tcW w:w="837" w:type="pct"/>
            <w:tcBorders>
              <w:top w:val="single" w:sz="6" w:space="0" w:color="auto"/>
              <w:left w:val="single" w:sz="4" w:space="0" w:color="auto"/>
              <w:bottom w:val="single" w:sz="6" w:space="0" w:color="auto"/>
              <w:right w:val="single" w:sz="6" w:space="0" w:color="auto"/>
            </w:tcBorders>
          </w:tcPr>
          <w:p w14:paraId="131D0BDB" w14:textId="77777777" w:rsidR="00080E2E" w:rsidRPr="00D164B6" w:rsidRDefault="00080E2E" w:rsidP="00CF6727">
            <w:pPr>
              <w:pStyle w:val="TableBody"/>
              <w:rPr>
                <w:rFonts w:eastAsia="Calibri"/>
              </w:rPr>
            </w:pPr>
            <w:r>
              <w:t xml:space="preserve">OBLP </w:t>
            </w:r>
            <w:proofErr w:type="spellStart"/>
            <w:r w:rsidRPr="004A7A0E">
              <w:rPr>
                <w:rFonts w:eastAsia="Calibri"/>
                <w:i/>
                <w:vertAlign w:val="subscript"/>
              </w:rPr>
              <w:t>mp</w:t>
            </w:r>
            <w:proofErr w:type="spellEnd"/>
            <w:r w:rsidRPr="004A7A0E">
              <w:rPr>
                <w:i/>
                <w:vertAlign w:val="subscript"/>
              </w:rPr>
              <w:t>, (j, k), a, h</w:t>
            </w:r>
          </w:p>
        </w:tc>
        <w:tc>
          <w:tcPr>
            <w:tcW w:w="462" w:type="pct"/>
            <w:tcBorders>
              <w:top w:val="single" w:sz="6" w:space="0" w:color="auto"/>
              <w:left w:val="single" w:sz="6" w:space="0" w:color="auto"/>
              <w:bottom w:val="single" w:sz="6" w:space="0" w:color="auto"/>
              <w:right w:val="single" w:sz="6" w:space="0" w:color="auto"/>
            </w:tcBorders>
          </w:tcPr>
          <w:p w14:paraId="5C5C963E" w14:textId="77777777" w:rsidR="00080E2E" w:rsidRDefault="00080E2E" w:rsidP="00CF6727">
            <w:pPr>
              <w:pStyle w:val="TableBody"/>
            </w:pPr>
            <w:r>
              <w:t>MW</w:t>
            </w:r>
          </w:p>
        </w:tc>
        <w:tc>
          <w:tcPr>
            <w:tcW w:w="3701" w:type="pct"/>
            <w:tcBorders>
              <w:top w:val="single" w:sz="6" w:space="0" w:color="auto"/>
              <w:left w:val="single" w:sz="6" w:space="0" w:color="auto"/>
              <w:bottom w:val="single" w:sz="6" w:space="0" w:color="auto"/>
              <w:right w:val="single" w:sz="4" w:space="0" w:color="auto"/>
            </w:tcBorders>
          </w:tcPr>
          <w:p w14:paraId="66FC9F83" w14:textId="77777777" w:rsidR="00080E2E" w:rsidRPr="00D164B6" w:rsidRDefault="00080E2E" w:rsidP="00CF6727">
            <w:pPr>
              <w:pStyle w:val="TableBody"/>
              <w:rPr>
                <w:bCs/>
                <w:i/>
              </w:rPr>
            </w:pPr>
            <w:r>
              <w:rPr>
                <w:i/>
              </w:rPr>
              <w:t xml:space="preserve">PTP Obligation Purchase per </w:t>
            </w:r>
            <w:r>
              <w:rPr>
                <w:bCs/>
                <w:i/>
              </w:rPr>
              <w:t xml:space="preserve">Market Participant </w:t>
            </w:r>
            <w:r>
              <w:rPr>
                <w:i/>
              </w:rPr>
              <w:t>per source and sink pair per CRR Auction per hour</w:t>
            </w:r>
            <w:r>
              <w:t xml:space="preserve">—The MW quantity that represents the total of Market Participant </w:t>
            </w:r>
            <w:proofErr w:type="spellStart"/>
            <w:r w:rsidRPr="00DF336E">
              <w:rPr>
                <w:i/>
              </w:rPr>
              <w:t>mp</w:t>
            </w:r>
            <w:r>
              <w:t>’s</w:t>
            </w:r>
            <w:proofErr w:type="spellEnd"/>
            <w:r>
              <w:t xml:space="preserve"> PTP Obligation bids with the source </w:t>
            </w:r>
            <w:r>
              <w:rPr>
                <w:i/>
              </w:rPr>
              <w:t>j</w:t>
            </w:r>
            <w:r>
              <w:t xml:space="preserve"> and the sink </w:t>
            </w:r>
            <w:r>
              <w:rPr>
                <w:i/>
              </w:rPr>
              <w:t>k</w:t>
            </w:r>
            <w:r>
              <w:t xml:space="preserve"> awarded in CRR Auction </w:t>
            </w:r>
            <w:r>
              <w:rPr>
                <w:i/>
              </w:rPr>
              <w:t>a</w:t>
            </w:r>
            <w:r>
              <w:t xml:space="preserve">, for the hour </w:t>
            </w:r>
            <w:r>
              <w:rPr>
                <w:i/>
              </w:rPr>
              <w:t>h</w:t>
            </w:r>
            <w:r>
              <w:t>, where the Market Participant is a CRR Account Holder.</w:t>
            </w:r>
          </w:p>
        </w:tc>
      </w:tr>
      <w:tr w:rsidR="00080E2E" w14:paraId="7582A2A8" w14:textId="77777777" w:rsidTr="00CB5652">
        <w:trPr>
          <w:cantSplit/>
        </w:trPr>
        <w:tc>
          <w:tcPr>
            <w:tcW w:w="837" w:type="pct"/>
            <w:tcBorders>
              <w:top w:val="single" w:sz="6" w:space="0" w:color="auto"/>
              <w:left w:val="single" w:sz="4" w:space="0" w:color="auto"/>
              <w:bottom w:val="single" w:sz="6" w:space="0" w:color="auto"/>
              <w:right w:val="single" w:sz="6" w:space="0" w:color="auto"/>
            </w:tcBorders>
          </w:tcPr>
          <w:p w14:paraId="4BFDF90C" w14:textId="77777777" w:rsidR="00080E2E" w:rsidRPr="00D164B6" w:rsidRDefault="00080E2E" w:rsidP="00CF6727">
            <w:pPr>
              <w:pStyle w:val="TableBody"/>
              <w:rPr>
                <w:rFonts w:eastAsia="Calibri"/>
              </w:rPr>
            </w:pPr>
            <w:r>
              <w:rPr>
                <w:rFonts w:eastAsia="Calibri"/>
              </w:rPr>
              <w:t>UOBLP</w:t>
            </w:r>
            <w:r w:rsidRPr="004A7A0E">
              <w:rPr>
                <w:rFonts w:eastAsia="Calibri"/>
                <w:i/>
              </w:rPr>
              <w:t xml:space="preserve"> </w:t>
            </w:r>
            <w:proofErr w:type="spellStart"/>
            <w:r w:rsidRPr="004A7A0E">
              <w:rPr>
                <w:rFonts w:eastAsia="Calibri"/>
                <w:i/>
                <w:vertAlign w:val="subscript"/>
              </w:rPr>
              <w:t>mp</w:t>
            </w:r>
            <w:proofErr w:type="spellEnd"/>
          </w:p>
        </w:tc>
        <w:tc>
          <w:tcPr>
            <w:tcW w:w="462" w:type="pct"/>
            <w:tcBorders>
              <w:top w:val="single" w:sz="6" w:space="0" w:color="auto"/>
              <w:left w:val="single" w:sz="6" w:space="0" w:color="auto"/>
              <w:bottom w:val="single" w:sz="6" w:space="0" w:color="auto"/>
              <w:right w:val="single" w:sz="6" w:space="0" w:color="auto"/>
            </w:tcBorders>
          </w:tcPr>
          <w:p w14:paraId="694827B6" w14:textId="77777777" w:rsidR="00080E2E" w:rsidRDefault="00080E2E" w:rsidP="00CF6727">
            <w:pPr>
              <w:pStyle w:val="TableBody"/>
            </w:pPr>
            <w:r>
              <w:t>MWh</w:t>
            </w:r>
          </w:p>
        </w:tc>
        <w:tc>
          <w:tcPr>
            <w:tcW w:w="3701" w:type="pct"/>
            <w:tcBorders>
              <w:top w:val="single" w:sz="6" w:space="0" w:color="auto"/>
              <w:left w:val="single" w:sz="6" w:space="0" w:color="auto"/>
              <w:bottom w:val="single" w:sz="6" w:space="0" w:color="auto"/>
              <w:right w:val="single" w:sz="4" w:space="0" w:color="auto"/>
            </w:tcBorders>
          </w:tcPr>
          <w:p w14:paraId="10284F9B" w14:textId="77777777" w:rsidR="00080E2E" w:rsidRPr="00D164B6" w:rsidRDefault="00080E2E" w:rsidP="00CF6727">
            <w:pPr>
              <w:pStyle w:val="TableBody"/>
              <w:rPr>
                <w:bCs/>
                <w:i/>
              </w:rPr>
            </w:pPr>
            <w:r>
              <w:rPr>
                <w:i/>
              </w:rPr>
              <w:t xml:space="preserve">Uplift PTP Obligation Purchase per </w:t>
            </w:r>
            <w:r>
              <w:rPr>
                <w:bCs/>
                <w:i/>
              </w:rPr>
              <w:t>Market Participant</w:t>
            </w:r>
            <w:r>
              <w:t xml:space="preserve">—The MW quantity that represents the monthly total of Market Participant </w:t>
            </w:r>
            <w:proofErr w:type="spellStart"/>
            <w:r w:rsidRPr="00DF336E">
              <w:rPr>
                <w:i/>
              </w:rPr>
              <w:t>mp</w:t>
            </w:r>
            <w:r>
              <w:t>’s</w:t>
            </w:r>
            <w:proofErr w:type="spellEnd"/>
            <w:r>
              <w:t xml:space="preserve"> PTP Obligation bids awarded in CRR Auctions, counting the quantity only once per source and sink pair, where the Market Participant is a CRR Account Holder assigned to the registered </w:t>
            </w:r>
            <w:proofErr w:type="gramStart"/>
            <w:r>
              <w:t>Counter-Party</w:t>
            </w:r>
            <w:proofErr w:type="gramEnd"/>
            <w:r>
              <w:t>.</w:t>
            </w:r>
          </w:p>
        </w:tc>
      </w:tr>
      <w:tr w:rsidR="00080E2E" w14:paraId="0845E3EA" w14:textId="77777777" w:rsidTr="00CF6727">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7"/>
            </w:tblGrid>
            <w:tr w:rsidR="00080E2E" w14:paraId="31F08708" w14:textId="77777777" w:rsidTr="00CF6727">
              <w:trPr>
                <w:trHeight w:val="206"/>
              </w:trPr>
              <w:tc>
                <w:tcPr>
                  <w:tcW w:w="9427" w:type="dxa"/>
                  <w:shd w:val="pct12" w:color="auto" w:fill="auto"/>
                </w:tcPr>
                <w:p w14:paraId="2FA6ED76" w14:textId="77777777" w:rsidR="00080E2E" w:rsidRPr="0018762D" w:rsidRDefault="00080E2E" w:rsidP="00CF6727">
                  <w:pPr>
                    <w:pStyle w:val="Instructions"/>
                    <w:spacing w:before="120"/>
                  </w:pPr>
                  <w:r>
                    <w:t xml:space="preserve">[NPRR1201:  Delete the variables “OPTS </w:t>
                  </w:r>
                  <w:proofErr w:type="spellStart"/>
                  <w:r w:rsidRPr="004A7A0E">
                    <w:rPr>
                      <w:rFonts w:eastAsia="Calibri"/>
                      <w:vertAlign w:val="subscript"/>
                    </w:rPr>
                    <w:t>mp</w:t>
                  </w:r>
                  <w:proofErr w:type="spellEnd"/>
                  <w:r w:rsidRPr="004A7A0E">
                    <w:rPr>
                      <w:vertAlign w:val="subscript"/>
                    </w:rPr>
                    <w:t>, (j, k), a, h</w:t>
                  </w:r>
                  <w:r>
                    <w:t>”, “</w:t>
                  </w:r>
                  <w:r>
                    <w:rPr>
                      <w:rFonts w:eastAsia="Calibri"/>
                    </w:rPr>
                    <w:t xml:space="preserve">UOPTS </w:t>
                  </w:r>
                  <w:proofErr w:type="spellStart"/>
                  <w:r w:rsidRPr="004A7A0E">
                    <w:rPr>
                      <w:rFonts w:eastAsia="Calibri"/>
                      <w:vertAlign w:val="subscript"/>
                    </w:rPr>
                    <w:t>mp</w:t>
                  </w:r>
                  <w:proofErr w:type="spellEnd"/>
                  <w:r>
                    <w:t xml:space="preserve">”, “OBLS </w:t>
                  </w:r>
                  <w:proofErr w:type="spellStart"/>
                  <w:r w:rsidRPr="004A7A0E">
                    <w:rPr>
                      <w:rFonts w:eastAsia="Calibri"/>
                      <w:vertAlign w:val="subscript"/>
                    </w:rPr>
                    <w:t>mp</w:t>
                  </w:r>
                  <w:proofErr w:type="spellEnd"/>
                  <w:r w:rsidRPr="004A7A0E">
                    <w:rPr>
                      <w:vertAlign w:val="subscript"/>
                    </w:rPr>
                    <w:t>, (j, k), a, h</w:t>
                  </w:r>
                  <w:r>
                    <w:t>”, “</w:t>
                  </w:r>
                  <w:r>
                    <w:rPr>
                      <w:rFonts w:eastAsia="Calibri"/>
                    </w:rPr>
                    <w:t xml:space="preserve">UOBLS </w:t>
                  </w:r>
                  <w:proofErr w:type="spellStart"/>
                  <w:r w:rsidRPr="004A7A0E">
                    <w:rPr>
                      <w:rFonts w:eastAsia="Calibri"/>
                      <w:vertAlign w:val="subscript"/>
                    </w:rPr>
                    <w:t>mp</w:t>
                  </w:r>
                  <w:proofErr w:type="spellEnd"/>
                  <w:r>
                    <w:t xml:space="preserve">”, “OPTP </w:t>
                  </w:r>
                  <w:proofErr w:type="spellStart"/>
                  <w:r w:rsidRPr="004A7A0E">
                    <w:rPr>
                      <w:rFonts w:eastAsia="Calibri"/>
                      <w:vertAlign w:val="subscript"/>
                    </w:rPr>
                    <w:t>mp</w:t>
                  </w:r>
                  <w:proofErr w:type="spellEnd"/>
                  <w:r w:rsidRPr="004A7A0E">
                    <w:rPr>
                      <w:vertAlign w:val="subscript"/>
                    </w:rPr>
                    <w:t>, (j, k), a, h</w:t>
                  </w:r>
                  <w:r>
                    <w:t>”, “</w:t>
                  </w:r>
                  <w:r>
                    <w:rPr>
                      <w:rFonts w:eastAsia="Calibri"/>
                    </w:rPr>
                    <w:t xml:space="preserve">UOPTP </w:t>
                  </w:r>
                  <w:proofErr w:type="spellStart"/>
                  <w:r w:rsidRPr="004A7A0E">
                    <w:rPr>
                      <w:rFonts w:eastAsia="Calibri"/>
                      <w:vertAlign w:val="subscript"/>
                    </w:rPr>
                    <w:t>mp</w:t>
                  </w:r>
                  <w:proofErr w:type="spellEnd"/>
                  <w:r>
                    <w:t xml:space="preserve">”, “OBLP </w:t>
                  </w:r>
                  <w:proofErr w:type="spellStart"/>
                  <w:r w:rsidRPr="004A7A0E">
                    <w:rPr>
                      <w:rFonts w:eastAsia="Calibri"/>
                      <w:vertAlign w:val="subscript"/>
                    </w:rPr>
                    <w:t>mp</w:t>
                  </w:r>
                  <w:proofErr w:type="spellEnd"/>
                  <w:r w:rsidRPr="004A7A0E">
                    <w:rPr>
                      <w:vertAlign w:val="subscript"/>
                    </w:rPr>
                    <w:t>, (j, k), a, h</w:t>
                  </w:r>
                  <w:r>
                    <w:t>”, “</w:t>
                  </w:r>
                  <w:r>
                    <w:rPr>
                      <w:rFonts w:eastAsia="Calibri"/>
                    </w:rPr>
                    <w:t>UOBLP</w:t>
                  </w:r>
                  <w:r w:rsidRPr="004A7A0E">
                    <w:rPr>
                      <w:rFonts w:eastAsia="Calibri"/>
                    </w:rPr>
                    <w:t xml:space="preserve"> </w:t>
                  </w:r>
                  <w:proofErr w:type="spellStart"/>
                  <w:r w:rsidRPr="004A7A0E">
                    <w:rPr>
                      <w:rFonts w:eastAsia="Calibri"/>
                      <w:vertAlign w:val="subscript"/>
                    </w:rPr>
                    <w:t>mp</w:t>
                  </w:r>
                  <w:proofErr w:type="spellEnd"/>
                  <w:r>
                    <w:t>” above upon system implementation.]</w:t>
                  </w:r>
                </w:p>
              </w:tc>
            </w:tr>
          </w:tbl>
          <w:p w14:paraId="73791C77" w14:textId="77777777" w:rsidR="00080E2E" w:rsidRDefault="00080E2E" w:rsidP="00CF6727">
            <w:pPr>
              <w:pStyle w:val="TableBody"/>
              <w:rPr>
                <w:i/>
              </w:rPr>
            </w:pPr>
          </w:p>
        </w:tc>
      </w:tr>
      <w:tr w:rsidR="00080E2E" w14:paraId="292FFC24" w14:textId="77777777" w:rsidTr="00CB5652">
        <w:trPr>
          <w:cantSplit/>
        </w:trPr>
        <w:tc>
          <w:tcPr>
            <w:tcW w:w="837" w:type="pct"/>
            <w:tcBorders>
              <w:top w:val="single" w:sz="6" w:space="0" w:color="auto"/>
              <w:left w:val="single" w:sz="4" w:space="0" w:color="auto"/>
              <w:bottom w:val="single" w:sz="6" w:space="0" w:color="auto"/>
              <w:right w:val="single" w:sz="6" w:space="0" w:color="auto"/>
            </w:tcBorders>
          </w:tcPr>
          <w:p w14:paraId="7C454406" w14:textId="77777777" w:rsidR="00080E2E" w:rsidRPr="00D164B6" w:rsidRDefault="00080E2E" w:rsidP="00CF6727">
            <w:pPr>
              <w:pStyle w:val="TableBody"/>
              <w:rPr>
                <w:rFonts w:eastAsia="Calibri"/>
              </w:rPr>
            </w:pPr>
            <w:r>
              <w:rPr>
                <w:iCs w:val="0"/>
              </w:rPr>
              <w:t>U</w:t>
            </w:r>
            <w:r w:rsidRPr="00741BD7">
              <w:rPr>
                <w:iCs w:val="0"/>
              </w:rPr>
              <w:t>WSLTOT</w:t>
            </w:r>
            <w:r w:rsidRPr="004A7A0E">
              <w:rPr>
                <w:i/>
                <w:iCs w:val="0"/>
                <w:vertAlign w:val="subscript"/>
              </w:rPr>
              <w:t xml:space="preserve"> </w:t>
            </w:r>
            <w:proofErr w:type="spellStart"/>
            <w:r w:rsidRPr="004A7A0E">
              <w:rPr>
                <w:i/>
                <w:iCs w:val="0"/>
                <w:vertAlign w:val="subscript"/>
              </w:rPr>
              <w:t>mp</w:t>
            </w:r>
            <w:proofErr w:type="spellEnd"/>
          </w:p>
        </w:tc>
        <w:tc>
          <w:tcPr>
            <w:tcW w:w="462" w:type="pct"/>
            <w:tcBorders>
              <w:top w:val="single" w:sz="6" w:space="0" w:color="auto"/>
              <w:left w:val="single" w:sz="6" w:space="0" w:color="auto"/>
              <w:bottom w:val="single" w:sz="6" w:space="0" w:color="auto"/>
              <w:right w:val="single" w:sz="6" w:space="0" w:color="auto"/>
            </w:tcBorders>
          </w:tcPr>
          <w:p w14:paraId="084F86FB" w14:textId="77777777" w:rsidR="00080E2E" w:rsidRDefault="00080E2E" w:rsidP="00CF6727">
            <w:pPr>
              <w:pStyle w:val="TableBody"/>
            </w:pPr>
            <w:r w:rsidRPr="00741BD7">
              <w:rPr>
                <w:iCs w:val="0"/>
              </w:rPr>
              <w:t>MWh</w:t>
            </w:r>
          </w:p>
        </w:tc>
        <w:tc>
          <w:tcPr>
            <w:tcW w:w="3701" w:type="pct"/>
            <w:tcBorders>
              <w:top w:val="single" w:sz="6" w:space="0" w:color="auto"/>
              <w:left w:val="single" w:sz="6" w:space="0" w:color="auto"/>
              <w:bottom w:val="single" w:sz="6" w:space="0" w:color="auto"/>
              <w:right w:val="single" w:sz="4" w:space="0" w:color="auto"/>
            </w:tcBorders>
          </w:tcPr>
          <w:p w14:paraId="6DF9F4C4" w14:textId="77777777" w:rsidR="00080E2E" w:rsidRPr="00D164B6" w:rsidRDefault="00080E2E" w:rsidP="00CF6727">
            <w:pPr>
              <w:pStyle w:val="TableBody"/>
              <w:rPr>
                <w:bCs/>
                <w:i/>
              </w:rPr>
            </w:pPr>
            <w:r>
              <w:rPr>
                <w:i/>
                <w:iCs w:val="0"/>
              </w:rPr>
              <w:t xml:space="preserve">Uplift </w:t>
            </w:r>
            <w:r w:rsidRPr="00741BD7">
              <w:rPr>
                <w:i/>
                <w:iCs w:val="0"/>
              </w:rPr>
              <w:t xml:space="preserve">Metered Energy for Wholesale </w:t>
            </w:r>
            <w:r>
              <w:rPr>
                <w:i/>
                <w:iCs w:val="0"/>
              </w:rPr>
              <w:t xml:space="preserve">Storage </w:t>
            </w:r>
            <w:r w:rsidRPr="00741BD7">
              <w:rPr>
                <w:i/>
                <w:iCs w:val="0"/>
              </w:rPr>
              <w:t xml:space="preserve">Load at bus per Market </w:t>
            </w:r>
            <w:proofErr w:type="spellStart"/>
            <w:r w:rsidRPr="00741BD7">
              <w:rPr>
                <w:i/>
                <w:iCs w:val="0"/>
              </w:rPr>
              <w:t>Participant</w:t>
            </w:r>
            <w:r w:rsidRPr="00741BD7">
              <w:rPr>
                <w:rFonts w:ascii="Symbol" w:eastAsia="Symbol" w:hAnsi="Symbol" w:cs="Symbol"/>
              </w:rPr>
              <w:t>¾</w:t>
            </w:r>
            <w:r w:rsidRPr="00741BD7">
              <w:rPr>
                <w:iCs w:val="0"/>
              </w:rPr>
              <w:t>The</w:t>
            </w:r>
            <w:proofErr w:type="spellEnd"/>
            <w:r w:rsidRPr="00741BD7">
              <w:rPr>
                <w:iCs w:val="0"/>
              </w:rPr>
              <w:t xml:space="preserve"> monthly sum of Market Participant </w:t>
            </w:r>
            <w:proofErr w:type="spellStart"/>
            <w:r w:rsidRPr="00741BD7">
              <w:rPr>
                <w:i/>
                <w:iCs w:val="0"/>
              </w:rPr>
              <w:t>mp</w:t>
            </w:r>
            <w:r w:rsidRPr="00741BD7">
              <w:rPr>
                <w:iCs w:val="0"/>
              </w:rPr>
              <w:t>’s</w:t>
            </w:r>
            <w:proofErr w:type="spellEnd"/>
            <w:r w:rsidRPr="00741BD7">
              <w:rPr>
                <w:iCs w:val="0"/>
              </w:rPr>
              <w:t xml:space="preserve"> </w:t>
            </w:r>
            <w:r>
              <w:rPr>
                <w:iCs w:val="0"/>
              </w:rPr>
              <w:t>Wholesale Storage Load (</w:t>
            </w:r>
            <w:r w:rsidRPr="00741BD7">
              <w:rPr>
                <w:iCs w:val="0"/>
              </w:rPr>
              <w:t>WSL</w:t>
            </w:r>
            <w:r>
              <w:rPr>
                <w:iCs w:val="0"/>
              </w:rPr>
              <w:t>)</w:t>
            </w:r>
            <w:r w:rsidRPr="00741BD7">
              <w:rPr>
                <w:iCs w:val="0"/>
              </w:rPr>
              <w:t xml:space="preserve"> energy metered by the Settlement Meter which measures WSL.</w:t>
            </w:r>
          </w:p>
        </w:tc>
      </w:tr>
      <w:tr w:rsidR="00080E2E" w14:paraId="768CF437" w14:textId="77777777" w:rsidTr="00CB5652">
        <w:trPr>
          <w:cantSplit/>
        </w:trPr>
        <w:tc>
          <w:tcPr>
            <w:tcW w:w="837" w:type="pct"/>
            <w:tcBorders>
              <w:top w:val="single" w:sz="6" w:space="0" w:color="auto"/>
              <w:left w:val="single" w:sz="4" w:space="0" w:color="auto"/>
              <w:bottom w:val="single" w:sz="6" w:space="0" w:color="auto"/>
              <w:right w:val="single" w:sz="6" w:space="0" w:color="auto"/>
            </w:tcBorders>
          </w:tcPr>
          <w:p w14:paraId="30E8AB26" w14:textId="77777777" w:rsidR="00080E2E" w:rsidRPr="00D164B6" w:rsidRDefault="00080E2E" w:rsidP="00CF6727">
            <w:pPr>
              <w:pStyle w:val="TableBody"/>
              <w:rPr>
                <w:rFonts w:eastAsia="Calibri"/>
              </w:rPr>
            </w:pPr>
            <w:r w:rsidRPr="00741BD7">
              <w:rPr>
                <w:bCs/>
                <w:iCs w:val="0"/>
              </w:rPr>
              <w:t xml:space="preserve">MEBL </w:t>
            </w:r>
            <w:proofErr w:type="spellStart"/>
            <w:r w:rsidRPr="004A7A0E">
              <w:rPr>
                <w:bCs/>
                <w:i/>
                <w:iCs w:val="0"/>
                <w:vertAlign w:val="subscript"/>
              </w:rPr>
              <w:t>mp</w:t>
            </w:r>
            <w:proofErr w:type="spellEnd"/>
            <w:r w:rsidRPr="004A7A0E">
              <w:rPr>
                <w:bCs/>
                <w:i/>
                <w:iCs w:val="0"/>
                <w:vertAlign w:val="subscript"/>
              </w:rPr>
              <w:t>, r, b</w:t>
            </w:r>
          </w:p>
        </w:tc>
        <w:tc>
          <w:tcPr>
            <w:tcW w:w="462" w:type="pct"/>
            <w:tcBorders>
              <w:top w:val="single" w:sz="6" w:space="0" w:color="auto"/>
              <w:left w:val="single" w:sz="6" w:space="0" w:color="auto"/>
              <w:bottom w:val="single" w:sz="6" w:space="0" w:color="auto"/>
              <w:right w:val="single" w:sz="6" w:space="0" w:color="auto"/>
            </w:tcBorders>
          </w:tcPr>
          <w:p w14:paraId="68FAA1E0" w14:textId="77777777" w:rsidR="00080E2E" w:rsidRDefault="00080E2E" w:rsidP="00CF6727">
            <w:pPr>
              <w:pStyle w:val="TableBody"/>
            </w:pPr>
            <w:r w:rsidRPr="00741BD7">
              <w:rPr>
                <w:iCs w:val="0"/>
              </w:rPr>
              <w:t>MWh</w:t>
            </w:r>
          </w:p>
        </w:tc>
        <w:tc>
          <w:tcPr>
            <w:tcW w:w="3701" w:type="pct"/>
            <w:tcBorders>
              <w:top w:val="single" w:sz="6" w:space="0" w:color="auto"/>
              <w:left w:val="single" w:sz="6" w:space="0" w:color="auto"/>
              <w:bottom w:val="single" w:sz="6" w:space="0" w:color="auto"/>
              <w:right w:val="single" w:sz="4" w:space="0" w:color="auto"/>
            </w:tcBorders>
          </w:tcPr>
          <w:p w14:paraId="7220FCBE" w14:textId="77777777" w:rsidR="00080E2E" w:rsidRPr="00D164B6" w:rsidRDefault="00080E2E" w:rsidP="00CF6727">
            <w:pPr>
              <w:pStyle w:val="TableBody"/>
              <w:rPr>
                <w:bCs/>
                <w:i/>
              </w:rPr>
            </w:pPr>
            <w:r w:rsidRPr="00741BD7">
              <w:rPr>
                <w:i/>
                <w:iCs w:val="0"/>
              </w:rPr>
              <w:t xml:space="preserve">Metered Energy for Wholesale </w:t>
            </w:r>
            <w:r>
              <w:rPr>
                <w:i/>
                <w:iCs w:val="0"/>
              </w:rPr>
              <w:t xml:space="preserve">Storage </w:t>
            </w:r>
            <w:r w:rsidRPr="00741BD7">
              <w:rPr>
                <w:i/>
                <w:iCs w:val="0"/>
              </w:rPr>
              <w:t xml:space="preserve">Load at </w:t>
            </w:r>
            <w:proofErr w:type="spellStart"/>
            <w:r w:rsidRPr="00741BD7">
              <w:rPr>
                <w:i/>
                <w:iCs w:val="0"/>
              </w:rPr>
              <w:t>bus</w:t>
            </w:r>
            <w:r w:rsidRPr="00741BD7">
              <w:rPr>
                <w:rFonts w:ascii="Symbol" w:eastAsia="Symbol" w:hAnsi="Symbol" w:cs="Symbol"/>
              </w:rPr>
              <w:t>¾</w:t>
            </w:r>
            <w:r w:rsidRPr="00741BD7">
              <w:rPr>
                <w:iCs w:val="0"/>
              </w:rPr>
              <w:t>The</w:t>
            </w:r>
            <w:proofErr w:type="spellEnd"/>
            <w:r w:rsidRPr="00741BD7">
              <w:rPr>
                <w:iCs w:val="0"/>
              </w:rPr>
              <w:t xml:space="preserve"> WSL energy metered by the Settlement Meter which measures WSL for the 15-minute Settlement Interval represented as a negative value, for the </w:t>
            </w:r>
            <w:r>
              <w:rPr>
                <w:iCs w:val="0"/>
              </w:rPr>
              <w:t>Market Participant</w:t>
            </w:r>
            <w:r w:rsidRPr="00741BD7">
              <w:rPr>
                <w:iCs w:val="0"/>
              </w:rPr>
              <w:t xml:space="preserve"> </w:t>
            </w:r>
            <w:proofErr w:type="spellStart"/>
            <w:r>
              <w:rPr>
                <w:i/>
                <w:iCs w:val="0"/>
              </w:rPr>
              <w:t>mp</w:t>
            </w:r>
            <w:proofErr w:type="spellEnd"/>
            <w:r w:rsidRPr="00741BD7">
              <w:rPr>
                <w:iCs w:val="0"/>
              </w:rPr>
              <w:t xml:space="preserve">, Resource </w:t>
            </w:r>
            <w:r w:rsidRPr="00741BD7">
              <w:rPr>
                <w:i/>
                <w:iCs w:val="0"/>
              </w:rPr>
              <w:t>r</w:t>
            </w:r>
            <w:r w:rsidRPr="00741BD7">
              <w:rPr>
                <w:iCs w:val="0"/>
              </w:rPr>
              <w:t xml:space="preserve">, at bus </w:t>
            </w:r>
            <w:r w:rsidRPr="00741BD7">
              <w:rPr>
                <w:i/>
                <w:iCs w:val="0"/>
              </w:rPr>
              <w:t>b</w:t>
            </w:r>
            <w:r w:rsidRPr="00741BD7">
              <w:rPr>
                <w:iCs w:val="0"/>
              </w:rPr>
              <w:t xml:space="preserve">.  </w:t>
            </w:r>
          </w:p>
        </w:tc>
      </w:tr>
      <w:tr w:rsidR="00080E2E" w14:paraId="108A6B33" w14:textId="77777777" w:rsidTr="00CF6727">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080E2E" w14:paraId="2C3C71F8" w14:textId="77777777" w:rsidTr="00CB5652">
              <w:trPr>
                <w:trHeight w:val="206"/>
              </w:trPr>
              <w:tc>
                <w:tcPr>
                  <w:tcW w:w="9535" w:type="dxa"/>
                  <w:shd w:val="clear" w:color="auto" w:fill="D9D9D9" w:themeFill="background1" w:themeFillShade="D9"/>
                </w:tcPr>
                <w:p w14:paraId="1881D11A" w14:textId="77777777" w:rsidR="00080E2E" w:rsidRDefault="00080E2E" w:rsidP="00CF6727">
                  <w:pPr>
                    <w:pStyle w:val="Instructions"/>
                    <w:spacing w:before="120"/>
                  </w:pPr>
                  <w:r>
                    <w:lastRenderedPageBreak/>
                    <w:t>[NPRR1012:  Insert the variables below upon system implementation of the Real-Time Co-Optimization (RTC) project:]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080E2E" w:rsidRPr="0003648D" w14:paraId="45CB6037" w14:textId="77777777" w:rsidTr="00CF6727">
                    <w:trPr>
                      <w:cantSplit/>
                    </w:trPr>
                    <w:tc>
                      <w:tcPr>
                        <w:tcW w:w="1314" w:type="pct"/>
                        <w:tcBorders>
                          <w:bottom w:val="single" w:sz="4" w:space="0" w:color="auto"/>
                        </w:tcBorders>
                      </w:tcPr>
                      <w:p w14:paraId="473F944F" w14:textId="77777777" w:rsidR="00080E2E" w:rsidRPr="0003648D" w:rsidRDefault="00080E2E" w:rsidP="00CF6727">
                        <w:pPr>
                          <w:pStyle w:val="tablebody0"/>
                        </w:pPr>
                        <w:r>
                          <w:t>UDAASOAWD</w:t>
                        </w:r>
                        <w:r w:rsidRPr="00815A15">
                          <w:rPr>
                            <w:i/>
                            <w:vertAlign w:val="subscript"/>
                          </w:rPr>
                          <w:t xml:space="preserve"> </w:t>
                        </w:r>
                        <w:proofErr w:type="spellStart"/>
                        <w:r w:rsidRPr="00815A15">
                          <w:rPr>
                            <w:i/>
                            <w:vertAlign w:val="subscript"/>
                          </w:rPr>
                          <w:t>mp</w:t>
                        </w:r>
                        <w:proofErr w:type="spellEnd"/>
                      </w:p>
                    </w:tc>
                    <w:tc>
                      <w:tcPr>
                        <w:tcW w:w="396" w:type="pct"/>
                        <w:tcBorders>
                          <w:bottom w:val="single" w:sz="4" w:space="0" w:color="auto"/>
                        </w:tcBorders>
                      </w:tcPr>
                      <w:p w14:paraId="6D296793" w14:textId="77777777" w:rsidR="00080E2E" w:rsidRPr="0003648D" w:rsidRDefault="00080E2E" w:rsidP="00CF6727">
                        <w:pPr>
                          <w:pStyle w:val="tablebody0"/>
                        </w:pPr>
                        <w:r>
                          <w:t>MWh</w:t>
                        </w:r>
                      </w:p>
                    </w:tc>
                    <w:tc>
                      <w:tcPr>
                        <w:tcW w:w="3290" w:type="pct"/>
                        <w:tcBorders>
                          <w:bottom w:val="single" w:sz="4" w:space="0" w:color="auto"/>
                        </w:tcBorders>
                      </w:tcPr>
                      <w:p w14:paraId="68775A2D" w14:textId="77777777" w:rsidR="00080E2E" w:rsidRPr="0003648D" w:rsidRDefault="00080E2E" w:rsidP="00CF6727">
                        <w:pPr>
                          <w:pStyle w:val="tablebody0"/>
                          <w:rPr>
                            <w:i/>
                          </w:rPr>
                        </w:pPr>
                        <w:r w:rsidRPr="008649D0">
                          <w:rPr>
                            <w:i/>
                          </w:rPr>
                          <w:t xml:space="preserve">Uplift Day-Ahead Ancillary Service </w:t>
                        </w:r>
                        <w:r>
                          <w:rPr>
                            <w:i/>
                          </w:rPr>
                          <w:t xml:space="preserve">Only </w:t>
                        </w:r>
                        <w:r w:rsidRPr="008649D0">
                          <w:rPr>
                            <w:i/>
                          </w:rPr>
                          <w:t>Award per Market Participant—</w:t>
                        </w:r>
                        <w:r w:rsidRPr="008649D0">
                          <w:t xml:space="preserve">The monthly total of </w:t>
                        </w:r>
                        <w:r>
                          <w:t xml:space="preserve">Market Participant </w:t>
                        </w:r>
                        <w:proofErr w:type="spellStart"/>
                        <w:r>
                          <w:rPr>
                            <w:i/>
                          </w:rPr>
                          <w:t>mp’s</w:t>
                        </w:r>
                        <w:proofErr w:type="spellEnd"/>
                        <w:r>
                          <w:rPr>
                            <w:i/>
                          </w:rPr>
                          <w:t xml:space="preserve"> </w:t>
                        </w:r>
                        <w:r>
                          <w:t>A</w:t>
                        </w:r>
                        <w:r w:rsidRPr="008649D0">
                          <w:t xml:space="preserve">ncillary </w:t>
                        </w:r>
                        <w:r>
                          <w:t>S</w:t>
                        </w:r>
                        <w:r w:rsidRPr="008649D0">
                          <w:t xml:space="preserve">ervice </w:t>
                        </w:r>
                        <w:r>
                          <w:t xml:space="preserve">Only Offers </w:t>
                        </w:r>
                        <w:r w:rsidRPr="00EF4A50">
                          <w:t>awarded in DAM</w:t>
                        </w:r>
                        <w:r w:rsidRPr="008649D0">
                          <w:t xml:space="preserve">, where the Market Participant is a QSE assigned to the registered </w:t>
                        </w:r>
                        <w:proofErr w:type="gramStart"/>
                        <w:r w:rsidRPr="008649D0">
                          <w:t>Counter-Party</w:t>
                        </w:r>
                        <w:proofErr w:type="gramEnd"/>
                        <w:r w:rsidRPr="008649D0">
                          <w:t>.</w:t>
                        </w:r>
                      </w:p>
                    </w:tc>
                  </w:tr>
                  <w:tr w:rsidR="00080E2E" w:rsidRPr="0003648D" w14:paraId="60DC865E" w14:textId="77777777" w:rsidTr="00CF6727">
                    <w:trPr>
                      <w:cantSplit/>
                    </w:trPr>
                    <w:tc>
                      <w:tcPr>
                        <w:tcW w:w="1314" w:type="pct"/>
                        <w:tcBorders>
                          <w:bottom w:val="single" w:sz="4" w:space="0" w:color="auto"/>
                        </w:tcBorders>
                      </w:tcPr>
                      <w:p w14:paraId="2636FF17" w14:textId="77777777" w:rsidR="00080E2E" w:rsidRPr="00892119" w:rsidRDefault="00080E2E" w:rsidP="00CF6727">
                        <w:pPr>
                          <w:pStyle w:val="tablebody0"/>
                        </w:pPr>
                        <w:r w:rsidRPr="008649D0">
                          <w:t xml:space="preserve">DARUOAWD </w:t>
                        </w:r>
                        <w:proofErr w:type="spellStart"/>
                        <w:r w:rsidRPr="008649D0">
                          <w:rPr>
                            <w:i/>
                            <w:vertAlign w:val="subscript"/>
                          </w:rPr>
                          <w:t>mp</w:t>
                        </w:r>
                        <w:proofErr w:type="spellEnd"/>
                        <w:r w:rsidRPr="008649D0">
                          <w:rPr>
                            <w:i/>
                            <w:vertAlign w:val="subscript"/>
                          </w:rPr>
                          <w:t>, h</w:t>
                        </w:r>
                      </w:p>
                    </w:tc>
                    <w:tc>
                      <w:tcPr>
                        <w:tcW w:w="396" w:type="pct"/>
                        <w:tcBorders>
                          <w:bottom w:val="single" w:sz="4" w:space="0" w:color="auto"/>
                        </w:tcBorders>
                      </w:tcPr>
                      <w:p w14:paraId="26E4D86B" w14:textId="77777777" w:rsidR="00080E2E" w:rsidRPr="00892119" w:rsidRDefault="00080E2E" w:rsidP="00CF6727">
                        <w:pPr>
                          <w:pStyle w:val="tablebody0"/>
                          <w:rPr>
                            <w:bCs/>
                          </w:rPr>
                        </w:pPr>
                        <w:r w:rsidRPr="008649D0">
                          <w:t>MW</w:t>
                        </w:r>
                      </w:p>
                    </w:tc>
                    <w:tc>
                      <w:tcPr>
                        <w:tcW w:w="3290" w:type="pct"/>
                        <w:tcBorders>
                          <w:bottom w:val="single" w:sz="4" w:space="0" w:color="auto"/>
                        </w:tcBorders>
                      </w:tcPr>
                      <w:p w14:paraId="344F4A27" w14:textId="77777777" w:rsidR="00080E2E" w:rsidRPr="00892119" w:rsidRDefault="00080E2E" w:rsidP="00CF6727">
                        <w:pPr>
                          <w:pStyle w:val="tablebody0"/>
                          <w:rPr>
                            <w:i/>
                          </w:rPr>
                        </w:pPr>
                        <w:r w:rsidRPr="008649D0">
                          <w:rPr>
                            <w:i/>
                          </w:rPr>
                          <w:t xml:space="preserve">Day-Ahead Reg-Up Only Award per Market </w:t>
                        </w:r>
                        <w:proofErr w:type="spellStart"/>
                        <w:r w:rsidRPr="008649D0">
                          <w:rPr>
                            <w:i/>
                          </w:rPr>
                          <w:t>Participant</w:t>
                        </w:r>
                        <w:r w:rsidRPr="008649D0">
                          <w:rPr>
                            <w:rFonts w:ascii="Symbol" w:eastAsia="Symbol" w:hAnsi="Symbol" w:cs="Symbol"/>
                          </w:rPr>
                          <w:t>¾</w:t>
                        </w:r>
                        <w:r w:rsidRPr="008649D0">
                          <w:t>The</w:t>
                        </w:r>
                        <w:proofErr w:type="spellEnd"/>
                        <w:r w:rsidRPr="008649D0">
                          <w:t xml:space="preserve"> Reg-Up Only capacity quantity awarded in the D</w:t>
                        </w:r>
                        <w:r>
                          <w:t>AM</w:t>
                        </w:r>
                        <w:r w:rsidRPr="008649D0">
                          <w:t xml:space="preserve"> to the Market Participant </w:t>
                        </w:r>
                        <w:proofErr w:type="spellStart"/>
                        <w:r w:rsidRPr="008649D0">
                          <w:rPr>
                            <w:i/>
                          </w:rPr>
                          <w:t>mp</w:t>
                        </w:r>
                        <w:proofErr w:type="spellEnd"/>
                        <w:r w:rsidRPr="008649D0">
                          <w:t xml:space="preserve"> for the hour </w:t>
                        </w:r>
                        <w:r w:rsidRPr="008649D0">
                          <w:rPr>
                            <w:i/>
                          </w:rPr>
                          <w:t>h</w:t>
                        </w:r>
                        <w:r w:rsidRPr="008649D0">
                          <w:t>.</w:t>
                        </w:r>
                      </w:p>
                    </w:tc>
                  </w:tr>
                  <w:tr w:rsidR="00080E2E" w:rsidRPr="0003648D" w14:paraId="6EDCD52C" w14:textId="77777777" w:rsidTr="00CF6727">
                    <w:trPr>
                      <w:cantSplit/>
                    </w:trPr>
                    <w:tc>
                      <w:tcPr>
                        <w:tcW w:w="1314" w:type="pct"/>
                      </w:tcPr>
                      <w:p w14:paraId="071BB9F1" w14:textId="77777777" w:rsidR="00080E2E" w:rsidRPr="0003648D" w:rsidRDefault="00080E2E" w:rsidP="00CF6727">
                        <w:pPr>
                          <w:pStyle w:val="tablebody0"/>
                        </w:pPr>
                        <w:r>
                          <w:t>DARD</w:t>
                        </w:r>
                        <w:r w:rsidRPr="00815A15">
                          <w:t xml:space="preserve">OAWD </w:t>
                        </w:r>
                        <w:proofErr w:type="spellStart"/>
                        <w:r w:rsidRPr="00815A15">
                          <w:rPr>
                            <w:i/>
                            <w:vertAlign w:val="subscript"/>
                          </w:rPr>
                          <w:t>mp</w:t>
                        </w:r>
                        <w:proofErr w:type="spellEnd"/>
                        <w:r w:rsidRPr="00815A15">
                          <w:rPr>
                            <w:i/>
                            <w:vertAlign w:val="subscript"/>
                          </w:rPr>
                          <w:t>, h</w:t>
                        </w:r>
                      </w:p>
                    </w:tc>
                    <w:tc>
                      <w:tcPr>
                        <w:tcW w:w="396" w:type="pct"/>
                      </w:tcPr>
                      <w:p w14:paraId="4DB8F458" w14:textId="77777777" w:rsidR="00080E2E" w:rsidRPr="0003648D" w:rsidRDefault="00080E2E" w:rsidP="00CF6727">
                        <w:pPr>
                          <w:pStyle w:val="tablebody0"/>
                        </w:pPr>
                        <w:r w:rsidRPr="00815A15">
                          <w:t>MW</w:t>
                        </w:r>
                      </w:p>
                    </w:tc>
                    <w:tc>
                      <w:tcPr>
                        <w:tcW w:w="3290" w:type="pct"/>
                      </w:tcPr>
                      <w:p w14:paraId="4B82AABC" w14:textId="77777777" w:rsidR="00080E2E" w:rsidRPr="0003648D" w:rsidRDefault="00080E2E" w:rsidP="00CF6727">
                        <w:pPr>
                          <w:pStyle w:val="tablebody0"/>
                          <w:rPr>
                            <w:i/>
                          </w:rPr>
                        </w:pPr>
                        <w:r w:rsidRPr="00815A15">
                          <w:rPr>
                            <w:i/>
                          </w:rPr>
                          <w:t xml:space="preserve">Day-Ahead </w:t>
                        </w:r>
                        <w:r>
                          <w:rPr>
                            <w:i/>
                          </w:rPr>
                          <w:t>Reg-Down</w:t>
                        </w:r>
                        <w:r w:rsidRPr="00815A15">
                          <w:rPr>
                            <w:i/>
                          </w:rPr>
                          <w:t xml:space="preserve"> Only Award per Market </w:t>
                        </w:r>
                        <w:proofErr w:type="spellStart"/>
                        <w:r w:rsidRPr="00815A15">
                          <w:rPr>
                            <w:i/>
                          </w:rPr>
                          <w:t>Participant</w:t>
                        </w:r>
                        <w:r w:rsidRPr="00815A15">
                          <w:rPr>
                            <w:rFonts w:ascii="Symbol" w:eastAsia="Symbol" w:hAnsi="Symbol" w:cs="Symbol"/>
                          </w:rPr>
                          <w:t>¾</w:t>
                        </w:r>
                        <w:r>
                          <w:t>The</w:t>
                        </w:r>
                        <w:proofErr w:type="spellEnd"/>
                        <w:r>
                          <w:t xml:space="preserve"> Reg-Down</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r w:rsidR="00080E2E" w:rsidRPr="0003648D" w14:paraId="564C2A7A" w14:textId="77777777" w:rsidTr="00CF6727">
                    <w:trPr>
                      <w:cantSplit/>
                    </w:trPr>
                    <w:tc>
                      <w:tcPr>
                        <w:tcW w:w="1314" w:type="pct"/>
                      </w:tcPr>
                      <w:p w14:paraId="28EAE1E3" w14:textId="77777777" w:rsidR="00080E2E" w:rsidRPr="0003648D" w:rsidRDefault="00080E2E" w:rsidP="00CF6727">
                        <w:pPr>
                          <w:pStyle w:val="tablebody0"/>
                        </w:pPr>
                        <w:r>
                          <w:t>DARR</w:t>
                        </w:r>
                        <w:r w:rsidRPr="00815A15">
                          <w:t xml:space="preserve">OAWD </w:t>
                        </w:r>
                        <w:proofErr w:type="spellStart"/>
                        <w:r w:rsidRPr="00815A15">
                          <w:rPr>
                            <w:i/>
                            <w:vertAlign w:val="subscript"/>
                          </w:rPr>
                          <w:t>mp</w:t>
                        </w:r>
                        <w:proofErr w:type="spellEnd"/>
                        <w:r w:rsidRPr="00815A15">
                          <w:rPr>
                            <w:i/>
                            <w:vertAlign w:val="subscript"/>
                          </w:rPr>
                          <w:t>, h</w:t>
                        </w:r>
                      </w:p>
                    </w:tc>
                    <w:tc>
                      <w:tcPr>
                        <w:tcW w:w="396" w:type="pct"/>
                      </w:tcPr>
                      <w:p w14:paraId="55E88054" w14:textId="77777777" w:rsidR="00080E2E" w:rsidRPr="0003648D" w:rsidRDefault="00080E2E" w:rsidP="00CF6727">
                        <w:pPr>
                          <w:pStyle w:val="tablebody0"/>
                        </w:pPr>
                        <w:r w:rsidRPr="00815A15">
                          <w:t>MW</w:t>
                        </w:r>
                      </w:p>
                    </w:tc>
                    <w:tc>
                      <w:tcPr>
                        <w:tcW w:w="3290" w:type="pct"/>
                      </w:tcPr>
                      <w:p w14:paraId="538FFF90" w14:textId="77777777" w:rsidR="00080E2E" w:rsidRPr="0003648D" w:rsidRDefault="00080E2E" w:rsidP="00CF6727">
                        <w:pPr>
                          <w:pStyle w:val="tablebody0"/>
                          <w:rPr>
                            <w:i/>
                          </w:rPr>
                        </w:pPr>
                        <w:r w:rsidRPr="00815A15">
                          <w:rPr>
                            <w:i/>
                          </w:rPr>
                          <w:t xml:space="preserve">Day-Ahead </w:t>
                        </w:r>
                        <w:r>
                          <w:rPr>
                            <w:i/>
                          </w:rPr>
                          <w:t>Responsive Reserve</w:t>
                        </w:r>
                        <w:r w:rsidRPr="00815A15">
                          <w:rPr>
                            <w:i/>
                          </w:rPr>
                          <w:t xml:space="preserve"> Only Award per Market Participant</w:t>
                        </w:r>
                        <w:r w:rsidRPr="00815A15">
                          <w:rPr>
                            <w:rFonts w:ascii="Symbol" w:eastAsia="Symbol" w:hAnsi="Symbol" w:cs="Symbol"/>
                          </w:rPr>
                          <w:t>¾</w:t>
                        </w:r>
                        <w:r w:rsidRPr="00815A15">
                          <w:t xml:space="preserve"> The </w:t>
                        </w:r>
                        <w:r>
                          <w:t>Responsive Reserve (RRS</w:t>
                        </w:r>
                        <w:proofErr w:type="gramStart"/>
                        <w:r>
                          <w:t>)</w:t>
                        </w:r>
                        <w:r w:rsidRPr="00815A15">
                          <w:t xml:space="preserve"> Only</w:t>
                        </w:r>
                        <w:proofErr w:type="gramEnd"/>
                        <w:r w:rsidRPr="00815A15">
                          <w:t xml:space="preserve">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r w:rsidR="00080E2E" w:rsidRPr="0003648D" w14:paraId="50115B42" w14:textId="77777777" w:rsidTr="00CF6727">
                    <w:trPr>
                      <w:cantSplit/>
                    </w:trPr>
                    <w:tc>
                      <w:tcPr>
                        <w:tcW w:w="1314" w:type="pct"/>
                      </w:tcPr>
                      <w:p w14:paraId="43066B21" w14:textId="77777777" w:rsidR="00080E2E" w:rsidRPr="0003648D" w:rsidRDefault="00080E2E" w:rsidP="00CF6727">
                        <w:pPr>
                          <w:pStyle w:val="tablebody0"/>
                        </w:pPr>
                        <w:r>
                          <w:t>DANS</w:t>
                        </w:r>
                        <w:r w:rsidRPr="00815A15">
                          <w:t xml:space="preserve">OAWD </w:t>
                        </w:r>
                        <w:proofErr w:type="spellStart"/>
                        <w:r w:rsidRPr="00815A15">
                          <w:rPr>
                            <w:i/>
                            <w:vertAlign w:val="subscript"/>
                          </w:rPr>
                          <w:t>mp</w:t>
                        </w:r>
                        <w:proofErr w:type="spellEnd"/>
                        <w:r w:rsidRPr="00815A15">
                          <w:rPr>
                            <w:i/>
                            <w:vertAlign w:val="subscript"/>
                          </w:rPr>
                          <w:t>, h</w:t>
                        </w:r>
                      </w:p>
                    </w:tc>
                    <w:tc>
                      <w:tcPr>
                        <w:tcW w:w="396" w:type="pct"/>
                      </w:tcPr>
                      <w:p w14:paraId="68489E89" w14:textId="77777777" w:rsidR="00080E2E" w:rsidRPr="0003648D" w:rsidRDefault="00080E2E" w:rsidP="00CF6727">
                        <w:pPr>
                          <w:pStyle w:val="tablebody0"/>
                        </w:pPr>
                        <w:r w:rsidRPr="00815A15">
                          <w:t>MW</w:t>
                        </w:r>
                      </w:p>
                    </w:tc>
                    <w:tc>
                      <w:tcPr>
                        <w:tcW w:w="3290" w:type="pct"/>
                      </w:tcPr>
                      <w:p w14:paraId="44F6EDE6" w14:textId="77777777" w:rsidR="00080E2E" w:rsidRPr="0003648D" w:rsidRDefault="00080E2E" w:rsidP="00CF6727">
                        <w:pPr>
                          <w:pStyle w:val="tablebody0"/>
                          <w:rPr>
                            <w:i/>
                          </w:rPr>
                        </w:pPr>
                        <w:r w:rsidRPr="00815A15">
                          <w:rPr>
                            <w:i/>
                          </w:rPr>
                          <w:t xml:space="preserve">Day-Ahead </w:t>
                        </w:r>
                        <w:r>
                          <w:rPr>
                            <w:i/>
                          </w:rPr>
                          <w:t>Non-Spin</w:t>
                        </w:r>
                        <w:r w:rsidRPr="00815A15">
                          <w:rPr>
                            <w:i/>
                          </w:rPr>
                          <w:t xml:space="preserve"> Only Award per Market </w:t>
                        </w:r>
                        <w:proofErr w:type="spellStart"/>
                        <w:r w:rsidRPr="00815A15">
                          <w:rPr>
                            <w:i/>
                          </w:rPr>
                          <w:t>Participant</w:t>
                        </w:r>
                        <w:r w:rsidRPr="00815A15">
                          <w:rPr>
                            <w:rFonts w:ascii="Symbol" w:eastAsia="Symbol" w:hAnsi="Symbol" w:cs="Symbol"/>
                          </w:rPr>
                          <w:t>¾</w:t>
                        </w:r>
                        <w:r w:rsidRPr="00815A15">
                          <w:t>The</w:t>
                        </w:r>
                        <w:proofErr w:type="spellEnd"/>
                        <w:r w:rsidRPr="00815A15">
                          <w:t xml:space="preserve"> </w:t>
                        </w:r>
                        <w:r>
                          <w:t>Non-Spin</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r w:rsidR="00080E2E" w:rsidRPr="0003648D" w14:paraId="3C90DD9E" w14:textId="77777777" w:rsidTr="00CF6727">
                    <w:trPr>
                      <w:cantSplit/>
                    </w:trPr>
                    <w:tc>
                      <w:tcPr>
                        <w:tcW w:w="1314" w:type="pct"/>
                      </w:tcPr>
                      <w:p w14:paraId="44E6D07D" w14:textId="77777777" w:rsidR="00080E2E" w:rsidRPr="0003648D" w:rsidRDefault="00080E2E" w:rsidP="00CF6727">
                        <w:pPr>
                          <w:pStyle w:val="tablebody0"/>
                        </w:pPr>
                        <w:r>
                          <w:t>DAECR</w:t>
                        </w:r>
                        <w:r w:rsidRPr="00815A15">
                          <w:t xml:space="preserve">OAWD </w:t>
                        </w:r>
                        <w:proofErr w:type="spellStart"/>
                        <w:r w:rsidRPr="00815A15">
                          <w:rPr>
                            <w:i/>
                            <w:vertAlign w:val="subscript"/>
                          </w:rPr>
                          <w:t>mp</w:t>
                        </w:r>
                        <w:proofErr w:type="spellEnd"/>
                        <w:r w:rsidRPr="00815A15">
                          <w:rPr>
                            <w:i/>
                            <w:vertAlign w:val="subscript"/>
                          </w:rPr>
                          <w:t>, h</w:t>
                        </w:r>
                      </w:p>
                    </w:tc>
                    <w:tc>
                      <w:tcPr>
                        <w:tcW w:w="396" w:type="pct"/>
                      </w:tcPr>
                      <w:p w14:paraId="65D91942" w14:textId="77777777" w:rsidR="00080E2E" w:rsidRPr="0003648D" w:rsidRDefault="00080E2E" w:rsidP="00CF6727">
                        <w:pPr>
                          <w:pStyle w:val="tablebody0"/>
                        </w:pPr>
                        <w:r w:rsidRPr="00815A15">
                          <w:t>MW</w:t>
                        </w:r>
                      </w:p>
                    </w:tc>
                    <w:tc>
                      <w:tcPr>
                        <w:tcW w:w="3290" w:type="pct"/>
                      </w:tcPr>
                      <w:p w14:paraId="54AAEE9D" w14:textId="77777777" w:rsidR="00080E2E" w:rsidRPr="0003648D" w:rsidRDefault="00080E2E" w:rsidP="00CF6727">
                        <w:pPr>
                          <w:pStyle w:val="tablebody0"/>
                          <w:rPr>
                            <w:i/>
                          </w:rPr>
                        </w:pPr>
                        <w:r w:rsidRPr="00815A15">
                          <w:rPr>
                            <w:i/>
                          </w:rPr>
                          <w:t xml:space="preserve">Day-Ahead </w:t>
                        </w:r>
                        <w:r>
                          <w:rPr>
                            <w:i/>
                          </w:rPr>
                          <w:t>ERCOT Contingency Reserve Service Only</w:t>
                        </w:r>
                        <w:r w:rsidRPr="00815A15">
                          <w:rPr>
                            <w:i/>
                          </w:rPr>
                          <w:t xml:space="preserve"> Award per Market </w:t>
                        </w:r>
                        <w:proofErr w:type="spellStart"/>
                        <w:r w:rsidRPr="00815A15">
                          <w:rPr>
                            <w:i/>
                          </w:rPr>
                          <w:t>Participant</w:t>
                        </w:r>
                        <w:r w:rsidRPr="00815A15">
                          <w:rPr>
                            <w:rFonts w:ascii="Symbol" w:eastAsia="Symbol" w:hAnsi="Symbol" w:cs="Symbol"/>
                          </w:rPr>
                          <w:t>¾</w:t>
                        </w:r>
                        <w:r w:rsidRPr="00815A15">
                          <w:t>The</w:t>
                        </w:r>
                        <w:proofErr w:type="spellEnd"/>
                        <w:r w:rsidRPr="00815A15">
                          <w:t xml:space="preserve"> </w:t>
                        </w:r>
                        <w:r>
                          <w:t>ERCOT Contingency Reserve Service (ECRS)</w:t>
                        </w:r>
                        <w:r w:rsidRPr="00815A15">
                          <w:t xml:space="preserve"> Only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p>
                    </w:tc>
                  </w:tr>
                  <w:tr w:rsidR="009C5C08" w:rsidRPr="0003648D" w14:paraId="1C9DA608" w14:textId="77777777" w:rsidTr="00CF6727">
                    <w:trPr>
                      <w:cantSplit/>
                      <w:ins w:id="2151" w:author="ERCOT" w:date="2025-09-25T14:26:00Z"/>
                    </w:trPr>
                    <w:tc>
                      <w:tcPr>
                        <w:tcW w:w="1314" w:type="pct"/>
                        <w:tcBorders>
                          <w:bottom w:val="single" w:sz="4" w:space="0" w:color="auto"/>
                        </w:tcBorders>
                      </w:tcPr>
                      <w:p w14:paraId="16409511" w14:textId="4C18AC11" w:rsidR="009C5C08" w:rsidRPr="00042E9A" w:rsidRDefault="009C5C08" w:rsidP="009C5C08">
                        <w:pPr>
                          <w:pStyle w:val="tablebody0"/>
                          <w:rPr>
                            <w:ins w:id="2152" w:author="ERCOT" w:date="2025-09-25T14:26:00Z" w16du:dateUtc="2025-09-25T19:26:00Z"/>
                            <w:highlight w:val="yellow"/>
                          </w:rPr>
                        </w:pPr>
                        <w:ins w:id="2153" w:author="ERCOT" w:date="2025-09-25T14:26:00Z" w16du:dateUtc="2025-09-25T19:26:00Z">
                          <w:r>
                            <w:t>DADRR</w:t>
                          </w:r>
                          <w:r w:rsidRPr="00815A15">
                            <w:t xml:space="preserve">OAWD </w:t>
                          </w:r>
                          <w:proofErr w:type="spellStart"/>
                          <w:r w:rsidRPr="00815A15">
                            <w:rPr>
                              <w:i/>
                              <w:vertAlign w:val="subscript"/>
                            </w:rPr>
                            <w:t>mp</w:t>
                          </w:r>
                          <w:proofErr w:type="spellEnd"/>
                          <w:r w:rsidRPr="00815A15">
                            <w:rPr>
                              <w:i/>
                              <w:vertAlign w:val="subscript"/>
                            </w:rPr>
                            <w:t>, h</w:t>
                          </w:r>
                        </w:ins>
                      </w:p>
                    </w:tc>
                    <w:tc>
                      <w:tcPr>
                        <w:tcW w:w="396" w:type="pct"/>
                        <w:tcBorders>
                          <w:bottom w:val="single" w:sz="4" w:space="0" w:color="auto"/>
                        </w:tcBorders>
                      </w:tcPr>
                      <w:p w14:paraId="46A366CC" w14:textId="698DF80B" w:rsidR="009C5C08" w:rsidRPr="00042E9A" w:rsidRDefault="009C5C08" w:rsidP="009C5C08">
                        <w:pPr>
                          <w:pStyle w:val="tablebody0"/>
                          <w:rPr>
                            <w:ins w:id="2154" w:author="ERCOT" w:date="2025-09-25T14:26:00Z" w16du:dateUtc="2025-09-25T19:26:00Z"/>
                            <w:highlight w:val="yellow"/>
                          </w:rPr>
                        </w:pPr>
                        <w:ins w:id="2155" w:author="ERCOT" w:date="2025-09-25T14:26:00Z" w16du:dateUtc="2025-09-25T19:26:00Z">
                          <w:r>
                            <w:t>MW</w:t>
                          </w:r>
                        </w:ins>
                      </w:p>
                    </w:tc>
                    <w:tc>
                      <w:tcPr>
                        <w:tcW w:w="3290" w:type="pct"/>
                        <w:tcBorders>
                          <w:bottom w:val="single" w:sz="4" w:space="0" w:color="auto"/>
                        </w:tcBorders>
                      </w:tcPr>
                      <w:p w14:paraId="05AB6DBD" w14:textId="5B838BC5" w:rsidR="009C5C08" w:rsidRPr="00042E9A" w:rsidRDefault="009C5C08" w:rsidP="009C5C08">
                        <w:pPr>
                          <w:pStyle w:val="tablebody0"/>
                          <w:rPr>
                            <w:ins w:id="2156" w:author="ERCOT" w:date="2025-09-25T14:26:00Z" w16du:dateUtc="2025-09-25T19:26:00Z"/>
                            <w:i/>
                            <w:highlight w:val="yellow"/>
                          </w:rPr>
                        </w:pPr>
                        <w:ins w:id="2157" w:author="ERCOT" w:date="2025-09-25T14:26:00Z" w16du:dateUtc="2025-09-25T19:26:00Z">
                          <w:r w:rsidRPr="00815A15">
                            <w:rPr>
                              <w:i/>
                            </w:rPr>
                            <w:t xml:space="preserve">Day-Ahead </w:t>
                          </w:r>
                          <w:r>
                            <w:rPr>
                              <w:i/>
                            </w:rPr>
                            <w:t>Dispatchable Reliability Reserve Service</w:t>
                          </w:r>
                        </w:ins>
                        <w:ins w:id="2158" w:author="ERCOT" w:date="2025-10-24T21:18:00Z">
                          <w:r w:rsidR="52AFC32B" w:rsidRPr="4CD90589">
                            <w:rPr>
                              <w:i/>
                              <w:iCs/>
                            </w:rPr>
                            <w:t>-</w:t>
                          </w:r>
                        </w:ins>
                        <w:ins w:id="2159" w:author="ERCOT" w:date="2025-09-25T14:26:00Z">
                          <w:del w:id="2160" w:author="ERCOT" w:date="2025-10-24T21:18:00Z">
                            <w:r>
                              <w:rPr>
                                <w:i/>
                              </w:rPr>
                              <w:delText xml:space="preserve"> </w:delText>
                            </w:r>
                          </w:del>
                        </w:ins>
                        <w:ins w:id="2161" w:author="ERCOT" w:date="2025-09-25T14:26:00Z" w16du:dateUtc="2025-09-25T19:26:00Z">
                          <w:r>
                            <w:rPr>
                              <w:i/>
                            </w:rPr>
                            <w:t>Only</w:t>
                          </w:r>
                          <w:r w:rsidRPr="00815A15">
                            <w:rPr>
                              <w:i/>
                            </w:rPr>
                            <w:t xml:space="preserve"> Award per Market Participant</w:t>
                          </w:r>
                          <w:r w:rsidRPr="00815A15">
                            <w:rPr>
                              <w:rFonts w:ascii="Symbol" w:eastAsia="Symbol" w:hAnsi="Symbol" w:cs="Symbol"/>
                            </w:rPr>
                            <w:t>¾</w:t>
                          </w:r>
                          <w:r>
                            <w:rPr>
                              <w:rFonts w:ascii="Symbol" w:eastAsia="Symbol" w:hAnsi="Symbol" w:cs="Symbol"/>
                            </w:rPr>
                            <w:t xml:space="preserve"> </w:t>
                          </w:r>
                          <w:r w:rsidRPr="00815A15">
                            <w:t xml:space="preserve">The </w:t>
                          </w:r>
                          <w:r>
                            <w:t>Dispatchable Reliability Reserve Service (DRRS</w:t>
                          </w:r>
                        </w:ins>
                        <w:ins w:id="2162" w:author="ERCOT" w:date="2025-09-25T14:26:00Z">
                          <w:r w:rsidR="53D169D2">
                            <w:t>)</w:t>
                          </w:r>
                        </w:ins>
                        <w:ins w:id="2163" w:author="ERCOT" w:date="2025-10-24T21:17:00Z">
                          <w:r w:rsidR="3F24A598">
                            <w:t>-</w:t>
                          </w:r>
                          <w:r w:rsidR="2449C6B2">
                            <w:t>o</w:t>
                          </w:r>
                        </w:ins>
                        <w:ins w:id="2164" w:author="ERCOT" w:date="2025-09-25T14:26:00Z">
                          <w:r w:rsidR="53D169D2">
                            <w:t>nly</w:t>
                          </w:r>
                        </w:ins>
                        <w:ins w:id="2165" w:author="ERCOT" w:date="2025-09-25T14:26:00Z" w16du:dateUtc="2025-09-25T19:26:00Z">
                          <w:r w:rsidRPr="00815A15">
                            <w:t xml:space="preserve"> capacity quantity awarded in the D</w:t>
                          </w:r>
                          <w:r>
                            <w:t>AM</w:t>
                          </w:r>
                          <w:r w:rsidRPr="00815A15">
                            <w:t xml:space="preserve"> to the Market Participant </w:t>
                          </w:r>
                          <w:proofErr w:type="spellStart"/>
                          <w:r w:rsidRPr="00815A15">
                            <w:rPr>
                              <w:i/>
                            </w:rPr>
                            <w:t>mp</w:t>
                          </w:r>
                          <w:proofErr w:type="spellEnd"/>
                          <w:r w:rsidRPr="00815A15">
                            <w:t xml:space="preserve"> for the hour </w:t>
                          </w:r>
                          <w:r w:rsidRPr="00815A15">
                            <w:rPr>
                              <w:i/>
                            </w:rPr>
                            <w:t>h</w:t>
                          </w:r>
                          <w:r w:rsidRPr="00815A15">
                            <w:t>.</w:t>
                          </w:r>
                        </w:ins>
                      </w:p>
                    </w:tc>
                  </w:tr>
                </w:tbl>
                <w:p w14:paraId="2D72E809" w14:textId="77777777" w:rsidR="00080E2E" w:rsidRPr="00AF45BD" w:rsidRDefault="00080E2E" w:rsidP="00CF6727">
                  <w:pPr>
                    <w:pStyle w:val="tablebody0"/>
                    <w:rPr>
                      <w:i/>
                    </w:rPr>
                  </w:pPr>
                </w:p>
              </w:tc>
            </w:tr>
          </w:tbl>
          <w:p w14:paraId="25ED02A0" w14:textId="77777777" w:rsidR="00080E2E" w:rsidRPr="00741BD7" w:rsidRDefault="00080E2E" w:rsidP="00CF6727">
            <w:pPr>
              <w:pStyle w:val="TableBody"/>
              <w:rPr>
                <w:i/>
                <w:iCs w:val="0"/>
              </w:rPr>
            </w:pPr>
          </w:p>
        </w:tc>
      </w:tr>
      <w:tr w:rsidR="00080E2E" w14:paraId="5874F292" w14:textId="77777777" w:rsidTr="00CB5652">
        <w:trPr>
          <w:cantSplit/>
        </w:trPr>
        <w:tc>
          <w:tcPr>
            <w:tcW w:w="837" w:type="pct"/>
            <w:tcBorders>
              <w:top w:val="single" w:sz="6" w:space="0" w:color="auto"/>
              <w:left w:val="single" w:sz="4" w:space="0" w:color="auto"/>
              <w:bottom w:val="single" w:sz="6" w:space="0" w:color="auto"/>
              <w:right w:val="single" w:sz="6" w:space="0" w:color="auto"/>
            </w:tcBorders>
          </w:tcPr>
          <w:p w14:paraId="293F4A69" w14:textId="77777777" w:rsidR="00080E2E" w:rsidRPr="00D164B6" w:rsidRDefault="00080E2E" w:rsidP="00CF6727">
            <w:pPr>
              <w:pStyle w:val="TableBody"/>
              <w:rPr>
                <w:rFonts w:eastAsia="Calibri"/>
              </w:rPr>
            </w:pPr>
            <w:r w:rsidRPr="00DA2165">
              <w:rPr>
                <w:rFonts w:eastAsia="Calibri"/>
              </w:rPr>
              <w:t>USOGTOT</w:t>
            </w:r>
            <w:r w:rsidRPr="00DA2165">
              <w:rPr>
                <w:rFonts w:eastAsia="Calibri"/>
                <w:i/>
              </w:rPr>
              <w:t xml:space="preserve"> </w:t>
            </w:r>
            <w:proofErr w:type="spellStart"/>
            <w:r w:rsidRPr="00DA2165">
              <w:rPr>
                <w:rFonts w:eastAsia="Calibri"/>
                <w:i/>
                <w:vertAlign w:val="subscript"/>
              </w:rPr>
              <w:t>mp</w:t>
            </w:r>
            <w:proofErr w:type="spellEnd"/>
          </w:p>
        </w:tc>
        <w:tc>
          <w:tcPr>
            <w:tcW w:w="462" w:type="pct"/>
            <w:tcBorders>
              <w:top w:val="single" w:sz="6" w:space="0" w:color="auto"/>
              <w:left w:val="single" w:sz="6" w:space="0" w:color="auto"/>
              <w:bottom w:val="single" w:sz="6" w:space="0" w:color="auto"/>
              <w:right w:val="single" w:sz="6" w:space="0" w:color="auto"/>
            </w:tcBorders>
          </w:tcPr>
          <w:p w14:paraId="7C167189" w14:textId="77777777" w:rsidR="00080E2E" w:rsidRDefault="00080E2E" w:rsidP="00CF6727">
            <w:pPr>
              <w:pStyle w:val="TableBody"/>
            </w:pPr>
            <w:r w:rsidRPr="00DA2165">
              <w:t>MWh</w:t>
            </w:r>
          </w:p>
        </w:tc>
        <w:tc>
          <w:tcPr>
            <w:tcW w:w="3701" w:type="pct"/>
            <w:tcBorders>
              <w:top w:val="single" w:sz="6" w:space="0" w:color="auto"/>
              <w:left w:val="single" w:sz="6" w:space="0" w:color="auto"/>
              <w:bottom w:val="single" w:sz="6" w:space="0" w:color="auto"/>
              <w:right w:val="single" w:sz="4" w:space="0" w:color="auto"/>
            </w:tcBorders>
          </w:tcPr>
          <w:p w14:paraId="040E9B58" w14:textId="77777777" w:rsidR="00080E2E" w:rsidRPr="00D164B6" w:rsidRDefault="00080E2E" w:rsidP="00CF6727">
            <w:pPr>
              <w:pStyle w:val="TableBody"/>
              <w:rPr>
                <w:bCs/>
                <w:i/>
              </w:rPr>
            </w:pPr>
            <w:r w:rsidRPr="00DA2165">
              <w:rPr>
                <w:i/>
              </w:rPr>
              <w:t>Uplift Real</w:t>
            </w:r>
            <w:r>
              <w:rPr>
                <w:i/>
              </w:rPr>
              <w:t>-</w:t>
            </w:r>
            <w:r w:rsidRPr="00DA2165">
              <w:rPr>
                <w:i/>
              </w:rPr>
              <w:t>Time Settlement Only Generator Site per Market Participant</w:t>
            </w:r>
            <w:r w:rsidRPr="00DA2165">
              <w:t xml:space="preserve">—The monthly sum of Real-Time energy produced by Settlement Only Generators (SOGs) represented by Market Participant </w:t>
            </w:r>
            <w:proofErr w:type="spellStart"/>
            <w:r w:rsidRPr="00DA2165">
              <w:rPr>
                <w:i/>
              </w:rPr>
              <w:t>mp</w:t>
            </w:r>
            <w:proofErr w:type="spellEnd"/>
            <w:r w:rsidRPr="00DA2165">
              <w:t xml:space="preserve">, where the Market Participant is a QSE assigned to the registered </w:t>
            </w:r>
            <w:proofErr w:type="gramStart"/>
            <w:r w:rsidRPr="00DA2165">
              <w:t>Counter-Party</w:t>
            </w:r>
            <w:proofErr w:type="gramEnd"/>
            <w:r w:rsidRPr="00DA2165">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49"/>
            </w:tblGrid>
            <w:tr w:rsidR="00080E2E" w14:paraId="5C6A4DB2" w14:textId="77777777" w:rsidTr="00CF6727">
              <w:trPr>
                <w:trHeight w:val="206"/>
              </w:trPr>
              <w:tc>
                <w:tcPr>
                  <w:tcW w:w="0" w:type="auto"/>
                  <w:shd w:val="pct12" w:color="auto" w:fill="auto"/>
                </w:tcPr>
                <w:p w14:paraId="3F6A3B23" w14:textId="77777777" w:rsidR="00080E2E" w:rsidRDefault="00080E2E" w:rsidP="00CF6727">
                  <w:pPr>
                    <w:pStyle w:val="Instructions"/>
                    <w:spacing w:before="120"/>
                  </w:pPr>
                  <w:r>
                    <w:t>[NPRR995:  Replace the definition above with the following upon system implementation:]</w:t>
                  </w:r>
                </w:p>
                <w:p w14:paraId="696B8215" w14:textId="77777777" w:rsidR="00080E2E" w:rsidRPr="008F39F7" w:rsidRDefault="00080E2E" w:rsidP="00CF6727">
                  <w:pPr>
                    <w:pStyle w:val="TableBody"/>
                  </w:pPr>
                  <w:r w:rsidRPr="005D0F36">
                    <w:rPr>
                      <w:i/>
                    </w:rPr>
                    <w:t>Uplift Real</w:t>
                  </w:r>
                  <w:r>
                    <w:rPr>
                      <w:i/>
                    </w:rPr>
                    <w:t>-</w:t>
                  </w:r>
                  <w:r w:rsidRPr="005D0F36">
                    <w:rPr>
                      <w:i/>
                    </w:rPr>
                    <w:t>Time Settlement Only Generator Site per Market Participant</w:t>
                  </w:r>
                  <w:r w:rsidRPr="005D0F36">
                    <w:t xml:space="preserve">—The monthly sum of Real-Time energy produced by </w:t>
                  </w:r>
                  <w:r w:rsidRPr="005D0F36" w:rsidDel="005D0F36">
                    <w:t>Settlement Only Generators (SOGs)</w:t>
                  </w:r>
                  <w:r>
                    <w:t>, Settlement Only Distribution Generators</w:t>
                  </w:r>
                  <w:r w:rsidRPr="005D0F36" w:rsidDel="005D0F36">
                    <w:t xml:space="preserve"> </w:t>
                  </w:r>
                  <w:r>
                    <w:t xml:space="preserve">(SODGs), Settlement Only Transmission Generators (SOTGs), Settlement Only Distribution Energy Storage Systems (SODESSs), or Settlement Only Transmission Energy Storage Systems (SOTESSs) </w:t>
                  </w:r>
                  <w:r w:rsidRPr="005D0F36">
                    <w:t xml:space="preserve">represented by Market Participant </w:t>
                  </w:r>
                  <w:proofErr w:type="spellStart"/>
                  <w:r w:rsidRPr="005D0F36">
                    <w:rPr>
                      <w:i/>
                    </w:rPr>
                    <w:t>mp</w:t>
                  </w:r>
                  <w:proofErr w:type="spellEnd"/>
                  <w:r w:rsidRPr="005D0F36">
                    <w:t>, where the Market Participant is a QSE assigned to the registered Counter-Party.</w:t>
                  </w:r>
                </w:p>
              </w:tc>
            </w:tr>
          </w:tbl>
          <w:p w14:paraId="75339F58" w14:textId="77777777" w:rsidR="00080E2E" w:rsidRPr="00D164B6" w:rsidRDefault="00080E2E" w:rsidP="00CF6727">
            <w:pPr>
              <w:pStyle w:val="TableBody"/>
              <w:rPr>
                <w:bCs/>
                <w:i/>
              </w:rPr>
            </w:pPr>
          </w:p>
        </w:tc>
      </w:tr>
      <w:tr w:rsidR="00080E2E" w14:paraId="3163F623" w14:textId="77777777" w:rsidTr="00CF6727">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080E2E" w:rsidRPr="00AF45BD" w14:paraId="7A765CFC" w14:textId="77777777" w:rsidTr="00CF6727">
              <w:trPr>
                <w:trHeight w:val="206"/>
              </w:trPr>
              <w:tc>
                <w:tcPr>
                  <w:tcW w:w="9535" w:type="dxa"/>
                  <w:shd w:val="pct12" w:color="auto" w:fill="auto"/>
                </w:tcPr>
                <w:p w14:paraId="198AB1C5" w14:textId="77777777" w:rsidR="00080E2E" w:rsidRDefault="00080E2E" w:rsidP="00CF6727">
                  <w:pPr>
                    <w:pStyle w:val="Instructions"/>
                    <w:spacing w:before="120"/>
                  </w:pPr>
                  <w:r>
                    <w:lastRenderedPageBreak/>
                    <w:t>[NPRRR995:  Insert the variable “</w:t>
                  </w:r>
                  <w:r w:rsidRPr="00FA77FA">
                    <w:rPr>
                      <w:rFonts w:eastAsia="Calibri"/>
                    </w:rPr>
                    <w:t xml:space="preserve">USOCLTOT </w:t>
                  </w:r>
                  <w:proofErr w:type="spellStart"/>
                  <w:r w:rsidRPr="00FA77FA">
                    <w:rPr>
                      <w:rFonts w:eastAsia="Calibri"/>
                      <w:vertAlign w:val="subscript"/>
                    </w:rPr>
                    <w:t>mp</w:t>
                  </w:r>
                  <w:proofErr w:type="spellEnd"/>
                  <w:r>
                    <w:t>” below upon system implementation:]</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2"/>
                    <w:gridCol w:w="736"/>
                    <w:gridCol w:w="6039"/>
                  </w:tblGrid>
                  <w:tr w:rsidR="00080E2E" w:rsidRPr="0003648D" w14:paraId="5B8F04BA" w14:textId="77777777" w:rsidTr="00CF6727">
                    <w:trPr>
                      <w:cantSplit/>
                    </w:trPr>
                    <w:tc>
                      <w:tcPr>
                        <w:tcW w:w="1325" w:type="pct"/>
                        <w:tcBorders>
                          <w:bottom w:val="single" w:sz="4" w:space="0" w:color="auto"/>
                        </w:tcBorders>
                      </w:tcPr>
                      <w:p w14:paraId="78D2872A" w14:textId="77777777" w:rsidR="00080E2E" w:rsidRPr="0003648D" w:rsidRDefault="00080E2E" w:rsidP="00CF6727">
                        <w:pPr>
                          <w:pStyle w:val="tablebody0"/>
                        </w:pPr>
                        <w:r>
                          <w:rPr>
                            <w:rFonts w:eastAsia="Calibri"/>
                          </w:rPr>
                          <w:t>USOCL</w:t>
                        </w:r>
                        <w:r w:rsidRPr="005D0F36">
                          <w:rPr>
                            <w:rFonts w:eastAsia="Calibri"/>
                          </w:rPr>
                          <w:t>TOT</w:t>
                        </w:r>
                        <w:r w:rsidRPr="005D0F36">
                          <w:rPr>
                            <w:rFonts w:eastAsia="Calibri"/>
                            <w:i/>
                          </w:rPr>
                          <w:t xml:space="preserve"> </w:t>
                        </w:r>
                        <w:proofErr w:type="spellStart"/>
                        <w:r w:rsidRPr="005D0F36">
                          <w:rPr>
                            <w:rFonts w:eastAsia="Calibri"/>
                            <w:i/>
                            <w:vertAlign w:val="subscript"/>
                          </w:rPr>
                          <w:t>mp</w:t>
                        </w:r>
                        <w:proofErr w:type="spellEnd"/>
                      </w:p>
                    </w:tc>
                    <w:tc>
                      <w:tcPr>
                        <w:tcW w:w="399" w:type="pct"/>
                        <w:tcBorders>
                          <w:bottom w:val="single" w:sz="4" w:space="0" w:color="auto"/>
                        </w:tcBorders>
                      </w:tcPr>
                      <w:p w14:paraId="3F9843BA" w14:textId="77777777" w:rsidR="00080E2E" w:rsidRPr="0003648D" w:rsidRDefault="00080E2E" w:rsidP="00CF6727">
                        <w:pPr>
                          <w:pStyle w:val="tablebody0"/>
                        </w:pPr>
                        <w:r w:rsidRPr="005D0F36">
                          <w:t>MWh</w:t>
                        </w:r>
                      </w:p>
                    </w:tc>
                    <w:tc>
                      <w:tcPr>
                        <w:tcW w:w="3275" w:type="pct"/>
                        <w:tcBorders>
                          <w:bottom w:val="single" w:sz="4" w:space="0" w:color="auto"/>
                        </w:tcBorders>
                      </w:tcPr>
                      <w:p w14:paraId="4F6B1EF2" w14:textId="77777777" w:rsidR="00080E2E" w:rsidRPr="0003648D" w:rsidRDefault="00080E2E" w:rsidP="00CF6727">
                        <w:pPr>
                          <w:pStyle w:val="tablebody0"/>
                          <w:rPr>
                            <w:i/>
                          </w:rPr>
                        </w:pPr>
                        <w:r>
                          <w:rPr>
                            <w:i/>
                          </w:rPr>
                          <w:t>Uplift Real-</w:t>
                        </w:r>
                        <w:r w:rsidRPr="005D0F36">
                          <w:rPr>
                            <w:i/>
                          </w:rPr>
                          <w:t xml:space="preserve">Time Settlement Only </w:t>
                        </w:r>
                        <w:r>
                          <w:rPr>
                            <w:i/>
                          </w:rPr>
                          <w:t>Charging Load</w:t>
                        </w:r>
                        <w:r w:rsidRPr="005D0F36">
                          <w:rPr>
                            <w:i/>
                          </w:rPr>
                          <w:t xml:space="preserve"> per Market Participant</w:t>
                        </w:r>
                        <w:r w:rsidRPr="005D0F36">
                          <w:t xml:space="preserve">—The monthly sum of Real-Time </w:t>
                        </w:r>
                        <w:r>
                          <w:t>charging Load</w:t>
                        </w:r>
                        <w:r w:rsidRPr="005D0F36">
                          <w:t xml:space="preserve"> </w:t>
                        </w:r>
                        <w:r>
                          <w:t xml:space="preserve">that is WSL </w:t>
                        </w:r>
                        <w:r w:rsidRPr="005D0F36">
                          <w:t xml:space="preserve">by </w:t>
                        </w:r>
                        <w:r>
                          <w:t xml:space="preserve">SODESSs and SOTESSs </w:t>
                        </w:r>
                        <w:r w:rsidRPr="005D0F36">
                          <w:t xml:space="preserve">represented by Market Participant </w:t>
                        </w:r>
                        <w:proofErr w:type="spellStart"/>
                        <w:r w:rsidRPr="005D0F36">
                          <w:rPr>
                            <w:i/>
                          </w:rPr>
                          <w:t>mp</w:t>
                        </w:r>
                        <w:proofErr w:type="spellEnd"/>
                        <w:r w:rsidRPr="005D0F36">
                          <w:t xml:space="preserve">, where the Market Participant is a QSE assigned to the registered </w:t>
                        </w:r>
                        <w:proofErr w:type="gramStart"/>
                        <w:r w:rsidRPr="005D0F36">
                          <w:t>Counter-Party</w:t>
                        </w:r>
                        <w:proofErr w:type="gramEnd"/>
                        <w:r w:rsidRPr="005D0F36">
                          <w:t xml:space="preserve">. </w:t>
                        </w:r>
                      </w:p>
                    </w:tc>
                  </w:tr>
                </w:tbl>
                <w:p w14:paraId="18B5331B" w14:textId="77777777" w:rsidR="00080E2E" w:rsidRPr="00AF45BD" w:rsidRDefault="00080E2E" w:rsidP="00CF6727">
                  <w:pPr>
                    <w:pStyle w:val="tablebody0"/>
                    <w:rPr>
                      <w:i/>
                    </w:rPr>
                  </w:pPr>
                </w:p>
              </w:tc>
            </w:tr>
          </w:tbl>
          <w:p w14:paraId="29DA2902" w14:textId="77777777" w:rsidR="00080E2E" w:rsidRPr="00612551" w:rsidRDefault="00080E2E" w:rsidP="00CF6727">
            <w:pPr>
              <w:pStyle w:val="TableBody"/>
              <w:rPr>
                <w:i/>
              </w:rPr>
            </w:pPr>
          </w:p>
        </w:tc>
      </w:tr>
      <w:tr w:rsidR="00080E2E" w14:paraId="4458A870" w14:textId="77777777" w:rsidTr="00CB5652">
        <w:trPr>
          <w:cantSplit/>
        </w:trPr>
        <w:tc>
          <w:tcPr>
            <w:tcW w:w="837" w:type="pct"/>
            <w:tcBorders>
              <w:top w:val="single" w:sz="6" w:space="0" w:color="auto"/>
              <w:left w:val="single" w:sz="4" w:space="0" w:color="auto"/>
              <w:bottom w:val="single" w:sz="6" w:space="0" w:color="auto"/>
              <w:right w:val="single" w:sz="6" w:space="0" w:color="auto"/>
            </w:tcBorders>
          </w:tcPr>
          <w:p w14:paraId="62E67055" w14:textId="77777777" w:rsidR="00080E2E" w:rsidRDefault="00080E2E" w:rsidP="00CF6727">
            <w:pPr>
              <w:pStyle w:val="TableBody"/>
              <w:rPr>
                <w:iCs w:val="0"/>
              </w:rPr>
            </w:pPr>
            <w:r w:rsidRPr="00DA2165">
              <w:t xml:space="preserve">RTMGSOGZ </w:t>
            </w:r>
            <w:proofErr w:type="spellStart"/>
            <w:r w:rsidRPr="00DA2165">
              <w:rPr>
                <w:i/>
                <w:vertAlign w:val="subscript"/>
              </w:rPr>
              <w:t>mp</w:t>
            </w:r>
            <w:proofErr w:type="spellEnd"/>
            <w:r w:rsidRPr="00DA2165">
              <w:rPr>
                <w:i/>
                <w:vertAlign w:val="subscript"/>
              </w:rPr>
              <w:t>. p, i</w:t>
            </w:r>
          </w:p>
        </w:tc>
        <w:tc>
          <w:tcPr>
            <w:tcW w:w="462" w:type="pct"/>
            <w:tcBorders>
              <w:top w:val="single" w:sz="6" w:space="0" w:color="auto"/>
              <w:left w:val="single" w:sz="6" w:space="0" w:color="auto"/>
              <w:bottom w:val="single" w:sz="6" w:space="0" w:color="auto"/>
              <w:right w:val="single" w:sz="6" w:space="0" w:color="auto"/>
            </w:tcBorders>
          </w:tcPr>
          <w:p w14:paraId="3D7061FE" w14:textId="77777777" w:rsidR="00080E2E" w:rsidRPr="00741BD7" w:rsidRDefault="00080E2E" w:rsidP="00CF6727">
            <w:pPr>
              <w:pStyle w:val="TableBody"/>
              <w:rPr>
                <w:iCs w:val="0"/>
              </w:rPr>
            </w:pPr>
            <w:r w:rsidRPr="00DA2165">
              <w:t>MWh</w:t>
            </w:r>
          </w:p>
        </w:tc>
        <w:tc>
          <w:tcPr>
            <w:tcW w:w="3701" w:type="pct"/>
            <w:tcBorders>
              <w:top w:val="single" w:sz="6" w:space="0" w:color="auto"/>
              <w:left w:val="single" w:sz="6" w:space="0" w:color="auto"/>
              <w:bottom w:val="single" w:sz="6" w:space="0" w:color="auto"/>
              <w:right w:val="single" w:sz="4" w:space="0" w:color="auto"/>
            </w:tcBorders>
          </w:tcPr>
          <w:p w14:paraId="1B6C2372" w14:textId="77777777" w:rsidR="00080E2E" w:rsidRDefault="00080E2E" w:rsidP="00CF6727">
            <w:pPr>
              <w:pStyle w:val="TableBody"/>
            </w:pPr>
            <w:r w:rsidRPr="00612551">
              <w:rPr>
                <w:i/>
              </w:rPr>
              <w:t xml:space="preserve">Real-Time Metered Generation from </w:t>
            </w:r>
            <w:r>
              <w:rPr>
                <w:i/>
              </w:rPr>
              <w:t>Settlement Only G</w:t>
            </w:r>
            <w:r w:rsidRPr="00612551">
              <w:rPr>
                <w:i/>
              </w:rPr>
              <w:t>enerators</w:t>
            </w:r>
            <w:r>
              <w:rPr>
                <w:i/>
              </w:rPr>
              <w:t xml:space="preserve"> Zonal</w:t>
            </w:r>
            <w:r w:rsidRPr="00612551">
              <w:rPr>
                <w:i/>
              </w:rPr>
              <w:t xml:space="preserve"> per QSE per Settlement Point</w:t>
            </w:r>
            <w:r w:rsidRPr="00612551">
              <w:t xml:space="preserve">—The total Real-Time energy produced by </w:t>
            </w:r>
            <w:r>
              <w:t>Settlement Only Transmission Self-Generators (</w:t>
            </w:r>
            <w:r w:rsidRPr="00271E37">
              <w:t>SOTSG</w:t>
            </w:r>
            <w:r w:rsidRPr="0083340A">
              <w:t>s</w:t>
            </w:r>
            <w:r>
              <w:t xml:space="preserve">) </w:t>
            </w:r>
            <w:r w:rsidRPr="00CD2C01">
              <w:t xml:space="preserve">for the Market Participant </w:t>
            </w:r>
            <w:proofErr w:type="spellStart"/>
            <w:r w:rsidRPr="00CD2C01">
              <w:rPr>
                <w:i/>
              </w:rPr>
              <w:t>mp</w:t>
            </w:r>
            <w:proofErr w:type="spellEnd"/>
            <w:r w:rsidRPr="00612551">
              <w:t xml:space="preserve"> in Load Zone Settlement Point </w:t>
            </w:r>
            <w:r w:rsidRPr="00612551">
              <w:rPr>
                <w:i/>
              </w:rPr>
              <w:t>p</w:t>
            </w:r>
            <w:r w:rsidRPr="00612551">
              <w:t>, for the 15-minute Settlement Interval.</w:t>
            </w:r>
            <w:r>
              <w:t xml:space="preserve">  </w:t>
            </w:r>
            <w:r w:rsidRPr="006D79BF">
              <w:t xml:space="preserve">MWh quantities for </w:t>
            </w:r>
            <w:r>
              <w:t>Energy Storage System (ESS), Settlement Only Distribution Generators (</w:t>
            </w:r>
            <w:r w:rsidRPr="00BE0CCF">
              <w:t>SODG</w:t>
            </w:r>
            <w:r>
              <w:t>s), and Settlement Only Transmission Generators (</w:t>
            </w:r>
            <w:r w:rsidRPr="00BE0CCF">
              <w:t>SOTG</w:t>
            </w:r>
            <w:r>
              <w:t xml:space="preserve">s) at sites </w:t>
            </w:r>
            <w:r w:rsidRPr="00A3268D">
              <w:t xml:space="preserve">where </w:t>
            </w:r>
            <w:r>
              <w:t xml:space="preserve">the ESS capacity constitutes more than 50% of the total SOG nameplate capacity </w:t>
            </w:r>
            <w:r w:rsidRPr="006D79BF">
              <w:t>will be included in this value.</w:t>
            </w:r>
            <w:r>
              <w:t xml:space="preserve">  MWh quantities for </w:t>
            </w:r>
            <w:r w:rsidRPr="00BE0CCF">
              <w:t>SODG</w:t>
            </w:r>
            <w:r>
              <w:t xml:space="preserve">s and </w:t>
            </w:r>
            <w:r w:rsidRPr="00BE0CCF">
              <w:t>SOTG</w:t>
            </w:r>
            <w:r>
              <w:t xml:space="preserve">s that opted out of nodal pricing pursuant to </w:t>
            </w:r>
            <w:r w:rsidRPr="006804FC">
              <w:t>Section 6.6.3.</w:t>
            </w:r>
            <w:r>
              <w:t>8,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49"/>
            </w:tblGrid>
            <w:tr w:rsidR="00080E2E" w14:paraId="55244D3B" w14:textId="77777777" w:rsidTr="00CF6727">
              <w:trPr>
                <w:trHeight w:val="206"/>
              </w:trPr>
              <w:tc>
                <w:tcPr>
                  <w:tcW w:w="0" w:type="auto"/>
                  <w:shd w:val="pct12" w:color="auto" w:fill="auto"/>
                </w:tcPr>
                <w:p w14:paraId="1E987B8C" w14:textId="77777777" w:rsidR="00080E2E" w:rsidRDefault="00080E2E" w:rsidP="00CF6727">
                  <w:pPr>
                    <w:pStyle w:val="Instructions"/>
                    <w:spacing w:before="120"/>
                  </w:pPr>
                  <w:r>
                    <w:t>[NPRR995:  Replace the definition above with the following upon system implementation:]</w:t>
                  </w:r>
                </w:p>
                <w:p w14:paraId="5AC86700" w14:textId="77777777" w:rsidR="00080E2E" w:rsidRPr="008F39F7" w:rsidRDefault="00080E2E" w:rsidP="00CF6727">
                  <w:pPr>
                    <w:pStyle w:val="TableBody"/>
                  </w:pPr>
                  <w:r w:rsidRPr="005D0F36">
                    <w:rPr>
                      <w:i/>
                    </w:rPr>
                    <w:t>Real-Time Metered Generation from Settlement Only Generators Zonal per QSE per Settlement Point</w:t>
                  </w:r>
                  <w:r w:rsidRPr="005D0F36">
                    <w:t xml:space="preserve">—The total Real-Time energy produced by Settlement Only Transmission Self-Generators (SOTSGs) for the Market Participant </w:t>
                  </w:r>
                  <w:proofErr w:type="spellStart"/>
                  <w:r w:rsidRPr="005D0F36">
                    <w:rPr>
                      <w:i/>
                    </w:rPr>
                    <w:t>mp</w:t>
                  </w:r>
                  <w:proofErr w:type="spellEnd"/>
                  <w:r w:rsidRPr="005D0F36">
                    <w:t xml:space="preserve"> in Load Zone </w:t>
                  </w:r>
                  <w:r w:rsidRPr="00092F5C">
                    <w:t xml:space="preserve">Settlement Point </w:t>
                  </w:r>
                  <w:r w:rsidRPr="00092F5C">
                    <w:rPr>
                      <w:i/>
                    </w:rPr>
                    <w:t>p</w:t>
                  </w:r>
                  <w:r w:rsidRPr="00092F5C">
                    <w:t>, for the 15-minute Settlement Interval.  MWh quantities for Energy Storage System (ESS), SODGs</w:t>
                  </w:r>
                  <w:r>
                    <w:t>,</w:t>
                  </w:r>
                  <w:r w:rsidRPr="00092F5C">
                    <w:t xml:space="preserve"> and SOTGs at sites where the ESS capacity constitutes more than 50% of the total SOG nameplate capacity will be included in this value</w:t>
                  </w:r>
                  <w:r>
                    <w:t>.</w:t>
                  </w:r>
                  <w:r w:rsidRPr="00092F5C">
                    <w:t xml:space="preserve"> </w:t>
                  </w:r>
                  <w:r>
                    <w:t xml:space="preserve"> </w:t>
                  </w:r>
                  <w:r w:rsidRPr="00092F5C">
                    <w:t>MWh quantities for SODGs and SOTGs that opted out of nodal pricing pursuant to Section 6.6.3.</w:t>
                  </w:r>
                  <w:r>
                    <w:t>8</w:t>
                  </w:r>
                  <w:r w:rsidRPr="00092F5C">
                    <w:t xml:space="preserve">, Real-Time Payment or Charge for Energy from a Settlement Only Distribution Generator (SODG), Settlement Only Transmission Generator (SOTG), </w:t>
                  </w:r>
                  <w:r w:rsidRPr="00031AC3">
                    <w:t xml:space="preserve">Settlement Only Distribution Energy Storage System </w:t>
                  </w:r>
                  <w:r>
                    <w:t>(</w:t>
                  </w:r>
                  <w:r w:rsidRPr="00092F5C">
                    <w:t>SODESS</w:t>
                  </w:r>
                  <w:r>
                    <w:t>)</w:t>
                  </w:r>
                  <w:r w:rsidRPr="00092F5C">
                    <w:t xml:space="preserve">, or </w:t>
                  </w:r>
                  <w:r w:rsidRPr="00031AC3">
                    <w:t xml:space="preserve">Settlement Only Transmission Energy Storage System </w:t>
                  </w:r>
                  <w:r>
                    <w:t>(</w:t>
                  </w:r>
                  <w:r w:rsidRPr="00092F5C">
                    <w:t>SOTESS</w:t>
                  </w:r>
                  <w:r>
                    <w:t>)</w:t>
                  </w:r>
                  <w:r w:rsidRPr="00092F5C">
                    <w:t>, will also be included in this value.</w:t>
                  </w:r>
                </w:p>
              </w:tc>
            </w:tr>
          </w:tbl>
          <w:p w14:paraId="6CB3AF4A" w14:textId="77777777" w:rsidR="00080E2E" w:rsidRDefault="00080E2E" w:rsidP="00CF6727">
            <w:pPr>
              <w:pStyle w:val="TableBody"/>
              <w:rPr>
                <w:i/>
                <w:iCs w:val="0"/>
              </w:rPr>
            </w:pPr>
          </w:p>
        </w:tc>
      </w:tr>
      <w:tr w:rsidR="00080E2E" w14:paraId="380A39B5" w14:textId="77777777" w:rsidTr="00CB5652">
        <w:trPr>
          <w:cantSplit/>
        </w:trPr>
        <w:tc>
          <w:tcPr>
            <w:tcW w:w="837" w:type="pct"/>
            <w:tcBorders>
              <w:top w:val="single" w:sz="6" w:space="0" w:color="auto"/>
              <w:left w:val="single" w:sz="4" w:space="0" w:color="auto"/>
              <w:bottom w:val="single" w:sz="6" w:space="0" w:color="auto"/>
              <w:right w:val="single" w:sz="6" w:space="0" w:color="auto"/>
            </w:tcBorders>
          </w:tcPr>
          <w:p w14:paraId="1842A296" w14:textId="77777777" w:rsidR="00080E2E" w:rsidRDefault="00080E2E" w:rsidP="00CF6727">
            <w:pPr>
              <w:pStyle w:val="TableBody"/>
              <w:rPr>
                <w:iCs w:val="0"/>
              </w:rPr>
            </w:pPr>
            <w:r w:rsidRPr="00DA2165">
              <w:t>MEBSOGNET</w:t>
            </w:r>
            <w:r w:rsidRPr="00DA2165">
              <w:rPr>
                <w:i/>
                <w:vertAlign w:val="subscript"/>
              </w:rPr>
              <w:t xml:space="preserve"> q, </w:t>
            </w:r>
            <w:proofErr w:type="spellStart"/>
            <w:r w:rsidRPr="00DA2165">
              <w:rPr>
                <w:i/>
                <w:vertAlign w:val="subscript"/>
              </w:rPr>
              <w:t>gsc</w:t>
            </w:r>
            <w:proofErr w:type="spellEnd"/>
          </w:p>
        </w:tc>
        <w:tc>
          <w:tcPr>
            <w:tcW w:w="462" w:type="pct"/>
            <w:tcBorders>
              <w:top w:val="single" w:sz="6" w:space="0" w:color="auto"/>
              <w:left w:val="single" w:sz="6" w:space="0" w:color="auto"/>
              <w:bottom w:val="single" w:sz="6" w:space="0" w:color="auto"/>
              <w:right w:val="single" w:sz="6" w:space="0" w:color="auto"/>
            </w:tcBorders>
          </w:tcPr>
          <w:p w14:paraId="4F641C6C" w14:textId="77777777" w:rsidR="00080E2E" w:rsidRPr="00741BD7" w:rsidRDefault="00080E2E" w:rsidP="00CF6727">
            <w:pPr>
              <w:pStyle w:val="TableBody"/>
              <w:rPr>
                <w:iCs w:val="0"/>
              </w:rPr>
            </w:pPr>
            <w:r w:rsidRPr="00DA2165">
              <w:t>MWh</w:t>
            </w:r>
          </w:p>
        </w:tc>
        <w:tc>
          <w:tcPr>
            <w:tcW w:w="3701" w:type="pct"/>
            <w:tcBorders>
              <w:top w:val="single" w:sz="6" w:space="0" w:color="auto"/>
              <w:left w:val="single" w:sz="6" w:space="0" w:color="auto"/>
              <w:bottom w:val="single" w:sz="6" w:space="0" w:color="auto"/>
              <w:right w:val="single" w:sz="4" w:space="0" w:color="auto"/>
            </w:tcBorders>
          </w:tcPr>
          <w:p w14:paraId="4EA34376" w14:textId="77777777" w:rsidR="00080E2E" w:rsidRDefault="00080E2E" w:rsidP="00CF6727">
            <w:pPr>
              <w:pStyle w:val="TableBody"/>
            </w:pPr>
            <w:r w:rsidRPr="00DA2165">
              <w:rPr>
                <w:i/>
              </w:rPr>
              <w:t xml:space="preserve">Net Metered energy at </w:t>
            </w:r>
            <w:proofErr w:type="spellStart"/>
            <w:r w:rsidRPr="00DA2165">
              <w:rPr>
                <w:i/>
              </w:rPr>
              <w:t>gsc</w:t>
            </w:r>
            <w:proofErr w:type="spellEnd"/>
            <w:r w:rsidRPr="00DA2165">
              <w:rPr>
                <w:i/>
              </w:rPr>
              <w:t xml:space="preserve"> for an SODG or SOTG </w:t>
            </w:r>
            <w:proofErr w:type="spellStart"/>
            <w:r w:rsidRPr="00DA2165">
              <w:rPr>
                <w:i/>
              </w:rPr>
              <w:t>Site</w:t>
            </w:r>
            <w:r w:rsidRPr="00DA2165">
              <w:rPr>
                <w:rFonts w:ascii="Symbol" w:eastAsia="Symbol" w:hAnsi="Symbol" w:cs="Symbol"/>
              </w:rPr>
              <w:t>¾</w:t>
            </w:r>
            <w:r w:rsidRPr="00DA2165">
              <w:t>The</w:t>
            </w:r>
            <w:proofErr w:type="spellEnd"/>
            <w:r w:rsidRPr="00DA2165">
              <w:t xml:space="preserve"> net sum for all Settlement Meters for SODG or SOTG site</w:t>
            </w:r>
            <w:r w:rsidRPr="00DA2165">
              <w:rPr>
                <w:i/>
              </w:rPr>
              <w:t xml:space="preserve"> </w:t>
            </w:r>
            <w:proofErr w:type="spellStart"/>
            <w:r w:rsidRPr="00DA2165">
              <w:rPr>
                <w:i/>
              </w:rPr>
              <w:t>gsc</w:t>
            </w:r>
            <w:proofErr w:type="spellEnd"/>
            <w:r w:rsidRPr="00DA2165">
              <w:t xml:space="preserve"> represented by QSE </w:t>
            </w:r>
            <w:r w:rsidRPr="00DA2165">
              <w:rPr>
                <w:i/>
              </w:rPr>
              <w:t>q</w:t>
            </w:r>
            <w:r w:rsidRPr="00DA2165">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49"/>
            </w:tblGrid>
            <w:tr w:rsidR="00080E2E" w14:paraId="7CB943E6" w14:textId="77777777" w:rsidTr="00CF6727">
              <w:trPr>
                <w:trHeight w:val="206"/>
              </w:trPr>
              <w:tc>
                <w:tcPr>
                  <w:tcW w:w="0" w:type="auto"/>
                  <w:shd w:val="pct12" w:color="auto" w:fill="auto"/>
                </w:tcPr>
                <w:p w14:paraId="685FD2BE" w14:textId="77777777" w:rsidR="00080E2E" w:rsidRDefault="00080E2E" w:rsidP="00CF6727">
                  <w:pPr>
                    <w:pStyle w:val="Instructions"/>
                    <w:spacing w:before="120"/>
                  </w:pPr>
                  <w:r>
                    <w:t>[NPRR995:  Replace the definition above with the following upon system implementation:]</w:t>
                  </w:r>
                </w:p>
                <w:p w14:paraId="3F24AACD" w14:textId="77777777" w:rsidR="00080E2E" w:rsidRPr="008F39F7" w:rsidRDefault="00080E2E" w:rsidP="00CF6727">
                  <w:pPr>
                    <w:pStyle w:val="TableBody"/>
                  </w:pPr>
                  <w:r w:rsidRPr="009752BE">
                    <w:rPr>
                      <w:i/>
                    </w:rPr>
                    <w:t xml:space="preserve">Net Metered energy at </w:t>
                  </w:r>
                  <w:proofErr w:type="spellStart"/>
                  <w:r w:rsidRPr="009752BE">
                    <w:rPr>
                      <w:i/>
                    </w:rPr>
                    <w:t>gsc</w:t>
                  </w:r>
                  <w:proofErr w:type="spellEnd"/>
                  <w:r w:rsidRPr="009752BE">
                    <w:rPr>
                      <w:i/>
                    </w:rPr>
                    <w:t xml:space="preserve"> </w:t>
                  </w:r>
                  <w:r w:rsidRPr="005D0F36">
                    <w:rPr>
                      <w:i/>
                    </w:rPr>
                    <w:t>for an SODG</w:t>
                  </w:r>
                  <w:r>
                    <w:rPr>
                      <w:i/>
                    </w:rPr>
                    <w:t>,</w:t>
                  </w:r>
                  <w:r w:rsidRPr="005D0F36">
                    <w:rPr>
                      <w:i/>
                    </w:rPr>
                    <w:t xml:space="preserve"> SOTG</w:t>
                  </w:r>
                  <w:r>
                    <w:rPr>
                      <w:i/>
                    </w:rPr>
                    <w:t>, SODESS, or SOTESS</w:t>
                  </w:r>
                  <w:r w:rsidRPr="005D0F36">
                    <w:rPr>
                      <w:i/>
                    </w:rPr>
                    <w:t xml:space="preserve"> </w:t>
                  </w:r>
                  <w:proofErr w:type="spellStart"/>
                  <w:r w:rsidRPr="005D0F36">
                    <w:rPr>
                      <w:i/>
                    </w:rPr>
                    <w:t>Site</w:t>
                  </w:r>
                  <w:r w:rsidRPr="005D0F36">
                    <w:rPr>
                      <w:rFonts w:ascii="Symbol" w:eastAsia="Symbol" w:hAnsi="Symbol" w:cs="Symbol"/>
                    </w:rPr>
                    <w:t>¾</w:t>
                  </w:r>
                  <w:r w:rsidRPr="005D0F36">
                    <w:t>The</w:t>
                  </w:r>
                  <w:proofErr w:type="spellEnd"/>
                  <w:r w:rsidRPr="005D0F36">
                    <w:t xml:space="preserve"> </w:t>
                  </w:r>
                  <w:r>
                    <w:t>net sum for all</w:t>
                  </w:r>
                  <w:r w:rsidRPr="005D0F36">
                    <w:t xml:space="preserve"> Settlement Meters for SODG</w:t>
                  </w:r>
                  <w:r>
                    <w:t xml:space="preserve">, </w:t>
                  </w:r>
                  <w:r w:rsidRPr="005D0F36">
                    <w:t>SOTG</w:t>
                  </w:r>
                  <w:r>
                    <w:t>, SODESS, or SOTESS</w:t>
                  </w:r>
                  <w:r w:rsidRPr="005D0F36">
                    <w:t xml:space="preserve"> site </w:t>
                  </w:r>
                  <w:proofErr w:type="spellStart"/>
                  <w:r w:rsidRPr="005D0F36">
                    <w:rPr>
                      <w:i/>
                    </w:rPr>
                    <w:t>gsc</w:t>
                  </w:r>
                  <w:proofErr w:type="spellEnd"/>
                  <w:r w:rsidRPr="005D0F36">
                    <w:t xml:space="preserve"> represented by </w:t>
                  </w:r>
                  <w:r>
                    <w:t>QSE</w:t>
                  </w:r>
                  <w:r w:rsidRPr="005D0F36">
                    <w:t xml:space="preserve"> </w:t>
                  </w:r>
                  <w:r>
                    <w:rPr>
                      <w:i/>
                    </w:rPr>
                    <w:t xml:space="preserve">q </w:t>
                  </w:r>
                  <w:r w:rsidRPr="00CA280F">
                    <w:t xml:space="preserve">for the 15-minute Settlement </w:t>
                  </w:r>
                  <w:r w:rsidRPr="009752BE">
                    <w:t>Interval.  A positive value indicates an injection of power to the ERCOT System.</w:t>
                  </w:r>
                </w:p>
              </w:tc>
            </w:tr>
          </w:tbl>
          <w:p w14:paraId="6A6ECF0E" w14:textId="77777777" w:rsidR="00080E2E" w:rsidRDefault="00080E2E" w:rsidP="00CF6727">
            <w:pPr>
              <w:pStyle w:val="TableBody"/>
              <w:rPr>
                <w:i/>
                <w:iCs w:val="0"/>
              </w:rPr>
            </w:pPr>
          </w:p>
        </w:tc>
      </w:tr>
      <w:tr w:rsidR="00080E2E" w14:paraId="27AC720B" w14:textId="77777777" w:rsidTr="00CF6727">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080E2E" w:rsidRPr="00AF45BD" w14:paraId="7210E81E" w14:textId="77777777" w:rsidTr="00CF6727">
              <w:trPr>
                <w:trHeight w:val="206"/>
              </w:trPr>
              <w:tc>
                <w:tcPr>
                  <w:tcW w:w="9535" w:type="dxa"/>
                  <w:shd w:val="pct12" w:color="auto" w:fill="auto"/>
                </w:tcPr>
                <w:p w14:paraId="7B54A4A0" w14:textId="77777777" w:rsidR="00080E2E" w:rsidRDefault="00080E2E" w:rsidP="00CF6727">
                  <w:pPr>
                    <w:pStyle w:val="Instructions"/>
                    <w:spacing w:before="120"/>
                  </w:pPr>
                  <w:r>
                    <w:lastRenderedPageBreak/>
                    <w:t>[NPRRR995:  Insert the variable “</w:t>
                  </w:r>
                  <w:r w:rsidRPr="00116EF1">
                    <w:rPr>
                      <w:rFonts w:eastAsia="Calibri"/>
                    </w:rPr>
                    <w:t>WSOL</w:t>
                  </w:r>
                  <w:r w:rsidRPr="00116EF1">
                    <w:rPr>
                      <w:rFonts w:eastAsia="Calibri"/>
                      <w:vertAlign w:val="subscript"/>
                    </w:rPr>
                    <w:t xml:space="preserve"> </w:t>
                  </w:r>
                  <w:proofErr w:type="spellStart"/>
                  <w:r w:rsidRPr="00116EF1">
                    <w:rPr>
                      <w:rFonts w:eastAsia="Calibri"/>
                      <w:vertAlign w:val="subscript"/>
                    </w:rPr>
                    <w:t>mp</w:t>
                  </w:r>
                  <w:proofErr w:type="spellEnd"/>
                  <w:r w:rsidRPr="00116EF1">
                    <w:rPr>
                      <w:rFonts w:eastAsia="Calibri"/>
                      <w:vertAlign w:val="subscript"/>
                    </w:rPr>
                    <w:t xml:space="preserve">, </w:t>
                  </w:r>
                  <w:proofErr w:type="spellStart"/>
                  <w:r w:rsidRPr="00116EF1">
                    <w:rPr>
                      <w:rFonts w:eastAsia="Calibri"/>
                      <w:vertAlign w:val="subscript"/>
                    </w:rPr>
                    <w:t>gsc</w:t>
                  </w:r>
                  <w:proofErr w:type="spellEnd"/>
                  <w:r w:rsidRPr="00116EF1">
                    <w:rPr>
                      <w:rFonts w:eastAsia="Calibri"/>
                      <w:vertAlign w:val="subscript"/>
                    </w:rPr>
                    <w:t>, b</w:t>
                  </w:r>
                  <w:r>
                    <w:t>” below upon system implementation:]</w:t>
                  </w: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5858"/>
                  </w:tblGrid>
                  <w:tr w:rsidR="00080E2E" w:rsidRPr="0003648D" w14:paraId="3E6F667A" w14:textId="77777777" w:rsidTr="00CF6727">
                    <w:trPr>
                      <w:cantSplit/>
                    </w:trPr>
                    <w:tc>
                      <w:tcPr>
                        <w:tcW w:w="1352" w:type="pct"/>
                        <w:tcBorders>
                          <w:bottom w:val="single" w:sz="4" w:space="0" w:color="auto"/>
                        </w:tcBorders>
                      </w:tcPr>
                      <w:p w14:paraId="793C8016" w14:textId="77777777" w:rsidR="00080E2E" w:rsidRPr="0003648D" w:rsidRDefault="00080E2E" w:rsidP="00CF6727">
                        <w:pPr>
                          <w:pStyle w:val="tablebody0"/>
                        </w:pPr>
                        <w:r w:rsidRPr="006E7B76">
                          <w:t xml:space="preserve">WSOL </w:t>
                        </w:r>
                        <w:proofErr w:type="spellStart"/>
                        <w:r>
                          <w:rPr>
                            <w:i/>
                            <w:vertAlign w:val="subscript"/>
                          </w:rPr>
                          <w:t>mp</w:t>
                        </w:r>
                        <w:proofErr w:type="spellEnd"/>
                        <w:r w:rsidRPr="00E61497">
                          <w:rPr>
                            <w:i/>
                            <w:vertAlign w:val="subscript"/>
                          </w:rPr>
                          <w:t>,</w:t>
                        </w:r>
                        <w:r>
                          <w:rPr>
                            <w:i/>
                            <w:vertAlign w:val="subscript"/>
                          </w:rPr>
                          <w:t xml:space="preserve"> </w:t>
                        </w:r>
                        <w:proofErr w:type="spellStart"/>
                        <w:r w:rsidRPr="00E61497">
                          <w:rPr>
                            <w:i/>
                            <w:vertAlign w:val="subscript"/>
                          </w:rPr>
                          <w:t>gsc</w:t>
                        </w:r>
                        <w:proofErr w:type="spellEnd"/>
                        <w:r w:rsidRPr="00E61497">
                          <w:rPr>
                            <w:i/>
                            <w:vertAlign w:val="subscript"/>
                          </w:rPr>
                          <w:t>,</w:t>
                        </w:r>
                        <w:r>
                          <w:rPr>
                            <w:i/>
                            <w:vertAlign w:val="subscript"/>
                          </w:rPr>
                          <w:t xml:space="preserve"> </w:t>
                        </w:r>
                        <w:r w:rsidRPr="00E61497">
                          <w:rPr>
                            <w:i/>
                            <w:vertAlign w:val="subscript"/>
                          </w:rPr>
                          <w:t>b</w:t>
                        </w:r>
                      </w:p>
                    </w:tc>
                    <w:tc>
                      <w:tcPr>
                        <w:tcW w:w="407" w:type="pct"/>
                        <w:tcBorders>
                          <w:bottom w:val="single" w:sz="4" w:space="0" w:color="auto"/>
                        </w:tcBorders>
                      </w:tcPr>
                      <w:p w14:paraId="210AD6D6" w14:textId="77777777" w:rsidR="00080E2E" w:rsidRPr="0003648D" w:rsidRDefault="00080E2E" w:rsidP="00CF6727">
                        <w:pPr>
                          <w:pStyle w:val="tablebody0"/>
                        </w:pPr>
                        <w:r>
                          <w:t>MWh</w:t>
                        </w:r>
                      </w:p>
                    </w:tc>
                    <w:tc>
                      <w:tcPr>
                        <w:tcW w:w="3241" w:type="pct"/>
                        <w:tcBorders>
                          <w:bottom w:val="single" w:sz="4" w:space="0" w:color="auto"/>
                        </w:tcBorders>
                      </w:tcPr>
                      <w:p w14:paraId="37E0998C" w14:textId="77777777" w:rsidR="00080E2E" w:rsidRPr="0003648D" w:rsidRDefault="00080E2E" w:rsidP="00CF6727">
                        <w:pPr>
                          <w:pStyle w:val="tablebody0"/>
                          <w:rPr>
                            <w:i/>
                          </w:rPr>
                        </w:pPr>
                        <w:r>
                          <w:rPr>
                            <w:i/>
                          </w:rPr>
                          <w:t>WSL</w:t>
                        </w:r>
                        <w:r w:rsidRPr="006E7B76">
                          <w:rPr>
                            <w:i/>
                          </w:rPr>
                          <w:t xml:space="preserve"> for an SODES</w:t>
                        </w:r>
                        <w:r>
                          <w:rPr>
                            <w:i/>
                          </w:rPr>
                          <w:t>S</w:t>
                        </w:r>
                        <w:r w:rsidRPr="006E7B76">
                          <w:rPr>
                            <w:i/>
                          </w:rPr>
                          <w:t xml:space="preserve"> or SOTES</w:t>
                        </w:r>
                        <w:r>
                          <w:rPr>
                            <w:i/>
                          </w:rPr>
                          <w:t>S</w:t>
                        </w:r>
                        <w:r w:rsidRPr="006E7B76">
                          <w:rPr>
                            <w:i/>
                          </w:rPr>
                          <w:t xml:space="preserve"> </w:t>
                        </w:r>
                        <w:proofErr w:type="spellStart"/>
                        <w:r w:rsidRPr="006E7B76">
                          <w:rPr>
                            <w:i/>
                          </w:rPr>
                          <w:t>Site</w:t>
                        </w:r>
                        <w:r w:rsidRPr="00DA2165">
                          <w:rPr>
                            <w:rFonts w:ascii="Symbol" w:eastAsia="Symbol" w:hAnsi="Symbol" w:cs="Symbol"/>
                          </w:rPr>
                          <w:t>¾</w:t>
                        </w:r>
                        <w:r w:rsidRPr="00E61497">
                          <w:t>The</w:t>
                        </w:r>
                        <w:proofErr w:type="spellEnd"/>
                        <w:r w:rsidRPr="00E61497">
                          <w:t xml:space="preserve"> </w:t>
                        </w:r>
                        <w:r>
                          <w:t>WSL</w:t>
                        </w:r>
                        <w:r w:rsidRPr="00E61497">
                          <w:t xml:space="preserve"> </w:t>
                        </w:r>
                        <w:r>
                          <w:t>as measured</w:t>
                        </w:r>
                        <w:r w:rsidRPr="00E61497">
                          <w:t xml:space="preserve"> for </w:t>
                        </w:r>
                        <w:proofErr w:type="gramStart"/>
                        <w:r w:rsidRPr="00E61497">
                          <w:t>an</w:t>
                        </w:r>
                        <w:proofErr w:type="gramEnd"/>
                        <w:r w:rsidRPr="00E61497">
                          <w:t xml:space="preserve"> for SODES</w:t>
                        </w:r>
                        <w:r>
                          <w:t>S</w:t>
                        </w:r>
                        <w:r w:rsidRPr="00E61497">
                          <w:t xml:space="preserve"> or SOTES</w:t>
                        </w:r>
                        <w:r>
                          <w:t>S</w:t>
                        </w:r>
                        <w:r w:rsidRPr="00E61497">
                          <w:t xml:space="preserve"> site </w:t>
                        </w:r>
                        <w:proofErr w:type="spellStart"/>
                        <w:r w:rsidRPr="001E15B9">
                          <w:rPr>
                            <w:i/>
                          </w:rPr>
                          <w:t>gsc</w:t>
                        </w:r>
                        <w:proofErr w:type="spellEnd"/>
                        <w:r w:rsidRPr="001E15B9">
                          <w:rPr>
                            <w:i/>
                          </w:rPr>
                          <w:t xml:space="preserve"> </w:t>
                        </w:r>
                        <w:r w:rsidRPr="00E61497">
                          <w:t xml:space="preserve">at Electrical Bus </w:t>
                        </w:r>
                        <w:r w:rsidRPr="001E15B9">
                          <w:rPr>
                            <w:i/>
                          </w:rPr>
                          <w:t>b</w:t>
                        </w:r>
                        <w:r w:rsidRPr="00E61497">
                          <w:t xml:space="preserve">, represented by </w:t>
                        </w:r>
                        <w:r>
                          <w:t xml:space="preserve">the Market Participant </w:t>
                        </w:r>
                        <w:proofErr w:type="spellStart"/>
                        <w:r>
                          <w:rPr>
                            <w:i/>
                          </w:rPr>
                          <w:t>mp</w:t>
                        </w:r>
                        <w:proofErr w:type="spellEnd"/>
                        <w:r>
                          <w:rPr>
                            <w:i/>
                          </w:rPr>
                          <w:t>,</w:t>
                        </w:r>
                        <w:r w:rsidRPr="00CA280F">
                          <w:t xml:space="preserve"> </w:t>
                        </w:r>
                        <w:r>
                          <w:t>represented as a negative value,</w:t>
                        </w:r>
                        <w:r w:rsidRPr="00CA280F">
                          <w:t xml:space="preserve"> for the 15-minute Settlement Interval.</w:t>
                        </w:r>
                      </w:p>
                    </w:tc>
                  </w:tr>
                </w:tbl>
                <w:p w14:paraId="52BB2F42" w14:textId="77777777" w:rsidR="00080E2E" w:rsidRPr="00AF45BD" w:rsidRDefault="00080E2E" w:rsidP="00CF6727">
                  <w:pPr>
                    <w:pStyle w:val="tablebody0"/>
                    <w:rPr>
                      <w:i/>
                    </w:rPr>
                  </w:pPr>
                </w:p>
              </w:tc>
            </w:tr>
          </w:tbl>
          <w:p w14:paraId="0DA5AB61" w14:textId="77777777" w:rsidR="00080E2E" w:rsidRPr="00DA2165" w:rsidRDefault="00080E2E" w:rsidP="00CF6727">
            <w:pPr>
              <w:pStyle w:val="TableBody"/>
              <w:rPr>
                <w:i/>
              </w:rPr>
            </w:pPr>
          </w:p>
        </w:tc>
      </w:tr>
      <w:tr w:rsidR="00080E2E" w14:paraId="56675B25" w14:textId="77777777" w:rsidTr="00CB5652">
        <w:trPr>
          <w:cantSplit/>
        </w:trPr>
        <w:tc>
          <w:tcPr>
            <w:tcW w:w="837" w:type="pct"/>
            <w:tcBorders>
              <w:top w:val="single" w:sz="6" w:space="0" w:color="auto"/>
              <w:left w:val="single" w:sz="4" w:space="0" w:color="auto"/>
              <w:bottom w:val="single" w:sz="6" w:space="0" w:color="auto"/>
              <w:right w:val="single" w:sz="6" w:space="0" w:color="auto"/>
            </w:tcBorders>
          </w:tcPr>
          <w:p w14:paraId="46DC5A99" w14:textId="77777777" w:rsidR="00080E2E" w:rsidRPr="004A7A0E" w:rsidRDefault="00080E2E" w:rsidP="00CF6727">
            <w:pPr>
              <w:pStyle w:val="TableBody"/>
              <w:rPr>
                <w:rFonts w:eastAsia="Calibri"/>
                <w:i/>
              </w:rPr>
            </w:pPr>
            <w:r>
              <w:rPr>
                <w:rFonts w:eastAsia="Calibri"/>
                <w:i/>
              </w:rPr>
              <w:t>c</w:t>
            </w:r>
            <w:r w:rsidRPr="004A7A0E">
              <w:rPr>
                <w:rFonts w:eastAsia="Calibri"/>
                <w:i/>
              </w:rPr>
              <w:t>p</w:t>
            </w:r>
          </w:p>
        </w:tc>
        <w:tc>
          <w:tcPr>
            <w:tcW w:w="462" w:type="pct"/>
            <w:tcBorders>
              <w:top w:val="single" w:sz="6" w:space="0" w:color="auto"/>
              <w:left w:val="single" w:sz="6" w:space="0" w:color="auto"/>
              <w:bottom w:val="single" w:sz="6" w:space="0" w:color="auto"/>
              <w:right w:val="single" w:sz="6" w:space="0" w:color="auto"/>
            </w:tcBorders>
          </w:tcPr>
          <w:p w14:paraId="0E8C8410" w14:textId="77777777" w:rsidR="00080E2E" w:rsidRDefault="00080E2E" w:rsidP="00CF6727">
            <w:pPr>
              <w:pStyle w:val="TableBody"/>
            </w:pPr>
            <w:r>
              <w:t>none</w:t>
            </w:r>
          </w:p>
        </w:tc>
        <w:tc>
          <w:tcPr>
            <w:tcW w:w="3701" w:type="pct"/>
            <w:tcBorders>
              <w:top w:val="single" w:sz="6" w:space="0" w:color="auto"/>
              <w:left w:val="single" w:sz="6" w:space="0" w:color="auto"/>
              <w:bottom w:val="single" w:sz="6" w:space="0" w:color="auto"/>
              <w:right w:val="single" w:sz="4" w:space="0" w:color="auto"/>
            </w:tcBorders>
          </w:tcPr>
          <w:p w14:paraId="3FB3238B" w14:textId="77777777" w:rsidR="00080E2E" w:rsidRPr="00E63934" w:rsidRDefault="00080E2E" w:rsidP="00CF6727">
            <w:pPr>
              <w:pStyle w:val="TableBody"/>
              <w:rPr>
                <w:bCs/>
              </w:rPr>
            </w:pPr>
            <w:r w:rsidRPr="00E63934">
              <w:rPr>
                <w:bCs/>
              </w:rPr>
              <w:t xml:space="preserve">A registered </w:t>
            </w:r>
            <w:proofErr w:type="gramStart"/>
            <w:r w:rsidRPr="00E63934">
              <w:rPr>
                <w:bCs/>
              </w:rPr>
              <w:t>Counter-Party</w:t>
            </w:r>
            <w:proofErr w:type="gramEnd"/>
            <w:r w:rsidRPr="00E63934">
              <w:rPr>
                <w:bCs/>
              </w:rPr>
              <w:t>.</w:t>
            </w:r>
          </w:p>
        </w:tc>
      </w:tr>
      <w:tr w:rsidR="00080E2E" w14:paraId="24D139BA" w14:textId="77777777" w:rsidTr="00CB5652">
        <w:trPr>
          <w:cantSplit/>
        </w:trPr>
        <w:tc>
          <w:tcPr>
            <w:tcW w:w="837" w:type="pct"/>
            <w:tcBorders>
              <w:top w:val="single" w:sz="6" w:space="0" w:color="auto"/>
              <w:left w:val="single" w:sz="4" w:space="0" w:color="auto"/>
              <w:bottom w:val="single" w:sz="6" w:space="0" w:color="auto"/>
              <w:right w:val="single" w:sz="6" w:space="0" w:color="auto"/>
            </w:tcBorders>
          </w:tcPr>
          <w:p w14:paraId="56207780" w14:textId="77777777" w:rsidR="00080E2E" w:rsidRPr="004A7A0E" w:rsidRDefault="00080E2E" w:rsidP="00CF6727">
            <w:pPr>
              <w:pStyle w:val="TableBody"/>
              <w:rPr>
                <w:rFonts w:eastAsia="Calibri"/>
                <w:i/>
              </w:rPr>
            </w:pPr>
            <w:proofErr w:type="spellStart"/>
            <w:r w:rsidRPr="004A7A0E">
              <w:rPr>
                <w:rFonts w:eastAsia="Calibri"/>
                <w:i/>
              </w:rPr>
              <w:t>mp</w:t>
            </w:r>
            <w:proofErr w:type="spellEnd"/>
          </w:p>
        </w:tc>
        <w:tc>
          <w:tcPr>
            <w:tcW w:w="462" w:type="pct"/>
            <w:tcBorders>
              <w:top w:val="single" w:sz="6" w:space="0" w:color="auto"/>
              <w:left w:val="single" w:sz="6" w:space="0" w:color="auto"/>
              <w:bottom w:val="single" w:sz="6" w:space="0" w:color="auto"/>
              <w:right w:val="single" w:sz="6" w:space="0" w:color="auto"/>
            </w:tcBorders>
          </w:tcPr>
          <w:p w14:paraId="36955A45" w14:textId="77777777" w:rsidR="00080E2E" w:rsidRDefault="00080E2E" w:rsidP="00CF6727">
            <w:pPr>
              <w:pStyle w:val="TableBody"/>
            </w:pPr>
            <w:r>
              <w:t>none</w:t>
            </w:r>
          </w:p>
        </w:tc>
        <w:tc>
          <w:tcPr>
            <w:tcW w:w="3701" w:type="pct"/>
            <w:tcBorders>
              <w:top w:val="single" w:sz="6" w:space="0" w:color="auto"/>
              <w:left w:val="single" w:sz="6" w:space="0" w:color="auto"/>
              <w:bottom w:val="single" w:sz="6" w:space="0" w:color="auto"/>
              <w:right w:val="single" w:sz="4" w:space="0" w:color="auto"/>
            </w:tcBorders>
          </w:tcPr>
          <w:p w14:paraId="1AB4CAB5" w14:textId="77777777" w:rsidR="00080E2E" w:rsidRPr="00E63934" w:rsidRDefault="00080E2E" w:rsidP="00CF6727">
            <w:pPr>
              <w:pStyle w:val="TableBody"/>
              <w:rPr>
                <w:bCs/>
              </w:rPr>
            </w:pPr>
            <w:r w:rsidRPr="00E63934">
              <w:rPr>
                <w:bCs/>
              </w:rPr>
              <w:t xml:space="preserve">A Market Participant </w:t>
            </w:r>
            <w:r>
              <w:rPr>
                <w:bCs/>
              </w:rPr>
              <w:t xml:space="preserve">with </w:t>
            </w:r>
            <w:r w:rsidRPr="005D287F">
              <w:t xml:space="preserve">MWh activity </w:t>
            </w:r>
            <w:r>
              <w:rPr>
                <w:bCs/>
              </w:rPr>
              <w:t>in the reference month</w:t>
            </w:r>
            <w:r w:rsidRPr="00E63934">
              <w:rPr>
                <w:bCs/>
              </w:rPr>
              <w:t xml:space="preserve"> that is a </w:t>
            </w:r>
            <w:proofErr w:type="gramStart"/>
            <w:r>
              <w:rPr>
                <w:bCs/>
              </w:rPr>
              <w:t>currently-registered</w:t>
            </w:r>
            <w:proofErr w:type="gramEnd"/>
            <w:r w:rsidRPr="00E63934">
              <w:rPr>
                <w:bCs/>
              </w:rPr>
              <w:t xml:space="preserve"> QSE or CRR Account Holder</w:t>
            </w:r>
            <w:r>
              <w:rPr>
                <w:bCs/>
              </w:rPr>
              <w:t xml:space="preserve"> or that voluntarily terminated its </w:t>
            </w:r>
            <w:r w:rsidRPr="005D287F">
              <w:rPr>
                <w:bCs/>
              </w:rPr>
              <w:t>QSE or CRR Account Holder</w:t>
            </w:r>
            <w:r>
              <w:rPr>
                <w:bCs/>
              </w:rPr>
              <w:t xml:space="preserve"> registration</w:t>
            </w:r>
            <w:r w:rsidRPr="00E63934">
              <w:rPr>
                <w:bCs/>
              </w:rPr>
              <w:t>.</w:t>
            </w:r>
          </w:p>
        </w:tc>
      </w:tr>
      <w:tr w:rsidR="00080E2E" w14:paraId="361DFB02" w14:textId="77777777" w:rsidTr="00CB5652">
        <w:trPr>
          <w:cantSplit/>
        </w:trPr>
        <w:tc>
          <w:tcPr>
            <w:tcW w:w="837" w:type="pct"/>
            <w:tcBorders>
              <w:top w:val="single" w:sz="6" w:space="0" w:color="auto"/>
              <w:left w:val="single" w:sz="4" w:space="0" w:color="auto"/>
              <w:bottom w:val="single" w:sz="6" w:space="0" w:color="auto"/>
              <w:right w:val="single" w:sz="6" w:space="0" w:color="auto"/>
            </w:tcBorders>
          </w:tcPr>
          <w:p w14:paraId="09A06259" w14:textId="77777777" w:rsidR="00080E2E" w:rsidRPr="004A7A0E" w:rsidRDefault="00080E2E" w:rsidP="00CF6727">
            <w:pPr>
              <w:pStyle w:val="TableBody"/>
              <w:rPr>
                <w:rFonts w:eastAsia="Calibri"/>
                <w:i/>
              </w:rPr>
            </w:pPr>
            <w:r w:rsidRPr="004A7A0E">
              <w:rPr>
                <w:rFonts w:eastAsia="Calibri"/>
                <w:i/>
              </w:rPr>
              <w:t>j</w:t>
            </w:r>
          </w:p>
        </w:tc>
        <w:tc>
          <w:tcPr>
            <w:tcW w:w="462" w:type="pct"/>
            <w:tcBorders>
              <w:top w:val="single" w:sz="6" w:space="0" w:color="auto"/>
              <w:left w:val="single" w:sz="6" w:space="0" w:color="auto"/>
              <w:bottom w:val="single" w:sz="6" w:space="0" w:color="auto"/>
              <w:right w:val="single" w:sz="6" w:space="0" w:color="auto"/>
            </w:tcBorders>
          </w:tcPr>
          <w:p w14:paraId="68E9B8A3" w14:textId="77777777" w:rsidR="00080E2E" w:rsidRDefault="00080E2E" w:rsidP="00CF6727">
            <w:pPr>
              <w:pStyle w:val="TableBody"/>
            </w:pPr>
            <w:r w:rsidRPr="00D164B6">
              <w:t>none</w:t>
            </w:r>
          </w:p>
        </w:tc>
        <w:tc>
          <w:tcPr>
            <w:tcW w:w="3701" w:type="pct"/>
            <w:tcBorders>
              <w:top w:val="single" w:sz="6" w:space="0" w:color="auto"/>
              <w:left w:val="single" w:sz="6" w:space="0" w:color="auto"/>
              <w:bottom w:val="single" w:sz="6" w:space="0" w:color="auto"/>
              <w:right w:val="single" w:sz="4" w:space="0" w:color="auto"/>
            </w:tcBorders>
          </w:tcPr>
          <w:p w14:paraId="695D29EB" w14:textId="77777777" w:rsidR="00080E2E" w:rsidRPr="00E63934" w:rsidRDefault="00080E2E" w:rsidP="00CF6727">
            <w:pPr>
              <w:pStyle w:val="TableBody"/>
              <w:rPr>
                <w:bCs/>
              </w:rPr>
            </w:pPr>
            <w:r w:rsidRPr="00E63934">
              <w:rPr>
                <w:bCs/>
              </w:rPr>
              <w:t>A source Settlement Point.</w:t>
            </w:r>
          </w:p>
        </w:tc>
      </w:tr>
      <w:tr w:rsidR="00080E2E" w14:paraId="76CFE265" w14:textId="77777777" w:rsidTr="00CB5652">
        <w:trPr>
          <w:cantSplit/>
        </w:trPr>
        <w:tc>
          <w:tcPr>
            <w:tcW w:w="837" w:type="pct"/>
            <w:tcBorders>
              <w:top w:val="single" w:sz="6" w:space="0" w:color="auto"/>
              <w:left w:val="single" w:sz="4" w:space="0" w:color="auto"/>
              <w:bottom w:val="single" w:sz="6" w:space="0" w:color="auto"/>
              <w:right w:val="single" w:sz="6" w:space="0" w:color="auto"/>
            </w:tcBorders>
          </w:tcPr>
          <w:p w14:paraId="37333F03" w14:textId="77777777" w:rsidR="00080E2E" w:rsidRPr="004A7A0E" w:rsidRDefault="00080E2E" w:rsidP="00CF6727">
            <w:pPr>
              <w:pStyle w:val="TableBody"/>
              <w:rPr>
                <w:rFonts w:eastAsia="Calibri"/>
                <w:i/>
              </w:rPr>
            </w:pPr>
            <w:r w:rsidRPr="004A7A0E">
              <w:rPr>
                <w:rFonts w:eastAsia="Calibri"/>
                <w:i/>
              </w:rPr>
              <w:t>k</w:t>
            </w:r>
          </w:p>
        </w:tc>
        <w:tc>
          <w:tcPr>
            <w:tcW w:w="462" w:type="pct"/>
            <w:tcBorders>
              <w:top w:val="single" w:sz="6" w:space="0" w:color="auto"/>
              <w:left w:val="single" w:sz="6" w:space="0" w:color="auto"/>
              <w:bottom w:val="single" w:sz="6" w:space="0" w:color="auto"/>
              <w:right w:val="single" w:sz="6" w:space="0" w:color="auto"/>
            </w:tcBorders>
          </w:tcPr>
          <w:p w14:paraId="44053446" w14:textId="77777777" w:rsidR="00080E2E" w:rsidRPr="00D164B6" w:rsidRDefault="00080E2E" w:rsidP="00CF6727">
            <w:pPr>
              <w:pStyle w:val="TableBody"/>
            </w:pPr>
            <w:r w:rsidRPr="00D164B6">
              <w:t>none</w:t>
            </w:r>
          </w:p>
        </w:tc>
        <w:tc>
          <w:tcPr>
            <w:tcW w:w="3701" w:type="pct"/>
            <w:tcBorders>
              <w:top w:val="single" w:sz="6" w:space="0" w:color="auto"/>
              <w:left w:val="single" w:sz="6" w:space="0" w:color="auto"/>
              <w:bottom w:val="single" w:sz="6" w:space="0" w:color="auto"/>
              <w:right w:val="single" w:sz="4" w:space="0" w:color="auto"/>
            </w:tcBorders>
          </w:tcPr>
          <w:p w14:paraId="16B347A2" w14:textId="77777777" w:rsidR="00080E2E" w:rsidRPr="00E63934" w:rsidRDefault="00080E2E" w:rsidP="00CF6727">
            <w:pPr>
              <w:pStyle w:val="TableBody"/>
              <w:rPr>
                <w:bCs/>
              </w:rPr>
            </w:pPr>
            <w:r w:rsidRPr="00E63934">
              <w:rPr>
                <w:bCs/>
              </w:rPr>
              <w:t>A sink Settlement Point.</w:t>
            </w:r>
          </w:p>
        </w:tc>
      </w:tr>
      <w:tr w:rsidR="00080E2E" w14:paraId="552C733A" w14:textId="77777777" w:rsidTr="00CB5652">
        <w:trPr>
          <w:cantSplit/>
        </w:trPr>
        <w:tc>
          <w:tcPr>
            <w:tcW w:w="837" w:type="pct"/>
            <w:tcBorders>
              <w:top w:val="single" w:sz="6" w:space="0" w:color="auto"/>
              <w:left w:val="single" w:sz="4" w:space="0" w:color="auto"/>
              <w:bottom w:val="single" w:sz="6" w:space="0" w:color="auto"/>
              <w:right w:val="single" w:sz="6" w:space="0" w:color="auto"/>
            </w:tcBorders>
          </w:tcPr>
          <w:p w14:paraId="202D4703" w14:textId="77777777" w:rsidR="00080E2E" w:rsidRPr="004A7A0E" w:rsidRDefault="00080E2E" w:rsidP="00CF6727">
            <w:pPr>
              <w:pStyle w:val="TableBody"/>
              <w:rPr>
                <w:rFonts w:eastAsia="Calibri"/>
                <w:i/>
              </w:rPr>
            </w:pPr>
            <w:r w:rsidRPr="004A7A0E">
              <w:rPr>
                <w:rFonts w:eastAsia="Calibri"/>
                <w:i/>
              </w:rPr>
              <w:t>a</w:t>
            </w:r>
          </w:p>
        </w:tc>
        <w:tc>
          <w:tcPr>
            <w:tcW w:w="462" w:type="pct"/>
            <w:tcBorders>
              <w:top w:val="single" w:sz="6" w:space="0" w:color="auto"/>
              <w:left w:val="single" w:sz="6" w:space="0" w:color="auto"/>
              <w:bottom w:val="single" w:sz="6" w:space="0" w:color="auto"/>
              <w:right w:val="single" w:sz="6" w:space="0" w:color="auto"/>
            </w:tcBorders>
          </w:tcPr>
          <w:p w14:paraId="0409FD8F" w14:textId="77777777" w:rsidR="00080E2E" w:rsidRPr="00D164B6" w:rsidRDefault="00080E2E" w:rsidP="00CF6727">
            <w:pPr>
              <w:pStyle w:val="TableBody"/>
            </w:pPr>
            <w:r>
              <w:t>none</w:t>
            </w:r>
          </w:p>
        </w:tc>
        <w:tc>
          <w:tcPr>
            <w:tcW w:w="3701" w:type="pct"/>
            <w:tcBorders>
              <w:top w:val="single" w:sz="6" w:space="0" w:color="auto"/>
              <w:left w:val="single" w:sz="6" w:space="0" w:color="auto"/>
              <w:bottom w:val="single" w:sz="6" w:space="0" w:color="auto"/>
              <w:right w:val="single" w:sz="4" w:space="0" w:color="auto"/>
            </w:tcBorders>
          </w:tcPr>
          <w:p w14:paraId="0E5104A9" w14:textId="77777777" w:rsidR="00080E2E" w:rsidRPr="00E63934" w:rsidRDefault="00080E2E" w:rsidP="00CF6727">
            <w:pPr>
              <w:pStyle w:val="TableBody"/>
              <w:rPr>
                <w:bCs/>
              </w:rPr>
            </w:pPr>
            <w:r w:rsidRPr="00E63934">
              <w:rPr>
                <w:bCs/>
              </w:rPr>
              <w:t>A CRR Auction.</w:t>
            </w:r>
          </w:p>
        </w:tc>
      </w:tr>
      <w:tr w:rsidR="00080E2E" w14:paraId="1E5E881F" w14:textId="77777777" w:rsidTr="00CB5652">
        <w:trPr>
          <w:cantSplit/>
        </w:trPr>
        <w:tc>
          <w:tcPr>
            <w:tcW w:w="837" w:type="pct"/>
            <w:tcBorders>
              <w:top w:val="single" w:sz="6" w:space="0" w:color="auto"/>
              <w:left w:val="single" w:sz="4" w:space="0" w:color="auto"/>
              <w:bottom w:val="single" w:sz="6" w:space="0" w:color="auto"/>
              <w:right w:val="single" w:sz="6" w:space="0" w:color="auto"/>
            </w:tcBorders>
          </w:tcPr>
          <w:p w14:paraId="254D5BE0" w14:textId="77777777" w:rsidR="00080E2E" w:rsidRPr="004A7A0E" w:rsidRDefault="00080E2E" w:rsidP="00CF6727">
            <w:pPr>
              <w:pStyle w:val="TableBody"/>
              <w:rPr>
                <w:rFonts w:eastAsia="Calibri"/>
                <w:i/>
              </w:rPr>
            </w:pPr>
            <w:r w:rsidRPr="004A7A0E">
              <w:rPr>
                <w:rFonts w:eastAsia="Calibri"/>
                <w:i/>
              </w:rPr>
              <w:t>p</w:t>
            </w:r>
          </w:p>
        </w:tc>
        <w:tc>
          <w:tcPr>
            <w:tcW w:w="462" w:type="pct"/>
            <w:tcBorders>
              <w:top w:val="single" w:sz="6" w:space="0" w:color="auto"/>
              <w:left w:val="single" w:sz="6" w:space="0" w:color="auto"/>
              <w:bottom w:val="single" w:sz="6" w:space="0" w:color="auto"/>
              <w:right w:val="single" w:sz="6" w:space="0" w:color="auto"/>
            </w:tcBorders>
          </w:tcPr>
          <w:p w14:paraId="23CA781E" w14:textId="77777777" w:rsidR="00080E2E" w:rsidRDefault="00080E2E" w:rsidP="00CF6727">
            <w:pPr>
              <w:pStyle w:val="TableBody"/>
            </w:pPr>
            <w:r>
              <w:t>none</w:t>
            </w:r>
          </w:p>
        </w:tc>
        <w:tc>
          <w:tcPr>
            <w:tcW w:w="3701" w:type="pct"/>
            <w:tcBorders>
              <w:top w:val="single" w:sz="6" w:space="0" w:color="auto"/>
              <w:left w:val="single" w:sz="6" w:space="0" w:color="auto"/>
              <w:bottom w:val="single" w:sz="6" w:space="0" w:color="auto"/>
              <w:right w:val="single" w:sz="4" w:space="0" w:color="auto"/>
            </w:tcBorders>
          </w:tcPr>
          <w:p w14:paraId="296EE546" w14:textId="77777777" w:rsidR="00080E2E" w:rsidRPr="00E63934" w:rsidRDefault="00080E2E" w:rsidP="00CF6727">
            <w:pPr>
              <w:pStyle w:val="TableBody"/>
              <w:rPr>
                <w:bCs/>
              </w:rPr>
            </w:pPr>
            <w:r w:rsidRPr="00E63934">
              <w:rPr>
                <w:bCs/>
              </w:rPr>
              <w:t>A Settlement Point.</w:t>
            </w:r>
          </w:p>
        </w:tc>
      </w:tr>
      <w:tr w:rsidR="00080E2E" w14:paraId="0A33A34C" w14:textId="77777777" w:rsidTr="00CB5652">
        <w:trPr>
          <w:cantSplit/>
        </w:trPr>
        <w:tc>
          <w:tcPr>
            <w:tcW w:w="837" w:type="pct"/>
            <w:tcBorders>
              <w:top w:val="single" w:sz="6" w:space="0" w:color="auto"/>
              <w:left w:val="single" w:sz="4" w:space="0" w:color="auto"/>
              <w:bottom w:val="single" w:sz="6" w:space="0" w:color="auto"/>
              <w:right w:val="single" w:sz="6" w:space="0" w:color="auto"/>
            </w:tcBorders>
          </w:tcPr>
          <w:p w14:paraId="2B98D100" w14:textId="77777777" w:rsidR="00080E2E" w:rsidRPr="004A7A0E" w:rsidRDefault="00080E2E" w:rsidP="00CF6727">
            <w:pPr>
              <w:pStyle w:val="TableBody"/>
              <w:rPr>
                <w:rFonts w:eastAsia="Calibri"/>
                <w:i/>
              </w:rPr>
            </w:pPr>
            <w:r w:rsidRPr="004A7A0E">
              <w:rPr>
                <w:rFonts w:eastAsia="Calibri"/>
                <w:i/>
              </w:rPr>
              <w:t>i</w:t>
            </w:r>
          </w:p>
        </w:tc>
        <w:tc>
          <w:tcPr>
            <w:tcW w:w="462" w:type="pct"/>
            <w:tcBorders>
              <w:top w:val="single" w:sz="6" w:space="0" w:color="auto"/>
              <w:left w:val="single" w:sz="6" w:space="0" w:color="auto"/>
              <w:bottom w:val="single" w:sz="6" w:space="0" w:color="auto"/>
              <w:right w:val="single" w:sz="6" w:space="0" w:color="auto"/>
            </w:tcBorders>
          </w:tcPr>
          <w:p w14:paraId="2096A845" w14:textId="77777777" w:rsidR="00080E2E" w:rsidRDefault="00080E2E" w:rsidP="00CF6727">
            <w:pPr>
              <w:pStyle w:val="TableBody"/>
            </w:pPr>
            <w:r>
              <w:t>none</w:t>
            </w:r>
          </w:p>
        </w:tc>
        <w:tc>
          <w:tcPr>
            <w:tcW w:w="3701" w:type="pct"/>
            <w:tcBorders>
              <w:top w:val="single" w:sz="6" w:space="0" w:color="auto"/>
              <w:left w:val="single" w:sz="6" w:space="0" w:color="auto"/>
              <w:bottom w:val="single" w:sz="6" w:space="0" w:color="auto"/>
              <w:right w:val="single" w:sz="4" w:space="0" w:color="auto"/>
            </w:tcBorders>
          </w:tcPr>
          <w:p w14:paraId="4EC22C8B" w14:textId="77777777" w:rsidR="00080E2E" w:rsidRPr="00E63934" w:rsidRDefault="00080E2E" w:rsidP="00CF6727">
            <w:pPr>
              <w:pStyle w:val="TableBody"/>
              <w:rPr>
                <w:bCs/>
              </w:rPr>
            </w:pPr>
            <w:r w:rsidRPr="00E63934">
              <w:rPr>
                <w:bCs/>
              </w:rPr>
              <w:t>A 15-minute Settlement Interval.</w:t>
            </w:r>
          </w:p>
        </w:tc>
      </w:tr>
      <w:tr w:rsidR="00080E2E" w14:paraId="54BEC418" w14:textId="77777777" w:rsidTr="00CB5652">
        <w:trPr>
          <w:cantSplit/>
        </w:trPr>
        <w:tc>
          <w:tcPr>
            <w:tcW w:w="837" w:type="pct"/>
            <w:tcBorders>
              <w:top w:val="single" w:sz="6" w:space="0" w:color="auto"/>
              <w:left w:val="single" w:sz="4" w:space="0" w:color="auto"/>
              <w:bottom w:val="single" w:sz="6" w:space="0" w:color="auto"/>
              <w:right w:val="single" w:sz="6" w:space="0" w:color="auto"/>
            </w:tcBorders>
          </w:tcPr>
          <w:p w14:paraId="7A0C4311" w14:textId="77777777" w:rsidR="00080E2E" w:rsidRPr="004A7A0E" w:rsidRDefault="00080E2E" w:rsidP="00CF6727">
            <w:pPr>
              <w:pStyle w:val="TableBody"/>
              <w:rPr>
                <w:rFonts w:eastAsia="Calibri"/>
                <w:i/>
              </w:rPr>
            </w:pPr>
            <w:r w:rsidRPr="004A7A0E">
              <w:rPr>
                <w:rFonts w:eastAsia="Calibri"/>
                <w:i/>
              </w:rPr>
              <w:t>h</w:t>
            </w:r>
          </w:p>
        </w:tc>
        <w:tc>
          <w:tcPr>
            <w:tcW w:w="462" w:type="pct"/>
            <w:tcBorders>
              <w:top w:val="single" w:sz="6" w:space="0" w:color="auto"/>
              <w:left w:val="single" w:sz="6" w:space="0" w:color="auto"/>
              <w:bottom w:val="single" w:sz="6" w:space="0" w:color="auto"/>
              <w:right w:val="single" w:sz="6" w:space="0" w:color="auto"/>
            </w:tcBorders>
          </w:tcPr>
          <w:p w14:paraId="4375E6AD" w14:textId="77777777" w:rsidR="00080E2E" w:rsidRDefault="00080E2E" w:rsidP="00CF6727">
            <w:pPr>
              <w:pStyle w:val="TableBody"/>
            </w:pPr>
            <w:r>
              <w:t>none</w:t>
            </w:r>
          </w:p>
        </w:tc>
        <w:tc>
          <w:tcPr>
            <w:tcW w:w="3701" w:type="pct"/>
            <w:tcBorders>
              <w:top w:val="single" w:sz="6" w:space="0" w:color="auto"/>
              <w:left w:val="single" w:sz="6" w:space="0" w:color="auto"/>
              <w:bottom w:val="single" w:sz="6" w:space="0" w:color="auto"/>
              <w:right w:val="single" w:sz="4" w:space="0" w:color="auto"/>
            </w:tcBorders>
          </w:tcPr>
          <w:p w14:paraId="1D1F4C4C" w14:textId="77777777" w:rsidR="00080E2E" w:rsidRPr="00E63934" w:rsidRDefault="00080E2E" w:rsidP="00CF6727">
            <w:pPr>
              <w:pStyle w:val="TableBody"/>
              <w:rPr>
                <w:bCs/>
              </w:rPr>
            </w:pPr>
            <w:r w:rsidRPr="00E63934">
              <w:rPr>
                <w:bCs/>
              </w:rPr>
              <w:t xml:space="preserve">The hour that includes the Settlement Interval i. </w:t>
            </w:r>
          </w:p>
        </w:tc>
      </w:tr>
      <w:tr w:rsidR="00080E2E" w14:paraId="6871567E" w14:textId="77777777" w:rsidTr="00CB5652">
        <w:trPr>
          <w:cantSplit/>
        </w:trPr>
        <w:tc>
          <w:tcPr>
            <w:tcW w:w="837" w:type="pct"/>
            <w:tcBorders>
              <w:top w:val="single" w:sz="6" w:space="0" w:color="auto"/>
              <w:left w:val="single" w:sz="4" w:space="0" w:color="auto"/>
              <w:bottom w:val="single" w:sz="6" w:space="0" w:color="auto"/>
              <w:right w:val="single" w:sz="6" w:space="0" w:color="auto"/>
            </w:tcBorders>
          </w:tcPr>
          <w:p w14:paraId="3575A74F" w14:textId="77777777" w:rsidR="00080E2E" w:rsidRPr="004A7A0E" w:rsidRDefault="00080E2E" w:rsidP="00CF6727">
            <w:pPr>
              <w:pStyle w:val="TableBody"/>
              <w:rPr>
                <w:rFonts w:eastAsia="Calibri"/>
                <w:i/>
              </w:rPr>
            </w:pPr>
            <w:r w:rsidRPr="004A7A0E">
              <w:rPr>
                <w:rFonts w:eastAsia="Calibri"/>
                <w:i/>
              </w:rPr>
              <w:t>r</w:t>
            </w:r>
          </w:p>
        </w:tc>
        <w:tc>
          <w:tcPr>
            <w:tcW w:w="462" w:type="pct"/>
            <w:tcBorders>
              <w:top w:val="single" w:sz="6" w:space="0" w:color="auto"/>
              <w:left w:val="single" w:sz="6" w:space="0" w:color="auto"/>
              <w:bottom w:val="single" w:sz="6" w:space="0" w:color="auto"/>
              <w:right w:val="single" w:sz="6" w:space="0" w:color="auto"/>
            </w:tcBorders>
          </w:tcPr>
          <w:p w14:paraId="7DA04C53" w14:textId="77777777" w:rsidR="00080E2E" w:rsidRDefault="00080E2E" w:rsidP="00CF6727">
            <w:pPr>
              <w:pStyle w:val="TableBody"/>
            </w:pPr>
            <w:r>
              <w:t xml:space="preserve">none </w:t>
            </w:r>
          </w:p>
        </w:tc>
        <w:tc>
          <w:tcPr>
            <w:tcW w:w="3701" w:type="pct"/>
            <w:tcBorders>
              <w:top w:val="single" w:sz="6" w:space="0" w:color="auto"/>
              <w:left w:val="single" w:sz="6" w:space="0" w:color="auto"/>
              <w:bottom w:val="single" w:sz="6" w:space="0" w:color="auto"/>
              <w:right w:val="single" w:sz="4" w:space="0" w:color="auto"/>
            </w:tcBorders>
          </w:tcPr>
          <w:p w14:paraId="099D0910" w14:textId="77777777" w:rsidR="00080E2E" w:rsidRPr="00E63934" w:rsidRDefault="00080E2E" w:rsidP="00CF6727">
            <w:pPr>
              <w:pStyle w:val="TableBody"/>
              <w:rPr>
                <w:bCs/>
              </w:rPr>
            </w:pPr>
            <w:r w:rsidRPr="00E63934">
              <w:rPr>
                <w:bCs/>
              </w:rPr>
              <w:t xml:space="preserve">A Resource. </w:t>
            </w:r>
          </w:p>
        </w:tc>
      </w:tr>
      <w:tr w:rsidR="00080E2E" w14:paraId="2EBA90BD" w14:textId="77777777" w:rsidTr="00CB5652">
        <w:trPr>
          <w:cantSplit/>
        </w:trPr>
        <w:tc>
          <w:tcPr>
            <w:tcW w:w="837" w:type="pct"/>
            <w:tcBorders>
              <w:top w:val="single" w:sz="6" w:space="0" w:color="auto"/>
              <w:left w:val="single" w:sz="4" w:space="0" w:color="auto"/>
              <w:bottom w:val="single" w:sz="6" w:space="0" w:color="auto"/>
              <w:right w:val="single" w:sz="6" w:space="0" w:color="auto"/>
            </w:tcBorders>
          </w:tcPr>
          <w:p w14:paraId="5F101C01" w14:textId="77777777" w:rsidR="00080E2E" w:rsidRPr="004A7A0E" w:rsidRDefault="00080E2E" w:rsidP="00CF6727">
            <w:pPr>
              <w:pStyle w:val="TableBody"/>
              <w:rPr>
                <w:rFonts w:eastAsia="Calibri"/>
                <w:i/>
              </w:rPr>
            </w:pPr>
            <w:proofErr w:type="spellStart"/>
            <w:r w:rsidRPr="005D4689">
              <w:rPr>
                <w:i/>
              </w:rPr>
              <w:t>gsc</w:t>
            </w:r>
            <w:proofErr w:type="spellEnd"/>
          </w:p>
        </w:tc>
        <w:tc>
          <w:tcPr>
            <w:tcW w:w="462" w:type="pct"/>
            <w:tcBorders>
              <w:top w:val="single" w:sz="6" w:space="0" w:color="auto"/>
              <w:left w:val="single" w:sz="6" w:space="0" w:color="auto"/>
              <w:bottom w:val="single" w:sz="6" w:space="0" w:color="auto"/>
              <w:right w:val="single" w:sz="6" w:space="0" w:color="auto"/>
            </w:tcBorders>
          </w:tcPr>
          <w:p w14:paraId="080F325A" w14:textId="77777777" w:rsidR="00080E2E" w:rsidRDefault="00080E2E" w:rsidP="00CF6727">
            <w:pPr>
              <w:pStyle w:val="TableBody"/>
            </w:pPr>
            <w:r>
              <w:t>n</w:t>
            </w:r>
            <w:r w:rsidRPr="005D4689">
              <w:t>one</w:t>
            </w:r>
          </w:p>
        </w:tc>
        <w:tc>
          <w:tcPr>
            <w:tcW w:w="3701" w:type="pct"/>
            <w:tcBorders>
              <w:top w:val="single" w:sz="6" w:space="0" w:color="auto"/>
              <w:left w:val="single" w:sz="6" w:space="0" w:color="auto"/>
              <w:bottom w:val="single" w:sz="6" w:space="0" w:color="auto"/>
              <w:right w:val="single" w:sz="4" w:space="0" w:color="auto"/>
            </w:tcBorders>
          </w:tcPr>
          <w:p w14:paraId="4A0B4DF5" w14:textId="77777777" w:rsidR="00080E2E" w:rsidRPr="00E63934" w:rsidRDefault="00080E2E" w:rsidP="00CF6727">
            <w:pPr>
              <w:pStyle w:val="TableBody"/>
              <w:rPr>
                <w:bCs/>
              </w:rPr>
            </w:pPr>
            <w:r w:rsidRPr="005D4689">
              <w:t>A generation site code.</w:t>
            </w:r>
          </w:p>
        </w:tc>
      </w:tr>
      <w:tr w:rsidR="00080E2E" w14:paraId="1CE225FE" w14:textId="77777777" w:rsidTr="00CB5652">
        <w:trPr>
          <w:cantSplit/>
        </w:trPr>
        <w:tc>
          <w:tcPr>
            <w:tcW w:w="837" w:type="pct"/>
            <w:tcBorders>
              <w:top w:val="single" w:sz="6" w:space="0" w:color="auto"/>
              <w:left w:val="single" w:sz="4" w:space="0" w:color="auto"/>
              <w:bottom w:val="single" w:sz="6" w:space="0" w:color="auto"/>
              <w:right w:val="single" w:sz="6" w:space="0" w:color="auto"/>
            </w:tcBorders>
          </w:tcPr>
          <w:p w14:paraId="464F693E" w14:textId="77777777" w:rsidR="00080E2E" w:rsidRPr="004A7A0E" w:rsidRDefault="00080E2E" w:rsidP="00CF6727">
            <w:pPr>
              <w:pStyle w:val="TableBody"/>
              <w:rPr>
                <w:rFonts w:eastAsia="Calibri"/>
                <w:i/>
              </w:rPr>
            </w:pPr>
            <w:r w:rsidRPr="005D4689">
              <w:rPr>
                <w:i/>
              </w:rPr>
              <w:t>b</w:t>
            </w:r>
          </w:p>
        </w:tc>
        <w:tc>
          <w:tcPr>
            <w:tcW w:w="462" w:type="pct"/>
            <w:tcBorders>
              <w:top w:val="single" w:sz="6" w:space="0" w:color="auto"/>
              <w:left w:val="single" w:sz="6" w:space="0" w:color="auto"/>
              <w:bottom w:val="single" w:sz="6" w:space="0" w:color="auto"/>
              <w:right w:val="single" w:sz="6" w:space="0" w:color="auto"/>
            </w:tcBorders>
          </w:tcPr>
          <w:p w14:paraId="6F854D68" w14:textId="77777777" w:rsidR="00080E2E" w:rsidRDefault="00080E2E" w:rsidP="00CF6727">
            <w:pPr>
              <w:pStyle w:val="TableBody"/>
            </w:pPr>
            <w:r>
              <w:t>n</w:t>
            </w:r>
            <w:r w:rsidRPr="005D4689">
              <w:t>one</w:t>
            </w:r>
          </w:p>
        </w:tc>
        <w:tc>
          <w:tcPr>
            <w:tcW w:w="3701" w:type="pct"/>
            <w:tcBorders>
              <w:top w:val="single" w:sz="6" w:space="0" w:color="auto"/>
              <w:left w:val="single" w:sz="6" w:space="0" w:color="auto"/>
              <w:bottom w:val="single" w:sz="6" w:space="0" w:color="auto"/>
              <w:right w:val="single" w:sz="4" w:space="0" w:color="auto"/>
            </w:tcBorders>
          </w:tcPr>
          <w:p w14:paraId="67F77F79" w14:textId="77777777" w:rsidR="00080E2E" w:rsidRPr="00E63934" w:rsidRDefault="00080E2E" w:rsidP="00CF6727">
            <w:pPr>
              <w:pStyle w:val="TableBody"/>
              <w:rPr>
                <w:bCs/>
              </w:rPr>
            </w:pPr>
            <w:r w:rsidRPr="005D4689">
              <w:t>An Electrical Bus.</w:t>
            </w:r>
          </w:p>
        </w:tc>
      </w:tr>
      <w:bookmarkEnd w:id="2147"/>
    </w:tbl>
    <w:p w14:paraId="2AD83D5E" w14:textId="77777777" w:rsidR="00080E2E" w:rsidRDefault="00080E2E" w:rsidP="00080E2E">
      <w:pPr>
        <w:pStyle w:val="List"/>
        <w:spacing w:after="0"/>
      </w:pPr>
    </w:p>
    <w:p w14:paraId="44B70C8D" w14:textId="77777777" w:rsidR="00080E2E" w:rsidRDefault="00080E2E" w:rsidP="00080E2E">
      <w:pPr>
        <w:pStyle w:val="List"/>
        <w:tabs>
          <w:tab w:val="left" w:pos="720"/>
        </w:tabs>
      </w:pPr>
      <w:r>
        <w:t>(3</w:t>
      </w:r>
      <w:r w:rsidRPr="0065195B">
        <w:t>)</w:t>
      </w:r>
      <w:r w:rsidRPr="0065195B">
        <w:tab/>
        <w:t xml:space="preserve">The </w:t>
      </w:r>
      <w:r>
        <w:t>u</w:t>
      </w:r>
      <w:r w:rsidRPr="0065195B">
        <w:t>plifted short-paid amount will be allocated to the Market Participants (</w:t>
      </w:r>
      <w:r>
        <w:t>QSEs or CRR Account Holders</w:t>
      </w:r>
      <w:r w:rsidRPr="0065195B">
        <w:t xml:space="preserve">) assigned to a registered </w:t>
      </w:r>
      <w:proofErr w:type="gramStart"/>
      <w:r w:rsidRPr="0065195B">
        <w:t>Counter</w:t>
      </w:r>
      <w:r>
        <w:t>-</w:t>
      </w:r>
      <w:r w:rsidRPr="0065195B">
        <w:t>Party</w:t>
      </w:r>
      <w:proofErr w:type="gramEnd"/>
      <w:r w:rsidRPr="0065195B">
        <w:t xml:space="preserve"> based on the pro-rata share of MWhs that </w:t>
      </w:r>
      <w:r>
        <w:t>the QSE or CRR Account Holder</w:t>
      </w:r>
      <w:r w:rsidRPr="0065195B">
        <w:t xml:space="preserve"> contributed to </w:t>
      </w:r>
      <w:r>
        <w:t>its</w:t>
      </w:r>
      <w:r w:rsidRPr="0065195B">
        <w:t xml:space="preserve"> Counter</w:t>
      </w:r>
      <w:r>
        <w:t>-</w:t>
      </w:r>
      <w:r w:rsidRPr="0065195B">
        <w:t>Party’s maximum MWh activity ratio share.</w:t>
      </w:r>
    </w:p>
    <w:p w14:paraId="3D69490D" w14:textId="77777777" w:rsidR="00080E2E" w:rsidRDefault="00080E2E" w:rsidP="00080E2E">
      <w:pPr>
        <w:pStyle w:val="List"/>
        <w:tabs>
          <w:tab w:val="left" w:pos="720"/>
        </w:tabs>
      </w:pPr>
      <w:r>
        <w:t>(4)</w:t>
      </w:r>
      <w: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0B244AAC" w14:textId="77777777" w:rsidR="00080E2E" w:rsidRPr="00EB11F5" w:rsidRDefault="00080E2E" w:rsidP="00080E2E">
      <w:pPr>
        <w:pStyle w:val="BodyText"/>
        <w:ind w:left="720" w:hanging="720"/>
      </w:pPr>
      <w:r w:rsidRPr="008436F5">
        <w:t>(5)</w:t>
      </w:r>
      <w:r w:rsidRPr="008436F5">
        <w:tab/>
        <w:t xml:space="preserve">ERCOT shall issue Default Uplift Invoices no earlier than </w:t>
      </w:r>
      <w:r>
        <w:t>90</w:t>
      </w:r>
      <w:r w:rsidRPr="008436F5">
        <w:t xml:space="preserve"> days following a </w:t>
      </w:r>
      <w:proofErr w:type="gramStart"/>
      <w:r w:rsidRPr="008436F5">
        <w:t>short-pay</w:t>
      </w:r>
      <w:proofErr w:type="gramEnd"/>
      <w:r w:rsidRPr="008436F5">
        <w:t xml:space="preserve"> of a Settlement Invoice on the date specified in the Settlement Calendar.  The Invoice Recipient is responsible for accessing the Invoice on the MIS Certified Area once posted by ERCOT.</w:t>
      </w:r>
    </w:p>
    <w:p w14:paraId="0A515EE3" w14:textId="77777777" w:rsidR="00080E2E" w:rsidRDefault="00080E2E" w:rsidP="00080E2E">
      <w:pPr>
        <w:pStyle w:val="BodyTextNumbered"/>
      </w:pPr>
      <w:r>
        <w:t>(6)</w:t>
      </w:r>
      <w:r>
        <w:tab/>
        <w:t>Each Default Uplift Invoice must contain:</w:t>
      </w:r>
    </w:p>
    <w:p w14:paraId="6EB1D8FE" w14:textId="77777777" w:rsidR="00080E2E" w:rsidRDefault="00080E2E" w:rsidP="00080E2E">
      <w:pPr>
        <w:pStyle w:val="List"/>
        <w:ind w:left="1440"/>
      </w:pPr>
      <w:r>
        <w:t>(a)</w:t>
      </w:r>
      <w:r>
        <w:tab/>
        <w:t>The Invoice Recipient’s name;</w:t>
      </w:r>
    </w:p>
    <w:p w14:paraId="37DE80C2" w14:textId="77777777" w:rsidR="00080E2E" w:rsidRDefault="00080E2E" w:rsidP="00080E2E">
      <w:pPr>
        <w:pStyle w:val="List"/>
        <w:ind w:left="1440"/>
      </w:pPr>
      <w:r>
        <w:t>(b)</w:t>
      </w:r>
      <w:r>
        <w:tab/>
        <w:t>The ERCOT identifier (Settlement identification number issued by ERCOT);</w:t>
      </w:r>
    </w:p>
    <w:p w14:paraId="6DFE6F4F" w14:textId="77777777" w:rsidR="00080E2E" w:rsidRDefault="00080E2E" w:rsidP="00080E2E">
      <w:pPr>
        <w:pStyle w:val="List"/>
        <w:ind w:left="1440"/>
      </w:pPr>
      <w:r>
        <w:t>(c)</w:t>
      </w:r>
      <w:r>
        <w:tab/>
        <w:t>Net Amount Due or Payable – the aggregate summary of all charges owed by a Default Uplift Invoice Recipient;</w:t>
      </w:r>
    </w:p>
    <w:p w14:paraId="55012BEC" w14:textId="77777777" w:rsidR="00080E2E" w:rsidRDefault="00080E2E" w:rsidP="00080E2E">
      <w:pPr>
        <w:pStyle w:val="List"/>
        <w:ind w:left="1440"/>
      </w:pPr>
      <w:r>
        <w:lastRenderedPageBreak/>
        <w:t>(d)</w:t>
      </w:r>
      <w:r>
        <w:tab/>
        <w:t>Run Date – the date on which ERCOT created and published the Default Uplift Invoice;</w:t>
      </w:r>
    </w:p>
    <w:p w14:paraId="28FEF140" w14:textId="77777777" w:rsidR="00080E2E" w:rsidRDefault="00080E2E" w:rsidP="00080E2E">
      <w:pPr>
        <w:pStyle w:val="List"/>
        <w:ind w:left="1440"/>
      </w:pPr>
      <w:r>
        <w:t>(e)</w:t>
      </w:r>
      <w:r>
        <w:tab/>
        <w:t>Invoice Reference Number – a unique number generated by the ERCOT applications for payment tracking purposes;</w:t>
      </w:r>
    </w:p>
    <w:p w14:paraId="5779E908" w14:textId="77777777" w:rsidR="00080E2E" w:rsidRDefault="00080E2E" w:rsidP="00080E2E">
      <w:pPr>
        <w:pStyle w:val="List"/>
        <w:ind w:left="1440"/>
      </w:pPr>
      <w:r>
        <w:t>(f)</w:t>
      </w:r>
      <w:r>
        <w:tab/>
        <w:t>Default Uplift Invoice Reference – an identification code used to reference the amount uplifted;</w:t>
      </w:r>
    </w:p>
    <w:p w14:paraId="7AEDCE5D" w14:textId="77777777" w:rsidR="00080E2E" w:rsidRDefault="00080E2E" w:rsidP="00080E2E">
      <w:pPr>
        <w:pStyle w:val="List"/>
        <w:ind w:left="1440"/>
      </w:pPr>
      <w:r>
        <w:t>(g)</w:t>
      </w:r>
      <w:r>
        <w:tab/>
        <w:t>Payment Date and Time – the date and time that Default Uplift Invoice amounts must be paid;</w:t>
      </w:r>
    </w:p>
    <w:p w14:paraId="1012CCA9" w14:textId="77777777" w:rsidR="00080E2E" w:rsidRDefault="00080E2E" w:rsidP="00080E2E">
      <w:pPr>
        <w:pStyle w:val="List"/>
        <w:ind w:left="1440"/>
      </w:pPr>
      <w:r>
        <w:t>(h)</w:t>
      </w:r>
      <w: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3C422113" w14:textId="77777777" w:rsidR="00080E2E" w:rsidRDefault="00080E2E" w:rsidP="00080E2E">
      <w:pPr>
        <w:pStyle w:val="BodyText"/>
        <w:ind w:left="1440" w:hanging="720"/>
      </w:pPr>
      <w:r>
        <w:t>(i)</w:t>
      </w:r>
      <w:r>
        <w:tab/>
        <w:t xml:space="preserve">Overdue Terms – the terms that would apply if the Market Participant </w:t>
      </w:r>
      <w:proofErr w:type="gramStart"/>
      <w:r>
        <w:t>makes</w:t>
      </w:r>
      <w:proofErr w:type="gramEnd"/>
      <w:r>
        <w:t xml:space="preserve"> a late payment.</w:t>
      </w:r>
    </w:p>
    <w:p w14:paraId="4FFB99C9" w14:textId="77777777" w:rsidR="00080E2E" w:rsidRDefault="00080E2E" w:rsidP="00080E2E">
      <w:pPr>
        <w:pStyle w:val="BodyText"/>
        <w:ind w:left="720" w:hanging="720"/>
      </w:pPr>
      <w:r>
        <w:t>(7)</w:t>
      </w:r>
      <w:r>
        <w:tab/>
        <w:t xml:space="preserve">Each Invoice Recipient shall pay any net debit shown on the Default Uplift Invoice on the payment due date </w:t>
      </w:r>
      <w:proofErr w:type="gramStart"/>
      <w:r>
        <w:t>whether or not</w:t>
      </w:r>
      <w:proofErr w:type="gramEnd"/>
      <w:r>
        <w:t xml:space="preserve"> there is any Settlement and billing dispute regarding the amount of the debit.</w:t>
      </w:r>
    </w:p>
    <w:p w14:paraId="32B3944E" w14:textId="6B181635" w:rsidR="3A7BA4E8" w:rsidRDefault="3A7BA4E8" w:rsidP="469662C2">
      <w:pPr>
        <w:tabs>
          <w:tab w:val="left" w:pos="1620"/>
        </w:tabs>
        <w:spacing w:before="480" w:after="240"/>
      </w:pPr>
      <w:commentRangeStart w:id="2166"/>
      <w:r w:rsidRPr="26D7AEE9">
        <w:rPr>
          <w:b/>
          <w:bCs/>
          <w:i/>
          <w:iCs/>
        </w:rPr>
        <w:t>16.11.4.3.1</w:t>
      </w:r>
      <w:commentRangeEnd w:id="2166"/>
      <w:r w:rsidR="009C0EAE">
        <w:rPr>
          <w:rStyle w:val="CommentReference"/>
        </w:rPr>
        <w:commentReference w:id="2166"/>
      </w:r>
      <w:r>
        <w:tab/>
      </w:r>
      <w:r w:rsidRPr="26D7AEE9">
        <w:rPr>
          <w:b/>
          <w:bCs/>
          <w:i/>
          <w:iCs/>
        </w:rPr>
        <w:t>Day-Ahead Liability Estimate</w:t>
      </w:r>
    </w:p>
    <w:p w14:paraId="3F83170A" w14:textId="6B181635" w:rsidR="3A7BA4E8" w:rsidRDefault="3A7BA4E8" w:rsidP="469662C2">
      <w:pPr>
        <w:spacing w:after="240"/>
        <w:ind w:left="720" w:hanging="720"/>
      </w:pPr>
      <w:r>
        <w:t>(1)</w:t>
      </w:r>
      <w:r>
        <w:tab/>
        <w:t>ERCOT shall estimate Day-Ahead Liability (DAL) for an Operating Day as the sum of estimates for the following DAM Settlement charges and payments:</w:t>
      </w:r>
    </w:p>
    <w:p w14:paraId="0391F8AC" w14:textId="6B181635" w:rsidR="3A7BA4E8" w:rsidRDefault="3A7BA4E8" w:rsidP="00582CEF">
      <w:pPr>
        <w:spacing w:after="240"/>
        <w:ind w:left="720"/>
      </w:pPr>
      <w:r>
        <w:t>(a)</w:t>
      </w:r>
      <w:r>
        <w:tab/>
        <w:t>Section 4.6.2.1, Day-Ahead Energy Payment;</w:t>
      </w:r>
    </w:p>
    <w:p w14:paraId="4A81DD24" w14:textId="6B181635" w:rsidR="3A7BA4E8" w:rsidRDefault="3A7BA4E8" w:rsidP="00582CEF">
      <w:pPr>
        <w:spacing w:after="240"/>
        <w:ind w:left="720"/>
      </w:pPr>
      <w:r>
        <w:t>(b)</w:t>
      </w:r>
      <w:r>
        <w:tab/>
        <w:t>Section 4.6.2.2, Day-Ahead Energy Charge;</w:t>
      </w:r>
    </w:p>
    <w:p w14:paraId="3EB20B8B" w14:textId="6B181635" w:rsidR="3A7BA4E8" w:rsidRDefault="3A7BA4E8" w:rsidP="00582CEF">
      <w:pPr>
        <w:spacing w:after="240"/>
        <w:ind w:left="720"/>
      </w:pPr>
      <w:r>
        <w:t>(c)</w:t>
      </w:r>
      <w:r>
        <w:tab/>
        <w:t>Section 4.6.3, Settlement for PTP Obligations Bought in DAM;</w:t>
      </w:r>
    </w:p>
    <w:p w14:paraId="42D5BC41" w14:textId="6B181635" w:rsidR="3A7BA4E8" w:rsidRDefault="3A7BA4E8" w:rsidP="00582CEF">
      <w:pPr>
        <w:spacing w:after="240"/>
        <w:ind w:left="720"/>
      </w:pPr>
      <w:r>
        <w:t>(d)</w:t>
      </w:r>
      <w:r>
        <w:tab/>
        <w:t>Section 4.6.4.1.1, Regulation Up Service Payment;</w:t>
      </w:r>
    </w:p>
    <w:p w14:paraId="4FD5A15F" w14:textId="6B181635" w:rsidR="3A7BA4E8" w:rsidRDefault="3A7BA4E8" w:rsidP="00582CEF">
      <w:pPr>
        <w:spacing w:after="240"/>
        <w:ind w:left="720"/>
      </w:pPr>
      <w:r>
        <w:t>(e)</w:t>
      </w:r>
      <w:r>
        <w:tab/>
        <w:t>Section 4.6.4.1.2, Regulation Down Service Payment;</w:t>
      </w:r>
    </w:p>
    <w:p w14:paraId="4741CA93" w14:textId="6D751C61" w:rsidR="3A7BA4E8" w:rsidRDefault="3A7BA4E8" w:rsidP="6655DFE9">
      <w:pPr>
        <w:spacing w:after="240"/>
        <w:ind w:left="720"/>
      </w:pPr>
      <w:r>
        <w:t>(f)</w:t>
      </w:r>
      <w:r>
        <w:tab/>
        <w:t xml:space="preserve">Section 4.6.4.1.3, Responsive Reserve </w:t>
      </w:r>
      <w:del w:id="2167" w:author="ERCOT" w:date="2024-02-29T21:11:00Z">
        <w:r w:rsidDel="3A7BA4E8">
          <w:delText>Service</w:delText>
        </w:r>
      </w:del>
      <w:del w:id="2168" w:author="ERCOT" w:date="2025-10-24T21:18:00Z">
        <w:r>
          <w:delText xml:space="preserve"> </w:delText>
        </w:r>
      </w:del>
      <w:r>
        <w:t>Payment;</w:t>
      </w:r>
    </w:p>
    <w:p w14:paraId="247BAD38" w14:textId="6B181635" w:rsidR="3A7BA4E8" w:rsidRDefault="3A7BA4E8" w:rsidP="00582CEF">
      <w:pPr>
        <w:spacing w:after="240"/>
        <w:ind w:left="720"/>
      </w:pPr>
      <w:r>
        <w:t>(g)</w:t>
      </w:r>
      <w:r>
        <w:tab/>
        <w:t>Section 4.6.4.1.4, Non-Spinning Reserve Service Payment;</w:t>
      </w:r>
    </w:p>
    <w:p w14:paraId="454D02F7" w14:textId="6D751C61" w:rsidR="3A7BA4E8" w:rsidRDefault="15D5B4B7" w:rsidP="6655DFE9">
      <w:pPr>
        <w:spacing w:after="240"/>
        <w:ind w:left="720"/>
        <w:rPr>
          <w:ins w:id="2169" w:author="ERCOT" w:date="2024-02-29T21:08:00Z"/>
        </w:rPr>
      </w:pPr>
      <w:r>
        <w:t>(h)</w:t>
      </w:r>
      <w:r>
        <w:tab/>
        <w:t>Section 4.6.4.1.5, ERCOT Contingency Reserve Service Payment;</w:t>
      </w:r>
    </w:p>
    <w:p w14:paraId="06DA75D9" w14:textId="6D751C61" w:rsidR="6B703B6E" w:rsidRDefault="6B703B6E" w:rsidP="6655DFE9">
      <w:pPr>
        <w:spacing w:after="240"/>
        <w:ind w:left="720"/>
      </w:pPr>
      <w:ins w:id="2170" w:author="ERCOT" w:date="2024-02-29T21:08:00Z">
        <w:r>
          <w:t>(i)</w:t>
        </w:r>
        <w:r>
          <w:tab/>
          <w:t>Section 4.6.4.1.6, Dispatchable Reliability Reserve Service Payment;</w:t>
        </w:r>
      </w:ins>
    </w:p>
    <w:p w14:paraId="35885AA7" w14:textId="6B0D9E58" w:rsidR="3A7BA4E8" w:rsidRDefault="15D5B4B7" w:rsidP="4BBED6BB">
      <w:pPr>
        <w:spacing w:after="240"/>
        <w:ind w:left="720"/>
      </w:pPr>
      <w:r>
        <w:t>(</w:t>
      </w:r>
      <w:del w:id="2171" w:author="ERCOT" w:date="2024-02-29T21:08:00Z">
        <w:r w:rsidDel="3A7BA4E8">
          <w:delText>i</w:delText>
        </w:r>
      </w:del>
      <w:ins w:id="2172" w:author="ERCOT" w:date="2024-02-29T21:08:00Z">
        <w:r w:rsidR="0348F764">
          <w:t>j</w:t>
        </w:r>
      </w:ins>
      <w:r>
        <w:t>)</w:t>
      </w:r>
      <w:r>
        <w:tab/>
        <w:t>Section 4.6.4.2.1, Regulation Up Service Charge;</w:t>
      </w:r>
    </w:p>
    <w:p w14:paraId="38128EE0" w14:textId="16EB2B54" w:rsidR="3A7BA4E8" w:rsidRDefault="15D5B4B7" w:rsidP="4BBED6BB">
      <w:pPr>
        <w:spacing w:after="240"/>
        <w:ind w:left="720"/>
      </w:pPr>
      <w:r>
        <w:lastRenderedPageBreak/>
        <w:t>(</w:t>
      </w:r>
      <w:del w:id="2173" w:author="ERCOT" w:date="2024-02-29T21:09:00Z">
        <w:r w:rsidDel="3A7BA4E8">
          <w:delText>j</w:delText>
        </w:r>
      </w:del>
      <w:ins w:id="2174" w:author="ERCOT" w:date="2024-02-29T21:09:00Z">
        <w:r w:rsidR="77A33755">
          <w:t>k</w:t>
        </w:r>
      </w:ins>
      <w:r>
        <w:t>)</w:t>
      </w:r>
      <w:r>
        <w:tab/>
        <w:t>Section 4.6.4.2.2, Regulation Down Service Charge;</w:t>
      </w:r>
    </w:p>
    <w:p w14:paraId="06B2C1B5" w14:textId="270A8FA8" w:rsidR="3A7BA4E8" w:rsidRDefault="15D5B4B7" w:rsidP="4BBED6BB">
      <w:pPr>
        <w:spacing w:after="240"/>
        <w:ind w:left="720"/>
      </w:pPr>
      <w:r>
        <w:t>(</w:t>
      </w:r>
      <w:del w:id="2175" w:author="ERCOT" w:date="2024-02-29T21:09:00Z">
        <w:r w:rsidDel="15D5B4B7">
          <w:delText>k</w:delText>
        </w:r>
      </w:del>
      <w:ins w:id="2176" w:author="ERCOT" w:date="2024-02-29T21:09:00Z">
        <w:r w:rsidR="4F02F270">
          <w:t>l</w:t>
        </w:r>
      </w:ins>
      <w:r>
        <w:t>)</w:t>
      </w:r>
      <w:r>
        <w:tab/>
        <w:t xml:space="preserve">Section 4.6.4.2.3, Responsive Reserve </w:t>
      </w:r>
      <w:del w:id="2177" w:author="ERCOT" w:date="2025-08-21T21:42:00Z">
        <w:r w:rsidDel="15D5B4B7">
          <w:delText xml:space="preserve">Service </w:delText>
        </w:r>
      </w:del>
      <w:r>
        <w:t>Charge;</w:t>
      </w:r>
    </w:p>
    <w:p w14:paraId="724C0E5D" w14:textId="386CF98A" w:rsidR="3A7BA4E8" w:rsidRDefault="15D5B4B7" w:rsidP="4BBED6BB">
      <w:pPr>
        <w:spacing w:after="240"/>
        <w:ind w:left="720"/>
      </w:pPr>
      <w:r>
        <w:t>(</w:t>
      </w:r>
      <w:del w:id="2178" w:author="ERCOT" w:date="2024-02-29T21:09:00Z">
        <w:r w:rsidDel="3A7BA4E8">
          <w:delText>l</w:delText>
        </w:r>
      </w:del>
      <w:ins w:id="2179" w:author="ERCOT" w:date="2024-02-29T21:09:00Z">
        <w:r w:rsidR="4CCBF704">
          <w:t>m</w:t>
        </w:r>
      </w:ins>
      <w:r>
        <w:t>)</w:t>
      </w:r>
      <w:r>
        <w:tab/>
        <w:t>Section 4.6.4.2.4, Non-Spinning Reserve Service Charge;</w:t>
      </w:r>
    </w:p>
    <w:p w14:paraId="156DC75C" w14:textId="18B8EFD4" w:rsidR="3A7BA4E8" w:rsidRDefault="15D5B4B7" w:rsidP="00582CEF">
      <w:pPr>
        <w:spacing w:after="240"/>
        <w:ind w:left="720"/>
      </w:pPr>
      <w:r>
        <w:t>(</w:t>
      </w:r>
      <w:del w:id="2180" w:author="ERCOT" w:date="2024-02-29T21:09:00Z">
        <w:r w:rsidDel="3A7BA4E8">
          <w:delText>m</w:delText>
        </w:r>
      </w:del>
      <w:ins w:id="2181" w:author="ERCOT" w:date="2024-02-29T21:09:00Z">
        <w:r w:rsidR="699C67C7">
          <w:t>n</w:t>
        </w:r>
      </w:ins>
      <w:r>
        <w:t>)</w:t>
      </w:r>
      <w:r>
        <w:tab/>
        <w:t>Section 4.6.4.2.5, ERCOT Contingency Reserve Service Charge;</w:t>
      </w:r>
    </w:p>
    <w:p w14:paraId="72294179" w14:textId="7D3B7750" w:rsidR="26D7AEE9" w:rsidRDefault="7D4194FD" w:rsidP="00582CEF">
      <w:pPr>
        <w:spacing w:after="240"/>
        <w:ind w:firstLine="720"/>
        <w:rPr>
          <w:ins w:id="2182" w:author="ERCOT" w:date="2024-02-29T21:06:00Z"/>
        </w:rPr>
      </w:pPr>
      <w:ins w:id="2183" w:author="ERCOT" w:date="2024-02-29T21:06:00Z">
        <w:r>
          <w:t>(</w:t>
        </w:r>
      </w:ins>
      <w:ins w:id="2184" w:author="ERCOT" w:date="2024-02-29T21:09:00Z">
        <w:r w:rsidR="754E5B23">
          <w:t>o</w:t>
        </w:r>
      </w:ins>
      <w:ins w:id="2185" w:author="ERCOT" w:date="2024-02-29T21:06:00Z">
        <w:r>
          <w:t>)</w:t>
        </w:r>
      </w:ins>
      <w:ins w:id="2186" w:author="ERCOT" w:date="2024-02-29T21:17:00Z">
        <w:r>
          <w:tab/>
        </w:r>
      </w:ins>
      <w:ins w:id="2187" w:author="ERCOT" w:date="2024-02-29T21:06:00Z">
        <w:r>
          <w:t>Section 4.6.4.2.6</w:t>
        </w:r>
      </w:ins>
      <w:ins w:id="2188" w:author="ERCOT" w:date="2025-10-24T21:19:00Z">
        <w:r w:rsidR="2DC9885A">
          <w:t>,</w:t>
        </w:r>
      </w:ins>
      <w:ins w:id="2189" w:author="ERCOT" w:date="2024-02-29T21:06:00Z">
        <w:r>
          <w:t xml:space="preserve"> Dispatchable Reliability Reserve Service </w:t>
        </w:r>
      </w:ins>
      <w:ins w:id="2190" w:author="ERCOT" w:date="2024-02-29T21:12:00Z">
        <w:r w:rsidR="71F0E40E">
          <w:t>Charge</w:t>
        </w:r>
      </w:ins>
      <w:ins w:id="2191" w:author="ERCOT" w:date="2024-02-29T21:06:00Z">
        <w:r>
          <w:t>;</w:t>
        </w:r>
      </w:ins>
    </w:p>
    <w:p w14:paraId="2D2F1CB0" w14:textId="48F3E41F" w:rsidR="3A7BA4E8" w:rsidRDefault="15D5B4B7" w:rsidP="00582CEF">
      <w:pPr>
        <w:spacing w:after="240"/>
        <w:ind w:left="720"/>
      </w:pPr>
      <w:r>
        <w:t>(</w:t>
      </w:r>
      <w:del w:id="2192" w:author="ERCOT" w:date="2024-02-29T21:06:00Z">
        <w:r w:rsidDel="3A7BA4E8">
          <w:delText>n</w:delText>
        </w:r>
      </w:del>
      <w:ins w:id="2193" w:author="ERCOT" w:date="2024-02-29T21:09:00Z">
        <w:r w:rsidR="729C2B66">
          <w:t>p</w:t>
        </w:r>
      </w:ins>
      <w:r>
        <w:t>)</w:t>
      </w:r>
      <w:r>
        <w:tab/>
        <w:t>Section 7.9.1.1, Payments and Charges for PTP Obligations Settled in DAM;</w:t>
      </w:r>
    </w:p>
    <w:p w14:paraId="678F283C" w14:textId="62E1D399" w:rsidR="3A7BA4E8" w:rsidRDefault="15D5B4B7" w:rsidP="00582CEF">
      <w:pPr>
        <w:spacing w:after="240"/>
        <w:ind w:left="720"/>
      </w:pPr>
      <w:r>
        <w:t>(</w:t>
      </w:r>
      <w:del w:id="2194" w:author="ERCOT" w:date="2024-02-29T21:06:00Z">
        <w:r w:rsidDel="3A7BA4E8">
          <w:delText>o</w:delText>
        </w:r>
      </w:del>
      <w:ins w:id="2195" w:author="ERCOT" w:date="2024-02-29T21:09:00Z">
        <w:r w:rsidR="4DBC9CDC">
          <w:t>q</w:t>
        </w:r>
      </w:ins>
      <w:r>
        <w:t>)</w:t>
      </w:r>
      <w:r>
        <w:tab/>
        <w:t>Section 7.9.1.2, Payments for PTP Options Settled in DAM;</w:t>
      </w:r>
    </w:p>
    <w:p w14:paraId="10C5BA59" w14:textId="70F1DDC8" w:rsidR="3A7BA4E8" w:rsidRDefault="4F68D095" w:rsidP="00582CEF">
      <w:pPr>
        <w:spacing w:after="240"/>
        <w:ind w:left="1440" w:hanging="720"/>
      </w:pPr>
      <w:r>
        <w:t>(</w:t>
      </w:r>
      <w:del w:id="2196" w:author="ERCOT" w:date="2024-02-29T21:06:00Z">
        <w:r w:rsidR="15D5B4B7" w:rsidDel="4F68D095">
          <w:delText>p</w:delText>
        </w:r>
      </w:del>
      <w:ins w:id="2197" w:author="ERCOT" w:date="2024-02-29T21:09:00Z">
        <w:r w:rsidR="4774A012">
          <w:t>r</w:t>
        </w:r>
      </w:ins>
      <w:r>
        <w:t>)</w:t>
      </w:r>
      <w:r w:rsidR="15D5B4B7">
        <w:tab/>
      </w:r>
      <w:r>
        <w:t>Section 7.9.1.5, Payments and Charges for PTP Obligations with Refund Settled in DAM; and</w:t>
      </w:r>
    </w:p>
    <w:p w14:paraId="07F05470" w14:textId="5DDDFC29" w:rsidR="00871D61" w:rsidRDefault="15D5B4B7" w:rsidP="00582CEF">
      <w:pPr>
        <w:spacing w:after="240"/>
        <w:ind w:left="720"/>
      </w:pPr>
      <w:r>
        <w:t>(</w:t>
      </w:r>
      <w:del w:id="2198" w:author="ERCOT" w:date="2024-02-29T21:06:00Z">
        <w:r w:rsidDel="3A7BA4E8">
          <w:delText>q</w:delText>
        </w:r>
      </w:del>
      <w:ins w:id="2199" w:author="ERCOT" w:date="2024-02-29T21:09:00Z">
        <w:r w:rsidR="712E3F11">
          <w:t>s</w:t>
        </w:r>
      </w:ins>
      <w:r>
        <w:t>)</w:t>
      </w:r>
      <w:r>
        <w:tab/>
        <w:t>Section 7.9.1.6, Payments for PTP Options with Refund Settled in DAM.</w:t>
      </w:r>
    </w:p>
    <w:p w14:paraId="790F7A59" w14:textId="77777777" w:rsidR="00B3415A" w:rsidRPr="00B3415A" w:rsidRDefault="00B3415A" w:rsidP="1F31B18E">
      <w:pPr>
        <w:keepNext/>
        <w:tabs>
          <w:tab w:val="left" w:pos="1620"/>
        </w:tabs>
        <w:spacing w:before="240" w:after="240"/>
        <w:ind w:left="1627" w:hanging="1627"/>
        <w:outlineLvl w:val="4"/>
        <w:rPr>
          <w:rFonts w:eastAsia="Times New Roman"/>
          <w:b/>
          <w:bCs/>
          <w:i/>
          <w:iCs/>
        </w:rPr>
      </w:pPr>
      <w:bookmarkStart w:id="2200" w:name="_Toc184623035"/>
      <w:commentRangeStart w:id="2201"/>
      <w:r w:rsidRPr="1F31B18E">
        <w:rPr>
          <w:rFonts w:eastAsia="Times New Roman"/>
          <w:b/>
          <w:bCs/>
          <w:i/>
          <w:iCs/>
        </w:rPr>
        <w:t>16.11.4.3.2</w:t>
      </w:r>
      <w:commentRangeEnd w:id="2201"/>
      <w:r w:rsidR="009C0EAE">
        <w:rPr>
          <w:rStyle w:val="CommentReference"/>
        </w:rPr>
        <w:commentReference w:id="2201"/>
      </w:r>
      <w:r>
        <w:tab/>
      </w:r>
      <w:r w:rsidRPr="1F31B18E">
        <w:rPr>
          <w:rFonts w:eastAsia="Times New Roman"/>
          <w:b/>
          <w:bCs/>
          <w:i/>
          <w:iCs/>
        </w:rPr>
        <w:t>Real-Time Liability Estimate</w:t>
      </w:r>
      <w:bookmarkEnd w:id="2200"/>
    </w:p>
    <w:p w14:paraId="61D5967A" w14:textId="77777777" w:rsidR="00B3415A" w:rsidRPr="00B3415A" w:rsidRDefault="00B3415A" w:rsidP="00B3415A">
      <w:pPr>
        <w:keepNext/>
        <w:spacing w:after="240"/>
        <w:ind w:left="720" w:hanging="720"/>
        <w:rPr>
          <w:rFonts w:eastAsia="Times New Roman"/>
          <w:iCs/>
          <w:szCs w:val="20"/>
        </w:rPr>
      </w:pPr>
      <w:r w:rsidRPr="00B3415A">
        <w:rPr>
          <w:rFonts w:eastAsia="Times New Roman"/>
          <w:iCs/>
          <w:szCs w:val="20"/>
        </w:rPr>
        <w:t>(1)</w:t>
      </w:r>
      <w:r w:rsidRPr="00B3415A">
        <w:rPr>
          <w:rFonts w:eastAsia="Times New Roman"/>
          <w:iCs/>
          <w:szCs w:val="20"/>
        </w:rPr>
        <w:tab/>
        <w:t>ERCOT shall estimate RTL for an Operating Day as the sum of estimates for the following RTM Settlement charges and payments:</w:t>
      </w:r>
    </w:p>
    <w:p w14:paraId="59FAA0C2" w14:textId="77777777" w:rsidR="00B3415A" w:rsidRPr="00B3415A" w:rsidRDefault="00B3415A" w:rsidP="00B3415A">
      <w:pPr>
        <w:spacing w:after="240"/>
        <w:ind w:left="1440" w:hanging="720"/>
        <w:rPr>
          <w:rFonts w:eastAsia="Times New Roman"/>
          <w:szCs w:val="20"/>
        </w:rPr>
      </w:pPr>
      <w:r w:rsidRPr="00B3415A">
        <w:rPr>
          <w:rFonts w:eastAsia="Times New Roman"/>
          <w:szCs w:val="20"/>
        </w:rPr>
        <w:t>(a)</w:t>
      </w:r>
      <w:r w:rsidRPr="00B3415A">
        <w:rPr>
          <w:rFonts w:eastAsia="Times New Roman"/>
          <w:szCs w:val="20"/>
        </w:rPr>
        <w:tab/>
        <w:t xml:space="preserve">Section 6.6.3.1, Real-Time Energy Imbalance Payment or Charge at a Resource Node, using Real-Time Metered Generation (RTMG) as generation estimate;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2412" w:rsidRPr="00B3415A" w14:paraId="6D5FE618" w14:textId="77777777" w:rsidTr="00B3415A">
        <w:tc>
          <w:tcPr>
            <w:tcW w:w="9332" w:type="dxa"/>
            <w:tcBorders>
              <w:top w:val="single" w:sz="4" w:space="0" w:color="auto"/>
              <w:left w:val="single" w:sz="4" w:space="0" w:color="auto"/>
              <w:bottom w:val="single" w:sz="4" w:space="0" w:color="auto"/>
              <w:right w:val="single" w:sz="4" w:space="0" w:color="auto"/>
            </w:tcBorders>
            <w:shd w:val="pct12" w:color="auto" w:fill="auto"/>
            <w:hideMark/>
          </w:tcPr>
          <w:p w14:paraId="7EF61587" w14:textId="77777777" w:rsidR="00B3415A" w:rsidRPr="00B3415A" w:rsidRDefault="00B3415A" w:rsidP="00B3415A">
            <w:pPr>
              <w:spacing w:before="120" w:after="240"/>
              <w:rPr>
                <w:b/>
                <w:i/>
                <w:iCs/>
              </w:rPr>
            </w:pPr>
            <w:r w:rsidRPr="00B3415A">
              <w:rPr>
                <w:b/>
                <w:i/>
                <w:iCs/>
              </w:rPr>
              <w:t xml:space="preserve">[NPRR1188:  Replace item (a) above with the following upon system implementation:] </w:t>
            </w:r>
          </w:p>
          <w:p w14:paraId="41A4E131" w14:textId="77777777" w:rsidR="00B3415A" w:rsidRPr="00B3415A" w:rsidRDefault="00B3415A" w:rsidP="00B3415A">
            <w:pPr>
              <w:spacing w:after="240"/>
              <w:ind w:left="1440" w:hanging="720"/>
              <w:rPr>
                <w:rFonts w:eastAsia="Times New Roman"/>
                <w:szCs w:val="20"/>
              </w:rPr>
            </w:pPr>
            <w:r w:rsidRPr="00B3415A">
              <w:rPr>
                <w:rFonts w:eastAsia="Times New Roman"/>
                <w:szCs w:val="20"/>
              </w:rPr>
              <w:t>(a)</w:t>
            </w:r>
            <w:r w:rsidRPr="00B3415A">
              <w:rPr>
                <w:rFonts w:eastAsia="Times New Roman"/>
                <w:szCs w:val="20"/>
              </w:rPr>
              <w:tab/>
              <w:t>Section 6.6.3.1, Real-Time Energy Imbalance Payment or Charge at a Resource Node, using Real-Time Net Metered Generation (RTMG) including CLRs that are not ALRs</w:t>
            </w:r>
            <w:r w:rsidRPr="00B3415A">
              <w:rPr>
                <w:rFonts w:eastAsia="Times New Roman"/>
                <w:i/>
                <w:iCs/>
                <w:sz w:val="20"/>
                <w:szCs w:val="20"/>
              </w:rPr>
              <w:t xml:space="preserve"> </w:t>
            </w:r>
            <w:r w:rsidRPr="00B3415A">
              <w:rPr>
                <w:rFonts w:eastAsia="Times New Roman"/>
                <w:szCs w:val="20"/>
              </w:rPr>
              <w:t>as generation estimate;</w:t>
            </w:r>
          </w:p>
        </w:tc>
      </w:tr>
    </w:tbl>
    <w:p w14:paraId="130B29FF" w14:textId="77777777" w:rsidR="00B3415A" w:rsidRPr="00B3415A" w:rsidRDefault="00B3415A" w:rsidP="00B3415A">
      <w:pPr>
        <w:spacing w:before="240" w:after="240"/>
        <w:ind w:left="1440" w:hanging="720"/>
        <w:rPr>
          <w:rFonts w:eastAsia="Times New Roman"/>
          <w:szCs w:val="20"/>
        </w:rPr>
      </w:pPr>
      <w:r w:rsidRPr="00B3415A">
        <w:rPr>
          <w:rFonts w:eastAsia="Times New Roman"/>
          <w:szCs w:val="20"/>
        </w:rPr>
        <w:t>(b)</w:t>
      </w:r>
      <w:r w:rsidRPr="00B3415A">
        <w:rPr>
          <w:rFonts w:eastAsia="Times New Roman"/>
          <w:szCs w:val="20"/>
        </w:rPr>
        <w:tab/>
        <w:t>Section 6.6.3.2, Real-Time Energy Imbalance Payment or Charge at a Load Zone, using 14-day or seven-day-old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2412" w:rsidRPr="00B3415A" w14:paraId="178A3687" w14:textId="77777777" w:rsidTr="00B3415A">
        <w:tc>
          <w:tcPr>
            <w:tcW w:w="9332" w:type="dxa"/>
            <w:tcBorders>
              <w:top w:val="single" w:sz="4" w:space="0" w:color="auto"/>
              <w:left w:val="single" w:sz="4" w:space="0" w:color="auto"/>
              <w:bottom w:val="single" w:sz="4" w:space="0" w:color="auto"/>
              <w:right w:val="single" w:sz="4" w:space="0" w:color="auto"/>
            </w:tcBorders>
            <w:shd w:val="pct12" w:color="auto" w:fill="auto"/>
            <w:hideMark/>
          </w:tcPr>
          <w:p w14:paraId="2E56D81B" w14:textId="77777777" w:rsidR="00B3415A" w:rsidRPr="00B3415A" w:rsidRDefault="00B3415A" w:rsidP="00B3415A">
            <w:pPr>
              <w:spacing w:before="120" w:after="240"/>
              <w:rPr>
                <w:b/>
                <w:i/>
                <w:iCs/>
              </w:rPr>
            </w:pPr>
            <w:r w:rsidRPr="00B3415A">
              <w:rPr>
                <w:b/>
                <w:i/>
                <w:iCs/>
              </w:rPr>
              <w:t xml:space="preserve">[NPRR829:  Replace item (b) above with the following upon system implementation:] </w:t>
            </w:r>
          </w:p>
          <w:p w14:paraId="54AD4DB0" w14:textId="77777777" w:rsidR="00B3415A" w:rsidRPr="00B3415A" w:rsidRDefault="00B3415A" w:rsidP="00B3415A">
            <w:pPr>
              <w:spacing w:after="240"/>
              <w:ind w:left="1440" w:hanging="720"/>
              <w:rPr>
                <w:rFonts w:eastAsia="Times New Roman"/>
                <w:szCs w:val="20"/>
              </w:rPr>
            </w:pPr>
            <w:r w:rsidRPr="00B3415A">
              <w:rPr>
                <w:rFonts w:eastAsia="Times New Roman"/>
                <w:szCs w:val="20"/>
              </w:rPr>
              <w:t>(b)</w:t>
            </w:r>
            <w:r w:rsidRPr="00B3415A">
              <w:rPr>
                <w:rFonts w:eastAsia="Times New Roman"/>
                <w:szCs w:val="20"/>
              </w:rPr>
              <w:tab/>
              <w:t>Section 6.6.3.2, Real-Time Energy Imbalance Payment or Charge at a Load Zone, using 14-day or seven-day-old LRS for Load estimate and Real-Time telemetry of net generation as the generation estimate;</w:t>
            </w:r>
          </w:p>
        </w:tc>
      </w:tr>
    </w:tbl>
    <w:p w14:paraId="2C5A8780" w14:textId="77777777" w:rsidR="00B3415A" w:rsidRPr="00B3415A" w:rsidRDefault="00B3415A" w:rsidP="00B3415A">
      <w:pPr>
        <w:spacing w:before="240" w:after="240"/>
        <w:ind w:left="1440" w:hanging="720"/>
        <w:rPr>
          <w:rFonts w:eastAsia="Times New Roman"/>
          <w:szCs w:val="20"/>
        </w:rPr>
      </w:pPr>
      <w:r w:rsidRPr="00B3415A">
        <w:rPr>
          <w:rFonts w:eastAsia="Times New Roman"/>
          <w:szCs w:val="20"/>
        </w:rPr>
        <w:t>(c)</w:t>
      </w:r>
      <w:r w:rsidRPr="00B3415A">
        <w:rPr>
          <w:rFonts w:eastAsia="Times New Roman"/>
          <w:szCs w:val="20"/>
        </w:rPr>
        <w:tab/>
        <w:t>Section 6.6.3.3, Real-Time Energy Imbalance Payment or Charge at a Hub;</w:t>
      </w:r>
    </w:p>
    <w:p w14:paraId="280D04A8" w14:textId="77777777" w:rsidR="00B3415A" w:rsidRPr="00B3415A" w:rsidRDefault="00B3415A" w:rsidP="00B3415A">
      <w:pPr>
        <w:spacing w:after="240"/>
        <w:ind w:left="1440" w:hanging="720"/>
        <w:rPr>
          <w:rFonts w:eastAsia="Times New Roman"/>
          <w:szCs w:val="20"/>
        </w:rPr>
      </w:pPr>
      <w:r w:rsidRPr="00B3415A">
        <w:rPr>
          <w:rFonts w:eastAsia="Times New Roman"/>
          <w:szCs w:val="20"/>
        </w:rPr>
        <w:t>(d)</w:t>
      </w:r>
      <w:r w:rsidRPr="00B3415A">
        <w:rPr>
          <w:rFonts w:eastAsia="Times New Roman"/>
          <w:szCs w:val="20"/>
        </w:rPr>
        <w:tab/>
        <w:t>Section 6.6.3.4, Real-Time Energy Payment for DC Tie Import;</w:t>
      </w:r>
    </w:p>
    <w:p w14:paraId="16785BA1" w14:textId="77777777" w:rsidR="00B3415A" w:rsidRPr="00B3415A" w:rsidRDefault="00B3415A" w:rsidP="00B3415A">
      <w:pPr>
        <w:spacing w:after="240"/>
        <w:ind w:left="1440" w:hanging="720"/>
        <w:rPr>
          <w:rFonts w:eastAsia="Times New Roman"/>
          <w:szCs w:val="20"/>
        </w:rPr>
      </w:pPr>
      <w:r w:rsidRPr="00B3415A">
        <w:rPr>
          <w:rFonts w:eastAsia="Times New Roman"/>
          <w:szCs w:val="20"/>
        </w:rPr>
        <w:lastRenderedPageBreak/>
        <w:t>(e)</w:t>
      </w:r>
      <w:r w:rsidRPr="00B3415A">
        <w:rPr>
          <w:rFonts w:eastAsia="Times New Roman"/>
          <w:szCs w:val="20"/>
        </w:rPr>
        <w:tab/>
        <w:t>Section 6.6.3.8, Real-Time Payment or Charge for Energy from a Settlement Only Distribution Generator (SODG) or a Settlement Only Transmission Generator (SOTG), using the Real-Time telemetry, if provided, of net generation as the outflow estimate and the Real-Time Price for each SODG or SOTG site;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2412" w:rsidRPr="00B3415A" w14:paraId="41043567" w14:textId="77777777" w:rsidTr="00B3415A">
        <w:tc>
          <w:tcPr>
            <w:tcW w:w="9332" w:type="dxa"/>
            <w:tcBorders>
              <w:top w:val="single" w:sz="4" w:space="0" w:color="auto"/>
              <w:left w:val="single" w:sz="4" w:space="0" w:color="auto"/>
              <w:bottom w:val="single" w:sz="4" w:space="0" w:color="auto"/>
              <w:right w:val="single" w:sz="4" w:space="0" w:color="auto"/>
            </w:tcBorders>
            <w:shd w:val="pct12" w:color="auto" w:fill="auto"/>
            <w:hideMark/>
          </w:tcPr>
          <w:p w14:paraId="225FE49D" w14:textId="77777777" w:rsidR="00B3415A" w:rsidRPr="00B3415A" w:rsidRDefault="00B3415A" w:rsidP="00B3415A">
            <w:pPr>
              <w:spacing w:before="120" w:after="240"/>
              <w:rPr>
                <w:b/>
                <w:i/>
                <w:iCs/>
              </w:rPr>
            </w:pPr>
            <w:r w:rsidRPr="00B3415A">
              <w:rPr>
                <w:b/>
                <w:i/>
                <w:iCs/>
              </w:rPr>
              <w:t xml:space="preserve">[NPRR995 and NPRR1077:  Replace applicable portions of item (e) above with the following upon system implementation:] </w:t>
            </w:r>
          </w:p>
          <w:p w14:paraId="53D22C8E" w14:textId="77777777" w:rsidR="00B3415A" w:rsidRPr="00B3415A" w:rsidRDefault="00B3415A" w:rsidP="00B3415A">
            <w:pPr>
              <w:spacing w:after="240"/>
              <w:ind w:left="1440" w:hanging="720"/>
              <w:rPr>
                <w:rFonts w:eastAsia="Times New Roman"/>
                <w:szCs w:val="20"/>
              </w:rPr>
            </w:pPr>
            <w:r w:rsidRPr="00B3415A">
              <w:rPr>
                <w:rFonts w:eastAsia="Times New Roman"/>
                <w:szCs w:val="20"/>
              </w:rPr>
              <w:t>(e)</w:t>
            </w:r>
            <w:r w:rsidRPr="00B3415A">
              <w:rPr>
                <w:rFonts w:eastAsia="Times New Roman"/>
                <w:szCs w:val="20"/>
              </w:rPr>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using the Real-Time telemetry of net generation as the outflow estimate and the Real-Time Price for each SODG, SOTG, </w:t>
            </w:r>
            <w:proofErr w:type="gramStart"/>
            <w:r w:rsidRPr="00B3415A">
              <w:rPr>
                <w:rFonts w:eastAsia="Times New Roman"/>
                <w:szCs w:val="20"/>
              </w:rPr>
              <w:t>SODESS, or SOTESS</w:t>
            </w:r>
            <w:proofErr w:type="gramEnd"/>
            <w:r w:rsidRPr="00B3415A">
              <w:rPr>
                <w:rFonts w:eastAsia="Times New Roman"/>
                <w:szCs w:val="20"/>
              </w:rPr>
              <w:t xml:space="preserve"> site;</w:t>
            </w:r>
          </w:p>
        </w:tc>
      </w:tr>
    </w:tbl>
    <w:p w14:paraId="598186E2" w14:textId="77777777" w:rsidR="00B3415A" w:rsidRPr="00B3415A" w:rsidRDefault="00B3415A" w:rsidP="00B3415A">
      <w:pPr>
        <w:spacing w:before="240" w:after="240"/>
        <w:ind w:left="1440" w:hanging="720"/>
        <w:rPr>
          <w:rFonts w:eastAsia="Times New Roman"/>
          <w:szCs w:val="20"/>
        </w:rPr>
      </w:pPr>
      <w:r w:rsidRPr="00B3415A">
        <w:rPr>
          <w:rFonts w:eastAsia="Times New Roman"/>
          <w:szCs w:val="20"/>
        </w:rPr>
        <w:t>(f)</w:t>
      </w:r>
      <w:r w:rsidRPr="00B3415A">
        <w:rPr>
          <w:rFonts w:eastAsia="Times New Roman"/>
          <w:szCs w:val="20"/>
        </w:rPr>
        <w:tab/>
        <w:t>Section 6.6.4, Real-Time Congestion Payment or Charge for Self-Schedules;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902412" w:rsidRPr="00B3415A" w14:paraId="2C797D48" w14:textId="77777777" w:rsidTr="00B3415A">
        <w:tc>
          <w:tcPr>
            <w:tcW w:w="9332" w:type="dxa"/>
            <w:tcBorders>
              <w:top w:val="single" w:sz="4" w:space="0" w:color="auto"/>
              <w:left w:val="single" w:sz="4" w:space="0" w:color="auto"/>
              <w:bottom w:val="single" w:sz="4" w:space="0" w:color="auto"/>
              <w:right w:val="single" w:sz="4" w:space="0" w:color="auto"/>
            </w:tcBorders>
            <w:shd w:val="pct12" w:color="auto" w:fill="auto"/>
            <w:hideMark/>
          </w:tcPr>
          <w:p w14:paraId="59207D78" w14:textId="77777777" w:rsidR="00B3415A" w:rsidRPr="00B3415A" w:rsidRDefault="00B3415A" w:rsidP="00B3415A">
            <w:pPr>
              <w:spacing w:before="120" w:after="240"/>
              <w:rPr>
                <w:b/>
                <w:i/>
                <w:iCs/>
              </w:rPr>
            </w:pPr>
            <w:bookmarkStart w:id="2202" w:name="_Toc397670191"/>
            <w:bookmarkStart w:id="2203" w:name="_Toc405805793"/>
            <w:bookmarkStart w:id="2204" w:name="_Toc422205968"/>
            <w:r w:rsidRPr="00B3415A">
              <w:rPr>
                <w:b/>
                <w:i/>
                <w:iCs/>
              </w:rPr>
              <w:t xml:space="preserve">[NPRR1013:  Insert items (g)-(k) below upon system implementation of the Real-Time Co-Optimization (RTC) project and renumber accordingly:] </w:t>
            </w:r>
          </w:p>
          <w:p w14:paraId="4E7A379D" w14:textId="139AC206" w:rsidR="00B3415A" w:rsidRPr="00B3415A" w:rsidRDefault="00B3415A" w:rsidP="00B3415A">
            <w:pPr>
              <w:spacing w:after="240"/>
              <w:ind w:left="1440" w:hanging="720"/>
              <w:rPr>
                <w:rFonts w:eastAsia="Times New Roman"/>
                <w:szCs w:val="20"/>
              </w:rPr>
            </w:pPr>
            <w:r w:rsidRPr="00B3415A">
              <w:rPr>
                <w:rFonts w:eastAsia="Times New Roman"/>
                <w:szCs w:val="20"/>
              </w:rPr>
              <w:t>(g)</w:t>
            </w:r>
            <w:r w:rsidRPr="00B3415A">
              <w:rPr>
                <w:rFonts w:eastAsia="Times New Roman"/>
                <w:szCs w:val="20"/>
              </w:rPr>
              <w:tab/>
              <w:t>Section 6.7.5.</w:t>
            </w:r>
            <w:ins w:id="2205" w:author="ERCOT" w:date="2025-07-30T10:14:00Z" w16du:dateUtc="2025-07-30T15:14:00Z">
              <w:r w:rsidR="0099576C">
                <w:rPr>
                  <w:rFonts w:eastAsia="Times New Roman"/>
                  <w:szCs w:val="20"/>
                </w:rPr>
                <w:t>2</w:t>
              </w:r>
            </w:ins>
            <w:del w:id="2206" w:author="ERCOT" w:date="2025-07-30T10:14:00Z" w16du:dateUtc="2025-07-30T15:14:00Z">
              <w:r w:rsidRPr="00B3415A" w:rsidDel="0099576C">
                <w:rPr>
                  <w:rFonts w:eastAsia="Times New Roman"/>
                  <w:szCs w:val="20"/>
                </w:rPr>
                <w:delText>1</w:delText>
              </w:r>
            </w:del>
            <w:r w:rsidRPr="00B3415A">
              <w:rPr>
                <w:rFonts w:eastAsia="Times New Roman"/>
                <w:szCs w:val="20"/>
              </w:rPr>
              <w:t xml:space="preserve">, Regulation Up Payments and Charges; </w:t>
            </w:r>
          </w:p>
          <w:p w14:paraId="41B465C4" w14:textId="33120DAA" w:rsidR="00B3415A" w:rsidRPr="00B3415A" w:rsidRDefault="00B3415A" w:rsidP="00B3415A">
            <w:pPr>
              <w:spacing w:after="240"/>
              <w:ind w:left="1440" w:hanging="720"/>
              <w:rPr>
                <w:rFonts w:eastAsia="Times New Roman"/>
                <w:szCs w:val="20"/>
              </w:rPr>
            </w:pPr>
            <w:r w:rsidRPr="00B3415A">
              <w:rPr>
                <w:rFonts w:eastAsia="Times New Roman"/>
                <w:szCs w:val="20"/>
              </w:rPr>
              <w:t>(h)</w:t>
            </w:r>
            <w:r w:rsidRPr="00B3415A">
              <w:rPr>
                <w:rFonts w:eastAsia="Times New Roman"/>
                <w:szCs w:val="20"/>
              </w:rPr>
              <w:tab/>
              <w:t>Section 6.7.5.</w:t>
            </w:r>
            <w:ins w:id="2207" w:author="ERCOT" w:date="2025-07-30T10:14:00Z" w16du:dateUtc="2025-07-30T15:14:00Z">
              <w:r w:rsidR="0099576C">
                <w:rPr>
                  <w:rFonts w:eastAsia="Times New Roman"/>
                  <w:szCs w:val="20"/>
                </w:rPr>
                <w:t>3</w:t>
              </w:r>
            </w:ins>
            <w:del w:id="2208" w:author="ERCOT" w:date="2025-07-30T10:14:00Z" w16du:dateUtc="2025-07-30T15:14:00Z">
              <w:r w:rsidRPr="00B3415A" w:rsidDel="0099576C">
                <w:rPr>
                  <w:rFonts w:eastAsia="Times New Roman"/>
                  <w:szCs w:val="20"/>
                </w:rPr>
                <w:delText>2</w:delText>
              </w:r>
            </w:del>
            <w:r w:rsidRPr="00B3415A">
              <w:rPr>
                <w:rFonts w:eastAsia="Times New Roman"/>
                <w:szCs w:val="20"/>
              </w:rPr>
              <w:t xml:space="preserve">, Regulation Down Payments and Charges; </w:t>
            </w:r>
          </w:p>
          <w:p w14:paraId="40B0E0FA" w14:textId="56A2F00C" w:rsidR="00B3415A" w:rsidRPr="00B3415A" w:rsidRDefault="00B3415A" w:rsidP="00B3415A">
            <w:pPr>
              <w:spacing w:after="240"/>
              <w:ind w:left="1440" w:hanging="720"/>
              <w:rPr>
                <w:rFonts w:eastAsia="Times New Roman"/>
                <w:szCs w:val="20"/>
              </w:rPr>
            </w:pPr>
            <w:r w:rsidRPr="00B3415A">
              <w:rPr>
                <w:rFonts w:eastAsia="Times New Roman"/>
                <w:szCs w:val="20"/>
              </w:rPr>
              <w:t>(i)</w:t>
            </w:r>
            <w:r w:rsidRPr="00B3415A">
              <w:rPr>
                <w:rFonts w:eastAsia="Times New Roman"/>
                <w:szCs w:val="20"/>
              </w:rPr>
              <w:tab/>
              <w:t>Section 6.7.5.</w:t>
            </w:r>
            <w:ins w:id="2209" w:author="ERCOT" w:date="2025-07-30T10:14:00Z" w16du:dateUtc="2025-07-30T15:14:00Z">
              <w:r w:rsidR="0099576C">
                <w:rPr>
                  <w:rFonts w:eastAsia="Times New Roman"/>
                  <w:szCs w:val="20"/>
                </w:rPr>
                <w:t>4</w:t>
              </w:r>
            </w:ins>
            <w:del w:id="2210" w:author="ERCOT" w:date="2025-07-30T10:14:00Z" w16du:dateUtc="2025-07-30T15:14:00Z">
              <w:r w:rsidRPr="00B3415A" w:rsidDel="0099576C">
                <w:rPr>
                  <w:rFonts w:eastAsia="Times New Roman"/>
                  <w:szCs w:val="20"/>
                </w:rPr>
                <w:delText>3</w:delText>
              </w:r>
            </w:del>
            <w:r w:rsidRPr="00B3415A">
              <w:rPr>
                <w:rFonts w:eastAsia="Times New Roman"/>
                <w:szCs w:val="20"/>
              </w:rPr>
              <w:t xml:space="preserve">, Responsive Reserve Payments and Charges; </w:t>
            </w:r>
          </w:p>
          <w:p w14:paraId="5CB3A951" w14:textId="37253C99" w:rsidR="00B3415A" w:rsidRPr="00B3415A" w:rsidRDefault="00B3415A" w:rsidP="00B3415A">
            <w:pPr>
              <w:spacing w:after="240"/>
              <w:ind w:left="1440" w:hanging="720"/>
              <w:rPr>
                <w:rFonts w:eastAsia="Times New Roman"/>
                <w:szCs w:val="20"/>
              </w:rPr>
            </w:pPr>
            <w:r w:rsidRPr="00B3415A">
              <w:rPr>
                <w:rFonts w:eastAsia="Times New Roman"/>
                <w:szCs w:val="20"/>
              </w:rPr>
              <w:t>(j)</w:t>
            </w:r>
            <w:r w:rsidRPr="00B3415A">
              <w:rPr>
                <w:rFonts w:eastAsia="Times New Roman"/>
                <w:szCs w:val="20"/>
              </w:rPr>
              <w:tab/>
              <w:t>Section 6.7.5.</w:t>
            </w:r>
            <w:ins w:id="2211" w:author="ERCOT" w:date="2025-07-30T10:14:00Z" w16du:dateUtc="2025-07-30T15:14:00Z">
              <w:r w:rsidR="0099576C">
                <w:rPr>
                  <w:rFonts w:eastAsia="Times New Roman"/>
                  <w:szCs w:val="20"/>
                </w:rPr>
                <w:t>5</w:t>
              </w:r>
            </w:ins>
            <w:del w:id="2212" w:author="ERCOT" w:date="2025-07-30T10:14:00Z" w16du:dateUtc="2025-07-30T15:14:00Z">
              <w:r w:rsidRPr="00B3415A" w:rsidDel="0099576C">
                <w:rPr>
                  <w:rFonts w:eastAsia="Times New Roman"/>
                  <w:szCs w:val="20"/>
                </w:rPr>
                <w:delText>4</w:delText>
              </w:r>
            </w:del>
            <w:r w:rsidRPr="00B3415A">
              <w:rPr>
                <w:rFonts w:eastAsia="Times New Roman"/>
                <w:szCs w:val="20"/>
              </w:rPr>
              <w:t xml:space="preserve">, Non-Spinning Reserve Payments and Charges; </w:t>
            </w:r>
            <w:del w:id="2213" w:author="ERCOT" w:date="2025-07-30T10:16:00Z" w16du:dateUtc="2025-07-30T15:16:00Z">
              <w:r w:rsidRPr="00B3415A" w:rsidDel="00B23B25">
                <w:rPr>
                  <w:rFonts w:eastAsia="Times New Roman"/>
                  <w:szCs w:val="20"/>
                </w:rPr>
                <w:delText>and</w:delText>
              </w:r>
            </w:del>
          </w:p>
          <w:p w14:paraId="1C2C942D" w14:textId="13565322" w:rsidR="00B3415A" w:rsidRDefault="00B3415A" w:rsidP="00B3415A">
            <w:pPr>
              <w:spacing w:after="240"/>
              <w:ind w:left="1440" w:hanging="720"/>
              <w:rPr>
                <w:ins w:id="2214" w:author="ERCOT" w:date="2025-07-30T10:10:00Z" w16du:dateUtc="2025-07-30T15:10:00Z"/>
                <w:rFonts w:eastAsia="Times New Roman"/>
                <w:szCs w:val="20"/>
              </w:rPr>
            </w:pPr>
            <w:r w:rsidRPr="00B3415A">
              <w:rPr>
                <w:rFonts w:eastAsia="Times New Roman"/>
                <w:szCs w:val="20"/>
              </w:rPr>
              <w:t>(k)</w:t>
            </w:r>
            <w:r w:rsidRPr="00B3415A">
              <w:rPr>
                <w:rFonts w:eastAsia="Times New Roman"/>
                <w:szCs w:val="20"/>
              </w:rPr>
              <w:tab/>
              <w:t>Section 6.7.5.</w:t>
            </w:r>
            <w:ins w:id="2215" w:author="ERCOT" w:date="2025-07-30T10:14:00Z" w16du:dateUtc="2025-07-30T15:14:00Z">
              <w:r w:rsidR="0099576C">
                <w:rPr>
                  <w:rFonts w:eastAsia="Times New Roman"/>
                  <w:szCs w:val="20"/>
                </w:rPr>
                <w:t>6</w:t>
              </w:r>
            </w:ins>
            <w:del w:id="2216" w:author="ERCOT" w:date="2025-07-30T10:14:00Z" w16du:dateUtc="2025-07-30T15:14:00Z">
              <w:r w:rsidRPr="00B3415A" w:rsidDel="0099576C">
                <w:rPr>
                  <w:rFonts w:eastAsia="Times New Roman"/>
                  <w:szCs w:val="20"/>
                </w:rPr>
                <w:delText>5</w:delText>
              </w:r>
            </w:del>
            <w:r w:rsidRPr="00B3415A">
              <w:rPr>
                <w:rFonts w:eastAsia="Times New Roman"/>
                <w:szCs w:val="20"/>
              </w:rPr>
              <w:t>, ERCOT Contingency Reserve Service Payments and Charges</w:t>
            </w:r>
            <w:ins w:id="2217" w:author="ERCOT" w:date="2025-07-30T10:16:00Z" w16du:dateUtc="2025-07-30T15:16:00Z">
              <w:r w:rsidR="00B23B25">
                <w:rPr>
                  <w:rFonts w:eastAsia="Times New Roman"/>
                  <w:szCs w:val="20"/>
                </w:rPr>
                <w:t>;</w:t>
              </w:r>
            </w:ins>
            <w:del w:id="2218" w:author="ERCOT" w:date="2025-07-30T10:16:00Z" w16du:dateUtc="2025-07-30T15:16:00Z">
              <w:r w:rsidRPr="00B3415A" w:rsidDel="00B23B25">
                <w:rPr>
                  <w:rFonts w:eastAsia="Times New Roman"/>
                  <w:szCs w:val="20"/>
                </w:rPr>
                <w:delText>.</w:delText>
              </w:r>
            </w:del>
          </w:p>
          <w:p w14:paraId="737361BD" w14:textId="6618AD61" w:rsidR="00647F66" w:rsidRPr="00B3415A" w:rsidRDefault="00647F66" w:rsidP="00B3415A">
            <w:pPr>
              <w:spacing w:after="240"/>
              <w:ind w:left="1440" w:hanging="720"/>
              <w:rPr>
                <w:rFonts w:eastAsia="Times New Roman"/>
                <w:szCs w:val="20"/>
              </w:rPr>
            </w:pPr>
            <w:ins w:id="2219" w:author="ERCOT" w:date="2025-07-30T10:10:00Z" w16du:dateUtc="2025-07-30T15:10:00Z">
              <w:r w:rsidRPr="00B3415A">
                <w:rPr>
                  <w:rFonts w:eastAsia="Times New Roman"/>
                  <w:szCs w:val="20"/>
                </w:rPr>
                <w:t>(</w:t>
              </w:r>
              <w:r>
                <w:rPr>
                  <w:rFonts w:eastAsia="Times New Roman"/>
                  <w:szCs w:val="20"/>
                </w:rPr>
                <w:t>l</w:t>
              </w:r>
              <w:r w:rsidRPr="00B3415A">
                <w:rPr>
                  <w:rFonts w:eastAsia="Times New Roman"/>
                  <w:szCs w:val="20"/>
                </w:rPr>
                <w:t>)</w:t>
              </w:r>
              <w:r w:rsidRPr="00B3415A">
                <w:rPr>
                  <w:rFonts w:eastAsia="Times New Roman"/>
                  <w:szCs w:val="20"/>
                </w:rPr>
                <w:tab/>
                <w:t>Section 6.7.5.</w:t>
              </w:r>
            </w:ins>
            <w:ins w:id="2220" w:author="ERCOT" w:date="2025-07-30T10:13:00Z" w16du:dateUtc="2025-07-30T15:13:00Z">
              <w:r w:rsidR="008A33C8">
                <w:rPr>
                  <w:rFonts w:eastAsia="Times New Roman"/>
                  <w:szCs w:val="20"/>
                </w:rPr>
                <w:t>7</w:t>
              </w:r>
            </w:ins>
            <w:ins w:id="2221" w:author="ERCOT" w:date="2025-07-30T10:10:00Z" w16du:dateUtc="2025-07-30T15:10:00Z">
              <w:r w:rsidRPr="00B3415A">
                <w:rPr>
                  <w:rFonts w:eastAsia="Times New Roman"/>
                  <w:szCs w:val="20"/>
                </w:rPr>
                <w:t xml:space="preserve">, </w:t>
              </w:r>
            </w:ins>
            <w:ins w:id="2222" w:author="ERCOT" w:date="2025-07-30T10:13:00Z" w16du:dateUtc="2025-07-30T15:13:00Z">
              <w:r w:rsidR="008A33C8">
                <w:rPr>
                  <w:rFonts w:eastAsia="Times New Roman"/>
                  <w:szCs w:val="20"/>
                </w:rPr>
                <w:t>Dispatchable Reliability</w:t>
              </w:r>
            </w:ins>
            <w:ins w:id="2223" w:author="ERCOT" w:date="2025-07-30T10:10:00Z" w16du:dateUtc="2025-07-30T15:10:00Z">
              <w:r w:rsidRPr="00B3415A">
                <w:rPr>
                  <w:rFonts w:eastAsia="Times New Roman"/>
                  <w:szCs w:val="20"/>
                </w:rPr>
                <w:t xml:space="preserve"> Reserve Service Payments and Charges</w:t>
              </w:r>
            </w:ins>
            <w:ins w:id="2224" w:author="ERCOT" w:date="2025-07-30T10:17:00Z" w16du:dateUtc="2025-07-30T15:17:00Z">
              <w:r w:rsidR="00B23B25">
                <w:rPr>
                  <w:rFonts w:eastAsia="Times New Roman"/>
                  <w:szCs w:val="20"/>
                </w:rPr>
                <w:t>; and</w:t>
              </w:r>
            </w:ins>
          </w:p>
        </w:tc>
      </w:tr>
    </w:tbl>
    <w:p w14:paraId="4BC8031B" w14:textId="77777777" w:rsidR="00B3415A" w:rsidRPr="00B3415A" w:rsidRDefault="00B3415A" w:rsidP="00B3415A">
      <w:pPr>
        <w:spacing w:before="240" w:after="240"/>
        <w:ind w:left="1440" w:hanging="720"/>
        <w:rPr>
          <w:rFonts w:eastAsia="Times New Roman"/>
          <w:szCs w:val="20"/>
        </w:rPr>
      </w:pPr>
      <w:r w:rsidRPr="00B3415A">
        <w:rPr>
          <w:rFonts w:eastAsia="Times New Roman"/>
          <w:szCs w:val="20"/>
        </w:rPr>
        <w:t>(g)</w:t>
      </w:r>
      <w:r w:rsidRPr="00B3415A">
        <w:rPr>
          <w:rFonts w:eastAsia="Times New Roman"/>
          <w:szCs w:val="20"/>
        </w:rPr>
        <w:tab/>
        <w:t>Section 7.9.2.1,</w:t>
      </w:r>
      <w:bookmarkEnd w:id="2202"/>
      <w:bookmarkEnd w:id="2203"/>
      <w:bookmarkEnd w:id="2204"/>
      <w:r w:rsidRPr="00B3415A">
        <w:rPr>
          <w:rFonts w:eastAsia="Times New Roman"/>
          <w:szCs w:val="20"/>
        </w:rPr>
        <w:t xml:space="preserve"> Payments and Charges for PTP Obligations Settled in Real-Time.</w:t>
      </w:r>
    </w:p>
    <w:p w14:paraId="0E739DA4" w14:textId="77777777" w:rsidR="00871D61" w:rsidRPr="00582CEF" w:rsidRDefault="00871D61" w:rsidP="00582CEF">
      <w:pPr>
        <w:spacing w:after="240"/>
        <w:ind w:left="720"/>
      </w:pPr>
    </w:p>
    <w:sectPr w:rsidR="00871D61" w:rsidRPr="00582CEF">
      <w:headerReference w:type="default" r:id="rId229"/>
      <w:footerReference w:type="even" r:id="rId230"/>
      <w:footerReference w:type="default" r:id="rId231"/>
      <w:footerReference w:type="first" r:id="rId2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0" w:author="ERCOT Market Rules" w:date="2025-11-20T20:11:00Z" w:initials="CP">
    <w:p w14:paraId="5F9597F2" w14:textId="2FCF3FAD" w:rsidR="009C0EAE" w:rsidRDefault="009C0EAE">
      <w:pPr>
        <w:pStyle w:val="CommentText"/>
      </w:pPr>
      <w:r>
        <w:rPr>
          <w:rStyle w:val="CommentReference"/>
        </w:rPr>
        <w:annotationRef/>
      </w:r>
      <w:bookmarkStart w:id="11" w:name="_Hlk214561949"/>
      <w:r>
        <w:t>Please note NPRR1309 also propose</w:t>
      </w:r>
      <w:r>
        <w:t>s</w:t>
      </w:r>
      <w:r>
        <w:t xml:space="preserve"> revisions to this section.</w:t>
      </w:r>
      <w:bookmarkEnd w:id="11"/>
    </w:p>
  </w:comment>
  <w:comment w:id="46" w:author="ERCOT Market Rules" w:date="2025-11-20T20:12:00Z" w:initials="CP">
    <w:p w14:paraId="5539705E" w14:textId="58BF563B" w:rsidR="009C0EAE" w:rsidRDefault="009C0EAE">
      <w:pPr>
        <w:pStyle w:val="CommentText"/>
      </w:pPr>
      <w:r>
        <w:rPr>
          <w:rStyle w:val="CommentReference"/>
        </w:rPr>
        <w:annotationRef/>
      </w:r>
      <w:r>
        <w:t>Please note NPRR1309 also proposes revisions to this section.</w:t>
      </w:r>
    </w:p>
  </w:comment>
  <w:comment w:id="63" w:author="ERCOT Market Rules" w:date="2025-11-20T20:12:00Z" w:initials="CP">
    <w:p w14:paraId="25CB0A28" w14:textId="42AB8465" w:rsidR="009C0EAE" w:rsidRDefault="009C0EAE">
      <w:pPr>
        <w:pStyle w:val="CommentText"/>
      </w:pPr>
      <w:r>
        <w:rPr>
          <w:rStyle w:val="CommentReference"/>
        </w:rPr>
        <w:annotationRef/>
      </w:r>
      <w:r>
        <w:t>Please note NPRR1309 also proposes revisions to this section.</w:t>
      </w:r>
    </w:p>
  </w:comment>
  <w:comment w:id="144" w:author="ERCOT Market Rules" w:date="2025-11-20T20:12:00Z" w:initials="CP">
    <w:p w14:paraId="1A92DF45" w14:textId="0C632E7D" w:rsidR="009C0EAE" w:rsidRDefault="009C0EAE">
      <w:pPr>
        <w:pStyle w:val="CommentText"/>
      </w:pPr>
      <w:r>
        <w:rPr>
          <w:rStyle w:val="CommentReference"/>
        </w:rPr>
        <w:annotationRef/>
      </w:r>
      <w:r>
        <w:t>Please note NPRR1309 also proposes revisions to this section.</w:t>
      </w:r>
    </w:p>
  </w:comment>
  <w:comment w:id="169" w:author="ERCOT Market Rules" w:date="2025-11-20T20:12:00Z" w:initials="CP">
    <w:p w14:paraId="72D0F4F0" w14:textId="35E00738" w:rsidR="009C0EAE" w:rsidRDefault="009C0EAE">
      <w:pPr>
        <w:pStyle w:val="CommentText"/>
      </w:pPr>
      <w:r>
        <w:rPr>
          <w:rStyle w:val="CommentReference"/>
        </w:rPr>
        <w:annotationRef/>
      </w:r>
      <w:r>
        <w:t>Please note NPRR1309 also proposes revisions to this section.</w:t>
      </w:r>
    </w:p>
  </w:comment>
  <w:comment w:id="185" w:author="ERCOT Market Rules" w:date="2025-11-20T20:09:00Z" w:initials="CP">
    <w:p w14:paraId="607E6EF9" w14:textId="482359B3" w:rsidR="00BA4F4E" w:rsidRDefault="00BA4F4E">
      <w:pPr>
        <w:pStyle w:val="CommentText"/>
      </w:pPr>
      <w:r>
        <w:rPr>
          <w:rStyle w:val="CommentReference"/>
        </w:rPr>
        <w:annotationRef/>
      </w:r>
      <w:r>
        <w:t>Please note NPRRs 1290 and 1309 also propose revisions to this section.</w:t>
      </w:r>
    </w:p>
  </w:comment>
  <w:comment w:id="218" w:author="ERCOT Market Rules" w:date="2025-11-20T20:10:00Z" w:initials="CP">
    <w:p w14:paraId="0F34F98E" w14:textId="15EB6506" w:rsidR="00BA4F4E" w:rsidRDefault="00BA4F4E">
      <w:pPr>
        <w:pStyle w:val="CommentText"/>
      </w:pPr>
      <w:r>
        <w:rPr>
          <w:rStyle w:val="CommentReference"/>
        </w:rPr>
        <w:annotationRef/>
      </w:r>
      <w:r>
        <w:t>Please note NPRRs 1290 and 1309 also propose revisions to this section.</w:t>
      </w:r>
    </w:p>
  </w:comment>
  <w:comment w:id="222" w:author="ERCOT Market Rules" w:date="2025-11-20T20:13:00Z" w:initials="CP">
    <w:p w14:paraId="300CCB25" w14:textId="4C051775" w:rsidR="009C0EAE" w:rsidRDefault="009C0EAE">
      <w:pPr>
        <w:pStyle w:val="CommentText"/>
      </w:pPr>
      <w:r>
        <w:rPr>
          <w:rStyle w:val="CommentReference"/>
        </w:rPr>
        <w:annotationRef/>
      </w:r>
      <w:r>
        <w:t>Please note NPRR1309 also proposes revisions to this section.</w:t>
      </w:r>
    </w:p>
  </w:comment>
  <w:comment w:id="233" w:author="ERCOT Market Rules" w:date="2025-11-20T20:13:00Z" w:initials="CP">
    <w:p w14:paraId="79414F11" w14:textId="18298056" w:rsidR="009C0EAE" w:rsidRDefault="009C0EAE">
      <w:pPr>
        <w:pStyle w:val="CommentText"/>
      </w:pPr>
      <w:r>
        <w:rPr>
          <w:rStyle w:val="CommentReference"/>
        </w:rPr>
        <w:annotationRef/>
      </w:r>
      <w:r>
        <w:t>Please note NPRR1309 also proposes revisions to this section.</w:t>
      </w:r>
    </w:p>
  </w:comment>
  <w:comment w:id="302" w:author="ERCOT Market Rules" w:date="2025-11-20T20:13:00Z" w:initials="CP">
    <w:p w14:paraId="3C49E44C" w14:textId="0D40A435" w:rsidR="009C0EAE" w:rsidRDefault="009C0EAE">
      <w:pPr>
        <w:pStyle w:val="CommentText"/>
      </w:pPr>
      <w:r>
        <w:rPr>
          <w:rStyle w:val="CommentReference"/>
        </w:rPr>
        <w:annotationRef/>
      </w:r>
      <w:r>
        <w:t>Please note NPRR1309 also proposes revisions to this section.</w:t>
      </w:r>
    </w:p>
  </w:comment>
  <w:comment w:id="306" w:author="ERCOT Market Rules" w:date="2025-11-20T20:13:00Z" w:initials="CP">
    <w:p w14:paraId="0092838E" w14:textId="5BFEE645" w:rsidR="009C0EAE" w:rsidRDefault="009C0EAE">
      <w:pPr>
        <w:pStyle w:val="CommentText"/>
      </w:pPr>
      <w:r>
        <w:rPr>
          <w:rStyle w:val="CommentReference"/>
        </w:rPr>
        <w:annotationRef/>
      </w:r>
      <w:r>
        <w:t>Please note NPRR1309 also proposes revisions to this section.</w:t>
      </w:r>
    </w:p>
  </w:comment>
  <w:comment w:id="316" w:author="ERCOT Market Rules" w:date="2025-11-20T20:13:00Z" w:initials="CP">
    <w:p w14:paraId="6A241DDF" w14:textId="014FD6E4" w:rsidR="009C0EAE" w:rsidRDefault="009C0EAE">
      <w:pPr>
        <w:pStyle w:val="CommentText"/>
      </w:pPr>
      <w:r>
        <w:rPr>
          <w:rStyle w:val="CommentReference"/>
        </w:rPr>
        <w:annotationRef/>
      </w:r>
      <w:r>
        <w:t>Please note NPRR1309 also proposes revisions to this section.</w:t>
      </w:r>
    </w:p>
  </w:comment>
  <w:comment w:id="357" w:author="ERCOT Market Rules" w:date="2025-11-20T20:13:00Z" w:initials="CP">
    <w:p w14:paraId="5597A027" w14:textId="3F47A7AE" w:rsidR="009C0EAE" w:rsidRDefault="009C0EAE">
      <w:pPr>
        <w:pStyle w:val="CommentText"/>
      </w:pPr>
      <w:r>
        <w:rPr>
          <w:rStyle w:val="CommentReference"/>
        </w:rPr>
        <w:annotationRef/>
      </w:r>
      <w:r>
        <w:t>Please note NPRR1309 also proposes revisions to this section.</w:t>
      </w:r>
    </w:p>
  </w:comment>
  <w:comment w:id="459" w:author="ERCOT Market Rules" w:date="2025-11-20T20:14:00Z" w:initials="CP">
    <w:p w14:paraId="6278912E" w14:textId="63134810" w:rsidR="009C0EAE" w:rsidRDefault="009C0EAE">
      <w:pPr>
        <w:pStyle w:val="CommentText"/>
      </w:pPr>
      <w:r>
        <w:rPr>
          <w:rStyle w:val="CommentReference"/>
        </w:rPr>
        <w:annotationRef/>
      </w:r>
      <w:r>
        <w:t>Please note NPRR1309 also proposes revisions to this section.</w:t>
      </w:r>
    </w:p>
  </w:comment>
  <w:comment w:id="571" w:author="ERCOT Market Rules" w:date="2025-11-20T20:14:00Z" w:initials="CP">
    <w:p w14:paraId="18D148C4" w14:textId="7135989E" w:rsidR="009C0EAE" w:rsidRDefault="009C0EAE">
      <w:pPr>
        <w:pStyle w:val="CommentText"/>
      </w:pPr>
      <w:r>
        <w:rPr>
          <w:rStyle w:val="CommentReference"/>
        </w:rPr>
        <w:annotationRef/>
      </w:r>
      <w:r>
        <w:t>Please note NPRR1309 also proposes revisions to this section.</w:t>
      </w:r>
    </w:p>
  </w:comment>
  <w:comment w:id="673" w:author="ERCOT Market Rules" w:date="2025-11-20T20:14:00Z" w:initials="CP">
    <w:p w14:paraId="50344421" w14:textId="5E2B4EE5" w:rsidR="009C0EAE" w:rsidRDefault="009C0EAE">
      <w:pPr>
        <w:pStyle w:val="CommentText"/>
      </w:pPr>
      <w:r>
        <w:rPr>
          <w:rStyle w:val="CommentReference"/>
        </w:rPr>
        <w:annotationRef/>
      </w:r>
      <w:r>
        <w:t>Please note NPRR1309 also proposes revisions to this section.</w:t>
      </w:r>
    </w:p>
  </w:comment>
  <w:comment w:id="725" w:author="ERCOT Market Rules" w:date="2025-11-20T20:14:00Z" w:initials="CP">
    <w:p w14:paraId="1AF465F5" w14:textId="476DD665" w:rsidR="009C0EAE" w:rsidRDefault="009C0EAE">
      <w:pPr>
        <w:pStyle w:val="CommentText"/>
      </w:pPr>
      <w:r>
        <w:rPr>
          <w:rStyle w:val="CommentReference"/>
        </w:rPr>
        <w:annotationRef/>
      </w:r>
      <w:r>
        <w:t>Please note NPRR1309 also proposes revisions to this section.</w:t>
      </w:r>
    </w:p>
  </w:comment>
  <w:comment w:id="745" w:author="ERCOT Market Rules" w:date="2025-11-20T20:14:00Z" w:initials="CP">
    <w:p w14:paraId="01E2C696" w14:textId="4E2E09EF" w:rsidR="009C0EAE" w:rsidRDefault="009C0EAE">
      <w:pPr>
        <w:pStyle w:val="CommentText"/>
      </w:pPr>
      <w:r>
        <w:rPr>
          <w:rStyle w:val="CommentReference"/>
        </w:rPr>
        <w:annotationRef/>
      </w:r>
      <w:r>
        <w:t>Please note NPRR1309 also proposes revisions to this section.</w:t>
      </w:r>
    </w:p>
  </w:comment>
  <w:comment w:id="779" w:author="ERCOT Market Rules" w:date="2025-11-20T20:14:00Z" w:initials="CP">
    <w:p w14:paraId="6382075C" w14:textId="440171F0" w:rsidR="009C0EAE" w:rsidRDefault="009C0EAE">
      <w:pPr>
        <w:pStyle w:val="CommentText"/>
      </w:pPr>
      <w:r>
        <w:rPr>
          <w:rStyle w:val="CommentReference"/>
        </w:rPr>
        <w:annotationRef/>
      </w:r>
      <w:r>
        <w:t>Please note NPRR1309 also proposes revisions to this section.</w:t>
      </w:r>
    </w:p>
  </w:comment>
  <w:comment w:id="794" w:author="ERCOT Market Rules" w:date="2025-11-20T20:14:00Z" w:initials="CP">
    <w:p w14:paraId="15E4908D" w14:textId="5E4F2EED" w:rsidR="009C0EAE" w:rsidRDefault="009C0EAE">
      <w:pPr>
        <w:pStyle w:val="CommentText"/>
      </w:pPr>
      <w:r>
        <w:rPr>
          <w:rStyle w:val="CommentReference"/>
        </w:rPr>
        <w:annotationRef/>
      </w:r>
      <w:r>
        <w:t>Please note NPRR1309 also proposes revisions to this section.</w:t>
      </w:r>
    </w:p>
  </w:comment>
  <w:comment w:id="803" w:author="ERCOT Market Rules" w:date="2025-11-20T20:15:00Z" w:initials="CP">
    <w:p w14:paraId="6105CB01" w14:textId="4752B2E3" w:rsidR="009C0EAE" w:rsidRDefault="009C0EAE">
      <w:pPr>
        <w:pStyle w:val="CommentText"/>
      </w:pPr>
      <w:r>
        <w:rPr>
          <w:rStyle w:val="CommentReference"/>
        </w:rPr>
        <w:annotationRef/>
      </w:r>
      <w:r>
        <w:t>Please note NPRR1309 also proposes revisions to this section.</w:t>
      </w:r>
    </w:p>
  </w:comment>
  <w:comment w:id="818" w:author="ERCOT Market Rules" w:date="2025-11-20T20:15:00Z" w:initials="CP">
    <w:p w14:paraId="16C689DE" w14:textId="7D52BB7D" w:rsidR="009C0EAE" w:rsidRDefault="009C0EAE">
      <w:pPr>
        <w:pStyle w:val="CommentText"/>
      </w:pPr>
      <w:r>
        <w:rPr>
          <w:rStyle w:val="CommentReference"/>
        </w:rPr>
        <w:annotationRef/>
      </w:r>
      <w:r>
        <w:t>Please note NPRR1309 also proposes revisions to this section.</w:t>
      </w:r>
    </w:p>
  </w:comment>
  <w:comment w:id="828" w:author="ERCOT Market Rules" w:date="2025-11-20T20:15:00Z" w:initials="CP">
    <w:p w14:paraId="2E9FD6B7" w14:textId="3A144A08" w:rsidR="009C0EAE" w:rsidRDefault="009C0EAE">
      <w:pPr>
        <w:pStyle w:val="CommentText"/>
      </w:pPr>
      <w:r>
        <w:rPr>
          <w:rStyle w:val="CommentReference"/>
        </w:rPr>
        <w:annotationRef/>
      </w:r>
      <w:r>
        <w:t>Please note NPRR1309 also proposes revisions to this section.</w:t>
      </w:r>
    </w:p>
  </w:comment>
  <w:comment w:id="924" w:author="ERCOT Market Rules" w:date="2025-11-20T20:15:00Z" w:initials="CP">
    <w:p w14:paraId="29E7150F" w14:textId="572F5217" w:rsidR="009C0EAE" w:rsidRDefault="009C0EAE">
      <w:pPr>
        <w:pStyle w:val="CommentText"/>
      </w:pPr>
      <w:r>
        <w:rPr>
          <w:rStyle w:val="CommentReference"/>
        </w:rPr>
        <w:annotationRef/>
      </w:r>
      <w:r>
        <w:t>Please note NPRR1309 also proposes revisions to this section.</w:t>
      </w:r>
    </w:p>
  </w:comment>
  <w:comment w:id="931" w:author="ERCOT Market Rules" w:date="2025-11-20T20:10:00Z" w:initials="CP">
    <w:p w14:paraId="605D2D45" w14:textId="6F19A188" w:rsidR="00BA4F4E" w:rsidRDefault="00BA4F4E">
      <w:pPr>
        <w:pStyle w:val="CommentText"/>
      </w:pPr>
      <w:r>
        <w:rPr>
          <w:rStyle w:val="CommentReference"/>
        </w:rPr>
        <w:annotationRef/>
      </w:r>
      <w:r>
        <w:t>Please note NPRRs 1290 and 1309 also propose revisions to this section.</w:t>
      </w:r>
    </w:p>
  </w:comment>
  <w:comment w:id="1004" w:author="ERCOT Market Rules" w:date="2024-05-11T21:31:00Z" w:initials="CP">
    <w:p w14:paraId="696B5A34" w14:textId="7895F093" w:rsidR="006D48D7" w:rsidRDefault="006D48D7">
      <w:pPr>
        <w:pStyle w:val="CommentText"/>
      </w:pPr>
      <w:r>
        <w:rPr>
          <w:rStyle w:val="CommentReference"/>
        </w:rPr>
        <w:annotationRef/>
      </w:r>
      <w:r>
        <w:t>Please note NPRR</w:t>
      </w:r>
      <w:r w:rsidR="00BA4F4E">
        <w:t xml:space="preserve">s </w:t>
      </w:r>
      <w:r>
        <w:t>1214</w:t>
      </w:r>
      <w:r w:rsidR="00BA4F4E">
        <w:t>, 1290, and 1309</w:t>
      </w:r>
      <w:r>
        <w:t xml:space="preserve"> also propose revisions to this section.</w:t>
      </w:r>
    </w:p>
  </w:comment>
  <w:comment w:id="1026" w:author="ERCOT Market Rules" w:date="2025-11-20T20:11:00Z" w:initials="CP">
    <w:p w14:paraId="4556C3A2" w14:textId="78C47896" w:rsidR="00BA4F4E" w:rsidRDefault="00BA4F4E">
      <w:pPr>
        <w:pStyle w:val="CommentText"/>
      </w:pPr>
      <w:r>
        <w:rPr>
          <w:rStyle w:val="CommentReference"/>
        </w:rPr>
        <w:annotationRef/>
      </w:r>
      <w:r>
        <w:t>Please note NPRRs 1290 and 1309 also propose revisions to this section.</w:t>
      </w:r>
    </w:p>
  </w:comment>
  <w:comment w:id="1071" w:author="ERCOT Market Rules" w:date="2025-11-20T20:16:00Z" w:initials="CP">
    <w:p w14:paraId="014E3304" w14:textId="37518386" w:rsidR="009C0EAE" w:rsidRDefault="009C0EAE">
      <w:pPr>
        <w:pStyle w:val="CommentText"/>
      </w:pPr>
      <w:r>
        <w:rPr>
          <w:rStyle w:val="CommentReference"/>
        </w:rPr>
        <w:annotationRef/>
      </w:r>
      <w:r>
        <w:t>Please note NPRR1309 also proposes revisions to this section.</w:t>
      </w:r>
    </w:p>
  </w:comment>
  <w:comment w:id="1087" w:author="ERCOT Market Rules" w:date="2025-11-20T20:16:00Z" w:initials="CP">
    <w:p w14:paraId="1DACB1B2" w14:textId="2F4DBCED" w:rsidR="009C0EAE" w:rsidRDefault="009C0EAE">
      <w:pPr>
        <w:pStyle w:val="CommentText"/>
      </w:pPr>
      <w:r>
        <w:rPr>
          <w:rStyle w:val="CommentReference"/>
        </w:rPr>
        <w:annotationRef/>
      </w:r>
      <w:r>
        <w:t>Please note NPRR1309 also proposes revisions to this section.</w:t>
      </w:r>
    </w:p>
  </w:comment>
  <w:comment w:id="1202" w:author="ERCOT Market Rules" w:date="2025-11-20T20:11:00Z" w:initials="CP">
    <w:p w14:paraId="2453158B" w14:textId="7B203C58" w:rsidR="00BA4F4E" w:rsidRDefault="00BA4F4E">
      <w:pPr>
        <w:pStyle w:val="CommentText"/>
      </w:pPr>
      <w:r>
        <w:rPr>
          <w:rStyle w:val="CommentReference"/>
        </w:rPr>
        <w:annotationRef/>
      </w:r>
      <w:r>
        <w:t>Please note NPRRs 1290 and 1309 also propose revisions to this section.</w:t>
      </w:r>
    </w:p>
  </w:comment>
  <w:comment w:id="1296" w:author="ERCOT Market Rules" w:date="2025-11-20T20:16:00Z" w:initials="CP">
    <w:p w14:paraId="26C12223" w14:textId="7D9E95D2" w:rsidR="009C0EAE" w:rsidRDefault="009C0EAE">
      <w:pPr>
        <w:pStyle w:val="CommentText"/>
      </w:pPr>
      <w:r>
        <w:rPr>
          <w:rStyle w:val="CommentReference"/>
        </w:rPr>
        <w:annotationRef/>
      </w:r>
      <w:r>
        <w:t>Please note NPRR1309 also proposes revisions to this section.</w:t>
      </w:r>
    </w:p>
  </w:comment>
  <w:comment w:id="1305" w:author="ERCOT Market Rules" w:date="2025-11-20T20:17:00Z" w:initials="CP">
    <w:p w14:paraId="01E6417E" w14:textId="206DD32F" w:rsidR="009C0EAE" w:rsidRDefault="009C0EAE">
      <w:pPr>
        <w:pStyle w:val="CommentText"/>
      </w:pPr>
      <w:r>
        <w:rPr>
          <w:rStyle w:val="CommentReference"/>
        </w:rPr>
        <w:annotationRef/>
      </w:r>
      <w:r>
        <w:t>Please note NPRR1309 also proposes revisions to this section.</w:t>
      </w:r>
    </w:p>
  </w:comment>
  <w:comment w:id="1500" w:author="ERCOT Market Rules" w:date="2025-11-20T20:17:00Z" w:initials="CP">
    <w:p w14:paraId="38C228EF" w14:textId="75FAEA90" w:rsidR="009C0EAE" w:rsidRDefault="009C0EAE">
      <w:pPr>
        <w:pStyle w:val="CommentText"/>
      </w:pPr>
      <w:r>
        <w:rPr>
          <w:rStyle w:val="CommentReference"/>
        </w:rPr>
        <w:annotationRef/>
      </w:r>
      <w:r>
        <w:t>Please note NPRR1309 also proposes revisions to this section.</w:t>
      </w:r>
    </w:p>
  </w:comment>
  <w:comment w:id="1760" w:author="ERCOT Market Rules" w:date="2025-11-20T20:17:00Z" w:initials="CP">
    <w:p w14:paraId="341BBA83" w14:textId="6FD5CB8B" w:rsidR="009C0EAE" w:rsidRDefault="009C0EAE">
      <w:pPr>
        <w:pStyle w:val="CommentText"/>
      </w:pPr>
      <w:r>
        <w:rPr>
          <w:rStyle w:val="CommentReference"/>
        </w:rPr>
        <w:annotationRef/>
      </w:r>
      <w:r>
        <w:t>Please note NPRR1309 also proposes revisions to this section.</w:t>
      </w:r>
    </w:p>
  </w:comment>
  <w:comment w:id="1791" w:author="ERCOT Market Rules" w:date="2025-11-20T20:18:00Z" w:initials="CP">
    <w:p w14:paraId="588A1F42" w14:textId="74C8D5F1" w:rsidR="009C0EAE" w:rsidRDefault="009C0EAE">
      <w:pPr>
        <w:pStyle w:val="CommentText"/>
      </w:pPr>
      <w:r>
        <w:rPr>
          <w:rStyle w:val="CommentReference"/>
        </w:rPr>
        <w:annotationRef/>
      </w:r>
      <w:r>
        <w:t>Please note NPRR1309 also proposes revisions to this section.</w:t>
      </w:r>
    </w:p>
  </w:comment>
  <w:comment w:id="1795" w:author="ERCOT Market Rules" w:date="2025-11-20T20:09:00Z" w:initials="CP">
    <w:p w14:paraId="2B3B289F" w14:textId="78E41173" w:rsidR="00BA4F4E" w:rsidRDefault="00BA4F4E">
      <w:pPr>
        <w:pStyle w:val="CommentText"/>
      </w:pPr>
      <w:r>
        <w:rPr>
          <w:rStyle w:val="CommentReference"/>
        </w:rPr>
        <w:annotationRef/>
      </w:r>
      <w:r>
        <w:t>Please note NPRRs 1214 and 1309 also propose revisions to this section.</w:t>
      </w:r>
    </w:p>
  </w:comment>
  <w:comment w:id="1952" w:author="ERCOT Market Rules" w:date="2025-11-20T20:18:00Z" w:initials="CP">
    <w:p w14:paraId="5763D048" w14:textId="76FD005C" w:rsidR="009C0EAE" w:rsidRDefault="009C0EAE">
      <w:pPr>
        <w:pStyle w:val="CommentText"/>
      </w:pPr>
      <w:r>
        <w:rPr>
          <w:rStyle w:val="CommentReference"/>
        </w:rPr>
        <w:annotationRef/>
      </w:r>
      <w:r>
        <w:t>Please note NPRR1309 also proposes revisions to this section.</w:t>
      </w:r>
    </w:p>
  </w:comment>
  <w:comment w:id="2007" w:author="ERCOT Market Rules" w:date="2025-11-20T20:18:00Z" w:initials="CP">
    <w:p w14:paraId="788EFDFA" w14:textId="747F8A58" w:rsidR="009C0EAE" w:rsidRDefault="009C0EAE">
      <w:pPr>
        <w:pStyle w:val="CommentText"/>
      </w:pPr>
      <w:r>
        <w:rPr>
          <w:rStyle w:val="CommentReference"/>
        </w:rPr>
        <w:annotationRef/>
      </w:r>
      <w:r>
        <w:t>Please note NPRR1309 also proposes revisions to this section.</w:t>
      </w:r>
    </w:p>
  </w:comment>
  <w:comment w:id="2015" w:author="ERCOT Market Rules" w:date="2025-11-20T20:18:00Z" w:initials="CP">
    <w:p w14:paraId="4B3F3A40" w14:textId="50DB2ADC" w:rsidR="009C0EAE" w:rsidRDefault="009C0EAE">
      <w:pPr>
        <w:pStyle w:val="CommentText"/>
      </w:pPr>
      <w:r>
        <w:rPr>
          <w:rStyle w:val="CommentReference"/>
        </w:rPr>
        <w:annotationRef/>
      </w:r>
      <w:r>
        <w:t>Please note NPRR1309 also proposes revisions to this section.</w:t>
      </w:r>
    </w:p>
  </w:comment>
  <w:comment w:id="2064" w:author="ERCOT Market Rules" w:date="2025-11-20T20:18:00Z" w:initials="CP">
    <w:p w14:paraId="0A59ABB7" w14:textId="565B4ACC" w:rsidR="009C0EAE" w:rsidRDefault="009C0EAE">
      <w:pPr>
        <w:pStyle w:val="CommentText"/>
      </w:pPr>
      <w:r>
        <w:rPr>
          <w:rStyle w:val="CommentReference"/>
        </w:rPr>
        <w:annotationRef/>
      </w:r>
      <w:r>
        <w:t>Please note NPRR1309 also proposes revisions to this section.</w:t>
      </w:r>
    </w:p>
  </w:comment>
  <w:comment w:id="2096" w:author="ERCOT Market Rules" w:date="2025-11-20T20:18:00Z" w:initials="CP">
    <w:p w14:paraId="2560CB4F" w14:textId="5BCDEFB7" w:rsidR="009C0EAE" w:rsidRDefault="009C0EAE">
      <w:pPr>
        <w:pStyle w:val="CommentText"/>
      </w:pPr>
      <w:r>
        <w:rPr>
          <w:rStyle w:val="CommentReference"/>
        </w:rPr>
        <w:annotationRef/>
      </w:r>
      <w:r>
        <w:t>Please note NPRR1309 also proposes revisions to this section.</w:t>
      </w:r>
    </w:p>
  </w:comment>
  <w:comment w:id="2148" w:author="ERCOT Market Rules" w:date="2025-11-20T20:19:00Z" w:initials="CP">
    <w:p w14:paraId="38433615" w14:textId="627AB826" w:rsidR="009C0EAE" w:rsidRDefault="009C0EAE">
      <w:pPr>
        <w:pStyle w:val="CommentText"/>
      </w:pPr>
      <w:r>
        <w:rPr>
          <w:rStyle w:val="CommentReference"/>
        </w:rPr>
        <w:annotationRef/>
      </w:r>
      <w:r>
        <w:t>Please note NPRR1309 also proposes revisions to this section.</w:t>
      </w:r>
    </w:p>
  </w:comment>
  <w:comment w:id="2166" w:author="ERCOT Market Rules" w:date="2025-11-20T20:19:00Z" w:initials="CP">
    <w:p w14:paraId="5C03FC8B" w14:textId="2EDD32CC" w:rsidR="009C0EAE" w:rsidRDefault="009C0EAE">
      <w:pPr>
        <w:pStyle w:val="CommentText"/>
      </w:pPr>
      <w:r>
        <w:rPr>
          <w:rStyle w:val="CommentReference"/>
        </w:rPr>
        <w:annotationRef/>
      </w:r>
      <w:r>
        <w:t>Please note NPRR1309 also proposes revisions to this section.</w:t>
      </w:r>
    </w:p>
  </w:comment>
  <w:comment w:id="2201" w:author="ERCOT Market Rules" w:date="2025-11-20T20:19:00Z" w:initials="CP">
    <w:p w14:paraId="6597C6A6" w14:textId="1F5C06DA" w:rsidR="009C0EAE" w:rsidRDefault="009C0EAE">
      <w:pPr>
        <w:pStyle w:val="CommentText"/>
      </w:pPr>
      <w:r>
        <w:rPr>
          <w:rStyle w:val="CommentReference"/>
        </w:rPr>
        <w:annotationRef/>
      </w:r>
      <w:r>
        <w:t>Please note NPRR1309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F9597F2" w15:done="0"/>
  <w15:commentEx w15:paraId="5539705E" w15:done="0"/>
  <w15:commentEx w15:paraId="25CB0A28" w15:done="0"/>
  <w15:commentEx w15:paraId="1A92DF45" w15:done="0"/>
  <w15:commentEx w15:paraId="72D0F4F0" w15:done="0"/>
  <w15:commentEx w15:paraId="607E6EF9" w15:done="0"/>
  <w15:commentEx w15:paraId="0F34F98E" w15:done="0"/>
  <w15:commentEx w15:paraId="300CCB25" w15:done="0"/>
  <w15:commentEx w15:paraId="79414F11" w15:done="0"/>
  <w15:commentEx w15:paraId="3C49E44C" w15:done="0"/>
  <w15:commentEx w15:paraId="0092838E" w15:done="0"/>
  <w15:commentEx w15:paraId="6A241DDF" w15:done="0"/>
  <w15:commentEx w15:paraId="5597A027" w15:done="0"/>
  <w15:commentEx w15:paraId="6278912E" w15:done="0"/>
  <w15:commentEx w15:paraId="18D148C4" w15:done="0"/>
  <w15:commentEx w15:paraId="50344421" w15:done="0"/>
  <w15:commentEx w15:paraId="1AF465F5" w15:done="0"/>
  <w15:commentEx w15:paraId="01E2C696" w15:done="0"/>
  <w15:commentEx w15:paraId="6382075C" w15:done="0"/>
  <w15:commentEx w15:paraId="15E4908D" w15:done="0"/>
  <w15:commentEx w15:paraId="6105CB01" w15:done="0"/>
  <w15:commentEx w15:paraId="16C689DE" w15:done="0"/>
  <w15:commentEx w15:paraId="2E9FD6B7" w15:done="0"/>
  <w15:commentEx w15:paraId="29E7150F" w15:done="0"/>
  <w15:commentEx w15:paraId="605D2D45" w15:done="0"/>
  <w15:commentEx w15:paraId="696B5A34" w15:done="0"/>
  <w15:commentEx w15:paraId="4556C3A2" w15:done="0"/>
  <w15:commentEx w15:paraId="014E3304" w15:done="0"/>
  <w15:commentEx w15:paraId="1DACB1B2" w15:done="0"/>
  <w15:commentEx w15:paraId="2453158B" w15:done="0"/>
  <w15:commentEx w15:paraId="26C12223" w15:done="0"/>
  <w15:commentEx w15:paraId="01E6417E" w15:done="0"/>
  <w15:commentEx w15:paraId="38C228EF" w15:done="0"/>
  <w15:commentEx w15:paraId="341BBA83" w15:done="0"/>
  <w15:commentEx w15:paraId="588A1F42" w15:done="0"/>
  <w15:commentEx w15:paraId="2B3B289F" w15:done="0"/>
  <w15:commentEx w15:paraId="5763D048" w15:done="0"/>
  <w15:commentEx w15:paraId="788EFDFA" w15:done="0"/>
  <w15:commentEx w15:paraId="4B3F3A40" w15:done="0"/>
  <w15:commentEx w15:paraId="0A59ABB7" w15:done="0"/>
  <w15:commentEx w15:paraId="2560CB4F" w15:done="0"/>
  <w15:commentEx w15:paraId="38433615" w15:done="0"/>
  <w15:commentEx w15:paraId="5C03FC8B" w15:done="0"/>
  <w15:commentEx w15:paraId="6597C6A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0DD3AFF" w16cex:dateUtc="2025-11-21T02:11:00Z"/>
  <w16cex:commentExtensible w16cex:durableId="18EBC631" w16cex:dateUtc="2025-11-21T02:12:00Z"/>
  <w16cex:commentExtensible w16cex:durableId="0ECF47FC" w16cex:dateUtc="2025-11-21T02:12:00Z"/>
  <w16cex:commentExtensible w16cex:durableId="3847983C" w16cex:dateUtc="2025-11-21T02:12:00Z"/>
  <w16cex:commentExtensible w16cex:durableId="23AD90F1" w16cex:dateUtc="2025-11-21T02:12:00Z"/>
  <w16cex:commentExtensible w16cex:durableId="3AF44205" w16cex:dateUtc="2025-11-21T02:09:00Z"/>
  <w16cex:commentExtensible w16cex:durableId="245AABDB" w16cex:dateUtc="2025-11-21T02:10:00Z"/>
  <w16cex:commentExtensible w16cex:durableId="088F4D38" w16cex:dateUtc="2025-11-21T02:13:00Z"/>
  <w16cex:commentExtensible w16cex:durableId="55189E15" w16cex:dateUtc="2025-11-21T02:13:00Z"/>
  <w16cex:commentExtensible w16cex:durableId="6A92BD5D" w16cex:dateUtc="2025-11-21T02:13:00Z"/>
  <w16cex:commentExtensible w16cex:durableId="38E24910" w16cex:dateUtc="2025-11-21T02:13:00Z"/>
  <w16cex:commentExtensible w16cex:durableId="0BB6FE49" w16cex:dateUtc="2025-11-21T02:13:00Z"/>
  <w16cex:commentExtensible w16cex:durableId="2B247D4A" w16cex:dateUtc="2025-11-21T02:13:00Z"/>
  <w16cex:commentExtensible w16cex:durableId="76F9825B" w16cex:dateUtc="2025-11-21T02:14:00Z"/>
  <w16cex:commentExtensible w16cex:durableId="4FAE7DD6" w16cex:dateUtc="2025-11-21T02:14:00Z"/>
  <w16cex:commentExtensible w16cex:durableId="7FE649C9" w16cex:dateUtc="2025-11-21T02:14:00Z"/>
  <w16cex:commentExtensible w16cex:durableId="7E99D2DC" w16cex:dateUtc="2025-11-21T02:14:00Z"/>
  <w16cex:commentExtensible w16cex:durableId="72A1C404" w16cex:dateUtc="2025-11-21T02:14:00Z"/>
  <w16cex:commentExtensible w16cex:durableId="2D9A02B3" w16cex:dateUtc="2025-11-21T02:14:00Z"/>
  <w16cex:commentExtensible w16cex:durableId="4439906B" w16cex:dateUtc="2025-11-21T02:14:00Z"/>
  <w16cex:commentExtensible w16cex:durableId="1063B827" w16cex:dateUtc="2025-11-21T02:15:00Z"/>
  <w16cex:commentExtensible w16cex:durableId="5952A9B8" w16cex:dateUtc="2025-11-21T02:15:00Z"/>
  <w16cex:commentExtensible w16cex:durableId="4BF014AA" w16cex:dateUtc="2025-11-21T02:15:00Z"/>
  <w16cex:commentExtensible w16cex:durableId="03136FD6" w16cex:dateUtc="2025-11-21T02:15:00Z"/>
  <w16cex:commentExtensible w16cex:durableId="2228C81C" w16cex:dateUtc="2025-11-21T02:10:00Z"/>
  <w16cex:commentExtensible w16cex:durableId="29EA624B" w16cex:dateUtc="2024-05-12T02:31:00Z"/>
  <w16cex:commentExtensible w16cex:durableId="7950396E" w16cex:dateUtc="2025-11-21T02:11:00Z"/>
  <w16cex:commentExtensible w16cex:durableId="273FEC3A" w16cex:dateUtc="2025-11-21T02:16:00Z"/>
  <w16cex:commentExtensible w16cex:durableId="0FB376FF" w16cex:dateUtc="2025-11-21T02:16:00Z"/>
  <w16cex:commentExtensible w16cex:durableId="58B63AE4" w16cex:dateUtc="2025-11-21T02:11:00Z"/>
  <w16cex:commentExtensible w16cex:durableId="520675FD" w16cex:dateUtc="2025-11-21T02:16:00Z"/>
  <w16cex:commentExtensible w16cex:durableId="48654FB4" w16cex:dateUtc="2025-11-21T02:17:00Z"/>
  <w16cex:commentExtensible w16cex:durableId="24278552" w16cex:dateUtc="2025-11-21T02:17:00Z"/>
  <w16cex:commentExtensible w16cex:durableId="638F53D4" w16cex:dateUtc="2025-11-21T02:17:00Z"/>
  <w16cex:commentExtensible w16cex:durableId="7D9FA089" w16cex:dateUtc="2025-11-21T02:18:00Z"/>
  <w16cex:commentExtensible w16cex:durableId="342CA563" w16cex:dateUtc="2025-11-21T02:09:00Z"/>
  <w16cex:commentExtensible w16cex:durableId="58CF5E5E" w16cex:dateUtc="2025-11-21T02:18:00Z"/>
  <w16cex:commentExtensible w16cex:durableId="7256D012" w16cex:dateUtc="2025-11-21T02:18:00Z"/>
  <w16cex:commentExtensible w16cex:durableId="65A64649" w16cex:dateUtc="2025-11-21T02:18:00Z"/>
  <w16cex:commentExtensible w16cex:durableId="675655D9" w16cex:dateUtc="2025-11-21T02:18:00Z"/>
  <w16cex:commentExtensible w16cex:durableId="466DDBFB" w16cex:dateUtc="2025-11-21T02:18:00Z"/>
  <w16cex:commentExtensible w16cex:durableId="0C06B028" w16cex:dateUtc="2025-11-21T02:19:00Z"/>
  <w16cex:commentExtensible w16cex:durableId="426556C7" w16cex:dateUtc="2025-11-21T02:19:00Z"/>
  <w16cex:commentExtensible w16cex:durableId="30E4BA3D" w16cex:dateUtc="2025-11-21T02: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F9597F2" w16cid:durableId="60DD3AFF"/>
  <w16cid:commentId w16cid:paraId="5539705E" w16cid:durableId="18EBC631"/>
  <w16cid:commentId w16cid:paraId="25CB0A28" w16cid:durableId="0ECF47FC"/>
  <w16cid:commentId w16cid:paraId="1A92DF45" w16cid:durableId="3847983C"/>
  <w16cid:commentId w16cid:paraId="72D0F4F0" w16cid:durableId="23AD90F1"/>
  <w16cid:commentId w16cid:paraId="607E6EF9" w16cid:durableId="3AF44205"/>
  <w16cid:commentId w16cid:paraId="0F34F98E" w16cid:durableId="245AABDB"/>
  <w16cid:commentId w16cid:paraId="300CCB25" w16cid:durableId="088F4D38"/>
  <w16cid:commentId w16cid:paraId="79414F11" w16cid:durableId="55189E15"/>
  <w16cid:commentId w16cid:paraId="3C49E44C" w16cid:durableId="6A92BD5D"/>
  <w16cid:commentId w16cid:paraId="0092838E" w16cid:durableId="38E24910"/>
  <w16cid:commentId w16cid:paraId="6A241DDF" w16cid:durableId="0BB6FE49"/>
  <w16cid:commentId w16cid:paraId="5597A027" w16cid:durableId="2B247D4A"/>
  <w16cid:commentId w16cid:paraId="6278912E" w16cid:durableId="76F9825B"/>
  <w16cid:commentId w16cid:paraId="18D148C4" w16cid:durableId="4FAE7DD6"/>
  <w16cid:commentId w16cid:paraId="50344421" w16cid:durableId="7FE649C9"/>
  <w16cid:commentId w16cid:paraId="1AF465F5" w16cid:durableId="7E99D2DC"/>
  <w16cid:commentId w16cid:paraId="01E2C696" w16cid:durableId="72A1C404"/>
  <w16cid:commentId w16cid:paraId="6382075C" w16cid:durableId="2D9A02B3"/>
  <w16cid:commentId w16cid:paraId="15E4908D" w16cid:durableId="4439906B"/>
  <w16cid:commentId w16cid:paraId="6105CB01" w16cid:durableId="1063B827"/>
  <w16cid:commentId w16cid:paraId="16C689DE" w16cid:durableId="5952A9B8"/>
  <w16cid:commentId w16cid:paraId="2E9FD6B7" w16cid:durableId="4BF014AA"/>
  <w16cid:commentId w16cid:paraId="29E7150F" w16cid:durableId="03136FD6"/>
  <w16cid:commentId w16cid:paraId="605D2D45" w16cid:durableId="2228C81C"/>
  <w16cid:commentId w16cid:paraId="696B5A34" w16cid:durableId="29EA624B"/>
  <w16cid:commentId w16cid:paraId="4556C3A2" w16cid:durableId="7950396E"/>
  <w16cid:commentId w16cid:paraId="014E3304" w16cid:durableId="273FEC3A"/>
  <w16cid:commentId w16cid:paraId="1DACB1B2" w16cid:durableId="0FB376FF"/>
  <w16cid:commentId w16cid:paraId="2453158B" w16cid:durableId="58B63AE4"/>
  <w16cid:commentId w16cid:paraId="26C12223" w16cid:durableId="520675FD"/>
  <w16cid:commentId w16cid:paraId="01E6417E" w16cid:durableId="48654FB4"/>
  <w16cid:commentId w16cid:paraId="38C228EF" w16cid:durableId="24278552"/>
  <w16cid:commentId w16cid:paraId="341BBA83" w16cid:durableId="638F53D4"/>
  <w16cid:commentId w16cid:paraId="588A1F42" w16cid:durableId="7D9FA089"/>
  <w16cid:commentId w16cid:paraId="2B3B289F" w16cid:durableId="342CA563"/>
  <w16cid:commentId w16cid:paraId="5763D048" w16cid:durableId="58CF5E5E"/>
  <w16cid:commentId w16cid:paraId="788EFDFA" w16cid:durableId="7256D012"/>
  <w16cid:commentId w16cid:paraId="4B3F3A40" w16cid:durableId="65A64649"/>
  <w16cid:commentId w16cid:paraId="0A59ABB7" w16cid:durableId="675655D9"/>
  <w16cid:commentId w16cid:paraId="2560CB4F" w16cid:durableId="466DDBFB"/>
  <w16cid:commentId w16cid:paraId="38433615" w16cid:durableId="0C06B028"/>
  <w16cid:commentId w16cid:paraId="5C03FC8B" w16cid:durableId="426556C7"/>
  <w16cid:commentId w16cid:paraId="6597C6A6" w16cid:durableId="30E4BA3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E7571" w14:textId="77777777" w:rsidR="00687E62" w:rsidRDefault="00687E62">
      <w:r>
        <w:separator/>
      </w:r>
    </w:p>
  </w:endnote>
  <w:endnote w:type="continuationSeparator" w:id="0">
    <w:p w14:paraId="37CB8DCE" w14:textId="77777777" w:rsidR="00687E62" w:rsidRDefault="00687E62">
      <w:r>
        <w:continuationSeparator/>
      </w:r>
    </w:p>
  </w:endnote>
  <w:endnote w:type="continuationNotice" w:id="1">
    <w:p w14:paraId="40126DB8" w14:textId="77777777" w:rsidR="00687E62" w:rsidRDefault="00687E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5BD65700" w:rsidR="00D176CF" w:rsidRDefault="000119F5">
    <w:pPr>
      <w:pStyle w:val="Footer"/>
      <w:tabs>
        <w:tab w:val="clear" w:pos="4320"/>
        <w:tab w:val="clear" w:pos="8640"/>
        <w:tab w:val="right" w:pos="9360"/>
      </w:tabs>
      <w:rPr>
        <w:rFonts w:ascii="Arial" w:hAnsi="Arial" w:cs="Arial"/>
        <w:sz w:val="18"/>
        <w:szCs w:val="18"/>
      </w:rPr>
    </w:pPr>
    <w:r>
      <w:rPr>
        <w:rFonts w:ascii="Arial" w:hAnsi="Arial" w:cs="Arial"/>
        <w:sz w:val="18"/>
      </w:rPr>
      <w:t>1310</w:t>
    </w:r>
    <w:r w:rsidR="00D66729" w:rsidRPr="00D66729">
      <w:rPr>
        <w:rFonts w:ascii="Arial" w:hAnsi="Arial" w:cs="Arial"/>
        <w:sz w:val="18"/>
      </w:rPr>
      <w:t xml:space="preserve">NPRR-01 </w:t>
    </w:r>
    <w:r w:rsidR="003A4C7B" w:rsidRPr="003A4C7B">
      <w:rPr>
        <w:rFonts w:ascii="Arial" w:hAnsi="Arial" w:cs="Arial"/>
        <w:sz w:val="18"/>
      </w:rPr>
      <w:t>Dispatchable Reliability Reserve Service Plus Energy Storage Resource Participation and Release Factor</w:t>
    </w:r>
    <w:r w:rsidR="00D66729" w:rsidRPr="00D66729">
      <w:rPr>
        <w:rFonts w:ascii="Arial" w:hAnsi="Arial" w:cs="Arial"/>
        <w:sz w:val="18"/>
      </w:rPr>
      <w:t xml:space="preserve"> </w:t>
    </w:r>
    <w:r>
      <w:rPr>
        <w:rFonts w:ascii="Arial" w:hAnsi="Arial" w:cs="Arial"/>
        <w:sz w:val="18"/>
      </w:rPr>
      <w:t>1120</w:t>
    </w:r>
    <w:r w:rsidR="00D66729" w:rsidRPr="00D66729">
      <w:rPr>
        <w:rFonts w:ascii="Arial" w:hAnsi="Arial" w:cs="Arial"/>
        <w:sz w:val="18"/>
      </w:rPr>
      <w:t>25</w:t>
    </w:r>
    <w:r w:rsidR="62704B66">
      <w:tab/>
    </w:r>
    <w:r w:rsidR="439F3EFB" w:rsidRPr="439F3EFB">
      <w:rPr>
        <w:rFonts w:ascii="Arial" w:hAnsi="Arial" w:cs="Arial"/>
        <w:sz w:val="18"/>
        <w:szCs w:val="18"/>
      </w:rPr>
      <w:t xml:space="preserve">Page </w:t>
    </w:r>
    <w:r w:rsidR="62704B66" w:rsidRPr="439F3EFB">
      <w:rPr>
        <w:rFonts w:ascii="Arial" w:hAnsi="Arial" w:cs="Arial"/>
        <w:sz w:val="18"/>
        <w:szCs w:val="18"/>
      </w:rPr>
      <w:fldChar w:fldCharType="begin"/>
    </w:r>
    <w:r w:rsidR="62704B66" w:rsidRPr="439F3EFB">
      <w:rPr>
        <w:rFonts w:ascii="Arial" w:hAnsi="Arial" w:cs="Arial"/>
        <w:sz w:val="18"/>
        <w:szCs w:val="18"/>
      </w:rPr>
      <w:instrText xml:space="preserve"> PAGE </w:instrText>
    </w:r>
    <w:r w:rsidR="62704B66" w:rsidRPr="439F3EFB">
      <w:rPr>
        <w:rFonts w:ascii="Arial" w:hAnsi="Arial" w:cs="Arial"/>
        <w:sz w:val="18"/>
        <w:szCs w:val="18"/>
      </w:rPr>
      <w:fldChar w:fldCharType="separate"/>
    </w:r>
    <w:r w:rsidR="439F3EFB" w:rsidRPr="439F3EFB">
      <w:rPr>
        <w:rFonts w:ascii="Arial" w:hAnsi="Arial" w:cs="Arial"/>
        <w:sz w:val="18"/>
        <w:szCs w:val="18"/>
      </w:rPr>
      <w:t>1</w:t>
    </w:r>
    <w:r w:rsidR="62704B66" w:rsidRPr="439F3EFB">
      <w:rPr>
        <w:rFonts w:ascii="Arial" w:hAnsi="Arial" w:cs="Arial"/>
        <w:sz w:val="18"/>
        <w:szCs w:val="18"/>
      </w:rPr>
      <w:fldChar w:fldCharType="end"/>
    </w:r>
    <w:r w:rsidR="439F3EFB" w:rsidRPr="439F3EFB">
      <w:rPr>
        <w:rFonts w:ascii="Arial" w:hAnsi="Arial" w:cs="Arial"/>
        <w:sz w:val="18"/>
        <w:szCs w:val="18"/>
      </w:rPr>
      <w:t xml:space="preserve"> of </w:t>
    </w:r>
    <w:r w:rsidR="62704B66" w:rsidRPr="439F3EFB">
      <w:rPr>
        <w:rFonts w:ascii="Arial" w:hAnsi="Arial" w:cs="Arial"/>
        <w:sz w:val="18"/>
        <w:szCs w:val="18"/>
      </w:rPr>
      <w:fldChar w:fldCharType="begin"/>
    </w:r>
    <w:r w:rsidR="62704B66" w:rsidRPr="439F3EFB">
      <w:rPr>
        <w:rFonts w:ascii="Arial" w:hAnsi="Arial" w:cs="Arial"/>
        <w:sz w:val="18"/>
        <w:szCs w:val="18"/>
      </w:rPr>
      <w:instrText xml:space="preserve"> NUMPAGES </w:instrText>
    </w:r>
    <w:r w:rsidR="62704B66" w:rsidRPr="439F3EFB">
      <w:rPr>
        <w:rFonts w:ascii="Arial" w:hAnsi="Arial" w:cs="Arial"/>
        <w:sz w:val="18"/>
        <w:szCs w:val="18"/>
      </w:rPr>
      <w:fldChar w:fldCharType="separate"/>
    </w:r>
    <w:r w:rsidR="439F3EFB" w:rsidRPr="439F3EFB">
      <w:rPr>
        <w:rFonts w:ascii="Arial" w:hAnsi="Arial" w:cs="Arial"/>
        <w:sz w:val="18"/>
        <w:szCs w:val="18"/>
      </w:rPr>
      <w:t>2</w:t>
    </w:r>
    <w:r w:rsidR="62704B66" w:rsidRPr="439F3EFB">
      <w:rPr>
        <w:rFonts w:ascii="Arial" w:hAnsi="Arial" w:cs="Arial"/>
        <w:sz w:val="18"/>
        <w:szCs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168EE" w14:textId="77777777" w:rsidR="00687E62" w:rsidRDefault="00687E62">
      <w:r>
        <w:separator/>
      </w:r>
    </w:p>
  </w:footnote>
  <w:footnote w:type="continuationSeparator" w:id="0">
    <w:p w14:paraId="56D068A4" w14:textId="77777777" w:rsidR="00687E62" w:rsidRDefault="00687E62">
      <w:r>
        <w:continuationSeparator/>
      </w:r>
    </w:p>
  </w:footnote>
  <w:footnote w:type="continuationNotice" w:id="1">
    <w:p w14:paraId="275538A0" w14:textId="77777777" w:rsidR="00687E62" w:rsidRDefault="00687E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3A118B33"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03D051C"/>
    <w:multiLevelType w:val="hybridMultilevel"/>
    <w:tmpl w:val="EA2AF0B0"/>
    <w:lvl w:ilvl="0" w:tplc="47CA94A4">
      <w:start w:val="1"/>
      <w:numFmt w:val="upperLetter"/>
      <w:lvlText w:val="(%1)"/>
      <w:lvlJc w:val="left"/>
      <w:pPr>
        <w:ind w:left="2970" w:hanging="870"/>
      </w:pPr>
      <w:rPr>
        <w:rFonts w:hint="default"/>
      </w:rPr>
    </w:lvl>
    <w:lvl w:ilvl="1" w:tplc="04090019" w:tentative="1">
      <w:start w:val="1"/>
      <w:numFmt w:val="lowerLetter"/>
      <w:lvlText w:val="%2."/>
      <w:lvlJc w:val="left"/>
      <w:pPr>
        <w:ind w:left="3180" w:hanging="360"/>
      </w:pPr>
    </w:lvl>
    <w:lvl w:ilvl="2" w:tplc="0409001B" w:tentative="1">
      <w:start w:val="1"/>
      <w:numFmt w:val="lowerRoman"/>
      <w:lvlText w:val="%3."/>
      <w:lvlJc w:val="right"/>
      <w:pPr>
        <w:ind w:left="3900" w:hanging="180"/>
      </w:pPr>
    </w:lvl>
    <w:lvl w:ilvl="3" w:tplc="0409000F" w:tentative="1">
      <w:start w:val="1"/>
      <w:numFmt w:val="decimal"/>
      <w:lvlText w:val="%4."/>
      <w:lvlJc w:val="left"/>
      <w:pPr>
        <w:ind w:left="4620" w:hanging="360"/>
      </w:pPr>
    </w:lvl>
    <w:lvl w:ilvl="4" w:tplc="04090019" w:tentative="1">
      <w:start w:val="1"/>
      <w:numFmt w:val="lowerLetter"/>
      <w:lvlText w:val="%5."/>
      <w:lvlJc w:val="left"/>
      <w:pPr>
        <w:ind w:left="5340" w:hanging="360"/>
      </w:pPr>
    </w:lvl>
    <w:lvl w:ilvl="5" w:tplc="0409001B" w:tentative="1">
      <w:start w:val="1"/>
      <w:numFmt w:val="lowerRoman"/>
      <w:lvlText w:val="%6."/>
      <w:lvlJc w:val="right"/>
      <w:pPr>
        <w:ind w:left="6060" w:hanging="180"/>
      </w:pPr>
    </w:lvl>
    <w:lvl w:ilvl="6" w:tplc="0409000F" w:tentative="1">
      <w:start w:val="1"/>
      <w:numFmt w:val="decimal"/>
      <w:lvlText w:val="%7."/>
      <w:lvlJc w:val="left"/>
      <w:pPr>
        <w:ind w:left="6780" w:hanging="360"/>
      </w:pPr>
    </w:lvl>
    <w:lvl w:ilvl="7" w:tplc="04090019" w:tentative="1">
      <w:start w:val="1"/>
      <w:numFmt w:val="lowerLetter"/>
      <w:lvlText w:val="%8."/>
      <w:lvlJc w:val="left"/>
      <w:pPr>
        <w:ind w:left="7500" w:hanging="360"/>
      </w:pPr>
    </w:lvl>
    <w:lvl w:ilvl="8" w:tplc="0409001B" w:tentative="1">
      <w:start w:val="1"/>
      <w:numFmt w:val="lowerRoman"/>
      <w:lvlText w:val="%9."/>
      <w:lvlJc w:val="right"/>
      <w:pPr>
        <w:ind w:left="8220" w:hanging="180"/>
      </w:pPr>
    </w:lvl>
  </w:abstractNum>
  <w:abstractNum w:abstractNumId="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7A3E65F6"/>
    <w:multiLevelType w:val="hybridMultilevel"/>
    <w:tmpl w:val="778CA1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71709594">
    <w:abstractNumId w:val="7"/>
  </w:num>
  <w:num w:numId="2" w16cid:durableId="1736123474">
    <w:abstractNumId w:val="0"/>
  </w:num>
  <w:num w:numId="3" w16cid:durableId="1354840513">
    <w:abstractNumId w:val="5"/>
  </w:num>
  <w:num w:numId="4" w16cid:durableId="2082215892">
    <w:abstractNumId w:val="2"/>
  </w:num>
  <w:num w:numId="5" w16cid:durableId="21169606">
    <w:abstractNumId w:val="1"/>
  </w:num>
  <w:num w:numId="6" w16cid:durableId="654994312">
    <w:abstractNumId w:val="4"/>
  </w:num>
  <w:num w:numId="7" w16cid:durableId="607394001">
    <w:abstractNumId w:val="6"/>
  </w:num>
  <w:num w:numId="8" w16cid:durableId="243028541">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noPunctuationKerning/>
  <w:characterSpacingControl w:val="doNotCompress"/>
  <w:hdrShapeDefaults>
    <o:shapedefaults v:ext="edit" spidmax="2464"/>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04F"/>
    <w:rsid w:val="000001EF"/>
    <w:rsid w:val="00000624"/>
    <w:rsid w:val="00000EC6"/>
    <w:rsid w:val="00001CC0"/>
    <w:rsid w:val="00001EA7"/>
    <w:rsid w:val="000022A2"/>
    <w:rsid w:val="00002589"/>
    <w:rsid w:val="0000363A"/>
    <w:rsid w:val="00003B7C"/>
    <w:rsid w:val="00003EFA"/>
    <w:rsid w:val="000050C9"/>
    <w:rsid w:val="00005272"/>
    <w:rsid w:val="00005DD5"/>
    <w:rsid w:val="00005F75"/>
    <w:rsid w:val="00006711"/>
    <w:rsid w:val="00006781"/>
    <w:rsid w:val="00006CDC"/>
    <w:rsid w:val="00006DE0"/>
    <w:rsid w:val="000077C6"/>
    <w:rsid w:val="00007B8E"/>
    <w:rsid w:val="00007F7A"/>
    <w:rsid w:val="00007FE0"/>
    <w:rsid w:val="00010535"/>
    <w:rsid w:val="00011665"/>
    <w:rsid w:val="00011998"/>
    <w:rsid w:val="000119F5"/>
    <w:rsid w:val="0001277D"/>
    <w:rsid w:val="00012D79"/>
    <w:rsid w:val="00012ED1"/>
    <w:rsid w:val="00013113"/>
    <w:rsid w:val="00014301"/>
    <w:rsid w:val="00014EB6"/>
    <w:rsid w:val="000152BB"/>
    <w:rsid w:val="0001544D"/>
    <w:rsid w:val="00015969"/>
    <w:rsid w:val="00015E16"/>
    <w:rsid w:val="00015EAA"/>
    <w:rsid w:val="00015F39"/>
    <w:rsid w:val="00016972"/>
    <w:rsid w:val="00016FD6"/>
    <w:rsid w:val="000170C6"/>
    <w:rsid w:val="000172A4"/>
    <w:rsid w:val="0001747D"/>
    <w:rsid w:val="00017589"/>
    <w:rsid w:val="00017EED"/>
    <w:rsid w:val="00020308"/>
    <w:rsid w:val="00021958"/>
    <w:rsid w:val="000221B6"/>
    <w:rsid w:val="000224FD"/>
    <w:rsid w:val="00022712"/>
    <w:rsid w:val="00023D12"/>
    <w:rsid w:val="0002412F"/>
    <w:rsid w:val="000245E3"/>
    <w:rsid w:val="000249AA"/>
    <w:rsid w:val="00024B5E"/>
    <w:rsid w:val="00024C49"/>
    <w:rsid w:val="00025BED"/>
    <w:rsid w:val="00025C8D"/>
    <w:rsid w:val="00026003"/>
    <w:rsid w:val="000261B9"/>
    <w:rsid w:val="000264E1"/>
    <w:rsid w:val="00026661"/>
    <w:rsid w:val="00026D16"/>
    <w:rsid w:val="0002746C"/>
    <w:rsid w:val="00027E84"/>
    <w:rsid w:val="000303DC"/>
    <w:rsid w:val="00030527"/>
    <w:rsid w:val="00030B66"/>
    <w:rsid w:val="00030C5E"/>
    <w:rsid w:val="000313C9"/>
    <w:rsid w:val="00031DBB"/>
    <w:rsid w:val="00032760"/>
    <w:rsid w:val="00032E6C"/>
    <w:rsid w:val="00032ED8"/>
    <w:rsid w:val="000331B3"/>
    <w:rsid w:val="00034304"/>
    <w:rsid w:val="00034574"/>
    <w:rsid w:val="000347BC"/>
    <w:rsid w:val="000351A3"/>
    <w:rsid w:val="00035744"/>
    <w:rsid w:val="00035873"/>
    <w:rsid w:val="00036BC6"/>
    <w:rsid w:val="00036CFE"/>
    <w:rsid w:val="00036D37"/>
    <w:rsid w:val="000372F5"/>
    <w:rsid w:val="00037AA8"/>
    <w:rsid w:val="00037FC0"/>
    <w:rsid w:val="000406FB"/>
    <w:rsid w:val="00040948"/>
    <w:rsid w:val="00040A37"/>
    <w:rsid w:val="00041010"/>
    <w:rsid w:val="00041D16"/>
    <w:rsid w:val="00042262"/>
    <w:rsid w:val="000426BB"/>
    <w:rsid w:val="00042AA5"/>
    <w:rsid w:val="00042AC4"/>
    <w:rsid w:val="00042C96"/>
    <w:rsid w:val="00042E9A"/>
    <w:rsid w:val="00043421"/>
    <w:rsid w:val="00043ACC"/>
    <w:rsid w:val="00044573"/>
    <w:rsid w:val="00044CC4"/>
    <w:rsid w:val="00044DA0"/>
    <w:rsid w:val="0004534C"/>
    <w:rsid w:val="00045990"/>
    <w:rsid w:val="00045B79"/>
    <w:rsid w:val="00046B4D"/>
    <w:rsid w:val="00046EFA"/>
    <w:rsid w:val="00047053"/>
    <w:rsid w:val="000470D8"/>
    <w:rsid w:val="000471D8"/>
    <w:rsid w:val="00047261"/>
    <w:rsid w:val="000474AD"/>
    <w:rsid w:val="00047A88"/>
    <w:rsid w:val="00047D2A"/>
    <w:rsid w:val="00050122"/>
    <w:rsid w:val="000502E4"/>
    <w:rsid w:val="00050867"/>
    <w:rsid w:val="00050B2D"/>
    <w:rsid w:val="00050FEC"/>
    <w:rsid w:val="000519FA"/>
    <w:rsid w:val="00051A43"/>
    <w:rsid w:val="00051C46"/>
    <w:rsid w:val="00052252"/>
    <w:rsid w:val="000522D2"/>
    <w:rsid w:val="000526FD"/>
    <w:rsid w:val="00052C3B"/>
    <w:rsid w:val="00053607"/>
    <w:rsid w:val="0005411C"/>
    <w:rsid w:val="0005415E"/>
    <w:rsid w:val="00054C7D"/>
    <w:rsid w:val="00054FF6"/>
    <w:rsid w:val="00055809"/>
    <w:rsid w:val="00055EA2"/>
    <w:rsid w:val="00056B87"/>
    <w:rsid w:val="00056C37"/>
    <w:rsid w:val="00056F1D"/>
    <w:rsid w:val="000570CA"/>
    <w:rsid w:val="0005734D"/>
    <w:rsid w:val="00057503"/>
    <w:rsid w:val="00057D84"/>
    <w:rsid w:val="000603DE"/>
    <w:rsid w:val="00060A5A"/>
    <w:rsid w:val="0006121E"/>
    <w:rsid w:val="00061496"/>
    <w:rsid w:val="00061CCA"/>
    <w:rsid w:val="00062024"/>
    <w:rsid w:val="00062143"/>
    <w:rsid w:val="0006233C"/>
    <w:rsid w:val="00062402"/>
    <w:rsid w:val="00062742"/>
    <w:rsid w:val="00062C6D"/>
    <w:rsid w:val="00062D49"/>
    <w:rsid w:val="00062E4F"/>
    <w:rsid w:val="00062F33"/>
    <w:rsid w:val="000630A4"/>
    <w:rsid w:val="00063292"/>
    <w:rsid w:val="00063959"/>
    <w:rsid w:val="000642C2"/>
    <w:rsid w:val="00064961"/>
    <w:rsid w:val="00064B44"/>
    <w:rsid w:val="00065903"/>
    <w:rsid w:val="00065DE7"/>
    <w:rsid w:val="00065ECA"/>
    <w:rsid w:val="0006618A"/>
    <w:rsid w:val="00066311"/>
    <w:rsid w:val="0006651B"/>
    <w:rsid w:val="0006664A"/>
    <w:rsid w:val="00066796"/>
    <w:rsid w:val="00067251"/>
    <w:rsid w:val="000677F4"/>
    <w:rsid w:val="000678B7"/>
    <w:rsid w:val="000679DC"/>
    <w:rsid w:val="00067FE2"/>
    <w:rsid w:val="00070610"/>
    <w:rsid w:val="000708E2"/>
    <w:rsid w:val="00070BE6"/>
    <w:rsid w:val="00070D4C"/>
    <w:rsid w:val="00070D57"/>
    <w:rsid w:val="00070D8E"/>
    <w:rsid w:val="00070F86"/>
    <w:rsid w:val="00071701"/>
    <w:rsid w:val="00071CA3"/>
    <w:rsid w:val="00071D7A"/>
    <w:rsid w:val="000720C8"/>
    <w:rsid w:val="00072DC5"/>
    <w:rsid w:val="00072E2B"/>
    <w:rsid w:val="00073032"/>
    <w:rsid w:val="00073062"/>
    <w:rsid w:val="00073CB5"/>
    <w:rsid w:val="0007419A"/>
    <w:rsid w:val="00074215"/>
    <w:rsid w:val="00074E44"/>
    <w:rsid w:val="00075EF3"/>
    <w:rsid w:val="00076088"/>
    <w:rsid w:val="000765D0"/>
    <w:rsid w:val="0007682E"/>
    <w:rsid w:val="0007693B"/>
    <w:rsid w:val="00076B5A"/>
    <w:rsid w:val="00076F32"/>
    <w:rsid w:val="00076F8B"/>
    <w:rsid w:val="00077A91"/>
    <w:rsid w:val="00080887"/>
    <w:rsid w:val="00080B28"/>
    <w:rsid w:val="00080B8C"/>
    <w:rsid w:val="00080CEC"/>
    <w:rsid w:val="00080E2E"/>
    <w:rsid w:val="000816E8"/>
    <w:rsid w:val="00082813"/>
    <w:rsid w:val="00082CE4"/>
    <w:rsid w:val="000837D9"/>
    <w:rsid w:val="00083BC7"/>
    <w:rsid w:val="00084750"/>
    <w:rsid w:val="00084F9D"/>
    <w:rsid w:val="000851A7"/>
    <w:rsid w:val="000855FE"/>
    <w:rsid w:val="0008627B"/>
    <w:rsid w:val="00086553"/>
    <w:rsid w:val="00086608"/>
    <w:rsid w:val="00086A24"/>
    <w:rsid w:val="00086B54"/>
    <w:rsid w:val="00086DB6"/>
    <w:rsid w:val="000870D6"/>
    <w:rsid w:val="00087AFB"/>
    <w:rsid w:val="00090285"/>
    <w:rsid w:val="0009028B"/>
    <w:rsid w:val="000904B8"/>
    <w:rsid w:val="000904DD"/>
    <w:rsid w:val="00090EEE"/>
    <w:rsid w:val="00091295"/>
    <w:rsid w:val="0009186D"/>
    <w:rsid w:val="000918AA"/>
    <w:rsid w:val="00091ED5"/>
    <w:rsid w:val="000925C4"/>
    <w:rsid w:val="00092620"/>
    <w:rsid w:val="00092E79"/>
    <w:rsid w:val="00092EE4"/>
    <w:rsid w:val="00093B4B"/>
    <w:rsid w:val="00094011"/>
    <w:rsid w:val="0009541A"/>
    <w:rsid w:val="00095474"/>
    <w:rsid w:val="00095ECE"/>
    <w:rsid w:val="0009645A"/>
    <w:rsid w:val="00096624"/>
    <w:rsid w:val="00096A8B"/>
    <w:rsid w:val="00097821"/>
    <w:rsid w:val="00097A89"/>
    <w:rsid w:val="00097B69"/>
    <w:rsid w:val="000A0271"/>
    <w:rsid w:val="000A05B5"/>
    <w:rsid w:val="000A0759"/>
    <w:rsid w:val="000A0790"/>
    <w:rsid w:val="000A07DB"/>
    <w:rsid w:val="000A09B2"/>
    <w:rsid w:val="000A0C44"/>
    <w:rsid w:val="000A1115"/>
    <w:rsid w:val="000A1870"/>
    <w:rsid w:val="000A1904"/>
    <w:rsid w:val="000A2D69"/>
    <w:rsid w:val="000A2DBD"/>
    <w:rsid w:val="000A2F2E"/>
    <w:rsid w:val="000A3052"/>
    <w:rsid w:val="000A3295"/>
    <w:rsid w:val="000A33F5"/>
    <w:rsid w:val="000A351F"/>
    <w:rsid w:val="000A353A"/>
    <w:rsid w:val="000A3671"/>
    <w:rsid w:val="000A394C"/>
    <w:rsid w:val="000A3A0F"/>
    <w:rsid w:val="000A4209"/>
    <w:rsid w:val="000A4C8E"/>
    <w:rsid w:val="000A5106"/>
    <w:rsid w:val="000A5162"/>
    <w:rsid w:val="000A5F3C"/>
    <w:rsid w:val="000A63BC"/>
    <w:rsid w:val="000A650B"/>
    <w:rsid w:val="000A6569"/>
    <w:rsid w:val="000A6A10"/>
    <w:rsid w:val="000A6C66"/>
    <w:rsid w:val="000A6E97"/>
    <w:rsid w:val="000A7105"/>
    <w:rsid w:val="000A7145"/>
    <w:rsid w:val="000A7387"/>
    <w:rsid w:val="000A7415"/>
    <w:rsid w:val="000A744E"/>
    <w:rsid w:val="000A7E3F"/>
    <w:rsid w:val="000B00BF"/>
    <w:rsid w:val="000B01DD"/>
    <w:rsid w:val="000B0A53"/>
    <w:rsid w:val="000B1088"/>
    <w:rsid w:val="000B3100"/>
    <w:rsid w:val="000B3486"/>
    <w:rsid w:val="000B348C"/>
    <w:rsid w:val="000B3B54"/>
    <w:rsid w:val="000B3C71"/>
    <w:rsid w:val="000B43AA"/>
    <w:rsid w:val="000B45B2"/>
    <w:rsid w:val="000B4761"/>
    <w:rsid w:val="000B48F8"/>
    <w:rsid w:val="000B59D9"/>
    <w:rsid w:val="000B6217"/>
    <w:rsid w:val="000B6E66"/>
    <w:rsid w:val="000B71E0"/>
    <w:rsid w:val="000B76BF"/>
    <w:rsid w:val="000B7CDA"/>
    <w:rsid w:val="000B7D9D"/>
    <w:rsid w:val="000C0167"/>
    <w:rsid w:val="000C06FF"/>
    <w:rsid w:val="000C0BAA"/>
    <w:rsid w:val="000C1636"/>
    <w:rsid w:val="000C2206"/>
    <w:rsid w:val="000C221E"/>
    <w:rsid w:val="000C266C"/>
    <w:rsid w:val="000C302E"/>
    <w:rsid w:val="000C3545"/>
    <w:rsid w:val="000C411D"/>
    <w:rsid w:val="000C4758"/>
    <w:rsid w:val="000C47C5"/>
    <w:rsid w:val="000C5E00"/>
    <w:rsid w:val="000C5F0F"/>
    <w:rsid w:val="000C62FC"/>
    <w:rsid w:val="000C63F8"/>
    <w:rsid w:val="000C6EA2"/>
    <w:rsid w:val="000C6FDD"/>
    <w:rsid w:val="000C6FF1"/>
    <w:rsid w:val="000C7270"/>
    <w:rsid w:val="000C73A3"/>
    <w:rsid w:val="000C7817"/>
    <w:rsid w:val="000D036D"/>
    <w:rsid w:val="000D08D2"/>
    <w:rsid w:val="000D0C3E"/>
    <w:rsid w:val="000D10A2"/>
    <w:rsid w:val="000D1546"/>
    <w:rsid w:val="000D1AEB"/>
    <w:rsid w:val="000D1F5A"/>
    <w:rsid w:val="000D1F61"/>
    <w:rsid w:val="000D2386"/>
    <w:rsid w:val="000D23AB"/>
    <w:rsid w:val="000D28BF"/>
    <w:rsid w:val="000D2F78"/>
    <w:rsid w:val="000D32A8"/>
    <w:rsid w:val="000D3300"/>
    <w:rsid w:val="000D33CD"/>
    <w:rsid w:val="000D37B0"/>
    <w:rsid w:val="000D3D1A"/>
    <w:rsid w:val="000D3D40"/>
    <w:rsid w:val="000D3E64"/>
    <w:rsid w:val="000D441A"/>
    <w:rsid w:val="000D4458"/>
    <w:rsid w:val="000D4767"/>
    <w:rsid w:val="000D4AA4"/>
    <w:rsid w:val="000D4C46"/>
    <w:rsid w:val="000D4F45"/>
    <w:rsid w:val="000D4FE4"/>
    <w:rsid w:val="000D4FF4"/>
    <w:rsid w:val="000D5525"/>
    <w:rsid w:val="000D586F"/>
    <w:rsid w:val="000D5DBF"/>
    <w:rsid w:val="000D6475"/>
    <w:rsid w:val="000D6D4C"/>
    <w:rsid w:val="000D7258"/>
    <w:rsid w:val="000D7497"/>
    <w:rsid w:val="000D78B3"/>
    <w:rsid w:val="000E044E"/>
    <w:rsid w:val="000E10DC"/>
    <w:rsid w:val="000E2485"/>
    <w:rsid w:val="000E2C7D"/>
    <w:rsid w:val="000E2EE9"/>
    <w:rsid w:val="000E351B"/>
    <w:rsid w:val="000E36BF"/>
    <w:rsid w:val="000E3781"/>
    <w:rsid w:val="000E428E"/>
    <w:rsid w:val="000E4489"/>
    <w:rsid w:val="000E50EA"/>
    <w:rsid w:val="000E51F9"/>
    <w:rsid w:val="000E5232"/>
    <w:rsid w:val="000E5241"/>
    <w:rsid w:val="000E5350"/>
    <w:rsid w:val="000E541F"/>
    <w:rsid w:val="000E58E2"/>
    <w:rsid w:val="000E5A32"/>
    <w:rsid w:val="000E61BC"/>
    <w:rsid w:val="000E69AF"/>
    <w:rsid w:val="000E6FF8"/>
    <w:rsid w:val="000E70E4"/>
    <w:rsid w:val="000E77E8"/>
    <w:rsid w:val="000E79D0"/>
    <w:rsid w:val="000E7A92"/>
    <w:rsid w:val="000F0A76"/>
    <w:rsid w:val="000F0AC0"/>
    <w:rsid w:val="000F13C5"/>
    <w:rsid w:val="000F175F"/>
    <w:rsid w:val="000F269E"/>
    <w:rsid w:val="000F2875"/>
    <w:rsid w:val="000F28B8"/>
    <w:rsid w:val="000F29E4"/>
    <w:rsid w:val="000F2B57"/>
    <w:rsid w:val="000F2EF6"/>
    <w:rsid w:val="000F334B"/>
    <w:rsid w:val="000F33BE"/>
    <w:rsid w:val="000F391B"/>
    <w:rsid w:val="000F3B62"/>
    <w:rsid w:val="000F4261"/>
    <w:rsid w:val="000F45E9"/>
    <w:rsid w:val="000F47BF"/>
    <w:rsid w:val="000F4BC6"/>
    <w:rsid w:val="000F527D"/>
    <w:rsid w:val="000F5C32"/>
    <w:rsid w:val="000F66BC"/>
    <w:rsid w:val="000F6DC0"/>
    <w:rsid w:val="000F6DE0"/>
    <w:rsid w:val="000F75FE"/>
    <w:rsid w:val="000F7FD0"/>
    <w:rsid w:val="00100536"/>
    <w:rsid w:val="0010080D"/>
    <w:rsid w:val="00100B46"/>
    <w:rsid w:val="00100F25"/>
    <w:rsid w:val="001010C2"/>
    <w:rsid w:val="00101C59"/>
    <w:rsid w:val="00101D80"/>
    <w:rsid w:val="001026BD"/>
    <w:rsid w:val="00102C9E"/>
    <w:rsid w:val="00102CDD"/>
    <w:rsid w:val="0010322F"/>
    <w:rsid w:val="0010330F"/>
    <w:rsid w:val="0010457E"/>
    <w:rsid w:val="001045AF"/>
    <w:rsid w:val="0010498E"/>
    <w:rsid w:val="00104D1D"/>
    <w:rsid w:val="00105685"/>
    <w:rsid w:val="00105A36"/>
    <w:rsid w:val="00105A99"/>
    <w:rsid w:val="00106369"/>
    <w:rsid w:val="0010698C"/>
    <w:rsid w:val="00106D74"/>
    <w:rsid w:val="0011014E"/>
    <w:rsid w:val="0011066D"/>
    <w:rsid w:val="0011088E"/>
    <w:rsid w:val="001111A2"/>
    <w:rsid w:val="00111226"/>
    <w:rsid w:val="001114E5"/>
    <w:rsid w:val="00111545"/>
    <w:rsid w:val="00111638"/>
    <w:rsid w:val="0011177D"/>
    <w:rsid w:val="001119BE"/>
    <w:rsid w:val="001122E5"/>
    <w:rsid w:val="00112CDD"/>
    <w:rsid w:val="0011304C"/>
    <w:rsid w:val="00113056"/>
    <w:rsid w:val="00113206"/>
    <w:rsid w:val="0011378D"/>
    <w:rsid w:val="00113DC7"/>
    <w:rsid w:val="0011414F"/>
    <w:rsid w:val="00114452"/>
    <w:rsid w:val="001145D3"/>
    <w:rsid w:val="00114654"/>
    <w:rsid w:val="001147D4"/>
    <w:rsid w:val="00114E4C"/>
    <w:rsid w:val="00115AF8"/>
    <w:rsid w:val="00115B42"/>
    <w:rsid w:val="00115F07"/>
    <w:rsid w:val="00116240"/>
    <w:rsid w:val="0011629E"/>
    <w:rsid w:val="00116EA8"/>
    <w:rsid w:val="00116F20"/>
    <w:rsid w:val="00117258"/>
    <w:rsid w:val="00117561"/>
    <w:rsid w:val="00117D52"/>
    <w:rsid w:val="00120A30"/>
    <w:rsid w:val="00120CA2"/>
    <w:rsid w:val="00121310"/>
    <w:rsid w:val="001216AE"/>
    <w:rsid w:val="00121AC9"/>
    <w:rsid w:val="00121EDB"/>
    <w:rsid w:val="001220BD"/>
    <w:rsid w:val="0012236D"/>
    <w:rsid w:val="00122674"/>
    <w:rsid w:val="00123755"/>
    <w:rsid w:val="00124772"/>
    <w:rsid w:val="00124781"/>
    <w:rsid w:val="00124811"/>
    <w:rsid w:val="00124B34"/>
    <w:rsid w:val="0012543E"/>
    <w:rsid w:val="00125D75"/>
    <w:rsid w:val="00125E15"/>
    <w:rsid w:val="001262CD"/>
    <w:rsid w:val="00127182"/>
    <w:rsid w:val="001300AC"/>
    <w:rsid w:val="00130210"/>
    <w:rsid w:val="00130EAE"/>
    <w:rsid w:val="00130F97"/>
    <w:rsid w:val="001313B4"/>
    <w:rsid w:val="00131B32"/>
    <w:rsid w:val="00131DA1"/>
    <w:rsid w:val="00131E69"/>
    <w:rsid w:val="00131F90"/>
    <w:rsid w:val="00132246"/>
    <w:rsid w:val="00132645"/>
    <w:rsid w:val="001329EC"/>
    <w:rsid w:val="00132F76"/>
    <w:rsid w:val="0013323D"/>
    <w:rsid w:val="0013357C"/>
    <w:rsid w:val="00133875"/>
    <w:rsid w:val="00133F52"/>
    <w:rsid w:val="001342A0"/>
    <w:rsid w:val="0013507F"/>
    <w:rsid w:val="001351CA"/>
    <w:rsid w:val="00135385"/>
    <w:rsid w:val="00135520"/>
    <w:rsid w:val="00135B08"/>
    <w:rsid w:val="00135C3D"/>
    <w:rsid w:val="00136190"/>
    <w:rsid w:val="001361FE"/>
    <w:rsid w:val="00136B18"/>
    <w:rsid w:val="00136DC9"/>
    <w:rsid w:val="001376A5"/>
    <w:rsid w:val="0013789B"/>
    <w:rsid w:val="00137C73"/>
    <w:rsid w:val="00137CD6"/>
    <w:rsid w:val="0014058A"/>
    <w:rsid w:val="001406C6"/>
    <w:rsid w:val="00140D6D"/>
    <w:rsid w:val="001411C4"/>
    <w:rsid w:val="00141577"/>
    <w:rsid w:val="00141626"/>
    <w:rsid w:val="00141D1B"/>
    <w:rsid w:val="001423A6"/>
    <w:rsid w:val="001426FE"/>
    <w:rsid w:val="00143816"/>
    <w:rsid w:val="00143DDF"/>
    <w:rsid w:val="00143E34"/>
    <w:rsid w:val="001440D2"/>
    <w:rsid w:val="00144914"/>
    <w:rsid w:val="0014546D"/>
    <w:rsid w:val="00145965"/>
    <w:rsid w:val="00145C65"/>
    <w:rsid w:val="00147709"/>
    <w:rsid w:val="001500D9"/>
    <w:rsid w:val="00150276"/>
    <w:rsid w:val="00150404"/>
    <w:rsid w:val="0015055E"/>
    <w:rsid w:val="00150654"/>
    <w:rsid w:val="00150960"/>
    <w:rsid w:val="001509D3"/>
    <w:rsid w:val="00150C0F"/>
    <w:rsid w:val="00150C41"/>
    <w:rsid w:val="00150FAB"/>
    <w:rsid w:val="00151150"/>
    <w:rsid w:val="0015133D"/>
    <w:rsid w:val="00151569"/>
    <w:rsid w:val="00151BCF"/>
    <w:rsid w:val="001528A3"/>
    <w:rsid w:val="00152B8F"/>
    <w:rsid w:val="0015302F"/>
    <w:rsid w:val="001530BB"/>
    <w:rsid w:val="00153423"/>
    <w:rsid w:val="00154141"/>
    <w:rsid w:val="001544DD"/>
    <w:rsid w:val="00154808"/>
    <w:rsid w:val="00154CAD"/>
    <w:rsid w:val="0015554E"/>
    <w:rsid w:val="00155AEA"/>
    <w:rsid w:val="001567C9"/>
    <w:rsid w:val="00156DB7"/>
    <w:rsid w:val="0015708C"/>
    <w:rsid w:val="00157228"/>
    <w:rsid w:val="00157DCD"/>
    <w:rsid w:val="00157DCE"/>
    <w:rsid w:val="00157EE0"/>
    <w:rsid w:val="00157F8E"/>
    <w:rsid w:val="001603F7"/>
    <w:rsid w:val="001604A5"/>
    <w:rsid w:val="00160716"/>
    <w:rsid w:val="0016071C"/>
    <w:rsid w:val="00160C3C"/>
    <w:rsid w:val="00161A08"/>
    <w:rsid w:val="001623C7"/>
    <w:rsid w:val="00162BEE"/>
    <w:rsid w:val="00162F25"/>
    <w:rsid w:val="00163149"/>
    <w:rsid w:val="00163191"/>
    <w:rsid w:val="00163238"/>
    <w:rsid w:val="00163338"/>
    <w:rsid w:val="00164098"/>
    <w:rsid w:val="0016496D"/>
    <w:rsid w:val="001649D2"/>
    <w:rsid w:val="00164B69"/>
    <w:rsid w:val="001652EE"/>
    <w:rsid w:val="00165763"/>
    <w:rsid w:val="00166373"/>
    <w:rsid w:val="0016685C"/>
    <w:rsid w:val="00167475"/>
    <w:rsid w:val="001674D9"/>
    <w:rsid w:val="00167B4B"/>
    <w:rsid w:val="00167D15"/>
    <w:rsid w:val="00170148"/>
    <w:rsid w:val="00170A4D"/>
    <w:rsid w:val="00170BB7"/>
    <w:rsid w:val="00170CC6"/>
    <w:rsid w:val="00171C66"/>
    <w:rsid w:val="00173CD1"/>
    <w:rsid w:val="00173E52"/>
    <w:rsid w:val="00173EFD"/>
    <w:rsid w:val="00173FD6"/>
    <w:rsid w:val="0017436B"/>
    <w:rsid w:val="00174C6D"/>
    <w:rsid w:val="00175078"/>
    <w:rsid w:val="0017579F"/>
    <w:rsid w:val="00175E5C"/>
    <w:rsid w:val="001762EC"/>
    <w:rsid w:val="0017772D"/>
    <w:rsid w:val="0017783C"/>
    <w:rsid w:val="00180171"/>
    <w:rsid w:val="0018069C"/>
    <w:rsid w:val="00180708"/>
    <w:rsid w:val="00181A33"/>
    <w:rsid w:val="00181D15"/>
    <w:rsid w:val="0018210E"/>
    <w:rsid w:val="0018286C"/>
    <w:rsid w:val="0018296C"/>
    <w:rsid w:val="00182A88"/>
    <w:rsid w:val="001837D9"/>
    <w:rsid w:val="001839CA"/>
    <w:rsid w:val="00183B21"/>
    <w:rsid w:val="001843F0"/>
    <w:rsid w:val="00184B0F"/>
    <w:rsid w:val="00184EF8"/>
    <w:rsid w:val="0018537C"/>
    <w:rsid w:val="00185B4E"/>
    <w:rsid w:val="00185B57"/>
    <w:rsid w:val="00185D1D"/>
    <w:rsid w:val="001863E9"/>
    <w:rsid w:val="00186451"/>
    <w:rsid w:val="0018648B"/>
    <w:rsid w:val="00186F28"/>
    <w:rsid w:val="00187363"/>
    <w:rsid w:val="00187C21"/>
    <w:rsid w:val="00187CF5"/>
    <w:rsid w:val="00187E01"/>
    <w:rsid w:val="0018922C"/>
    <w:rsid w:val="001907FE"/>
    <w:rsid w:val="001911A9"/>
    <w:rsid w:val="001912B2"/>
    <w:rsid w:val="001918BA"/>
    <w:rsid w:val="00191980"/>
    <w:rsid w:val="00191D27"/>
    <w:rsid w:val="001922E3"/>
    <w:rsid w:val="00192AA4"/>
    <w:rsid w:val="00192F00"/>
    <w:rsid w:val="00192FF3"/>
    <w:rsid w:val="001930EB"/>
    <w:rsid w:val="0019314C"/>
    <w:rsid w:val="001931FC"/>
    <w:rsid w:val="0019374E"/>
    <w:rsid w:val="001939F0"/>
    <w:rsid w:val="00195501"/>
    <w:rsid w:val="00195C67"/>
    <w:rsid w:val="00196535"/>
    <w:rsid w:val="001967C9"/>
    <w:rsid w:val="0019693F"/>
    <w:rsid w:val="00196CB3"/>
    <w:rsid w:val="001970A5"/>
    <w:rsid w:val="0019732B"/>
    <w:rsid w:val="00197498"/>
    <w:rsid w:val="001A0412"/>
    <w:rsid w:val="001A0A9C"/>
    <w:rsid w:val="001A0C99"/>
    <w:rsid w:val="001A14EB"/>
    <w:rsid w:val="001A159C"/>
    <w:rsid w:val="001A15EC"/>
    <w:rsid w:val="001A16A2"/>
    <w:rsid w:val="001A16CA"/>
    <w:rsid w:val="001A18A3"/>
    <w:rsid w:val="001A1C1D"/>
    <w:rsid w:val="001A1E2B"/>
    <w:rsid w:val="001A1F10"/>
    <w:rsid w:val="001A45AF"/>
    <w:rsid w:val="001A589B"/>
    <w:rsid w:val="001A59AD"/>
    <w:rsid w:val="001A5F61"/>
    <w:rsid w:val="001A5FAA"/>
    <w:rsid w:val="001A5FD7"/>
    <w:rsid w:val="001A6507"/>
    <w:rsid w:val="001A6686"/>
    <w:rsid w:val="001A6AF2"/>
    <w:rsid w:val="001A6D96"/>
    <w:rsid w:val="001A7381"/>
    <w:rsid w:val="001A7605"/>
    <w:rsid w:val="001A7A18"/>
    <w:rsid w:val="001A7AD5"/>
    <w:rsid w:val="001A7D63"/>
    <w:rsid w:val="001B01C4"/>
    <w:rsid w:val="001B01FC"/>
    <w:rsid w:val="001B096B"/>
    <w:rsid w:val="001B0FDE"/>
    <w:rsid w:val="001B1264"/>
    <w:rsid w:val="001B1315"/>
    <w:rsid w:val="001B18E5"/>
    <w:rsid w:val="001B19C4"/>
    <w:rsid w:val="001B21D4"/>
    <w:rsid w:val="001B3724"/>
    <w:rsid w:val="001B3B3E"/>
    <w:rsid w:val="001B440A"/>
    <w:rsid w:val="001B4AAA"/>
    <w:rsid w:val="001B4C09"/>
    <w:rsid w:val="001B4DF7"/>
    <w:rsid w:val="001B58F3"/>
    <w:rsid w:val="001B590C"/>
    <w:rsid w:val="001B5A49"/>
    <w:rsid w:val="001B6154"/>
    <w:rsid w:val="001B61BA"/>
    <w:rsid w:val="001B68CB"/>
    <w:rsid w:val="001B6C4B"/>
    <w:rsid w:val="001B6FC4"/>
    <w:rsid w:val="001B754D"/>
    <w:rsid w:val="001B76F1"/>
    <w:rsid w:val="001B793D"/>
    <w:rsid w:val="001B7A3F"/>
    <w:rsid w:val="001B7AEF"/>
    <w:rsid w:val="001B7AF9"/>
    <w:rsid w:val="001B7B12"/>
    <w:rsid w:val="001B7E69"/>
    <w:rsid w:val="001C0178"/>
    <w:rsid w:val="001C01C0"/>
    <w:rsid w:val="001C0899"/>
    <w:rsid w:val="001C0B7A"/>
    <w:rsid w:val="001C1343"/>
    <w:rsid w:val="001C14E3"/>
    <w:rsid w:val="001C1B6A"/>
    <w:rsid w:val="001C1DB4"/>
    <w:rsid w:val="001C1EA2"/>
    <w:rsid w:val="001C2764"/>
    <w:rsid w:val="001C276B"/>
    <w:rsid w:val="001C2A41"/>
    <w:rsid w:val="001C2CC4"/>
    <w:rsid w:val="001C2F02"/>
    <w:rsid w:val="001C391E"/>
    <w:rsid w:val="001C39A4"/>
    <w:rsid w:val="001C3AAE"/>
    <w:rsid w:val="001C41E8"/>
    <w:rsid w:val="001C447C"/>
    <w:rsid w:val="001C4619"/>
    <w:rsid w:val="001C4A6B"/>
    <w:rsid w:val="001C5A3D"/>
    <w:rsid w:val="001C5EFB"/>
    <w:rsid w:val="001C627E"/>
    <w:rsid w:val="001C6337"/>
    <w:rsid w:val="001C701A"/>
    <w:rsid w:val="001C721E"/>
    <w:rsid w:val="001C72F0"/>
    <w:rsid w:val="001C732B"/>
    <w:rsid w:val="001C78FB"/>
    <w:rsid w:val="001CADA9"/>
    <w:rsid w:val="001D0075"/>
    <w:rsid w:val="001D0C1D"/>
    <w:rsid w:val="001D1553"/>
    <w:rsid w:val="001D1821"/>
    <w:rsid w:val="001D1959"/>
    <w:rsid w:val="001D1DAB"/>
    <w:rsid w:val="001D23CC"/>
    <w:rsid w:val="001D24D5"/>
    <w:rsid w:val="001D26A2"/>
    <w:rsid w:val="001D279D"/>
    <w:rsid w:val="001D2E0C"/>
    <w:rsid w:val="001D2FBA"/>
    <w:rsid w:val="001D3122"/>
    <w:rsid w:val="001D33B0"/>
    <w:rsid w:val="001D41F6"/>
    <w:rsid w:val="001D4708"/>
    <w:rsid w:val="001D60CB"/>
    <w:rsid w:val="001D63DF"/>
    <w:rsid w:val="001D67DC"/>
    <w:rsid w:val="001D6EA1"/>
    <w:rsid w:val="001D6EF1"/>
    <w:rsid w:val="001D77E5"/>
    <w:rsid w:val="001E03D6"/>
    <w:rsid w:val="001E05F0"/>
    <w:rsid w:val="001E0DB5"/>
    <w:rsid w:val="001E194C"/>
    <w:rsid w:val="001E202D"/>
    <w:rsid w:val="001E28B4"/>
    <w:rsid w:val="001E2AF7"/>
    <w:rsid w:val="001E2BA7"/>
    <w:rsid w:val="001E2CA4"/>
    <w:rsid w:val="001E2FF6"/>
    <w:rsid w:val="001E341E"/>
    <w:rsid w:val="001E342C"/>
    <w:rsid w:val="001E359E"/>
    <w:rsid w:val="001E3716"/>
    <w:rsid w:val="001E4CB7"/>
    <w:rsid w:val="001E4D19"/>
    <w:rsid w:val="001E4DB7"/>
    <w:rsid w:val="001E4FE8"/>
    <w:rsid w:val="001E5A90"/>
    <w:rsid w:val="001E5EEC"/>
    <w:rsid w:val="001E7570"/>
    <w:rsid w:val="001E7623"/>
    <w:rsid w:val="001E77A8"/>
    <w:rsid w:val="001E7A0C"/>
    <w:rsid w:val="001E7B1F"/>
    <w:rsid w:val="001F0721"/>
    <w:rsid w:val="001F10FC"/>
    <w:rsid w:val="001F182D"/>
    <w:rsid w:val="001F183A"/>
    <w:rsid w:val="001F188E"/>
    <w:rsid w:val="001F1BD0"/>
    <w:rsid w:val="001F2698"/>
    <w:rsid w:val="001F276B"/>
    <w:rsid w:val="001F2B52"/>
    <w:rsid w:val="001F2E76"/>
    <w:rsid w:val="001F361A"/>
    <w:rsid w:val="001F38F0"/>
    <w:rsid w:val="001F3CE9"/>
    <w:rsid w:val="001F4471"/>
    <w:rsid w:val="001F459C"/>
    <w:rsid w:val="001F468F"/>
    <w:rsid w:val="001F48D2"/>
    <w:rsid w:val="001F4AD4"/>
    <w:rsid w:val="001F4C57"/>
    <w:rsid w:val="001F4D6D"/>
    <w:rsid w:val="001F4E55"/>
    <w:rsid w:val="001F4EA6"/>
    <w:rsid w:val="001F53F4"/>
    <w:rsid w:val="001F5FA6"/>
    <w:rsid w:val="001F6032"/>
    <w:rsid w:val="001F60F6"/>
    <w:rsid w:val="001F6631"/>
    <w:rsid w:val="001F708D"/>
    <w:rsid w:val="001F74AD"/>
    <w:rsid w:val="001F7EC6"/>
    <w:rsid w:val="00200429"/>
    <w:rsid w:val="002007DA"/>
    <w:rsid w:val="00201030"/>
    <w:rsid w:val="00201FDE"/>
    <w:rsid w:val="002021E5"/>
    <w:rsid w:val="00202386"/>
    <w:rsid w:val="00203061"/>
    <w:rsid w:val="002030A5"/>
    <w:rsid w:val="00203832"/>
    <w:rsid w:val="002039FE"/>
    <w:rsid w:val="00203EDE"/>
    <w:rsid w:val="00204372"/>
    <w:rsid w:val="00204683"/>
    <w:rsid w:val="0020472C"/>
    <w:rsid w:val="00204A1C"/>
    <w:rsid w:val="00204B64"/>
    <w:rsid w:val="00206608"/>
    <w:rsid w:val="002068DA"/>
    <w:rsid w:val="002073D7"/>
    <w:rsid w:val="0020783C"/>
    <w:rsid w:val="00207EB8"/>
    <w:rsid w:val="002103C6"/>
    <w:rsid w:val="00210C4F"/>
    <w:rsid w:val="00210D5C"/>
    <w:rsid w:val="0021298B"/>
    <w:rsid w:val="002135F6"/>
    <w:rsid w:val="00213676"/>
    <w:rsid w:val="00214035"/>
    <w:rsid w:val="00214232"/>
    <w:rsid w:val="00214467"/>
    <w:rsid w:val="00214666"/>
    <w:rsid w:val="00214E96"/>
    <w:rsid w:val="002158B9"/>
    <w:rsid w:val="002158E5"/>
    <w:rsid w:val="0021607F"/>
    <w:rsid w:val="00216153"/>
    <w:rsid w:val="00216B86"/>
    <w:rsid w:val="00216C0B"/>
    <w:rsid w:val="00216DDF"/>
    <w:rsid w:val="00217255"/>
    <w:rsid w:val="00217297"/>
    <w:rsid w:val="002177B8"/>
    <w:rsid w:val="00217DB8"/>
    <w:rsid w:val="00217F59"/>
    <w:rsid w:val="002204B7"/>
    <w:rsid w:val="0022055E"/>
    <w:rsid w:val="00220593"/>
    <w:rsid w:val="0022072C"/>
    <w:rsid w:val="0022099B"/>
    <w:rsid w:val="002212F1"/>
    <w:rsid w:val="00221532"/>
    <w:rsid w:val="00221FFD"/>
    <w:rsid w:val="002225BE"/>
    <w:rsid w:val="002227DB"/>
    <w:rsid w:val="00222EBB"/>
    <w:rsid w:val="002231D4"/>
    <w:rsid w:val="0022417D"/>
    <w:rsid w:val="0022436B"/>
    <w:rsid w:val="002243CB"/>
    <w:rsid w:val="0022443C"/>
    <w:rsid w:val="0022478E"/>
    <w:rsid w:val="00224929"/>
    <w:rsid w:val="0022520F"/>
    <w:rsid w:val="002253C9"/>
    <w:rsid w:val="00225730"/>
    <w:rsid w:val="00226258"/>
    <w:rsid w:val="00226E4F"/>
    <w:rsid w:val="002272D1"/>
    <w:rsid w:val="00227964"/>
    <w:rsid w:val="00227CB9"/>
    <w:rsid w:val="00230883"/>
    <w:rsid w:val="00230B61"/>
    <w:rsid w:val="0023125C"/>
    <w:rsid w:val="00231E77"/>
    <w:rsid w:val="00231F47"/>
    <w:rsid w:val="002320AD"/>
    <w:rsid w:val="002322FF"/>
    <w:rsid w:val="002324DC"/>
    <w:rsid w:val="00232B56"/>
    <w:rsid w:val="00233EF5"/>
    <w:rsid w:val="00234604"/>
    <w:rsid w:val="0023462C"/>
    <w:rsid w:val="002348D3"/>
    <w:rsid w:val="00234AB8"/>
    <w:rsid w:val="00234EC4"/>
    <w:rsid w:val="0023567D"/>
    <w:rsid w:val="00235A6B"/>
    <w:rsid w:val="00235A6D"/>
    <w:rsid w:val="00236050"/>
    <w:rsid w:val="0023613B"/>
    <w:rsid w:val="00236418"/>
    <w:rsid w:val="002369A6"/>
    <w:rsid w:val="00236CB8"/>
    <w:rsid w:val="00237430"/>
    <w:rsid w:val="00237A3A"/>
    <w:rsid w:val="00237E62"/>
    <w:rsid w:val="00240077"/>
    <w:rsid w:val="0024010E"/>
    <w:rsid w:val="00240368"/>
    <w:rsid w:val="0024044E"/>
    <w:rsid w:val="0024074A"/>
    <w:rsid w:val="00240911"/>
    <w:rsid w:val="00240F14"/>
    <w:rsid w:val="00241A38"/>
    <w:rsid w:val="00241C0D"/>
    <w:rsid w:val="002425EF"/>
    <w:rsid w:val="0024299C"/>
    <w:rsid w:val="00242E54"/>
    <w:rsid w:val="00243205"/>
    <w:rsid w:val="00243A25"/>
    <w:rsid w:val="00243AC3"/>
    <w:rsid w:val="00243F32"/>
    <w:rsid w:val="002442E7"/>
    <w:rsid w:val="00245159"/>
    <w:rsid w:val="00245425"/>
    <w:rsid w:val="00246DA0"/>
    <w:rsid w:val="0024713C"/>
    <w:rsid w:val="00247201"/>
    <w:rsid w:val="0024775A"/>
    <w:rsid w:val="002502BE"/>
    <w:rsid w:val="00250745"/>
    <w:rsid w:val="002507A7"/>
    <w:rsid w:val="00251198"/>
    <w:rsid w:val="002516A7"/>
    <w:rsid w:val="00252392"/>
    <w:rsid w:val="002524EB"/>
    <w:rsid w:val="00252595"/>
    <w:rsid w:val="00252BC4"/>
    <w:rsid w:val="00252C48"/>
    <w:rsid w:val="00252D2B"/>
    <w:rsid w:val="00253382"/>
    <w:rsid w:val="0025382F"/>
    <w:rsid w:val="00253DD1"/>
    <w:rsid w:val="00254006"/>
    <w:rsid w:val="00255136"/>
    <w:rsid w:val="00255341"/>
    <w:rsid w:val="00255400"/>
    <w:rsid w:val="00256236"/>
    <w:rsid w:val="0025677C"/>
    <w:rsid w:val="00256B54"/>
    <w:rsid w:val="0025706A"/>
    <w:rsid w:val="0025710F"/>
    <w:rsid w:val="00257BE6"/>
    <w:rsid w:val="00260089"/>
    <w:rsid w:val="002600A3"/>
    <w:rsid w:val="002600FB"/>
    <w:rsid w:val="00260249"/>
    <w:rsid w:val="00260507"/>
    <w:rsid w:val="002606D2"/>
    <w:rsid w:val="002607B0"/>
    <w:rsid w:val="00260A0B"/>
    <w:rsid w:val="00260BA1"/>
    <w:rsid w:val="00260CF4"/>
    <w:rsid w:val="00262221"/>
    <w:rsid w:val="00262D36"/>
    <w:rsid w:val="00262FA7"/>
    <w:rsid w:val="0026307D"/>
    <w:rsid w:val="002631A4"/>
    <w:rsid w:val="002634BA"/>
    <w:rsid w:val="0026361A"/>
    <w:rsid w:val="0026395B"/>
    <w:rsid w:val="00263AB3"/>
    <w:rsid w:val="00263B96"/>
    <w:rsid w:val="002640C5"/>
    <w:rsid w:val="002641A4"/>
    <w:rsid w:val="00264474"/>
    <w:rsid w:val="002644E7"/>
    <w:rsid w:val="00265179"/>
    <w:rsid w:val="002659CC"/>
    <w:rsid w:val="00265A0B"/>
    <w:rsid w:val="00265BF9"/>
    <w:rsid w:val="00265DF1"/>
    <w:rsid w:val="00265E41"/>
    <w:rsid w:val="00265ED9"/>
    <w:rsid w:val="00266270"/>
    <w:rsid w:val="002665FD"/>
    <w:rsid w:val="002667D7"/>
    <w:rsid w:val="002669AA"/>
    <w:rsid w:val="00267061"/>
    <w:rsid w:val="002678E6"/>
    <w:rsid w:val="0026792E"/>
    <w:rsid w:val="00270611"/>
    <w:rsid w:val="002713D3"/>
    <w:rsid w:val="00271612"/>
    <w:rsid w:val="002721D7"/>
    <w:rsid w:val="00273274"/>
    <w:rsid w:val="00273642"/>
    <w:rsid w:val="00273BC0"/>
    <w:rsid w:val="0027431F"/>
    <w:rsid w:val="0027444A"/>
    <w:rsid w:val="002746B3"/>
    <w:rsid w:val="00274CDE"/>
    <w:rsid w:val="00275259"/>
    <w:rsid w:val="00275424"/>
    <w:rsid w:val="0027552C"/>
    <w:rsid w:val="0027596A"/>
    <w:rsid w:val="00275A46"/>
    <w:rsid w:val="00275AE9"/>
    <w:rsid w:val="00275C4A"/>
    <w:rsid w:val="0027602B"/>
    <w:rsid w:val="00276184"/>
    <w:rsid w:val="0027653E"/>
    <w:rsid w:val="00276A99"/>
    <w:rsid w:val="00276F98"/>
    <w:rsid w:val="00277D8E"/>
    <w:rsid w:val="00280319"/>
    <w:rsid w:val="00280D4D"/>
    <w:rsid w:val="002813EF"/>
    <w:rsid w:val="00281925"/>
    <w:rsid w:val="00281BB1"/>
    <w:rsid w:val="00282F7F"/>
    <w:rsid w:val="00283297"/>
    <w:rsid w:val="00283533"/>
    <w:rsid w:val="002835C9"/>
    <w:rsid w:val="0028377C"/>
    <w:rsid w:val="0028435F"/>
    <w:rsid w:val="0028460C"/>
    <w:rsid w:val="0028490A"/>
    <w:rsid w:val="00284E6A"/>
    <w:rsid w:val="00285BC6"/>
    <w:rsid w:val="00285CFE"/>
    <w:rsid w:val="00286808"/>
    <w:rsid w:val="002868B4"/>
    <w:rsid w:val="00286AD9"/>
    <w:rsid w:val="002874E8"/>
    <w:rsid w:val="0028777D"/>
    <w:rsid w:val="002877AF"/>
    <w:rsid w:val="002878D2"/>
    <w:rsid w:val="002901DB"/>
    <w:rsid w:val="00290913"/>
    <w:rsid w:val="00290A88"/>
    <w:rsid w:val="00290C30"/>
    <w:rsid w:val="00291177"/>
    <w:rsid w:val="002912F9"/>
    <w:rsid w:val="00291D32"/>
    <w:rsid w:val="002924F5"/>
    <w:rsid w:val="00292BB1"/>
    <w:rsid w:val="00292C71"/>
    <w:rsid w:val="002931DF"/>
    <w:rsid w:val="002937EA"/>
    <w:rsid w:val="002944BB"/>
    <w:rsid w:val="00294FF6"/>
    <w:rsid w:val="00295343"/>
    <w:rsid w:val="002965D5"/>
    <w:rsid w:val="00296680"/>
    <w:rsid w:val="002966F3"/>
    <w:rsid w:val="002977A5"/>
    <w:rsid w:val="00297EE0"/>
    <w:rsid w:val="002A00F0"/>
    <w:rsid w:val="002A064B"/>
    <w:rsid w:val="002A0D24"/>
    <w:rsid w:val="002A0FB9"/>
    <w:rsid w:val="002A10ED"/>
    <w:rsid w:val="002A1823"/>
    <w:rsid w:val="002A22B4"/>
    <w:rsid w:val="002A2BD5"/>
    <w:rsid w:val="002A2E13"/>
    <w:rsid w:val="002A3453"/>
    <w:rsid w:val="002A349D"/>
    <w:rsid w:val="002A38E8"/>
    <w:rsid w:val="002A3B0C"/>
    <w:rsid w:val="002A3D54"/>
    <w:rsid w:val="002A426E"/>
    <w:rsid w:val="002A4A11"/>
    <w:rsid w:val="002A4B0B"/>
    <w:rsid w:val="002A5BEB"/>
    <w:rsid w:val="002A605A"/>
    <w:rsid w:val="002A6159"/>
    <w:rsid w:val="002A6258"/>
    <w:rsid w:val="002A65BA"/>
    <w:rsid w:val="002A6976"/>
    <w:rsid w:val="002A6F7F"/>
    <w:rsid w:val="002A6FE7"/>
    <w:rsid w:val="002A7D13"/>
    <w:rsid w:val="002B0A12"/>
    <w:rsid w:val="002B0C04"/>
    <w:rsid w:val="002B0D42"/>
    <w:rsid w:val="002B0E21"/>
    <w:rsid w:val="002B0F16"/>
    <w:rsid w:val="002B15C0"/>
    <w:rsid w:val="002B1890"/>
    <w:rsid w:val="002B19C9"/>
    <w:rsid w:val="002B2181"/>
    <w:rsid w:val="002B21C7"/>
    <w:rsid w:val="002B2519"/>
    <w:rsid w:val="002B2C21"/>
    <w:rsid w:val="002B2C98"/>
    <w:rsid w:val="002B2CC2"/>
    <w:rsid w:val="002B3426"/>
    <w:rsid w:val="002B38F2"/>
    <w:rsid w:val="002B3A80"/>
    <w:rsid w:val="002B3A92"/>
    <w:rsid w:val="002B3CEC"/>
    <w:rsid w:val="002B3D12"/>
    <w:rsid w:val="002B4176"/>
    <w:rsid w:val="002B4618"/>
    <w:rsid w:val="002B46EA"/>
    <w:rsid w:val="002B48CD"/>
    <w:rsid w:val="002B4B12"/>
    <w:rsid w:val="002B5075"/>
    <w:rsid w:val="002B52E9"/>
    <w:rsid w:val="002B53E3"/>
    <w:rsid w:val="002B6410"/>
    <w:rsid w:val="002B69F3"/>
    <w:rsid w:val="002B6E4C"/>
    <w:rsid w:val="002B70BA"/>
    <w:rsid w:val="002B763A"/>
    <w:rsid w:val="002B7766"/>
    <w:rsid w:val="002B7E5D"/>
    <w:rsid w:val="002B7ED8"/>
    <w:rsid w:val="002B7FD0"/>
    <w:rsid w:val="002C0153"/>
    <w:rsid w:val="002C02D5"/>
    <w:rsid w:val="002C07F0"/>
    <w:rsid w:val="002C096A"/>
    <w:rsid w:val="002C126E"/>
    <w:rsid w:val="002C2692"/>
    <w:rsid w:val="002C2BB1"/>
    <w:rsid w:val="002C2E4B"/>
    <w:rsid w:val="002C3126"/>
    <w:rsid w:val="002C3FBB"/>
    <w:rsid w:val="002C48DF"/>
    <w:rsid w:val="002C4C6D"/>
    <w:rsid w:val="002C504A"/>
    <w:rsid w:val="002C554F"/>
    <w:rsid w:val="002C5864"/>
    <w:rsid w:val="002C5919"/>
    <w:rsid w:val="002C6A70"/>
    <w:rsid w:val="002C711D"/>
    <w:rsid w:val="002C72C5"/>
    <w:rsid w:val="002C7CD2"/>
    <w:rsid w:val="002D1093"/>
    <w:rsid w:val="002D10B4"/>
    <w:rsid w:val="002D17E8"/>
    <w:rsid w:val="002D212C"/>
    <w:rsid w:val="002D214D"/>
    <w:rsid w:val="002D25D7"/>
    <w:rsid w:val="002D3008"/>
    <w:rsid w:val="002D33FE"/>
    <w:rsid w:val="002D382A"/>
    <w:rsid w:val="002D396C"/>
    <w:rsid w:val="002D39EE"/>
    <w:rsid w:val="002D4103"/>
    <w:rsid w:val="002D4646"/>
    <w:rsid w:val="002D4836"/>
    <w:rsid w:val="002D5144"/>
    <w:rsid w:val="002D53EB"/>
    <w:rsid w:val="002D627E"/>
    <w:rsid w:val="002D65C2"/>
    <w:rsid w:val="002D6646"/>
    <w:rsid w:val="002D6B41"/>
    <w:rsid w:val="002D72AF"/>
    <w:rsid w:val="002D7950"/>
    <w:rsid w:val="002E010A"/>
    <w:rsid w:val="002E08B7"/>
    <w:rsid w:val="002E0B66"/>
    <w:rsid w:val="002E0E02"/>
    <w:rsid w:val="002E12EA"/>
    <w:rsid w:val="002E16CF"/>
    <w:rsid w:val="002E17ED"/>
    <w:rsid w:val="002E18D6"/>
    <w:rsid w:val="002E19FB"/>
    <w:rsid w:val="002E1ED0"/>
    <w:rsid w:val="002E1FC2"/>
    <w:rsid w:val="002E229B"/>
    <w:rsid w:val="002E2412"/>
    <w:rsid w:val="002E247D"/>
    <w:rsid w:val="002E2790"/>
    <w:rsid w:val="002E2C18"/>
    <w:rsid w:val="002E2D35"/>
    <w:rsid w:val="002E35E0"/>
    <w:rsid w:val="002E3B38"/>
    <w:rsid w:val="002E3D0E"/>
    <w:rsid w:val="002E4088"/>
    <w:rsid w:val="002E409C"/>
    <w:rsid w:val="002E47C7"/>
    <w:rsid w:val="002E47DE"/>
    <w:rsid w:val="002E4B9D"/>
    <w:rsid w:val="002E5030"/>
    <w:rsid w:val="002E5850"/>
    <w:rsid w:val="002E5CF0"/>
    <w:rsid w:val="002E5F79"/>
    <w:rsid w:val="002E65E3"/>
    <w:rsid w:val="002E67A1"/>
    <w:rsid w:val="002E705B"/>
    <w:rsid w:val="002E7871"/>
    <w:rsid w:val="002E7992"/>
    <w:rsid w:val="002F0218"/>
    <w:rsid w:val="002F05DF"/>
    <w:rsid w:val="002F0C95"/>
    <w:rsid w:val="002F116D"/>
    <w:rsid w:val="002F1445"/>
    <w:rsid w:val="002F1566"/>
    <w:rsid w:val="002F15FB"/>
    <w:rsid w:val="002F1868"/>
    <w:rsid w:val="002F18BC"/>
    <w:rsid w:val="002F1EDD"/>
    <w:rsid w:val="002F2C0A"/>
    <w:rsid w:val="002F3706"/>
    <w:rsid w:val="002F3B31"/>
    <w:rsid w:val="002F3E44"/>
    <w:rsid w:val="002F465C"/>
    <w:rsid w:val="002F4C25"/>
    <w:rsid w:val="002F4EAA"/>
    <w:rsid w:val="002F55CA"/>
    <w:rsid w:val="002F61A7"/>
    <w:rsid w:val="002F6211"/>
    <w:rsid w:val="002F6399"/>
    <w:rsid w:val="002F647F"/>
    <w:rsid w:val="002F6C89"/>
    <w:rsid w:val="002F6E02"/>
    <w:rsid w:val="002F73D4"/>
    <w:rsid w:val="002F7EC6"/>
    <w:rsid w:val="003002F9"/>
    <w:rsid w:val="003003B5"/>
    <w:rsid w:val="003006A8"/>
    <w:rsid w:val="003009B3"/>
    <w:rsid w:val="00300A96"/>
    <w:rsid w:val="003011AB"/>
    <w:rsid w:val="003011DC"/>
    <w:rsid w:val="003013F2"/>
    <w:rsid w:val="00301605"/>
    <w:rsid w:val="0030223F"/>
    <w:rsid w:val="0030232A"/>
    <w:rsid w:val="00302336"/>
    <w:rsid w:val="00302C8E"/>
    <w:rsid w:val="00302CA5"/>
    <w:rsid w:val="003031AC"/>
    <w:rsid w:val="003032DB"/>
    <w:rsid w:val="00303813"/>
    <w:rsid w:val="003039F3"/>
    <w:rsid w:val="00303D8D"/>
    <w:rsid w:val="003041DD"/>
    <w:rsid w:val="00304722"/>
    <w:rsid w:val="003068FD"/>
    <w:rsid w:val="0030694A"/>
    <w:rsid w:val="003069F4"/>
    <w:rsid w:val="00307673"/>
    <w:rsid w:val="00307FF6"/>
    <w:rsid w:val="00310668"/>
    <w:rsid w:val="00310A6A"/>
    <w:rsid w:val="00311EF3"/>
    <w:rsid w:val="00312064"/>
    <w:rsid w:val="00312724"/>
    <w:rsid w:val="00312DEC"/>
    <w:rsid w:val="00313712"/>
    <w:rsid w:val="003138FD"/>
    <w:rsid w:val="00313F6D"/>
    <w:rsid w:val="003141B6"/>
    <w:rsid w:val="0031440B"/>
    <w:rsid w:val="003145CF"/>
    <w:rsid w:val="003146C9"/>
    <w:rsid w:val="0031482F"/>
    <w:rsid w:val="00314B76"/>
    <w:rsid w:val="00314C3F"/>
    <w:rsid w:val="00315021"/>
    <w:rsid w:val="00315F59"/>
    <w:rsid w:val="003163F8"/>
    <w:rsid w:val="0031713B"/>
    <w:rsid w:val="0031750B"/>
    <w:rsid w:val="00317D92"/>
    <w:rsid w:val="00317F8B"/>
    <w:rsid w:val="0032003D"/>
    <w:rsid w:val="0032049F"/>
    <w:rsid w:val="003207A6"/>
    <w:rsid w:val="00320B82"/>
    <w:rsid w:val="003211CB"/>
    <w:rsid w:val="003212CD"/>
    <w:rsid w:val="00321471"/>
    <w:rsid w:val="003218BE"/>
    <w:rsid w:val="00322143"/>
    <w:rsid w:val="00322B59"/>
    <w:rsid w:val="00323032"/>
    <w:rsid w:val="00323316"/>
    <w:rsid w:val="00323762"/>
    <w:rsid w:val="00323777"/>
    <w:rsid w:val="003241E4"/>
    <w:rsid w:val="00324B2C"/>
    <w:rsid w:val="00324B7F"/>
    <w:rsid w:val="003250C8"/>
    <w:rsid w:val="00325418"/>
    <w:rsid w:val="003255C0"/>
    <w:rsid w:val="003259A9"/>
    <w:rsid w:val="00325FEB"/>
    <w:rsid w:val="00326338"/>
    <w:rsid w:val="0032665F"/>
    <w:rsid w:val="003273E5"/>
    <w:rsid w:val="003275B5"/>
    <w:rsid w:val="00327CF1"/>
    <w:rsid w:val="00332797"/>
    <w:rsid w:val="00332E29"/>
    <w:rsid w:val="0033308E"/>
    <w:rsid w:val="003334BB"/>
    <w:rsid w:val="00333ADB"/>
    <w:rsid w:val="00333DCB"/>
    <w:rsid w:val="0033403A"/>
    <w:rsid w:val="00334180"/>
    <w:rsid w:val="003341FB"/>
    <w:rsid w:val="003348D7"/>
    <w:rsid w:val="00334B36"/>
    <w:rsid w:val="00336E1C"/>
    <w:rsid w:val="003374A0"/>
    <w:rsid w:val="0033760A"/>
    <w:rsid w:val="00337616"/>
    <w:rsid w:val="0034009B"/>
    <w:rsid w:val="00340872"/>
    <w:rsid w:val="00340960"/>
    <w:rsid w:val="00340B90"/>
    <w:rsid w:val="00341031"/>
    <w:rsid w:val="0034193F"/>
    <w:rsid w:val="003419B5"/>
    <w:rsid w:val="00341CD3"/>
    <w:rsid w:val="003421F3"/>
    <w:rsid w:val="003425BF"/>
    <w:rsid w:val="00342957"/>
    <w:rsid w:val="00342C9A"/>
    <w:rsid w:val="003434AC"/>
    <w:rsid w:val="00343971"/>
    <w:rsid w:val="00343BDF"/>
    <w:rsid w:val="00344065"/>
    <w:rsid w:val="00344201"/>
    <w:rsid w:val="00344483"/>
    <w:rsid w:val="003445E5"/>
    <w:rsid w:val="00344B4C"/>
    <w:rsid w:val="003456CB"/>
    <w:rsid w:val="0034632E"/>
    <w:rsid w:val="003474CD"/>
    <w:rsid w:val="0034798B"/>
    <w:rsid w:val="00347C17"/>
    <w:rsid w:val="003503B7"/>
    <w:rsid w:val="003504A0"/>
    <w:rsid w:val="0035134D"/>
    <w:rsid w:val="00351373"/>
    <w:rsid w:val="00351B53"/>
    <w:rsid w:val="00351D98"/>
    <w:rsid w:val="00352109"/>
    <w:rsid w:val="003524D8"/>
    <w:rsid w:val="00352BD1"/>
    <w:rsid w:val="00352C0E"/>
    <w:rsid w:val="00352C1C"/>
    <w:rsid w:val="00353B99"/>
    <w:rsid w:val="003546D9"/>
    <w:rsid w:val="00355442"/>
    <w:rsid w:val="0035589F"/>
    <w:rsid w:val="00355CA0"/>
    <w:rsid w:val="003565C7"/>
    <w:rsid w:val="003565D6"/>
    <w:rsid w:val="0035670C"/>
    <w:rsid w:val="00356846"/>
    <w:rsid w:val="00356D0C"/>
    <w:rsid w:val="00356F3C"/>
    <w:rsid w:val="00357687"/>
    <w:rsid w:val="00357E98"/>
    <w:rsid w:val="00360920"/>
    <w:rsid w:val="00360DC8"/>
    <w:rsid w:val="00360F8F"/>
    <w:rsid w:val="0036168C"/>
    <w:rsid w:val="00361C5E"/>
    <w:rsid w:val="00362070"/>
    <w:rsid w:val="003624CC"/>
    <w:rsid w:val="003626F7"/>
    <w:rsid w:val="00363270"/>
    <w:rsid w:val="00363A06"/>
    <w:rsid w:val="0036444D"/>
    <w:rsid w:val="00364948"/>
    <w:rsid w:val="00364C19"/>
    <w:rsid w:val="00365645"/>
    <w:rsid w:val="003656D0"/>
    <w:rsid w:val="003658EF"/>
    <w:rsid w:val="003660C4"/>
    <w:rsid w:val="00366E59"/>
    <w:rsid w:val="0036734F"/>
    <w:rsid w:val="003678C1"/>
    <w:rsid w:val="00367BEB"/>
    <w:rsid w:val="003706B1"/>
    <w:rsid w:val="003709D4"/>
    <w:rsid w:val="003716F1"/>
    <w:rsid w:val="00371862"/>
    <w:rsid w:val="003721B8"/>
    <w:rsid w:val="003721E4"/>
    <w:rsid w:val="00372254"/>
    <w:rsid w:val="00372274"/>
    <w:rsid w:val="0037256F"/>
    <w:rsid w:val="0037316F"/>
    <w:rsid w:val="00373960"/>
    <w:rsid w:val="00374F58"/>
    <w:rsid w:val="003750C3"/>
    <w:rsid w:val="00375386"/>
    <w:rsid w:val="003754E2"/>
    <w:rsid w:val="003757A1"/>
    <w:rsid w:val="00375FB9"/>
    <w:rsid w:val="00376270"/>
    <w:rsid w:val="003765D7"/>
    <w:rsid w:val="003765FB"/>
    <w:rsid w:val="003803B2"/>
    <w:rsid w:val="003807BF"/>
    <w:rsid w:val="00380E37"/>
    <w:rsid w:val="00380F95"/>
    <w:rsid w:val="00381076"/>
    <w:rsid w:val="00381152"/>
    <w:rsid w:val="0038189B"/>
    <w:rsid w:val="00381EC1"/>
    <w:rsid w:val="00382C1D"/>
    <w:rsid w:val="003833FA"/>
    <w:rsid w:val="0038365B"/>
    <w:rsid w:val="003837A3"/>
    <w:rsid w:val="003838DE"/>
    <w:rsid w:val="00383B46"/>
    <w:rsid w:val="00383CF2"/>
    <w:rsid w:val="00383DCE"/>
    <w:rsid w:val="00384709"/>
    <w:rsid w:val="00384E11"/>
    <w:rsid w:val="003854DB"/>
    <w:rsid w:val="00385BB6"/>
    <w:rsid w:val="00385D54"/>
    <w:rsid w:val="00385F71"/>
    <w:rsid w:val="00386C35"/>
    <w:rsid w:val="00387396"/>
    <w:rsid w:val="00387E71"/>
    <w:rsid w:val="00387F28"/>
    <w:rsid w:val="0039055B"/>
    <w:rsid w:val="00390585"/>
    <w:rsid w:val="00390AE2"/>
    <w:rsid w:val="00390F1D"/>
    <w:rsid w:val="00391215"/>
    <w:rsid w:val="00391951"/>
    <w:rsid w:val="00391BB1"/>
    <w:rsid w:val="00392A64"/>
    <w:rsid w:val="00392D6B"/>
    <w:rsid w:val="00392FA8"/>
    <w:rsid w:val="003930CB"/>
    <w:rsid w:val="003930E7"/>
    <w:rsid w:val="00393140"/>
    <w:rsid w:val="003933F8"/>
    <w:rsid w:val="00393EEB"/>
    <w:rsid w:val="003944AE"/>
    <w:rsid w:val="003944B9"/>
    <w:rsid w:val="003944E2"/>
    <w:rsid w:val="00394732"/>
    <w:rsid w:val="00394C3D"/>
    <w:rsid w:val="00395147"/>
    <w:rsid w:val="003951EA"/>
    <w:rsid w:val="003954A5"/>
    <w:rsid w:val="0039598F"/>
    <w:rsid w:val="0039613B"/>
    <w:rsid w:val="003966AD"/>
    <w:rsid w:val="00396D85"/>
    <w:rsid w:val="00396FB6"/>
    <w:rsid w:val="00397582"/>
    <w:rsid w:val="00397828"/>
    <w:rsid w:val="00397D59"/>
    <w:rsid w:val="003A0512"/>
    <w:rsid w:val="003A0B4A"/>
    <w:rsid w:val="003A1063"/>
    <w:rsid w:val="003A14E1"/>
    <w:rsid w:val="003A1DF3"/>
    <w:rsid w:val="003A1FA9"/>
    <w:rsid w:val="003A2490"/>
    <w:rsid w:val="003A251B"/>
    <w:rsid w:val="003A303E"/>
    <w:rsid w:val="003A358D"/>
    <w:rsid w:val="003A3D77"/>
    <w:rsid w:val="003A403D"/>
    <w:rsid w:val="003A424C"/>
    <w:rsid w:val="003A4813"/>
    <w:rsid w:val="003A4C7B"/>
    <w:rsid w:val="003A54EB"/>
    <w:rsid w:val="003A575C"/>
    <w:rsid w:val="003A5764"/>
    <w:rsid w:val="003A5A10"/>
    <w:rsid w:val="003A603F"/>
    <w:rsid w:val="003A6405"/>
    <w:rsid w:val="003A74EF"/>
    <w:rsid w:val="003A7A4E"/>
    <w:rsid w:val="003B0061"/>
    <w:rsid w:val="003B00B5"/>
    <w:rsid w:val="003B035C"/>
    <w:rsid w:val="003B0371"/>
    <w:rsid w:val="003B0832"/>
    <w:rsid w:val="003B0AF0"/>
    <w:rsid w:val="003B1538"/>
    <w:rsid w:val="003B1F9B"/>
    <w:rsid w:val="003B2503"/>
    <w:rsid w:val="003B2A37"/>
    <w:rsid w:val="003B3DDA"/>
    <w:rsid w:val="003B458E"/>
    <w:rsid w:val="003B45E5"/>
    <w:rsid w:val="003B532D"/>
    <w:rsid w:val="003B565B"/>
    <w:rsid w:val="003B5AED"/>
    <w:rsid w:val="003B6020"/>
    <w:rsid w:val="003B6540"/>
    <w:rsid w:val="003B6624"/>
    <w:rsid w:val="003B6667"/>
    <w:rsid w:val="003B6DAE"/>
    <w:rsid w:val="003B70F9"/>
    <w:rsid w:val="003B71AE"/>
    <w:rsid w:val="003B7392"/>
    <w:rsid w:val="003C0776"/>
    <w:rsid w:val="003C08B0"/>
    <w:rsid w:val="003C0A74"/>
    <w:rsid w:val="003C1517"/>
    <w:rsid w:val="003C1796"/>
    <w:rsid w:val="003C1B72"/>
    <w:rsid w:val="003C263F"/>
    <w:rsid w:val="003C2AD9"/>
    <w:rsid w:val="003C30C2"/>
    <w:rsid w:val="003C3C77"/>
    <w:rsid w:val="003C51D7"/>
    <w:rsid w:val="003C60ED"/>
    <w:rsid w:val="003C6367"/>
    <w:rsid w:val="003C6B7B"/>
    <w:rsid w:val="003C6DFA"/>
    <w:rsid w:val="003C706E"/>
    <w:rsid w:val="003C756F"/>
    <w:rsid w:val="003C765A"/>
    <w:rsid w:val="003C78CC"/>
    <w:rsid w:val="003C7DC8"/>
    <w:rsid w:val="003D0073"/>
    <w:rsid w:val="003D0162"/>
    <w:rsid w:val="003D09B6"/>
    <w:rsid w:val="003D15F3"/>
    <w:rsid w:val="003D2135"/>
    <w:rsid w:val="003D2D50"/>
    <w:rsid w:val="003D33BF"/>
    <w:rsid w:val="003D37D4"/>
    <w:rsid w:val="003D3A24"/>
    <w:rsid w:val="003D451A"/>
    <w:rsid w:val="003D5156"/>
    <w:rsid w:val="003D6780"/>
    <w:rsid w:val="003D6B2C"/>
    <w:rsid w:val="003D6F27"/>
    <w:rsid w:val="003D796C"/>
    <w:rsid w:val="003D7D26"/>
    <w:rsid w:val="003E0301"/>
    <w:rsid w:val="003E0591"/>
    <w:rsid w:val="003E0F2B"/>
    <w:rsid w:val="003E0F72"/>
    <w:rsid w:val="003E1F1C"/>
    <w:rsid w:val="003E23ED"/>
    <w:rsid w:val="003E257B"/>
    <w:rsid w:val="003E28A1"/>
    <w:rsid w:val="003E29B9"/>
    <w:rsid w:val="003E2F20"/>
    <w:rsid w:val="003E33D6"/>
    <w:rsid w:val="003E35B7"/>
    <w:rsid w:val="003E36AB"/>
    <w:rsid w:val="003E39F9"/>
    <w:rsid w:val="003E3DF2"/>
    <w:rsid w:val="003E4023"/>
    <w:rsid w:val="003E505C"/>
    <w:rsid w:val="003E5240"/>
    <w:rsid w:val="003E5394"/>
    <w:rsid w:val="003E56D5"/>
    <w:rsid w:val="003E5B59"/>
    <w:rsid w:val="003E6538"/>
    <w:rsid w:val="003E6B9C"/>
    <w:rsid w:val="003E6E30"/>
    <w:rsid w:val="003E79F0"/>
    <w:rsid w:val="003E7F0C"/>
    <w:rsid w:val="003F08B4"/>
    <w:rsid w:val="003F0C2F"/>
    <w:rsid w:val="003F17C4"/>
    <w:rsid w:val="003F1BA1"/>
    <w:rsid w:val="003F2049"/>
    <w:rsid w:val="003F33AC"/>
    <w:rsid w:val="003F37E9"/>
    <w:rsid w:val="003F3F2F"/>
    <w:rsid w:val="003F3FAC"/>
    <w:rsid w:val="003F4C40"/>
    <w:rsid w:val="003F4CED"/>
    <w:rsid w:val="003F5443"/>
    <w:rsid w:val="003F5535"/>
    <w:rsid w:val="003F5C67"/>
    <w:rsid w:val="003F5ECD"/>
    <w:rsid w:val="003F5F2A"/>
    <w:rsid w:val="003F633E"/>
    <w:rsid w:val="003F66F2"/>
    <w:rsid w:val="003F673C"/>
    <w:rsid w:val="003F693F"/>
    <w:rsid w:val="003F6C5F"/>
    <w:rsid w:val="003F6F0C"/>
    <w:rsid w:val="003F774B"/>
    <w:rsid w:val="00400725"/>
    <w:rsid w:val="00400F1E"/>
    <w:rsid w:val="00401405"/>
    <w:rsid w:val="00401CC1"/>
    <w:rsid w:val="00401DBF"/>
    <w:rsid w:val="004028AF"/>
    <w:rsid w:val="00402D10"/>
    <w:rsid w:val="00402F55"/>
    <w:rsid w:val="004031E8"/>
    <w:rsid w:val="00403A3F"/>
    <w:rsid w:val="00403D99"/>
    <w:rsid w:val="00403E13"/>
    <w:rsid w:val="0040445B"/>
    <w:rsid w:val="00404A9C"/>
    <w:rsid w:val="00404B1D"/>
    <w:rsid w:val="0040513A"/>
    <w:rsid w:val="00405665"/>
    <w:rsid w:val="00405EA6"/>
    <w:rsid w:val="0040658E"/>
    <w:rsid w:val="00406AF6"/>
    <w:rsid w:val="004071F4"/>
    <w:rsid w:val="00407CC2"/>
    <w:rsid w:val="00407EB7"/>
    <w:rsid w:val="004107EB"/>
    <w:rsid w:val="00410AE4"/>
    <w:rsid w:val="00411F9A"/>
    <w:rsid w:val="00411FE0"/>
    <w:rsid w:val="00412B40"/>
    <w:rsid w:val="00412F21"/>
    <w:rsid w:val="00413403"/>
    <w:rsid w:val="004135BD"/>
    <w:rsid w:val="00414228"/>
    <w:rsid w:val="00414A53"/>
    <w:rsid w:val="004153FF"/>
    <w:rsid w:val="00415F3D"/>
    <w:rsid w:val="00415FCD"/>
    <w:rsid w:val="004166A1"/>
    <w:rsid w:val="0041798E"/>
    <w:rsid w:val="00417C01"/>
    <w:rsid w:val="00420055"/>
    <w:rsid w:val="0042015B"/>
    <w:rsid w:val="004201C4"/>
    <w:rsid w:val="0042042C"/>
    <w:rsid w:val="00420F9D"/>
    <w:rsid w:val="004213F9"/>
    <w:rsid w:val="00421BF0"/>
    <w:rsid w:val="004220DD"/>
    <w:rsid w:val="00422F13"/>
    <w:rsid w:val="004232BF"/>
    <w:rsid w:val="00423A31"/>
    <w:rsid w:val="004242D8"/>
    <w:rsid w:val="00424EE6"/>
    <w:rsid w:val="0042528D"/>
    <w:rsid w:val="00425BBC"/>
    <w:rsid w:val="00425C28"/>
    <w:rsid w:val="00426BE9"/>
    <w:rsid w:val="00426F3D"/>
    <w:rsid w:val="00427FB7"/>
    <w:rsid w:val="00430142"/>
    <w:rsid w:val="004302A4"/>
    <w:rsid w:val="0043042E"/>
    <w:rsid w:val="004306FE"/>
    <w:rsid w:val="00430A5F"/>
    <w:rsid w:val="00430E97"/>
    <w:rsid w:val="00430FE3"/>
    <w:rsid w:val="00431033"/>
    <w:rsid w:val="004316F9"/>
    <w:rsid w:val="00431857"/>
    <w:rsid w:val="00431D9E"/>
    <w:rsid w:val="00431DDA"/>
    <w:rsid w:val="00432132"/>
    <w:rsid w:val="00432855"/>
    <w:rsid w:val="00432CAA"/>
    <w:rsid w:val="00433305"/>
    <w:rsid w:val="0043373F"/>
    <w:rsid w:val="0043430E"/>
    <w:rsid w:val="00434807"/>
    <w:rsid w:val="00434B30"/>
    <w:rsid w:val="004358B7"/>
    <w:rsid w:val="00435959"/>
    <w:rsid w:val="00436083"/>
    <w:rsid w:val="00436D9C"/>
    <w:rsid w:val="004371B1"/>
    <w:rsid w:val="0043774E"/>
    <w:rsid w:val="00437B4F"/>
    <w:rsid w:val="00437C79"/>
    <w:rsid w:val="0044062D"/>
    <w:rsid w:val="004406EA"/>
    <w:rsid w:val="00440CD8"/>
    <w:rsid w:val="00440F27"/>
    <w:rsid w:val="00441092"/>
    <w:rsid w:val="004417D7"/>
    <w:rsid w:val="00441A74"/>
    <w:rsid w:val="00441AE5"/>
    <w:rsid w:val="00441C56"/>
    <w:rsid w:val="00441F39"/>
    <w:rsid w:val="00442739"/>
    <w:rsid w:val="0044275A"/>
    <w:rsid w:val="004427E9"/>
    <w:rsid w:val="004430FE"/>
    <w:rsid w:val="0044363B"/>
    <w:rsid w:val="00443783"/>
    <w:rsid w:val="00443EA8"/>
    <w:rsid w:val="00443F21"/>
    <w:rsid w:val="004444E0"/>
    <w:rsid w:val="0044475C"/>
    <w:rsid w:val="004449C1"/>
    <w:rsid w:val="00444B52"/>
    <w:rsid w:val="00444E4D"/>
    <w:rsid w:val="004455F0"/>
    <w:rsid w:val="00445CD7"/>
    <w:rsid w:val="00446322"/>
    <w:rsid w:val="004463BA"/>
    <w:rsid w:val="00446914"/>
    <w:rsid w:val="00446A3B"/>
    <w:rsid w:val="004470F7"/>
    <w:rsid w:val="00447F0F"/>
    <w:rsid w:val="0045056C"/>
    <w:rsid w:val="00450A03"/>
    <w:rsid w:val="00450A6D"/>
    <w:rsid w:val="00450B82"/>
    <w:rsid w:val="00450C12"/>
    <w:rsid w:val="00451E44"/>
    <w:rsid w:val="00451F22"/>
    <w:rsid w:val="0045204B"/>
    <w:rsid w:val="004521CD"/>
    <w:rsid w:val="00453519"/>
    <w:rsid w:val="00453807"/>
    <w:rsid w:val="00453E7E"/>
    <w:rsid w:val="004540DE"/>
    <w:rsid w:val="00454949"/>
    <w:rsid w:val="004550C1"/>
    <w:rsid w:val="00455147"/>
    <w:rsid w:val="00455BC9"/>
    <w:rsid w:val="0045668F"/>
    <w:rsid w:val="00456F62"/>
    <w:rsid w:val="00456F7E"/>
    <w:rsid w:val="00457153"/>
    <w:rsid w:val="0045745E"/>
    <w:rsid w:val="00457746"/>
    <w:rsid w:val="004577E3"/>
    <w:rsid w:val="004579DB"/>
    <w:rsid w:val="00457E64"/>
    <w:rsid w:val="00460A9A"/>
    <w:rsid w:val="00460EFC"/>
    <w:rsid w:val="004612EF"/>
    <w:rsid w:val="00461359"/>
    <w:rsid w:val="004619B2"/>
    <w:rsid w:val="004623A1"/>
    <w:rsid w:val="0046243C"/>
    <w:rsid w:val="00462DE1"/>
    <w:rsid w:val="004634A1"/>
    <w:rsid w:val="00463638"/>
    <w:rsid w:val="004636BA"/>
    <w:rsid w:val="00463D67"/>
    <w:rsid w:val="004640EC"/>
    <w:rsid w:val="00464787"/>
    <w:rsid w:val="00464BA3"/>
    <w:rsid w:val="00464BF3"/>
    <w:rsid w:val="00464D02"/>
    <w:rsid w:val="00465168"/>
    <w:rsid w:val="0046522F"/>
    <w:rsid w:val="00465A74"/>
    <w:rsid w:val="00465FCD"/>
    <w:rsid w:val="00466702"/>
    <w:rsid w:val="004670E0"/>
    <w:rsid w:val="0046788E"/>
    <w:rsid w:val="00467950"/>
    <w:rsid w:val="00467F42"/>
    <w:rsid w:val="00470CDC"/>
    <w:rsid w:val="00470D66"/>
    <w:rsid w:val="00470F2B"/>
    <w:rsid w:val="00471491"/>
    <w:rsid w:val="00471552"/>
    <w:rsid w:val="004718DF"/>
    <w:rsid w:val="00471F37"/>
    <w:rsid w:val="00471FBA"/>
    <w:rsid w:val="004723BC"/>
    <w:rsid w:val="00472622"/>
    <w:rsid w:val="00472674"/>
    <w:rsid w:val="00473810"/>
    <w:rsid w:val="00473B9D"/>
    <w:rsid w:val="00474134"/>
    <w:rsid w:val="004741B9"/>
    <w:rsid w:val="004753E7"/>
    <w:rsid w:val="00475A02"/>
    <w:rsid w:val="00475A47"/>
    <w:rsid w:val="004768C3"/>
    <w:rsid w:val="0047798D"/>
    <w:rsid w:val="0048035A"/>
    <w:rsid w:val="004803C9"/>
    <w:rsid w:val="00481468"/>
    <w:rsid w:val="0048186A"/>
    <w:rsid w:val="004818AF"/>
    <w:rsid w:val="00481A22"/>
    <w:rsid w:val="00481AFE"/>
    <w:rsid w:val="00481DB1"/>
    <w:rsid w:val="004822D4"/>
    <w:rsid w:val="00482345"/>
    <w:rsid w:val="00482D6B"/>
    <w:rsid w:val="00482DC1"/>
    <w:rsid w:val="00483A68"/>
    <w:rsid w:val="00484387"/>
    <w:rsid w:val="004847B0"/>
    <w:rsid w:val="00485988"/>
    <w:rsid w:val="00485A83"/>
    <w:rsid w:val="00485C4E"/>
    <w:rsid w:val="004865AE"/>
    <w:rsid w:val="00486649"/>
    <w:rsid w:val="004869CB"/>
    <w:rsid w:val="00486A3E"/>
    <w:rsid w:val="00486CD0"/>
    <w:rsid w:val="00486F39"/>
    <w:rsid w:val="00486F4F"/>
    <w:rsid w:val="00487138"/>
    <w:rsid w:val="00487777"/>
    <w:rsid w:val="004878B2"/>
    <w:rsid w:val="00487B6D"/>
    <w:rsid w:val="0049063B"/>
    <w:rsid w:val="00490A31"/>
    <w:rsid w:val="00490BA1"/>
    <w:rsid w:val="00491045"/>
    <w:rsid w:val="004912B4"/>
    <w:rsid w:val="00491C3D"/>
    <w:rsid w:val="00491C79"/>
    <w:rsid w:val="00491CC8"/>
    <w:rsid w:val="00492096"/>
    <w:rsid w:val="004924A3"/>
    <w:rsid w:val="004925C9"/>
    <w:rsid w:val="0049276B"/>
    <w:rsid w:val="0049290B"/>
    <w:rsid w:val="00492B25"/>
    <w:rsid w:val="00492BF2"/>
    <w:rsid w:val="00492EFB"/>
    <w:rsid w:val="004931B8"/>
    <w:rsid w:val="00493363"/>
    <w:rsid w:val="0049364B"/>
    <w:rsid w:val="00494270"/>
    <w:rsid w:val="004943C3"/>
    <w:rsid w:val="00494A0D"/>
    <w:rsid w:val="00494EC7"/>
    <w:rsid w:val="004952D6"/>
    <w:rsid w:val="0049530D"/>
    <w:rsid w:val="00495F28"/>
    <w:rsid w:val="004960F0"/>
    <w:rsid w:val="0049753C"/>
    <w:rsid w:val="0049767A"/>
    <w:rsid w:val="004978AD"/>
    <w:rsid w:val="004979CB"/>
    <w:rsid w:val="00497E7F"/>
    <w:rsid w:val="00497FFE"/>
    <w:rsid w:val="004A0076"/>
    <w:rsid w:val="004A02FE"/>
    <w:rsid w:val="004A0911"/>
    <w:rsid w:val="004A0D32"/>
    <w:rsid w:val="004A154B"/>
    <w:rsid w:val="004A15C5"/>
    <w:rsid w:val="004A1D1F"/>
    <w:rsid w:val="004A1E3D"/>
    <w:rsid w:val="004A22C7"/>
    <w:rsid w:val="004A2363"/>
    <w:rsid w:val="004A2C30"/>
    <w:rsid w:val="004A2ECD"/>
    <w:rsid w:val="004A3016"/>
    <w:rsid w:val="004A30D7"/>
    <w:rsid w:val="004A31D5"/>
    <w:rsid w:val="004A352A"/>
    <w:rsid w:val="004A3826"/>
    <w:rsid w:val="004A3BFE"/>
    <w:rsid w:val="004A4451"/>
    <w:rsid w:val="004A4CF4"/>
    <w:rsid w:val="004A4D82"/>
    <w:rsid w:val="004A5596"/>
    <w:rsid w:val="004A60C0"/>
    <w:rsid w:val="004A6681"/>
    <w:rsid w:val="004A6B9F"/>
    <w:rsid w:val="004A7021"/>
    <w:rsid w:val="004A7252"/>
    <w:rsid w:val="004A7308"/>
    <w:rsid w:val="004A7406"/>
    <w:rsid w:val="004A7C44"/>
    <w:rsid w:val="004B0043"/>
    <w:rsid w:val="004B06E4"/>
    <w:rsid w:val="004B08DA"/>
    <w:rsid w:val="004B0B98"/>
    <w:rsid w:val="004B0C4A"/>
    <w:rsid w:val="004B0E99"/>
    <w:rsid w:val="004B15C8"/>
    <w:rsid w:val="004B2562"/>
    <w:rsid w:val="004B2B51"/>
    <w:rsid w:val="004B2B73"/>
    <w:rsid w:val="004B2BF4"/>
    <w:rsid w:val="004B3033"/>
    <w:rsid w:val="004B31B4"/>
    <w:rsid w:val="004B3398"/>
    <w:rsid w:val="004B490D"/>
    <w:rsid w:val="004B4B5C"/>
    <w:rsid w:val="004B56F2"/>
    <w:rsid w:val="004B5BA4"/>
    <w:rsid w:val="004B5D49"/>
    <w:rsid w:val="004B5DEF"/>
    <w:rsid w:val="004B646E"/>
    <w:rsid w:val="004B64C3"/>
    <w:rsid w:val="004B6866"/>
    <w:rsid w:val="004C01C6"/>
    <w:rsid w:val="004C0559"/>
    <w:rsid w:val="004C1F20"/>
    <w:rsid w:val="004C20D5"/>
    <w:rsid w:val="004C21C7"/>
    <w:rsid w:val="004C24B6"/>
    <w:rsid w:val="004C2D47"/>
    <w:rsid w:val="004C375B"/>
    <w:rsid w:val="004C4053"/>
    <w:rsid w:val="004C40FF"/>
    <w:rsid w:val="004C4522"/>
    <w:rsid w:val="004C454B"/>
    <w:rsid w:val="004C4C3F"/>
    <w:rsid w:val="004C4D39"/>
    <w:rsid w:val="004C5401"/>
    <w:rsid w:val="004C5A3C"/>
    <w:rsid w:val="004C5D3A"/>
    <w:rsid w:val="004C5E2E"/>
    <w:rsid w:val="004C65F3"/>
    <w:rsid w:val="004C6E95"/>
    <w:rsid w:val="004C6F22"/>
    <w:rsid w:val="004C7040"/>
    <w:rsid w:val="004C718D"/>
    <w:rsid w:val="004C7947"/>
    <w:rsid w:val="004C7A9B"/>
    <w:rsid w:val="004C7B71"/>
    <w:rsid w:val="004C7E22"/>
    <w:rsid w:val="004C7F11"/>
    <w:rsid w:val="004D0678"/>
    <w:rsid w:val="004D0820"/>
    <w:rsid w:val="004D092B"/>
    <w:rsid w:val="004D1852"/>
    <w:rsid w:val="004D1956"/>
    <w:rsid w:val="004D1B2C"/>
    <w:rsid w:val="004D1B41"/>
    <w:rsid w:val="004D1F79"/>
    <w:rsid w:val="004D2FA2"/>
    <w:rsid w:val="004D32F3"/>
    <w:rsid w:val="004D35A0"/>
    <w:rsid w:val="004D3958"/>
    <w:rsid w:val="004D3BD7"/>
    <w:rsid w:val="004D3DFF"/>
    <w:rsid w:val="004D4B75"/>
    <w:rsid w:val="004D4FE8"/>
    <w:rsid w:val="004D51D6"/>
    <w:rsid w:val="004D5366"/>
    <w:rsid w:val="004D5436"/>
    <w:rsid w:val="004D596C"/>
    <w:rsid w:val="004D6C5E"/>
    <w:rsid w:val="004D7584"/>
    <w:rsid w:val="004D788E"/>
    <w:rsid w:val="004D78F4"/>
    <w:rsid w:val="004D7A7D"/>
    <w:rsid w:val="004D7F4E"/>
    <w:rsid w:val="004E0046"/>
    <w:rsid w:val="004E0826"/>
    <w:rsid w:val="004E0C12"/>
    <w:rsid w:val="004E16A1"/>
    <w:rsid w:val="004E16DB"/>
    <w:rsid w:val="004E171C"/>
    <w:rsid w:val="004E1925"/>
    <w:rsid w:val="004E1E57"/>
    <w:rsid w:val="004E28AA"/>
    <w:rsid w:val="004E2B87"/>
    <w:rsid w:val="004E2CBB"/>
    <w:rsid w:val="004E308C"/>
    <w:rsid w:val="004E347F"/>
    <w:rsid w:val="004E35C7"/>
    <w:rsid w:val="004E3601"/>
    <w:rsid w:val="004E365A"/>
    <w:rsid w:val="004E420A"/>
    <w:rsid w:val="004E48DB"/>
    <w:rsid w:val="004E4BDD"/>
    <w:rsid w:val="004E4DD7"/>
    <w:rsid w:val="004E4E8F"/>
    <w:rsid w:val="004E5E7E"/>
    <w:rsid w:val="004E61DC"/>
    <w:rsid w:val="004E666F"/>
    <w:rsid w:val="004E6A27"/>
    <w:rsid w:val="004E6A56"/>
    <w:rsid w:val="004E785C"/>
    <w:rsid w:val="004E7C35"/>
    <w:rsid w:val="004F05E6"/>
    <w:rsid w:val="004F0872"/>
    <w:rsid w:val="004F0A4B"/>
    <w:rsid w:val="004F0FA3"/>
    <w:rsid w:val="004F1959"/>
    <w:rsid w:val="004F23F1"/>
    <w:rsid w:val="004F4489"/>
    <w:rsid w:val="004F44CA"/>
    <w:rsid w:val="004F44D7"/>
    <w:rsid w:val="004F4602"/>
    <w:rsid w:val="004F4812"/>
    <w:rsid w:val="004F4D92"/>
    <w:rsid w:val="004F4DB0"/>
    <w:rsid w:val="004F55EB"/>
    <w:rsid w:val="004F5CE2"/>
    <w:rsid w:val="004F6EAC"/>
    <w:rsid w:val="004F6EE3"/>
    <w:rsid w:val="004F7383"/>
    <w:rsid w:val="004F7A7F"/>
    <w:rsid w:val="004F7FCC"/>
    <w:rsid w:val="005008A0"/>
    <w:rsid w:val="005008DF"/>
    <w:rsid w:val="00500979"/>
    <w:rsid w:val="00500E2C"/>
    <w:rsid w:val="005017B6"/>
    <w:rsid w:val="005019AE"/>
    <w:rsid w:val="00501AB9"/>
    <w:rsid w:val="00502EB9"/>
    <w:rsid w:val="005030F8"/>
    <w:rsid w:val="005031D8"/>
    <w:rsid w:val="00503649"/>
    <w:rsid w:val="00503892"/>
    <w:rsid w:val="00503FF0"/>
    <w:rsid w:val="005040F9"/>
    <w:rsid w:val="005045B0"/>
    <w:rsid w:val="005045D0"/>
    <w:rsid w:val="00504A11"/>
    <w:rsid w:val="00504BEB"/>
    <w:rsid w:val="00505954"/>
    <w:rsid w:val="00506076"/>
    <w:rsid w:val="00507309"/>
    <w:rsid w:val="00507356"/>
    <w:rsid w:val="00507DA5"/>
    <w:rsid w:val="005102E2"/>
    <w:rsid w:val="00510904"/>
    <w:rsid w:val="00510C41"/>
    <w:rsid w:val="00510C96"/>
    <w:rsid w:val="00510CF8"/>
    <w:rsid w:val="00510DBD"/>
    <w:rsid w:val="00510F46"/>
    <w:rsid w:val="00511442"/>
    <w:rsid w:val="00511E4B"/>
    <w:rsid w:val="00512AD0"/>
    <w:rsid w:val="005132E7"/>
    <w:rsid w:val="005134EE"/>
    <w:rsid w:val="005138F5"/>
    <w:rsid w:val="00514119"/>
    <w:rsid w:val="00514B8C"/>
    <w:rsid w:val="00515968"/>
    <w:rsid w:val="0051599B"/>
    <w:rsid w:val="00515AF9"/>
    <w:rsid w:val="00516314"/>
    <w:rsid w:val="00516EAA"/>
    <w:rsid w:val="0051703B"/>
    <w:rsid w:val="00517670"/>
    <w:rsid w:val="005176A5"/>
    <w:rsid w:val="00517DC5"/>
    <w:rsid w:val="005201CB"/>
    <w:rsid w:val="005203A9"/>
    <w:rsid w:val="00521186"/>
    <w:rsid w:val="00521574"/>
    <w:rsid w:val="0052181A"/>
    <w:rsid w:val="00521A88"/>
    <w:rsid w:val="0052278E"/>
    <w:rsid w:val="005231D0"/>
    <w:rsid w:val="0052338E"/>
    <w:rsid w:val="00523705"/>
    <w:rsid w:val="00523A19"/>
    <w:rsid w:val="00523CDA"/>
    <w:rsid w:val="00523E17"/>
    <w:rsid w:val="00524234"/>
    <w:rsid w:val="00524933"/>
    <w:rsid w:val="00524A66"/>
    <w:rsid w:val="00524AF8"/>
    <w:rsid w:val="00524DA2"/>
    <w:rsid w:val="0052557E"/>
    <w:rsid w:val="0052639A"/>
    <w:rsid w:val="00526D22"/>
    <w:rsid w:val="00527007"/>
    <w:rsid w:val="005273BC"/>
    <w:rsid w:val="00527464"/>
    <w:rsid w:val="005274B1"/>
    <w:rsid w:val="00527554"/>
    <w:rsid w:val="0053021C"/>
    <w:rsid w:val="005303B7"/>
    <w:rsid w:val="00530474"/>
    <w:rsid w:val="0053050C"/>
    <w:rsid w:val="0053075F"/>
    <w:rsid w:val="00531132"/>
    <w:rsid w:val="00531319"/>
    <w:rsid w:val="0053165A"/>
    <w:rsid w:val="005316C8"/>
    <w:rsid w:val="00531E40"/>
    <w:rsid w:val="00531FE3"/>
    <w:rsid w:val="005338B1"/>
    <w:rsid w:val="00533CCE"/>
    <w:rsid w:val="00533D1A"/>
    <w:rsid w:val="005345FE"/>
    <w:rsid w:val="005347A6"/>
    <w:rsid w:val="005349A7"/>
    <w:rsid w:val="00534C6C"/>
    <w:rsid w:val="0053521E"/>
    <w:rsid w:val="005354FB"/>
    <w:rsid w:val="005359D2"/>
    <w:rsid w:val="00535DDE"/>
    <w:rsid w:val="00536129"/>
    <w:rsid w:val="00536933"/>
    <w:rsid w:val="00536C32"/>
    <w:rsid w:val="00536C37"/>
    <w:rsid w:val="0053783F"/>
    <w:rsid w:val="00537AAE"/>
    <w:rsid w:val="00537C95"/>
    <w:rsid w:val="00540B8D"/>
    <w:rsid w:val="00540E10"/>
    <w:rsid w:val="00542229"/>
    <w:rsid w:val="00542309"/>
    <w:rsid w:val="00542972"/>
    <w:rsid w:val="00542AA2"/>
    <w:rsid w:val="00543163"/>
    <w:rsid w:val="00543255"/>
    <w:rsid w:val="005435B0"/>
    <w:rsid w:val="005447DE"/>
    <w:rsid w:val="005450E0"/>
    <w:rsid w:val="005451EF"/>
    <w:rsid w:val="005453FF"/>
    <w:rsid w:val="00545792"/>
    <w:rsid w:val="005459FB"/>
    <w:rsid w:val="005476B3"/>
    <w:rsid w:val="00547742"/>
    <w:rsid w:val="00547C13"/>
    <w:rsid w:val="00547EF5"/>
    <w:rsid w:val="005503E3"/>
    <w:rsid w:val="005505D7"/>
    <w:rsid w:val="00550BA7"/>
    <w:rsid w:val="005517B1"/>
    <w:rsid w:val="00551B63"/>
    <w:rsid w:val="00551B8D"/>
    <w:rsid w:val="00551CBB"/>
    <w:rsid w:val="00552092"/>
    <w:rsid w:val="005523E2"/>
    <w:rsid w:val="005524AD"/>
    <w:rsid w:val="0055253A"/>
    <w:rsid w:val="005527EC"/>
    <w:rsid w:val="00553376"/>
    <w:rsid w:val="005537E3"/>
    <w:rsid w:val="00553853"/>
    <w:rsid w:val="005541C0"/>
    <w:rsid w:val="005544F3"/>
    <w:rsid w:val="005548DD"/>
    <w:rsid w:val="005549A9"/>
    <w:rsid w:val="00555412"/>
    <w:rsid w:val="005554B6"/>
    <w:rsid w:val="00555554"/>
    <w:rsid w:val="00555D8B"/>
    <w:rsid w:val="0055621D"/>
    <w:rsid w:val="00556806"/>
    <w:rsid w:val="00556BF6"/>
    <w:rsid w:val="00556E3D"/>
    <w:rsid w:val="00557357"/>
    <w:rsid w:val="00557382"/>
    <w:rsid w:val="00557B7A"/>
    <w:rsid w:val="00560A39"/>
    <w:rsid w:val="00561BED"/>
    <w:rsid w:val="00561ED5"/>
    <w:rsid w:val="0056257C"/>
    <w:rsid w:val="005625C8"/>
    <w:rsid w:val="00562862"/>
    <w:rsid w:val="00562C10"/>
    <w:rsid w:val="00562DED"/>
    <w:rsid w:val="005633CA"/>
    <w:rsid w:val="0056354F"/>
    <w:rsid w:val="005639E8"/>
    <w:rsid w:val="00563E13"/>
    <w:rsid w:val="00564767"/>
    <w:rsid w:val="00564788"/>
    <w:rsid w:val="00564F76"/>
    <w:rsid w:val="005650C9"/>
    <w:rsid w:val="005666A2"/>
    <w:rsid w:val="00566994"/>
    <w:rsid w:val="0056756C"/>
    <w:rsid w:val="00567C8E"/>
    <w:rsid w:val="00567F74"/>
    <w:rsid w:val="00570040"/>
    <w:rsid w:val="00570794"/>
    <w:rsid w:val="00570B38"/>
    <w:rsid w:val="00570C59"/>
    <w:rsid w:val="00571564"/>
    <w:rsid w:val="00571FA2"/>
    <w:rsid w:val="005722C9"/>
    <w:rsid w:val="005724A4"/>
    <w:rsid w:val="005726D4"/>
    <w:rsid w:val="0057348F"/>
    <w:rsid w:val="005734A3"/>
    <w:rsid w:val="0057378F"/>
    <w:rsid w:val="00573811"/>
    <w:rsid w:val="00573D76"/>
    <w:rsid w:val="00574CEF"/>
    <w:rsid w:val="00574D0D"/>
    <w:rsid w:val="00575DD3"/>
    <w:rsid w:val="0057682C"/>
    <w:rsid w:val="00576E67"/>
    <w:rsid w:val="00576FA7"/>
    <w:rsid w:val="005771F6"/>
    <w:rsid w:val="00577837"/>
    <w:rsid w:val="005778E3"/>
    <w:rsid w:val="00577BAA"/>
    <w:rsid w:val="005806B3"/>
    <w:rsid w:val="00580ED6"/>
    <w:rsid w:val="00580EDA"/>
    <w:rsid w:val="00581159"/>
    <w:rsid w:val="005811DD"/>
    <w:rsid w:val="00581B7A"/>
    <w:rsid w:val="00581DF9"/>
    <w:rsid w:val="0058247C"/>
    <w:rsid w:val="00582668"/>
    <w:rsid w:val="0058293B"/>
    <w:rsid w:val="00582BEE"/>
    <w:rsid w:val="00582CEF"/>
    <w:rsid w:val="00582F1E"/>
    <w:rsid w:val="005840F9"/>
    <w:rsid w:val="005841C0"/>
    <w:rsid w:val="0058428E"/>
    <w:rsid w:val="00584D65"/>
    <w:rsid w:val="00584F37"/>
    <w:rsid w:val="00585109"/>
    <w:rsid w:val="00585178"/>
    <w:rsid w:val="005851DE"/>
    <w:rsid w:val="0058533B"/>
    <w:rsid w:val="00585373"/>
    <w:rsid w:val="00585F70"/>
    <w:rsid w:val="00586275"/>
    <w:rsid w:val="00586576"/>
    <w:rsid w:val="0058680E"/>
    <w:rsid w:val="0058748C"/>
    <w:rsid w:val="00587552"/>
    <w:rsid w:val="00590069"/>
    <w:rsid w:val="00591028"/>
    <w:rsid w:val="005910DE"/>
    <w:rsid w:val="00591593"/>
    <w:rsid w:val="005916F8"/>
    <w:rsid w:val="00591AFC"/>
    <w:rsid w:val="00591C40"/>
    <w:rsid w:val="00591FD9"/>
    <w:rsid w:val="00592038"/>
    <w:rsid w:val="005925B4"/>
    <w:rsid w:val="0059260F"/>
    <w:rsid w:val="00592730"/>
    <w:rsid w:val="0059273F"/>
    <w:rsid w:val="0059291D"/>
    <w:rsid w:val="00592AF1"/>
    <w:rsid w:val="00593645"/>
    <w:rsid w:val="00593801"/>
    <w:rsid w:val="00593C4F"/>
    <w:rsid w:val="00594693"/>
    <w:rsid w:val="0059490F"/>
    <w:rsid w:val="005951F3"/>
    <w:rsid w:val="0059539D"/>
    <w:rsid w:val="00595420"/>
    <w:rsid w:val="00595708"/>
    <w:rsid w:val="0059577B"/>
    <w:rsid w:val="00595CD3"/>
    <w:rsid w:val="00595D5A"/>
    <w:rsid w:val="00595E49"/>
    <w:rsid w:val="00595F80"/>
    <w:rsid w:val="00595FBB"/>
    <w:rsid w:val="0059616A"/>
    <w:rsid w:val="0059623A"/>
    <w:rsid w:val="0059694D"/>
    <w:rsid w:val="00596F70"/>
    <w:rsid w:val="005970DF"/>
    <w:rsid w:val="00597520"/>
    <w:rsid w:val="00597837"/>
    <w:rsid w:val="00597E5C"/>
    <w:rsid w:val="00597ECE"/>
    <w:rsid w:val="005A0461"/>
    <w:rsid w:val="005A047A"/>
    <w:rsid w:val="005A0B50"/>
    <w:rsid w:val="005A0C36"/>
    <w:rsid w:val="005A13A9"/>
    <w:rsid w:val="005A1478"/>
    <w:rsid w:val="005A1845"/>
    <w:rsid w:val="005A18B2"/>
    <w:rsid w:val="005A2588"/>
    <w:rsid w:val="005A28FC"/>
    <w:rsid w:val="005A29C4"/>
    <w:rsid w:val="005A36E2"/>
    <w:rsid w:val="005A3AB5"/>
    <w:rsid w:val="005A3ABA"/>
    <w:rsid w:val="005A3CA9"/>
    <w:rsid w:val="005A3D81"/>
    <w:rsid w:val="005A4540"/>
    <w:rsid w:val="005A4A87"/>
    <w:rsid w:val="005A4D8E"/>
    <w:rsid w:val="005A5A09"/>
    <w:rsid w:val="005A6005"/>
    <w:rsid w:val="005A6047"/>
    <w:rsid w:val="005A642C"/>
    <w:rsid w:val="005A64D7"/>
    <w:rsid w:val="005A7456"/>
    <w:rsid w:val="005A77DD"/>
    <w:rsid w:val="005A7888"/>
    <w:rsid w:val="005A7AB2"/>
    <w:rsid w:val="005B0044"/>
    <w:rsid w:val="005B0717"/>
    <w:rsid w:val="005B0CFB"/>
    <w:rsid w:val="005B130E"/>
    <w:rsid w:val="005B1345"/>
    <w:rsid w:val="005B1E96"/>
    <w:rsid w:val="005B22EA"/>
    <w:rsid w:val="005B2431"/>
    <w:rsid w:val="005B3573"/>
    <w:rsid w:val="005B3DFC"/>
    <w:rsid w:val="005B3FD1"/>
    <w:rsid w:val="005B403E"/>
    <w:rsid w:val="005B4438"/>
    <w:rsid w:val="005B450A"/>
    <w:rsid w:val="005B4870"/>
    <w:rsid w:val="005B4D6E"/>
    <w:rsid w:val="005B4DE0"/>
    <w:rsid w:val="005B57F7"/>
    <w:rsid w:val="005B5D33"/>
    <w:rsid w:val="005B658D"/>
    <w:rsid w:val="005B72AC"/>
    <w:rsid w:val="005B7814"/>
    <w:rsid w:val="005B7ADF"/>
    <w:rsid w:val="005B7BE9"/>
    <w:rsid w:val="005B7C3D"/>
    <w:rsid w:val="005B7EE8"/>
    <w:rsid w:val="005BCB72"/>
    <w:rsid w:val="005C046E"/>
    <w:rsid w:val="005C1262"/>
    <w:rsid w:val="005C1474"/>
    <w:rsid w:val="005C16B3"/>
    <w:rsid w:val="005C1F4D"/>
    <w:rsid w:val="005C1F71"/>
    <w:rsid w:val="005C1F93"/>
    <w:rsid w:val="005C2B1E"/>
    <w:rsid w:val="005C2BD2"/>
    <w:rsid w:val="005C3265"/>
    <w:rsid w:val="005C4054"/>
    <w:rsid w:val="005C47B7"/>
    <w:rsid w:val="005C4831"/>
    <w:rsid w:val="005C4D94"/>
    <w:rsid w:val="005C4E99"/>
    <w:rsid w:val="005C5133"/>
    <w:rsid w:val="005C528F"/>
    <w:rsid w:val="005C561B"/>
    <w:rsid w:val="005C69BD"/>
    <w:rsid w:val="005C6A76"/>
    <w:rsid w:val="005C738D"/>
    <w:rsid w:val="005C759E"/>
    <w:rsid w:val="005C7688"/>
    <w:rsid w:val="005C7DAC"/>
    <w:rsid w:val="005C7DB4"/>
    <w:rsid w:val="005C7F19"/>
    <w:rsid w:val="005D0605"/>
    <w:rsid w:val="005D0BF3"/>
    <w:rsid w:val="005D103C"/>
    <w:rsid w:val="005D13F0"/>
    <w:rsid w:val="005D1EA2"/>
    <w:rsid w:val="005D2763"/>
    <w:rsid w:val="005D2800"/>
    <w:rsid w:val="005D2A66"/>
    <w:rsid w:val="005D2F9A"/>
    <w:rsid w:val="005D3130"/>
    <w:rsid w:val="005D332C"/>
    <w:rsid w:val="005D367D"/>
    <w:rsid w:val="005D36AD"/>
    <w:rsid w:val="005D3855"/>
    <w:rsid w:val="005D3913"/>
    <w:rsid w:val="005D41C6"/>
    <w:rsid w:val="005D4571"/>
    <w:rsid w:val="005D4849"/>
    <w:rsid w:val="005D49EA"/>
    <w:rsid w:val="005D4AD1"/>
    <w:rsid w:val="005D4CBF"/>
    <w:rsid w:val="005D5256"/>
    <w:rsid w:val="005D56FA"/>
    <w:rsid w:val="005D58F5"/>
    <w:rsid w:val="005D5A0A"/>
    <w:rsid w:val="005D64AE"/>
    <w:rsid w:val="005D65F2"/>
    <w:rsid w:val="005D6A04"/>
    <w:rsid w:val="005D6CEA"/>
    <w:rsid w:val="005D74CC"/>
    <w:rsid w:val="005D74F4"/>
    <w:rsid w:val="005D7C7B"/>
    <w:rsid w:val="005D7C92"/>
    <w:rsid w:val="005E013C"/>
    <w:rsid w:val="005E0BEB"/>
    <w:rsid w:val="005E0F45"/>
    <w:rsid w:val="005E1C9C"/>
    <w:rsid w:val="005E1D7F"/>
    <w:rsid w:val="005E21E0"/>
    <w:rsid w:val="005E2B13"/>
    <w:rsid w:val="005E2CC1"/>
    <w:rsid w:val="005E3879"/>
    <w:rsid w:val="005E3AD6"/>
    <w:rsid w:val="005E3E4C"/>
    <w:rsid w:val="005E4120"/>
    <w:rsid w:val="005E4B33"/>
    <w:rsid w:val="005E4DB1"/>
    <w:rsid w:val="005E4FC5"/>
    <w:rsid w:val="005E5074"/>
    <w:rsid w:val="005E5669"/>
    <w:rsid w:val="005E57DC"/>
    <w:rsid w:val="005E65BC"/>
    <w:rsid w:val="005E6AEF"/>
    <w:rsid w:val="005E73A2"/>
    <w:rsid w:val="005E7859"/>
    <w:rsid w:val="005E78F0"/>
    <w:rsid w:val="005E7C48"/>
    <w:rsid w:val="005F0397"/>
    <w:rsid w:val="005F0B28"/>
    <w:rsid w:val="005F1542"/>
    <w:rsid w:val="005F1583"/>
    <w:rsid w:val="005F1CE0"/>
    <w:rsid w:val="005F2577"/>
    <w:rsid w:val="005F26E2"/>
    <w:rsid w:val="005F2A22"/>
    <w:rsid w:val="005F3589"/>
    <w:rsid w:val="005F3E5A"/>
    <w:rsid w:val="005F45EA"/>
    <w:rsid w:val="005F48BD"/>
    <w:rsid w:val="005F4967"/>
    <w:rsid w:val="005F4AA7"/>
    <w:rsid w:val="005F4DC2"/>
    <w:rsid w:val="005F55EE"/>
    <w:rsid w:val="005F61CA"/>
    <w:rsid w:val="005F6EA0"/>
    <w:rsid w:val="005F711D"/>
    <w:rsid w:val="005F79EB"/>
    <w:rsid w:val="005F7CE8"/>
    <w:rsid w:val="005F7E41"/>
    <w:rsid w:val="00600AD7"/>
    <w:rsid w:val="00600BA4"/>
    <w:rsid w:val="00600DB2"/>
    <w:rsid w:val="00600F4B"/>
    <w:rsid w:val="00601892"/>
    <w:rsid w:val="00601B08"/>
    <w:rsid w:val="006022A9"/>
    <w:rsid w:val="006034C1"/>
    <w:rsid w:val="00603C2F"/>
    <w:rsid w:val="00604AA5"/>
    <w:rsid w:val="00604C4F"/>
    <w:rsid w:val="00604CCE"/>
    <w:rsid w:val="00604CE7"/>
    <w:rsid w:val="006052E7"/>
    <w:rsid w:val="006053F5"/>
    <w:rsid w:val="006057C8"/>
    <w:rsid w:val="0060666A"/>
    <w:rsid w:val="00606878"/>
    <w:rsid w:val="006068BF"/>
    <w:rsid w:val="0061032D"/>
    <w:rsid w:val="00610C37"/>
    <w:rsid w:val="006110B4"/>
    <w:rsid w:val="006114F5"/>
    <w:rsid w:val="006115B0"/>
    <w:rsid w:val="00611D3E"/>
    <w:rsid w:val="00612716"/>
    <w:rsid w:val="00612E1D"/>
    <w:rsid w:val="00612E4F"/>
    <w:rsid w:val="0061309F"/>
    <w:rsid w:val="006137ED"/>
    <w:rsid w:val="006139FD"/>
    <w:rsid w:val="00613BC1"/>
    <w:rsid w:val="00613C36"/>
    <w:rsid w:val="00613D71"/>
    <w:rsid w:val="00613FFD"/>
    <w:rsid w:val="00614406"/>
    <w:rsid w:val="00614836"/>
    <w:rsid w:val="00614C93"/>
    <w:rsid w:val="006157E5"/>
    <w:rsid w:val="00615D5E"/>
    <w:rsid w:val="00615ECA"/>
    <w:rsid w:val="00616489"/>
    <w:rsid w:val="00616671"/>
    <w:rsid w:val="006171AD"/>
    <w:rsid w:val="0061757D"/>
    <w:rsid w:val="00617711"/>
    <w:rsid w:val="00617D11"/>
    <w:rsid w:val="00620276"/>
    <w:rsid w:val="00620CCC"/>
    <w:rsid w:val="00620FBF"/>
    <w:rsid w:val="00621262"/>
    <w:rsid w:val="00621308"/>
    <w:rsid w:val="006214BB"/>
    <w:rsid w:val="00621DBE"/>
    <w:rsid w:val="00621E5B"/>
    <w:rsid w:val="00622068"/>
    <w:rsid w:val="006229C2"/>
    <w:rsid w:val="00622E6C"/>
    <w:rsid w:val="00622E99"/>
    <w:rsid w:val="00623293"/>
    <w:rsid w:val="006233DC"/>
    <w:rsid w:val="006243B7"/>
    <w:rsid w:val="006243F7"/>
    <w:rsid w:val="00624BB6"/>
    <w:rsid w:val="0062545F"/>
    <w:rsid w:val="00625E53"/>
    <w:rsid w:val="00625E5D"/>
    <w:rsid w:val="00625FA3"/>
    <w:rsid w:val="006269AC"/>
    <w:rsid w:val="006271B4"/>
    <w:rsid w:val="006277BE"/>
    <w:rsid w:val="00627ABD"/>
    <w:rsid w:val="00627E98"/>
    <w:rsid w:val="0063030D"/>
    <w:rsid w:val="00630324"/>
    <w:rsid w:val="00630B10"/>
    <w:rsid w:val="00630B70"/>
    <w:rsid w:val="00630C99"/>
    <w:rsid w:val="0063128F"/>
    <w:rsid w:val="00631751"/>
    <w:rsid w:val="00631A37"/>
    <w:rsid w:val="006327C0"/>
    <w:rsid w:val="00632973"/>
    <w:rsid w:val="00632D96"/>
    <w:rsid w:val="006334BF"/>
    <w:rsid w:val="006335F2"/>
    <w:rsid w:val="00633714"/>
    <w:rsid w:val="00634667"/>
    <w:rsid w:val="0063501E"/>
    <w:rsid w:val="00635522"/>
    <w:rsid w:val="00635582"/>
    <w:rsid w:val="00635755"/>
    <w:rsid w:val="00635CEF"/>
    <w:rsid w:val="00635DC3"/>
    <w:rsid w:val="0063676B"/>
    <w:rsid w:val="00636777"/>
    <w:rsid w:val="006367B6"/>
    <w:rsid w:val="006368A8"/>
    <w:rsid w:val="00636FEA"/>
    <w:rsid w:val="00637712"/>
    <w:rsid w:val="00640732"/>
    <w:rsid w:val="00640D17"/>
    <w:rsid w:val="006412E6"/>
    <w:rsid w:val="00641593"/>
    <w:rsid w:val="00641E11"/>
    <w:rsid w:val="00643407"/>
    <w:rsid w:val="0064398D"/>
    <w:rsid w:val="00643D41"/>
    <w:rsid w:val="00643E38"/>
    <w:rsid w:val="00643E5E"/>
    <w:rsid w:val="00643E69"/>
    <w:rsid w:val="00644233"/>
    <w:rsid w:val="0064438C"/>
    <w:rsid w:val="0064443C"/>
    <w:rsid w:val="00644454"/>
    <w:rsid w:val="006449B6"/>
    <w:rsid w:val="0064567B"/>
    <w:rsid w:val="00645C1F"/>
    <w:rsid w:val="00645D4F"/>
    <w:rsid w:val="006466B2"/>
    <w:rsid w:val="00646B9A"/>
    <w:rsid w:val="00647095"/>
    <w:rsid w:val="00647AB8"/>
    <w:rsid w:val="00647C23"/>
    <w:rsid w:val="00647F66"/>
    <w:rsid w:val="006505BE"/>
    <w:rsid w:val="00650616"/>
    <w:rsid w:val="00650927"/>
    <w:rsid w:val="00650BEA"/>
    <w:rsid w:val="00650FB2"/>
    <w:rsid w:val="00651383"/>
    <w:rsid w:val="006516B0"/>
    <w:rsid w:val="006519A0"/>
    <w:rsid w:val="00652540"/>
    <w:rsid w:val="006525E8"/>
    <w:rsid w:val="00652A37"/>
    <w:rsid w:val="006533B0"/>
    <w:rsid w:val="00653509"/>
    <w:rsid w:val="006538E1"/>
    <w:rsid w:val="00653920"/>
    <w:rsid w:val="00653A41"/>
    <w:rsid w:val="00653C19"/>
    <w:rsid w:val="00653C5E"/>
    <w:rsid w:val="006540F3"/>
    <w:rsid w:val="00654E27"/>
    <w:rsid w:val="006555BA"/>
    <w:rsid w:val="00655D1F"/>
    <w:rsid w:val="00656F7C"/>
    <w:rsid w:val="006575D0"/>
    <w:rsid w:val="0065774C"/>
    <w:rsid w:val="00657C61"/>
    <w:rsid w:val="00660391"/>
    <w:rsid w:val="006606D3"/>
    <w:rsid w:val="006606E4"/>
    <w:rsid w:val="006609E7"/>
    <w:rsid w:val="00660D49"/>
    <w:rsid w:val="00660D9F"/>
    <w:rsid w:val="00661F95"/>
    <w:rsid w:val="0066229B"/>
    <w:rsid w:val="006622CE"/>
    <w:rsid w:val="0066370F"/>
    <w:rsid w:val="00663B8A"/>
    <w:rsid w:val="0066462D"/>
    <w:rsid w:val="006649FC"/>
    <w:rsid w:val="00664C69"/>
    <w:rsid w:val="00665498"/>
    <w:rsid w:val="00665D88"/>
    <w:rsid w:val="00665F2D"/>
    <w:rsid w:val="00666CCF"/>
    <w:rsid w:val="00666D2E"/>
    <w:rsid w:val="00666E8F"/>
    <w:rsid w:val="00666F38"/>
    <w:rsid w:val="00666FF5"/>
    <w:rsid w:val="006670EF"/>
    <w:rsid w:val="00667305"/>
    <w:rsid w:val="006675B3"/>
    <w:rsid w:val="00667665"/>
    <w:rsid w:val="00667C0B"/>
    <w:rsid w:val="006701B7"/>
    <w:rsid w:val="006701DB"/>
    <w:rsid w:val="00670371"/>
    <w:rsid w:val="00670690"/>
    <w:rsid w:val="006708DA"/>
    <w:rsid w:val="00670A99"/>
    <w:rsid w:val="00670BDC"/>
    <w:rsid w:val="00671987"/>
    <w:rsid w:val="00671A15"/>
    <w:rsid w:val="00671BBA"/>
    <w:rsid w:val="00671F65"/>
    <w:rsid w:val="006723B3"/>
    <w:rsid w:val="006726B8"/>
    <w:rsid w:val="00672BDC"/>
    <w:rsid w:val="00672C9D"/>
    <w:rsid w:val="00672CFD"/>
    <w:rsid w:val="00673033"/>
    <w:rsid w:val="006732C4"/>
    <w:rsid w:val="00673345"/>
    <w:rsid w:val="00673E4C"/>
    <w:rsid w:val="0067408A"/>
    <w:rsid w:val="0067488A"/>
    <w:rsid w:val="00674956"/>
    <w:rsid w:val="0067525A"/>
    <w:rsid w:val="00675492"/>
    <w:rsid w:val="00675556"/>
    <w:rsid w:val="00675F2A"/>
    <w:rsid w:val="00676D73"/>
    <w:rsid w:val="00677199"/>
    <w:rsid w:val="006773BC"/>
    <w:rsid w:val="006776EC"/>
    <w:rsid w:val="00677C5F"/>
    <w:rsid w:val="00677E79"/>
    <w:rsid w:val="00680117"/>
    <w:rsid w:val="0068059E"/>
    <w:rsid w:val="00680F38"/>
    <w:rsid w:val="00681D7A"/>
    <w:rsid w:val="00682846"/>
    <w:rsid w:val="00682B24"/>
    <w:rsid w:val="00682DF8"/>
    <w:rsid w:val="00683680"/>
    <w:rsid w:val="0068373C"/>
    <w:rsid w:val="006839C6"/>
    <w:rsid w:val="00683E49"/>
    <w:rsid w:val="006843A0"/>
    <w:rsid w:val="006845D2"/>
    <w:rsid w:val="006847F2"/>
    <w:rsid w:val="00684C9F"/>
    <w:rsid w:val="0068564D"/>
    <w:rsid w:val="00685779"/>
    <w:rsid w:val="00685E22"/>
    <w:rsid w:val="006862D9"/>
    <w:rsid w:val="00686AEC"/>
    <w:rsid w:val="006870E3"/>
    <w:rsid w:val="00687E62"/>
    <w:rsid w:val="00690053"/>
    <w:rsid w:val="00690314"/>
    <w:rsid w:val="0069070E"/>
    <w:rsid w:val="00690D97"/>
    <w:rsid w:val="00690FC1"/>
    <w:rsid w:val="00691829"/>
    <w:rsid w:val="00691E2C"/>
    <w:rsid w:val="00691F34"/>
    <w:rsid w:val="006921E3"/>
    <w:rsid w:val="006922A4"/>
    <w:rsid w:val="0069230B"/>
    <w:rsid w:val="00693003"/>
    <w:rsid w:val="00693139"/>
    <w:rsid w:val="00693174"/>
    <w:rsid w:val="0069319C"/>
    <w:rsid w:val="006936E9"/>
    <w:rsid w:val="006950F4"/>
    <w:rsid w:val="00695280"/>
    <w:rsid w:val="00695957"/>
    <w:rsid w:val="0069597C"/>
    <w:rsid w:val="00695E0C"/>
    <w:rsid w:val="00697B7A"/>
    <w:rsid w:val="00697BCC"/>
    <w:rsid w:val="00697E5B"/>
    <w:rsid w:val="006A0573"/>
    <w:rsid w:val="006A0784"/>
    <w:rsid w:val="006A162A"/>
    <w:rsid w:val="006A1861"/>
    <w:rsid w:val="006A19CF"/>
    <w:rsid w:val="006A212D"/>
    <w:rsid w:val="006A24C2"/>
    <w:rsid w:val="006A2AAE"/>
    <w:rsid w:val="006A30B9"/>
    <w:rsid w:val="006A322E"/>
    <w:rsid w:val="006A35F9"/>
    <w:rsid w:val="006A3997"/>
    <w:rsid w:val="006A3C45"/>
    <w:rsid w:val="006A4598"/>
    <w:rsid w:val="006A4B1A"/>
    <w:rsid w:val="006A4C7B"/>
    <w:rsid w:val="006A5018"/>
    <w:rsid w:val="006A5450"/>
    <w:rsid w:val="006A5752"/>
    <w:rsid w:val="006A6075"/>
    <w:rsid w:val="006A626F"/>
    <w:rsid w:val="006A634A"/>
    <w:rsid w:val="006A6568"/>
    <w:rsid w:val="006A65B8"/>
    <w:rsid w:val="006A6640"/>
    <w:rsid w:val="006A697B"/>
    <w:rsid w:val="006A6FF3"/>
    <w:rsid w:val="006A7498"/>
    <w:rsid w:val="006A7751"/>
    <w:rsid w:val="006A779C"/>
    <w:rsid w:val="006B0328"/>
    <w:rsid w:val="006B0716"/>
    <w:rsid w:val="006B0BC8"/>
    <w:rsid w:val="006B0C1D"/>
    <w:rsid w:val="006B0CCD"/>
    <w:rsid w:val="006B0FE8"/>
    <w:rsid w:val="006B12A3"/>
    <w:rsid w:val="006B1925"/>
    <w:rsid w:val="006B21AC"/>
    <w:rsid w:val="006B21DD"/>
    <w:rsid w:val="006B2452"/>
    <w:rsid w:val="006B28CC"/>
    <w:rsid w:val="006B2AB3"/>
    <w:rsid w:val="006B2EA7"/>
    <w:rsid w:val="006B2FF9"/>
    <w:rsid w:val="006B3696"/>
    <w:rsid w:val="006B3C98"/>
    <w:rsid w:val="006B42CF"/>
    <w:rsid w:val="006B43F0"/>
    <w:rsid w:val="006B4470"/>
    <w:rsid w:val="006B4AE2"/>
    <w:rsid w:val="006B4DDE"/>
    <w:rsid w:val="006B543F"/>
    <w:rsid w:val="006B5734"/>
    <w:rsid w:val="006B5956"/>
    <w:rsid w:val="006B5B16"/>
    <w:rsid w:val="006B5F9C"/>
    <w:rsid w:val="006B6D8F"/>
    <w:rsid w:val="006B6F78"/>
    <w:rsid w:val="006B76DC"/>
    <w:rsid w:val="006B7C0B"/>
    <w:rsid w:val="006B7C98"/>
    <w:rsid w:val="006B7D0E"/>
    <w:rsid w:val="006C0820"/>
    <w:rsid w:val="006C0A4C"/>
    <w:rsid w:val="006C0FAC"/>
    <w:rsid w:val="006C0FEF"/>
    <w:rsid w:val="006C11CE"/>
    <w:rsid w:val="006C1448"/>
    <w:rsid w:val="006C16B7"/>
    <w:rsid w:val="006C1FD8"/>
    <w:rsid w:val="006C2057"/>
    <w:rsid w:val="006C30CC"/>
    <w:rsid w:val="006C40F0"/>
    <w:rsid w:val="006C42A9"/>
    <w:rsid w:val="006C4DFB"/>
    <w:rsid w:val="006C5082"/>
    <w:rsid w:val="006C57C7"/>
    <w:rsid w:val="006C59FF"/>
    <w:rsid w:val="006C5D57"/>
    <w:rsid w:val="006C63D5"/>
    <w:rsid w:val="006C6473"/>
    <w:rsid w:val="006C698A"/>
    <w:rsid w:val="006C78BF"/>
    <w:rsid w:val="006D0198"/>
    <w:rsid w:val="006D12EB"/>
    <w:rsid w:val="006D13B0"/>
    <w:rsid w:val="006D25AE"/>
    <w:rsid w:val="006D2CE2"/>
    <w:rsid w:val="006D2E1B"/>
    <w:rsid w:val="006D3479"/>
    <w:rsid w:val="006D3854"/>
    <w:rsid w:val="006D393D"/>
    <w:rsid w:val="006D3D21"/>
    <w:rsid w:val="006D3E91"/>
    <w:rsid w:val="006D4188"/>
    <w:rsid w:val="006D439A"/>
    <w:rsid w:val="006D48D7"/>
    <w:rsid w:val="006D64D7"/>
    <w:rsid w:val="006D6600"/>
    <w:rsid w:val="006D6858"/>
    <w:rsid w:val="006D6C54"/>
    <w:rsid w:val="006D6D91"/>
    <w:rsid w:val="006D6DB9"/>
    <w:rsid w:val="006D6FF1"/>
    <w:rsid w:val="006D7208"/>
    <w:rsid w:val="006D7A57"/>
    <w:rsid w:val="006E04E9"/>
    <w:rsid w:val="006E086E"/>
    <w:rsid w:val="006E0928"/>
    <w:rsid w:val="006E1360"/>
    <w:rsid w:val="006E147F"/>
    <w:rsid w:val="006E149B"/>
    <w:rsid w:val="006E174D"/>
    <w:rsid w:val="006E175D"/>
    <w:rsid w:val="006E1952"/>
    <w:rsid w:val="006E1A38"/>
    <w:rsid w:val="006E1ACC"/>
    <w:rsid w:val="006E1ED8"/>
    <w:rsid w:val="006E1F62"/>
    <w:rsid w:val="006E1F73"/>
    <w:rsid w:val="006E1FB6"/>
    <w:rsid w:val="006E1FEE"/>
    <w:rsid w:val="006E2C44"/>
    <w:rsid w:val="006E2EFC"/>
    <w:rsid w:val="006E3723"/>
    <w:rsid w:val="006E37B3"/>
    <w:rsid w:val="006E37C0"/>
    <w:rsid w:val="006E3CB0"/>
    <w:rsid w:val="006E3D08"/>
    <w:rsid w:val="006E417F"/>
    <w:rsid w:val="006E4597"/>
    <w:rsid w:val="006E45BF"/>
    <w:rsid w:val="006E5318"/>
    <w:rsid w:val="006E68EA"/>
    <w:rsid w:val="006E6AE2"/>
    <w:rsid w:val="006E702E"/>
    <w:rsid w:val="006E736D"/>
    <w:rsid w:val="006E7506"/>
    <w:rsid w:val="006E7AE6"/>
    <w:rsid w:val="006E7F89"/>
    <w:rsid w:val="006F01F3"/>
    <w:rsid w:val="006F040F"/>
    <w:rsid w:val="006F1978"/>
    <w:rsid w:val="006F1ACD"/>
    <w:rsid w:val="006F34A0"/>
    <w:rsid w:val="006F3DBC"/>
    <w:rsid w:val="006F4602"/>
    <w:rsid w:val="006F4873"/>
    <w:rsid w:val="006F5D7B"/>
    <w:rsid w:val="006F5F15"/>
    <w:rsid w:val="006F5F83"/>
    <w:rsid w:val="006F6171"/>
    <w:rsid w:val="006F6738"/>
    <w:rsid w:val="006F6AF7"/>
    <w:rsid w:val="006F6FD8"/>
    <w:rsid w:val="00700EF6"/>
    <w:rsid w:val="0070118B"/>
    <w:rsid w:val="0070163D"/>
    <w:rsid w:val="007019BE"/>
    <w:rsid w:val="00702091"/>
    <w:rsid w:val="0070255A"/>
    <w:rsid w:val="007033C8"/>
    <w:rsid w:val="0070359C"/>
    <w:rsid w:val="00703682"/>
    <w:rsid w:val="0070428A"/>
    <w:rsid w:val="007054C0"/>
    <w:rsid w:val="00705543"/>
    <w:rsid w:val="00705A63"/>
    <w:rsid w:val="00705DAD"/>
    <w:rsid w:val="00706191"/>
    <w:rsid w:val="0070639C"/>
    <w:rsid w:val="00706459"/>
    <w:rsid w:val="00706EE6"/>
    <w:rsid w:val="0070737F"/>
    <w:rsid w:val="00707599"/>
    <w:rsid w:val="007076D8"/>
    <w:rsid w:val="00707904"/>
    <w:rsid w:val="00707F6F"/>
    <w:rsid w:val="0071044F"/>
    <w:rsid w:val="00711085"/>
    <w:rsid w:val="00711344"/>
    <w:rsid w:val="007113F1"/>
    <w:rsid w:val="0071160C"/>
    <w:rsid w:val="007118BB"/>
    <w:rsid w:val="00711921"/>
    <w:rsid w:val="007119EB"/>
    <w:rsid w:val="007119F2"/>
    <w:rsid w:val="00711E23"/>
    <w:rsid w:val="0071210F"/>
    <w:rsid w:val="0071229E"/>
    <w:rsid w:val="00712883"/>
    <w:rsid w:val="0071294C"/>
    <w:rsid w:val="00712AD5"/>
    <w:rsid w:val="00712DDF"/>
    <w:rsid w:val="00713B09"/>
    <w:rsid w:val="007140A8"/>
    <w:rsid w:val="00714180"/>
    <w:rsid w:val="0071490F"/>
    <w:rsid w:val="00714C17"/>
    <w:rsid w:val="00714F59"/>
    <w:rsid w:val="0071550E"/>
    <w:rsid w:val="00715D14"/>
    <w:rsid w:val="00715E76"/>
    <w:rsid w:val="00716589"/>
    <w:rsid w:val="007168E9"/>
    <w:rsid w:val="00716AF2"/>
    <w:rsid w:val="00717482"/>
    <w:rsid w:val="007178BC"/>
    <w:rsid w:val="00717B18"/>
    <w:rsid w:val="00717B43"/>
    <w:rsid w:val="00717C6B"/>
    <w:rsid w:val="00717CF0"/>
    <w:rsid w:val="00717FA2"/>
    <w:rsid w:val="007200FA"/>
    <w:rsid w:val="00720520"/>
    <w:rsid w:val="007208F8"/>
    <w:rsid w:val="00720CA4"/>
    <w:rsid w:val="00722782"/>
    <w:rsid w:val="007228C8"/>
    <w:rsid w:val="00722B1E"/>
    <w:rsid w:val="00722B3D"/>
    <w:rsid w:val="00723B44"/>
    <w:rsid w:val="00723EDE"/>
    <w:rsid w:val="0072402B"/>
    <w:rsid w:val="0072403A"/>
    <w:rsid w:val="00724633"/>
    <w:rsid w:val="00725190"/>
    <w:rsid w:val="00726151"/>
    <w:rsid w:val="00726676"/>
    <w:rsid w:val="00726EE4"/>
    <w:rsid w:val="007274B4"/>
    <w:rsid w:val="007276F9"/>
    <w:rsid w:val="00727A4F"/>
    <w:rsid w:val="00727C4E"/>
    <w:rsid w:val="0073080D"/>
    <w:rsid w:val="00730B43"/>
    <w:rsid w:val="00730CD0"/>
    <w:rsid w:val="00731D29"/>
    <w:rsid w:val="00732075"/>
    <w:rsid w:val="007320AB"/>
    <w:rsid w:val="00732260"/>
    <w:rsid w:val="007329E1"/>
    <w:rsid w:val="00732A56"/>
    <w:rsid w:val="00733020"/>
    <w:rsid w:val="0073426B"/>
    <w:rsid w:val="007342A5"/>
    <w:rsid w:val="007344E6"/>
    <w:rsid w:val="00734A2D"/>
    <w:rsid w:val="00734A7E"/>
    <w:rsid w:val="00735617"/>
    <w:rsid w:val="0073598E"/>
    <w:rsid w:val="00735EBB"/>
    <w:rsid w:val="007366A6"/>
    <w:rsid w:val="00737E6E"/>
    <w:rsid w:val="007406E2"/>
    <w:rsid w:val="00740761"/>
    <w:rsid w:val="007407A2"/>
    <w:rsid w:val="0074177E"/>
    <w:rsid w:val="00741B7D"/>
    <w:rsid w:val="00741E56"/>
    <w:rsid w:val="0074205F"/>
    <w:rsid w:val="007422C2"/>
    <w:rsid w:val="0074256C"/>
    <w:rsid w:val="007436FA"/>
    <w:rsid w:val="00743968"/>
    <w:rsid w:val="007440F2"/>
    <w:rsid w:val="00744564"/>
    <w:rsid w:val="007446B2"/>
    <w:rsid w:val="007458A6"/>
    <w:rsid w:val="00745C7D"/>
    <w:rsid w:val="0074663E"/>
    <w:rsid w:val="00746668"/>
    <w:rsid w:val="007468A7"/>
    <w:rsid w:val="00747643"/>
    <w:rsid w:val="007478EC"/>
    <w:rsid w:val="00747BD1"/>
    <w:rsid w:val="0075000F"/>
    <w:rsid w:val="007507F3"/>
    <w:rsid w:val="00751ACB"/>
    <w:rsid w:val="00751CFF"/>
    <w:rsid w:val="007520AE"/>
    <w:rsid w:val="0075433A"/>
    <w:rsid w:val="00754AE5"/>
    <w:rsid w:val="007554AC"/>
    <w:rsid w:val="00755797"/>
    <w:rsid w:val="007564D9"/>
    <w:rsid w:val="00756A16"/>
    <w:rsid w:val="00756CB2"/>
    <w:rsid w:val="00757378"/>
    <w:rsid w:val="00757783"/>
    <w:rsid w:val="00757954"/>
    <w:rsid w:val="00757C22"/>
    <w:rsid w:val="00757EE5"/>
    <w:rsid w:val="00757FA9"/>
    <w:rsid w:val="00760558"/>
    <w:rsid w:val="00760B0B"/>
    <w:rsid w:val="00760DA4"/>
    <w:rsid w:val="0076130A"/>
    <w:rsid w:val="0076170B"/>
    <w:rsid w:val="007618F1"/>
    <w:rsid w:val="007640F5"/>
    <w:rsid w:val="007646FD"/>
    <w:rsid w:val="007648BB"/>
    <w:rsid w:val="007652D0"/>
    <w:rsid w:val="0076570A"/>
    <w:rsid w:val="00765732"/>
    <w:rsid w:val="00765737"/>
    <w:rsid w:val="0076717A"/>
    <w:rsid w:val="007677EE"/>
    <w:rsid w:val="00767E38"/>
    <w:rsid w:val="00770903"/>
    <w:rsid w:val="00770A93"/>
    <w:rsid w:val="00772167"/>
    <w:rsid w:val="007727B7"/>
    <w:rsid w:val="007729EB"/>
    <w:rsid w:val="0077365F"/>
    <w:rsid w:val="0077367C"/>
    <w:rsid w:val="007739EB"/>
    <w:rsid w:val="00774076"/>
    <w:rsid w:val="007744E6"/>
    <w:rsid w:val="00774C58"/>
    <w:rsid w:val="0077541D"/>
    <w:rsid w:val="00775523"/>
    <w:rsid w:val="00775626"/>
    <w:rsid w:val="00775D42"/>
    <w:rsid w:val="00775D8E"/>
    <w:rsid w:val="00775F32"/>
    <w:rsid w:val="007762E1"/>
    <w:rsid w:val="00776BC4"/>
    <w:rsid w:val="00777116"/>
    <w:rsid w:val="007772C2"/>
    <w:rsid w:val="00777300"/>
    <w:rsid w:val="007777BE"/>
    <w:rsid w:val="00777952"/>
    <w:rsid w:val="00777F83"/>
    <w:rsid w:val="00777FB0"/>
    <w:rsid w:val="00777FDD"/>
    <w:rsid w:val="00780224"/>
    <w:rsid w:val="007804BB"/>
    <w:rsid w:val="00780EEA"/>
    <w:rsid w:val="00781DFF"/>
    <w:rsid w:val="007821D9"/>
    <w:rsid w:val="007828A0"/>
    <w:rsid w:val="00782A84"/>
    <w:rsid w:val="0078317C"/>
    <w:rsid w:val="00783647"/>
    <w:rsid w:val="00784052"/>
    <w:rsid w:val="007844DE"/>
    <w:rsid w:val="00784D10"/>
    <w:rsid w:val="00785415"/>
    <w:rsid w:val="0078588A"/>
    <w:rsid w:val="007859C8"/>
    <w:rsid w:val="00785E2E"/>
    <w:rsid w:val="00786002"/>
    <w:rsid w:val="00786A4F"/>
    <w:rsid w:val="00786B9B"/>
    <w:rsid w:val="00787254"/>
    <w:rsid w:val="007877CC"/>
    <w:rsid w:val="00787839"/>
    <w:rsid w:val="00790AA0"/>
    <w:rsid w:val="00790B6F"/>
    <w:rsid w:val="007911BB"/>
    <w:rsid w:val="0079160C"/>
    <w:rsid w:val="00791706"/>
    <w:rsid w:val="00791C07"/>
    <w:rsid w:val="00791CB9"/>
    <w:rsid w:val="007925EE"/>
    <w:rsid w:val="00792B0E"/>
    <w:rsid w:val="00792B2C"/>
    <w:rsid w:val="00792B86"/>
    <w:rsid w:val="00792D65"/>
    <w:rsid w:val="00792FF4"/>
    <w:rsid w:val="00793130"/>
    <w:rsid w:val="00793529"/>
    <w:rsid w:val="00793911"/>
    <w:rsid w:val="00793D74"/>
    <w:rsid w:val="00793F26"/>
    <w:rsid w:val="00794267"/>
    <w:rsid w:val="007944C5"/>
    <w:rsid w:val="00794626"/>
    <w:rsid w:val="00794B55"/>
    <w:rsid w:val="00794D33"/>
    <w:rsid w:val="00795340"/>
    <w:rsid w:val="00796201"/>
    <w:rsid w:val="00796955"/>
    <w:rsid w:val="00797486"/>
    <w:rsid w:val="007976C3"/>
    <w:rsid w:val="00797C25"/>
    <w:rsid w:val="00797DEE"/>
    <w:rsid w:val="00797F31"/>
    <w:rsid w:val="00797F34"/>
    <w:rsid w:val="007A0478"/>
    <w:rsid w:val="007A0722"/>
    <w:rsid w:val="007A08BF"/>
    <w:rsid w:val="007A18F8"/>
    <w:rsid w:val="007A1A56"/>
    <w:rsid w:val="007A1A95"/>
    <w:rsid w:val="007A1BE1"/>
    <w:rsid w:val="007A1E7D"/>
    <w:rsid w:val="007A215E"/>
    <w:rsid w:val="007A25B9"/>
    <w:rsid w:val="007A27DC"/>
    <w:rsid w:val="007A2C90"/>
    <w:rsid w:val="007A35B6"/>
    <w:rsid w:val="007A4104"/>
    <w:rsid w:val="007A42D5"/>
    <w:rsid w:val="007A4416"/>
    <w:rsid w:val="007A4A7B"/>
    <w:rsid w:val="007A4EEF"/>
    <w:rsid w:val="007A511D"/>
    <w:rsid w:val="007A521F"/>
    <w:rsid w:val="007A53B7"/>
    <w:rsid w:val="007A55A0"/>
    <w:rsid w:val="007A5874"/>
    <w:rsid w:val="007A5E63"/>
    <w:rsid w:val="007A71F4"/>
    <w:rsid w:val="007A7418"/>
    <w:rsid w:val="007B077D"/>
    <w:rsid w:val="007B1079"/>
    <w:rsid w:val="007B1715"/>
    <w:rsid w:val="007B1D91"/>
    <w:rsid w:val="007B258F"/>
    <w:rsid w:val="007B26B3"/>
    <w:rsid w:val="007B2841"/>
    <w:rsid w:val="007B3233"/>
    <w:rsid w:val="007B3CB2"/>
    <w:rsid w:val="007B43ED"/>
    <w:rsid w:val="007B4679"/>
    <w:rsid w:val="007B4899"/>
    <w:rsid w:val="007B4957"/>
    <w:rsid w:val="007B497C"/>
    <w:rsid w:val="007B4CE9"/>
    <w:rsid w:val="007B4D23"/>
    <w:rsid w:val="007B4F98"/>
    <w:rsid w:val="007B5124"/>
    <w:rsid w:val="007B5437"/>
    <w:rsid w:val="007B556D"/>
    <w:rsid w:val="007B5742"/>
    <w:rsid w:val="007B5877"/>
    <w:rsid w:val="007B5A42"/>
    <w:rsid w:val="007B5B33"/>
    <w:rsid w:val="007B63F1"/>
    <w:rsid w:val="007B687F"/>
    <w:rsid w:val="007B6980"/>
    <w:rsid w:val="007B6E2B"/>
    <w:rsid w:val="007B6ED0"/>
    <w:rsid w:val="007B7216"/>
    <w:rsid w:val="007B73D3"/>
    <w:rsid w:val="007B7F2B"/>
    <w:rsid w:val="007C0821"/>
    <w:rsid w:val="007C0F6B"/>
    <w:rsid w:val="007C0FA6"/>
    <w:rsid w:val="007C1194"/>
    <w:rsid w:val="007C1861"/>
    <w:rsid w:val="007C199B"/>
    <w:rsid w:val="007C1EE0"/>
    <w:rsid w:val="007C260D"/>
    <w:rsid w:val="007C2CA4"/>
    <w:rsid w:val="007C30AF"/>
    <w:rsid w:val="007C4BFE"/>
    <w:rsid w:val="007C4E2F"/>
    <w:rsid w:val="007C4FCE"/>
    <w:rsid w:val="007C52BF"/>
    <w:rsid w:val="007C56EB"/>
    <w:rsid w:val="007C5C21"/>
    <w:rsid w:val="007C63DB"/>
    <w:rsid w:val="007C662B"/>
    <w:rsid w:val="007C6B65"/>
    <w:rsid w:val="007C6B81"/>
    <w:rsid w:val="007C701F"/>
    <w:rsid w:val="007C7BBD"/>
    <w:rsid w:val="007C7CD9"/>
    <w:rsid w:val="007D0E5B"/>
    <w:rsid w:val="007D0FE1"/>
    <w:rsid w:val="007D1452"/>
    <w:rsid w:val="007D156A"/>
    <w:rsid w:val="007D1660"/>
    <w:rsid w:val="007D16DB"/>
    <w:rsid w:val="007D20C6"/>
    <w:rsid w:val="007D2171"/>
    <w:rsid w:val="007D25EE"/>
    <w:rsid w:val="007D2711"/>
    <w:rsid w:val="007D2AFB"/>
    <w:rsid w:val="007D3073"/>
    <w:rsid w:val="007D3255"/>
    <w:rsid w:val="007D3B08"/>
    <w:rsid w:val="007D3EC1"/>
    <w:rsid w:val="007D418D"/>
    <w:rsid w:val="007D4D10"/>
    <w:rsid w:val="007D4F93"/>
    <w:rsid w:val="007D513F"/>
    <w:rsid w:val="007D53EA"/>
    <w:rsid w:val="007D5516"/>
    <w:rsid w:val="007D55F4"/>
    <w:rsid w:val="007D57BE"/>
    <w:rsid w:val="007D5852"/>
    <w:rsid w:val="007D64B9"/>
    <w:rsid w:val="007D72A5"/>
    <w:rsid w:val="007D72D4"/>
    <w:rsid w:val="007D7461"/>
    <w:rsid w:val="007D781D"/>
    <w:rsid w:val="007D7D3A"/>
    <w:rsid w:val="007E0300"/>
    <w:rsid w:val="007E0452"/>
    <w:rsid w:val="007E064F"/>
    <w:rsid w:val="007E06E4"/>
    <w:rsid w:val="007E0899"/>
    <w:rsid w:val="007E0CA8"/>
    <w:rsid w:val="007E0D0A"/>
    <w:rsid w:val="007E1407"/>
    <w:rsid w:val="007E14D8"/>
    <w:rsid w:val="007E15D9"/>
    <w:rsid w:val="007E1BAB"/>
    <w:rsid w:val="007E1C09"/>
    <w:rsid w:val="007E1D49"/>
    <w:rsid w:val="007E2A2D"/>
    <w:rsid w:val="007E2FC6"/>
    <w:rsid w:val="007E377B"/>
    <w:rsid w:val="007E490D"/>
    <w:rsid w:val="007E4BB6"/>
    <w:rsid w:val="007E4CB9"/>
    <w:rsid w:val="007E4D9D"/>
    <w:rsid w:val="007E4EC5"/>
    <w:rsid w:val="007E5356"/>
    <w:rsid w:val="007E63F8"/>
    <w:rsid w:val="007E6768"/>
    <w:rsid w:val="007E68AC"/>
    <w:rsid w:val="007E6A63"/>
    <w:rsid w:val="007E76BD"/>
    <w:rsid w:val="007E779E"/>
    <w:rsid w:val="007E7B62"/>
    <w:rsid w:val="007E7ECF"/>
    <w:rsid w:val="007F05C2"/>
    <w:rsid w:val="007F0C82"/>
    <w:rsid w:val="007F12BB"/>
    <w:rsid w:val="007F12F1"/>
    <w:rsid w:val="007F1CCD"/>
    <w:rsid w:val="007F1F2D"/>
    <w:rsid w:val="007F21C9"/>
    <w:rsid w:val="007F27DD"/>
    <w:rsid w:val="007F27E0"/>
    <w:rsid w:val="007F33A7"/>
    <w:rsid w:val="007F38D7"/>
    <w:rsid w:val="007F3B2E"/>
    <w:rsid w:val="007F3BFD"/>
    <w:rsid w:val="007F425B"/>
    <w:rsid w:val="007F4290"/>
    <w:rsid w:val="007F4841"/>
    <w:rsid w:val="007F4921"/>
    <w:rsid w:val="007F4943"/>
    <w:rsid w:val="007F51E5"/>
    <w:rsid w:val="007F55CA"/>
    <w:rsid w:val="007F6089"/>
    <w:rsid w:val="007F6374"/>
    <w:rsid w:val="007F64EF"/>
    <w:rsid w:val="007F71A2"/>
    <w:rsid w:val="007F7458"/>
    <w:rsid w:val="007F74E5"/>
    <w:rsid w:val="00800100"/>
    <w:rsid w:val="0080091D"/>
    <w:rsid w:val="00800D4A"/>
    <w:rsid w:val="008013A0"/>
    <w:rsid w:val="008022B9"/>
    <w:rsid w:val="00802379"/>
    <w:rsid w:val="0080273A"/>
    <w:rsid w:val="00803262"/>
    <w:rsid w:val="008037A5"/>
    <w:rsid w:val="008038FF"/>
    <w:rsid w:val="008045A4"/>
    <w:rsid w:val="00804643"/>
    <w:rsid w:val="00804C92"/>
    <w:rsid w:val="00805A4E"/>
    <w:rsid w:val="0080662B"/>
    <w:rsid w:val="00806A44"/>
    <w:rsid w:val="00806E9E"/>
    <w:rsid w:val="008070C0"/>
    <w:rsid w:val="008079C0"/>
    <w:rsid w:val="00807B49"/>
    <w:rsid w:val="00807E3E"/>
    <w:rsid w:val="0081025F"/>
    <w:rsid w:val="0081036A"/>
    <w:rsid w:val="008105BE"/>
    <w:rsid w:val="0081191F"/>
    <w:rsid w:val="00811C12"/>
    <w:rsid w:val="00812104"/>
    <w:rsid w:val="0081244A"/>
    <w:rsid w:val="008124F0"/>
    <w:rsid w:val="00812A09"/>
    <w:rsid w:val="0081341D"/>
    <w:rsid w:val="00813710"/>
    <w:rsid w:val="008137BC"/>
    <w:rsid w:val="008142C8"/>
    <w:rsid w:val="008155F5"/>
    <w:rsid w:val="00815C0B"/>
    <w:rsid w:val="00815FE3"/>
    <w:rsid w:val="00815FE7"/>
    <w:rsid w:val="008160CE"/>
    <w:rsid w:val="0081735C"/>
    <w:rsid w:val="00817459"/>
    <w:rsid w:val="00817504"/>
    <w:rsid w:val="00817BFB"/>
    <w:rsid w:val="00820A1C"/>
    <w:rsid w:val="00820F00"/>
    <w:rsid w:val="0082109F"/>
    <w:rsid w:val="00821189"/>
    <w:rsid w:val="0082174C"/>
    <w:rsid w:val="00821E83"/>
    <w:rsid w:val="00822678"/>
    <w:rsid w:val="008226D4"/>
    <w:rsid w:val="00822CC8"/>
    <w:rsid w:val="00822CD6"/>
    <w:rsid w:val="008235EC"/>
    <w:rsid w:val="00823708"/>
    <w:rsid w:val="008238CF"/>
    <w:rsid w:val="00823E8E"/>
    <w:rsid w:val="0082455C"/>
    <w:rsid w:val="0082569C"/>
    <w:rsid w:val="00825AFF"/>
    <w:rsid w:val="00825EED"/>
    <w:rsid w:val="008260CF"/>
    <w:rsid w:val="0082647E"/>
    <w:rsid w:val="00826DF8"/>
    <w:rsid w:val="00827296"/>
    <w:rsid w:val="00830093"/>
    <w:rsid w:val="00830A21"/>
    <w:rsid w:val="00830E12"/>
    <w:rsid w:val="00831142"/>
    <w:rsid w:val="00831342"/>
    <w:rsid w:val="00831645"/>
    <w:rsid w:val="00831E3D"/>
    <w:rsid w:val="008320E1"/>
    <w:rsid w:val="008322A2"/>
    <w:rsid w:val="00832324"/>
    <w:rsid w:val="0083243F"/>
    <w:rsid w:val="008332BE"/>
    <w:rsid w:val="00833388"/>
    <w:rsid w:val="008335B4"/>
    <w:rsid w:val="00833686"/>
    <w:rsid w:val="00833F95"/>
    <w:rsid w:val="008340DE"/>
    <w:rsid w:val="00834DA4"/>
    <w:rsid w:val="0083533E"/>
    <w:rsid w:val="008359C2"/>
    <w:rsid w:val="00836550"/>
    <w:rsid w:val="008367E1"/>
    <w:rsid w:val="00836C3F"/>
    <w:rsid w:val="00836ECA"/>
    <w:rsid w:val="00836F71"/>
    <w:rsid w:val="008374CC"/>
    <w:rsid w:val="008379DF"/>
    <w:rsid w:val="00837BD2"/>
    <w:rsid w:val="008400CD"/>
    <w:rsid w:val="00840C1E"/>
    <w:rsid w:val="00841353"/>
    <w:rsid w:val="0084135A"/>
    <w:rsid w:val="0084146F"/>
    <w:rsid w:val="00841512"/>
    <w:rsid w:val="008419AF"/>
    <w:rsid w:val="00842297"/>
    <w:rsid w:val="00842410"/>
    <w:rsid w:val="00842902"/>
    <w:rsid w:val="00843049"/>
    <w:rsid w:val="00843C12"/>
    <w:rsid w:val="008445B8"/>
    <w:rsid w:val="00844747"/>
    <w:rsid w:val="0084481D"/>
    <w:rsid w:val="00845778"/>
    <w:rsid w:val="00845AC2"/>
    <w:rsid w:val="00845AF0"/>
    <w:rsid w:val="00845BE5"/>
    <w:rsid w:val="00846945"/>
    <w:rsid w:val="008473FE"/>
    <w:rsid w:val="00847598"/>
    <w:rsid w:val="008476CD"/>
    <w:rsid w:val="008479A9"/>
    <w:rsid w:val="00847A2D"/>
    <w:rsid w:val="00847A4D"/>
    <w:rsid w:val="008505EE"/>
    <w:rsid w:val="0085061A"/>
    <w:rsid w:val="00850697"/>
    <w:rsid w:val="008506BE"/>
    <w:rsid w:val="008508E5"/>
    <w:rsid w:val="00850989"/>
    <w:rsid w:val="00850A89"/>
    <w:rsid w:val="00850C9E"/>
    <w:rsid w:val="00851527"/>
    <w:rsid w:val="00851BC8"/>
    <w:rsid w:val="00851D39"/>
    <w:rsid w:val="008520B1"/>
    <w:rsid w:val="008528FA"/>
    <w:rsid w:val="00852AE6"/>
    <w:rsid w:val="00852FF0"/>
    <w:rsid w:val="00853F91"/>
    <w:rsid w:val="00854C1E"/>
    <w:rsid w:val="0085558F"/>
    <w:rsid w:val="0085594B"/>
    <w:rsid w:val="00856BA3"/>
    <w:rsid w:val="008573D9"/>
    <w:rsid w:val="00857519"/>
    <w:rsid w:val="00857571"/>
    <w:rsid w:val="0085770F"/>
    <w:rsid w:val="00857C4D"/>
    <w:rsid w:val="00860EDF"/>
    <w:rsid w:val="00861A35"/>
    <w:rsid w:val="00862F69"/>
    <w:rsid w:val="0086412B"/>
    <w:rsid w:val="008641D1"/>
    <w:rsid w:val="0086428F"/>
    <w:rsid w:val="0086429B"/>
    <w:rsid w:val="008642F9"/>
    <w:rsid w:val="008645D1"/>
    <w:rsid w:val="00864B9C"/>
    <w:rsid w:val="008654F0"/>
    <w:rsid w:val="008656C9"/>
    <w:rsid w:val="0086597B"/>
    <w:rsid w:val="008659FA"/>
    <w:rsid w:val="00865B0D"/>
    <w:rsid w:val="00866152"/>
    <w:rsid w:val="008663B3"/>
    <w:rsid w:val="0086647C"/>
    <w:rsid w:val="00867542"/>
    <w:rsid w:val="008678C3"/>
    <w:rsid w:val="00867A0D"/>
    <w:rsid w:val="00870450"/>
    <w:rsid w:val="008707F7"/>
    <w:rsid w:val="00870FBE"/>
    <w:rsid w:val="008715C8"/>
    <w:rsid w:val="00871B94"/>
    <w:rsid w:val="00871D61"/>
    <w:rsid w:val="008727E4"/>
    <w:rsid w:val="00872E18"/>
    <w:rsid w:val="0087326F"/>
    <w:rsid w:val="008736AF"/>
    <w:rsid w:val="008738C1"/>
    <w:rsid w:val="00873AAE"/>
    <w:rsid w:val="00874A2C"/>
    <w:rsid w:val="00874AB6"/>
    <w:rsid w:val="0087590C"/>
    <w:rsid w:val="00876419"/>
    <w:rsid w:val="008769A3"/>
    <w:rsid w:val="008772B2"/>
    <w:rsid w:val="008774D4"/>
    <w:rsid w:val="008810A1"/>
    <w:rsid w:val="00881B9A"/>
    <w:rsid w:val="00881DA8"/>
    <w:rsid w:val="00881F62"/>
    <w:rsid w:val="0088254A"/>
    <w:rsid w:val="00882B40"/>
    <w:rsid w:val="00882E1D"/>
    <w:rsid w:val="00882F6A"/>
    <w:rsid w:val="0088310B"/>
    <w:rsid w:val="008837A2"/>
    <w:rsid w:val="00883B76"/>
    <w:rsid w:val="00883C4B"/>
    <w:rsid w:val="00883D1E"/>
    <w:rsid w:val="00884028"/>
    <w:rsid w:val="00884DBC"/>
    <w:rsid w:val="00885897"/>
    <w:rsid w:val="00885BE7"/>
    <w:rsid w:val="00886663"/>
    <w:rsid w:val="008868E4"/>
    <w:rsid w:val="008869EA"/>
    <w:rsid w:val="00886B0E"/>
    <w:rsid w:val="0088769C"/>
    <w:rsid w:val="00887859"/>
    <w:rsid w:val="00887B36"/>
    <w:rsid w:val="00887B56"/>
    <w:rsid w:val="00887BC8"/>
    <w:rsid w:val="00887E28"/>
    <w:rsid w:val="00890286"/>
    <w:rsid w:val="00890B3D"/>
    <w:rsid w:val="00890C2D"/>
    <w:rsid w:val="008915D2"/>
    <w:rsid w:val="00891B1A"/>
    <w:rsid w:val="00891D10"/>
    <w:rsid w:val="00891FA6"/>
    <w:rsid w:val="00892B63"/>
    <w:rsid w:val="0089308C"/>
    <w:rsid w:val="00893294"/>
    <w:rsid w:val="008937D6"/>
    <w:rsid w:val="00893B38"/>
    <w:rsid w:val="00893FE6"/>
    <w:rsid w:val="008943D2"/>
    <w:rsid w:val="00894606"/>
    <w:rsid w:val="008947CD"/>
    <w:rsid w:val="00894B6C"/>
    <w:rsid w:val="00895251"/>
    <w:rsid w:val="008952F8"/>
    <w:rsid w:val="00895676"/>
    <w:rsid w:val="0089589A"/>
    <w:rsid w:val="00895CF0"/>
    <w:rsid w:val="00896075"/>
    <w:rsid w:val="00896F8A"/>
    <w:rsid w:val="008970FC"/>
    <w:rsid w:val="0089746A"/>
    <w:rsid w:val="00897A37"/>
    <w:rsid w:val="00897DA0"/>
    <w:rsid w:val="008A0851"/>
    <w:rsid w:val="008A0B4D"/>
    <w:rsid w:val="008A1025"/>
    <w:rsid w:val="008A1154"/>
    <w:rsid w:val="008A1AF8"/>
    <w:rsid w:val="008A1C58"/>
    <w:rsid w:val="008A2943"/>
    <w:rsid w:val="008A295B"/>
    <w:rsid w:val="008A2D46"/>
    <w:rsid w:val="008A2EF0"/>
    <w:rsid w:val="008A33C8"/>
    <w:rsid w:val="008A371E"/>
    <w:rsid w:val="008A376B"/>
    <w:rsid w:val="008A3C6E"/>
    <w:rsid w:val="008A3CF0"/>
    <w:rsid w:val="008A3DAC"/>
    <w:rsid w:val="008A41AD"/>
    <w:rsid w:val="008A4445"/>
    <w:rsid w:val="008A4B1B"/>
    <w:rsid w:val="008A4CF8"/>
    <w:rsid w:val="008A4D06"/>
    <w:rsid w:val="008A4E23"/>
    <w:rsid w:val="008A67B5"/>
    <w:rsid w:val="008A690A"/>
    <w:rsid w:val="008A6A9B"/>
    <w:rsid w:val="008A6AB2"/>
    <w:rsid w:val="008A7177"/>
    <w:rsid w:val="008A78D6"/>
    <w:rsid w:val="008B0052"/>
    <w:rsid w:val="008B0CD4"/>
    <w:rsid w:val="008B12B0"/>
    <w:rsid w:val="008B13A9"/>
    <w:rsid w:val="008B14C3"/>
    <w:rsid w:val="008B187B"/>
    <w:rsid w:val="008B1E26"/>
    <w:rsid w:val="008B2516"/>
    <w:rsid w:val="008B2A4A"/>
    <w:rsid w:val="008B2CBA"/>
    <w:rsid w:val="008B2DC2"/>
    <w:rsid w:val="008B3350"/>
    <w:rsid w:val="008B431C"/>
    <w:rsid w:val="008B458B"/>
    <w:rsid w:val="008B472D"/>
    <w:rsid w:val="008B4F2F"/>
    <w:rsid w:val="008B555E"/>
    <w:rsid w:val="008B5CE0"/>
    <w:rsid w:val="008B5FE5"/>
    <w:rsid w:val="008B655C"/>
    <w:rsid w:val="008B6741"/>
    <w:rsid w:val="008B6A4B"/>
    <w:rsid w:val="008B71FF"/>
    <w:rsid w:val="008B7234"/>
    <w:rsid w:val="008B7ACA"/>
    <w:rsid w:val="008B7AE4"/>
    <w:rsid w:val="008C0704"/>
    <w:rsid w:val="008C085C"/>
    <w:rsid w:val="008C1EF2"/>
    <w:rsid w:val="008C2430"/>
    <w:rsid w:val="008C27C8"/>
    <w:rsid w:val="008C3331"/>
    <w:rsid w:val="008C49DA"/>
    <w:rsid w:val="008C4BE4"/>
    <w:rsid w:val="008C4CCB"/>
    <w:rsid w:val="008C4EA3"/>
    <w:rsid w:val="008C50FB"/>
    <w:rsid w:val="008C59B3"/>
    <w:rsid w:val="008C5BEC"/>
    <w:rsid w:val="008C69D2"/>
    <w:rsid w:val="008C6AA7"/>
    <w:rsid w:val="008C6D6C"/>
    <w:rsid w:val="008C6FAD"/>
    <w:rsid w:val="008C70F4"/>
    <w:rsid w:val="008C72ED"/>
    <w:rsid w:val="008C7339"/>
    <w:rsid w:val="008C7891"/>
    <w:rsid w:val="008C79CD"/>
    <w:rsid w:val="008C7A80"/>
    <w:rsid w:val="008C7C8B"/>
    <w:rsid w:val="008D0064"/>
    <w:rsid w:val="008D043E"/>
    <w:rsid w:val="008D1096"/>
    <w:rsid w:val="008D12BB"/>
    <w:rsid w:val="008D1386"/>
    <w:rsid w:val="008D2150"/>
    <w:rsid w:val="008D25CC"/>
    <w:rsid w:val="008D2641"/>
    <w:rsid w:val="008D2DE8"/>
    <w:rsid w:val="008D3AD3"/>
    <w:rsid w:val="008D4FDA"/>
    <w:rsid w:val="008D5932"/>
    <w:rsid w:val="008D59F6"/>
    <w:rsid w:val="008D5ACE"/>
    <w:rsid w:val="008D5C3A"/>
    <w:rsid w:val="008D61EF"/>
    <w:rsid w:val="008D620E"/>
    <w:rsid w:val="008D680A"/>
    <w:rsid w:val="008D6FED"/>
    <w:rsid w:val="008D7013"/>
    <w:rsid w:val="008D7624"/>
    <w:rsid w:val="008E00E1"/>
    <w:rsid w:val="008E0348"/>
    <w:rsid w:val="008E0409"/>
    <w:rsid w:val="008E064B"/>
    <w:rsid w:val="008E0C15"/>
    <w:rsid w:val="008E0D42"/>
    <w:rsid w:val="008E1294"/>
    <w:rsid w:val="008E236F"/>
    <w:rsid w:val="008E2491"/>
    <w:rsid w:val="008E2870"/>
    <w:rsid w:val="008E2C1C"/>
    <w:rsid w:val="008E30DF"/>
    <w:rsid w:val="008E3467"/>
    <w:rsid w:val="008E3494"/>
    <w:rsid w:val="008E38D4"/>
    <w:rsid w:val="008E3B45"/>
    <w:rsid w:val="008E3F7F"/>
    <w:rsid w:val="008E461C"/>
    <w:rsid w:val="008E47BA"/>
    <w:rsid w:val="008E4A2F"/>
    <w:rsid w:val="008E4AB0"/>
    <w:rsid w:val="008E4B3F"/>
    <w:rsid w:val="008E524C"/>
    <w:rsid w:val="008E6417"/>
    <w:rsid w:val="008E6471"/>
    <w:rsid w:val="008E6DA2"/>
    <w:rsid w:val="008E710E"/>
    <w:rsid w:val="008E7381"/>
    <w:rsid w:val="008E73D4"/>
    <w:rsid w:val="008F0294"/>
    <w:rsid w:val="008F0ACA"/>
    <w:rsid w:val="008F1204"/>
    <w:rsid w:val="008F1573"/>
    <w:rsid w:val="008F1820"/>
    <w:rsid w:val="008F1959"/>
    <w:rsid w:val="008F1E9E"/>
    <w:rsid w:val="008F20AD"/>
    <w:rsid w:val="008F239A"/>
    <w:rsid w:val="008F24BA"/>
    <w:rsid w:val="008F25DB"/>
    <w:rsid w:val="008F26A3"/>
    <w:rsid w:val="008F292C"/>
    <w:rsid w:val="008F2A43"/>
    <w:rsid w:val="008F2AFC"/>
    <w:rsid w:val="008F4240"/>
    <w:rsid w:val="008F47BF"/>
    <w:rsid w:val="008F5937"/>
    <w:rsid w:val="008F5A23"/>
    <w:rsid w:val="008F5F5B"/>
    <w:rsid w:val="008F652B"/>
    <w:rsid w:val="008F659A"/>
    <w:rsid w:val="008F691E"/>
    <w:rsid w:val="008F6C22"/>
    <w:rsid w:val="008F6DD5"/>
    <w:rsid w:val="008F6DFE"/>
    <w:rsid w:val="008F701A"/>
    <w:rsid w:val="008F7048"/>
    <w:rsid w:val="008F7407"/>
    <w:rsid w:val="008F7A23"/>
    <w:rsid w:val="008F7F54"/>
    <w:rsid w:val="009006AB"/>
    <w:rsid w:val="00900865"/>
    <w:rsid w:val="00900E9E"/>
    <w:rsid w:val="009012F0"/>
    <w:rsid w:val="009013CC"/>
    <w:rsid w:val="00901442"/>
    <w:rsid w:val="009015C3"/>
    <w:rsid w:val="009020AC"/>
    <w:rsid w:val="00902412"/>
    <w:rsid w:val="00902923"/>
    <w:rsid w:val="00902BF9"/>
    <w:rsid w:val="00902E75"/>
    <w:rsid w:val="0090314C"/>
    <w:rsid w:val="00903426"/>
    <w:rsid w:val="00903574"/>
    <w:rsid w:val="009039F6"/>
    <w:rsid w:val="009040F6"/>
    <w:rsid w:val="009041B8"/>
    <w:rsid w:val="00905B48"/>
    <w:rsid w:val="00905B4D"/>
    <w:rsid w:val="00905D9A"/>
    <w:rsid w:val="00905DDC"/>
    <w:rsid w:val="009061EE"/>
    <w:rsid w:val="009061FF"/>
    <w:rsid w:val="009071DB"/>
    <w:rsid w:val="00907AC8"/>
    <w:rsid w:val="00907B1E"/>
    <w:rsid w:val="0091064B"/>
    <w:rsid w:val="00910B5F"/>
    <w:rsid w:val="009114CF"/>
    <w:rsid w:val="0091182A"/>
    <w:rsid w:val="00911831"/>
    <w:rsid w:val="00911912"/>
    <w:rsid w:val="00911B40"/>
    <w:rsid w:val="00911C0A"/>
    <w:rsid w:val="00911C26"/>
    <w:rsid w:val="00911C5E"/>
    <w:rsid w:val="0091274F"/>
    <w:rsid w:val="009129AB"/>
    <w:rsid w:val="00912A3E"/>
    <w:rsid w:val="00913263"/>
    <w:rsid w:val="009134B5"/>
    <w:rsid w:val="00913683"/>
    <w:rsid w:val="00913B83"/>
    <w:rsid w:val="00913E28"/>
    <w:rsid w:val="00913F22"/>
    <w:rsid w:val="0091428D"/>
    <w:rsid w:val="00914B35"/>
    <w:rsid w:val="00915414"/>
    <w:rsid w:val="00915604"/>
    <w:rsid w:val="0091619A"/>
    <w:rsid w:val="0091619C"/>
    <w:rsid w:val="00916A44"/>
    <w:rsid w:val="00916F23"/>
    <w:rsid w:val="009200CF"/>
    <w:rsid w:val="0092029E"/>
    <w:rsid w:val="00920F6F"/>
    <w:rsid w:val="0092147D"/>
    <w:rsid w:val="00921A78"/>
    <w:rsid w:val="00921C0E"/>
    <w:rsid w:val="00922900"/>
    <w:rsid w:val="00922BF9"/>
    <w:rsid w:val="00922CC9"/>
    <w:rsid w:val="00922E54"/>
    <w:rsid w:val="00922FB4"/>
    <w:rsid w:val="009235E7"/>
    <w:rsid w:val="0092451A"/>
    <w:rsid w:val="0092525F"/>
    <w:rsid w:val="0092569F"/>
    <w:rsid w:val="009258CA"/>
    <w:rsid w:val="00925BEC"/>
    <w:rsid w:val="00925CA2"/>
    <w:rsid w:val="00925EDD"/>
    <w:rsid w:val="00926584"/>
    <w:rsid w:val="00926740"/>
    <w:rsid w:val="00926E07"/>
    <w:rsid w:val="00926E08"/>
    <w:rsid w:val="00927146"/>
    <w:rsid w:val="009271E9"/>
    <w:rsid w:val="0092760C"/>
    <w:rsid w:val="0092767E"/>
    <w:rsid w:val="00930179"/>
    <w:rsid w:val="00930205"/>
    <w:rsid w:val="00930956"/>
    <w:rsid w:val="00930B9F"/>
    <w:rsid w:val="00930BB2"/>
    <w:rsid w:val="00931905"/>
    <w:rsid w:val="00931A20"/>
    <w:rsid w:val="00931BD2"/>
    <w:rsid w:val="00931EE9"/>
    <w:rsid w:val="00932B41"/>
    <w:rsid w:val="00932ED9"/>
    <w:rsid w:val="00932F1D"/>
    <w:rsid w:val="009332E3"/>
    <w:rsid w:val="00933618"/>
    <w:rsid w:val="00933F0A"/>
    <w:rsid w:val="0093400D"/>
    <w:rsid w:val="009346C5"/>
    <w:rsid w:val="00934737"/>
    <w:rsid w:val="009353C5"/>
    <w:rsid w:val="00935522"/>
    <w:rsid w:val="009356E2"/>
    <w:rsid w:val="00935767"/>
    <w:rsid w:val="00935CA9"/>
    <w:rsid w:val="00935D3F"/>
    <w:rsid w:val="009364C9"/>
    <w:rsid w:val="00936E08"/>
    <w:rsid w:val="00936F44"/>
    <w:rsid w:val="009375BC"/>
    <w:rsid w:val="00937770"/>
    <w:rsid w:val="00937959"/>
    <w:rsid w:val="00937AAC"/>
    <w:rsid w:val="00939A51"/>
    <w:rsid w:val="00940084"/>
    <w:rsid w:val="0094047F"/>
    <w:rsid w:val="00941C7B"/>
    <w:rsid w:val="009421BD"/>
    <w:rsid w:val="00942589"/>
    <w:rsid w:val="00942BA0"/>
    <w:rsid w:val="00942C11"/>
    <w:rsid w:val="00942C9D"/>
    <w:rsid w:val="00942FC6"/>
    <w:rsid w:val="00943087"/>
    <w:rsid w:val="0094328A"/>
    <w:rsid w:val="00943354"/>
    <w:rsid w:val="00943749"/>
    <w:rsid w:val="00943AFD"/>
    <w:rsid w:val="009443C5"/>
    <w:rsid w:val="00944659"/>
    <w:rsid w:val="0094522F"/>
    <w:rsid w:val="00945E9C"/>
    <w:rsid w:val="00946885"/>
    <w:rsid w:val="009469F2"/>
    <w:rsid w:val="00946CEA"/>
    <w:rsid w:val="00947046"/>
    <w:rsid w:val="0094719F"/>
    <w:rsid w:val="009475CA"/>
    <w:rsid w:val="0094779C"/>
    <w:rsid w:val="009478DC"/>
    <w:rsid w:val="00947C71"/>
    <w:rsid w:val="00951097"/>
    <w:rsid w:val="00951759"/>
    <w:rsid w:val="00951C44"/>
    <w:rsid w:val="00952A05"/>
    <w:rsid w:val="00952B9E"/>
    <w:rsid w:val="00952BAA"/>
    <w:rsid w:val="00953398"/>
    <w:rsid w:val="00953D41"/>
    <w:rsid w:val="00953E78"/>
    <w:rsid w:val="009548A9"/>
    <w:rsid w:val="00954CFC"/>
    <w:rsid w:val="009551ED"/>
    <w:rsid w:val="009558A0"/>
    <w:rsid w:val="00956596"/>
    <w:rsid w:val="009567D8"/>
    <w:rsid w:val="009579E4"/>
    <w:rsid w:val="009602CA"/>
    <w:rsid w:val="009602EC"/>
    <w:rsid w:val="00961181"/>
    <w:rsid w:val="00961DFB"/>
    <w:rsid w:val="0096253A"/>
    <w:rsid w:val="00962614"/>
    <w:rsid w:val="00962B5F"/>
    <w:rsid w:val="00963A51"/>
    <w:rsid w:val="009641C4"/>
    <w:rsid w:val="00964BF3"/>
    <w:rsid w:val="00964F28"/>
    <w:rsid w:val="00964F8C"/>
    <w:rsid w:val="00965F4E"/>
    <w:rsid w:val="0096631C"/>
    <w:rsid w:val="00966339"/>
    <w:rsid w:val="0096635C"/>
    <w:rsid w:val="00966E62"/>
    <w:rsid w:val="00967ACA"/>
    <w:rsid w:val="0097073F"/>
    <w:rsid w:val="009708BB"/>
    <w:rsid w:val="00970A5A"/>
    <w:rsid w:val="00970BF2"/>
    <w:rsid w:val="00971664"/>
    <w:rsid w:val="00971E66"/>
    <w:rsid w:val="0097204E"/>
    <w:rsid w:val="00972090"/>
    <w:rsid w:val="009722AF"/>
    <w:rsid w:val="00972F24"/>
    <w:rsid w:val="0097300B"/>
    <w:rsid w:val="00973A54"/>
    <w:rsid w:val="00973B59"/>
    <w:rsid w:val="00973D21"/>
    <w:rsid w:val="0097436F"/>
    <w:rsid w:val="009747F6"/>
    <w:rsid w:val="009763C6"/>
    <w:rsid w:val="00976608"/>
    <w:rsid w:val="00976641"/>
    <w:rsid w:val="009770D6"/>
    <w:rsid w:val="0097725A"/>
    <w:rsid w:val="00977398"/>
    <w:rsid w:val="0098076F"/>
    <w:rsid w:val="0098087D"/>
    <w:rsid w:val="00980ADC"/>
    <w:rsid w:val="00981E67"/>
    <w:rsid w:val="00981F43"/>
    <w:rsid w:val="00982CB9"/>
    <w:rsid w:val="0098366B"/>
    <w:rsid w:val="00983B6E"/>
    <w:rsid w:val="009840ED"/>
    <w:rsid w:val="009842D8"/>
    <w:rsid w:val="00984680"/>
    <w:rsid w:val="009848DE"/>
    <w:rsid w:val="00984D54"/>
    <w:rsid w:val="0098512B"/>
    <w:rsid w:val="009855DE"/>
    <w:rsid w:val="00985C05"/>
    <w:rsid w:val="00985C9D"/>
    <w:rsid w:val="00985E11"/>
    <w:rsid w:val="0098648F"/>
    <w:rsid w:val="00986BE7"/>
    <w:rsid w:val="00986D64"/>
    <w:rsid w:val="00986EC2"/>
    <w:rsid w:val="0099004D"/>
    <w:rsid w:val="00990B0B"/>
    <w:rsid w:val="009914A0"/>
    <w:rsid w:val="009919BB"/>
    <w:rsid w:val="009922FE"/>
    <w:rsid w:val="009925FB"/>
    <w:rsid w:val="0099284B"/>
    <w:rsid w:val="0099292B"/>
    <w:rsid w:val="00992AB1"/>
    <w:rsid w:val="00992CD0"/>
    <w:rsid w:val="00992F64"/>
    <w:rsid w:val="0099364B"/>
    <w:rsid w:val="009936F8"/>
    <w:rsid w:val="009938DD"/>
    <w:rsid w:val="00993FB6"/>
    <w:rsid w:val="00994045"/>
    <w:rsid w:val="00994259"/>
    <w:rsid w:val="00994560"/>
    <w:rsid w:val="0099459A"/>
    <w:rsid w:val="00995200"/>
    <w:rsid w:val="0099576C"/>
    <w:rsid w:val="009957EC"/>
    <w:rsid w:val="00995A38"/>
    <w:rsid w:val="00995AC2"/>
    <w:rsid w:val="00995D80"/>
    <w:rsid w:val="00996B0A"/>
    <w:rsid w:val="00996ED6"/>
    <w:rsid w:val="00997187"/>
    <w:rsid w:val="0099725E"/>
    <w:rsid w:val="00997737"/>
    <w:rsid w:val="00997A69"/>
    <w:rsid w:val="00997EEC"/>
    <w:rsid w:val="00997FBC"/>
    <w:rsid w:val="009A0294"/>
    <w:rsid w:val="009A044D"/>
    <w:rsid w:val="009A055C"/>
    <w:rsid w:val="009A0656"/>
    <w:rsid w:val="009A1099"/>
    <w:rsid w:val="009A2513"/>
    <w:rsid w:val="009A2550"/>
    <w:rsid w:val="009A293B"/>
    <w:rsid w:val="009A302B"/>
    <w:rsid w:val="009A32F6"/>
    <w:rsid w:val="009A34A5"/>
    <w:rsid w:val="009A3772"/>
    <w:rsid w:val="009A43D7"/>
    <w:rsid w:val="009A44E0"/>
    <w:rsid w:val="009A485C"/>
    <w:rsid w:val="009A49A7"/>
    <w:rsid w:val="009A4CD7"/>
    <w:rsid w:val="009A5156"/>
    <w:rsid w:val="009A53BC"/>
    <w:rsid w:val="009A53E3"/>
    <w:rsid w:val="009A7062"/>
    <w:rsid w:val="009A7363"/>
    <w:rsid w:val="009A7BEC"/>
    <w:rsid w:val="009B00D2"/>
    <w:rsid w:val="009B013A"/>
    <w:rsid w:val="009B0159"/>
    <w:rsid w:val="009B1B0A"/>
    <w:rsid w:val="009B27D0"/>
    <w:rsid w:val="009B2C99"/>
    <w:rsid w:val="009B336B"/>
    <w:rsid w:val="009B3F98"/>
    <w:rsid w:val="009B4681"/>
    <w:rsid w:val="009B481A"/>
    <w:rsid w:val="009B4CFB"/>
    <w:rsid w:val="009B4E32"/>
    <w:rsid w:val="009B53EB"/>
    <w:rsid w:val="009B56E2"/>
    <w:rsid w:val="009B703E"/>
    <w:rsid w:val="009B767D"/>
    <w:rsid w:val="009B785C"/>
    <w:rsid w:val="009C0762"/>
    <w:rsid w:val="009C0EAE"/>
    <w:rsid w:val="009C0F89"/>
    <w:rsid w:val="009C1974"/>
    <w:rsid w:val="009C1CE6"/>
    <w:rsid w:val="009C1DEF"/>
    <w:rsid w:val="009C2619"/>
    <w:rsid w:val="009C28D8"/>
    <w:rsid w:val="009C2A2D"/>
    <w:rsid w:val="009C2A91"/>
    <w:rsid w:val="009C2D15"/>
    <w:rsid w:val="009C2DE8"/>
    <w:rsid w:val="009C2DEC"/>
    <w:rsid w:val="009C31C6"/>
    <w:rsid w:val="009C377E"/>
    <w:rsid w:val="009C3A66"/>
    <w:rsid w:val="009C3F0D"/>
    <w:rsid w:val="009C4127"/>
    <w:rsid w:val="009C41B9"/>
    <w:rsid w:val="009C4367"/>
    <w:rsid w:val="009C441A"/>
    <w:rsid w:val="009C460A"/>
    <w:rsid w:val="009C4A98"/>
    <w:rsid w:val="009C50B4"/>
    <w:rsid w:val="009C59AB"/>
    <w:rsid w:val="009C5C08"/>
    <w:rsid w:val="009C698A"/>
    <w:rsid w:val="009C70C1"/>
    <w:rsid w:val="009C7CC1"/>
    <w:rsid w:val="009C7DAD"/>
    <w:rsid w:val="009C7F33"/>
    <w:rsid w:val="009C7FB3"/>
    <w:rsid w:val="009D0447"/>
    <w:rsid w:val="009D0A8D"/>
    <w:rsid w:val="009D0AB6"/>
    <w:rsid w:val="009D1453"/>
    <w:rsid w:val="009D17F0"/>
    <w:rsid w:val="009D219B"/>
    <w:rsid w:val="009D22F6"/>
    <w:rsid w:val="009D2574"/>
    <w:rsid w:val="009D263C"/>
    <w:rsid w:val="009D3529"/>
    <w:rsid w:val="009D358A"/>
    <w:rsid w:val="009D371A"/>
    <w:rsid w:val="009D3732"/>
    <w:rsid w:val="009D3886"/>
    <w:rsid w:val="009D41CC"/>
    <w:rsid w:val="009D471A"/>
    <w:rsid w:val="009D4754"/>
    <w:rsid w:val="009D4820"/>
    <w:rsid w:val="009D4864"/>
    <w:rsid w:val="009D4EF6"/>
    <w:rsid w:val="009D53EF"/>
    <w:rsid w:val="009D56BC"/>
    <w:rsid w:val="009D5929"/>
    <w:rsid w:val="009D599E"/>
    <w:rsid w:val="009D5B87"/>
    <w:rsid w:val="009D5C52"/>
    <w:rsid w:val="009D6684"/>
    <w:rsid w:val="009D67BB"/>
    <w:rsid w:val="009D748D"/>
    <w:rsid w:val="009D76AE"/>
    <w:rsid w:val="009D7B0E"/>
    <w:rsid w:val="009E0154"/>
    <w:rsid w:val="009E02D1"/>
    <w:rsid w:val="009E098C"/>
    <w:rsid w:val="009E137A"/>
    <w:rsid w:val="009E1B89"/>
    <w:rsid w:val="009E2620"/>
    <w:rsid w:val="009E270A"/>
    <w:rsid w:val="009E2D17"/>
    <w:rsid w:val="009E2F1E"/>
    <w:rsid w:val="009E31CA"/>
    <w:rsid w:val="009E371B"/>
    <w:rsid w:val="009E421B"/>
    <w:rsid w:val="009E4831"/>
    <w:rsid w:val="009E5479"/>
    <w:rsid w:val="009E587E"/>
    <w:rsid w:val="009E5A7B"/>
    <w:rsid w:val="009E5D4B"/>
    <w:rsid w:val="009E5DDC"/>
    <w:rsid w:val="009E712C"/>
    <w:rsid w:val="009E7212"/>
    <w:rsid w:val="009E75E6"/>
    <w:rsid w:val="009E796A"/>
    <w:rsid w:val="009E7F79"/>
    <w:rsid w:val="009F0220"/>
    <w:rsid w:val="009F0672"/>
    <w:rsid w:val="009F0EE3"/>
    <w:rsid w:val="009F1867"/>
    <w:rsid w:val="009F1870"/>
    <w:rsid w:val="009F227E"/>
    <w:rsid w:val="009F25EE"/>
    <w:rsid w:val="009F2E6E"/>
    <w:rsid w:val="009F3997"/>
    <w:rsid w:val="009F3DF3"/>
    <w:rsid w:val="009F3F0E"/>
    <w:rsid w:val="009F4720"/>
    <w:rsid w:val="009F4954"/>
    <w:rsid w:val="009F4B45"/>
    <w:rsid w:val="009F507F"/>
    <w:rsid w:val="009F569D"/>
    <w:rsid w:val="009F5DCE"/>
    <w:rsid w:val="009F607C"/>
    <w:rsid w:val="009F608B"/>
    <w:rsid w:val="009F6189"/>
    <w:rsid w:val="009F6945"/>
    <w:rsid w:val="009F7803"/>
    <w:rsid w:val="00A0106B"/>
    <w:rsid w:val="00A01275"/>
    <w:rsid w:val="00A01AB3"/>
    <w:rsid w:val="00A01CFB"/>
    <w:rsid w:val="00A0301A"/>
    <w:rsid w:val="00A03456"/>
    <w:rsid w:val="00A03497"/>
    <w:rsid w:val="00A0394E"/>
    <w:rsid w:val="00A03A8F"/>
    <w:rsid w:val="00A042B4"/>
    <w:rsid w:val="00A04395"/>
    <w:rsid w:val="00A045BC"/>
    <w:rsid w:val="00A04ADB"/>
    <w:rsid w:val="00A05200"/>
    <w:rsid w:val="00A0547C"/>
    <w:rsid w:val="00A05649"/>
    <w:rsid w:val="00A05C34"/>
    <w:rsid w:val="00A05CA1"/>
    <w:rsid w:val="00A066A6"/>
    <w:rsid w:val="00A06900"/>
    <w:rsid w:val="00A072EB"/>
    <w:rsid w:val="00A07312"/>
    <w:rsid w:val="00A07492"/>
    <w:rsid w:val="00A0760A"/>
    <w:rsid w:val="00A076FA"/>
    <w:rsid w:val="00A07B5C"/>
    <w:rsid w:val="00A07D35"/>
    <w:rsid w:val="00A10407"/>
    <w:rsid w:val="00A10AF5"/>
    <w:rsid w:val="00A114B6"/>
    <w:rsid w:val="00A114EF"/>
    <w:rsid w:val="00A1196B"/>
    <w:rsid w:val="00A11C8D"/>
    <w:rsid w:val="00A12091"/>
    <w:rsid w:val="00A12A26"/>
    <w:rsid w:val="00A12EF3"/>
    <w:rsid w:val="00A13525"/>
    <w:rsid w:val="00A13705"/>
    <w:rsid w:val="00A13790"/>
    <w:rsid w:val="00A14678"/>
    <w:rsid w:val="00A14CEC"/>
    <w:rsid w:val="00A15120"/>
    <w:rsid w:val="00A152F7"/>
    <w:rsid w:val="00A160F2"/>
    <w:rsid w:val="00A16925"/>
    <w:rsid w:val="00A16CA5"/>
    <w:rsid w:val="00A17CA6"/>
    <w:rsid w:val="00A17CBB"/>
    <w:rsid w:val="00A17E97"/>
    <w:rsid w:val="00A20533"/>
    <w:rsid w:val="00A20957"/>
    <w:rsid w:val="00A20B82"/>
    <w:rsid w:val="00A20E99"/>
    <w:rsid w:val="00A21F58"/>
    <w:rsid w:val="00A226EA"/>
    <w:rsid w:val="00A22C16"/>
    <w:rsid w:val="00A23450"/>
    <w:rsid w:val="00A23733"/>
    <w:rsid w:val="00A24D6E"/>
    <w:rsid w:val="00A24E92"/>
    <w:rsid w:val="00A25014"/>
    <w:rsid w:val="00A256A3"/>
    <w:rsid w:val="00A25708"/>
    <w:rsid w:val="00A25A6F"/>
    <w:rsid w:val="00A26315"/>
    <w:rsid w:val="00A263DD"/>
    <w:rsid w:val="00A26595"/>
    <w:rsid w:val="00A26CD7"/>
    <w:rsid w:val="00A26FE9"/>
    <w:rsid w:val="00A277E5"/>
    <w:rsid w:val="00A279DF"/>
    <w:rsid w:val="00A27ADC"/>
    <w:rsid w:val="00A27E4B"/>
    <w:rsid w:val="00A30BC5"/>
    <w:rsid w:val="00A30F8F"/>
    <w:rsid w:val="00A31F06"/>
    <w:rsid w:val="00A32078"/>
    <w:rsid w:val="00A32889"/>
    <w:rsid w:val="00A33065"/>
    <w:rsid w:val="00A33570"/>
    <w:rsid w:val="00A33B4C"/>
    <w:rsid w:val="00A33C32"/>
    <w:rsid w:val="00A33CB8"/>
    <w:rsid w:val="00A33E32"/>
    <w:rsid w:val="00A34377"/>
    <w:rsid w:val="00A34382"/>
    <w:rsid w:val="00A34A06"/>
    <w:rsid w:val="00A34C95"/>
    <w:rsid w:val="00A356A6"/>
    <w:rsid w:val="00A357FF"/>
    <w:rsid w:val="00A35EDE"/>
    <w:rsid w:val="00A3659B"/>
    <w:rsid w:val="00A36783"/>
    <w:rsid w:val="00A36889"/>
    <w:rsid w:val="00A36A4D"/>
    <w:rsid w:val="00A36F32"/>
    <w:rsid w:val="00A3715C"/>
    <w:rsid w:val="00A37870"/>
    <w:rsid w:val="00A37926"/>
    <w:rsid w:val="00A37942"/>
    <w:rsid w:val="00A37AE8"/>
    <w:rsid w:val="00A37F52"/>
    <w:rsid w:val="00A37FA9"/>
    <w:rsid w:val="00A40067"/>
    <w:rsid w:val="00A40626"/>
    <w:rsid w:val="00A40AF2"/>
    <w:rsid w:val="00A41559"/>
    <w:rsid w:val="00A4165B"/>
    <w:rsid w:val="00A42225"/>
    <w:rsid w:val="00A423DD"/>
    <w:rsid w:val="00A42796"/>
    <w:rsid w:val="00A4295F"/>
    <w:rsid w:val="00A429D1"/>
    <w:rsid w:val="00A432A6"/>
    <w:rsid w:val="00A441D6"/>
    <w:rsid w:val="00A44434"/>
    <w:rsid w:val="00A444C3"/>
    <w:rsid w:val="00A445ED"/>
    <w:rsid w:val="00A4464D"/>
    <w:rsid w:val="00A44754"/>
    <w:rsid w:val="00A4490F"/>
    <w:rsid w:val="00A44922"/>
    <w:rsid w:val="00A466E9"/>
    <w:rsid w:val="00A46857"/>
    <w:rsid w:val="00A46B39"/>
    <w:rsid w:val="00A46C61"/>
    <w:rsid w:val="00A475E4"/>
    <w:rsid w:val="00A5027D"/>
    <w:rsid w:val="00A502C5"/>
    <w:rsid w:val="00A5071B"/>
    <w:rsid w:val="00A50D12"/>
    <w:rsid w:val="00A51190"/>
    <w:rsid w:val="00A512E3"/>
    <w:rsid w:val="00A51910"/>
    <w:rsid w:val="00A51CB0"/>
    <w:rsid w:val="00A52354"/>
    <w:rsid w:val="00A52C8A"/>
    <w:rsid w:val="00A52D68"/>
    <w:rsid w:val="00A5311D"/>
    <w:rsid w:val="00A531B2"/>
    <w:rsid w:val="00A538F6"/>
    <w:rsid w:val="00A53AF9"/>
    <w:rsid w:val="00A53F92"/>
    <w:rsid w:val="00A5424D"/>
    <w:rsid w:val="00A542CC"/>
    <w:rsid w:val="00A54C9F"/>
    <w:rsid w:val="00A54E45"/>
    <w:rsid w:val="00A54E7B"/>
    <w:rsid w:val="00A55067"/>
    <w:rsid w:val="00A552D1"/>
    <w:rsid w:val="00A555BA"/>
    <w:rsid w:val="00A55FF6"/>
    <w:rsid w:val="00A56C95"/>
    <w:rsid w:val="00A57089"/>
    <w:rsid w:val="00A57421"/>
    <w:rsid w:val="00A5776D"/>
    <w:rsid w:val="00A57B4F"/>
    <w:rsid w:val="00A57D69"/>
    <w:rsid w:val="00A57DFE"/>
    <w:rsid w:val="00A57E71"/>
    <w:rsid w:val="00A57FA7"/>
    <w:rsid w:val="00A6034F"/>
    <w:rsid w:val="00A60416"/>
    <w:rsid w:val="00A60694"/>
    <w:rsid w:val="00A60D70"/>
    <w:rsid w:val="00A60FDF"/>
    <w:rsid w:val="00A6212D"/>
    <w:rsid w:val="00A621A7"/>
    <w:rsid w:val="00A621B4"/>
    <w:rsid w:val="00A627C9"/>
    <w:rsid w:val="00A6284A"/>
    <w:rsid w:val="00A62BC7"/>
    <w:rsid w:val="00A6304E"/>
    <w:rsid w:val="00A630D0"/>
    <w:rsid w:val="00A630E5"/>
    <w:rsid w:val="00A63176"/>
    <w:rsid w:val="00A6384D"/>
    <w:rsid w:val="00A640D1"/>
    <w:rsid w:val="00A643EB"/>
    <w:rsid w:val="00A645E2"/>
    <w:rsid w:val="00A64F99"/>
    <w:rsid w:val="00A6514C"/>
    <w:rsid w:val="00A6676C"/>
    <w:rsid w:val="00A669B0"/>
    <w:rsid w:val="00A677F1"/>
    <w:rsid w:val="00A67DE3"/>
    <w:rsid w:val="00A705E3"/>
    <w:rsid w:val="00A70DD8"/>
    <w:rsid w:val="00A71586"/>
    <w:rsid w:val="00A71657"/>
    <w:rsid w:val="00A71A02"/>
    <w:rsid w:val="00A72218"/>
    <w:rsid w:val="00A73531"/>
    <w:rsid w:val="00A737E5"/>
    <w:rsid w:val="00A7397F"/>
    <w:rsid w:val="00A74154"/>
    <w:rsid w:val="00A741C7"/>
    <w:rsid w:val="00A742AA"/>
    <w:rsid w:val="00A746CF"/>
    <w:rsid w:val="00A74FB3"/>
    <w:rsid w:val="00A754BF"/>
    <w:rsid w:val="00A75C76"/>
    <w:rsid w:val="00A76A4C"/>
    <w:rsid w:val="00A76D7C"/>
    <w:rsid w:val="00A777DF"/>
    <w:rsid w:val="00A808FC"/>
    <w:rsid w:val="00A80CD5"/>
    <w:rsid w:val="00A80DE6"/>
    <w:rsid w:val="00A80F69"/>
    <w:rsid w:val="00A81008"/>
    <w:rsid w:val="00A81584"/>
    <w:rsid w:val="00A818B2"/>
    <w:rsid w:val="00A819F4"/>
    <w:rsid w:val="00A81B80"/>
    <w:rsid w:val="00A81EE3"/>
    <w:rsid w:val="00A824E4"/>
    <w:rsid w:val="00A82829"/>
    <w:rsid w:val="00A82895"/>
    <w:rsid w:val="00A82ACB"/>
    <w:rsid w:val="00A8380F"/>
    <w:rsid w:val="00A83885"/>
    <w:rsid w:val="00A83F4C"/>
    <w:rsid w:val="00A8407F"/>
    <w:rsid w:val="00A845D9"/>
    <w:rsid w:val="00A84622"/>
    <w:rsid w:val="00A84692"/>
    <w:rsid w:val="00A84ACD"/>
    <w:rsid w:val="00A84E47"/>
    <w:rsid w:val="00A85462"/>
    <w:rsid w:val="00A85945"/>
    <w:rsid w:val="00A86137"/>
    <w:rsid w:val="00A872D8"/>
    <w:rsid w:val="00A87AE4"/>
    <w:rsid w:val="00A9072B"/>
    <w:rsid w:val="00A907B9"/>
    <w:rsid w:val="00A9094B"/>
    <w:rsid w:val="00A90C3B"/>
    <w:rsid w:val="00A90D0D"/>
    <w:rsid w:val="00A910A9"/>
    <w:rsid w:val="00A91220"/>
    <w:rsid w:val="00A92B4A"/>
    <w:rsid w:val="00A92B82"/>
    <w:rsid w:val="00A9327B"/>
    <w:rsid w:val="00A932B5"/>
    <w:rsid w:val="00A9343D"/>
    <w:rsid w:val="00A948A6"/>
    <w:rsid w:val="00A94997"/>
    <w:rsid w:val="00A94D9C"/>
    <w:rsid w:val="00A9507B"/>
    <w:rsid w:val="00A959C1"/>
    <w:rsid w:val="00A95AE2"/>
    <w:rsid w:val="00A95FD8"/>
    <w:rsid w:val="00A962A5"/>
    <w:rsid w:val="00A9676C"/>
    <w:rsid w:val="00A96F74"/>
    <w:rsid w:val="00A97259"/>
    <w:rsid w:val="00A973F9"/>
    <w:rsid w:val="00A97A42"/>
    <w:rsid w:val="00A97DF5"/>
    <w:rsid w:val="00AA0076"/>
    <w:rsid w:val="00AA0C95"/>
    <w:rsid w:val="00AA14C8"/>
    <w:rsid w:val="00AA16BB"/>
    <w:rsid w:val="00AA179F"/>
    <w:rsid w:val="00AA17B9"/>
    <w:rsid w:val="00AA21DF"/>
    <w:rsid w:val="00AA26F0"/>
    <w:rsid w:val="00AA2828"/>
    <w:rsid w:val="00AA2E13"/>
    <w:rsid w:val="00AA2E74"/>
    <w:rsid w:val="00AA2EAB"/>
    <w:rsid w:val="00AA2FC7"/>
    <w:rsid w:val="00AA4AF3"/>
    <w:rsid w:val="00AA4B1D"/>
    <w:rsid w:val="00AA52F2"/>
    <w:rsid w:val="00AA5376"/>
    <w:rsid w:val="00AA59C4"/>
    <w:rsid w:val="00AA5EEC"/>
    <w:rsid w:val="00AA6322"/>
    <w:rsid w:val="00AA683D"/>
    <w:rsid w:val="00AA6937"/>
    <w:rsid w:val="00AA6D88"/>
    <w:rsid w:val="00AA6EAB"/>
    <w:rsid w:val="00AA7B66"/>
    <w:rsid w:val="00AA7BC5"/>
    <w:rsid w:val="00AA7F05"/>
    <w:rsid w:val="00AA7F7E"/>
    <w:rsid w:val="00AB0190"/>
    <w:rsid w:val="00AB0298"/>
    <w:rsid w:val="00AB03AD"/>
    <w:rsid w:val="00AB0497"/>
    <w:rsid w:val="00AB0571"/>
    <w:rsid w:val="00AB0A2F"/>
    <w:rsid w:val="00AB0CD1"/>
    <w:rsid w:val="00AB1441"/>
    <w:rsid w:val="00AB1A6C"/>
    <w:rsid w:val="00AB1AFF"/>
    <w:rsid w:val="00AB1CF0"/>
    <w:rsid w:val="00AB1D59"/>
    <w:rsid w:val="00AB2E40"/>
    <w:rsid w:val="00AB3701"/>
    <w:rsid w:val="00AB3D77"/>
    <w:rsid w:val="00AB4D4C"/>
    <w:rsid w:val="00AB4FFE"/>
    <w:rsid w:val="00AB50FC"/>
    <w:rsid w:val="00AB562A"/>
    <w:rsid w:val="00AB5632"/>
    <w:rsid w:val="00AB57E1"/>
    <w:rsid w:val="00AB5D7A"/>
    <w:rsid w:val="00AB64FA"/>
    <w:rsid w:val="00AB6863"/>
    <w:rsid w:val="00AB6DE3"/>
    <w:rsid w:val="00AB76E4"/>
    <w:rsid w:val="00AB7819"/>
    <w:rsid w:val="00AC0208"/>
    <w:rsid w:val="00AC03EA"/>
    <w:rsid w:val="00AC0469"/>
    <w:rsid w:val="00AC06D3"/>
    <w:rsid w:val="00AC1155"/>
    <w:rsid w:val="00AC12A9"/>
    <w:rsid w:val="00AC12F0"/>
    <w:rsid w:val="00AC133F"/>
    <w:rsid w:val="00AC150F"/>
    <w:rsid w:val="00AC1D38"/>
    <w:rsid w:val="00AC1F04"/>
    <w:rsid w:val="00AC24AB"/>
    <w:rsid w:val="00AC24BE"/>
    <w:rsid w:val="00AC270A"/>
    <w:rsid w:val="00AC2A11"/>
    <w:rsid w:val="00AC2F3D"/>
    <w:rsid w:val="00AC2FAC"/>
    <w:rsid w:val="00AC36F4"/>
    <w:rsid w:val="00AC4A0D"/>
    <w:rsid w:val="00AC526B"/>
    <w:rsid w:val="00AC54D2"/>
    <w:rsid w:val="00AC5F89"/>
    <w:rsid w:val="00AC711E"/>
    <w:rsid w:val="00AC7157"/>
    <w:rsid w:val="00AC78D8"/>
    <w:rsid w:val="00AC7C99"/>
    <w:rsid w:val="00AD15D7"/>
    <w:rsid w:val="00AD16BF"/>
    <w:rsid w:val="00AD1772"/>
    <w:rsid w:val="00AD214F"/>
    <w:rsid w:val="00AD2581"/>
    <w:rsid w:val="00AD263B"/>
    <w:rsid w:val="00AD2C6E"/>
    <w:rsid w:val="00AD2CB3"/>
    <w:rsid w:val="00AD33DC"/>
    <w:rsid w:val="00AD3569"/>
    <w:rsid w:val="00AD3AFA"/>
    <w:rsid w:val="00AD3B58"/>
    <w:rsid w:val="00AD3CB5"/>
    <w:rsid w:val="00AD3E49"/>
    <w:rsid w:val="00AD40D9"/>
    <w:rsid w:val="00AD441F"/>
    <w:rsid w:val="00AD4420"/>
    <w:rsid w:val="00AD48AC"/>
    <w:rsid w:val="00AD54D1"/>
    <w:rsid w:val="00AD5BE8"/>
    <w:rsid w:val="00AD5C19"/>
    <w:rsid w:val="00AD6112"/>
    <w:rsid w:val="00AD66CC"/>
    <w:rsid w:val="00AD6729"/>
    <w:rsid w:val="00AD67F8"/>
    <w:rsid w:val="00AD7378"/>
    <w:rsid w:val="00AD75B5"/>
    <w:rsid w:val="00AD766C"/>
    <w:rsid w:val="00AD775C"/>
    <w:rsid w:val="00AD7848"/>
    <w:rsid w:val="00AD7C83"/>
    <w:rsid w:val="00AD7DB6"/>
    <w:rsid w:val="00AE0072"/>
    <w:rsid w:val="00AE03C9"/>
    <w:rsid w:val="00AE053B"/>
    <w:rsid w:val="00AE096D"/>
    <w:rsid w:val="00AE09C2"/>
    <w:rsid w:val="00AE0E78"/>
    <w:rsid w:val="00AE0F89"/>
    <w:rsid w:val="00AE15DB"/>
    <w:rsid w:val="00AE1986"/>
    <w:rsid w:val="00AE26E6"/>
    <w:rsid w:val="00AE2E01"/>
    <w:rsid w:val="00AE34A3"/>
    <w:rsid w:val="00AE382D"/>
    <w:rsid w:val="00AE3B03"/>
    <w:rsid w:val="00AE3EE6"/>
    <w:rsid w:val="00AE432E"/>
    <w:rsid w:val="00AE4AD6"/>
    <w:rsid w:val="00AE4E70"/>
    <w:rsid w:val="00AE551D"/>
    <w:rsid w:val="00AE5608"/>
    <w:rsid w:val="00AE5AD9"/>
    <w:rsid w:val="00AE5B66"/>
    <w:rsid w:val="00AE6950"/>
    <w:rsid w:val="00AE6ACE"/>
    <w:rsid w:val="00AE6BB5"/>
    <w:rsid w:val="00AE6CDD"/>
    <w:rsid w:val="00AE6F9F"/>
    <w:rsid w:val="00AE6FB8"/>
    <w:rsid w:val="00AF057B"/>
    <w:rsid w:val="00AF0805"/>
    <w:rsid w:val="00AF1324"/>
    <w:rsid w:val="00AF1FD0"/>
    <w:rsid w:val="00AF2000"/>
    <w:rsid w:val="00AF254A"/>
    <w:rsid w:val="00AF333F"/>
    <w:rsid w:val="00AF4292"/>
    <w:rsid w:val="00AF44FF"/>
    <w:rsid w:val="00AF48B5"/>
    <w:rsid w:val="00AF4BF1"/>
    <w:rsid w:val="00AF4FFF"/>
    <w:rsid w:val="00AF5135"/>
    <w:rsid w:val="00AF55A8"/>
    <w:rsid w:val="00AF56C6"/>
    <w:rsid w:val="00AF5DBA"/>
    <w:rsid w:val="00AF61F2"/>
    <w:rsid w:val="00AF6324"/>
    <w:rsid w:val="00AF674D"/>
    <w:rsid w:val="00AF6E1B"/>
    <w:rsid w:val="00AF7369"/>
    <w:rsid w:val="00AF7C78"/>
    <w:rsid w:val="00AF7CB2"/>
    <w:rsid w:val="00B002FB"/>
    <w:rsid w:val="00B006DD"/>
    <w:rsid w:val="00B0105E"/>
    <w:rsid w:val="00B01BA7"/>
    <w:rsid w:val="00B01E43"/>
    <w:rsid w:val="00B02C17"/>
    <w:rsid w:val="00B02EE8"/>
    <w:rsid w:val="00B032E8"/>
    <w:rsid w:val="00B038C0"/>
    <w:rsid w:val="00B03D9B"/>
    <w:rsid w:val="00B042B2"/>
    <w:rsid w:val="00B04584"/>
    <w:rsid w:val="00B04686"/>
    <w:rsid w:val="00B0478A"/>
    <w:rsid w:val="00B054CC"/>
    <w:rsid w:val="00B06472"/>
    <w:rsid w:val="00B065BA"/>
    <w:rsid w:val="00B06668"/>
    <w:rsid w:val="00B06ECE"/>
    <w:rsid w:val="00B07744"/>
    <w:rsid w:val="00B07826"/>
    <w:rsid w:val="00B07BEC"/>
    <w:rsid w:val="00B07C03"/>
    <w:rsid w:val="00B07E12"/>
    <w:rsid w:val="00B10190"/>
    <w:rsid w:val="00B1143D"/>
    <w:rsid w:val="00B118BF"/>
    <w:rsid w:val="00B11DD6"/>
    <w:rsid w:val="00B12018"/>
    <w:rsid w:val="00B1234B"/>
    <w:rsid w:val="00B12F76"/>
    <w:rsid w:val="00B13585"/>
    <w:rsid w:val="00B13F63"/>
    <w:rsid w:val="00B143DC"/>
    <w:rsid w:val="00B15938"/>
    <w:rsid w:val="00B15CCB"/>
    <w:rsid w:val="00B15DD4"/>
    <w:rsid w:val="00B16605"/>
    <w:rsid w:val="00B16A1B"/>
    <w:rsid w:val="00B1751E"/>
    <w:rsid w:val="00B17664"/>
    <w:rsid w:val="00B176D0"/>
    <w:rsid w:val="00B17714"/>
    <w:rsid w:val="00B17960"/>
    <w:rsid w:val="00B17B0F"/>
    <w:rsid w:val="00B17F55"/>
    <w:rsid w:val="00B2023A"/>
    <w:rsid w:val="00B20EF5"/>
    <w:rsid w:val="00B221B3"/>
    <w:rsid w:val="00B22C99"/>
    <w:rsid w:val="00B237EF"/>
    <w:rsid w:val="00B23B25"/>
    <w:rsid w:val="00B23C45"/>
    <w:rsid w:val="00B23D6C"/>
    <w:rsid w:val="00B24279"/>
    <w:rsid w:val="00B2439A"/>
    <w:rsid w:val="00B2441B"/>
    <w:rsid w:val="00B24974"/>
    <w:rsid w:val="00B24ADA"/>
    <w:rsid w:val="00B24D1E"/>
    <w:rsid w:val="00B24FE7"/>
    <w:rsid w:val="00B25312"/>
    <w:rsid w:val="00B26392"/>
    <w:rsid w:val="00B26B20"/>
    <w:rsid w:val="00B26BA8"/>
    <w:rsid w:val="00B26CBA"/>
    <w:rsid w:val="00B2738B"/>
    <w:rsid w:val="00B273CD"/>
    <w:rsid w:val="00B27501"/>
    <w:rsid w:val="00B2777B"/>
    <w:rsid w:val="00B27A0E"/>
    <w:rsid w:val="00B27AFA"/>
    <w:rsid w:val="00B27B5B"/>
    <w:rsid w:val="00B302B7"/>
    <w:rsid w:val="00B3038F"/>
    <w:rsid w:val="00B30821"/>
    <w:rsid w:val="00B308CF"/>
    <w:rsid w:val="00B30F1C"/>
    <w:rsid w:val="00B3124D"/>
    <w:rsid w:val="00B316E6"/>
    <w:rsid w:val="00B31C2C"/>
    <w:rsid w:val="00B3209B"/>
    <w:rsid w:val="00B320EC"/>
    <w:rsid w:val="00B322DF"/>
    <w:rsid w:val="00B32C14"/>
    <w:rsid w:val="00B3415A"/>
    <w:rsid w:val="00B346A8"/>
    <w:rsid w:val="00B34BC5"/>
    <w:rsid w:val="00B34D27"/>
    <w:rsid w:val="00B3529E"/>
    <w:rsid w:val="00B3568A"/>
    <w:rsid w:val="00B35C4B"/>
    <w:rsid w:val="00B36105"/>
    <w:rsid w:val="00B363B4"/>
    <w:rsid w:val="00B363CE"/>
    <w:rsid w:val="00B36EAA"/>
    <w:rsid w:val="00B37ADD"/>
    <w:rsid w:val="00B40248"/>
    <w:rsid w:val="00B40809"/>
    <w:rsid w:val="00B4099C"/>
    <w:rsid w:val="00B40CB4"/>
    <w:rsid w:val="00B40D31"/>
    <w:rsid w:val="00B41753"/>
    <w:rsid w:val="00B41A64"/>
    <w:rsid w:val="00B41E83"/>
    <w:rsid w:val="00B41F54"/>
    <w:rsid w:val="00B420F1"/>
    <w:rsid w:val="00B42168"/>
    <w:rsid w:val="00B426B4"/>
    <w:rsid w:val="00B42E94"/>
    <w:rsid w:val="00B42FA8"/>
    <w:rsid w:val="00B432A6"/>
    <w:rsid w:val="00B4333F"/>
    <w:rsid w:val="00B43850"/>
    <w:rsid w:val="00B43A00"/>
    <w:rsid w:val="00B43B49"/>
    <w:rsid w:val="00B44195"/>
    <w:rsid w:val="00B448E8"/>
    <w:rsid w:val="00B44AA0"/>
    <w:rsid w:val="00B44E9E"/>
    <w:rsid w:val="00B4533B"/>
    <w:rsid w:val="00B45A5C"/>
    <w:rsid w:val="00B4635C"/>
    <w:rsid w:val="00B46757"/>
    <w:rsid w:val="00B469D2"/>
    <w:rsid w:val="00B469E7"/>
    <w:rsid w:val="00B46B9C"/>
    <w:rsid w:val="00B46CEA"/>
    <w:rsid w:val="00B476D7"/>
    <w:rsid w:val="00B5006F"/>
    <w:rsid w:val="00B5101A"/>
    <w:rsid w:val="00B5174E"/>
    <w:rsid w:val="00B52112"/>
    <w:rsid w:val="00B52935"/>
    <w:rsid w:val="00B52AB7"/>
    <w:rsid w:val="00B52E4C"/>
    <w:rsid w:val="00B52F45"/>
    <w:rsid w:val="00B5308F"/>
    <w:rsid w:val="00B5316F"/>
    <w:rsid w:val="00B532E8"/>
    <w:rsid w:val="00B539C4"/>
    <w:rsid w:val="00B54348"/>
    <w:rsid w:val="00B5465E"/>
    <w:rsid w:val="00B546C5"/>
    <w:rsid w:val="00B54CE6"/>
    <w:rsid w:val="00B55160"/>
    <w:rsid w:val="00B55992"/>
    <w:rsid w:val="00B55A29"/>
    <w:rsid w:val="00B565A0"/>
    <w:rsid w:val="00B5675F"/>
    <w:rsid w:val="00B56F81"/>
    <w:rsid w:val="00B570B8"/>
    <w:rsid w:val="00B57933"/>
    <w:rsid w:val="00B57F96"/>
    <w:rsid w:val="00B60413"/>
    <w:rsid w:val="00B60640"/>
    <w:rsid w:val="00B60B1C"/>
    <w:rsid w:val="00B60EF9"/>
    <w:rsid w:val="00B60FD7"/>
    <w:rsid w:val="00B6127C"/>
    <w:rsid w:val="00B619DB"/>
    <w:rsid w:val="00B61E95"/>
    <w:rsid w:val="00B6213F"/>
    <w:rsid w:val="00B62314"/>
    <w:rsid w:val="00B625D2"/>
    <w:rsid w:val="00B62A4E"/>
    <w:rsid w:val="00B62E65"/>
    <w:rsid w:val="00B63173"/>
    <w:rsid w:val="00B631FC"/>
    <w:rsid w:val="00B632BC"/>
    <w:rsid w:val="00B6344E"/>
    <w:rsid w:val="00B63513"/>
    <w:rsid w:val="00B63748"/>
    <w:rsid w:val="00B64053"/>
    <w:rsid w:val="00B645E3"/>
    <w:rsid w:val="00B648F9"/>
    <w:rsid w:val="00B6495B"/>
    <w:rsid w:val="00B64AE1"/>
    <w:rsid w:val="00B64B8D"/>
    <w:rsid w:val="00B64E86"/>
    <w:rsid w:val="00B64EB4"/>
    <w:rsid w:val="00B655EB"/>
    <w:rsid w:val="00B6566E"/>
    <w:rsid w:val="00B6702E"/>
    <w:rsid w:val="00B67892"/>
    <w:rsid w:val="00B67EC8"/>
    <w:rsid w:val="00B67F93"/>
    <w:rsid w:val="00B70098"/>
    <w:rsid w:val="00B70BA4"/>
    <w:rsid w:val="00B71928"/>
    <w:rsid w:val="00B7215B"/>
    <w:rsid w:val="00B7218E"/>
    <w:rsid w:val="00B726E2"/>
    <w:rsid w:val="00B72B01"/>
    <w:rsid w:val="00B737D0"/>
    <w:rsid w:val="00B73E4B"/>
    <w:rsid w:val="00B74994"/>
    <w:rsid w:val="00B74EE0"/>
    <w:rsid w:val="00B75475"/>
    <w:rsid w:val="00B754D5"/>
    <w:rsid w:val="00B756F3"/>
    <w:rsid w:val="00B75908"/>
    <w:rsid w:val="00B76729"/>
    <w:rsid w:val="00B76F57"/>
    <w:rsid w:val="00B76F66"/>
    <w:rsid w:val="00B7733B"/>
    <w:rsid w:val="00B77C40"/>
    <w:rsid w:val="00B77C43"/>
    <w:rsid w:val="00B77D63"/>
    <w:rsid w:val="00B77EA7"/>
    <w:rsid w:val="00B8060F"/>
    <w:rsid w:val="00B80B10"/>
    <w:rsid w:val="00B80EFD"/>
    <w:rsid w:val="00B81324"/>
    <w:rsid w:val="00B813DB"/>
    <w:rsid w:val="00B813E5"/>
    <w:rsid w:val="00B81A54"/>
    <w:rsid w:val="00B81CD3"/>
    <w:rsid w:val="00B81F5E"/>
    <w:rsid w:val="00B824AA"/>
    <w:rsid w:val="00B82AC5"/>
    <w:rsid w:val="00B832B6"/>
    <w:rsid w:val="00B83698"/>
    <w:rsid w:val="00B83898"/>
    <w:rsid w:val="00B83A4A"/>
    <w:rsid w:val="00B83B90"/>
    <w:rsid w:val="00B841C1"/>
    <w:rsid w:val="00B8420A"/>
    <w:rsid w:val="00B8432C"/>
    <w:rsid w:val="00B846EC"/>
    <w:rsid w:val="00B84BF3"/>
    <w:rsid w:val="00B84F3B"/>
    <w:rsid w:val="00B85924"/>
    <w:rsid w:val="00B85F98"/>
    <w:rsid w:val="00B86531"/>
    <w:rsid w:val="00B86919"/>
    <w:rsid w:val="00B869BD"/>
    <w:rsid w:val="00B86C3D"/>
    <w:rsid w:val="00B86FF2"/>
    <w:rsid w:val="00B87B08"/>
    <w:rsid w:val="00B87B4A"/>
    <w:rsid w:val="00B87E02"/>
    <w:rsid w:val="00B9047C"/>
    <w:rsid w:val="00B9057D"/>
    <w:rsid w:val="00B907D9"/>
    <w:rsid w:val="00B90852"/>
    <w:rsid w:val="00B917CE"/>
    <w:rsid w:val="00B918AC"/>
    <w:rsid w:val="00B92658"/>
    <w:rsid w:val="00B92BB6"/>
    <w:rsid w:val="00B93338"/>
    <w:rsid w:val="00B936C4"/>
    <w:rsid w:val="00B937CB"/>
    <w:rsid w:val="00B9395B"/>
    <w:rsid w:val="00B93C14"/>
    <w:rsid w:val="00B949D4"/>
    <w:rsid w:val="00B94D07"/>
    <w:rsid w:val="00B9587E"/>
    <w:rsid w:val="00B95C35"/>
    <w:rsid w:val="00B95EB4"/>
    <w:rsid w:val="00B95FAB"/>
    <w:rsid w:val="00B96F7F"/>
    <w:rsid w:val="00B97604"/>
    <w:rsid w:val="00B976B6"/>
    <w:rsid w:val="00B976DB"/>
    <w:rsid w:val="00B97B7F"/>
    <w:rsid w:val="00BA02E0"/>
    <w:rsid w:val="00BA06AF"/>
    <w:rsid w:val="00BA07D7"/>
    <w:rsid w:val="00BA0C2B"/>
    <w:rsid w:val="00BA0DE5"/>
    <w:rsid w:val="00BA129D"/>
    <w:rsid w:val="00BA1994"/>
    <w:rsid w:val="00BA1EC7"/>
    <w:rsid w:val="00BA2214"/>
    <w:rsid w:val="00BA2906"/>
    <w:rsid w:val="00BA2E99"/>
    <w:rsid w:val="00BA3079"/>
    <w:rsid w:val="00BA312C"/>
    <w:rsid w:val="00BA3CC3"/>
    <w:rsid w:val="00BA4063"/>
    <w:rsid w:val="00BA4889"/>
    <w:rsid w:val="00BA4D33"/>
    <w:rsid w:val="00BA4F08"/>
    <w:rsid w:val="00BA4F4E"/>
    <w:rsid w:val="00BA5301"/>
    <w:rsid w:val="00BA61CC"/>
    <w:rsid w:val="00BA6654"/>
    <w:rsid w:val="00BA6AD5"/>
    <w:rsid w:val="00BA7370"/>
    <w:rsid w:val="00BA788E"/>
    <w:rsid w:val="00BB0CB0"/>
    <w:rsid w:val="00BB1078"/>
    <w:rsid w:val="00BB128A"/>
    <w:rsid w:val="00BB13E4"/>
    <w:rsid w:val="00BB1AFC"/>
    <w:rsid w:val="00BB2D49"/>
    <w:rsid w:val="00BB2E32"/>
    <w:rsid w:val="00BB2F91"/>
    <w:rsid w:val="00BB3814"/>
    <w:rsid w:val="00BB383E"/>
    <w:rsid w:val="00BB49D1"/>
    <w:rsid w:val="00BB4C5D"/>
    <w:rsid w:val="00BB4DFA"/>
    <w:rsid w:val="00BB4E03"/>
    <w:rsid w:val="00BB50BD"/>
    <w:rsid w:val="00BB5CCC"/>
    <w:rsid w:val="00BB5E96"/>
    <w:rsid w:val="00BB62C0"/>
    <w:rsid w:val="00BB63DA"/>
    <w:rsid w:val="00BB64FC"/>
    <w:rsid w:val="00BB6D19"/>
    <w:rsid w:val="00BB7C53"/>
    <w:rsid w:val="00BB7F83"/>
    <w:rsid w:val="00BC05E7"/>
    <w:rsid w:val="00BC065C"/>
    <w:rsid w:val="00BC093C"/>
    <w:rsid w:val="00BC0F6A"/>
    <w:rsid w:val="00BC1754"/>
    <w:rsid w:val="00BC1CB3"/>
    <w:rsid w:val="00BC22D8"/>
    <w:rsid w:val="00BC2C34"/>
    <w:rsid w:val="00BC2D06"/>
    <w:rsid w:val="00BC2E8F"/>
    <w:rsid w:val="00BC34D1"/>
    <w:rsid w:val="00BC37DE"/>
    <w:rsid w:val="00BC39D1"/>
    <w:rsid w:val="00BC3D1E"/>
    <w:rsid w:val="00BC4064"/>
    <w:rsid w:val="00BC4070"/>
    <w:rsid w:val="00BC4452"/>
    <w:rsid w:val="00BC45C6"/>
    <w:rsid w:val="00BC46E6"/>
    <w:rsid w:val="00BC4C65"/>
    <w:rsid w:val="00BC5075"/>
    <w:rsid w:val="00BC5164"/>
    <w:rsid w:val="00BC5784"/>
    <w:rsid w:val="00BC5C20"/>
    <w:rsid w:val="00BC5C8E"/>
    <w:rsid w:val="00BC6025"/>
    <w:rsid w:val="00BC6212"/>
    <w:rsid w:val="00BC6453"/>
    <w:rsid w:val="00BC6730"/>
    <w:rsid w:val="00BC6BCE"/>
    <w:rsid w:val="00BC710B"/>
    <w:rsid w:val="00BC71FB"/>
    <w:rsid w:val="00BC789E"/>
    <w:rsid w:val="00BD04C6"/>
    <w:rsid w:val="00BD18D4"/>
    <w:rsid w:val="00BD1E12"/>
    <w:rsid w:val="00BD24FB"/>
    <w:rsid w:val="00BD2662"/>
    <w:rsid w:val="00BD2B1E"/>
    <w:rsid w:val="00BD2CE4"/>
    <w:rsid w:val="00BD2F3A"/>
    <w:rsid w:val="00BD3988"/>
    <w:rsid w:val="00BD3F6D"/>
    <w:rsid w:val="00BD4241"/>
    <w:rsid w:val="00BD4894"/>
    <w:rsid w:val="00BD4B95"/>
    <w:rsid w:val="00BD51A9"/>
    <w:rsid w:val="00BD56CF"/>
    <w:rsid w:val="00BD5729"/>
    <w:rsid w:val="00BD577C"/>
    <w:rsid w:val="00BD580B"/>
    <w:rsid w:val="00BD643E"/>
    <w:rsid w:val="00BD676B"/>
    <w:rsid w:val="00BD701E"/>
    <w:rsid w:val="00BD712A"/>
    <w:rsid w:val="00BE10C0"/>
    <w:rsid w:val="00BE13FF"/>
    <w:rsid w:val="00BE1875"/>
    <w:rsid w:val="00BE1B29"/>
    <w:rsid w:val="00BE252A"/>
    <w:rsid w:val="00BE2587"/>
    <w:rsid w:val="00BE26DE"/>
    <w:rsid w:val="00BE2837"/>
    <w:rsid w:val="00BE289D"/>
    <w:rsid w:val="00BE2E47"/>
    <w:rsid w:val="00BE2EB2"/>
    <w:rsid w:val="00BE2FF0"/>
    <w:rsid w:val="00BE3776"/>
    <w:rsid w:val="00BE37CD"/>
    <w:rsid w:val="00BE3D5A"/>
    <w:rsid w:val="00BE4AC1"/>
    <w:rsid w:val="00BE510E"/>
    <w:rsid w:val="00BE515A"/>
    <w:rsid w:val="00BE5470"/>
    <w:rsid w:val="00BE57CF"/>
    <w:rsid w:val="00BE5865"/>
    <w:rsid w:val="00BE61D3"/>
    <w:rsid w:val="00BE6671"/>
    <w:rsid w:val="00BE6CD3"/>
    <w:rsid w:val="00BE6D1B"/>
    <w:rsid w:val="00BE6E3E"/>
    <w:rsid w:val="00BE6F31"/>
    <w:rsid w:val="00BE7420"/>
    <w:rsid w:val="00BE7473"/>
    <w:rsid w:val="00BF01FD"/>
    <w:rsid w:val="00BF047A"/>
    <w:rsid w:val="00BF0599"/>
    <w:rsid w:val="00BF0D66"/>
    <w:rsid w:val="00BF0EBA"/>
    <w:rsid w:val="00BF0F29"/>
    <w:rsid w:val="00BF13A3"/>
    <w:rsid w:val="00BF1855"/>
    <w:rsid w:val="00BF1A1F"/>
    <w:rsid w:val="00BF1ABF"/>
    <w:rsid w:val="00BF1AF8"/>
    <w:rsid w:val="00BF24EE"/>
    <w:rsid w:val="00BF27EE"/>
    <w:rsid w:val="00BF2B97"/>
    <w:rsid w:val="00BF3F50"/>
    <w:rsid w:val="00BF3FF7"/>
    <w:rsid w:val="00BF4025"/>
    <w:rsid w:val="00BF4054"/>
    <w:rsid w:val="00BF446B"/>
    <w:rsid w:val="00BF467E"/>
    <w:rsid w:val="00BF46CF"/>
    <w:rsid w:val="00BF48F1"/>
    <w:rsid w:val="00BF49F9"/>
    <w:rsid w:val="00BF4A78"/>
    <w:rsid w:val="00BF4E2D"/>
    <w:rsid w:val="00BF505B"/>
    <w:rsid w:val="00BF550A"/>
    <w:rsid w:val="00BF5976"/>
    <w:rsid w:val="00BF5B1A"/>
    <w:rsid w:val="00BF5D58"/>
    <w:rsid w:val="00BF6485"/>
    <w:rsid w:val="00BF65E5"/>
    <w:rsid w:val="00BF6610"/>
    <w:rsid w:val="00BF66EF"/>
    <w:rsid w:val="00BF6907"/>
    <w:rsid w:val="00BF6C64"/>
    <w:rsid w:val="00BF6F62"/>
    <w:rsid w:val="00BF7777"/>
    <w:rsid w:val="00C00045"/>
    <w:rsid w:val="00C0015D"/>
    <w:rsid w:val="00C0197A"/>
    <w:rsid w:val="00C01FF1"/>
    <w:rsid w:val="00C020E7"/>
    <w:rsid w:val="00C020EB"/>
    <w:rsid w:val="00C0249D"/>
    <w:rsid w:val="00C026FE"/>
    <w:rsid w:val="00C02CB2"/>
    <w:rsid w:val="00C02DF1"/>
    <w:rsid w:val="00C02F8D"/>
    <w:rsid w:val="00C03425"/>
    <w:rsid w:val="00C0346F"/>
    <w:rsid w:val="00C03AFC"/>
    <w:rsid w:val="00C040D0"/>
    <w:rsid w:val="00C04962"/>
    <w:rsid w:val="00C04BE9"/>
    <w:rsid w:val="00C04C5E"/>
    <w:rsid w:val="00C04FE9"/>
    <w:rsid w:val="00C05159"/>
    <w:rsid w:val="00C05480"/>
    <w:rsid w:val="00C05536"/>
    <w:rsid w:val="00C0558A"/>
    <w:rsid w:val="00C055CB"/>
    <w:rsid w:val="00C05D5A"/>
    <w:rsid w:val="00C06214"/>
    <w:rsid w:val="00C06341"/>
    <w:rsid w:val="00C06CA3"/>
    <w:rsid w:val="00C070E5"/>
    <w:rsid w:val="00C1013B"/>
    <w:rsid w:val="00C1131A"/>
    <w:rsid w:val="00C11636"/>
    <w:rsid w:val="00C11B3E"/>
    <w:rsid w:val="00C11D3E"/>
    <w:rsid w:val="00C1236D"/>
    <w:rsid w:val="00C12BCA"/>
    <w:rsid w:val="00C13B91"/>
    <w:rsid w:val="00C13DCA"/>
    <w:rsid w:val="00C13E64"/>
    <w:rsid w:val="00C14968"/>
    <w:rsid w:val="00C14A65"/>
    <w:rsid w:val="00C14C10"/>
    <w:rsid w:val="00C15006"/>
    <w:rsid w:val="00C158A5"/>
    <w:rsid w:val="00C15D0B"/>
    <w:rsid w:val="00C15F42"/>
    <w:rsid w:val="00C1616D"/>
    <w:rsid w:val="00C16571"/>
    <w:rsid w:val="00C169AA"/>
    <w:rsid w:val="00C16EC0"/>
    <w:rsid w:val="00C17972"/>
    <w:rsid w:val="00C17995"/>
    <w:rsid w:val="00C17F89"/>
    <w:rsid w:val="00C203F2"/>
    <w:rsid w:val="00C205EC"/>
    <w:rsid w:val="00C21073"/>
    <w:rsid w:val="00C210AF"/>
    <w:rsid w:val="00C21EBC"/>
    <w:rsid w:val="00C21F93"/>
    <w:rsid w:val="00C2203B"/>
    <w:rsid w:val="00C22B6B"/>
    <w:rsid w:val="00C22BD2"/>
    <w:rsid w:val="00C22BF8"/>
    <w:rsid w:val="00C23A91"/>
    <w:rsid w:val="00C23D4C"/>
    <w:rsid w:val="00C241EA"/>
    <w:rsid w:val="00C242B6"/>
    <w:rsid w:val="00C24AA1"/>
    <w:rsid w:val="00C250DF"/>
    <w:rsid w:val="00C259E7"/>
    <w:rsid w:val="00C25A41"/>
    <w:rsid w:val="00C25BC5"/>
    <w:rsid w:val="00C25FB8"/>
    <w:rsid w:val="00C26326"/>
    <w:rsid w:val="00C268ED"/>
    <w:rsid w:val="00C274D2"/>
    <w:rsid w:val="00C27662"/>
    <w:rsid w:val="00C303ED"/>
    <w:rsid w:val="00C3063D"/>
    <w:rsid w:val="00C3075E"/>
    <w:rsid w:val="00C32601"/>
    <w:rsid w:val="00C32625"/>
    <w:rsid w:val="00C326FC"/>
    <w:rsid w:val="00C339C7"/>
    <w:rsid w:val="00C33A6F"/>
    <w:rsid w:val="00C348A2"/>
    <w:rsid w:val="00C34AEE"/>
    <w:rsid w:val="00C35266"/>
    <w:rsid w:val="00C35D1B"/>
    <w:rsid w:val="00C36F11"/>
    <w:rsid w:val="00C37119"/>
    <w:rsid w:val="00C374F7"/>
    <w:rsid w:val="00C377BC"/>
    <w:rsid w:val="00C37B4E"/>
    <w:rsid w:val="00C37F02"/>
    <w:rsid w:val="00C405D8"/>
    <w:rsid w:val="00C40BDD"/>
    <w:rsid w:val="00C40D83"/>
    <w:rsid w:val="00C410A6"/>
    <w:rsid w:val="00C422B7"/>
    <w:rsid w:val="00C4272D"/>
    <w:rsid w:val="00C427ED"/>
    <w:rsid w:val="00C42B17"/>
    <w:rsid w:val="00C42E10"/>
    <w:rsid w:val="00C42EB1"/>
    <w:rsid w:val="00C432B5"/>
    <w:rsid w:val="00C43351"/>
    <w:rsid w:val="00C4400A"/>
    <w:rsid w:val="00C44F9B"/>
    <w:rsid w:val="00C4528E"/>
    <w:rsid w:val="00C456D8"/>
    <w:rsid w:val="00C45B70"/>
    <w:rsid w:val="00C46233"/>
    <w:rsid w:val="00C46D54"/>
    <w:rsid w:val="00C471F4"/>
    <w:rsid w:val="00C471FE"/>
    <w:rsid w:val="00C4726E"/>
    <w:rsid w:val="00C472F1"/>
    <w:rsid w:val="00C4748A"/>
    <w:rsid w:val="00C5030F"/>
    <w:rsid w:val="00C50743"/>
    <w:rsid w:val="00C51290"/>
    <w:rsid w:val="00C512A7"/>
    <w:rsid w:val="00C527E9"/>
    <w:rsid w:val="00C528A2"/>
    <w:rsid w:val="00C530DC"/>
    <w:rsid w:val="00C53705"/>
    <w:rsid w:val="00C53848"/>
    <w:rsid w:val="00C53A5C"/>
    <w:rsid w:val="00C54047"/>
    <w:rsid w:val="00C54688"/>
    <w:rsid w:val="00C54F3A"/>
    <w:rsid w:val="00C54FCC"/>
    <w:rsid w:val="00C5526F"/>
    <w:rsid w:val="00C5539E"/>
    <w:rsid w:val="00C560E6"/>
    <w:rsid w:val="00C56349"/>
    <w:rsid w:val="00C568C9"/>
    <w:rsid w:val="00C57041"/>
    <w:rsid w:val="00C573AA"/>
    <w:rsid w:val="00C5775A"/>
    <w:rsid w:val="00C62490"/>
    <w:rsid w:val="00C62E8A"/>
    <w:rsid w:val="00C6336B"/>
    <w:rsid w:val="00C63857"/>
    <w:rsid w:val="00C63D6A"/>
    <w:rsid w:val="00C63F0F"/>
    <w:rsid w:val="00C63FA8"/>
    <w:rsid w:val="00C64099"/>
    <w:rsid w:val="00C643F3"/>
    <w:rsid w:val="00C645F4"/>
    <w:rsid w:val="00C6482F"/>
    <w:rsid w:val="00C64A1E"/>
    <w:rsid w:val="00C64A3B"/>
    <w:rsid w:val="00C64D77"/>
    <w:rsid w:val="00C6667D"/>
    <w:rsid w:val="00C6750C"/>
    <w:rsid w:val="00C67943"/>
    <w:rsid w:val="00C67EE3"/>
    <w:rsid w:val="00C70806"/>
    <w:rsid w:val="00C71289"/>
    <w:rsid w:val="00C71348"/>
    <w:rsid w:val="00C717FA"/>
    <w:rsid w:val="00C72239"/>
    <w:rsid w:val="00C725F5"/>
    <w:rsid w:val="00C726F3"/>
    <w:rsid w:val="00C72D9D"/>
    <w:rsid w:val="00C730D1"/>
    <w:rsid w:val="00C734FC"/>
    <w:rsid w:val="00C73738"/>
    <w:rsid w:val="00C739F6"/>
    <w:rsid w:val="00C74307"/>
    <w:rsid w:val="00C7443E"/>
    <w:rsid w:val="00C744EB"/>
    <w:rsid w:val="00C74695"/>
    <w:rsid w:val="00C748E8"/>
    <w:rsid w:val="00C74B38"/>
    <w:rsid w:val="00C75023"/>
    <w:rsid w:val="00C75769"/>
    <w:rsid w:val="00C758E8"/>
    <w:rsid w:val="00C75CAB"/>
    <w:rsid w:val="00C761BF"/>
    <w:rsid w:val="00C76E69"/>
    <w:rsid w:val="00C770F6"/>
    <w:rsid w:val="00C773CF"/>
    <w:rsid w:val="00C7747B"/>
    <w:rsid w:val="00C77904"/>
    <w:rsid w:val="00C77A64"/>
    <w:rsid w:val="00C8035F"/>
    <w:rsid w:val="00C803C7"/>
    <w:rsid w:val="00C80E46"/>
    <w:rsid w:val="00C8110B"/>
    <w:rsid w:val="00C81AF7"/>
    <w:rsid w:val="00C81D21"/>
    <w:rsid w:val="00C82118"/>
    <w:rsid w:val="00C827CB"/>
    <w:rsid w:val="00C82AE3"/>
    <w:rsid w:val="00C83038"/>
    <w:rsid w:val="00C832F2"/>
    <w:rsid w:val="00C83554"/>
    <w:rsid w:val="00C835AB"/>
    <w:rsid w:val="00C83868"/>
    <w:rsid w:val="00C83CBE"/>
    <w:rsid w:val="00C84035"/>
    <w:rsid w:val="00C84708"/>
    <w:rsid w:val="00C8479F"/>
    <w:rsid w:val="00C84E31"/>
    <w:rsid w:val="00C851E3"/>
    <w:rsid w:val="00C8524C"/>
    <w:rsid w:val="00C8545A"/>
    <w:rsid w:val="00C854D1"/>
    <w:rsid w:val="00C8656B"/>
    <w:rsid w:val="00C868B1"/>
    <w:rsid w:val="00C87518"/>
    <w:rsid w:val="00C87908"/>
    <w:rsid w:val="00C87AD8"/>
    <w:rsid w:val="00C87FFE"/>
    <w:rsid w:val="00C90095"/>
    <w:rsid w:val="00C902FB"/>
    <w:rsid w:val="00C90702"/>
    <w:rsid w:val="00C90753"/>
    <w:rsid w:val="00C91089"/>
    <w:rsid w:val="00C9119C"/>
    <w:rsid w:val="00C91571"/>
    <w:rsid w:val="00C916AF"/>
    <w:rsid w:val="00C917FF"/>
    <w:rsid w:val="00C91972"/>
    <w:rsid w:val="00C91E1F"/>
    <w:rsid w:val="00C929F0"/>
    <w:rsid w:val="00C93085"/>
    <w:rsid w:val="00C934D4"/>
    <w:rsid w:val="00C939CA"/>
    <w:rsid w:val="00C93D57"/>
    <w:rsid w:val="00C94589"/>
    <w:rsid w:val="00C94BFE"/>
    <w:rsid w:val="00C953BE"/>
    <w:rsid w:val="00C9581A"/>
    <w:rsid w:val="00C95D62"/>
    <w:rsid w:val="00C95E13"/>
    <w:rsid w:val="00C95F4F"/>
    <w:rsid w:val="00C9649D"/>
    <w:rsid w:val="00C964D1"/>
    <w:rsid w:val="00C96B42"/>
    <w:rsid w:val="00C96CF9"/>
    <w:rsid w:val="00C974CE"/>
    <w:rsid w:val="00C9759E"/>
    <w:rsid w:val="00C9766A"/>
    <w:rsid w:val="00C97A8C"/>
    <w:rsid w:val="00C97B36"/>
    <w:rsid w:val="00CA05B3"/>
    <w:rsid w:val="00CA05D9"/>
    <w:rsid w:val="00CA14A2"/>
    <w:rsid w:val="00CA1BC8"/>
    <w:rsid w:val="00CA2267"/>
    <w:rsid w:val="00CA23D9"/>
    <w:rsid w:val="00CA241C"/>
    <w:rsid w:val="00CA2BEC"/>
    <w:rsid w:val="00CA2FFC"/>
    <w:rsid w:val="00CA3789"/>
    <w:rsid w:val="00CA3A0B"/>
    <w:rsid w:val="00CA3B40"/>
    <w:rsid w:val="00CA3E9B"/>
    <w:rsid w:val="00CA43B6"/>
    <w:rsid w:val="00CA476C"/>
    <w:rsid w:val="00CA4ADF"/>
    <w:rsid w:val="00CA5343"/>
    <w:rsid w:val="00CA6B52"/>
    <w:rsid w:val="00CA74A2"/>
    <w:rsid w:val="00CA7966"/>
    <w:rsid w:val="00CB05D1"/>
    <w:rsid w:val="00CB0716"/>
    <w:rsid w:val="00CB1421"/>
    <w:rsid w:val="00CB14FA"/>
    <w:rsid w:val="00CB1584"/>
    <w:rsid w:val="00CB1938"/>
    <w:rsid w:val="00CB19C0"/>
    <w:rsid w:val="00CB1DE1"/>
    <w:rsid w:val="00CB1E33"/>
    <w:rsid w:val="00CB1EF2"/>
    <w:rsid w:val="00CB245D"/>
    <w:rsid w:val="00CB27E8"/>
    <w:rsid w:val="00CB2845"/>
    <w:rsid w:val="00CB2AC3"/>
    <w:rsid w:val="00CB2C92"/>
    <w:rsid w:val="00CB2D3A"/>
    <w:rsid w:val="00CB3920"/>
    <w:rsid w:val="00CB392B"/>
    <w:rsid w:val="00CB3EC7"/>
    <w:rsid w:val="00CB3FBE"/>
    <w:rsid w:val="00CB4038"/>
    <w:rsid w:val="00CB48C3"/>
    <w:rsid w:val="00CB49F9"/>
    <w:rsid w:val="00CB4BC9"/>
    <w:rsid w:val="00CB5652"/>
    <w:rsid w:val="00CB58AE"/>
    <w:rsid w:val="00CB60D6"/>
    <w:rsid w:val="00CB628E"/>
    <w:rsid w:val="00CB68DA"/>
    <w:rsid w:val="00CB75E2"/>
    <w:rsid w:val="00CB79A3"/>
    <w:rsid w:val="00CB7C99"/>
    <w:rsid w:val="00CB7DEC"/>
    <w:rsid w:val="00CC02F9"/>
    <w:rsid w:val="00CC0C26"/>
    <w:rsid w:val="00CC10C8"/>
    <w:rsid w:val="00CC14F1"/>
    <w:rsid w:val="00CC15C6"/>
    <w:rsid w:val="00CC182F"/>
    <w:rsid w:val="00CC2291"/>
    <w:rsid w:val="00CC264F"/>
    <w:rsid w:val="00CC297F"/>
    <w:rsid w:val="00CC3A48"/>
    <w:rsid w:val="00CC3A97"/>
    <w:rsid w:val="00CC4F39"/>
    <w:rsid w:val="00CC5295"/>
    <w:rsid w:val="00CC56D3"/>
    <w:rsid w:val="00CC5C27"/>
    <w:rsid w:val="00CC61E8"/>
    <w:rsid w:val="00CC6C8F"/>
    <w:rsid w:val="00CC6EC4"/>
    <w:rsid w:val="00CC7B7A"/>
    <w:rsid w:val="00CC7BA0"/>
    <w:rsid w:val="00CD00C9"/>
    <w:rsid w:val="00CD04C8"/>
    <w:rsid w:val="00CD17E0"/>
    <w:rsid w:val="00CD1A1E"/>
    <w:rsid w:val="00CD2163"/>
    <w:rsid w:val="00CD21D8"/>
    <w:rsid w:val="00CD2918"/>
    <w:rsid w:val="00CD2E0A"/>
    <w:rsid w:val="00CD39BD"/>
    <w:rsid w:val="00CD3AE3"/>
    <w:rsid w:val="00CD3F8D"/>
    <w:rsid w:val="00CD4053"/>
    <w:rsid w:val="00CD44FB"/>
    <w:rsid w:val="00CD544C"/>
    <w:rsid w:val="00CD5D6E"/>
    <w:rsid w:val="00CD6304"/>
    <w:rsid w:val="00CD6AF9"/>
    <w:rsid w:val="00CD6F3B"/>
    <w:rsid w:val="00CD6F98"/>
    <w:rsid w:val="00CD7007"/>
    <w:rsid w:val="00CD7233"/>
    <w:rsid w:val="00CD7902"/>
    <w:rsid w:val="00CD7B66"/>
    <w:rsid w:val="00CD7FAA"/>
    <w:rsid w:val="00CE0144"/>
    <w:rsid w:val="00CE01A4"/>
    <w:rsid w:val="00CE03FD"/>
    <w:rsid w:val="00CE0984"/>
    <w:rsid w:val="00CE0F69"/>
    <w:rsid w:val="00CE0F7F"/>
    <w:rsid w:val="00CE1016"/>
    <w:rsid w:val="00CE1ADD"/>
    <w:rsid w:val="00CE1FB8"/>
    <w:rsid w:val="00CE20E8"/>
    <w:rsid w:val="00CE28E6"/>
    <w:rsid w:val="00CE2BA5"/>
    <w:rsid w:val="00CE2BCE"/>
    <w:rsid w:val="00CE3376"/>
    <w:rsid w:val="00CE34F8"/>
    <w:rsid w:val="00CE382D"/>
    <w:rsid w:val="00CE40B5"/>
    <w:rsid w:val="00CE4423"/>
    <w:rsid w:val="00CE47E3"/>
    <w:rsid w:val="00CE49A5"/>
    <w:rsid w:val="00CE4FF1"/>
    <w:rsid w:val="00CE5478"/>
    <w:rsid w:val="00CE563A"/>
    <w:rsid w:val="00CE56FB"/>
    <w:rsid w:val="00CE5926"/>
    <w:rsid w:val="00CE5A79"/>
    <w:rsid w:val="00CE5E90"/>
    <w:rsid w:val="00CE60DF"/>
    <w:rsid w:val="00CE6564"/>
    <w:rsid w:val="00CE67EC"/>
    <w:rsid w:val="00CE6C3D"/>
    <w:rsid w:val="00CE6FB2"/>
    <w:rsid w:val="00CE7C6C"/>
    <w:rsid w:val="00CE7F12"/>
    <w:rsid w:val="00CF0E66"/>
    <w:rsid w:val="00CF137E"/>
    <w:rsid w:val="00CF2087"/>
    <w:rsid w:val="00CF2355"/>
    <w:rsid w:val="00CF276E"/>
    <w:rsid w:val="00CF2B8A"/>
    <w:rsid w:val="00CF2BD6"/>
    <w:rsid w:val="00CF35C5"/>
    <w:rsid w:val="00CF36FB"/>
    <w:rsid w:val="00CF3B1E"/>
    <w:rsid w:val="00CF3BEC"/>
    <w:rsid w:val="00CF3E70"/>
    <w:rsid w:val="00CF4256"/>
    <w:rsid w:val="00CF44DF"/>
    <w:rsid w:val="00CF46A0"/>
    <w:rsid w:val="00CF4D3D"/>
    <w:rsid w:val="00CF4DA3"/>
    <w:rsid w:val="00CF519A"/>
    <w:rsid w:val="00CF5467"/>
    <w:rsid w:val="00CF593C"/>
    <w:rsid w:val="00CF5BE8"/>
    <w:rsid w:val="00CF5D16"/>
    <w:rsid w:val="00CF614F"/>
    <w:rsid w:val="00CF6432"/>
    <w:rsid w:val="00CF6727"/>
    <w:rsid w:val="00CF67A3"/>
    <w:rsid w:val="00CF6E20"/>
    <w:rsid w:val="00CF779F"/>
    <w:rsid w:val="00CF7C37"/>
    <w:rsid w:val="00CF7CE6"/>
    <w:rsid w:val="00CF7E06"/>
    <w:rsid w:val="00D000B8"/>
    <w:rsid w:val="00D000F2"/>
    <w:rsid w:val="00D0028E"/>
    <w:rsid w:val="00D00772"/>
    <w:rsid w:val="00D00D26"/>
    <w:rsid w:val="00D01E6B"/>
    <w:rsid w:val="00D01F19"/>
    <w:rsid w:val="00D02250"/>
    <w:rsid w:val="00D02A43"/>
    <w:rsid w:val="00D02A91"/>
    <w:rsid w:val="00D02B11"/>
    <w:rsid w:val="00D03063"/>
    <w:rsid w:val="00D034E0"/>
    <w:rsid w:val="00D0356F"/>
    <w:rsid w:val="00D03745"/>
    <w:rsid w:val="00D03AAE"/>
    <w:rsid w:val="00D03E06"/>
    <w:rsid w:val="00D03E8A"/>
    <w:rsid w:val="00D046B0"/>
    <w:rsid w:val="00D049AF"/>
    <w:rsid w:val="00D04CEB"/>
    <w:rsid w:val="00D04FE8"/>
    <w:rsid w:val="00D0516E"/>
    <w:rsid w:val="00D05761"/>
    <w:rsid w:val="00D057AF"/>
    <w:rsid w:val="00D06446"/>
    <w:rsid w:val="00D06C06"/>
    <w:rsid w:val="00D07185"/>
    <w:rsid w:val="00D074BB"/>
    <w:rsid w:val="00D07787"/>
    <w:rsid w:val="00D07932"/>
    <w:rsid w:val="00D07A17"/>
    <w:rsid w:val="00D07A34"/>
    <w:rsid w:val="00D07A4E"/>
    <w:rsid w:val="00D106D3"/>
    <w:rsid w:val="00D117AD"/>
    <w:rsid w:val="00D11AF4"/>
    <w:rsid w:val="00D11FF4"/>
    <w:rsid w:val="00D12301"/>
    <w:rsid w:val="00D1286C"/>
    <w:rsid w:val="00D12C1C"/>
    <w:rsid w:val="00D13056"/>
    <w:rsid w:val="00D1366C"/>
    <w:rsid w:val="00D13862"/>
    <w:rsid w:val="00D143C5"/>
    <w:rsid w:val="00D144C5"/>
    <w:rsid w:val="00D1453F"/>
    <w:rsid w:val="00D1472E"/>
    <w:rsid w:val="00D14F0B"/>
    <w:rsid w:val="00D15135"/>
    <w:rsid w:val="00D159DF"/>
    <w:rsid w:val="00D1612F"/>
    <w:rsid w:val="00D16E9C"/>
    <w:rsid w:val="00D170D3"/>
    <w:rsid w:val="00D170D8"/>
    <w:rsid w:val="00D1719A"/>
    <w:rsid w:val="00D176CF"/>
    <w:rsid w:val="00D177C5"/>
    <w:rsid w:val="00D17AC0"/>
    <w:rsid w:val="00D17AD5"/>
    <w:rsid w:val="00D17CEF"/>
    <w:rsid w:val="00D17FAC"/>
    <w:rsid w:val="00D2011B"/>
    <w:rsid w:val="00D201C9"/>
    <w:rsid w:val="00D203E6"/>
    <w:rsid w:val="00D20B12"/>
    <w:rsid w:val="00D20F9F"/>
    <w:rsid w:val="00D213F9"/>
    <w:rsid w:val="00D21DFE"/>
    <w:rsid w:val="00D21FC4"/>
    <w:rsid w:val="00D224BA"/>
    <w:rsid w:val="00D22877"/>
    <w:rsid w:val="00D2290D"/>
    <w:rsid w:val="00D2359B"/>
    <w:rsid w:val="00D23807"/>
    <w:rsid w:val="00D23C39"/>
    <w:rsid w:val="00D23F62"/>
    <w:rsid w:val="00D2408F"/>
    <w:rsid w:val="00D24B7D"/>
    <w:rsid w:val="00D24BB4"/>
    <w:rsid w:val="00D24D60"/>
    <w:rsid w:val="00D25686"/>
    <w:rsid w:val="00D25799"/>
    <w:rsid w:val="00D259F1"/>
    <w:rsid w:val="00D25DC5"/>
    <w:rsid w:val="00D26049"/>
    <w:rsid w:val="00D26462"/>
    <w:rsid w:val="00D26698"/>
    <w:rsid w:val="00D26AE8"/>
    <w:rsid w:val="00D27069"/>
    <w:rsid w:val="00D271DA"/>
    <w:rsid w:val="00D271E3"/>
    <w:rsid w:val="00D2728E"/>
    <w:rsid w:val="00D27D0A"/>
    <w:rsid w:val="00D30150"/>
    <w:rsid w:val="00D305EE"/>
    <w:rsid w:val="00D3193D"/>
    <w:rsid w:val="00D32494"/>
    <w:rsid w:val="00D3278A"/>
    <w:rsid w:val="00D327D0"/>
    <w:rsid w:val="00D32C1B"/>
    <w:rsid w:val="00D32D8F"/>
    <w:rsid w:val="00D3381E"/>
    <w:rsid w:val="00D3408D"/>
    <w:rsid w:val="00D3439E"/>
    <w:rsid w:val="00D343D3"/>
    <w:rsid w:val="00D3441E"/>
    <w:rsid w:val="00D3468A"/>
    <w:rsid w:val="00D347E2"/>
    <w:rsid w:val="00D34AB5"/>
    <w:rsid w:val="00D34B88"/>
    <w:rsid w:val="00D358E5"/>
    <w:rsid w:val="00D359D3"/>
    <w:rsid w:val="00D35F0A"/>
    <w:rsid w:val="00D35FCE"/>
    <w:rsid w:val="00D3603C"/>
    <w:rsid w:val="00D36219"/>
    <w:rsid w:val="00D3631C"/>
    <w:rsid w:val="00D36946"/>
    <w:rsid w:val="00D372C8"/>
    <w:rsid w:val="00D3754D"/>
    <w:rsid w:val="00D37E2A"/>
    <w:rsid w:val="00D40525"/>
    <w:rsid w:val="00D40B24"/>
    <w:rsid w:val="00D40CB7"/>
    <w:rsid w:val="00D40E6B"/>
    <w:rsid w:val="00D410B2"/>
    <w:rsid w:val="00D41950"/>
    <w:rsid w:val="00D41B90"/>
    <w:rsid w:val="00D41BDF"/>
    <w:rsid w:val="00D41BF7"/>
    <w:rsid w:val="00D41F5E"/>
    <w:rsid w:val="00D4206C"/>
    <w:rsid w:val="00D42CB8"/>
    <w:rsid w:val="00D42D16"/>
    <w:rsid w:val="00D433CD"/>
    <w:rsid w:val="00D43525"/>
    <w:rsid w:val="00D43B6D"/>
    <w:rsid w:val="00D43EB0"/>
    <w:rsid w:val="00D446BC"/>
    <w:rsid w:val="00D44830"/>
    <w:rsid w:val="00D44E9D"/>
    <w:rsid w:val="00D457F1"/>
    <w:rsid w:val="00D45807"/>
    <w:rsid w:val="00D45AF9"/>
    <w:rsid w:val="00D4631A"/>
    <w:rsid w:val="00D4642F"/>
    <w:rsid w:val="00D467F5"/>
    <w:rsid w:val="00D46E53"/>
    <w:rsid w:val="00D47337"/>
    <w:rsid w:val="00D47A80"/>
    <w:rsid w:val="00D47CEC"/>
    <w:rsid w:val="00D500BE"/>
    <w:rsid w:val="00D50B60"/>
    <w:rsid w:val="00D512BC"/>
    <w:rsid w:val="00D51335"/>
    <w:rsid w:val="00D51CF8"/>
    <w:rsid w:val="00D51DE5"/>
    <w:rsid w:val="00D51EE8"/>
    <w:rsid w:val="00D52F33"/>
    <w:rsid w:val="00D5389F"/>
    <w:rsid w:val="00D53CE4"/>
    <w:rsid w:val="00D53D2A"/>
    <w:rsid w:val="00D543AD"/>
    <w:rsid w:val="00D548D6"/>
    <w:rsid w:val="00D5492C"/>
    <w:rsid w:val="00D54D35"/>
    <w:rsid w:val="00D54E34"/>
    <w:rsid w:val="00D55D0C"/>
    <w:rsid w:val="00D563C3"/>
    <w:rsid w:val="00D56500"/>
    <w:rsid w:val="00D5670A"/>
    <w:rsid w:val="00D56A8C"/>
    <w:rsid w:val="00D5737E"/>
    <w:rsid w:val="00D57F2D"/>
    <w:rsid w:val="00D60062"/>
    <w:rsid w:val="00D60423"/>
    <w:rsid w:val="00D6048A"/>
    <w:rsid w:val="00D60981"/>
    <w:rsid w:val="00D60C78"/>
    <w:rsid w:val="00D611BE"/>
    <w:rsid w:val="00D613BF"/>
    <w:rsid w:val="00D61895"/>
    <w:rsid w:val="00D61994"/>
    <w:rsid w:val="00D61C15"/>
    <w:rsid w:val="00D634E0"/>
    <w:rsid w:val="00D635C6"/>
    <w:rsid w:val="00D635FE"/>
    <w:rsid w:val="00D63612"/>
    <w:rsid w:val="00D6389A"/>
    <w:rsid w:val="00D63A67"/>
    <w:rsid w:val="00D63A90"/>
    <w:rsid w:val="00D63EB2"/>
    <w:rsid w:val="00D648CD"/>
    <w:rsid w:val="00D64DA3"/>
    <w:rsid w:val="00D6539B"/>
    <w:rsid w:val="00D6568B"/>
    <w:rsid w:val="00D656B7"/>
    <w:rsid w:val="00D65BF3"/>
    <w:rsid w:val="00D65F3D"/>
    <w:rsid w:val="00D6645C"/>
    <w:rsid w:val="00D66526"/>
    <w:rsid w:val="00D66729"/>
    <w:rsid w:val="00D701FC"/>
    <w:rsid w:val="00D70845"/>
    <w:rsid w:val="00D70888"/>
    <w:rsid w:val="00D70FDD"/>
    <w:rsid w:val="00D71312"/>
    <w:rsid w:val="00D717FA"/>
    <w:rsid w:val="00D71BAD"/>
    <w:rsid w:val="00D72263"/>
    <w:rsid w:val="00D72357"/>
    <w:rsid w:val="00D72497"/>
    <w:rsid w:val="00D72794"/>
    <w:rsid w:val="00D72B0A"/>
    <w:rsid w:val="00D7356A"/>
    <w:rsid w:val="00D744B1"/>
    <w:rsid w:val="00D745DD"/>
    <w:rsid w:val="00D747A3"/>
    <w:rsid w:val="00D748A6"/>
    <w:rsid w:val="00D748C0"/>
    <w:rsid w:val="00D74E98"/>
    <w:rsid w:val="00D754CC"/>
    <w:rsid w:val="00D760AE"/>
    <w:rsid w:val="00D7677D"/>
    <w:rsid w:val="00D76B6C"/>
    <w:rsid w:val="00D771BB"/>
    <w:rsid w:val="00D77537"/>
    <w:rsid w:val="00D775F8"/>
    <w:rsid w:val="00D77872"/>
    <w:rsid w:val="00D77CB8"/>
    <w:rsid w:val="00D77E17"/>
    <w:rsid w:val="00D77E5C"/>
    <w:rsid w:val="00D800A8"/>
    <w:rsid w:val="00D80180"/>
    <w:rsid w:val="00D814B8"/>
    <w:rsid w:val="00D81925"/>
    <w:rsid w:val="00D819D7"/>
    <w:rsid w:val="00D81E5C"/>
    <w:rsid w:val="00D81F45"/>
    <w:rsid w:val="00D8216B"/>
    <w:rsid w:val="00D823E8"/>
    <w:rsid w:val="00D8251A"/>
    <w:rsid w:val="00D82C42"/>
    <w:rsid w:val="00D82DF1"/>
    <w:rsid w:val="00D8332D"/>
    <w:rsid w:val="00D84935"/>
    <w:rsid w:val="00D84ED5"/>
    <w:rsid w:val="00D85202"/>
    <w:rsid w:val="00D85301"/>
    <w:rsid w:val="00D8537A"/>
    <w:rsid w:val="00D85513"/>
    <w:rsid w:val="00D8557F"/>
    <w:rsid w:val="00D856E3"/>
    <w:rsid w:val="00D857CC"/>
    <w:rsid w:val="00D85807"/>
    <w:rsid w:val="00D85A1B"/>
    <w:rsid w:val="00D85B86"/>
    <w:rsid w:val="00D85CE7"/>
    <w:rsid w:val="00D85D5B"/>
    <w:rsid w:val="00D87349"/>
    <w:rsid w:val="00D878C0"/>
    <w:rsid w:val="00D87C13"/>
    <w:rsid w:val="00D90119"/>
    <w:rsid w:val="00D901E1"/>
    <w:rsid w:val="00D91111"/>
    <w:rsid w:val="00D91118"/>
    <w:rsid w:val="00D917AF"/>
    <w:rsid w:val="00D91A18"/>
    <w:rsid w:val="00D91D70"/>
    <w:rsid w:val="00D91EE9"/>
    <w:rsid w:val="00D9282E"/>
    <w:rsid w:val="00D93DC4"/>
    <w:rsid w:val="00D93FD1"/>
    <w:rsid w:val="00D949C6"/>
    <w:rsid w:val="00D95EBA"/>
    <w:rsid w:val="00D960B8"/>
    <w:rsid w:val="00D9622D"/>
    <w:rsid w:val="00D9627A"/>
    <w:rsid w:val="00D96587"/>
    <w:rsid w:val="00D97025"/>
    <w:rsid w:val="00D97061"/>
    <w:rsid w:val="00D970A6"/>
    <w:rsid w:val="00D97220"/>
    <w:rsid w:val="00D974DC"/>
    <w:rsid w:val="00D9761C"/>
    <w:rsid w:val="00D977CC"/>
    <w:rsid w:val="00D97835"/>
    <w:rsid w:val="00D97F64"/>
    <w:rsid w:val="00DA0053"/>
    <w:rsid w:val="00DA0469"/>
    <w:rsid w:val="00DA0BDB"/>
    <w:rsid w:val="00DA0FA4"/>
    <w:rsid w:val="00DA14A6"/>
    <w:rsid w:val="00DA1917"/>
    <w:rsid w:val="00DA1AB8"/>
    <w:rsid w:val="00DA2601"/>
    <w:rsid w:val="00DA283D"/>
    <w:rsid w:val="00DA29ED"/>
    <w:rsid w:val="00DA2A3B"/>
    <w:rsid w:val="00DA410A"/>
    <w:rsid w:val="00DA4B4B"/>
    <w:rsid w:val="00DA4DEE"/>
    <w:rsid w:val="00DA4F8D"/>
    <w:rsid w:val="00DA5306"/>
    <w:rsid w:val="00DA54D2"/>
    <w:rsid w:val="00DA56FB"/>
    <w:rsid w:val="00DA5A92"/>
    <w:rsid w:val="00DA5AA6"/>
    <w:rsid w:val="00DA5BA9"/>
    <w:rsid w:val="00DA5E3F"/>
    <w:rsid w:val="00DA66FC"/>
    <w:rsid w:val="00DA69DD"/>
    <w:rsid w:val="00DA6B31"/>
    <w:rsid w:val="00DA6D6F"/>
    <w:rsid w:val="00DA6E35"/>
    <w:rsid w:val="00DA6E79"/>
    <w:rsid w:val="00DA75F8"/>
    <w:rsid w:val="00DA7A55"/>
    <w:rsid w:val="00DAC563"/>
    <w:rsid w:val="00DB05F7"/>
    <w:rsid w:val="00DB09C7"/>
    <w:rsid w:val="00DB0DBC"/>
    <w:rsid w:val="00DB0DC0"/>
    <w:rsid w:val="00DB1B61"/>
    <w:rsid w:val="00DB1C07"/>
    <w:rsid w:val="00DB1D98"/>
    <w:rsid w:val="00DB1E9F"/>
    <w:rsid w:val="00DB2080"/>
    <w:rsid w:val="00DB211E"/>
    <w:rsid w:val="00DB21D0"/>
    <w:rsid w:val="00DB2AB5"/>
    <w:rsid w:val="00DB2DE5"/>
    <w:rsid w:val="00DB3D79"/>
    <w:rsid w:val="00DB4320"/>
    <w:rsid w:val="00DB4DC5"/>
    <w:rsid w:val="00DB4E5F"/>
    <w:rsid w:val="00DB4ECB"/>
    <w:rsid w:val="00DB50B1"/>
    <w:rsid w:val="00DB511F"/>
    <w:rsid w:val="00DB5529"/>
    <w:rsid w:val="00DB6061"/>
    <w:rsid w:val="00DB613C"/>
    <w:rsid w:val="00DB7153"/>
    <w:rsid w:val="00DB71B4"/>
    <w:rsid w:val="00DB71D4"/>
    <w:rsid w:val="00DB73A4"/>
    <w:rsid w:val="00DB73A6"/>
    <w:rsid w:val="00DC0006"/>
    <w:rsid w:val="00DC0427"/>
    <w:rsid w:val="00DC0477"/>
    <w:rsid w:val="00DC084E"/>
    <w:rsid w:val="00DC0EAB"/>
    <w:rsid w:val="00DC1785"/>
    <w:rsid w:val="00DC1C58"/>
    <w:rsid w:val="00DC21F4"/>
    <w:rsid w:val="00DC2484"/>
    <w:rsid w:val="00DC3A2C"/>
    <w:rsid w:val="00DC4B54"/>
    <w:rsid w:val="00DC4B8E"/>
    <w:rsid w:val="00DC4E3C"/>
    <w:rsid w:val="00DC59AF"/>
    <w:rsid w:val="00DC6146"/>
    <w:rsid w:val="00DC6170"/>
    <w:rsid w:val="00DC6389"/>
    <w:rsid w:val="00DC6894"/>
    <w:rsid w:val="00DC69AE"/>
    <w:rsid w:val="00DC7812"/>
    <w:rsid w:val="00DC7A35"/>
    <w:rsid w:val="00DC7BAE"/>
    <w:rsid w:val="00DC7CD9"/>
    <w:rsid w:val="00DD0CDE"/>
    <w:rsid w:val="00DD0ED0"/>
    <w:rsid w:val="00DD134D"/>
    <w:rsid w:val="00DD1690"/>
    <w:rsid w:val="00DD1F41"/>
    <w:rsid w:val="00DD276D"/>
    <w:rsid w:val="00DD28D2"/>
    <w:rsid w:val="00DD31EE"/>
    <w:rsid w:val="00DD4307"/>
    <w:rsid w:val="00DD48FD"/>
    <w:rsid w:val="00DD4DA3"/>
    <w:rsid w:val="00DD5B40"/>
    <w:rsid w:val="00DD6379"/>
    <w:rsid w:val="00DD6BF1"/>
    <w:rsid w:val="00DD6F4E"/>
    <w:rsid w:val="00DD7112"/>
    <w:rsid w:val="00DE0346"/>
    <w:rsid w:val="00DE0415"/>
    <w:rsid w:val="00DE0971"/>
    <w:rsid w:val="00DE0ADD"/>
    <w:rsid w:val="00DE1751"/>
    <w:rsid w:val="00DE23EC"/>
    <w:rsid w:val="00DE241A"/>
    <w:rsid w:val="00DE24CA"/>
    <w:rsid w:val="00DE30E4"/>
    <w:rsid w:val="00DE31CA"/>
    <w:rsid w:val="00DE320A"/>
    <w:rsid w:val="00DE3438"/>
    <w:rsid w:val="00DE4311"/>
    <w:rsid w:val="00DE561C"/>
    <w:rsid w:val="00DE57D2"/>
    <w:rsid w:val="00DE596B"/>
    <w:rsid w:val="00DE5FE7"/>
    <w:rsid w:val="00DE6895"/>
    <w:rsid w:val="00DE6C5E"/>
    <w:rsid w:val="00DE7396"/>
    <w:rsid w:val="00DE788F"/>
    <w:rsid w:val="00DE7B3B"/>
    <w:rsid w:val="00DE7CDE"/>
    <w:rsid w:val="00DE7DAA"/>
    <w:rsid w:val="00DF0629"/>
    <w:rsid w:val="00DF0AB9"/>
    <w:rsid w:val="00DF0B09"/>
    <w:rsid w:val="00DF0E71"/>
    <w:rsid w:val="00DF134C"/>
    <w:rsid w:val="00DF17D5"/>
    <w:rsid w:val="00DF2A4E"/>
    <w:rsid w:val="00DF3080"/>
    <w:rsid w:val="00DF3112"/>
    <w:rsid w:val="00DF3203"/>
    <w:rsid w:val="00DF3400"/>
    <w:rsid w:val="00DF34E6"/>
    <w:rsid w:val="00DF399C"/>
    <w:rsid w:val="00DF3AE7"/>
    <w:rsid w:val="00DF3F41"/>
    <w:rsid w:val="00DF40AA"/>
    <w:rsid w:val="00DF4A17"/>
    <w:rsid w:val="00DF4D23"/>
    <w:rsid w:val="00DF66B7"/>
    <w:rsid w:val="00DF6E65"/>
    <w:rsid w:val="00DF747C"/>
    <w:rsid w:val="00DF7AAA"/>
    <w:rsid w:val="00DF7C0A"/>
    <w:rsid w:val="00E00771"/>
    <w:rsid w:val="00E00A53"/>
    <w:rsid w:val="00E00C70"/>
    <w:rsid w:val="00E00C94"/>
    <w:rsid w:val="00E015C1"/>
    <w:rsid w:val="00E01AFC"/>
    <w:rsid w:val="00E01B34"/>
    <w:rsid w:val="00E021E7"/>
    <w:rsid w:val="00E0259B"/>
    <w:rsid w:val="00E0296E"/>
    <w:rsid w:val="00E036A3"/>
    <w:rsid w:val="00E037C3"/>
    <w:rsid w:val="00E03E1F"/>
    <w:rsid w:val="00E042E5"/>
    <w:rsid w:val="00E04481"/>
    <w:rsid w:val="00E045FE"/>
    <w:rsid w:val="00E04673"/>
    <w:rsid w:val="00E04BC7"/>
    <w:rsid w:val="00E04C63"/>
    <w:rsid w:val="00E05EA5"/>
    <w:rsid w:val="00E063FD"/>
    <w:rsid w:val="00E064F6"/>
    <w:rsid w:val="00E0689B"/>
    <w:rsid w:val="00E07097"/>
    <w:rsid w:val="00E0723D"/>
    <w:rsid w:val="00E074DB"/>
    <w:rsid w:val="00E074F3"/>
    <w:rsid w:val="00E0770F"/>
    <w:rsid w:val="00E07821"/>
    <w:rsid w:val="00E07AB9"/>
    <w:rsid w:val="00E10275"/>
    <w:rsid w:val="00E106C7"/>
    <w:rsid w:val="00E10797"/>
    <w:rsid w:val="00E11783"/>
    <w:rsid w:val="00E1186B"/>
    <w:rsid w:val="00E11E55"/>
    <w:rsid w:val="00E122D0"/>
    <w:rsid w:val="00E123E6"/>
    <w:rsid w:val="00E1275F"/>
    <w:rsid w:val="00E12ECC"/>
    <w:rsid w:val="00E1338A"/>
    <w:rsid w:val="00E13890"/>
    <w:rsid w:val="00E13A25"/>
    <w:rsid w:val="00E13AA6"/>
    <w:rsid w:val="00E13D44"/>
    <w:rsid w:val="00E13FBD"/>
    <w:rsid w:val="00E14575"/>
    <w:rsid w:val="00E14A4F"/>
    <w:rsid w:val="00E14D47"/>
    <w:rsid w:val="00E153FF"/>
    <w:rsid w:val="00E15BC8"/>
    <w:rsid w:val="00E1641C"/>
    <w:rsid w:val="00E16BA7"/>
    <w:rsid w:val="00E178FE"/>
    <w:rsid w:val="00E17F7B"/>
    <w:rsid w:val="00E20056"/>
    <w:rsid w:val="00E202F0"/>
    <w:rsid w:val="00E20476"/>
    <w:rsid w:val="00E2105A"/>
    <w:rsid w:val="00E21161"/>
    <w:rsid w:val="00E217EC"/>
    <w:rsid w:val="00E21917"/>
    <w:rsid w:val="00E2245E"/>
    <w:rsid w:val="00E23131"/>
    <w:rsid w:val="00E2332E"/>
    <w:rsid w:val="00E23494"/>
    <w:rsid w:val="00E238D4"/>
    <w:rsid w:val="00E23F6D"/>
    <w:rsid w:val="00E243C1"/>
    <w:rsid w:val="00E244ED"/>
    <w:rsid w:val="00E25607"/>
    <w:rsid w:val="00E25855"/>
    <w:rsid w:val="00E259FB"/>
    <w:rsid w:val="00E25D6D"/>
    <w:rsid w:val="00E2610F"/>
    <w:rsid w:val="00E262CB"/>
    <w:rsid w:val="00E26708"/>
    <w:rsid w:val="00E273F1"/>
    <w:rsid w:val="00E27561"/>
    <w:rsid w:val="00E278C2"/>
    <w:rsid w:val="00E27A68"/>
    <w:rsid w:val="00E27DF9"/>
    <w:rsid w:val="00E27E04"/>
    <w:rsid w:val="00E3067D"/>
    <w:rsid w:val="00E30953"/>
    <w:rsid w:val="00E30A2F"/>
    <w:rsid w:val="00E30DE8"/>
    <w:rsid w:val="00E31448"/>
    <w:rsid w:val="00E32ADE"/>
    <w:rsid w:val="00E330A0"/>
    <w:rsid w:val="00E33437"/>
    <w:rsid w:val="00E33808"/>
    <w:rsid w:val="00E33C92"/>
    <w:rsid w:val="00E33FB3"/>
    <w:rsid w:val="00E345EA"/>
    <w:rsid w:val="00E34958"/>
    <w:rsid w:val="00E34C52"/>
    <w:rsid w:val="00E34FB1"/>
    <w:rsid w:val="00E353D2"/>
    <w:rsid w:val="00E35991"/>
    <w:rsid w:val="00E35C2C"/>
    <w:rsid w:val="00E35DD5"/>
    <w:rsid w:val="00E36DEA"/>
    <w:rsid w:val="00E372E2"/>
    <w:rsid w:val="00E37AB0"/>
    <w:rsid w:val="00E37FF4"/>
    <w:rsid w:val="00E40A36"/>
    <w:rsid w:val="00E41C51"/>
    <w:rsid w:val="00E422E7"/>
    <w:rsid w:val="00E427D6"/>
    <w:rsid w:val="00E4317C"/>
    <w:rsid w:val="00E433A4"/>
    <w:rsid w:val="00E43717"/>
    <w:rsid w:val="00E43D79"/>
    <w:rsid w:val="00E4415A"/>
    <w:rsid w:val="00E44170"/>
    <w:rsid w:val="00E450F1"/>
    <w:rsid w:val="00E459D3"/>
    <w:rsid w:val="00E4646D"/>
    <w:rsid w:val="00E468FE"/>
    <w:rsid w:val="00E4701F"/>
    <w:rsid w:val="00E47A46"/>
    <w:rsid w:val="00E47E92"/>
    <w:rsid w:val="00E47FC5"/>
    <w:rsid w:val="00E501BA"/>
    <w:rsid w:val="00E50756"/>
    <w:rsid w:val="00E50797"/>
    <w:rsid w:val="00E511C3"/>
    <w:rsid w:val="00E51885"/>
    <w:rsid w:val="00E52177"/>
    <w:rsid w:val="00E521BA"/>
    <w:rsid w:val="00E5233E"/>
    <w:rsid w:val="00E52887"/>
    <w:rsid w:val="00E52D6B"/>
    <w:rsid w:val="00E52F0F"/>
    <w:rsid w:val="00E543D6"/>
    <w:rsid w:val="00E54476"/>
    <w:rsid w:val="00E5477B"/>
    <w:rsid w:val="00E54C83"/>
    <w:rsid w:val="00E54D2C"/>
    <w:rsid w:val="00E54E90"/>
    <w:rsid w:val="00E552FC"/>
    <w:rsid w:val="00E55440"/>
    <w:rsid w:val="00E555D2"/>
    <w:rsid w:val="00E5564B"/>
    <w:rsid w:val="00E56063"/>
    <w:rsid w:val="00E56667"/>
    <w:rsid w:val="00E56FF8"/>
    <w:rsid w:val="00E57128"/>
    <w:rsid w:val="00E5724A"/>
    <w:rsid w:val="00E575A4"/>
    <w:rsid w:val="00E57F2A"/>
    <w:rsid w:val="00E60177"/>
    <w:rsid w:val="00E6035B"/>
    <w:rsid w:val="00E60BDE"/>
    <w:rsid w:val="00E61138"/>
    <w:rsid w:val="00E61174"/>
    <w:rsid w:val="00E61603"/>
    <w:rsid w:val="00E61A3E"/>
    <w:rsid w:val="00E624AB"/>
    <w:rsid w:val="00E6254E"/>
    <w:rsid w:val="00E62FA7"/>
    <w:rsid w:val="00E63429"/>
    <w:rsid w:val="00E6370D"/>
    <w:rsid w:val="00E63783"/>
    <w:rsid w:val="00E63E02"/>
    <w:rsid w:val="00E64786"/>
    <w:rsid w:val="00E6485F"/>
    <w:rsid w:val="00E64DE2"/>
    <w:rsid w:val="00E64EDA"/>
    <w:rsid w:val="00E65A13"/>
    <w:rsid w:val="00E65BBF"/>
    <w:rsid w:val="00E65E8C"/>
    <w:rsid w:val="00E66092"/>
    <w:rsid w:val="00E66B16"/>
    <w:rsid w:val="00E66DA0"/>
    <w:rsid w:val="00E679B2"/>
    <w:rsid w:val="00E67CAF"/>
    <w:rsid w:val="00E70056"/>
    <w:rsid w:val="00E7051A"/>
    <w:rsid w:val="00E70A2F"/>
    <w:rsid w:val="00E710DC"/>
    <w:rsid w:val="00E7166A"/>
    <w:rsid w:val="00E71938"/>
    <w:rsid w:val="00E71945"/>
    <w:rsid w:val="00E71A3A"/>
    <w:rsid w:val="00E71C39"/>
    <w:rsid w:val="00E71C79"/>
    <w:rsid w:val="00E7282B"/>
    <w:rsid w:val="00E7360A"/>
    <w:rsid w:val="00E73820"/>
    <w:rsid w:val="00E73D87"/>
    <w:rsid w:val="00E75806"/>
    <w:rsid w:val="00E766A1"/>
    <w:rsid w:val="00E76890"/>
    <w:rsid w:val="00E76AB0"/>
    <w:rsid w:val="00E76BD1"/>
    <w:rsid w:val="00E76C77"/>
    <w:rsid w:val="00E77169"/>
    <w:rsid w:val="00E77AF1"/>
    <w:rsid w:val="00E77E37"/>
    <w:rsid w:val="00E77E94"/>
    <w:rsid w:val="00E800D9"/>
    <w:rsid w:val="00E80887"/>
    <w:rsid w:val="00E80A13"/>
    <w:rsid w:val="00E80EE5"/>
    <w:rsid w:val="00E81061"/>
    <w:rsid w:val="00E810A9"/>
    <w:rsid w:val="00E81209"/>
    <w:rsid w:val="00E815B7"/>
    <w:rsid w:val="00E81ECB"/>
    <w:rsid w:val="00E823E1"/>
    <w:rsid w:val="00E82E61"/>
    <w:rsid w:val="00E83B1C"/>
    <w:rsid w:val="00E83CCE"/>
    <w:rsid w:val="00E83EEB"/>
    <w:rsid w:val="00E84557"/>
    <w:rsid w:val="00E84671"/>
    <w:rsid w:val="00E84BBA"/>
    <w:rsid w:val="00E84C27"/>
    <w:rsid w:val="00E8517E"/>
    <w:rsid w:val="00E85664"/>
    <w:rsid w:val="00E85B80"/>
    <w:rsid w:val="00E85DBD"/>
    <w:rsid w:val="00E85F79"/>
    <w:rsid w:val="00E86403"/>
    <w:rsid w:val="00E86409"/>
    <w:rsid w:val="00E866FE"/>
    <w:rsid w:val="00E867F2"/>
    <w:rsid w:val="00E86BED"/>
    <w:rsid w:val="00E872B8"/>
    <w:rsid w:val="00E8762B"/>
    <w:rsid w:val="00E8768B"/>
    <w:rsid w:val="00E90439"/>
    <w:rsid w:val="00E905EA"/>
    <w:rsid w:val="00E90879"/>
    <w:rsid w:val="00E90B68"/>
    <w:rsid w:val="00E90B72"/>
    <w:rsid w:val="00E90B8F"/>
    <w:rsid w:val="00E91825"/>
    <w:rsid w:val="00E91974"/>
    <w:rsid w:val="00E92241"/>
    <w:rsid w:val="00E92CB5"/>
    <w:rsid w:val="00E93338"/>
    <w:rsid w:val="00E934B1"/>
    <w:rsid w:val="00E93603"/>
    <w:rsid w:val="00E9372B"/>
    <w:rsid w:val="00E94EF6"/>
    <w:rsid w:val="00E954E5"/>
    <w:rsid w:val="00E95627"/>
    <w:rsid w:val="00E95A84"/>
    <w:rsid w:val="00E95D4B"/>
    <w:rsid w:val="00E9635B"/>
    <w:rsid w:val="00E96F48"/>
    <w:rsid w:val="00E96FB9"/>
    <w:rsid w:val="00E970F3"/>
    <w:rsid w:val="00E9717C"/>
    <w:rsid w:val="00E97EFE"/>
    <w:rsid w:val="00EA07D5"/>
    <w:rsid w:val="00EA0B44"/>
    <w:rsid w:val="00EA178D"/>
    <w:rsid w:val="00EA180C"/>
    <w:rsid w:val="00EA1F4E"/>
    <w:rsid w:val="00EA205F"/>
    <w:rsid w:val="00EA246B"/>
    <w:rsid w:val="00EA2B8A"/>
    <w:rsid w:val="00EA2E0B"/>
    <w:rsid w:val="00EA3061"/>
    <w:rsid w:val="00EA3536"/>
    <w:rsid w:val="00EA399C"/>
    <w:rsid w:val="00EA399D"/>
    <w:rsid w:val="00EA3EAF"/>
    <w:rsid w:val="00EA3FC7"/>
    <w:rsid w:val="00EA4248"/>
    <w:rsid w:val="00EA44BE"/>
    <w:rsid w:val="00EA45B3"/>
    <w:rsid w:val="00EA56E6"/>
    <w:rsid w:val="00EA694D"/>
    <w:rsid w:val="00EA69F8"/>
    <w:rsid w:val="00EA6A18"/>
    <w:rsid w:val="00EA6FCC"/>
    <w:rsid w:val="00EB192D"/>
    <w:rsid w:val="00EB1A2C"/>
    <w:rsid w:val="00EB2D7C"/>
    <w:rsid w:val="00EB3094"/>
    <w:rsid w:val="00EB40A1"/>
    <w:rsid w:val="00EB40FD"/>
    <w:rsid w:val="00EB489B"/>
    <w:rsid w:val="00EB48D1"/>
    <w:rsid w:val="00EB4943"/>
    <w:rsid w:val="00EB50A6"/>
    <w:rsid w:val="00EB528A"/>
    <w:rsid w:val="00EB5334"/>
    <w:rsid w:val="00EB540F"/>
    <w:rsid w:val="00EB5471"/>
    <w:rsid w:val="00EB55F7"/>
    <w:rsid w:val="00EB7197"/>
    <w:rsid w:val="00EB771C"/>
    <w:rsid w:val="00EB7B82"/>
    <w:rsid w:val="00EB7B89"/>
    <w:rsid w:val="00EB7C31"/>
    <w:rsid w:val="00EB7EDC"/>
    <w:rsid w:val="00EC034C"/>
    <w:rsid w:val="00EC06F1"/>
    <w:rsid w:val="00EC08AD"/>
    <w:rsid w:val="00EC251E"/>
    <w:rsid w:val="00EC28BA"/>
    <w:rsid w:val="00EC2AE2"/>
    <w:rsid w:val="00EC2B63"/>
    <w:rsid w:val="00EC2BEA"/>
    <w:rsid w:val="00EC2DBB"/>
    <w:rsid w:val="00EC2E99"/>
    <w:rsid w:val="00EC32D4"/>
    <w:rsid w:val="00EC335F"/>
    <w:rsid w:val="00EC33DA"/>
    <w:rsid w:val="00EC384A"/>
    <w:rsid w:val="00EC391D"/>
    <w:rsid w:val="00EC4167"/>
    <w:rsid w:val="00EC457A"/>
    <w:rsid w:val="00EC48E0"/>
    <w:rsid w:val="00EC48FB"/>
    <w:rsid w:val="00EC553C"/>
    <w:rsid w:val="00EC56FD"/>
    <w:rsid w:val="00EC59FA"/>
    <w:rsid w:val="00EC5E11"/>
    <w:rsid w:val="00EC5F81"/>
    <w:rsid w:val="00EC6295"/>
    <w:rsid w:val="00EC64C0"/>
    <w:rsid w:val="00EC6919"/>
    <w:rsid w:val="00EC702F"/>
    <w:rsid w:val="00EC75E3"/>
    <w:rsid w:val="00EC779D"/>
    <w:rsid w:val="00ED0217"/>
    <w:rsid w:val="00ED051A"/>
    <w:rsid w:val="00ED0732"/>
    <w:rsid w:val="00ED09A2"/>
    <w:rsid w:val="00ED0B66"/>
    <w:rsid w:val="00ED0F4D"/>
    <w:rsid w:val="00ED1125"/>
    <w:rsid w:val="00ED11D8"/>
    <w:rsid w:val="00ED11E2"/>
    <w:rsid w:val="00ED173C"/>
    <w:rsid w:val="00ED27FF"/>
    <w:rsid w:val="00ED2849"/>
    <w:rsid w:val="00ED3390"/>
    <w:rsid w:val="00ED3D6C"/>
    <w:rsid w:val="00ED3EDF"/>
    <w:rsid w:val="00ED4131"/>
    <w:rsid w:val="00ED4E10"/>
    <w:rsid w:val="00ED5710"/>
    <w:rsid w:val="00ED5B27"/>
    <w:rsid w:val="00ED5EBF"/>
    <w:rsid w:val="00ED6414"/>
    <w:rsid w:val="00ED67E9"/>
    <w:rsid w:val="00ED6C20"/>
    <w:rsid w:val="00ED732F"/>
    <w:rsid w:val="00ED77AC"/>
    <w:rsid w:val="00ED7FAF"/>
    <w:rsid w:val="00EE0803"/>
    <w:rsid w:val="00EE09E0"/>
    <w:rsid w:val="00EE0D8C"/>
    <w:rsid w:val="00EE0F17"/>
    <w:rsid w:val="00EE0F7C"/>
    <w:rsid w:val="00EE1DA4"/>
    <w:rsid w:val="00EE1E3D"/>
    <w:rsid w:val="00EE22C1"/>
    <w:rsid w:val="00EE23A8"/>
    <w:rsid w:val="00EE2436"/>
    <w:rsid w:val="00EE2BDF"/>
    <w:rsid w:val="00EE2CEF"/>
    <w:rsid w:val="00EE3545"/>
    <w:rsid w:val="00EE38BB"/>
    <w:rsid w:val="00EE3A5A"/>
    <w:rsid w:val="00EE3D85"/>
    <w:rsid w:val="00EE467E"/>
    <w:rsid w:val="00EE4965"/>
    <w:rsid w:val="00EE516D"/>
    <w:rsid w:val="00EE5216"/>
    <w:rsid w:val="00EE5411"/>
    <w:rsid w:val="00EE6B05"/>
    <w:rsid w:val="00EE6D18"/>
    <w:rsid w:val="00EE6F9C"/>
    <w:rsid w:val="00EE7587"/>
    <w:rsid w:val="00EE7A58"/>
    <w:rsid w:val="00EF001F"/>
    <w:rsid w:val="00EF03FF"/>
    <w:rsid w:val="00EF0580"/>
    <w:rsid w:val="00EF1945"/>
    <w:rsid w:val="00EF1AAB"/>
    <w:rsid w:val="00EF2103"/>
    <w:rsid w:val="00EF232A"/>
    <w:rsid w:val="00EF2567"/>
    <w:rsid w:val="00EF2678"/>
    <w:rsid w:val="00EF2907"/>
    <w:rsid w:val="00EF2BAB"/>
    <w:rsid w:val="00EF30EF"/>
    <w:rsid w:val="00EF37E1"/>
    <w:rsid w:val="00EF38CD"/>
    <w:rsid w:val="00EF3A74"/>
    <w:rsid w:val="00EF3F3B"/>
    <w:rsid w:val="00EF3FA2"/>
    <w:rsid w:val="00EF4728"/>
    <w:rsid w:val="00EF52A8"/>
    <w:rsid w:val="00EF57E8"/>
    <w:rsid w:val="00EF5925"/>
    <w:rsid w:val="00EF60EA"/>
    <w:rsid w:val="00EF62A3"/>
    <w:rsid w:val="00EF6D8D"/>
    <w:rsid w:val="00EF70A3"/>
    <w:rsid w:val="00EF7411"/>
    <w:rsid w:val="00EF7902"/>
    <w:rsid w:val="00EF7A5E"/>
    <w:rsid w:val="00EF7B0C"/>
    <w:rsid w:val="00EF7B53"/>
    <w:rsid w:val="00EF7B5B"/>
    <w:rsid w:val="00F000CC"/>
    <w:rsid w:val="00F0175A"/>
    <w:rsid w:val="00F021FC"/>
    <w:rsid w:val="00F02A90"/>
    <w:rsid w:val="00F02F63"/>
    <w:rsid w:val="00F03502"/>
    <w:rsid w:val="00F0393C"/>
    <w:rsid w:val="00F03CCB"/>
    <w:rsid w:val="00F04D3C"/>
    <w:rsid w:val="00F05140"/>
    <w:rsid w:val="00F0514E"/>
    <w:rsid w:val="00F0528B"/>
    <w:rsid w:val="00F05691"/>
    <w:rsid w:val="00F05726"/>
    <w:rsid w:val="00F05A49"/>
    <w:rsid w:val="00F05A69"/>
    <w:rsid w:val="00F061DF"/>
    <w:rsid w:val="00F06557"/>
    <w:rsid w:val="00F069CB"/>
    <w:rsid w:val="00F07232"/>
    <w:rsid w:val="00F07F01"/>
    <w:rsid w:val="00F10161"/>
    <w:rsid w:val="00F10373"/>
    <w:rsid w:val="00F10394"/>
    <w:rsid w:val="00F106CC"/>
    <w:rsid w:val="00F10F90"/>
    <w:rsid w:val="00F110B0"/>
    <w:rsid w:val="00F111F9"/>
    <w:rsid w:val="00F112ED"/>
    <w:rsid w:val="00F1130C"/>
    <w:rsid w:val="00F11485"/>
    <w:rsid w:val="00F118BC"/>
    <w:rsid w:val="00F11B64"/>
    <w:rsid w:val="00F11E50"/>
    <w:rsid w:val="00F1203B"/>
    <w:rsid w:val="00F1236D"/>
    <w:rsid w:val="00F123D0"/>
    <w:rsid w:val="00F123E1"/>
    <w:rsid w:val="00F12515"/>
    <w:rsid w:val="00F12711"/>
    <w:rsid w:val="00F13223"/>
    <w:rsid w:val="00F1356D"/>
    <w:rsid w:val="00F13862"/>
    <w:rsid w:val="00F14410"/>
    <w:rsid w:val="00F14F18"/>
    <w:rsid w:val="00F1508C"/>
    <w:rsid w:val="00F1517F"/>
    <w:rsid w:val="00F1560C"/>
    <w:rsid w:val="00F166CB"/>
    <w:rsid w:val="00F166DD"/>
    <w:rsid w:val="00F1688F"/>
    <w:rsid w:val="00F16915"/>
    <w:rsid w:val="00F16EAE"/>
    <w:rsid w:val="00F16F03"/>
    <w:rsid w:val="00F1790E"/>
    <w:rsid w:val="00F205C7"/>
    <w:rsid w:val="00F20872"/>
    <w:rsid w:val="00F20B7D"/>
    <w:rsid w:val="00F21532"/>
    <w:rsid w:val="00F21547"/>
    <w:rsid w:val="00F21572"/>
    <w:rsid w:val="00F2213A"/>
    <w:rsid w:val="00F2239A"/>
    <w:rsid w:val="00F2341E"/>
    <w:rsid w:val="00F23D87"/>
    <w:rsid w:val="00F23F98"/>
    <w:rsid w:val="00F243CA"/>
    <w:rsid w:val="00F2445B"/>
    <w:rsid w:val="00F24568"/>
    <w:rsid w:val="00F24F49"/>
    <w:rsid w:val="00F25C69"/>
    <w:rsid w:val="00F25D21"/>
    <w:rsid w:val="00F25E75"/>
    <w:rsid w:val="00F25E89"/>
    <w:rsid w:val="00F25EE4"/>
    <w:rsid w:val="00F26232"/>
    <w:rsid w:val="00F269A8"/>
    <w:rsid w:val="00F26A33"/>
    <w:rsid w:val="00F26B90"/>
    <w:rsid w:val="00F26BC3"/>
    <w:rsid w:val="00F26E39"/>
    <w:rsid w:val="00F2776D"/>
    <w:rsid w:val="00F27E32"/>
    <w:rsid w:val="00F27E9B"/>
    <w:rsid w:val="00F300E8"/>
    <w:rsid w:val="00F3033C"/>
    <w:rsid w:val="00F30A5E"/>
    <w:rsid w:val="00F30C79"/>
    <w:rsid w:val="00F30D77"/>
    <w:rsid w:val="00F30DEE"/>
    <w:rsid w:val="00F310D8"/>
    <w:rsid w:val="00F31501"/>
    <w:rsid w:val="00F31981"/>
    <w:rsid w:val="00F31F93"/>
    <w:rsid w:val="00F320AF"/>
    <w:rsid w:val="00F32138"/>
    <w:rsid w:val="00F321C9"/>
    <w:rsid w:val="00F32CDE"/>
    <w:rsid w:val="00F33247"/>
    <w:rsid w:val="00F33537"/>
    <w:rsid w:val="00F335E0"/>
    <w:rsid w:val="00F33886"/>
    <w:rsid w:val="00F33B1C"/>
    <w:rsid w:val="00F354FA"/>
    <w:rsid w:val="00F3567B"/>
    <w:rsid w:val="00F35737"/>
    <w:rsid w:val="00F36A90"/>
    <w:rsid w:val="00F36F6E"/>
    <w:rsid w:val="00F37626"/>
    <w:rsid w:val="00F3781D"/>
    <w:rsid w:val="00F37C7B"/>
    <w:rsid w:val="00F37FA1"/>
    <w:rsid w:val="00F4031C"/>
    <w:rsid w:val="00F409EC"/>
    <w:rsid w:val="00F41142"/>
    <w:rsid w:val="00F41CB4"/>
    <w:rsid w:val="00F425A4"/>
    <w:rsid w:val="00F429FB"/>
    <w:rsid w:val="00F42AB9"/>
    <w:rsid w:val="00F42B5F"/>
    <w:rsid w:val="00F42CC3"/>
    <w:rsid w:val="00F43235"/>
    <w:rsid w:val="00F43821"/>
    <w:rsid w:val="00F43D1C"/>
    <w:rsid w:val="00F43D54"/>
    <w:rsid w:val="00F43FFD"/>
    <w:rsid w:val="00F44236"/>
    <w:rsid w:val="00F44AC5"/>
    <w:rsid w:val="00F44B0E"/>
    <w:rsid w:val="00F44F89"/>
    <w:rsid w:val="00F452C7"/>
    <w:rsid w:val="00F455E8"/>
    <w:rsid w:val="00F4572E"/>
    <w:rsid w:val="00F45CEB"/>
    <w:rsid w:val="00F45EDE"/>
    <w:rsid w:val="00F45F48"/>
    <w:rsid w:val="00F460AB"/>
    <w:rsid w:val="00F46183"/>
    <w:rsid w:val="00F4644E"/>
    <w:rsid w:val="00F465FB"/>
    <w:rsid w:val="00F473AD"/>
    <w:rsid w:val="00F47E2D"/>
    <w:rsid w:val="00F502F7"/>
    <w:rsid w:val="00F503F0"/>
    <w:rsid w:val="00F50D9D"/>
    <w:rsid w:val="00F51DAB"/>
    <w:rsid w:val="00F524A6"/>
    <w:rsid w:val="00F52517"/>
    <w:rsid w:val="00F526DC"/>
    <w:rsid w:val="00F535C0"/>
    <w:rsid w:val="00F54856"/>
    <w:rsid w:val="00F5488C"/>
    <w:rsid w:val="00F54910"/>
    <w:rsid w:val="00F5520E"/>
    <w:rsid w:val="00F553BB"/>
    <w:rsid w:val="00F562F7"/>
    <w:rsid w:val="00F563DD"/>
    <w:rsid w:val="00F56484"/>
    <w:rsid w:val="00F57AAA"/>
    <w:rsid w:val="00F57BA7"/>
    <w:rsid w:val="00F57FAA"/>
    <w:rsid w:val="00F600B1"/>
    <w:rsid w:val="00F60527"/>
    <w:rsid w:val="00F6070D"/>
    <w:rsid w:val="00F60ED0"/>
    <w:rsid w:val="00F60F8E"/>
    <w:rsid w:val="00F61669"/>
    <w:rsid w:val="00F61E06"/>
    <w:rsid w:val="00F61EFB"/>
    <w:rsid w:val="00F62EEE"/>
    <w:rsid w:val="00F63106"/>
    <w:rsid w:val="00F635C6"/>
    <w:rsid w:val="00F639C7"/>
    <w:rsid w:val="00F63F84"/>
    <w:rsid w:val="00F64540"/>
    <w:rsid w:val="00F64ACE"/>
    <w:rsid w:val="00F64BEB"/>
    <w:rsid w:val="00F64E10"/>
    <w:rsid w:val="00F65301"/>
    <w:rsid w:val="00F65977"/>
    <w:rsid w:val="00F65B4C"/>
    <w:rsid w:val="00F663BB"/>
    <w:rsid w:val="00F665BF"/>
    <w:rsid w:val="00F66E5B"/>
    <w:rsid w:val="00F66E90"/>
    <w:rsid w:val="00F6741B"/>
    <w:rsid w:val="00F674D4"/>
    <w:rsid w:val="00F67CEB"/>
    <w:rsid w:val="00F67E3F"/>
    <w:rsid w:val="00F7017F"/>
    <w:rsid w:val="00F702DE"/>
    <w:rsid w:val="00F718C5"/>
    <w:rsid w:val="00F719DA"/>
    <w:rsid w:val="00F71B28"/>
    <w:rsid w:val="00F729FD"/>
    <w:rsid w:val="00F732A8"/>
    <w:rsid w:val="00F74205"/>
    <w:rsid w:val="00F74333"/>
    <w:rsid w:val="00F7502D"/>
    <w:rsid w:val="00F75B65"/>
    <w:rsid w:val="00F75BF7"/>
    <w:rsid w:val="00F75F26"/>
    <w:rsid w:val="00F763F6"/>
    <w:rsid w:val="00F76906"/>
    <w:rsid w:val="00F77277"/>
    <w:rsid w:val="00F77508"/>
    <w:rsid w:val="00F77F5E"/>
    <w:rsid w:val="00F77FDD"/>
    <w:rsid w:val="00F803C1"/>
    <w:rsid w:val="00F80A8F"/>
    <w:rsid w:val="00F80DFF"/>
    <w:rsid w:val="00F811E3"/>
    <w:rsid w:val="00F8153F"/>
    <w:rsid w:val="00F816D9"/>
    <w:rsid w:val="00F81895"/>
    <w:rsid w:val="00F81C83"/>
    <w:rsid w:val="00F824D4"/>
    <w:rsid w:val="00F837B9"/>
    <w:rsid w:val="00F83A8E"/>
    <w:rsid w:val="00F84CDF"/>
    <w:rsid w:val="00F84F1A"/>
    <w:rsid w:val="00F8565E"/>
    <w:rsid w:val="00F856FA"/>
    <w:rsid w:val="00F85740"/>
    <w:rsid w:val="00F85CE5"/>
    <w:rsid w:val="00F85DB0"/>
    <w:rsid w:val="00F86056"/>
    <w:rsid w:val="00F86092"/>
    <w:rsid w:val="00F861D9"/>
    <w:rsid w:val="00F86948"/>
    <w:rsid w:val="00F86A05"/>
    <w:rsid w:val="00F87222"/>
    <w:rsid w:val="00F87FEE"/>
    <w:rsid w:val="00F9011F"/>
    <w:rsid w:val="00F90904"/>
    <w:rsid w:val="00F9104A"/>
    <w:rsid w:val="00F91934"/>
    <w:rsid w:val="00F91EBB"/>
    <w:rsid w:val="00F920E4"/>
    <w:rsid w:val="00F93045"/>
    <w:rsid w:val="00F93114"/>
    <w:rsid w:val="00F932CB"/>
    <w:rsid w:val="00F932D9"/>
    <w:rsid w:val="00F93E72"/>
    <w:rsid w:val="00F94779"/>
    <w:rsid w:val="00F94797"/>
    <w:rsid w:val="00F94BB6"/>
    <w:rsid w:val="00F9560C"/>
    <w:rsid w:val="00F95913"/>
    <w:rsid w:val="00F96107"/>
    <w:rsid w:val="00F9625D"/>
    <w:rsid w:val="00F965BD"/>
    <w:rsid w:val="00F96C9F"/>
    <w:rsid w:val="00F96CB1"/>
    <w:rsid w:val="00F96E64"/>
    <w:rsid w:val="00F96E9B"/>
    <w:rsid w:val="00F9768F"/>
    <w:rsid w:val="00FA013C"/>
    <w:rsid w:val="00FA0805"/>
    <w:rsid w:val="00FA1031"/>
    <w:rsid w:val="00FA12BF"/>
    <w:rsid w:val="00FA131F"/>
    <w:rsid w:val="00FA154C"/>
    <w:rsid w:val="00FA26A5"/>
    <w:rsid w:val="00FA3802"/>
    <w:rsid w:val="00FA3954"/>
    <w:rsid w:val="00FA3A06"/>
    <w:rsid w:val="00FA3EDD"/>
    <w:rsid w:val="00FA416D"/>
    <w:rsid w:val="00FA4864"/>
    <w:rsid w:val="00FA4DE7"/>
    <w:rsid w:val="00FA57AB"/>
    <w:rsid w:val="00FA57B2"/>
    <w:rsid w:val="00FA5BE8"/>
    <w:rsid w:val="00FA5DE4"/>
    <w:rsid w:val="00FA5F07"/>
    <w:rsid w:val="00FA6D72"/>
    <w:rsid w:val="00FA7668"/>
    <w:rsid w:val="00FA7ECC"/>
    <w:rsid w:val="00FB04E5"/>
    <w:rsid w:val="00FB0A87"/>
    <w:rsid w:val="00FB0AA7"/>
    <w:rsid w:val="00FB0CED"/>
    <w:rsid w:val="00FB0D24"/>
    <w:rsid w:val="00FB114D"/>
    <w:rsid w:val="00FB129D"/>
    <w:rsid w:val="00FB1392"/>
    <w:rsid w:val="00FB1A2B"/>
    <w:rsid w:val="00FB2338"/>
    <w:rsid w:val="00FB2820"/>
    <w:rsid w:val="00FB295A"/>
    <w:rsid w:val="00FB2EB4"/>
    <w:rsid w:val="00FB3880"/>
    <w:rsid w:val="00FB4775"/>
    <w:rsid w:val="00FB4A9D"/>
    <w:rsid w:val="00FB4EFB"/>
    <w:rsid w:val="00FB509B"/>
    <w:rsid w:val="00FB587B"/>
    <w:rsid w:val="00FB5B5C"/>
    <w:rsid w:val="00FB5BA1"/>
    <w:rsid w:val="00FB64A1"/>
    <w:rsid w:val="00FB67E6"/>
    <w:rsid w:val="00FB7A9A"/>
    <w:rsid w:val="00FC07F5"/>
    <w:rsid w:val="00FC0814"/>
    <w:rsid w:val="00FC098E"/>
    <w:rsid w:val="00FC140F"/>
    <w:rsid w:val="00FC17D1"/>
    <w:rsid w:val="00FC1E67"/>
    <w:rsid w:val="00FC1EF8"/>
    <w:rsid w:val="00FC1F17"/>
    <w:rsid w:val="00FC3D4B"/>
    <w:rsid w:val="00FC3FFA"/>
    <w:rsid w:val="00FC4794"/>
    <w:rsid w:val="00FC47E4"/>
    <w:rsid w:val="00FC4C79"/>
    <w:rsid w:val="00FC5455"/>
    <w:rsid w:val="00FC5512"/>
    <w:rsid w:val="00FC5A4F"/>
    <w:rsid w:val="00FC6312"/>
    <w:rsid w:val="00FC643C"/>
    <w:rsid w:val="00FC6BB9"/>
    <w:rsid w:val="00FC6E45"/>
    <w:rsid w:val="00FC77D0"/>
    <w:rsid w:val="00FC7A1A"/>
    <w:rsid w:val="00FC7D43"/>
    <w:rsid w:val="00FC7EC0"/>
    <w:rsid w:val="00FD0A1C"/>
    <w:rsid w:val="00FD1934"/>
    <w:rsid w:val="00FD1CE8"/>
    <w:rsid w:val="00FD1F74"/>
    <w:rsid w:val="00FD22AB"/>
    <w:rsid w:val="00FD23AA"/>
    <w:rsid w:val="00FD27F5"/>
    <w:rsid w:val="00FD2869"/>
    <w:rsid w:val="00FD2A0E"/>
    <w:rsid w:val="00FD31A7"/>
    <w:rsid w:val="00FD34AF"/>
    <w:rsid w:val="00FD3694"/>
    <w:rsid w:val="00FD4BAF"/>
    <w:rsid w:val="00FD4C04"/>
    <w:rsid w:val="00FD524B"/>
    <w:rsid w:val="00FD56BA"/>
    <w:rsid w:val="00FD5B39"/>
    <w:rsid w:val="00FD5C06"/>
    <w:rsid w:val="00FD5C91"/>
    <w:rsid w:val="00FD5D78"/>
    <w:rsid w:val="00FD6007"/>
    <w:rsid w:val="00FD6D57"/>
    <w:rsid w:val="00FD6E40"/>
    <w:rsid w:val="00FD7E59"/>
    <w:rsid w:val="00FE01EB"/>
    <w:rsid w:val="00FE06EF"/>
    <w:rsid w:val="00FE0AD2"/>
    <w:rsid w:val="00FE0E38"/>
    <w:rsid w:val="00FE18C9"/>
    <w:rsid w:val="00FE191E"/>
    <w:rsid w:val="00FE1B51"/>
    <w:rsid w:val="00FE1D5F"/>
    <w:rsid w:val="00FE21C3"/>
    <w:rsid w:val="00FE28CF"/>
    <w:rsid w:val="00FE2A52"/>
    <w:rsid w:val="00FE2AE5"/>
    <w:rsid w:val="00FE36E3"/>
    <w:rsid w:val="00FE37C5"/>
    <w:rsid w:val="00FE3DFF"/>
    <w:rsid w:val="00FE4910"/>
    <w:rsid w:val="00FE4922"/>
    <w:rsid w:val="00FE4C5A"/>
    <w:rsid w:val="00FE4F18"/>
    <w:rsid w:val="00FE59A7"/>
    <w:rsid w:val="00FE656B"/>
    <w:rsid w:val="00FE6B01"/>
    <w:rsid w:val="00FE6E0D"/>
    <w:rsid w:val="00FE73E9"/>
    <w:rsid w:val="00FE7568"/>
    <w:rsid w:val="00FE77DE"/>
    <w:rsid w:val="00FF00E9"/>
    <w:rsid w:val="00FF078E"/>
    <w:rsid w:val="00FF0E70"/>
    <w:rsid w:val="00FF1E0F"/>
    <w:rsid w:val="00FF1EA6"/>
    <w:rsid w:val="00FF3D4E"/>
    <w:rsid w:val="00FF4095"/>
    <w:rsid w:val="00FF45F2"/>
    <w:rsid w:val="00FF477F"/>
    <w:rsid w:val="00FF486C"/>
    <w:rsid w:val="00FF4A53"/>
    <w:rsid w:val="00FF568A"/>
    <w:rsid w:val="00FF5866"/>
    <w:rsid w:val="00FF5B24"/>
    <w:rsid w:val="00FF5DB3"/>
    <w:rsid w:val="00FF5EF6"/>
    <w:rsid w:val="00FF60BB"/>
    <w:rsid w:val="00FF6450"/>
    <w:rsid w:val="00FF727A"/>
    <w:rsid w:val="00FF72F6"/>
    <w:rsid w:val="00FF73CE"/>
    <w:rsid w:val="011AD13F"/>
    <w:rsid w:val="0122B778"/>
    <w:rsid w:val="013E1AB8"/>
    <w:rsid w:val="01AEDDE6"/>
    <w:rsid w:val="01C3C8FC"/>
    <w:rsid w:val="01C41752"/>
    <w:rsid w:val="01E14081"/>
    <w:rsid w:val="01EDB97C"/>
    <w:rsid w:val="029AABEC"/>
    <w:rsid w:val="029D18CB"/>
    <w:rsid w:val="02D15E1D"/>
    <w:rsid w:val="02FCD611"/>
    <w:rsid w:val="0310F46E"/>
    <w:rsid w:val="0348F764"/>
    <w:rsid w:val="035379AD"/>
    <w:rsid w:val="0360C2DD"/>
    <w:rsid w:val="038574A6"/>
    <w:rsid w:val="0386BEC7"/>
    <w:rsid w:val="03FD01F9"/>
    <w:rsid w:val="03FDF13E"/>
    <w:rsid w:val="0446C6B1"/>
    <w:rsid w:val="0465F3A9"/>
    <w:rsid w:val="046F6C02"/>
    <w:rsid w:val="0480E8AD"/>
    <w:rsid w:val="0493ED5C"/>
    <w:rsid w:val="049A2EE7"/>
    <w:rsid w:val="04B40452"/>
    <w:rsid w:val="0548D284"/>
    <w:rsid w:val="0566FFCB"/>
    <w:rsid w:val="057CFA8C"/>
    <w:rsid w:val="0584935A"/>
    <w:rsid w:val="05990BBA"/>
    <w:rsid w:val="05AD0629"/>
    <w:rsid w:val="05AD4B15"/>
    <w:rsid w:val="05D31FA9"/>
    <w:rsid w:val="05DB24E2"/>
    <w:rsid w:val="05DB4C39"/>
    <w:rsid w:val="05DE085C"/>
    <w:rsid w:val="05F0FA81"/>
    <w:rsid w:val="060EF8CC"/>
    <w:rsid w:val="0651A7F5"/>
    <w:rsid w:val="067DEEAA"/>
    <w:rsid w:val="06E6490A"/>
    <w:rsid w:val="06E77323"/>
    <w:rsid w:val="073A680A"/>
    <w:rsid w:val="07418A5C"/>
    <w:rsid w:val="0748719C"/>
    <w:rsid w:val="074DF914"/>
    <w:rsid w:val="0754B000"/>
    <w:rsid w:val="07595AF5"/>
    <w:rsid w:val="07845EF0"/>
    <w:rsid w:val="078CEA60"/>
    <w:rsid w:val="07C57B98"/>
    <w:rsid w:val="07EEE149"/>
    <w:rsid w:val="0805CABC"/>
    <w:rsid w:val="084DAE67"/>
    <w:rsid w:val="088AC039"/>
    <w:rsid w:val="08AB1807"/>
    <w:rsid w:val="08C70ACF"/>
    <w:rsid w:val="08DD8C2F"/>
    <w:rsid w:val="08DEC4EC"/>
    <w:rsid w:val="08E0FDBE"/>
    <w:rsid w:val="08F0D014"/>
    <w:rsid w:val="08FAEF8A"/>
    <w:rsid w:val="092B1D32"/>
    <w:rsid w:val="0944CC15"/>
    <w:rsid w:val="094748A1"/>
    <w:rsid w:val="094E8EF7"/>
    <w:rsid w:val="095A01E1"/>
    <w:rsid w:val="095D6723"/>
    <w:rsid w:val="09675564"/>
    <w:rsid w:val="097130FD"/>
    <w:rsid w:val="09CDE914"/>
    <w:rsid w:val="09DA5870"/>
    <w:rsid w:val="0A278411"/>
    <w:rsid w:val="0A2F73C0"/>
    <w:rsid w:val="0A35A309"/>
    <w:rsid w:val="0A47864E"/>
    <w:rsid w:val="0A4DB927"/>
    <w:rsid w:val="0A997444"/>
    <w:rsid w:val="0AE11C1E"/>
    <w:rsid w:val="0B7AD149"/>
    <w:rsid w:val="0BA0AB42"/>
    <w:rsid w:val="0BD2DCA8"/>
    <w:rsid w:val="0BE2E1F1"/>
    <w:rsid w:val="0BEB74CD"/>
    <w:rsid w:val="0BED4CE1"/>
    <w:rsid w:val="0BF76549"/>
    <w:rsid w:val="0C0D5766"/>
    <w:rsid w:val="0C1D7692"/>
    <w:rsid w:val="0C316B43"/>
    <w:rsid w:val="0C3434F7"/>
    <w:rsid w:val="0C3F17FF"/>
    <w:rsid w:val="0C4FBDA4"/>
    <w:rsid w:val="0C5341C2"/>
    <w:rsid w:val="0C8425B4"/>
    <w:rsid w:val="0C96DEE4"/>
    <w:rsid w:val="0CAE2CC5"/>
    <w:rsid w:val="0CC5021F"/>
    <w:rsid w:val="0CDA1463"/>
    <w:rsid w:val="0D20E0EC"/>
    <w:rsid w:val="0D2835CA"/>
    <w:rsid w:val="0D3420CD"/>
    <w:rsid w:val="0D35FF3E"/>
    <w:rsid w:val="0D46B208"/>
    <w:rsid w:val="0D624FDE"/>
    <w:rsid w:val="0D77F7D4"/>
    <w:rsid w:val="0D849D59"/>
    <w:rsid w:val="0D8A24D5"/>
    <w:rsid w:val="0DABE8FF"/>
    <w:rsid w:val="0DD1D929"/>
    <w:rsid w:val="0E0561A4"/>
    <w:rsid w:val="0E09FD4F"/>
    <w:rsid w:val="0E0E7DF0"/>
    <w:rsid w:val="0E3B67F9"/>
    <w:rsid w:val="0E449462"/>
    <w:rsid w:val="0E552623"/>
    <w:rsid w:val="0E67903C"/>
    <w:rsid w:val="0E833EDE"/>
    <w:rsid w:val="0E943E80"/>
    <w:rsid w:val="0EF4871A"/>
    <w:rsid w:val="0F260E8B"/>
    <w:rsid w:val="0F580971"/>
    <w:rsid w:val="0F787692"/>
    <w:rsid w:val="0FC4CFA6"/>
    <w:rsid w:val="0FDFA2AE"/>
    <w:rsid w:val="10066687"/>
    <w:rsid w:val="1008904C"/>
    <w:rsid w:val="10586F78"/>
    <w:rsid w:val="106A8476"/>
    <w:rsid w:val="109E9124"/>
    <w:rsid w:val="10A6C973"/>
    <w:rsid w:val="10A9636A"/>
    <w:rsid w:val="10A990B9"/>
    <w:rsid w:val="10AD41FA"/>
    <w:rsid w:val="10D76397"/>
    <w:rsid w:val="10F0F960"/>
    <w:rsid w:val="118A3FB6"/>
    <w:rsid w:val="11AF1D36"/>
    <w:rsid w:val="11C3CA24"/>
    <w:rsid w:val="11F93996"/>
    <w:rsid w:val="1200CCCA"/>
    <w:rsid w:val="12195DD7"/>
    <w:rsid w:val="1219A272"/>
    <w:rsid w:val="123F4559"/>
    <w:rsid w:val="12402D7C"/>
    <w:rsid w:val="1244CCA1"/>
    <w:rsid w:val="126BF046"/>
    <w:rsid w:val="126DF854"/>
    <w:rsid w:val="131FDDF7"/>
    <w:rsid w:val="133623C7"/>
    <w:rsid w:val="13782923"/>
    <w:rsid w:val="1378C47B"/>
    <w:rsid w:val="1398D2BC"/>
    <w:rsid w:val="13BCDCB1"/>
    <w:rsid w:val="13E74AEE"/>
    <w:rsid w:val="13EEB6B7"/>
    <w:rsid w:val="13FFA41D"/>
    <w:rsid w:val="1416297D"/>
    <w:rsid w:val="14199A46"/>
    <w:rsid w:val="141EBFE9"/>
    <w:rsid w:val="1432D287"/>
    <w:rsid w:val="14358257"/>
    <w:rsid w:val="1488FBFB"/>
    <w:rsid w:val="14BF3261"/>
    <w:rsid w:val="14FB8D1F"/>
    <w:rsid w:val="14FE966E"/>
    <w:rsid w:val="150002E6"/>
    <w:rsid w:val="15025A63"/>
    <w:rsid w:val="15051F53"/>
    <w:rsid w:val="151B9EF8"/>
    <w:rsid w:val="153C1D0B"/>
    <w:rsid w:val="1551C5BC"/>
    <w:rsid w:val="155770CC"/>
    <w:rsid w:val="15759B52"/>
    <w:rsid w:val="158C1E34"/>
    <w:rsid w:val="158CDCF9"/>
    <w:rsid w:val="15913AE4"/>
    <w:rsid w:val="15A71663"/>
    <w:rsid w:val="15ACB1C8"/>
    <w:rsid w:val="15AE7A51"/>
    <w:rsid w:val="15B4FBCF"/>
    <w:rsid w:val="15D5B4B7"/>
    <w:rsid w:val="15D8DF8F"/>
    <w:rsid w:val="15DB70A4"/>
    <w:rsid w:val="15E01C7C"/>
    <w:rsid w:val="15E400F9"/>
    <w:rsid w:val="160B3F65"/>
    <w:rsid w:val="164DC29D"/>
    <w:rsid w:val="16715039"/>
    <w:rsid w:val="16EB453D"/>
    <w:rsid w:val="172944BA"/>
    <w:rsid w:val="1795D0C7"/>
    <w:rsid w:val="17A0139E"/>
    <w:rsid w:val="17AAE09F"/>
    <w:rsid w:val="17B612A5"/>
    <w:rsid w:val="17C596D4"/>
    <w:rsid w:val="17E14E7F"/>
    <w:rsid w:val="17E7307A"/>
    <w:rsid w:val="17EAEC62"/>
    <w:rsid w:val="18542ABF"/>
    <w:rsid w:val="187DCE2A"/>
    <w:rsid w:val="18885281"/>
    <w:rsid w:val="189BACB7"/>
    <w:rsid w:val="18CA9C88"/>
    <w:rsid w:val="19194AF3"/>
    <w:rsid w:val="1923EAFE"/>
    <w:rsid w:val="1925B6DB"/>
    <w:rsid w:val="1931FC5A"/>
    <w:rsid w:val="19390083"/>
    <w:rsid w:val="193D5961"/>
    <w:rsid w:val="19B8A6E9"/>
    <w:rsid w:val="19B9AA69"/>
    <w:rsid w:val="19EB728A"/>
    <w:rsid w:val="1A0AF711"/>
    <w:rsid w:val="1A0F99D8"/>
    <w:rsid w:val="1A3235F1"/>
    <w:rsid w:val="1A363827"/>
    <w:rsid w:val="1A41FB75"/>
    <w:rsid w:val="1A633DA4"/>
    <w:rsid w:val="1AA17471"/>
    <w:rsid w:val="1AB772B8"/>
    <w:rsid w:val="1B1D1953"/>
    <w:rsid w:val="1B47ABB3"/>
    <w:rsid w:val="1B6C0135"/>
    <w:rsid w:val="1B87533A"/>
    <w:rsid w:val="1BDEC576"/>
    <w:rsid w:val="1BE64F2C"/>
    <w:rsid w:val="1C07AF05"/>
    <w:rsid w:val="1C0C232E"/>
    <w:rsid w:val="1C465EB7"/>
    <w:rsid w:val="1C567607"/>
    <w:rsid w:val="1C5D158A"/>
    <w:rsid w:val="1C71CF68"/>
    <w:rsid w:val="1C86A242"/>
    <w:rsid w:val="1C94A728"/>
    <w:rsid w:val="1CA3D2C2"/>
    <w:rsid w:val="1CBFD8AB"/>
    <w:rsid w:val="1CC9C3C7"/>
    <w:rsid w:val="1CD42D7A"/>
    <w:rsid w:val="1CDEB115"/>
    <w:rsid w:val="1CDF8EE2"/>
    <w:rsid w:val="1CED03A9"/>
    <w:rsid w:val="1CEE537F"/>
    <w:rsid w:val="1CFA3146"/>
    <w:rsid w:val="1CFF69B4"/>
    <w:rsid w:val="1D1F946B"/>
    <w:rsid w:val="1D605F25"/>
    <w:rsid w:val="1D6D2D55"/>
    <w:rsid w:val="1D71FFB3"/>
    <w:rsid w:val="1D9BB770"/>
    <w:rsid w:val="1D9C993E"/>
    <w:rsid w:val="1DD6D1DF"/>
    <w:rsid w:val="1DE7FA5B"/>
    <w:rsid w:val="1E15A591"/>
    <w:rsid w:val="1E38EC67"/>
    <w:rsid w:val="1E4B7EC1"/>
    <w:rsid w:val="1E6F48A5"/>
    <w:rsid w:val="1E8C570E"/>
    <w:rsid w:val="1E8D797C"/>
    <w:rsid w:val="1E9C2820"/>
    <w:rsid w:val="1EAF50A5"/>
    <w:rsid w:val="1EBD0592"/>
    <w:rsid w:val="1ECF986C"/>
    <w:rsid w:val="1EFF2088"/>
    <w:rsid w:val="1F21619B"/>
    <w:rsid w:val="1F31B18E"/>
    <w:rsid w:val="1F513B68"/>
    <w:rsid w:val="1F55E849"/>
    <w:rsid w:val="1F5F35D1"/>
    <w:rsid w:val="1F6D1F3E"/>
    <w:rsid w:val="1F84B15F"/>
    <w:rsid w:val="1F9A0009"/>
    <w:rsid w:val="1F9B5D8E"/>
    <w:rsid w:val="1FB11DDC"/>
    <w:rsid w:val="1FDA978D"/>
    <w:rsid w:val="1FDAC852"/>
    <w:rsid w:val="1FEE457D"/>
    <w:rsid w:val="1FFD2A3E"/>
    <w:rsid w:val="200763C1"/>
    <w:rsid w:val="20082082"/>
    <w:rsid w:val="20123B2F"/>
    <w:rsid w:val="204A67A1"/>
    <w:rsid w:val="20634B82"/>
    <w:rsid w:val="2080697E"/>
    <w:rsid w:val="20B79345"/>
    <w:rsid w:val="20B9E883"/>
    <w:rsid w:val="20D83B53"/>
    <w:rsid w:val="20E11844"/>
    <w:rsid w:val="20E97A19"/>
    <w:rsid w:val="21119628"/>
    <w:rsid w:val="212BA46F"/>
    <w:rsid w:val="213126CF"/>
    <w:rsid w:val="2135E92D"/>
    <w:rsid w:val="21607290"/>
    <w:rsid w:val="21695200"/>
    <w:rsid w:val="2172D5B2"/>
    <w:rsid w:val="217D5C9E"/>
    <w:rsid w:val="21939C74"/>
    <w:rsid w:val="21B61396"/>
    <w:rsid w:val="21B91FB9"/>
    <w:rsid w:val="21D7578D"/>
    <w:rsid w:val="21E5899A"/>
    <w:rsid w:val="21F1E9CF"/>
    <w:rsid w:val="21F8C888"/>
    <w:rsid w:val="220FF213"/>
    <w:rsid w:val="222457DB"/>
    <w:rsid w:val="2227727D"/>
    <w:rsid w:val="223A8697"/>
    <w:rsid w:val="22531FB9"/>
    <w:rsid w:val="226D43C3"/>
    <w:rsid w:val="2273E2E4"/>
    <w:rsid w:val="228E2894"/>
    <w:rsid w:val="22B2185D"/>
    <w:rsid w:val="22C6782F"/>
    <w:rsid w:val="22D3B0C0"/>
    <w:rsid w:val="22E94C7A"/>
    <w:rsid w:val="22FB3A3B"/>
    <w:rsid w:val="23004687"/>
    <w:rsid w:val="2318F1E9"/>
    <w:rsid w:val="23277A22"/>
    <w:rsid w:val="233A9A3C"/>
    <w:rsid w:val="233AD254"/>
    <w:rsid w:val="2357561B"/>
    <w:rsid w:val="236AA972"/>
    <w:rsid w:val="237FBDE3"/>
    <w:rsid w:val="2391A775"/>
    <w:rsid w:val="239F7CDE"/>
    <w:rsid w:val="23B6D5FF"/>
    <w:rsid w:val="23BB8091"/>
    <w:rsid w:val="23D5625F"/>
    <w:rsid w:val="23DA9FF5"/>
    <w:rsid w:val="23EB8A4E"/>
    <w:rsid w:val="240C0569"/>
    <w:rsid w:val="242F05A6"/>
    <w:rsid w:val="2449C6B2"/>
    <w:rsid w:val="244DDD88"/>
    <w:rsid w:val="24597381"/>
    <w:rsid w:val="24784C03"/>
    <w:rsid w:val="24B2DE3A"/>
    <w:rsid w:val="24B58401"/>
    <w:rsid w:val="24E6BD28"/>
    <w:rsid w:val="24FC09A6"/>
    <w:rsid w:val="253053E4"/>
    <w:rsid w:val="253D2692"/>
    <w:rsid w:val="2540805B"/>
    <w:rsid w:val="254F087F"/>
    <w:rsid w:val="256F2F85"/>
    <w:rsid w:val="2570757E"/>
    <w:rsid w:val="25A55670"/>
    <w:rsid w:val="25AE2685"/>
    <w:rsid w:val="2600B5FC"/>
    <w:rsid w:val="26045ACB"/>
    <w:rsid w:val="261C7B90"/>
    <w:rsid w:val="262C7EB4"/>
    <w:rsid w:val="264F4567"/>
    <w:rsid w:val="26514203"/>
    <w:rsid w:val="2667219A"/>
    <w:rsid w:val="26CADF71"/>
    <w:rsid w:val="26D7AEE9"/>
    <w:rsid w:val="26E4574C"/>
    <w:rsid w:val="26F51600"/>
    <w:rsid w:val="270FFA4B"/>
    <w:rsid w:val="2723F1AD"/>
    <w:rsid w:val="272BD01E"/>
    <w:rsid w:val="273532D0"/>
    <w:rsid w:val="27662E46"/>
    <w:rsid w:val="276B1C20"/>
    <w:rsid w:val="2791EC04"/>
    <w:rsid w:val="27F5A39B"/>
    <w:rsid w:val="27F6C3AE"/>
    <w:rsid w:val="27FD07BF"/>
    <w:rsid w:val="280D55D8"/>
    <w:rsid w:val="2813066A"/>
    <w:rsid w:val="285A1B75"/>
    <w:rsid w:val="287AFD5B"/>
    <w:rsid w:val="288A8188"/>
    <w:rsid w:val="288F4B5A"/>
    <w:rsid w:val="28B1DFCC"/>
    <w:rsid w:val="291552B6"/>
    <w:rsid w:val="291CB05A"/>
    <w:rsid w:val="2943CFC9"/>
    <w:rsid w:val="295C9097"/>
    <w:rsid w:val="29661CF6"/>
    <w:rsid w:val="29BB0870"/>
    <w:rsid w:val="29DC3321"/>
    <w:rsid w:val="29F2A8DC"/>
    <w:rsid w:val="2A06EBDF"/>
    <w:rsid w:val="2A0A3078"/>
    <w:rsid w:val="2A27A4CC"/>
    <w:rsid w:val="2A3FD17B"/>
    <w:rsid w:val="2A40D7C2"/>
    <w:rsid w:val="2A470921"/>
    <w:rsid w:val="2A545B30"/>
    <w:rsid w:val="2A7BECDC"/>
    <w:rsid w:val="2A9B1A3E"/>
    <w:rsid w:val="2AB2BD03"/>
    <w:rsid w:val="2ABB7DEF"/>
    <w:rsid w:val="2AC0288C"/>
    <w:rsid w:val="2AEB80FD"/>
    <w:rsid w:val="2B0D1634"/>
    <w:rsid w:val="2B0D4121"/>
    <w:rsid w:val="2B38C412"/>
    <w:rsid w:val="2B3BB11B"/>
    <w:rsid w:val="2B7DF2B0"/>
    <w:rsid w:val="2B84A282"/>
    <w:rsid w:val="2BC892E3"/>
    <w:rsid w:val="2BEE9FCA"/>
    <w:rsid w:val="2BF77D50"/>
    <w:rsid w:val="2C03934F"/>
    <w:rsid w:val="2C29723D"/>
    <w:rsid w:val="2C5677F0"/>
    <w:rsid w:val="2C59D92E"/>
    <w:rsid w:val="2C5D176C"/>
    <w:rsid w:val="2C7CE23F"/>
    <w:rsid w:val="2CA8A36F"/>
    <w:rsid w:val="2CB42174"/>
    <w:rsid w:val="2CB62F5D"/>
    <w:rsid w:val="2CDBB6DB"/>
    <w:rsid w:val="2CDD11A2"/>
    <w:rsid w:val="2CE5FD9F"/>
    <w:rsid w:val="2D0A90B4"/>
    <w:rsid w:val="2D138FF1"/>
    <w:rsid w:val="2D23D3D2"/>
    <w:rsid w:val="2D5FAA8E"/>
    <w:rsid w:val="2D816776"/>
    <w:rsid w:val="2D8AD339"/>
    <w:rsid w:val="2DC9885A"/>
    <w:rsid w:val="2DEDBAA0"/>
    <w:rsid w:val="2E06C85E"/>
    <w:rsid w:val="2E1264BF"/>
    <w:rsid w:val="2E2879A0"/>
    <w:rsid w:val="2E5B4B27"/>
    <w:rsid w:val="2E8ABC4F"/>
    <w:rsid w:val="2EF1B7A7"/>
    <w:rsid w:val="2F0A0813"/>
    <w:rsid w:val="2F0FBC0E"/>
    <w:rsid w:val="2F15EEE8"/>
    <w:rsid w:val="2F6159C5"/>
    <w:rsid w:val="2F6D90BE"/>
    <w:rsid w:val="2F83F6BA"/>
    <w:rsid w:val="2F9D6833"/>
    <w:rsid w:val="2FBBB260"/>
    <w:rsid w:val="2FDB20F6"/>
    <w:rsid w:val="2FFD7BF8"/>
    <w:rsid w:val="3006119B"/>
    <w:rsid w:val="3009372A"/>
    <w:rsid w:val="30529411"/>
    <w:rsid w:val="305E77B0"/>
    <w:rsid w:val="30B1A5C9"/>
    <w:rsid w:val="30B9930E"/>
    <w:rsid w:val="30BE97C7"/>
    <w:rsid w:val="30C0EE91"/>
    <w:rsid w:val="3110AB95"/>
    <w:rsid w:val="31158D23"/>
    <w:rsid w:val="314D7EA5"/>
    <w:rsid w:val="316C307B"/>
    <w:rsid w:val="31A24673"/>
    <w:rsid w:val="31C3DA27"/>
    <w:rsid w:val="31F288DE"/>
    <w:rsid w:val="3208262B"/>
    <w:rsid w:val="3208BF9B"/>
    <w:rsid w:val="3208E013"/>
    <w:rsid w:val="320AB100"/>
    <w:rsid w:val="32130325"/>
    <w:rsid w:val="3217BEAD"/>
    <w:rsid w:val="323070BC"/>
    <w:rsid w:val="3243B824"/>
    <w:rsid w:val="325C2859"/>
    <w:rsid w:val="326DABC1"/>
    <w:rsid w:val="326ECC0F"/>
    <w:rsid w:val="32881F47"/>
    <w:rsid w:val="32C90F6D"/>
    <w:rsid w:val="32DD613C"/>
    <w:rsid w:val="32EBE736"/>
    <w:rsid w:val="330312DC"/>
    <w:rsid w:val="3317CFAC"/>
    <w:rsid w:val="3333A5B3"/>
    <w:rsid w:val="335302BF"/>
    <w:rsid w:val="335A2CDB"/>
    <w:rsid w:val="338DCCB3"/>
    <w:rsid w:val="3391E53C"/>
    <w:rsid w:val="339B3823"/>
    <w:rsid w:val="33A82F34"/>
    <w:rsid w:val="33B1F163"/>
    <w:rsid w:val="33C51F4F"/>
    <w:rsid w:val="33D01A64"/>
    <w:rsid w:val="33DE83AD"/>
    <w:rsid w:val="33F8DC85"/>
    <w:rsid w:val="34050C20"/>
    <w:rsid w:val="34055783"/>
    <w:rsid w:val="34077B23"/>
    <w:rsid w:val="34650F55"/>
    <w:rsid w:val="34728D02"/>
    <w:rsid w:val="3488F277"/>
    <w:rsid w:val="349BA86B"/>
    <w:rsid w:val="34DE2A2C"/>
    <w:rsid w:val="34FA29AE"/>
    <w:rsid w:val="3548635D"/>
    <w:rsid w:val="3596F030"/>
    <w:rsid w:val="35DA4E43"/>
    <w:rsid w:val="361B1838"/>
    <w:rsid w:val="3677BF3B"/>
    <w:rsid w:val="367A5983"/>
    <w:rsid w:val="36883871"/>
    <w:rsid w:val="36BAFDDE"/>
    <w:rsid w:val="36D410DE"/>
    <w:rsid w:val="36D59448"/>
    <w:rsid w:val="37080E25"/>
    <w:rsid w:val="377418F1"/>
    <w:rsid w:val="37788152"/>
    <w:rsid w:val="37A8853D"/>
    <w:rsid w:val="37AB930C"/>
    <w:rsid w:val="37AF9795"/>
    <w:rsid w:val="37BB1537"/>
    <w:rsid w:val="37E5E823"/>
    <w:rsid w:val="37ED9F6E"/>
    <w:rsid w:val="37FBF3F8"/>
    <w:rsid w:val="38002F85"/>
    <w:rsid w:val="382119DA"/>
    <w:rsid w:val="38242B3B"/>
    <w:rsid w:val="387DFF5F"/>
    <w:rsid w:val="3893D5BD"/>
    <w:rsid w:val="389AA3C6"/>
    <w:rsid w:val="38C664ED"/>
    <w:rsid w:val="391A24D8"/>
    <w:rsid w:val="394BA3A9"/>
    <w:rsid w:val="39858D84"/>
    <w:rsid w:val="398D043E"/>
    <w:rsid w:val="399B2535"/>
    <w:rsid w:val="39A7CA31"/>
    <w:rsid w:val="39D40215"/>
    <w:rsid w:val="39E23C11"/>
    <w:rsid w:val="39F0ED00"/>
    <w:rsid w:val="3A35A0C8"/>
    <w:rsid w:val="3A40EC09"/>
    <w:rsid w:val="3A4D3B26"/>
    <w:rsid w:val="3A7BA4E8"/>
    <w:rsid w:val="3A9C9799"/>
    <w:rsid w:val="3AA5E16A"/>
    <w:rsid w:val="3AAB84A6"/>
    <w:rsid w:val="3AADAFFB"/>
    <w:rsid w:val="3B014298"/>
    <w:rsid w:val="3B055A8B"/>
    <w:rsid w:val="3B442F50"/>
    <w:rsid w:val="3B5BABC5"/>
    <w:rsid w:val="3B672100"/>
    <w:rsid w:val="3B8EF095"/>
    <w:rsid w:val="3B9BB0DA"/>
    <w:rsid w:val="3BD3B268"/>
    <w:rsid w:val="3BEE2339"/>
    <w:rsid w:val="3BF60007"/>
    <w:rsid w:val="3BFB6FF8"/>
    <w:rsid w:val="3C004CB2"/>
    <w:rsid w:val="3C225646"/>
    <w:rsid w:val="3C28E3F7"/>
    <w:rsid w:val="3C56668E"/>
    <w:rsid w:val="3CBDF06F"/>
    <w:rsid w:val="3D0F282F"/>
    <w:rsid w:val="3D1FF0EE"/>
    <w:rsid w:val="3D207776"/>
    <w:rsid w:val="3D392552"/>
    <w:rsid w:val="3D3E0CEE"/>
    <w:rsid w:val="3D426061"/>
    <w:rsid w:val="3D4F63EC"/>
    <w:rsid w:val="3D637036"/>
    <w:rsid w:val="3D6D0C12"/>
    <w:rsid w:val="3D6D0F4E"/>
    <w:rsid w:val="3D886CBA"/>
    <w:rsid w:val="3D9EE7AB"/>
    <w:rsid w:val="3DA3F510"/>
    <w:rsid w:val="3DA7766C"/>
    <w:rsid w:val="3DB1201F"/>
    <w:rsid w:val="3DB542E8"/>
    <w:rsid w:val="3DD1A942"/>
    <w:rsid w:val="3E0D70C2"/>
    <w:rsid w:val="3E0F0E11"/>
    <w:rsid w:val="3E1C6673"/>
    <w:rsid w:val="3E231F26"/>
    <w:rsid w:val="3E587F9A"/>
    <w:rsid w:val="3E5EB469"/>
    <w:rsid w:val="3E5FB094"/>
    <w:rsid w:val="3E6546E7"/>
    <w:rsid w:val="3EAB3A8B"/>
    <w:rsid w:val="3ED216A5"/>
    <w:rsid w:val="3EDC3483"/>
    <w:rsid w:val="3EEB2DE4"/>
    <w:rsid w:val="3EF6EC1A"/>
    <w:rsid w:val="3EFCE4C4"/>
    <w:rsid w:val="3F0E779F"/>
    <w:rsid w:val="3F24A598"/>
    <w:rsid w:val="3F34A61E"/>
    <w:rsid w:val="3F72B8C8"/>
    <w:rsid w:val="3FA8B25E"/>
    <w:rsid w:val="3FF64E0E"/>
    <w:rsid w:val="4018A89B"/>
    <w:rsid w:val="4027D973"/>
    <w:rsid w:val="402F190E"/>
    <w:rsid w:val="404E85BA"/>
    <w:rsid w:val="406C2E0B"/>
    <w:rsid w:val="40D2BB3B"/>
    <w:rsid w:val="4110A51C"/>
    <w:rsid w:val="41226477"/>
    <w:rsid w:val="4126885C"/>
    <w:rsid w:val="413E58EE"/>
    <w:rsid w:val="4144EADF"/>
    <w:rsid w:val="4197C2A6"/>
    <w:rsid w:val="41B23008"/>
    <w:rsid w:val="41BD7E32"/>
    <w:rsid w:val="41BFFA16"/>
    <w:rsid w:val="425F3817"/>
    <w:rsid w:val="4264AF42"/>
    <w:rsid w:val="4295721B"/>
    <w:rsid w:val="429FDFDC"/>
    <w:rsid w:val="42CB9D0B"/>
    <w:rsid w:val="42D0F768"/>
    <w:rsid w:val="42E121D7"/>
    <w:rsid w:val="42E954E0"/>
    <w:rsid w:val="4314DAB4"/>
    <w:rsid w:val="431696BA"/>
    <w:rsid w:val="4344DF92"/>
    <w:rsid w:val="43593E62"/>
    <w:rsid w:val="435D3ACE"/>
    <w:rsid w:val="437C6EB0"/>
    <w:rsid w:val="43908363"/>
    <w:rsid w:val="43927A7F"/>
    <w:rsid w:val="439F3EFB"/>
    <w:rsid w:val="43DAC651"/>
    <w:rsid w:val="44023BCB"/>
    <w:rsid w:val="441019DE"/>
    <w:rsid w:val="44603812"/>
    <w:rsid w:val="44D58378"/>
    <w:rsid w:val="44E78FA6"/>
    <w:rsid w:val="44ECA979"/>
    <w:rsid w:val="4568049D"/>
    <w:rsid w:val="457633CD"/>
    <w:rsid w:val="457F8B1C"/>
    <w:rsid w:val="45A3C6FA"/>
    <w:rsid w:val="45C88726"/>
    <w:rsid w:val="45E7EEEE"/>
    <w:rsid w:val="46066A68"/>
    <w:rsid w:val="46111CFE"/>
    <w:rsid w:val="461C7121"/>
    <w:rsid w:val="4645FFEC"/>
    <w:rsid w:val="464C12F9"/>
    <w:rsid w:val="4667AB72"/>
    <w:rsid w:val="467A8450"/>
    <w:rsid w:val="469662C2"/>
    <w:rsid w:val="469D0C6C"/>
    <w:rsid w:val="46AA0818"/>
    <w:rsid w:val="471C79BA"/>
    <w:rsid w:val="4732210C"/>
    <w:rsid w:val="473A4922"/>
    <w:rsid w:val="473D6E60"/>
    <w:rsid w:val="477445ED"/>
    <w:rsid w:val="4774A012"/>
    <w:rsid w:val="47A0B24F"/>
    <w:rsid w:val="47E76155"/>
    <w:rsid w:val="484D6473"/>
    <w:rsid w:val="4885690F"/>
    <w:rsid w:val="48A7E28C"/>
    <w:rsid w:val="48E5E0D3"/>
    <w:rsid w:val="48EF936E"/>
    <w:rsid w:val="49142E0E"/>
    <w:rsid w:val="49200AF1"/>
    <w:rsid w:val="493118BB"/>
    <w:rsid w:val="4968DBE5"/>
    <w:rsid w:val="49841958"/>
    <w:rsid w:val="49A3F40F"/>
    <w:rsid w:val="49C35B96"/>
    <w:rsid w:val="49DEA6E3"/>
    <w:rsid w:val="4A0F3A53"/>
    <w:rsid w:val="4A4E0282"/>
    <w:rsid w:val="4AAC093B"/>
    <w:rsid w:val="4AB32F8C"/>
    <w:rsid w:val="4ACA2C70"/>
    <w:rsid w:val="4AD75578"/>
    <w:rsid w:val="4AE597F2"/>
    <w:rsid w:val="4AF6A891"/>
    <w:rsid w:val="4B33E5FE"/>
    <w:rsid w:val="4B4974A0"/>
    <w:rsid w:val="4B4B8C57"/>
    <w:rsid w:val="4B803358"/>
    <w:rsid w:val="4B8BFB93"/>
    <w:rsid w:val="4BA226A6"/>
    <w:rsid w:val="4BBED6BB"/>
    <w:rsid w:val="4BE949FC"/>
    <w:rsid w:val="4C080F22"/>
    <w:rsid w:val="4C1BD945"/>
    <w:rsid w:val="4C23CC27"/>
    <w:rsid w:val="4C81BE76"/>
    <w:rsid w:val="4CCBF704"/>
    <w:rsid w:val="4CCF484B"/>
    <w:rsid w:val="4CD90589"/>
    <w:rsid w:val="4CF41A44"/>
    <w:rsid w:val="4CF797A3"/>
    <w:rsid w:val="4D064ADD"/>
    <w:rsid w:val="4D252B25"/>
    <w:rsid w:val="4D258006"/>
    <w:rsid w:val="4D785809"/>
    <w:rsid w:val="4D9F803E"/>
    <w:rsid w:val="4DA90D0D"/>
    <w:rsid w:val="4DBC9CDC"/>
    <w:rsid w:val="4DCB86C2"/>
    <w:rsid w:val="4E1A487D"/>
    <w:rsid w:val="4E48196C"/>
    <w:rsid w:val="4E707352"/>
    <w:rsid w:val="4E905097"/>
    <w:rsid w:val="4F02F270"/>
    <w:rsid w:val="4F07C351"/>
    <w:rsid w:val="4F0E5B22"/>
    <w:rsid w:val="4F26F907"/>
    <w:rsid w:val="4F504539"/>
    <w:rsid w:val="4F68D095"/>
    <w:rsid w:val="4F8216D3"/>
    <w:rsid w:val="4F84CBD9"/>
    <w:rsid w:val="4FACB134"/>
    <w:rsid w:val="4FBF0BDD"/>
    <w:rsid w:val="4FE8381A"/>
    <w:rsid w:val="4FEFBC46"/>
    <w:rsid w:val="5006F42E"/>
    <w:rsid w:val="500CB500"/>
    <w:rsid w:val="5015916E"/>
    <w:rsid w:val="502D3309"/>
    <w:rsid w:val="505B390D"/>
    <w:rsid w:val="50840B90"/>
    <w:rsid w:val="509166F1"/>
    <w:rsid w:val="50A3BEA2"/>
    <w:rsid w:val="50AAA31D"/>
    <w:rsid w:val="510D062E"/>
    <w:rsid w:val="51346626"/>
    <w:rsid w:val="51AE8B6C"/>
    <w:rsid w:val="51BA4BDC"/>
    <w:rsid w:val="51CCD3C3"/>
    <w:rsid w:val="51D3228E"/>
    <w:rsid w:val="523A05B6"/>
    <w:rsid w:val="523AA998"/>
    <w:rsid w:val="527FC6D4"/>
    <w:rsid w:val="52840CA1"/>
    <w:rsid w:val="52AFC32B"/>
    <w:rsid w:val="52B262BF"/>
    <w:rsid w:val="530CC9C5"/>
    <w:rsid w:val="5356E2C8"/>
    <w:rsid w:val="53707157"/>
    <w:rsid w:val="53D169D2"/>
    <w:rsid w:val="53D4FDFA"/>
    <w:rsid w:val="53FD2CDC"/>
    <w:rsid w:val="542709B1"/>
    <w:rsid w:val="546747EE"/>
    <w:rsid w:val="548509A9"/>
    <w:rsid w:val="5485F8D6"/>
    <w:rsid w:val="54C8B83F"/>
    <w:rsid w:val="54E59C32"/>
    <w:rsid w:val="54FF38AC"/>
    <w:rsid w:val="550222E5"/>
    <w:rsid w:val="553B5F66"/>
    <w:rsid w:val="553D76BE"/>
    <w:rsid w:val="55898B8B"/>
    <w:rsid w:val="55C00A0A"/>
    <w:rsid w:val="55CD7B79"/>
    <w:rsid w:val="55D9545E"/>
    <w:rsid w:val="5603BE43"/>
    <w:rsid w:val="5608FA46"/>
    <w:rsid w:val="56120996"/>
    <w:rsid w:val="5632BF07"/>
    <w:rsid w:val="563328FF"/>
    <w:rsid w:val="5650C0B6"/>
    <w:rsid w:val="56544F01"/>
    <w:rsid w:val="5659BA9A"/>
    <w:rsid w:val="5674A3C4"/>
    <w:rsid w:val="56842AE4"/>
    <w:rsid w:val="568AD667"/>
    <w:rsid w:val="56B1F8B1"/>
    <w:rsid w:val="56B808DD"/>
    <w:rsid w:val="56C8F176"/>
    <w:rsid w:val="56CAD968"/>
    <w:rsid w:val="56FCFEF7"/>
    <w:rsid w:val="570CF8C8"/>
    <w:rsid w:val="57146BA2"/>
    <w:rsid w:val="5775426C"/>
    <w:rsid w:val="579F844C"/>
    <w:rsid w:val="57BF60D6"/>
    <w:rsid w:val="57F45077"/>
    <w:rsid w:val="580F3251"/>
    <w:rsid w:val="58209CAA"/>
    <w:rsid w:val="58847064"/>
    <w:rsid w:val="58BAEBA4"/>
    <w:rsid w:val="58D4FE50"/>
    <w:rsid w:val="58FB3D6B"/>
    <w:rsid w:val="59079190"/>
    <w:rsid w:val="590BE89B"/>
    <w:rsid w:val="591269B5"/>
    <w:rsid w:val="5936A5EA"/>
    <w:rsid w:val="59DAE843"/>
    <w:rsid w:val="59EFD498"/>
    <w:rsid w:val="59F140A5"/>
    <w:rsid w:val="5A134515"/>
    <w:rsid w:val="5A2C7939"/>
    <w:rsid w:val="5A3A12B8"/>
    <w:rsid w:val="5A3ABB66"/>
    <w:rsid w:val="5A9650C4"/>
    <w:rsid w:val="5A9D8E5A"/>
    <w:rsid w:val="5AB6DD15"/>
    <w:rsid w:val="5AC48855"/>
    <w:rsid w:val="5AFF2E68"/>
    <w:rsid w:val="5B39AE83"/>
    <w:rsid w:val="5BA9B12B"/>
    <w:rsid w:val="5BA9C28E"/>
    <w:rsid w:val="5BAEBC03"/>
    <w:rsid w:val="5BBBE3BA"/>
    <w:rsid w:val="5BC0077D"/>
    <w:rsid w:val="5BCD7542"/>
    <w:rsid w:val="5BD2CDFD"/>
    <w:rsid w:val="5BDBA790"/>
    <w:rsid w:val="5BDE5013"/>
    <w:rsid w:val="5BED3324"/>
    <w:rsid w:val="5C3E4C0D"/>
    <w:rsid w:val="5C9B3981"/>
    <w:rsid w:val="5C9FD1D1"/>
    <w:rsid w:val="5CAF5D3A"/>
    <w:rsid w:val="5D04EB1A"/>
    <w:rsid w:val="5D4C74A7"/>
    <w:rsid w:val="5D6945A3"/>
    <w:rsid w:val="5DCC5FA1"/>
    <w:rsid w:val="5DF79297"/>
    <w:rsid w:val="5E21E89C"/>
    <w:rsid w:val="5E2BF56C"/>
    <w:rsid w:val="5E309E8B"/>
    <w:rsid w:val="5E49C1CF"/>
    <w:rsid w:val="5E57FB8C"/>
    <w:rsid w:val="5E712778"/>
    <w:rsid w:val="5E71933D"/>
    <w:rsid w:val="5F051604"/>
    <w:rsid w:val="5F6B2466"/>
    <w:rsid w:val="5F744958"/>
    <w:rsid w:val="5FB3227F"/>
    <w:rsid w:val="5FE8969B"/>
    <w:rsid w:val="5FEFB0F2"/>
    <w:rsid w:val="5FF44C04"/>
    <w:rsid w:val="5FF756FA"/>
    <w:rsid w:val="604971D8"/>
    <w:rsid w:val="604A8B0F"/>
    <w:rsid w:val="606981E5"/>
    <w:rsid w:val="60CE051E"/>
    <w:rsid w:val="60E4D2D7"/>
    <w:rsid w:val="61065C3C"/>
    <w:rsid w:val="617C170D"/>
    <w:rsid w:val="619E2EC1"/>
    <w:rsid w:val="619E874F"/>
    <w:rsid w:val="61E59B3F"/>
    <w:rsid w:val="6210000C"/>
    <w:rsid w:val="62273543"/>
    <w:rsid w:val="62704B66"/>
    <w:rsid w:val="6279AD07"/>
    <w:rsid w:val="6297DFBC"/>
    <w:rsid w:val="62BFD15C"/>
    <w:rsid w:val="62C3946A"/>
    <w:rsid w:val="62CB107D"/>
    <w:rsid w:val="62D14B92"/>
    <w:rsid w:val="62F24065"/>
    <w:rsid w:val="63214FA7"/>
    <w:rsid w:val="63369C25"/>
    <w:rsid w:val="6372A9C1"/>
    <w:rsid w:val="637FDADB"/>
    <w:rsid w:val="639B39EF"/>
    <w:rsid w:val="640B2E25"/>
    <w:rsid w:val="6439BA3F"/>
    <w:rsid w:val="64623D66"/>
    <w:rsid w:val="646EC358"/>
    <w:rsid w:val="6485AB26"/>
    <w:rsid w:val="64987E23"/>
    <w:rsid w:val="64A68813"/>
    <w:rsid w:val="64E9D518"/>
    <w:rsid w:val="64F3DF89"/>
    <w:rsid w:val="650135DD"/>
    <w:rsid w:val="6519F859"/>
    <w:rsid w:val="653AA334"/>
    <w:rsid w:val="6562A89B"/>
    <w:rsid w:val="6594132A"/>
    <w:rsid w:val="65AF5058"/>
    <w:rsid w:val="65D3D023"/>
    <w:rsid w:val="65D3D77F"/>
    <w:rsid w:val="65EED418"/>
    <w:rsid w:val="66007443"/>
    <w:rsid w:val="6623568B"/>
    <w:rsid w:val="6640F153"/>
    <w:rsid w:val="6651347C"/>
    <w:rsid w:val="6655DFE9"/>
    <w:rsid w:val="66691B95"/>
    <w:rsid w:val="66CE9CAC"/>
    <w:rsid w:val="6735C9E9"/>
    <w:rsid w:val="67389A9C"/>
    <w:rsid w:val="6738CA6B"/>
    <w:rsid w:val="673FBD92"/>
    <w:rsid w:val="6747488C"/>
    <w:rsid w:val="6768BB7F"/>
    <w:rsid w:val="67808DB1"/>
    <w:rsid w:val="6790D873"/>
    <w:rsid w:val="6792F23D"/>
    <w:rsid w:val="679338D3"/>
    <w:rsid w:val="67DAF343"/>
    <w:rsid w:val="67EB2CC3"/>
    <w:rsid w:val="67FA6A57"/>
    <w:rsid w:val="6816A73C"/>
    <w:rsid w:val="6818C29B"/>
    <w:rsid w:val="6820333C"/>
    <w:rsid w:val="682DCB3A"/>
    <w:rsid w:val="6836DC7C"/>
    <w:rsid w:val="683DB903"/>
    <w:rsid w:val="684A829C"/>
    <w:rsid w:val="685FDA47"/>
    <w:rsid w:val="686C3DEF"/>
    <w:rsid w:val="68EFD177"/>
    <w:rsid w:val="690F973A"/>
    <w:rsid w:val="691DBEA5"/>
    <w:rsid w:val="6927CBD1"/>
    <w:rsid w:val="69291FC1"/>
    <w:rsid w:val="69760DE3"/>
    <w:rsid w:val="69868FB5"/>
    <w:rsid w:val="69975347"/>
    <w:rsid w:val="699C67C7"/>
    <w:rsid w:val="69AEE825"/>
    <w:rsid w:val="69C32E1A"/>
    <w:rsid w:val="69E9A8A8"/>
    <w:rsid w:val="6A05920A"/>
    <w:rsid w:val="6A070758"/>
    <w:rsid w:val="6A0BDFFA"/>
    <w:rsid w:val="6A1CCFA2"/>
    <w:rsid w:val="6A1E7103"/>
    <w:rsid w:val="6A68B2B9"/>
    <w:rsid w:val="6A7AE1EA"/>
    <w:rsid w:val="6A7BDF57"/>
    <w:rsid w:val="6AD15C40"/>
    <w:rsid w:val="6AE8AEB0"/>
    <w:rsid w:val="6B05EA90"/>
    <w:rsid w:val="6B404874"/>
    <w:rsid w:val="6B517A90"/>
    <w:rsid w:val="6B703B6E"/>
    <w:rsid w:val="6BA8FB00"/>
    <w:rsid w:val="6BBF8CFA"/>
    <w:rsid w:val="6BC699CE"/>
    <w:rsid w:val="6BCAB488"/>
    <w:rsid w:val="6BF42DDF"/>
    <w:rsid w:val="6BFB1552"/>
    <w:rsid w:val="6C003736"/>
    <w:rsid w:val="6C1AE274"/>
    <w:rsid w:val="6C3BB1E5"/>
    <w:rsid w:val="6C4AC16E"/>
    <w:rsid w:val="6C804F23"/>
    <w:rsid w:val="6CB9BE5C"/>
    <w:rsid w:val="6CBD28F2"/>
    <w:rsid w:val="6CE0246E"/>
    <w:rsid w:val="6D2470B0"/>
    <w:rsid w:val="6D6A34BE"/>
    <w:rsid w:val="6D83C740"/>
    <w:rsid w:val="6DBEA784"/>
    <w:rsid w:val="6DDDCC82"/>
    <w:rsid w:val="6DFD7F46"/>
    <w:rsid w:val="6E00FC62"/>
    <w:rsid w:val="6E581826"/>
    <w:rsid w:val="6E92A63F"/>
    <w:rsid w:val="6EA55FA5"/>
    <w:rsid w:val="6EA9B713"/>
    <w:rsid w:val="6EB91D22"/>
    <w:rsid w:val="6EBBD389"/>
    <w:rsid w:val="6F05B966"/>
    <w:rsid w:val="6F2D867C"/>
    <w:rsid w:val="6F798860"/>
    <w:rsid w:val="6F9EB658"/>
    <w:rsid w:val="6FD01D2E"/>
    <w:rsid w:val="6FD0C9E8"/>
    <w:rsid w:val="6FD7AAFB"/>
    <w:rsid w:val="6FDF510B"/>
    <w:rsid w:val="705C40C5"/>
    <w:rsid w:val="709CB441"/>
    <w:rsid w:val="70A6D0D9"/>
    <w:rsid w:val="70BA2102"/>
    <w:rsid w:val="70BAEF14"/>
    <w:rsid w:val="70F728D9"/>
    <w:rsid w:val="7109B484"/>
    <w:rsid w:val="710DE144"/>
    <w:rsid w:val="712E3F11"/>
    <w:rsid w:val="71455B78"/>
    <w:rsid w:val="71505BF4"/>
    <w:rsid w:val="7156AFE6"/>
    <w:rsid w:val="717B9048"/>
    <w:rsid w:val="71AC44F3"/>
    <w:rsid w:val="71D6D31F"/>
    <w:rsid w:val="71F09A6E"/>
    <w:rsid w:val="71F0E40E"/>
    <w:rsid w:val="71F0F52D"/>
    <w:rsid w:val="71F18100"/>
    <w:rsid w:val="71F4B3B1"/>
    <w:rsid w:val="721812C4"/>
    <w:rsid w:val="7236F209"/>
    <w:rsid w:val="7252DAB6"/>
    <w:rsid w:val="726D9E54"/>
    <w:rsid w:val="729C2B66"/>
    <w:rsid w:val="72F9FF02"/>
    <w:rsid w:val="72FE7840"/>
    <w:rsid w:val="7310DB7B"/>
    <w:rsid w:val="731859F5"/>
    <w:rsid w:val="732A4ECB"/>
    <w:rsid w:val="732F6D64"/>
    <w:rsid w:val="7331A463"/>
    <w:rsid w:val="738DC8C6"/>
    <w:rsid w:val="739FFDA0"/>
    <w:rsid w:val="73A988B2"/>
    <w:rsid w:val="73CDB3FF"/>
    <w:rsid w:val="73CF9287"/>
    <w:rsid w:val="73D35D50"/>
    <w:rsid w:val="7400C6A9"/>
    <w:rsid w:val="74271555"/>
    <w:rsid w:val="743E7C9F"/>
    <w:rsid w:val="7446B1BD"/>
    <w:rsid w:val="74692365"/>
    <w:rsid w:val="74BBE919"/>
    <w:rsid w:val="75186D95"/>
    <w:rsid w:val="7523574E"/>
    <w:rsid w:val="7529566B"/>
    <w:rsid w:val="752D4D62"/>
    <w:rsid w:val="753E5EAA"/>
    <w:rsid w:val="7543B377"/>
    <w:rsid w:val="754E5B23"/>
    <w:rsid w:val="7564172A"/>
    <w:rsid w:val="75771D3C"/>
    <w:rsid w:val="758E0BD8"/>
    <w:rsid w:val="75C0DF4D"/>
    <w:rsid w:val="75CEA647"/>
    <w:rsid w:val="762086E2"/>
    <w:rsid w:val="7630626F"/>
    <w:rsid w:val="763633F5"/>
    <w:rsid w:val="76A32F7C"/>
    <w:rsid w:val="76C19AC8"/>
    <w:rsid w:val="76D47B26"/>
    <w:rsid w:val="7721399B"/>
    <w:rsid w:val="77241112"/>
    <w:rsid w:val="77305A11"/>
    <w:rsid w:val="7756C5CB"/>
    <w:rsid w:val="77920B61"/>
    <w:rsid w:val="77A33755"/>
    <w:rsid w:val="77D21DBA"/>
    <w:rsid w:val="7814D75B"/>
    <w:rsid w:val="7834F317"/>
    <w:rsid w:val="78590943"/>
    <w:rsid w:val="785D427B"/>
    <w:rsid w:val="788521F1"/>
    <w:rsid w:val="7898E33B"/>
    <w:rsid w:val="78AB0EDD"/>
    <w:rsid w:val="78B72E37"/>
    <w:rsid w:val="78D06DC5"/>
    <w:rsid w:val="79071924"/>
    <w:rsid w:val="7921B8C3"/>
    <w:rsid w:val="79298F9D"/>
    <w:rsid w:val="7939D4CC"/>
    <w:rsid w:val="79431E04"/>
    <w:rsid w:val="7978666D"/>
    <w:rsid w:val="79AAB534"/>
    <w:rsid w:val="79C6FA9D"/>
    <w:rsid w:val="79CF96F1"/>
    <w:rsid w:val="7A3F923C"/>
    <w:rsid w:val="7A43D1A2"/>
    <w:rsid w:val="7A46DFBA"/>
    <w:rsid w:val="7A819607"/>
    <w:rsid w:val="7A84A4B4"/>
    <w:rsid w:val="7A8CA3C7"/>
    <w:rsid w:val="7A99AD66"/>
    <w:rsid w:val="7A9DC2BC"/>
    <w:rsid w:val="7AAD683D"/>
    <w:rsid w:val="7AC1D12D"/>
    <w:rsid w:val="7AFF8298"/>
    <w:rsid w:val="7B04AE9F"/>
    <w:rsid w:val="7B055C67"/>
    <w:rsid w:val="7B12711E"/>
    <w:rsid w:val="7B19C840"/>
    <w:rsid w:val="7B205AFB"/>
    <w:rsid w:val="7B380E86"/>
    <w:rsid w:val="7B4EBFA2"/>
    <w:rsid w:val="7B628498"/>
    <w:rsid w:val="7B7A37E3"/>
    <w:rsid w:val="7B90BCE7"/>
    <w:rsid w:val="7BA734F8"/>
    <w:rsid w:val="7BACC463"/>
    <w:rsid w:val="7BAF00A2"/>
    <w:rsid w:val="7BBE0C32"/>
    <w:rsid w:val="7BF48256"/>
    <w:rsid w:val="7BFCB8A5"/>
    <w:rsid w:val="7C4EA871"/>
    <w:rsid w:val="7C81798D"/>
    <w:rsid w:val="7C8C55B5"/>
    <w:rsid w:val="7C906909"/>
    <w:rsid w:val="7C961C72"/>
    <w:rsid w:val="7CB0842E"/>
    <w:rsid w:val="7CD344D2"/>
    <w:rsid w:val="7CD80445"/>
    <w:rsid w:val="7CD9BED7"/>
    <w:rsid w:val="7D4194FD"/>
    <w:rsid w:val="7D4F8662"/>
    <w:rsid w:val="7D5824A7"/>
    <w:rsid w:val="7D637A19"/>
    <w:rsid w:val="7D651BBD"/>
    <w:rsid w:val="7D7B0A5E"/>
    <w:rsid w:val="7D82CFC5"/>
    <w:rsid w:val="7D969EA9"/>
    <w:rsid w:val="7DA68C9C"/>
    <w:rsid w:val="7DB31FD4"/>
    <w:rsid w:val="7DC1B211"/>
    <w:rsid w:val="7DF06CAD"/>
    <w:rsid w:val="7E02CAD3"/>
    <w:rsid w:val="7E39FA09"/>
    <w:rsid w:val="7E639AEA"/>
    <w:rsid w:val="7EAE707F"/>
    <w:rsid w:val="7EB6F89E"/>
    <w:rsid w:val="7ECD8A97"/>
    <w:rsid w:val="7ED1941C"/>
    <w:rsid w:val="7ED5A5EE"/>
    <w:rsid w:val="7F0B082A"/>
    <w:rsid w:val="7F12EA0F"/>
    <w:rsid w:val="7F17147B"/>
    <w:rsid w:val="7F2467BF"/>
    <w:rsid w:val="7F5497B4"/>
    <w:rsid w:val="7F613925"/>
    <w:rsid w:val="7F783579"/>
    <w:rsid w:val="7F93FC95"/>
    <w:rsid w:val="7FB111D8"/>
    <w:rsid w:val="7FB9C40F"/>
    <w:rsid w:val="7FCC7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2464"/>
    <o:shapelayout v:ext="edit">
      <o:idmap v:ext="edit" data="2"/>
    </o:shapelayout>
  </w:shapeDefaults>
  <w:decimalSymbol w:val="."/>
  <w:listSeparator w:val=","/>
  <w14:docId w14:val="0C849B92"/>
  <w15:chartTrackingRefBased/>
  <w15:docId w15:val="{06C40A50-59F4-4202-9966-23BEABC03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2550"/>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1"/>
      </w:numPr>
      <w:tabs>
        <w:tab w:val="clear" w:pos="360"/>
        <w:tab w:val="num" w:pos="432"/>
        <w:tab w:val="num" w:pos="720"/>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 w:val="num" w:pos="1260"/>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rsid w:val="005C2BD2"/>
    <w:pPr>
      <w:tabs>
        <w:tab w:val="left" w:pos="2340"/>
        <w:tab w:val="left" w:pos="3420"/>
      </w:tabs>
      <w:spacing w:after="240"/>
      <w:ind w:left="1080" w:hanging="360"/>
    </w:pPr>
    <w:rPr>
      <w:bCs/>
    </w:rPr>
  </w:style>
  <w:style w:type="paragraph" w:customStyle="1" w:styleId="FormulaBold">
    <w:name w:val="Formula Bold"/>
    <w:basedOn w:val="Normal"/>
    <w:link w:val="FormulaBoldChar"/>
    <w:autoRedefine/>
    <w:rsid w:val="002B7E5D"/>
    <w:pPr>
      <w:tabs>
        <w:tab w:val="left" w:pos="2340"/>
        <w:tab w:val="left" w:pos="3420"/>
      </w:tabs>
      <w:spacing w:before="240"/>
      <w:ind w:left="3150" w:hanging="2430"/>
      <w:jc w:val="both"/>
    </w:p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
    <w:basedOn w:val="Normal"/>
    <w:link w:val="ListChar"/>
    <w:pPr>
      <w:spacing w:after="240"/>
      <w:ind w:left="720" w:hanging="720"/>
    </w:pPr>
    <w:rPr>
      <w:szCs w:val="20"/>
    </w:rPr>
  </w:style>
  <w:style w:type="paragraph" w:styleId="List2">
    <w:name w:val="List 2"/>
    <w:aliases w:val=" Char2,Char2 Char Char,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tabs>
        <w:tab w:val="clear" w:pos="360"/>
        <w:tab w:val="num" w:pos="1080"/>
      </w:tabs>
      <w:ind w:left="0" w:firstLine="0"/>
    </w:pPr>
  </w:style>
  <w:style w:type="table" w:styleId="TableGrid">
    <w:name w:val="Table Grid"/>
    <w:basedOn w:val="TableNormal"/>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
    <w:link w:val="List"/>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ing2Char">
    <w:name w:val="Heading 2 Char"/>
    <w:aliases w:val="h2 Char"/>
    <w:link w:val="Heading2"/>
    <w:rsid w:val="00D901E1"/>
    <w:rPr>
      <w:b/>
      <w:sz w:val="24"/>
    </w:rPr>
  </w:style>
  <w:style w:type="character" w:customStyle="1" w:styleId="H3Char">
    <w:name w:val="H3 Char"/>
    <w:link w:val="H3"/>
    <w:rsid w:val="00D901E1"/>
    <w:rPr>
      <w:b/>
      <w:bCs/>
      <w:i/>
      <w:sz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basedOn w:val="DefaultParagraphFont"/>
    <w:link w:val="BodyText"/>
    <w:rsid w:val="00D901E1"/>
    <w:rPr>
      <w:sz w:val="24"/>
      <w:szCs w:val="24"/>
    </w:rPr>
  </w:style>
  <w:style w:type="character" w:customStyle="1" w:styleId="BodyTextNumberedChar1">
    <w:name w:val="Body Text Numbered Char1"/>
    <w:link w:val="BodyTextNumbered"/>
    <w:rsid w:val="003F4C40"/>
    <w:rPr>
      <w:iCs/>
      <w:sz w:val="24"/>
    </w:rPr>
  </w:style>
  <w:style w:type="paragraph" w:customStyle="1" w:styleId="BodyTextNumbered">
    <w:name w:val="Body Text Numbered"/>
    <w:basedOn w:val="BodyText"/>
    <w:link w:val="BodyTextNumberedChar1"/>
    <w:rsid w:val="003F4C40"/>
    <w:pPr>
      <w:ind w:left="720" w:hanging="720"/>
    </w:pPr>
    <w:rPr>
      <w:iCs/>
      <w:szCs w:val="20"/>
    </w:rPr>
  </w:style>
  <w:style w:type="character" w:customStyle="1" w:styleId="DeltaViewInsertion">
    <w:name w:val="DeltaView Insertion"/>
    <w:rsid w:val="003F4C40"/>
    <w:rPr>
      <w:color w:val="0000FF"/>
      <w:spacing w:val="0"/>
      <w:u w:val="double"/>
    </w:rPr>
  </w:style>
  <w:style w:type="character" w:customStyle="1" w:styleId="DeltaViewMoveDestination">
    <w:name w:val="DeltaView Move Destination"/>
    <w:rsid w:val="003F4C40"/>
    <w:rPr>
      <w:color w:val="00C000"/>
      <w:spacing w:val="0"/>
      <w:u w:val="double"/>
    </w:rPr>
  </w:style>
  <w:style w:type="character" w:customStyle="1" w:styleId="H2Char">
    <w:name w:val="H2 Char"/>
    <w:link w:val="H2"/>
    <w:rsid w:val="000E428E"/>
    <w:rPr>
      <w:b/>
      <w:sz w:val="24"/>
    </w:rPr>
  </w:style>
  <w:style w:type="character" w:customStyle="1" w:styleId="H5Char">
    <w:name w:val="H5 Char"/>
    <w:link w:val="H5"/>
    <w:rsid w:val="00C0015D"/>
    <w:rPr>
      <w:b/>
      <w:bCs/>
      <w:i/>
      <w:iCs/>
      <w:sz w:val="24"/>
      <w:szCs w:val="26"/>
    </w:rPr>
  </w:style>
  <w:style w:type="character" w:customStyle="1" w:styleId="FormulaBoldChar">
    <w:name w:val="Formula Bold Char"/>
    <w:link w:val="FormulaBold"/>
    <w:rsid w:val="002B7E5D"/>
    <w:rPr>
      <w:sz w:val="24"/>
      <w:szCs w:val="24"/>
    </w:rPr>
  </w:style>
  <w:style w:type="character" w:customStyle="1" w:styleId="FormulaChar">
    <w:name w:val="Formula Char"/>
    <w:link w:val="Formula"/>
    <w:rsid w:val="005C2BD2"/>
    <w:rPr>
      <w:bCs/>
      <w:sz w:val="24"/>
      <w:szCs w:val="24"/>
    </w:rPr>
  </w:style>
  <w:style w:type="character" w:customStyle="1" w:styleId="BodyTextNumberedChar">
    <w:name w:val="Body Text Numbered Char"/>
    <w:rsid w:val="00C040D0"/>
    <w:rPr>
      <w:iCs/>
      <w:sz w:val="24"/>
      <w:szCs w:val="24"/>
      <w:lang w:val="en-US" w:eastAsia="en-US" w:bidi="ar-SA"/>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 Char Cha"/>
    <w:rsid w:val="00C040D0"/>
    <w:rPr>
      <w:iCs/>
      <w:sz w:val="24"/>
      <w:lang w:val="en-US" w:eastAsia="en-US" w:bidi="ar-SA"/>
    </w:rPr>
  </w:style>
  <w:style w:type="character" w:customStyle="1" w:styleId="List2Char">
    <w:name w:val="List 2 Char"/>
    <w:aliases w:val=" Char2 Char1,Char2 Char Char Char,Char2 Char"/>
    <w:link w:val="List2"/>
    <w:rsid w:val="00A33065"/>
    <w:rPr>
      <w:sz w:val="24"/>
    </w:rPr>
  </w:style>
  <w:style w:type="character" w:customStyle="1" w:styleId="H4Char">
    <w:name w:val="H4 Char"/>
    <w:link w:val="H4"/>
    <w:rsid w:val="0045745E"/>
    <w:rPr>
      <w:b/>
      <w:bCs/>
      <w:snapToGrid w:val="0"/>
      <w:sz w:val="24"/>
    </w:rPr>
  </w:style>
  <w:style w:type="character" w:customStyle="1" w:styleId="BodyTextNumberedCharChar">
    <w:name w:val="Body Text Numbered Char Char"/>
    <w:rsid w:val="008F4240"/>
    <w:rPr>
      <w:iCs w:val="0"/>
      <w:sz w:val="24"/>
      <w:lang w:val="en-US" w:eastAsia="en-US" w:bidi="ar-SA"/>
    </w:rPr>
  </w:style>
  <w:style w:type="character" w:customStyle="1" w:styleId="InstructionsChar">
    <w:name w:val="Instructions Char"/>
    <w:link w:val="Instructions"/>
    <w:rsid w:val="00F86092"/>
    <w:rPr>
      <w:b/>
      <w:i/>
      <w:iCs/>
      <w:sz w:val="24"/>
      <w:szCs w:val="24"/>
    </w:rPr>
  </w:style>
  <w:style w:type="character" w:customStyle="1" w:styleId="Heading1Char">
    <w:name w:val="Heading 1 Char"/>
    <w:aliases w:val="h1 Char"/>
    <w:link w:val="Heading1"/>
    <w:rsid w:val="00F21547"/>
    <w:rPr>
      <w:b/>
      <w:caps/>
      <w:sz w:val="24"/>
    </w:rPr>
  </w:style>
  <w:style w:type="character" w:customStyle="1" w:styleId="Heading3Char">
    <w:name w:val="Heading 3 Char"/>
    <w:aliases w:val="h3 Char"/>
    <w:link w:val="Heading3"/>
    <w:rsid w:val="00F21547"/>
    <w:rPr>
      <w:b/>
      <w:bCs/>
      <w:i/>
      <w:sz w:val="24"/>
    </w:rPr>
  </w:style>
  <w:style w:type="character" w:customStyle="1" w:styleId="Heading4Char">
    <w:name w:val="Heading 4 Char"/>
    <w:aliases w:val="h4 Char,delete Char"/>
    <w:link w:val="Heading4"/>
    <w:rsid w:val="00F21547"/>
    <w:rPr>
      <w:b/>
      <w:bCs/>
      <w:snapToGrid w:val="0"/>
      <w:sz w:val="24"/>
    </w:rPr>
  </w:style>
  <w:style w:type="character" w:customStyle="1" w:styleId="Heading5Char">
    <w:name w:val="Heading 5 Char"/>
    <w:aliases w:val="h5 Char"/>
    <w:link w:val="Heading5"/>
    <w:rsid w:val="00F21547"/>
    <w:rPr>
      <w:b/>
      <w:bCs/>
      <w:i/>
      <w:iCs/>
      <w:sz w:val="24"/>
      <w:szCs w:val="26"/>
    </w:rPr>
  </w:style>
  <w:style w:type="character" w:customStyle="1" w:styleId="Heading6Char">
    <w:name w:val="Heading 6 Char"/>
    <w:aliases w:val="h6 Char"/>
    <w:link w:val="Heading6"/>
    <w:rsid w:val="00F21547"/>
    <w:rPr>
      <w:b/>
      <w:bCs/>
      <w:sz w:val="24"/>
      <w:szCs w:val="22"/>
    </w:rPr>
  </w:style>
  <w:style w:type="character" w:customStyle="1" w:styleId="Heading7Char">
    <w:name w:val="Heading 7 Char"/>
    <w:link w:val="Heading7"/>
    <w:rsid w:val="00F21547"/>
    <w:rPr>
      <w:sz w:val="24"/>
      <w:szCs w:val="24"/>
    </w:rPr>
  </w:style>
  <w:style w:type="character" w:customStyle="1" w:styleId="Heading8Char">
    <w:name w:val="Heading 8 Char"/>
    <w:link w:val="Heading8"/>
    <w:rsid w:val="00F21547"/>
    <w:rPr>
      <w:i/>
      <w:iCs/>
      <w:sz w:val="24"/>
      <w:szCs w:val="24"/>
    </w:rPr>
  </w:style>
  <w:style w:type="character" w:customStyle="1" w:styleId="Heading9Char">
    <w:name w:val="Heading 9 Char"/>
    <w:link w:val="Heading9"/>
    <w:rsid w:val="00F21547"/>
    <w:rPr>
      <w:b/>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F21547"/>
    <w:rPr>
      <w:iCs/>
      <w:sz w:val="24"/>
      <w:lang w:val="en-US" w:eastAsia="en-US" w:bidi="ar-SA"/>
    </w:rPr>
  </w:style>
  <w:style w:type="character" w:customStyle="1" w:styleId="FooterChar">
    <w:name w:val="Footer Char"/>
    <w:link w:val="Footer"/>
    <w:rsid w:val="00F21547"/>
    <w:rPr>
      <w:sz w:val="24"/>
      <w:szCs w:val="24"/>
    </w:rPr>
  </w:style>
  <w:style w:type="character" w:customStyle="1" w:styleId="FootnoteTextChar">
    <w:name w:val="Footnote Text Char"/>
    <w:link w:val="FootnoteText"/>
    <w:rsid w:val="00F21547"/>
    <w:rPr>
      <w:sz w:val="18"/>
    </w:rPr>
  </w:style>
  <w:style w:type="character" w:customStyle="1" w:styleId="HeaderChar">
    <w:name w:val="Header Char"/>
    <w:link w:val="Header"/>
    <w:rsid w:val="00F21547"/>
    <w:rPr>
      <w:rFonts w:ascii="Arial" w:hAnsi="Arial"/>
      <w:b/>
      <w:bCs/>
      <w:sz w:val="24"/>
      <w:szCs w:val="24"/>
    </w:rPr>
  </w:style>
  <w:style w:type="paragraph" w:customStyle="1" w:styleId="tablecontents">
    <w:name w:val="table contents"/>
    <w:basedOn w:val="Normal"/>
    <w:rsid w:val="00F21547"/>
    <w:rPr>
      <w:sz w:val="20"/>
      <w:szCs w:val="20"/>
    </w:rPr>
  </w:style>
  <w:style w:type="character" w:customStyle="1" w:styleId="BalloonTextChar">
    <w:name w:val="Balloon Text Char"/>
    <w:link w:val="BalloonText"/>
    <w:uiPriority w:val="99"/>
    <w:rsid w:val="00F21547"/>
    <w:rPr>
      <w:rFonts w:ascii="Tahoma" w:hAnsi="Tahoma" w:cs="Tahoma"/>
      <w:sz w:val="16"/>
      <w:szCs w:val="16"/>
    </w:rPr>
  </w:style>
  <w:style w:type="character" w:customStyle="1" w:styleId="CommentTextChar">
    <w:name w:val="Comment Text Char"/>
    <w:link w:val="CommentText"/>
    <w:rsid w:val="00F21547"/>
  </w:style>
  <w:style w:type="character" w:customStyle="1" w:styleId="CommentSubjectChar">
    <w:name w:val="Comment Subject Char"/>
    <w:link w:val="CommentSubject"/>
    <w:uiPriority w:val="99"/>
    <w:rsid w:val="00F21547"/>
    <w:rPr>
      <w:b/>
      <w:bCs/>
    </w:rPr>
  </w:style>
  <w:style w:type="paragraph" w:styleId="DocumentMap">
    <w:name w:val="Document Map"/>
    <w:basedOn w:val="Normal"/>
    <w:link w:val="DocumentMapChar"/>
    <w:rsid w:val="00F21547"/>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21547"/>
    <w:rPr>
      <w:rFonts w:ascii="Tahoma" w:hAnsi="Tahoma" w:cs="Tahoma"/>
      <w:shd w:val="clear" w:color="auto" w:fill="000080"/>
    </w:rPr>
  </w:style>
  <w:style w:type="paragraph" w:customStyle="1" w:styleId="Default">
    <w:name w:val="Default"/>
    <w:rsid w:val="00F21547"/>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F21547"/>
    <w:pPr>
      <w:tabs>
        <w:tab w:val="left" w:pos="2160"/>
      </w:tabs>
      <w:spacing w:after="240"/>
      <w:ind w:left="4320" w:hanging="3600"/>
      <w:contextualSpacing/>
    </w:pPr>
    <w:rPr>
      <w:iCs/>
      <w:szCs w:val="20"/>
    </w:rPr>
  </w:style>
  <w:style w:type="paragraph" w:styleId="BlockText">
    <w:name w:val="Block Text"/>
    <w:basedOn w:val="Normal"/>
    <w:rsid w:val="00F21547"/>
    <w:pPr>
      <w:spacing w:after="120"/>
      <w:ind w:left="1440" w:right="1440"/>
    </w:pPr>
    <w:rPr>
      <w:szCs w:val="20"/>
    </w:rPr>
  </w:style>
  <w:style w:type="character" w:customStyle="1" w:styleId="CharChar">
    <w:name w:val="Char Char"/>
    <w:aliases w:val="Body Text Indent Char, Char Char"/>
    <w:rsid w:val="00F21547"/>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F21547"/>
    <w:rPr>
      <w:iCs/>
      <w:sz w:val="24"/>
      <w:lang w:val="en-US" w:eastAsia="en-US" w:bidi="ar-SA"/>
    </w:rPr>
  </w:style>
  <w:style w:type="paragraph" w:customStyle="1" w:styleId="Char3">
    <w:name w:val="Char3"/>
    <w:basedOn w:val="Normal"/>
    <w:rsid w:val="00F21547"/>
    <w:pPr>
      <w:spacing w:after="160" w:line="240" w:lineRule="exact"/>
    </w:pPr>
    <w:rPr>
      <w:rFonts w:ascii="Verdana" w:hAnsi="Verdana"/>
      <w:sz w:val="16"/>
      <w:szCs w:val="20"/>
    </w:rPr>
  </w:style>
  <w:style w:type="paragraph" w:customStyle="1" w:styleId="Char">
    <w:name w:val="Char"/>
    <w:basedOn w:val="Normal"/>
    <w:rsid w:val="00F21547"/>
    <w:pPr>
      <w:spacing w:after="160" w:line="240" w:lineRule="exact"/>
    </w:pPr>
    <w:rPr>
      <w:rFonts w:ascii="Verdana" w:hAnsi="Verdana"/>
      <w:sz w:val="16"/>
      <w:szCs w:val="20"/>
    </w:rPr>
  </w:style>
  <w:style w:type="paragraph" w:customStyle="1" w:styleId="formula0">
    <w:name w:val="formula"/>
    <w:basedOn w:val="Normal"/>
    <w:rsid w:val="00F21547"/>
    <w:pPr>
      <w:spacing w:after="120"/>
      <w:ind w:left="720" w:hanging="720"/>
    </w:pPr>
  </w:style>
  <w:style w:type="paragraph" w:customStyle="1" w:styleId="tablebody0">
    <w:name w:val="tablebody"/>
    <w:basedOn w:val="Normal"/>
    <w:rsid w:val="00F21547"/>
    <w:pPr>
      <w:spacing w:after="60"/>
    </w:pPr>
    <w:rPr>
      <w:sz w:val="20"/>
      <w:szCs w:val="20"/>
    </w:rPr>
  </w:style>
  <w:style w:type="paragraph" w:customStyle="1" w:styleId="Char4">
    <w:name w:val="Char4"/>
    <w:basedOn w:val="Normal"/>
    <w:rsid w:val="00F21547"/>
    <w:pPr>
      <w:spacing w:after="160" w:line="240" w:lineRule="exact"/>
    </w:pPr>
    <w:rPr>
      <w:rFonts w:ascii="Verdana" w:hAnsi="Verdana"/>
      <w:sz w:val="16"/>
      <w:szCs w:val="20"/>
    </w:rPr>
  </w:style>
  <w:style w:type="paragraph" w:customStyle="1" w:styleId="Char32">
    <w:name w:val="Char32"/>
    <w:basedOn w:val="Normal"/>
    <w:rsid w:val="00F21547"/>
    <w:pPr>
      <w:spacing w:after="160" w:line="240" w:lineRule="exact"/>
    </w:pPr>
    <w:rPr>
      <w:rFonts w:ascii="Verdana" w:hAnsi="Verdana"/>
      <w:sz w:val="16"/>
      <w:szCs w:val="20"/>
    </w:rPr>
  </w:style>
  <w:style w:type="paragraph" w:customStyle="1" w:styleId="Char31">
    <w:name w:val="Char31"/>
    <w:basedOn w:val="Normal"/>
    <w:rsid w:val="00F21547"/>
    <w:pPr>
      <w:spacing w:after="160" w:line="240" w:lineRule="exact"/>
    </w:pPr>
    <w:rPr>
      <w:rFonts w:ascii="Verdana" w:hAnsi="Verdana"/>
      <w:sz w:val="16"/>
      <w:szCs w:val="20"/>
    </w:rPr>
  </w:style>
  <w:style w:type="paragraph" w:customStyle="1" w:styleId="TableBulletBullet">
    <w:name w:val="Table Bullet/Bullet"/>
    <w:basedOn w:val="Normal"/>
    <w:rsid w:val="00F21547"/>
    <w:pPr>
      <w:numPr>
        <w:numId w:val="5"/>
      </w:numPr>
      <w:tabs>
        <w:tab w:val="clear" w:pos="720"/>
        <w:tab w:val="num" w:pos="360"/>
      </w:tabs>
      <w:ind w:left="360"/>
    </w:pPr>
    <w:rPr>
      <w:szCs w:val="20"/>
    </w:rPr>
  </w:style>
  <w:style w:type="paragraph" w:customStyle="1" w:styleId="Char1">
    <w:name w:val="Char1"/>
    <w:basedOn w:val="Normal"/>
    <w:rsid w:val="00F21547"/>
    <w:pPr>
      <w:spacing w:after="160" w:line="240" w:lineRule="exact"/>
    </w:pPr>
    <w:rPr>
      <w:rFonts w:ascii="Verdana" w:hAnsi="Verdana"/>
      <w:sz w:val="16"/>
      <w:szCs w:val="20"/>
    </w:rPr>
  </w:style>
  <w:style w:type="paragraph" w:customStyle="1" w:styleId="Char11">
    <w:name w:val="Char11"/>
    <w:basedOn w:val="Normal"/>
    <w:rsid w:val="00F21547"/>
    <w:pPr>
      <w:spacing w:after="160" w:line="240" w:lineRule="exact"/>
    </w:pPr>
    <w:rPr>
      <w:rFonts w:ascii="Verdana" w:hAnsi="Verdana"/>
      <w:sz w:val="16"/>
      <w:szCs w:val="20"/>
    </w:rPr>
  </w:style>
  <w:style w:type="character" w:customStyle="1" w:styleId="H6Char">
    <w:name w:val="H6 Char"/>
    <w:link w:val="H6"/>
    <w:rsid w:val="00F21547"/>
    <w:rPr>
      <w:b/>
      <w:bCs/>
      <w:sz w:val="24"/>
      <w:szCs w:val="22"/>
    </w:rPr>
  </w:style>
  <w:style w:type="paragraph" w:customStyle="1" w:styleId="ColorfulList-Accent11">
    <w:name w:val="Colorful List - Accent 11"/>
    <w:basedOn w:val="Normal"/>
    <w:qFormat/>
    <w:rsid w:val="00F21547"/>
    <w:pPr>
      <w:ind w:left="720"/>
      <w:contextualSpacing/>
    </w:pPr>
  </w:style>
  <w:style w:type="paragraph" w:styleId="ListParagraph">
    <w:name w:val="List Paragraph"/>
    <w:basedOn w:val="Normal"/>
    <w:uiPriority w:val="34"/>
    <w:qFormat/>
    <w:rsid w:val="00F21547"/>
    <w:pPr>
      <w:ind w:left="720"/>
      <w:contextualSpacing/>
    </w:pPr>
  </w:style>
  <w:style w:type="character" w:customStyle="1" w:styleId="msoins0">
    <w:name w:val="msoins"/>
    <w:rsid w:val="00F21547"/>
  </w:style>
  <w:style w:type="paragraph" w:styleId="HTMLAddress">
    <w:name w:val="HTML Address"/>
    <w:basedOn w:val="Normal"/>
    <w:link w:val="HTMLAddressChar"/>
    <w:unhideWhenUsed/>
    <w:rsid w:val="00F21547"/>
    <w:rPr>
      <w:i/>
      <w:iCs/>
      <w:szCs w:val="20"/>
    </w:rPr>
  </w:style>
  <w:style w:type="character" w:customStyle="1" w:styleId="HTMLAddressChar">
    <w:name w:val="HTML Address Char"/>
    <w:basedOn w:val="DefaultParagraphFont"/>
    <w:link w:val="HTMLAddress"/>
    <w:rsid w:val="00F21547"/>
    <w:rPr>
      <w:i/>
      <w:iCs/>
      <w:sz w:val="24"/>
    </w:rPr>
  </w:style>
  <w:style w:type="character" w:customStyle="1" w:styleId="Heading1Char1">
    <w:name w:val="Heading 1 Char1"/>
    <w:aliases w:val="h1 Char1"/>
    <w:basedOn w:val="DefaultParagraphFont"/>
    <w:rsid w:val="00F21547"/>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F21547"/>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F21547"/>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F21547"/>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F21547"/>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F21547"/>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F21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F21547"/>
    <w:rPr>
      <w:rFonts w:ascii="Courier New" w:hAnsi="Courier New" w:cs="Courier New"/>
    </w:rPr>
  </w:style>
  <w:style w:type="paragraph" w:styleId="Index1">
    <w:name w:val="index 1"/>
    <w:basedOn w:val="Normal"/>
    <w:next w:val="Normal"/>
    <w:autoRedefine/>
    <w:unhideWhenUsed/>
    <w:rsid w:val="00F21547"/>
    <w:pPr>
      <w:ind w:left="240" w:hanging="240"/>
    </w:pPr>
    <w:rPr>
      <w:szCs w:val="20"/>
    </w:rPr>
  </w:style>
  <w:style w:type="paragraph" w:styleId="Index2">
    <w:name w:val="index 2"/>
    <w:basedOn w:val="Normal"/>
    <w:next w:val="Normal"/>
    <w:autoRedefine/>
    <w:unhideWhenUsed/>
    <w:rsid w:val="00F21547"/>
    <w:pPr>
      <w:ind w:left="480" w:hanging="240"/>
    </w:pPr>
    <w:rPr>
      <w:szCs w:val="20"/>
    </w:rPr>
  </w:style>
  <w:style w:type="paragraph" w:styleId="Index3">
    <w:name w:val="index 3"/>
    <w:basedOn w:val="Normal"/>
    <w:next w:val="Normal"/>
    <w:autoRedefine/>
    <w:unhideWhenUsed/>
    <w:rsid w:val="00F21547"/>
    <w:pPr>
      <w:ind w:left="720" w:hanging="240"/>
    </w:pPr>
    <w:rPr>
      <w:szCs w:val="20"/>
    </w:rPr>
  </w:style>
  <w:style w:type="paragraph" w:styleId="Index4">
    <w:name w:val="index 4"/>
    <w:basedOn w:val="Normal"/>
    <w:next w:val="Normal"/>
    <w:autoRedefine/>
    <w:unhideWhenUsed/>
    <w:rsid w:val="00F21547"/>
    <w:pPr>
      <w:ind w:left="960" w:hanging="240"/>
    </w:pPr>
    <w:rPr>
      <w:szCs w:val="20"/>
    </w:rPr>
  </w:style>
  <w:style w:type="paragraph" w:styleId="Index5">
    <w:name w:val="index 5"/>
    <w:basedOn w:val="Normal"/>
    <w:next w:val="Normal"/>
    <w:autoRedefine/>
    <w:unhideWhenUsed/>
    <w:rsid w:val="00F21547"/>
    <w:pPr>
      <w:ind w:left="1200" w:hanging="240"/>
    </w:pPr>
    <w:rPr>
      <w:szCs w:val="20"/>
    </w:rPr>
  </w:style>
  <w:style w:type="paragraph" w:styleId="Index6">
    <w:name w:val="index 6"/>
    <w:basedOn w:val="Normal"/>
    <w:next w:val="Normal"/>
    <w:autoRedefine/>
    <w:unhideWhenUsed/>
    <w:rsid w:val="00F21547"/>
    <w:pPr>
      <w:ind w:left="1440" w:hanging="240"/>
    </w:pPr>
    <w:rPr>
      <w:szCs w:val="20"/>
    </w:rPr>
  </w:style>
  <w:style w:type="paragraph" w:styleId="Index7">
    <w:name w:val="index 7"/>
    <w:basedOn w:val="Normal"/>
    <w:next w:val="Normal"/>
    <w:autoRedefine/>
    <w:unhideWhenUsed/>
    <w:rsid w:val="00F21547"/>
    <w:pPr>
      <w:ind w:left="1680" w:hanging="240"/>
    </w:pPr>
    <w:rPr>
      <w:szCs w:val="20"/>
    </w:rPr>
  </w:style>
  <w:style w:type="paragraph" w:styleId="Index8">
    <w:name w:val="index 8"/>
    <w:basedOn w:val="Normal"/>
    <w:next w:val="Normal"/>
    <w:autoRedefine/>
    <w:unhideWhenUsed/>
    <w:rsid w:val="00F21547"/>
    <w:pPr>
      <w:ind w:left="1920" w:hanging="240"/>
    </w:pPr>
    <w:rPr>
      <w:szCs w:val="20"/>
    </w:rPr>
  </w:style>
  <w:style w:type="paragraph" w:styleId="Index9">
    <w:name w:val="index 9"/>
    <w:basedOn w:val="Normal"/>
    <w:next w:val="Normal"/>
    <w:autoRedefine/>
    <w:unhideWhenUsed/>
    <w:rsid w:val="00F21547"/>
    <w:pPr>
      <w:ind w:left="2160" w:hanging="240"/>
    </w:pPr>
    <w:rPr>
      <w:szCs w:val="20"/>
    </w:rPr>
  </w:style>
  <w:style w:type="paragraph" w:styleId="NormalIndent">
    <w:name w:val="Normal Indent"/>
    <w:basedOn w:val="Normal"/>
    <w:unhideWhenUsed/>
    <w:rsid w:val="00F21547"/>
    <w:pPr>
      <w:ind w:left="720"/>
    </w:pPr>
    <w:rPr>
      <w:szCs w:val="20"/>
    </w:rPr>
  </w:style>
  <w:style w:type="paragraph" w:styleId="IndexHeading">
    <w:name w:val="index heading"/>
    <w:basedOn w:val="Normal"/>
    <w:next w:val="Index1"/>
    <w:unhideWhenUsed/>
    <w:rsid w:val="00F21547"/>
    <w:rPr>
      <w:rFonts w:ascii="Arial" w:hAnsi="Arial" w:cs="Arial"/>
      <w:b/>
      <w:bCs/>
      <w:szCs w:val="20"/>
    </w:rPr>
  </w:style>
  <w:style w:type="paragraph" w:styleId="Caption">
    <w:name w:val="caption"/>
    <w:basedOn w:val="Normal"/>
    <w:next w:val="Normal"/>
    <w:unhideWhenUsed/>
    <w:qFormat/>
    <w:rsid w:val="00F21547"/>
    <w:rPr>
      <w:b/>
      <w:bCs/>
      <w:sz w:val="20"/>
      <w:szCs w:val="20"/>
    </w:rPr>
  </w:style>
  <w:style w:type="paragraph" w:styleId="TableofFigures">
    <w:name w:val="table of figures"/>
    <w:basedOn w:val="Normal"/>
    <w:next w:val="Normal"/>
    <w:unhideWhenUsed/>
    <w:rsid w:val="00F21547"/>
    <w:rPr>
      <w:szCs w:val="20"/>
    </w:rPr>
  </w:style>
  <w:style w:type="paragraph" w:styleId="EnvelopeAddress">
    <w:name w:val="envelope address"/>
    <w:basedOn w:val="Normal"/>
    <w:unhideWhenUsed/>
    <w:rsid w:val="00F21547"/>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F21547"/>
    <w:rPr>
      <w:rFonts w:ascii="Arial" w:hAnsi="Arial" w:cs="Arial"/>
      <w:sz w:val="20"/>
      <w:szCs w:val="20"/>
    </w:rPr>
  </w:style>
  <w:style w:type="paragraph" w:styleId="EndnoteText">
    <w:name w:val="endnote text"/>
    <w:basedOn w:val="Normal"/>
    <w:link w:val="EndnoteTextChar"/>
    <w:unhideWhenUsed/>
    <w:rsid w:val="00F21547"/>
    <w:rPr>
      <w:sz w:val="20"/>
      <w:szCs w:val="20"/>
    </w:rPr>
  </w:style>
  <w:style w:type="character" w:customStyle="1" w:styleId="EndnoteTextChar">
    <w:name w:val="Endnote Text Char"/>
    <w:basedOn w:val="DefaultParagraphFont"/>
    <w:link w:val="EndnoteText"/>
    <w:rsid w:val="00F21547"/>
  </w:style>
  <w:style w:type="paragraph" w:styleId="TableofAuthorities">
    <w:name w:val="table of authorities"/>
    <w:basedOn w:val="Normal"/>
    <w:next w:val="Normal"/>
    <w:unhideWhenUsed/>
    <w:rsid w:val="00F21547"/>
    <w:pPr>
      <w:ind w:left="240" w:hanging="240"/>
    </w:pPr>
    <w:rPr>
      <w:szCs w:val="20"/>
    </w:rPr>
  </w:style>
  <w:style w:type="paragraph" w:styleId="MacroText">
    <w:name w:val="macro"/>
    <w:link w:val="MacroTextChar"/>
    <w:unhideWhenUsed/>
    <w:rsid w:val="00F2154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F21547"/>
    <w:rPr>
      <w:rFonts w:ascii="Courier New" w:hAnsi="Courier New" w:cs="Courier New"/>
    </w:rPr>
  </w:style>
  <w:style w:type="paragraph" w:styleId="TOAHeading">
    <w:name w:val="toa heading"/>
    <w:basedOn w:val="Normal"/>
    <w:next w:val="Normal"/>
    <w:unhideWhenUsed/>
    <w:rsid w:val="00F21547"/>
    <w:pPr>
      <w:spacing w:before="120"/>
    </w:pPr>
    <w:rPr>
      <w:rFonts w:ascii="Arial" w:hAnsi="Arial" w:cs="Arial"/>
      <w:b/>
      <w:bCs/>
    </w:rPr>
  </w:style>
  <w:style w:type="paragraph" w:styleId="ListBullet">
    <w:name w:val="List Bullet"/>
    <w:basedOn w:val="Normal"/>
    <w:unhideWhenUsed/>
    <w:rsid w:val="00F21547"/>
    <w:pPr>
      <w:tabs>
        <w:tab w:val="num" w:pos="360"/>
      </w:tabs>
      <w:ind w:left="360" w:hanging="360"/>
    </w:pPr>
    <w:rPr>
      <w:szCs w:val="20"/>
    </w:rPr>
  </w:style>
  <w:style w:type="paragraph" w:styleId="ListNumber">
    <w:name w:val="List Number"/>
    <w:basedOn w:val="Normal"/>
    <w:unhideWhenUsed/>
    <w:rsid w:val="00F21547"/>
    <w:pPr>
      <w:tabs>
        <w:tab w:val="num" w:pos="360"/>
      </w:tabs>
      <w:ind w:left="360" w:hanging="360"/>
    </w:pPr>
    <w:rPr>
      <w:szCs w:val="20"/>
    </w:rPr>
  </w:style>
  <w:style w:type="paragraph" w:styleId="List4">
    <w:name w:val="List 4"/>
    <w:basedOn w:val="Normal"/>
    <w:unhideWhenUsed/>
    <w:rsid w:val="00F21547"/>
    <w:pPr>
      <w:ind w:left="1440" w:hanging="360"/>
    </w:pPr>
    <w:rPr>
      <w:szCs w:val="20"/>
    </w:rPr>
  </w:style>
  <w:style w:type="paragraph" w:styleId="List5">
    <w:name w:val="List 5"/>
    <w:basedOn w:val="Normal"/>
    <w:unhideWhenUsed/>
    <w:rsid w:val="00F21547"/>
    <w:pPr>
      <w:ind w:left="1800" w:hanging="360"/>
    </w:pPr>
    <w:rPr>
      <w:szCs w:val="20"/>
    </w:rPr>
  </w:style>
  <w:style w:type="paragraph" w:styleId="ListBullet2">
    <w:name w:val="List Bullet 2"/>
    <w:basedOn w:val="Normal"/>
    <w:unhideWhenUsed/>
    <w:rsid w:val="00F21547"/>
    <w:pPr>
      <w:tabs>
        <w:tab w:val="num" w:pos="720"/>
      </w:tabs>
      <w:ind w:left="720" w:hanging="360"/>
    </w:pPr>
    <w:rPr>
      <w:szCs w:val="20"/>
    </w:rPr>
  </w:style>
  <w:style w:type="paragraph" w:styleId="ListBullet3">
    <w:name w:val="List Bullet 3"/>
    <w:basedOn w:val="Normal"/>
    <w:unhideWhenUsed/>
    <w:rsid w:val="00F21547"/>
    <w:pPr>
      <w:tabs>
        <w:tab w:val="num" w:pos="1080"/>
      </w:tabs>
      <w:ind w:left="1080" w:hanging="360"/>
    </w:pPr>
    <w:rPr>
      <w:szCs w:val="20"/>
    </w:rPr>
  </w:style>
  <w:style w:type="paragraph" w:styleId="ListBullet4">
    <w:name w:val="List Bullet 4"/>
    <w:basedOn w:val="Normal"/>
    <w:unhideWhenUsed/>
    <w:rsid w:val="00F21547"/>
    <w:pPr>
      <w:tabs>
        <w:tab w:val="num" w:pos="1440"/>
      </w:tabs>
      <w:ind w:left="1440" w:hanging="360"/>
    </w:pPr>
    <w:rPr>
      <w:szCs w:val="20"/>
    </w:rPr>
  </w:style>
  <w:style w:type="paragraph" w:styleId="ListBullet5">
    <w:name w:val="List Bullet 5"/>
    <w:basedOn w:val="Normal"/>
    <w:unhideWhenUsed/>
    <w:rsid w:val="00F21547"/>
    <w:pPr>
      <w:tabs>
        <w:tab w:val="num" w:pos="1800"/>
      </w:tabs>
      <w:ind w:left="1800" w:hanging="360"/>
    </w:pPr>
    <w:rPr>
      <w:szCs w:val="20"/>
    </w:rPr>
  </w:style>
  <w:style w:type="paragraph" w:styleId="ListNumber2">
    <w:name w:val="List Number 2"/>
    <w:basedOn w:val="Normal"/>
    <w:unhideWhenUsed/>
    <w:rsid w:val="00F21547"/>
    <w:pPr>
      <w:tabs>
        <w:tab w:val="num" w:pos="720"/>
      </w:tabs>
      <w:ind w:left="720" w:hanging="360"/>
    </w:pPr>
    <w:rPr>
      <w:szCs w:val="20"/>
    </w:rPr>
  </w:style>
  <w:style w:type="paragraph" w:styleId="ListNumber3">
    <w:name w:val="List Number 3"/>
    <w:basedOn w:val="Normal"/>
    <w:unhideWhenUsed/>
    <w:rsid w:val="00F21547"/>
    <w:pPr>
      <w:tabs>
        <w:tab w:val="num" w:pos="1080"/>
      </w:tabs>
      <w:ind w:left="1080" w:hanging="360"/>
    </w:pPr>
    <w:rPr>
      <w:szCs w:val="20"/>
    </w:rPr>
  </w:style>
  <w:style w:type="paragraph" w:styleId="ListNumber4">
    <w:name w:val="List Number 4"/>
    <w:basedOn w:val="Normal"/>
    <w:unhideWhenUsed/>
    <w:rsid w:val="00F21547"/>
    <w:pPr>
      <w:tabs>
        <w:tab w:val="num" w:pos="1440"/>
      </w:tabs>
      <w:ind w:left="1440" w:hanging="360"/>
    </w:pPr>
    <w:rPr>
      <w:szCs w:val="20"/>
    </w:rPr>
  </w:style>
  <w:style w:type="paragraph" w:styleId="ListNumber5">
    <w:name w:val="List Number 5"/>
    <w:basedOn w:val="Normal"/>
    <w:unhideWhenUsed/>
    <w:rsid w:val="00F21547"/>
    <w:pPr>
      <w:tabs>
        <w:tab w:val="num" w:pos="1800"/>
      </w:tabs>
      <w:ind w:left="1800" w:hanging="360"/>
    </w:pPr>
    <w:rPr>
      <w:szCs w:val="20"/>
    </w:rPr>
  </w:style>
  <w:style w:type="paragraph" w:styleId="Title">
    <w:name w:val="Title"/>
    <w:basedOn w:val="Normal"/>
    <w:link w:val="TitleChar"/>
    <w:qFormat/>
    <w:rsid w:val="00F2154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F21547"/>
    <w:rPr>
      <w:rFonts w:ascii="Arial" w:hAnsi="Arial" w:cs="Arial"/>
      <w:b/>
      <w:bCs/>
      <w:kern w:val="28"/>
      <w:sz w:val="32"/>
      <w:szCs w:val="32"/>
    </w:rPr>
  </w:style>
  <w:style w:type="paragraph" w:styleId="Closing">
    <w:name w:val="Closing"/>
    <w:basedOn w:val="Normal"/>
    <w:link w:val="ClosingChar"/>
    <w:unhideWhenUsed/>
    <w:rsid w:val="00F21547"/>
    <w:pPr>
      <w:ind w:left="4320"/>
    </w:pPr>
    <w:rPr>
      <w:szCs w:val="20"/>
    </w:rPr>
  </w:style>
  <w:style w:type="character" w:customStyle="1" w:styleId="ClosingChar">
    <w:name w:val="Closing Char"/>
    <w:basedOn w:val="DefaultParagraphFont"/>
    <w:link w:val="Closing"/>
    <w:rsid w:val="00F21547"/>
    <w:rPr>
      <w:sz w:val="24"/>
    </w:rPr>
  </w:style>
  <w:style w:type="paragraph" w:styleId="Signature">
    <w:name w:val="Signature"/>
    <w:basedOn w:val="Normal"/>
    <w:link w:val="SignatureChar"/>
    <w:unhideWhenUsed/>
    <w:rsid w:val="00F21547"/>
    <w:pPr>
      <w:ind w:left="4320"/>
    </w:pPr>
    <w:rPr>
      <w:szCs w:val="20"/>
    </w:rPr>
  </w:style>
  <w:style w:type="character" w:customStyle="1" w:styleId="SignatureChar">
    <w:name w:val="Signature Char"/>
    <w:basedOn w:val="DefaultParagraphFont"/>
    <w:link w:val="Signature"/>
    <w:rsid w:val="00F21547"/>
    <w:rPr>
      <w:sz w:val="24"/>
    </w:rPr>
  </w:style>
  <w:style w:type="character" w:customStyle="1" w:styleId="BodyTextIndentChar1">
    <w:name w:val="Body Text Indent Char1"/>
    <w:aliases w:val=" Char Char1"/>
    <w:basedOn w:val="DefaultParagraphFont"/>
    <w:uiPriority w:val="99"/>
    <w:rsid w:val="00F21547"/>
    <w:rPr>
      <w:rFonts w:ascii="Verdana" w:eastAsia="Times New Roman" w:hAnsi="Verdana"/>
      <w:sz w:val="16"/>
    </w:rPr>
  </w:style>
  <w:style w:type="paragraph" w:styleId="ListContinue">
    <w:name w:val="List Continue"/>
    <w:basedOn w:val="Normal"/>
    <w:unhideWhenUsed/>
    <w:rsid w:val="00F21547"/>
    <w:pPr>
      <w:spacing w:after="120"/>
      <w:ind w:left="360"/>
    </w:pPr>
    <w:rPr>
      <w:szCs w:val="20"/>
    </w:rPr>
  </w:style>
  <w:style w:type="paragraph" w:styleId="ListContinue2">
    <w:name w:val="List Continue 2"/>
    <w:basedOn w:val="Normal"/>
    <w:unhideWhenUsed/>
    <w:rsid w:val="00F21547"/>
    <w:pPr>
      <w:spacing w:after="120"/>
      <w:ind w:left="720"/>
    </w:pPr>
    <w:rPr>
      <w:szCs w:val="20"/>
    </w:rPr>
  </w:style>
  <w:style w:type="paragraph" w:styleId="ListContinue3">
    <w:name w:val="List Continue 3"/>
    <w:basedOn w:val="Normal"/>
    <w:unhideWhenUsed/>
    <w:rsid w:val="00F21547"/>
    <w:pPr>
      <w:spacing w:after="120"/>
      <w:ind w:left="1080"/>
    </w:pPr>
    <w:rPr>
      <w:szCs w:val="20"/>
    </w:rPr>
  </w:style>
  <w:style w:type="paragraph" w:styleId="ListContinue4">
    <w:name w:val="List Continue 4"/>
    <w:basedOn w:val="Normal"/>
    <w:unhideWhenUsed/>
    <w:rsid w:val="00F21547"/>
    <w:pPr>
      <w:spacing w:after="120"/>
      <w:ind w:left="1440"/>
    </w:pPr>
    <w:rPr>
      <w:szCs w:val="20"/>
    </w:rPr>
  </w:style>
  <w:style w:type="paragraph" w:styleId="ListContinue5">
    <w:name w:val="List Continue 5"/>
    <w:basedOn w:val="Normal"/>
    <w:unhideWhenUsed/>
    <w:rsid w:val="00F21547"/>
    <w:pPr>
      <w:spacing w:after="120"/>
      <w:ind w:left="1800"/>
    </w:pPr>
    <w:rPr>
      <w:szCs w:val="20"/>
    </w:rPr>
  </w:style>
  <w:style w:type="paragraph" w:styleId="MessageHeader">
    <w:name w:val="Message Header"/>
    <w:basedOn w:val="Normal"/>
    <w:link w:val="MessageHeaderChar"/>
    <w:unhideWhenUsed/>
    <w:rsid w:val="00F21547"/>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F21547"/>
    <w:rPr>
      <w:rFonts w:ascii="Arial" w:hAnsi="Arial" w:cs="Arial"/>
      <w:sz w:val="24"/>
      <w:szCs w:val="24"/>
      <w:shd w:val="pct20" w:color="auto" w:fill="auto"/>
    </w:rPr>
  </w:style>
  <w:style w:type="paragraph" w:styleId="Subtitle">
    <w:name w:val="Subtitle"/>
    <w:basedOn w:val="Normal"/>
    <w:link w:val="SubtitleChar"/>
    <w:qFormat/>
    <w:rsid w:val="00F21547"/>
    <w:pPr>
      <w:spacing w:after="60"/>
      <w:jc w:val="center"/>
      <w:outlineLvl w:val="1"/>
    </w:pPr>
    <w:rPr>
      <w:rFonts w:ascii="Arial" w:hAnsi="Arial" w:cs="Arial"/>
    </w:rPr>
  </w:style>
  <w:style w:type="character" w:customStyle="1" w:styleId="SubtitleChar">
    <w:name w:val="Subtitle Char"/>
    <w:basedOn w:val="DefaultParagraphFont"/>
    <w:link w:val="Subtitle"/>
    <w:rsid w:val="00F21547"/>
    <w:rPr>
      <w:rFonts w:ascii="Arial" w:hAnsi="Arial" w:cs="Arial"/>
      <w:sz w:val="24"/>
      <w:szCs w:val="24"/>
    </w:rPr>
  </w:style>
  <w:style w:type="paragraph" w:styleId="Salutation">
    <w:name w:val="Salutation"/>
    <w:basedOn w:val="Normal"/>
    <w:next w:val="Normal"/>
    <w:link w:val="SalutationChar"/>
    <w:unhideWhenUsed/>
    <w:rsid w:val="00F21547"/>
    <w:rPr>
      <w:szCs w:val="20"/>
    </w:rPr>
  </w:style>
  <w:style w:type="character" w:customStyle="1" w:styleId="SalutationChar">
    <w:name w:val="Salutation Char"/>
    <w:basedOn w:val="DefaultParagraphFont"/>
    <w:link w:val="Salutation"/>
    <w:rsid w:val="00F21547"/>
    <w:rPr>
      <w:sz w:val="24"/>
    </w:rPr>
  </w:style>
  <w:style w:type="paragraph" w:styleId="Date">
    <w:name w:val="Date"/>
    <w:basedOn w:val="Normal"/>
    <w:next w:val="Normal"/>
    <w:link w:val="DateChar"/>
    <w:unhideWhenUsed/>
    <w:rsid w:val="00F21547"/>
    <w:rPr>
      <w:szCs w:val="20"/>
    </w:rPr>
  </w:style>
  <w:style w:type="character" w:customStyle="1" w:styleId="DateChar">
    <w:name w:val="Date Char"/>
    <w:basedOn w:val="DefaultParagraphFont"/>
    <w:link w:val="Date"/>
    <w:rsid w:val="00F21547"/>
    <w:rPr>
      <w:sz w:val="24"/>
    </w:rPr>
  </w:style>
  <w:style w:type="paragraph" w:styleId="BodyTextFirstIndent2">
    <w:name w:val="Body Text First Indent 2"/>
    <w:basedOn w:val="BodyTextIndent"/>
    <w:link w:val="BodyTextFirstIndent2Char"/>
    <w:unhideWhenUsed/>
    <w:rsid w:val="00F21547"/>
    <w:pPr>
      <w:spacing w:after="120"/>
      <w:ind w:left="360" w:firstLine="210"/>
    </w:pPr>
    <w:rPr>
      <w:iCs w:val="0"/>
    </w:rPr>
  </w:style>
  <w:style w:type="character" w:customStyle="1" w:styleId="BodyTextIndentChar2">
    <w:name w:val="Body Text Indent Char2"/>
    <w:aliases w:val=" Char Char2"/>
    <w:basedOn w:val="DefaultParagraphFont"/>
    <w:link w:val="BodyTextIndent"/>
    <w:rsid w:val="00F21547"/>
    <w:rPr>
      <w:iCs/>
      <w:sz w:val="24"/>
    </w:rPr>
  </w:style>
  <w:style w:type="character" w:customStyle="1" w:styleId="BodyTextFirstIndent2Char">
    <w:name w:val="Body Text First Indent 2 Char"/>
    <w:basedOn w:val="BodyTextIndentChar2"/>
    <w:link w:val="BodyTextFirstIndent2"/>
    <w:rsid w:val="00F21547"/>
    <w:rPr>
      <w:iCs w:val="0"/>
      <w:sz w:val="24"/>
    </w:rPr>
  </w:style>
  <w:style w:type="paragraph" w:styleId="NoteHeading">
    <w:name w:val="Note Heading"/>
    <w:basedOn w:val="Normal"/>
    <w:next w:val="Normal"/>
    <w:link w:val="NoteHeadingChar"/>
    <w:unhideWhenUsed/>
    <w:rsid w:val="00F21547"/>
    <w:rPr>
      <w:szCs w:val="20"/>
    </w:rPr>
  </w:style>
  <w:style w:type="character" w:customStyle="1" w:styleId="NoteHeadingChar">
    <w:name w:val="Note Heading Char"/>
    <w:basedOn w:val="DefaultParagraphFont"/>
    <w:link w:val="NoteHeading"/>
    <w:rsid w:val="00F21547"/>
    <w:rPr>
      <w:sz w:val="24"/>
    </w:rPr>
  </w:style>
  <w:style w:type="paragraph" w:styleId="BodyText2">
    <w:name w:val="Body Text 2"/>
    <w:basedOn w:val="Normal"/>
    <w:link w:val="BodyText2Char"/>
    <w:unhideWhenUsed/>
    <w:rsid w:val="00F21547"/>
    <w:pPr>
      <w:spacing w:after="120" w:line="480" w:lineRule="auto"/>
    </w:pPr>
    <w:rPr>
      <w:szCs w:val="20"/>
    </w:rPr>
  </w:style>
  <w:style w:type="character" w:customStyle="1" w:styleId="BodyText2Char">
    <w:name w:val="Body Text 2 Char"/>
    <w:basedOn w:val="DefaultParagraphFont"/>
    <w:link w:val="BodyText2"/>
    <w:rsid w:val="00F21547"/>
    <w:rPr>
      <w:sz w:val="24"/>
    </w:rPr>
  </w:style>
  <w:style w:type="paragraph" w:styleId="BodyText3">
    <w:name w:val="Body Text 3"/>
    <w:basedOn w:val="Normal"/>
    <w:link w:val="BodyText3Char"/>
    <w:unhideWhenUsed/>
    <w:rsid w:val="00F21547"/>
    <w:pPr>
      <w:spacing w:after="120"/>
    </w:pPr>
    <w:rPr>
      <w:sz w:val="16"/>
      <w:szCs w:val="16"/>
    </w:rPr>
  </w:style>
  <w:style w:type="character" w:customStyle="1" w:styleId="BodyText3Char">
    <w:name w:val="Body Text 3 Char"/>
    <w:basedOn w:val="DefaultParagraphFont"/>
    <w:link w:val="BodyText3"/>
    <w:rsid w:val="00F21547"/>
    <w:rPr>
      <w:sz w:val="16"/>
      <w:szCs w:val="16"/>
    </w:rPr>
  </w:style>
  <w:style w:type="paragraph" w:styleId="BodyTextIndent2">
    <w:name w:val="Body Text Indent 2"/>
    <w:basedOn w:val="Normal"/>
    <w:link w:val="BodyTextIndent2Char"/>
    <w:unhideWhenUsed/>
    <w:rsid w:val="00F21547"/>
    <w:pPr>
      <w:spacing w:after="120" w:line="480" w:lineRule="auto"/>
      <w:ind w:left="360"/>
    </w:pPr>
    <w:rPr>
      <w:szCs w:val="20"/>
    </w:rPr>
  </w:style>
  <w:style w:type="character" w:customStyle="1" w:styleId="BodyTextIndent2Char">
    <w:name w:val="Body Text Indent 2 Char"/>
    <w:basedOn w:val="DefaultParagraphFont"/>
    <w:link w:val="BodyTextIndent2"/>
    <w:rsid w:val="00F21547"/>
    <w:rPr>
      <w:sz w:val="24"/>
    </w:rPr>
  </w:style>
  <w:style w:type="paragraph" w:styleId="BodyTextIndent3">
    <w:name w:val="Body Text Indent 3"/>
    <w:basedOn w:val="Normal"/>
    <w:link w:val="BodyTextIndent3Char"/>
    <w:unhideWhenUsed/>
    <w:rsid w:val="00F21547"/>
    <w:pPr>
      <w:spacing w:after="120"/>
      <w:ind w:left="360"/>
    </w:pPr>
    <w:rPr>
      <w:sz w:val="16"/>
      <w:szCs w:val="16"/>
    </w:rPr>
  </w:style>
  <w:style w:type="character" w:customStyle="1" w:styleId="BodyTextIndent3Char">
    <w:name w:val="Body Text Indent 3 Char"/>
    <w:basedOn w:val="DefaultParagraphFont"/>
    <w:link w:val="BodyTextIndent3"/>
    <w:rsid w:val="00F21547"/>
    <w:rPr>
      <w:sz w:val="16"/>
      <w:szCs w:val="16"/>
    </w:rPr>
  </w:style>
  <w:style w:type="paragraph" w:styleId="PlainText">
    <w:name w:val="Plain Text"/>
    <w:basedOn w:val="Normal"/>
    <w:link w:val="PlainTextChar"/>
    <w:unhideWhenUsed/>
    <w:rsid w:val="00F21547"/>
    <w:rPr>
      <w:rFonts w:ascii="Courier New" w:hAnsi="Courier New" w:cs="Courier New"/>
      <w:sz w:val="20"/>
      <w:szCs w:val="20"/>
    </w:rPr>
  </w:style>
  <w:style w:type="character" w:customStyle="1" w:styleId="PlainTextChar">
    <w:name w:val="Plain Text Char"/>
    <w:basedOn w:val="DefaultParagraphFont"/>
    <w:link w:val="PlainText"/>
    <w:rsid w:val="00F21547"/>
    <w:rPr>
      <w:rFonts w:ascii="Courier New" w:hAnsi="Courier New" w:cs="Courier New"/>
    </w:rPr>
  </w:style>
  <w:style w:type="paragraph" w:styleId="E-mailSignature">
    <w:name w:val="E-mail Signature"/>
    <w:basedOn w:val="Normal"/>
    <w:link w:val="E-mailSignatureChar"/>
    <w:unhideWhenUsed/>
    <w:rsid w:val="00F21547"/>
    <w:rPr>
      <w:szCs w:val="20"/>
    </w:rPr>
  </w:style>
  <w:style w:type="character" w:customStyle="1" w:styleId="E-mailSignatureChar">
    <w:name w:val="E-mail Signature Char"/>
    <w:basedOn w:val="DefaultParagraphFont"/>
    <w:link w:val="E-mailSignature"/>
    <w:rsid w:val="00F21547"/>
    <w:rPr>
      <w:sz w:val="24"/>
    </w:rPr>
  </w:style>
  <w:style w:type="paragraph" w:styleId="NoSpacing">
    <w:name w:val="No Spacing"/>
    <w:uiPriority w:val="1"/>
    <w:qFormat/>
    <w:rsid w:val="00F21547"/>
    <w:rPr>
      <w:sz w:val="24"/>
      <w:szCs w:val="24"/>
    </w:rPr>
  </w:style>
  <w:style w:type="character" w:customStyle="1" w:styleId="BulletChar">
    <w:name w:val="Bullet Char"/>
    <w:link w:val="Bullet"/>
    <w:locked/>
    <w:rsid w:val="00F21547"/>
    <w:rPr>
      <w:sz w:val="24"/>
    </w:rPr>
  </w:style>
  <w:style w:type="character" w:customStyle="1" w:styleId="BulletIndentChar">
    <w:name w:val="Bullet Indent Char"/>
    <w:link w:val="BulletIndent"/>
    <w:locked/>
    <w:rsid w:val="00F21547"/>
    <w:rPr>
      <w:sz w:val="24"/>
    </w:rPr>
  </w:style>
  <w:style w:type="character" w:customStyle="1" w:styleId="ListSubChar">
    <w:name w:val="List Sub Char"/>
    <w:link w:val="ListSub"/>
    <w:locked/>
    <w:rsid w:val="00F21547"/>
    <w:rPr>
      <w:sz w:val="24"/>
    </w:rPr>
  </w:style>
  <w:style w:type="character" w:customStyle="1" w:styleId="VariableDefinitionChar">
    <w:name w:val="Variable Definition Char"/>
    <w:link w:val="VariableDefinition"/>
    <w:locked/>
    <w:rsid w:val="00F21547"/>
    <w:rPr>
      <w:iCs/>
      <w:sz w:val="24"/>
    </w:rPr>
  </w:style>
  <w:style w:type="paragraph" w:customStyle="1" w:styleId="TermDefinition">
    <w:name w:val="Term Definition"/>
    <w:basedOn w:val="Normal"/>
    <w:rsid w:val="00F21547"/>
    <w:pPr>
      <w:spacing w:after="60"/>
      <w:ind w:left="720"/>
    </w:pPr>
    <w:rPr>
      <w:szCs w:val="20"/>
    </w:rPr>
  </w:style>
  <w:style w:type="character" w:customStyle="1" w:styleId="TermTitleChar">
    <w:name w:val="Term Title Char"/>
    <w:link w:val="TermTitle"/>
    <w:locked/>
    <w:rsid w:val="00F21547"/>
    <w:rPr>
      <w:b/>
      <w:sz w:val="24"/>
    </w:rPr>
  </w:style>
  <w:style w:type="paragraph" w:customStyle="1" w:styleId="TermTitle">
    <w:name w:val="Term Title"/>
    <w:basedOn w:val="Normal"/>
    <w:link w:val="TermTitleChar"/>
    <w:rsid w:val="00F21547"/>
    <w:pPr>
      <w:spacing w:before="120"/>
      <w:ind w:left="720"/>
    </w:pPr>
    <w:rPr>
      <w:b/>
      <w:szCs w:val="20"/>
    </w:rPr>
  </w:style>
  <w:style w:type="paragraph" w:customStyle="1" w:styleId="Style1">
    <w:name w:val="Style1"/>
    <w:basedOn w:val="BodyText3"/>
    <w:rsid w:val="00F21547"/>
    <w:rPr>
      <w:b/>
      <w:sz w:val="40"/>
      <w:szCs w:val="40"/>
    </w:rPr>
  </w:style>
  <w:style w:type="paragraph" w:customStyle="1" w:styleId="note">
    <w:name w:val="note"/>
    <w:basedOn w:val="Normal"/>
    <w:rsid w:val="00F21547"/>
    <w:rPr>
      <w:sz w:val="22"/>
      <w:szCs w:val="20"/>
    </w:rPr>
  </w:style>
  <w:style w:type="paragraph" w:customStyle="1" w:styleId="List1">
    <w:name w:val="List1"/>
    <w:basedOn w:val="H4"/>
    <w:rsid w:val="00F21547"/>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F21547"/>
    <w:pPr>
      <w:tabs>
        <w:tab w:val="num" w:pos="2520"/>
      </w:tabs>
      <w:spacing w:after="120"/>
      <w:ind w:left="2520" w:hanging="720"/>
    </w:pPr>
    <w:rPr>
      <w:szCs w:val="20"/>
    </w:rPr>
  </w:style>
  <w:style w:type="character" w:customStyle="1" w:styleId="BulletCharCharChar">
    <w:name w:val="Bullet Char Char Char"/>
    <w:link w:val="BulletCharChar"/>
    <w:locked/>
    <w:rsid w:val="00F21547"/>
    <w:rPr>
      <w:sz w:val="24"/>
    </w:rPr>
  </w:style>
  <w:style w:type="paragraph" w:customStyle="1" w:styleId="BulletCharChar">
    <w:name w:val="Bullet Char Char"/>
    <w:basedOn w:val="Normal"/>
    <w:link w:val="BulletCharCharChar"/>
    <w:rsid w:val="00F21547"/>
    <w:pPr>
      <w:tabs>
        <w:tab w:val="num" w:pos="450"/>
      </w:tabs>
      <w:spacing w:after="180"/>
      <w:ind w:left="450" w:hanging="360"/>
    </w:pPr>
    <w:rPr>
      <w:szCs w:val="20"/>
    </w:rPr>
  </w:style>
  <w:style w:type="paragraph" w:customStyle="1" w:styleId="bodytextnumbered0">
    <w:name w:val="bodytextnumbered"/>
    <w:basedOn w:val="Normal"/>
    <w:rsid w:val="00F21547"/>
    <w:pPr>
      <w:spacing w:after="240"/>
      <w:ind w:left="720" w:hanging="720"/>
    </w:pPr>
    <w:rPr>
      <w:rFonts w:eastAsia="Calibri"/>
    </w:rPr>
  </w:style>
  <w:style w:type="paragraph" w:customStyle="1" w:styleId="PJMNormal">
    <w:name w:val="PJM_Normal"/>
    <w:basedOn w:val="Default"/>
    <w:next w:val="Default"/>
    <w:rsid w:val="00F21547"/>
    <w:pPr>
      <w:spacing w:before="120" w:after="120"/>
    </w:pPr>
    <w:rPr>
      <w:rFonts w:cs="Times New Roman"/>
      <w:color w:val="auto"/>
    </w:rPr>
  </w:style>
  <w:style w:type="paragraph" w:customStyle="1" w:styleId="PJMListOutline1">
    <w:name w:val="PJM_List_Outline_1"/>
    <w:basedOn w:val="Default"/>
    <w:next w:val="Default"/>
    <w:rsid w:val="00F21547"/>
    <w:pPr>
      <w:spacing w:before="120" w:after="120"/>
    </w:pPr>
    <w:rPr>
      <w:rFonts w:cs="Times New Roman"/>
      <w:color w:val="auto"/>
    </w:rPr>
  </w:style>
  <w:style w:type="paragraph" w:customStyle="1" w:styleId="VariableDefinition1">
    <w:name w:val="Variable Definition+1"/>
    <w:basedOn w:val="Default"/>
    <w:next w:val="Default"/>
    <w:rsid w:val="00F21547"/>
    <w:pPr>
      <w:spacing w:after="240"/>
    </w:pPr>
    <w:rPr>
      <w:rFonts w:ascii="Times New Roman" w:hAnsi="Times New Roman" w:cs="Times New Roman"/>
      <w:color w:val="auto"/>
    </w:rPr>
  </w:style>
  <w:style w:type="paragraph" w:customStyle="1" w:styleId="ListSub2">
    <w:name w:val="List Sub+2"/>
    <w:basedOn w:val="Default"/>
    <w:next w:val="Default"/>
    <w:rsid w:val="00F21547"/>
    <w:pPr>
      <w:spacing w:after="240"/>
    </w:pPr>
    <w:rPr>
      <w:rFonts w:ascii="Times New Roman" w:hAnsi="Times New Roman" w:cs="Times New Roman"/>
      <w:color w:val="auto"/>
    </w:rPr>
  </w:style>
  <w:style w:type="paragraph" w:customStyle="1" w:styleId="H">
    <w:name w:val="H%"/>
    <w:basedOn w:val="H4"/>
    <w:rsid w:val="00F21547"/>
    <w:pPr>
      <w:snapToGrid w:val="0"/>
    </w:pPr>
    <w:rPr>
      <w:rFonts w:ascii="Calibri" w:eastAsia="Calibri" w:hAnsi="Calibri"/>
      <w:snapToGrid/>
      <w:szCs w:val="24"/>
    </w:rPr>
  </w:style>
  <w:style w:type="paragraph" w:customStyle="1" w:styleId="Style2">
    <w:name w:val="Style2"/>
    <w:basedOn w:val="H5"/>
    <w:autoRedefine/>
    <w:rsid w:val="00F21547"/>
    <w:rPr>
      <w:rFonts w:ascii="Calibri" w:eastAsia="Calibri" w:hAnsi="Calibri"/>
      <w:i w:val="0"/>
    </w:rPr>
  </w:style>
  <w:style w:type="paragraph" w:customStyle="1" w:styleId="listintroduction0">
    <w:name w:val="listintroduction"/>
    <w:basedOn w:val="Normal"/>
    <w:rsid w:val="00F21547"/>
    <w:pPr>
      <w:keepNext/>
      <w:spacing w:after="240"/>
    </w:pPr>
  </w:style>
  <w:style w:type="paragraph" w:customStyle="1" w:styleId="RegularText">
    <w:name w:val="Regular Text"/>
    <w:basedOn w:val="Normal"/>
    <w:rsid w:val="00F21547"/>
    <w:pPr>
      <w:spacing w:before="120" w:after="120"/>
      <w:ind w:left="432"/>
      <w:jc w:val="both"/>
    </w:pPr>
    <w:rPr>
      <w:szCs w:val="20"/>
    </w:rPr>
  </w:style>
  <w:style w:type="character" w:styleId="FootnoteReference">
    <w:name w:val="footnote reference"/>
    <w:unhideWhenUsed/>
    <w:rsid w:val="00F21547"/>
    <w:rPr>
      <w:vertAlign w:val="superscript"/>
    </w:rPr>
  </w:style>
  <w:style w:type="character" w:styleId="PlaceholderText">
    <w:name w:val="Placeholder Text"/>
    <w:basedOn w:val="DefaultParagraphFont"/>
    <w:uiPriority w:val="99"/>
    <w:rsid w:val="00F21547"/>
    <w:rPr>
      <w:color w:val="808080"/>
    </w:rPr>
  </w:style>
  <w:style w:type="character" w:customStyle="1" w:styleId="CharCharCharCharCharCharCharChar">
    <w:name w:val="Char Char Char Char Char Char Char Char"/>
    <w:rsid w:val="00F21547"/>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F21547"/>
  </w:style>
  <w:style w:type="character" w:customStyle="1" w:styleId="InstructionsCharCharCharCharCharCharChar">
    <w:name w:val="Instructions Char Char Char Char Char Char Char"/>
    <w:link w:val="InstructionsCharCharCharCharCharChar"/>
    <w:locked/>
    <w:rsid w:val="00F21547"/>
    <w:rPr>
      <w:sz w:val="24"/>
      <w:szCs w:val="24"/>
    </w:rPr>
  </w:style>
  <w:style w:type="character" w:customStyle="1" w:styleId="CharCharCharCharCharCharCharChar1">
    <w:name w:val="Char Char Char Char Char Char Char Char1"/>
    <w:rsid w:val="00F21547"/>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21547"/>
    <w:rPr>
      <w:iCs/>
      <w:sz w:val="24"/>
      <w:lang w:val="en-US" w:eastAsia="en-US" w:bidi="ar-SA"/>
    </w:rPr>
  </w:style>
  <w:style w:type="character" w:customStyle="1" w:styleId="H2CharChar">
    <w:name w:val="H2 Char Char"/>
    <w:rsid w:val="00F21547"/>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F21547"/>
    <w:rPr>
      <w:iCs/>
      <w:sz w:val="24"/>
      <w:lang w:val="en-US" w:eastAsia="en-US" w:bidi="ar-SA"/>
    </w:rPr>
  </w:style>
  <w:style w:type="character" w:customStyle="1" w:styleId="BodyTextChar2Char1">
    <w:name w:val="Body Text Char2 Char1"/>
    <w:aliases w:val="Char Char Char Char11,Char Char Char Char111"/>
    <w:rsid w:val="00F21547"/>
    <w:rPr>
      <w:iCs/>
      <w:sz w:val="24"/>
      <w:lang w:val="en-US" w:eastAsia="en-US" w:bidi="ar-SA"/>
    </w:rPr>
  </w:style>
  <w:style w:type="character" w:customStyle="1" w:styleId="ListIntroductionChar">
    <w:name w:val="List Introduction Char"/>
    <w:link w:val="ListIntroduction"/>
    <w:locked/>
    <w:rsid w:val="00F21547"/>
    <w:rPr>
      <w:iCs/>
      <w:sz w:val="24"/>
    </w:rPr>
  </w:style>
  <w:style w:type="paragraph" w:styleId="BodyTextFirstIndent">
    <w:name w:val="Body Text First Indent"/>
    <w:basedOn w:val="BodyText"/>
    <w:link w:val="BodyTextFirstIndentChar"/>
    <w:unhideWhenUsed/>
    <w:rsid w:val="00F21547"/>
    <w:pPr>
      <w:spacing w:after="0"/>
      <w:ind w:firstLine="360"/>
    </w:pPr>
  </w:style>
  <w:style w:type="character" w:customStyle="1" w:styleId="BodyTextFirstIndentChar">
    <w:name w:val="Body Text First Indent Char"/>
    <w:basedOn w:val="BodyTextChar1"/>
    <w:link w:val="BodyTextFirstIndent"/>
    <w:rsid w:val="00F21547"/>
    <w:rPr>
      <w:sz w:val="24"/>
      <w:szCs w:val="24"/>
    </w:rPr>
  </w:style>
  <w:style w:type="character" w:customStyle="1" w:styleId="BodyTextChar2">
    <w:name w:val="Body Text Char2"/>
    <w:aliases w:val="Char Char Char Char Char Char Char2,Char Char Char Char Char Char Charh2 Char1,... Char1, Char Char Char Char Char Char Char2, Char Char Char Char Char Char Char Char3,Body Text Char Char Char3,Body Text Char1 Char Char Char3"/>
    <w:basedOn w:val="DefaultParagraphFont"/>
    <w:rsid w:val="00F21547"/>
    <w:rPr>
      <w:rFonts w:ascii="Times New Roman" w:eastAsia="Times New Roman" w:hAnsi="Times New Roman"/>
      <w:sz w:val="24"/>
      <w:szCs w:val="24"/>
    </w:rPr>
  </w:style>
  <w:style w:type="character" w:customStyle="1" w:styleId="H3Char1">
    <w:name w:val="H3 Char1"/>
    <w:rsid w:val="00F21547"/>
    <w:rPr>
      <w:b/>
      <w:bCs/>
      <w:i/>
      <w:iCs w:val="0"/>
      <w:sz w:val="24"/>
      <w:lang w:val="en-US" w:eastAsia="en-US" w:bidi="ar-SA"/>
    </w:rPr>
  </w:style>
  <w:style w:type="character" w:customStyle="1" w:styleId="bodytextnumberedchar0">
    <w:name w:val="bodytextnumberedchar"/>
    <w:rsid w:val="00F21547"/>
  </w:style>
  <w:style w:type="character" w:customStyle="1" w:styleId="TableHeadChar">
    <w:name w:val="Table Head Char"/>
    <w:rsid w:val="00F21547"/>
    <w:rPr>
      <w:b/>
      <w:bCs w:val="0"/>
      <w:iCs/>
      <w:sz w:val="24"/>
      <w:lang w:val="en-US" w:eastAsia="en-US" w:bidi="ar-SA"/>
    </w:rPr>
  </w:style>
  <w:style w:type="character" w:customStyle="1" w:styleId="Char1CharChar">
    <w:name w:val="Char1 Char Char"/>
    <w:rsid w:val="00F21547"/>
    <w:rPr>
      <w:iCs/>
      <w:sz w:val="24"/>
      <w:lang w:val="en-US" w:eastAsia="en-US" w:bidi="ar-SA"/>
    </w:rPr>
  </w:style>
  <w:style w:type="character" w:customStyle="1" w:styleId="CharChar2">
    <w:name w:val="Char Char2"/>
    <w:rsid w:val="00F21547"/>
    <w:rPr>
      <w:b/>
      <w:bCs/>
      <w:i/>
      <w:iCs w:val="0"/>
      <w:sz w:val="24"/>
      <w:lang w:val="en-US" w:eastAsia="en-US" w:bidi="ar-SA"/>
    </w:rPr>
  </w:style>
  <w:style w:type="character" w:customStyle="1" w:styleId="Char21">
    <w:name w:val="Char21"/>
    <w:rsid w:val="00F21547"/>
    <w:rPr>
      <w:b/>
      <w:bCs/>
      <w:i/>
      <w:iCs w:val="0"/>
      <w:sz w:val="24"/>
      <w:lang w:val="en-US" w:eastAsia="en-US" w:bidi="ar-SA"/>
    </w:rPr>
  </w:style>
  <w:style w:type="character" w:customStyle="1" w:styleId="CharCharChar">
    <w:name w:val="Char Char Char"/>
    <w:rsid w:val="00F21547"/>
    <w:rPr>
      <w:sz w:val="24"/>
      <w:lang w:val="en-US" w:eastAsia="en-US" w:bidi="ar-SA"/>
    </w:rPr>
  </w:style>
  <w:style w:type="character" w:customStyle="1" w:styleId="h3CharChar">
    <w:name w:val="h3 Char Char"/>
    <w:rsid w:val="00F21547"/>
    <w:rPr>
      <w:b/>
      <w:bCs/>
      <w:i/>
      <w:iCs w:val="0"/>
      <w:sz w:val="24"/>
      <w:lang w:val="en-US" w:eastAsia="en-US" w:bidi="ar-SA"/>
    </w:rPr>
  </w:style>
  <w:style w:type="character" w:customStyle="1" w:styleId="InstructionsCharChar">
    <w:name w:val="Instructions Char Char"/>
    <w:rsid w:val="00F21547"/>
    <w:rPr>
      <w:b/>
      <w:bCs w:val="0"/>
      <w:i/>
      <w:iCs/>
      <w:sz w:val="24"/>
      <w:szCs w:val="24"/>
      <w:lang w:val="en-US" w:eastAsia="en-US" w:bidi="ar-SA"/>
    </w:rPr>
  </w:style>
  <w:style w:type="character" w:customStyle="1" w:styleId="CharCharCharChar1">
    <w:name w:val="Char Char Char Char1"/>
    <w:aliases w:val="Char1 Char Char Char Char, Char1 Char Char Char Char"/>
    <w:rsid w:val="00F21547"/>
    <w:rPr>
      <w:sz w:val="24"/>
      <w:lang w:val="en-US" w:eastAsia="en-US" w:bidi="ar-SA"/>
    </w:rPr>
  </w:style>
  <w:style w:type="character" w:customStyle="1" w:styleId="H3CharChar0">
    <w:name w:val="H3 Char Char"/>
    <w:rsid w:val="00F21547"/>
    <w:rPr>
      <w:b w:val="0"/>
      <w:bCs w:val="0"/>
      <w:i w:val="0"/>
      <w:iCs w:val="0"/>
      <w:sz w:val="24"/>
      <w:lang w:val="en-US" w:eastAsia="en-US" w:bidi="ar-SA"/>
    </w:rPr>
  </w:style>
  <w:style w:type="character" w:customStyle="1" w:styleId="ListIntroductionCharChar">
    <w:name w:val="List Introduction Char Char"/>
    <w:rsid w:val="00F21547"/>
    <w:rPr>
      <w:iCs/>
      <w:sz w:val="24"/>
      <w:lang w:val="en-US" w:eastAsia="en-US" w:bidi="ar-SA"/>
    </w:rPr>
  </w:style>
  <w:style w:type="character" w:customStyle="1" w:styleId="H4CharChar">
    <w:name w:val="H4 Char Char"/>
    <w:rsid w:val="00F21547"/>
    <w:rPr>
      <w:b/>
      <w:bCs/>
      <w:snapToGrid/>
      <w:sz w:val="24"/>
      <w:lang w:val="en-US" w:eastAsia="en-US" w:bidi="ar-SA"/>
    </w:rPr>
  </w:style>
  <w:style w:type="character" w:customStyle="1" w:styleId="Char2CharChar1">
    <w:name w:val="Char2 Char Char1"/>
    <w:rsid w:val="00F21547"/>
    <w:rPr>
      <w:sz w:val="24"/>
      <w:lang w:val="en-US" w:eastAsia="en-US" w:bidi="ar-SA"/>
    </w:rPr>
  </w:style>
  <w:style w:type="character" w:customStyle="1" w:styleId="CharChar3">
    <w:name w:val="Char Char3"/>
    <w:rsid w:val="00F21547"/>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F21547"/>
    <w:rPr>
      <w:sz w:val="24"/>
      <w:lang w:val="en-US" w:eastAsia="en-US" w:bidi="ar-SA"/>
    </w:rPr>
  </w:style>
  <w:style w:type="character" w:customStyle="1" w:styleId="CharChar4">
    <w:name w:val="Char Char4"/>
    <w:rsid w:val="00F21547"/>
    <w:rPr>
      <w:sz w:val="24"/>
      <w:lang w:val="en-US" w:eastAsia="en-US" w:bidi="ar-SA"/>
    </w:rPr>
  </w:style>
  <w:style w:type="character" w:customStyle="1" w:styleId="Char1CharChar1">
    <w:name w:val="Char1 Char Char1"/>
    <w:rsid w:val="00F21547"/>
    <w:rPr>
      <w:sz w:val="24"/>
      <w:lang w:val="en-US" w:eastAsia="en-US" w:bidi="ar-SA"/>
    </w:rPr>
  </w:style>
  <w:style w:type="character" w:customStyle="1" w:styleId="CharChar12">
    <w:name w:val="Char Char12"/>
    <w:rsid w:val="00F21547"/>
    <w:rPr>
      <w:sz w:val="24"/>
      <w:lang w:val="en-US" w:eastAsia="en-US" w:bidi="ar-SA"/>
    </w:rPr>
  </w:style>
  <w:style w:type="character" w:customStyle="1" w:styleId="CharChar5">
    <w:name w:val="Char Char5"/>
    <w:rsid w:val="00F21547"/>
    <w:rPr>
      <w:iCs/>
      <w:sz w:val="24"/>
      <w:lang w:val="en-US" w:eastAsia="en-US" w:bidi="ar-SA"/>
    </w:rPr>
  </w:style>
  <w:style w:type="character" w:customStyle="1" w:styleId="CharCharCharChar3">
    <w:name w:val="Char Char Char Char3"/>
    <w:rsid w:val="00F21547"/>
    <w:rPr>
      <w:iCs/>
      <w:sz w:val="24"/>
      <w:lang w:val="en-US" w:eastAsia="en-US" w:bidi="ar-SA"/>
    </w:rPr>
  </w:style>
  <w:style w:type="character" w:customStyle="1" w:styleId="CharChar42">
    <w:name w:val="Char Char42"/>
    <w:rsid w:val="00F21547"/>
    <w:rPr>
      <w:sz w:val="24"/>
      <w:lang w:val="en-US" w:eastAsia="en-US" w:bidi="ar-SA"/>
    </w:rPr>
  </w:style>
  <w:style w:type="character" w:customStyle="1" w:styleId="CharCharChar2">
    <w:name w:val="Char Char Char2"/>
    <w:rsid w:val="00F21547"/>
    <w:rPr>
      <w:iCs/>
      <w:sz w:val="24"/>
      <w:lang w:val="en-US" w:eastAsia="en-US" w:bidi="ar-SA"/>
    </w:rPr>
  </w:style>
  <w:style w:type="character" w:customStyle="1" w:styleId="Char1CharChar12">
    <w:name w:val="Char1 Char Char12"/>
    <w:rsid w:val="00F21547"/>
    <w:rPr>
      <w:sz w:val="24"/>
      <w:lang w:val="en-US" w:eastAsia="en-US" w:bidi="ar-SA"/>
    </w:rPr>
  </w:style>
  <w:style w:type="character" w:customStyle="1" w:styleId="CharCharChar22">
    <w:name w:val="Char Char Char22"/>
    <w:rsid w:val="00F21547"/>
    <w:rPr>
      <w:iCs/>
      <w:sz w:val="24"/>
      <w:lang w:val="en-US" w:eastAsia="en-US" w:bidi="ar-SA"/>
    </w:rPr>
  </w:style>
  <w:style w:type="character" w:customStyle="1" w:styleId="CharChar6">
    <w:name w:val="Char Char6"/>
    <w:rsid w:val="00F21547"/>
    <w:rPr>
      <w:sz w:val="24"/>
      <w:lang w:val="en-US" w:eastAsia="en-US" w:bidi="ar-SA"/>
    </w:rPr>
  </w:style>
  <w:style w:type="character" w:customStyle="1" w:styleId="ListCharChar">
    <w:name w:val="List Char Char"/>
    <w:rsid w:val="00F21547"/>
    <w:rPr>
      <w:sz w:val="24"/>
      <w:lang w:val="en-US" w:eastAsia="en-US" w:bidi="ar-SA"/>
    </w:rPr>
  </w:style>
  <w:style w:type="character" w:customStyle="1" w:styleId="CharChar11">
    <w:name w:val="Char Char11"/>
    <w:rsid w:val="00F21547"/>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F21547"/>
    <w:rPr>
      <w:iCs/>
      <w:sz w:val="24"/>
      <w:lang w:val="en-US" w:eastAsia="en-US" w:bidi="ar-SA"/>
    </w:rPr>
  </w:style>
  <w:style w:type="character" w:customStyle="1" w:styleId="CharChar41">
    <w:name w:val="Char Char41"/>
    <w:rsid w:val="00F21547"/>
    <w:rPr>
      <w:sz w:val="24"/>
      <w:lang w:val="en-US" w:eastAsia="en-US" w:bidi="ar-SA"/>
    </w:rPr>
  </w:style>
  <w:style w:type="character" w:customStyle="1" w:styleId="CharCharChar21">
    <w:name w:val="Char Char Char21"/>
    <w:rsid w:val="00F21547"/>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F21547"/>
    <w:rPr>
      <w:iCs/>
      <w:sz w:val="24"/>
      <w:lang w:val="en-US" w:eastAsia="en-US" w:bidi="ar-SA"/>
    </w:rPr>
  </w:style>
  <w:style w:type="character" w:customStyle="1" w:styleId="TextChar">
    <w:name w:val="Text Char"/>
    <w:rsid w:val="00F21547"/>
    <w:rPr>
      <w:iCs/>
      <w:sz w:val="24"/>
      <w:lang w:val="en-US" w:eastAsia="en-US" w:bidi="ar-SA"/>
    </w:rPr>
  </w:style>
  <w:style w:type="table" w:customStyle="1" w:styleId="TableGrid1">
    <w:name w:val="Table Grid1"/>
    <w:basedOn w:val="TableNormal"/>
    <w:rsid w:val="00F2154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F2154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F21547"/>
    <w:tblPr/>
    <w:tcPr>
      <w:shd w:val="clear" w:color="auto" w:fill="E0E0E0"/>
    </w:tcPr>
  </w:style>
  <w:style w:type="table" w:customStyle="1" w:styleId="FormulaVariableTable1">
    <w:name w:val="Formula Variable Table1"/>
    <w:basedOn w:val="TableNormal"/>
    <w:rsid w:val="00F2154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F21547"/>
    <w:pPr>
      <w:spacing w:after="240"/>
      <w:ind w:left="3168" w:hanging="2880"/>
    </w:pPr>
    <w:rPr>
      <w:iCs/>
      <w:szCs w:val="20"/>
    </w:rPr>
  </w:style>
  <w:style w:type="paragraph" w:customStyle="1" w:styleId="Acronym">
    <w:name w:val="Acronym"/>
    <w:basedOn w:val="Normal"/>
    <w:rsid w:val="00F21547"/>
    <w:pPr>
      <w:tabs>
        <w:tab w:val="left" w:pos="1440"/>
      </w:tabs>
    </w:pPr>
    <w:rPr>
      <w:iCs/>
      <w:szCs w:val="20"/>
    </w:rPr>
  </w:style>
  <w:style w:type="character" w:customStyle="1" w:styleId="CharChar1">
    <w:name w:val="Char Char1"/>
    <w:rsid w:val="00F21547"/>
    <w:rPr>
      <w:b/>
      <w:bCs/>
      <w:i/>
      <w:iCs/>
      <w:sz w:val="24"/>
      <w:szCs w:val="26"/>
      <w:lang w:val="en-US" w:eastAsia="en-US" w:bidi="ar-SA"/>
    </w:rPr>
  </w:style>
  <w:style w:type="character" w:customStyle="1" w:styleId="CharCharCharChar">
    <w:name w:val="Char Char Char Char"/>
    <w:aliases w:val="Body Text Char2 Char Char,Body Text Char Char Char1, Char1 Char Char Char1"/>
    <w:rsid w:val="00F21547"/>
    <w:rPr>
      <w:iCs/>
      <w:sz w:val="24"/>
      <w:lang w:val="en-US" w:eastAsia="en-US" w:bidi="ar-SA"/>
    </w:rPr>
  </w:style>
  <w:style w:type="character" w:styleId="Strong">
    <w:name w:val="Strong"/>
    <w:qFormat/>
    <w:rsid w:val="00F21547"/>
    <w:rPr>
      <w:b/>
      <w:bCs/>
    </w:rPr>
  </w:style>
  <w:style w:type="paragraph" w:customStyle="1" w:styleId="BulletIndent2">
    <w:name w:val="Bullet Indent 2"/>
    <w:basedOn w:val="BulletIndent"/>
    <w:rsid w:val="00F21547"/>
    <w:pPr>
      <w:numPr>
        <w:numId w:val="0"/>
      </w:numPr>
      <w:tabs>
        <w:tab w:val="left" w:pos="2520"/>
      </w:tabs>
      <w:ind w:left="2520" w:hanging="547"/>
    </w:pPr>
  </w:style>
  <w:style w:type="character" w:customStyle="1" w:styleId="ListCharChar1">
    <w:name w:val="List Char Char1"/>
    <w:rsid w:val="00F21547"/>
    <w:rPr>
      <w:sz w:val="24"/>
      <w:lang w:val="en-US" w:eastAsia="en-US" w:bidi="ar-SA"/>
    </w:rPr>
  </w:style>
  <w:style w:type="character" w:customStyle="1" w:styleId="UnresolvedMention1">
    <w:name w:val="Unresolved Mention1"/>
    <w:basedOn w:val="DefaultParagraphFont"/>
    <w:uiPriority w:val="99"/>
    <w:semiHidden/>
    <w:unhideWhenUsed/>
    <w:rsid w:val="00F21547"/>
    <w:rPr>
      <w:color w:val="605E5C"/>
      <w:shd w:val="clear" w:color="auto" w:fill="E1DFDD"/>
    </w:rPr>
  </w:style>
  <w:style w:type="table" w:customStyle="1" w:styleId="BoxedLanguage2">
    <w:name w:val="Boxed Language2"/>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F21547"/>
    <w:tblPr/>
  </w:style>
  <w:style w:type="table" w:customStyle="1" w:styleId="VariableTable1">
    <w:name w:val="Variable Table1"/>
    <w:basedOn w:val="TableNormal"/>
    <w:rsid w:val="00F21547"/>
    <w:tblPr/>
  </w:style>
  <w:style w:type="table" w:customStyle="1" w:styleId="TableGrid11">
    <w:name w:val="Table Grid11"/>
    <w:basedOn w:val="TableNormal"/>
    <w:next w:val="TableGrid"/>
    <w:rsid w:val="00F21547"/>
    <w:tblPr/>
  </w:style>
  <w:style w:type="table" w:customStyle="1" w:styleId="BoxedLanguage3">
    <w:name w:val="Boxed Language3"/>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F21547"/>
    <w:tblPr/>
  </w:style>
  <w:style w:type="table" w:customStyle="1" w:styleId="VariableTable2">
    <w:name w:val="Variable Table2"/>
    <w:basedOn w:val="TableNormal"/>
    <w:rsid w:val="00F21547"/>
    <w:tblPr/>
  </w:style>
  <w:style w:type="table" w:customStyle="1" w:styleId="TableGrid12">
    <w:name w:val="Table Grid12"/>
    <w:basedOn w:val="TableNormal"/>
    <w:next w:val="TableGrid"/>
    <w:rsid w:val="00F21547"/>
    <w:tblPr/>
  </w:style>
  <w:style w:type="table" w:customStyle="1" w:styleId="TableGrid21">
    <w:name w:val="Table Grid21"/>
    <w:basedOn w:val="TableNormal"/>
    <w:next w:val="TableGrid"/>
    <w:rsid w:val="00F21547"/>
    <w:tblPr/>
  </w:style>
  <w:style w:type="table" w:customStyle="1" w:styleId="BoxedLanguage11">
    <w:name w:val="Boxed Language11"/>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F21547"/>
    <w:tblPr/>
  </w:style>
  <w:style w:type="table" w:customStyle="1" w:styleId="BoxedLanguage4">
    <w:name w:val="Boxed Language4"/>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F21547"/>
    <w:tblPr>
      <w:tblInd w:w="0" w:type="nil"/>
    </w:tblPr>
  </w:style>
  <w:style w:type="table" w:customStyle="1" w:styleId="TableGrid13">
    <w:name w:val="Table Grid13"/>
    <w:basedOn w:val="TableNormal"/>
    <w:rsid w:val="00F2154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F2154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F21547"/>
    <w:tblPr/>
    <w:tcPr>
      <w:shd w:val="clear" w:color="auto" w:fill="E0E0E0"/>
    </w:tcPr>
  </w:style>
  <w:style w:type="table" w:customStyle="1" w:styleId="FormulaVariableTable12">
    <w:name w:val="Formula Variable Table12"/>
    <w:basedOn w:val="TableNormal"/>
    <w:rsid w:val="00F2154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F21547"/>
    <w:tblPr/>
  </w:style>
  <w:style w:type="table" w:customStyle="1" w:styleId="VariableTable11">
    <w:name w:val="Variable Table11"/>
    <w:basedOn w:val="TableNormal"/>
    <w:rsid w:val="00F21547"/>
    <w:tblPr/>
  </w:style>
  <w:style w:type="table" w:customStyle="1" w:styleId="TableGrid111">
    <w:name w:val="Table Grid111"/>
    <w:basedOn w:val="TableNormal"/>
    <w:next w:val="TableGrid"/>
    <w:rsid w:val="00F21547"/>
    <w:tblPr/>
  </w:style>
  <w:style w:type="table" w:customStyle="1" w:styleId="BoxedLanguage31">
    <w:name w:val="Boxed Language31"/>
    <w:basedOn w:val="TableNormal"/>
    <w:rsid w:val="00F21547"/>
    <w:tblPr/>
  </w:style>
  <w:style w:type="table" w:customStyle="1" w:styleId="FormulaVariableTable31">
    <w:name w:val="Formula Variable Table3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F21547"/>
    <w:tblPr/>
  </w:style>
  <w:style w:type="table" w:customStyle="1" w:styleId="VariableTable21">
    <w:name w:val="Variable Table21"/>
    <w:basedOn w:val="TableNormal"/>
    <w:rsid w:val="00F21547"/>
    <w:tblPr/>
  </w:style>
  <w:style w:type="table" w:customStyle="1" w:styleId="TableGrid121">
    <w:name w:val="Table Grid121"/>
    <w:basedOn w:val="TableNormal"/>
    <w:next w:val="TableGrid"/>
    <w:rsid w:val="00F21547"/>
    <w:tblPr/>
  </w:style>
  <w:style w:type="table" w:customStyle="1" w:styleId="TableGrid211">
    <w:name w:val="Table Grid211"/>
    <w:basedOn w:val="TableNormal"/>
    <w:next w:val="TableGrid"/>
    <w:rsid w:val="00F21547"/>
    <w:tblPr/>
  </w:style>
  <w:style w:type="table" w:customStyle="1" w:styleId="BoxedLanguage111">
    <w:name w:val="Boxed Language111"/>
    <w:basedOn w:val="TableNormal"/>
    <w:rsid w:val="00F21547"/>
    <w:tblPr/>
  </w:style>
  <w:style w:type="table" w:customStyle="1" w:styleId="FormulaVariableTable112">
    <w:name w:val="Formula Variable Table112"/>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F21547"/>
  </w:style>
  <w:style w:type="character" w:styleId="Mention">
    <w:name w:val="Mention"/>
    <w:basedOn w:val="DefaultParagraphFont"/>
    <w:uiPriority w:val="99"/>
    <w:unhideWhenUsed/>
    <w:rsid w:val="00C210AF"/>
    <w:rPr>
      <w:color w:val="2B579A"/>
      <w:shd w:val="clear" w:color="auto" w:fill="E1DFDD"/>
    </w:rPr>
  </w:style>
  <w:style w:type="numbering" w:customStyle="1" w:styleId="NoList1">
    <w:name w:val="No List1"/>
    <w:next w:val="NoList"/>
    <w:uiPriority w:val="99"/>
    <w:semiHidden/>
    <w:unhideWhenUsed/>
    <w:rsid w:val="006E68EA"/>
  </w:style>
  <w:style w:type="numbering" w:customStyle="1" w:styleId="NoList2">
    <w:name w:val="No List2"/>
    <w:next w:val="NoList"/>
    <w:uiPriority w:val="99"/>
    <w:semiHidden/>
    <w:unhideWhenUsed/>
    <w:rsid w:val="006E68EA"/>
  </w:style>
  <w:style w:type="numbering" w:customStyle="1" w:styleId="NoList3">
    <w:name w:val="No List3"/>
    <w:next w:val="NoList"/>
    <w:uiPriority w:val="99"/>
    <w:semiHidden/>
    <w:unhideWhenUsed/>
    <w:rsid w:val="006E68EA"/>
  </w:style>
  <w:style w:type="numbering" w:customStyle="1" w:styleId="NoList4">
    <w:name w:val="No List4"/>
    <w:next w:val="NoList"/>
    <w:uiPriority w:val="99"/>
    <w:semiHidden/>
    <w:unhideWhenUsed/>
    <w:rsid w:val="006E68EA"/>
  </w:style>
  <w:style w:type="numbering" w:customStyle="1" w:styleId="NoList5">
    <w:name w:val="No List5"/>
    <w:next w:val="NoList"/>
    <w:uiPriority w:val="99"/>
    <w:semiHidden/>
    <w:unhideWhenUsed/>
    <w:rsid w:val="006E68EA"/>
  </w:style>
  <w:style w:type="numbering" w:customStyle="1" w:styleId="NoList6">
    <w:name w:val="No List6"/>
    <w:next w:val="NoList"/>
    <w:uiPriority w:val="99"/>
    <w:semiHidden/>
    <w:unhideWhenUsed/>
    <w:rsid w:val="006E68EA"/>
  </w:style>
  <w:style w:type="numbering" w:customStyle="1" w:styleId="NoList7">
    <w:name w:val="No List7"/>
    <w:next w:val="NoList"/>
    <w:uiPriority w:val="99"/>
    <w:semiHidden/>
    <w:unhideWhenUsed/>
    <w:rsid w:val="006E68EA"/>
  </w:style>
  <w:style w:type="numbering" w:customStyle="1" w:styleId="NoList11">
    <w:name w:val="No List11"/>
    <w:next w:val="NoList"/>
    <w:uiPriority w:val="99"/>
    <w:semiHidden/>
    <w:unhideWhenUsed/>
    <w:rsid w:val="006E68EA"/>
  </w:style>
  <w:style w:type="numbering" w:customStyle="1" w:styleId="NoList21">
    <w:name w:val="No List21"/>
    <w:next w:val="NoList"/>
    <w:uiPriority w:val="99"/>
    <w:semiHidden/>
    <w:unhideWhenUsed/>
    <w:rsid w:val="006E68EA"/>
  </w:style>
  <w:style w:type="numbering" w:customStyle="1" w:styleId="NoList31">
    <w:name w:val="No List31"/>
    <w:next w:val="NoList"/>
    <w:uiPriority w:val="99"/>
    <w:semiHidden/>
    <w:unhideWhenUsed/>
    <w:rsid w:val="006E68EA"/>
  </w:style>
  <w:style w:type="numbering" w:customStyle="1" w:styleId="NoList8">
    <w:name w:val="No List8"/>
    <w:next w:val="NoList"/>
    <w:uiPriority w:val="99"/>
    <w:semiHidden/>
    <w:unhideWhenUsed/>
    <w:rsid w:val="006E68EA"/>
  </w:style>
  <w:style w:type="numbering" w:customStyle="1" w:styleId="NoList12">
    <w:name w:val="No List12"/>
    <w:next w:val="NoList"/>
    <w:uiPriority w:val="99"/>
    <w:semiHidden/>
    <w:unhideWhenUsed/>
    <w:rsid w:val="006E68EA"/>
  </w:style>
  <w:style w:type="numbering" w:customStyle="1" w:styleId="NoList111">
    <w:name w:val="No List111"/>
    <w:next w:val="NoList"/>
    <w:uiPriority w:val="99"/>
    <w:semiHidden/>
    <w:unhideWhenUsed/>
    <w:rsid w:val="006E68EA"/>
  </w:style>
  <w:style w:type="numbering" w:customStyle="1" w:styleId="NoList22">
    <w:name w:val="No List22"/>
    <w:next w:val="NoList"/>
    <w:uiPriority w:val="99"/>
    <w:semiHidden/>
    <w:unhideWhenUsed/>
    <w:rsid w:val="006E68EA"/>
  </w:style>
  <w:style w:type="numbering" w:customStyle="1" w:styleId="NoList32">
    <w:name w:val="No List32"/>
    <w:next w:val="NoList"/>
    <w:uiPriority w:val="99"/>
    <w:semiHidden/>
    <w:unhideWhenUsed/>
    <w:rsid w:val="006E68EA"/>
  </w:style>
  <w:style w:type="numbering" w:customStyle="1" w:styleId="NoList41">
    <w:name w:val="No List41"/>
    <w:next w:val="NoList"/>
    <w:uiPriority w:val="99"/>
    <w:semiHidden/>
    <w:unhideWhenUsed/>
    <w:rsid w:val="006E68EA"/>
  </w:style>
  <w:style w:type="numbering" w:customStyle="1" w:styleId="NoList9">
    <w:name w:val="No List9"/>
    <w:next w:val="NoList"/>
    <w:uiPriority w:val="99"/>
    <w:semiHidden/>
    <w:unhideWhenUsed/>
    <w:rsid w:val="00616671"/>
  </w:style>
  <w:style w:type="table" w:customStyle="1" w:styleId="TableGrid6">
    <w:name w:val="Table Grid6"/>
    <w:basedOn w:val="TableNormal"/>
    <w:next w:val="TableGrid"/>
    <w:rsid w:val="00616671"/>
    <w:rPr>
      <w:rFonts w:eastAsia="Times New Roman"/>
    </w:rPr>
    <w:tblPr/>
  </w:style>
  <w:style w:type="table" w:customStyle="1" w:styleId="BoxedLanguage5">
    <w:name w:val="Boxed Language5"/>
    <w:basedOn w:val="TableNormal"/>
    <w:rsid w:val="00616671"/>
    <w:rPr>
      <w:rFonts w:eastAsia="Times New Roman"/>
    </w:rPr>
    <w:tblPr/>
  </w:style>
  <w:style w:type="table" w:customStyle="1" w:styleId="FormulaVariableTable5">
    <w:name w:val="Formula Variable Table5"/>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4">
    <w:name w:val="Variable Table4"/>
    <w:basedOn w:val="TableNormal"/>
    <w:rsid w:val="00616671"/>
    <w:rPr>
      <w:rFonts w:eastAsia="Times New Roman"/>
    </w:rPr>
    <w:tblPr>
      <w:tblInd w:w="0" w:type="nil"/>
    </w:tblPr>
  </w:style>
  <w:style w:type="table" w:customStyle="1" w:styleId="TableGrid14">
    <w:name w:val="Table Grid14"/>
    <w:basedOn w:val="TableNormal"/>
    <w:rsid w:val="00616671"/>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rsid w:val="0061667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3">
    <w:name w:val="Boxed Language13"/>
    <w:basedOn w:val="TableNormal"/>
    <w:rsid w:val="00616671"/>
    <w:rPr>
      <w:rFonts w:eastAsia="Times New Roman"/>
    </w:rPr>
    <w:tblPr/>
  </w:style>
  <w:style w:type="table" w:customStyle="1" w:styleId="FormulaVariableTable13">
    <w:name w:val="Formula Variable Table13"/>
    <w:basedOn w:val="TableNormal"/>
    <w:rsid w:val="00616671"/>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2">
    <w:name w:val="Boxed Language22"/>
    <w:basedOn w:val="TableNormal"/>
    <w:rsid w:val="00616671"/>
    <w:rPr>
      <w:rFonts w:eastAsia="Times New Roman"/>
    </w:rPr>
    <w:tblPr/>
  </w:style>
  <w:style w:type="table" w:customStyle="1" w:styleId="FormulaVariableTable22">
    <w:name w:val="Formula Variable Table2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2">
    <w:name w:val="Table Grid32"/>
    <w:basedOn w:val="TableNormal"/>
    <w:next w:val="TableGrid"/>
    <w:rsid w:val="00616671"/>
    <w:rPr>
      <w:rFonts w:eastAsia="Times New Roman"/>
    </w:rPr>
    <w:tblPr/>
  </w:style>
  <w:style w:type="table" w:customStyle="1" w:styleId="VariableTable12">
    <w:name w:val="Variable Table12"/>
    <w:basedOn w:val="TableNormal"/>
    <w:rsid w:val="00616671"/>
    <w:rPr>
      <w:rFonts w:eastAsia="Times New Roman"/>
    </w:rPr>
    <w:tblPr/>
  </w:style>
  <w:style w:type="table" w:customStyle="1" w:styleId="TableGrid112">
    <w:name w:val="Table Grid112"/>
    <w:basedOn w:val="TableNormal"/>
    <w:next w:val="TableGrid"/>
    <w:rsid w:val="00616671"/>
    <w:rPr>
      <w:rFonts w:eastAsia="Times New Roman"/>
    </w:rPr>
    <w:tblPr/>
  </w:style>
  <w:style w:type="table" w:customStyle="1" w:styleId="BoxedLanguage32">
    <w:name w:val="Boxed Language32"/>
    <w:basedOn w:val="TableNormal"/>
    <w:rsid w:val="00616671"/>
    <w:rPr>
      <w:rFonts w:eastAsia="Times New Roman"/>
    </w:rPr>
    <w:tblPr/>
  </w:style>
  <w:style w:type="table" w:customStyle="1" w:styleId="FormulaVariableTable32">
    <w:name w:val="Formula Variable Table3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2">
    <w:name w:val="Table Grid42"/>
    <w:basedOn w:val="TableNormal"/>
    <w:next w:val="TableGrid"/>
    <w:rsid w:val="00616671"/>
    <w:rPr>
      <w:rFonts w:eastAsia="Times New Roman"/>
    </w:rPr>
    <w:tblPr/>
  </w:style>
  <w:style w:type="table" w:customStyle="1" w:styleId="VariableTable22">
    <w:name w:val="Variable Table22"/>
    <w:basedOn w:val="TableNormal"/>
    <w:rsid w:val="00616671"/>
    <w:rPr>
      <w:rFonts w:eastAsia="Times New Roman"/>
    </w:rPr>
    <w:tblPr/>
  </w:style>
  <w:style w:type="table" w:customStyle="1" w:styleId="TableGrid122">
    <w:name w:val="Table Grid122"/>
    <w:basedOn w:val="TableNormal"/>
    <w:next w:val="TableGrid"/>
    <w:rsid w:val="00616671"/>
    <w:rPr>
      <w:rFonts w:eastAsia="Times New Roman"/>
    </w:rPr>
    <w:tblPr/>
  </w:style>
  <w:style w:type="table" w:customStyle="1" w:styleId="TableGrid212">
    <w:name w:val="Table Grid212"/>
    <w:basedOn w:val="TableNormal"/>
    <w:next w:val="TableGrid"/>
    <w:rsid w:val="00616671"/>
    <w:rPr>
      <w:rFonts w:eastAsia="Times New Roman"/>
    </w:rPr>
    <w:tblPr/>
  </w:style>
  <w:style w:type="table" w:customStyle="1" w:styleId="BoxedLanguage112">
    <w:name w:val="Boxed Language112"/>
    <w:basedOn w:val="TableNormal"/>
    <w:rsid w:val="00616671"/>
    <w:rPr>
      <w:rFonts w:eastAsia="Times New Roman"/>
    </w:rPr>
    <w:tblPr/>
  </w:style>
  <w:style w:type="table" w:customStyle="1" w:styleId="FormulaVariableTable113">
    <w:name w:val="Formula Variable Table113"/>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1">
    <w:name w:val="Formula Variable Table1111"/>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1">
    <w:name w:val="Table Grid51"/>
    <w:basedOn w:val="TableNormal"/>
    <w:next w:val="TableGrid"/>
    <w:rsid w:val="00616671"/>
    <w:rPr>
      <w:rFonts w:eastAsia="Times New Roman"/>
    </w:rPr>
    <w:tblPr/>
  </w:style>
  <w:style w:type="table" w:customStyle="1" w:styleId="BoxedLanguage41">
    <w:name w:val="Boxed Language41"/>
    <w:basedOn w:val="TableNormal"/>
    <w:rsid w:val="00616671"/>
    <w:rPr>
      <w:rFonts w:eastAsia="Times New Roman"/>
    </w:rPr>
    <w:tblPr/>
  </w:style>
  <w:style w:type="table" w:customStyle="1" w:styleId="FormulaVariableTable41">
    <w:name w:val="Formula Variable Table41"/>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1">
    <w:name w:val="Variable Table31"/>
    <w:basedOn w:val="TableNormal"/>
    <w:rsid w:val="00616671"/>
    <w:rPr>
      <w:rFonts w:eastAsia="Times New Roman"/>
    </w:rPr>
    <w:tblPr>
      <w:tblInd w:w="0" w:type="nil"/>
    </w:tblPr>
  </w:style>
  <w:style w:type="table" w:customStyle="1" w:styleId="TableGrid131">
    <w:name w:val="Table Grid131"/>
    <w:basedOn w:val="TableNormal"/>
    <w:rsid w:val="00616671"/>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1">
    <w:name w:val="Table Grid221"/>
    <w:basedOn w:val="TableNormal"/>
    <w:rsid w:val="0061667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1">
    <w:name w:val="Boxed Language121"/>
    <w:basedOn w:val="TableNormal"/>
    <w:rsid w:val="00616671"/>
    <w:rPr>
      <w:rFonts w:eastAsia="Times New Roman"/>
    </w:rPr>
    <w:tblPr/>
  </w:style>
  <w:style w:type="table" w:customStyle="1" w:styleId="FormulaVariableTable121">
    <w:name w:val="Formula Variable Table121"/>
    <w:basedOn w:val="TableNormal"/>
    <w:rsid w:val="00616671"/>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1">
    <w:name w:val="Boxed Language211"/>
    <w:basedOn w:val="TableNormal"/>
    <w:rsid w:val="00616671"/>
    <w:rPr>
      <w:rFonts w:eastAsia="Times New Roman"/>
    </w:rPr>
    <w:tblPr/>
  </w:style>
  <w:style w:type="table" w:customStyle="1" w:styleId="FormulaVariableTable211">
    <w:name w:val="Formula Variable Table211"/>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1">
    <w:name w:val="Table Grid311"/>
    <w:basedOn w:val="TableNormal"/>
    <w:next w:val="TableGrid"/>
    <w:rsid w:val="00616671"/>
    <w:rPr>
      <w:rFonts w:eastAsia="Times New Roman"/>
    </w:rPr>
    <w:tblPr/>
  </w:style>
  <w:style w:type="table" w:customStyle="1" w:styleId="VariableTable111">
    <w:name w:val="Variable Table111"/>
    <w:basedOn w:val="TableNormal"/>
    <w:rsid w:val="00616671"/>
    <w:rPr>
      <w:rFonts w:eastAsia="Times New Roman"/>
    </w:rPr>
    <w:tblPr/>
  </w:style>
  <w:style w:type="table" w:customStyle="1" w:styleId="TableGrid1111">
    <w:name w:val="Table Grid1111"/>
    <w:basedOn w:val="TableNormal"/>
    <w:next w:val="TableGrid"/>
    <w:rsid w:val="00616671"/>
    <w:rPr>
      <w:rFonts w:eastAsia="Times New Roman"/>
    </w:rPr>
    <w:tblPr/>
  </w:style>
  <w:style w:type="table" w:customStyle="1" w:styleId="BoxedLanguage311">
    <w:name w:val="Boxed Language311"/>
    <w:basedOn w:val="TableNormal"/>
    <w:rsid w:val="00616671"/>
    <w:rPr>
      <w:rFonts w:eastAsia="Times New Roman"/>
    </w:rPr>
    <w:tblPr/>
  </w:style>
  <w:style w:type="table" w:customStyle="1" w:styleId="FormulaVariableTable311">
    <w:name w:val="Formula Variable Table311"/>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1">
    <w:name w:val="Table Grid411"/>
    <w:basedOn w:val="TableNormal"/>
    <w:next w:val="TableGrid"/>
    <w:rsid w:val="00616671"/>
    <w:rPr>
      <w:rFonts w:eastAsia="Times New Roman"/>
    </w:rPr>
    <w:tblPr/>
  </w:style>
  <w:style w:type="table" w:customStyle="1" w:styleId="VariableTable211">
    <w:name w:val="Variable Table211"/>
    <w:basedOn w:val="TableNormal"/>
    <w:rsid w:val="00616671"/>
    <w:rPr>
      <w:rFonts w:eastAsia="Times New Roman"/>
    </w:rPr>
    <w:tblPr/>
  </w:style>
  <w:style w:type="table" w:customStyle="1" w:styleId="TableGrid1211">
    <w:name w:val="Table Grid1211"/>
    <w:basedOn w:val="TableNormal"/>
    <w:next w:val="TableGrid"/>
    <w:rsid w:val="00616671"/>
    <w:rPr>
      <w:rFonts w:eastAsia="Times New Roman"/>
    </w:rPr>
    <w:tblPr/>
  </w:style>
  <w:style w:type="table" w:customStyle="1" w:styleId="TableGrid2111">
    <w:name w:val="Table Grid2111"/>
    <w:basedOn w:val="TableNormal"/>
    <w:next w:val="TableGrid"/>
    <w:rsid w:val="00616671"/>
    <w:rPr>
      <w:rFonts w:eastAsia="Times New Roman"/>
    </w:rPr>
    <w:tblPr/>
  </w:style>
  <w:style w:type="table" w:customStyle="1" w:styleId="BoxedLanguage1111">
    <w:name w:val="Boxed Language1111"/>
    <w:basedOn w:val="TableNormal"/>
    <w:rsid w:val="00616671"/>
    <w:rPr>
      <w:rFonts w:eastAsia="Times New Roman"/>
    </w:rPr>
    <w:tblPr/>
  </w:style>
  <w:style w:type="table" w:customStyle="1" w:styleId="FormulaVariableTable1121">
    <w:name w:val="Formula Variable Table1121"/>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0">
    <w:name w:val="No List10"/>
    <w:next w:val="NoList"/>
    <w:uiPriority w:val="99"/>
    <w:semiHidden/>
    <w:unhideWhenUsed/>
    <w:rsid w:val="00616671"/>
  </w:style>
  <w:style w:type="table" w:customStyle="1" w:styleId="TableGrid7">
    <w:name w:val="Table Grid7"/>
    <w:basedOn w:val="TableNormal"/>
    <w:next w:val="TableGrid"/>
    <w:rsid w:val="00616671"/>
    <w:rPr>
      <w:rFonts w:eastAsia="Times New Roman"/>
    </w:rPr>
    <w:tblPr/>
  </w:style>
  <w:style w:type="table" w:customStyle="1" w:styleId="BoxedLanguage6">
    <w:name w:val="Boxed Language6"/>
    <w:basedOn w:val="TableNormal"/>
    <w:rsid w:val="00616671"/>
    <w:rPr>
      <w:rFonts w:eastAsia="Times New Roman"/>
    </w:rPr>
    <w:tblPr/>
  </w:style>
  <w:style w:type="table" w:customStyle="1" w:styleId="FormulaVariableTable6">
    <w:name w:val="Formula Variable Table6"/>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5">
    <w:name w:val="Variable Table5"/>
    <w:basedOn w:val="TableNormal"/>
    <w:rsid w:val="00616671"/>
    <w:rPr>
      <w:rFonts w:eastAsia="Times New Roman"/>
    </w:rPr>
    <w:tblPr>
      <w:tblInd w:w="0" w:type="nil"/>
    </w:tblPr>
  </w:style>
  <w:style w:type="table" w:customStyle="1" w:styleId="TableGrid15">
    <w:name w:val="Table Grid15"/>
    <w:basedOn w:val="TableNormal"/>
    <w:rsid w:val="00616671"/>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rsid w:val="0061667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4">
    <w:name w:val="Boxed Language14"/>
    <w:basedOn w:val="TableNormal"/>
    <w:rsid w:val="00616671"/>
    <w:rPr>
      <w:rFonts w:eastAsia="Times New Roman"/>
    </w:rPr>
    <w:tblPr/>
  </w:style>
  <w:style w:type="table" w:customStyle="1" w:styleId="FormulaVariableTable14">
    <w:name w:val="Formula Variable Table14"/>
    <w:basedOn w:val="TableNormal"/>
    <w:rsid w:val="00616671"/>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3">
    <w:name w:val="Boxed Language23"/>
    <w:basedOn w:val="TableNormal"/>
    <w:rsid w:val="00616671"/>
    <w:rPr>
      <w:rFonts w:eastAsia="Times New Roman"/>
    </w:rPr>
    <w:tblPr/>
  </w:style>
  <w:style w:type="table" w:customStyle="1" w:styleId="FormulaVariableTable23">
    <w:name w:val="Formula Variable Table23"/>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3">
    <w:name w:val="Table Grid33"/>
    <w:basedOn w:val="TableNormal"/>
    <w:next w:val="TableGrid"/>
    <w:rsid w:val="00616671"/>
    <w:rPr>
      <w:rFonts w:eastAsia="Times New Roman"/>
    </w:rPr>
    <w:tblPr/>
  </w:style>
  <w:style w:type="table" w:customStyle="1" w:styleId="VariableTable13">
    <w:name w:val="Variable Table13"/>
    <w:basedOn w:val="TableNormal"/>
    <w:rsid w:val="00616671"/>
    <w:rPr>
      <w:rFonts w:eastAsia="Times New Roman"/>
    </w:rPr>
    <w:tblPr/>
  </w:style>
  <w:style w:type="table" w:customStyle="1" w:styleId="TableGrid113">
    <w:name w:val="Table Grid113"/>
    <w:basedOn w:val="TableNormal"/>
    <w:next w:val="TableGrid"/>
    <w:rsid w:val="00616671"/>
    <w:rPr>
      <w:rFonts w:eastAsia="Times New Roman"/>
    </w:rPr>
    <w:tblPr/>
  </w:style>
  <w:style w:type="table" w:customStyle="1" w:styleId="BoxedLanguage33">
    <w:name w:val="Boxed Language33"/>
    <w:basedOn w:val="TableNormal"/>
    <w:rsid w:val="00616671"/>
    <w:rPr>
      <w:rFonts w:eastAsia="Times New Roman"/>
    </w:rPr>
    <w:tblPr/>
  </w:style>
  <w:style w:type="table" w:customStyle="1" w:styleId="FormulaVariableTable33">
    <w:name w:val="Formula Variable Table33"/>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3">
    <w:name w:val="Table Grid43"/>
    <w:basedOn w:val="TableNormal"/>
    <w:next w:val="TableGrid"/>
    <w:rsid w:val="00616671"/>
    <w:rPr>
      <w:rFonts w:eastAsia="Times New Roman"/>
    </w:rPr>
    <w:tblPr/>
  </w:style>
  <w:style w:type="table" w:customStyle="1" w:styleId="VariableTable23">
    <w:name w:val="Variable Table23"/>
    <w:basedOn w:val="TableNormal"/>
    <w:rsid w:val="00616671"/>
    <w:rPr>
      <w:rFonts w:eastAsia="Times New Roman"/>
    </w:rPr>
    <w:tblPr/>
  </w:style>
  <w:style w:type="table" w:customStyle="1" w:styleId="TableGrid123">
    <w:name w:val="Table Grid123"/>
    <w:basedOn w:val="TableNormal"/>
    <w:next w:val="TableGrid"/>
    <w:rsid w:val="00616671"/>
    <w:rPr>
      <w:rFonts w:eastAsia="Times New Roman"/>
    </w:rPr>
    <w:tblPr/>
  </w:style>
  <w:style w:type="table" w:customStyle="1" w:styleId="TableGrid213">
    <w:name w:val="Table Grid213"/>
    <w:basedOn w:val="TableNormal"/>
    <w:next w:val="TableGrid"/>
    <w:rsid w:val="00616671"/>
    <w:rPr>
      <w:rFonts w:eastAsia="Times New Roman"/>
    </w:rPr>
    <w:tblPr/>
  </w:style>
  <w:style w:type="table" w:customStyle="1" w:styleId="BoxedLanguage113">
    <w:name w:val="Boxed Language113"/>
    <w:basedOn w:val="TableNormal"/>
    <w:rsid w:val="00616671"/>
    <w:rPr>
      <w:rFonts w:eastAsia="Times New Roman"/>
    </w:rPr>
    <w:tblPr/>
  </w:style>
  <w:style w:type="table" w:customStyle="1" w:styleId="FormulaVariableTable114">
    <w:name w:val="Formula Variable Table114"/>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2">
    <w:name w:val="Formula Variable Table111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2">
    <w:name w:val="Table Grid52"/>
    <w:basedOn w:val="TableNormal"/>
    <w:next w:val="TableGrid"/>
    <w:rsid w:val="00616671"/>
    <w:rPr>
      <w:rFonts w:eastAsia="Times New Roman"/>
    </w:rPr>
    <w:tblPr/>
  </w:style>
  <w:style w:type="table" w:customStyle="1" w:styleId="BoxedLanguage42">
    <w:name w:val="Boxed Language42"/>
    <w:basedOn w:val="TableNormal"/>
    <w:rsid w:val="00616671"/>
    <w:rPr>
      <w:rFonts w:eastAsia="Times New Roman"/>
    </w:rPr>
    <w:tblPr/>
  </w:style>
  <w:style w:type="table" w:customStyle="1" w:styleId="FormulaVariableTable42">
    <w:name w:val="Formula Variable Table4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2">
    <w:name w:val="Variable Table32"/>
    <w:basedOn w:val="TableNormal"/>
    <w:rsid w:val="00616671"/>
    <w:rPr>
      <w:rFonts w:eastAsia="Times New Roman"/>
    </w:rPr>
    <w:tblPr>
      <w:tblInd w:w="0" w:type="nil"/>
    </w:tblPr>
  </w:style>
  <w:style w:type="table" w:customStyle="1" w:styleId="TableGrid132">
    <w:name w:val="Table Grid132"/>
    <w:basedOn w:val="TableNormal"/>
    <w:rsid w:val="00616671"/>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2">
    <w:name w:val="Table Grid222"/>
    <w:basedOn w:val="TableNormal"/>
    <w:rsid w:val="0061667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2">
    <w:name w:val="Boxed Language122"/>
    <w:basedOn w:val="TableNormal"/>
    <w:rsid w:val="00616671"/>
    <w:rPr>
      <w:rFonts w:eastAsia="Times New Roman"/>
    </w:rPr>
    <w:tblPr/>
  </w:style>
  <w:style w:type="table" w:customStyle="1" w:styleId="FormulaVariableTable122">
    <w:name w:val="Formula Variable Table122"/>
    <w:basedOn w:val="TableNormal"/>
    <w:rsid w:val="00616671"/>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2">
    <w:name w:val="Boxed Language212"/>
    <w:basedOn w:val="TableNormal"/>
    <w:rsid w:val="00616671"/>
    <w:rPr>
      <w:rFonts w:eastAsia="Times New Roman"/>
    </w:rPr>
    <w:tblPr/>
  </w:style>
  <w:style w:type="table" w:customStyle="1" w:styleId="FormulaVariableTable212">
    <w:name w:val="Formula Variable Table21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2">
    <w:name w:val="Table Grid312"/>
    <w:basedOn w:val="TableNormal"/>
    <w:next w:val="TableGrid"/>
    <w:rsid w:val="00616671"/>
    <w:rPr>
      <w:rFonts w:eastAsia="Times New Roman"/>
    </w:rPr>
    <w:tblPr/>
  </w:style>
  <w:style w:type="table" w:customStyle="1" w:styleId="VariableTable112">
    <w:name w:val="Variable Table112"/>
    <w:basedOn w:val="TableNormal"/>
    <w:rsid w:val="00616671"/>
    <w:rPr>
      <w:rFonts w:eastAsia="Times New Roman"/>
    </w:rPr>
    <w:tblPr/>
  </w:style>
  <w:style w:type="table" w:customStyle="1" w:styleId="TableGrid1112">
    <w:name w:val="Table Grid1112"/>
    <w:basedOn w:val="TableNormal"/>
    <w:next w:val="TableGrid"/>
    <w:rsid w:val="00616671"/>
    <w:rPr>
      <w:rFonts w:eastAsia="Times New Roman"/>
    </w:rPr>
    <w:tblPr/>
  </w:style>
  <w:style w:type="table" w:customStyle="1" w:styleId="BoxedLanguage312">
    <w:name w:val="Boxed Language312"/>
    <w:basedOn w:val="TableNormal"/>
    <w:rsid w:val="00616671"/>
    <w:rPr>
      <w:rFonts w:eastAsia="Times New Roman"/>
    </w:rPr>
    <w:tblPr/>
  </w:style>
  <w:style w:type="table" w:customStyle="1" w:styleId="FormulaVariableTable312">
    <w:name w:val="Formula Variable Table31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2">
    <w:name w:val="Table Grid412"/>
    <w:basedOn w:val="TableNormal"/>
    <w:next w:val="TableGrid"/>
    <w:rsid w:val="00616671"/>
    <w:rPr>
      <w:rFonts w:eastAsia="Times New Roman"/>
    </w:rPr>
    <w:tblPr/>
  </w:style>
  <w:style w:type="table" w:customStyle="1" w:styleId="VariableTable212">
    <w:name w:val="Variable Table212"/>
    <w:basedOn w:val="TableNormal"/>
    <w:rsid w:val="00616671"/>
    <w:rPr>
      <w:rFonts w:eastAsia="Times New Roman"/>
    </w:rPr>
    <w:tblPr/>
  </w:style>
  <w:style w:type="table" w:customStyle="1" w:styleId="TableGrid1212">
    <w:name w:val="Table Grid1212"/>
    <w:basedOn w:val="TableNormal"/>
    <w:next w:val="TableGrid"/>
    <w:rsid w:val="00616671"/>
    <w:rPr>
      <w:rFonts w:eastAsia="Times New Roman"/>
    </w:rPr>
    <w:tblPr/>
  </w:style>
  <w:style w:type="table" w:customStyle="1" w:styleId="TableGrid2112">
    <w:name w:val="Table Grid2112"/>
    <w:basedOn w:val="TableNormal"/>
    <w:next w:val="TableGrid"/>
    <w:rsid w:val="00616671"/>
    <w:rPr>
      <w:rFonts w:eastAsia="Times New Roman"/>
    </w:rPr>
    <w:tblPr/>
  </w:style>
  <w:style w:type="table" w:customStyle="1" w:styleId="BoxedLanguage1112">
    <w:name w:val="Boxed Language1112"/>
    <w:basedOn w:val="TableNormal"/>
    <w:rsid w:val="00616671"/>
    <w:rPr>
      <w:rFonts w:eastAsia="Times New Roman"/>
    </w:rPr>
    <w:tblPr/>
  </w:style>
  <w:style w:type="table" w:customStyle="1" w:styleId="FormulaVariableTable1122">
    <w:name w:val="Formula Variable Table112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90554">
      <w:bodyDiv w:val="1"/>
      <w:marLeft w:val="0"/>
      <w:marRight w:val="0"/>
      <w:marTop w:val="0"/>
      <w:marBottom w:val="0"/>
      <w:divBdr>
        <w:top w:val="none" w:sz="0" w:space="0" w:color="auto"/>
        <w:left w:val="none" w:sz="0" w:space="0" w:color="auto"/>
        <w:bottom w:val="none" w:sz="0" w:space="0" w:color="auto"/>
        <w:right w:val="none" w:sz="0" w:space="0" w:color="auto"/>
      </w:divBdr>
    </w:div>
    <w:div w:id="41250724">
      <w:bodyDiv w:val="1"/>
      <w:marLeft w:val="0"/>
      <w:marRight w:val="0"/>
      <w:marTop w:val="0"/>
      <w:marBottom w:val="0"/>
      <w:divBdr>
        <w:top w:val="none" w:sz="0" w:space="0" w:color="auto"/>
        <w:left w:val="none" w:sz="0" w:space="0" w:color="auto"/>
        <w:bottom w:val="none" w:sz="0" w:space="0" w:color="auto"/>
        <w:right w:val="none" w:sz="0" w:space="0" w:color="auto"/>
      </w:divBdr>
    </w:div>
    <w:div w:id="61147839">
      <w:bodyDiv w:val="1"/>
      <w:marLeft w:val="0"/>
      <w:marRight w:val="0"/>
      <w:marTop w:val="0"/>
      <w:marBottom w:val="0"/>
      <w:divBdr>
        <w:top w:val="none" w:sz="0" w:space="0" w:color="auto"/>
        <w:left w:val="none" w:sz="0" w:space="0" w:color="auto"/>
        <w:bottom w:val="none" w:sz="0" w:space="0" w:color="auto"/>
        <w:right w:val="none" w:sz="0" w:space="0" w:color="auto"/>
      </w:divBdr>
    </w:div>
    <w:div w:id="76948040">
      <w:bodyDiv w:val="1"/>
      <w:marLeft w:val="0"/>
      <w:marRight w:val="0"/>
      <w:marTop w:val="0"/>
      <w:marBottom w:val="0"/>
      <w:divBdr>
        <w:top w:val="none" w:sz="0" w:space="0" w:color="auto"/>
        <w:left w:val="none" w:sz="0" w:space="0" w:color="auto"/>
        <w:bottom w:val="none" w:sz="0" w:space="0" w:color="auto"/>
        <w:right w:val="none" w:sz="0" w:space="0" w:color="auto"/>
      </w:divBdr>
    </w:div>
    <w:div w:id="163518691">
      <w:bodyDiv w:val="1"/>
      <w:marLeft w:val="0"/>
      <w:marRight w:val="0"/>
      <w:marTop w:val="0"/>
      <w:marBottom w:val="0"/>
      <w:divBdr>
        <w:top w:val="none" w:sz="0" w:space="0" w:color="auto"/>
        <w:left w:val="none" w:sz="0" w:space="0" w:color="auto"/>
        <w:bottom w:val="none" w:sz="0" w:space="0" w:color="auto"/>
        <w:right w:val="none" w:sz="0" w:space="0" w:color="auto"/>
      </w:divBdr>
    </w:div>
    <w:div w:id="25436481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34042889">
      <w:bodyDiv w:val="1"/>
      <w:marLeft w:val="0"/>
      <w:marRight w:val="0"/>
      <w:marTop w:val="0"/>
      <w:marBottom w:val="0"/>
      <w:divBdr>
        <w:top w:val="none" w:sz="0" w:space="0" w:color="auto"/>
        <w:left w:val="none" w:sz="0" w:space="0" w:color="auto"/>
        <w:bottom w:val="none" w:sz="0" w:space="0" w:color="auto"/>
        <w:right w:val="none" w:sz="0" w:space="0" w:color="auto"/>
      </w:divBdr>
    </w:div>
    <w:div w:id="373189478">
      <w:bodyDiv w:val="1"/>
      <w:marLeft w:val="0"/>
      <w:marRight w:val="0"/>
      <w:marTop w:val="0"/>
      <w:marBottom w:val="0"/>
      <w:divBdr>
        <w:top w:val="none" w:sz="0" w:space="0" w:color="auto"/>
        <w:left w:val="none" w:sz="0" w:space="0" w:color="auto"/>
        <w:bottom w:val="none" w:sz="0" w:space="0" w:color="auto"/>
        <w:right w:val="none" w:sz="0" w:space="0" w:color="auto"/>
      </w:divBdr>
    </w:div>
    <w:div w:id="428278549">
      <w:bodyDiv w:val="1"/>
      <w:marLeft w:val="0"/>
      <w:marRight w:val="0"/>
      <w:marTop w:val="0"/>
      <w:marBottom w:val="0"/>
      <w:divBdr>
        <w:top w:val="none" w:sz="0" w:space="0" w:color="auto"/>
        <w:left w:val="none" w:sz="0" w:space="0" w:color="auto"/>
        <w:bottom w:val="none" w:sz="0" w:space="0" w:color="auto"/>
        <w:right w:val="none" w:sz="0" w:space="0" w:color="auto"/>
      </w:divBdr>
    </w:div>
    <w:div w:id="51596674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19551149">
      <w:bodyDiv w:val="1"/>
      <w:marLeft w:val="0"/>
      <w:marRight w:val="0"/>
      <w:marTop w:val="0"/>
      <w:marBottom w:val="0"/>
      <w:divBdr>
        <w:top w:val="none" w:sz="0" w:space="0" w:color="auto"/>
        <w:left w:val="none" w:sz="0" w:space="0" w:color="auto"/>
        <w:bottom w:val="none" w:sz="0" w:space="0" w:color="auto"/>
        <w:right w:val="none" w:sz="0" w:space="0" w:color="auto"/>
      </w:divBdr>
    </w:div>
    <w:div w:id="751007860">
      <w:bodyDiv w:val="1"/>
      <w:marLeft w:val="0"/>
      <w:marRight w:val="0"/>
      <w:marTop w:val="0"/>
      <w:marBottom w:val="0"/>
      <w:divBdr>
        <w:top w:val="none" w:sz="0" w:space="0" w:color="auto"/>
        <w:left w:val="none" w:sz="0" w:space="0" w:color="auto"/>
        <w:bottom w:val="none" w:sz="0" w:space="0" w:color="auto"/>
        <w:right w:val="none" w:sz="0" w:space="0" w:color="auto"/>
      </w:divBdr>
    </w:div>
    <w:div w:id="956987449">
      <w:bodyDiv w:val="1"/>
      <w:marLeft w:val="0"/>
      <w:marRight w:val="0"/>
      <w:marTop w:val="0"/>
      <w:marBottom w:val="0"/>
      <w:divBdr>
        <w:top w:val="none" w:sz="0" w:space="0" w:color="auto"/>
        <w:left w:val="none" w:sz="0" w:space="0" w:color="auto"/>
        <w:bottom w:val="none" w:sz="0" w:space="0" w:color="auto"/>
        <w:right w:val="none" w:sz="0" w:space="0" w:color="auto"/>
      </w:divBdr>
    </w:div>
    <w:div w:id="994600692">
      <w:bodyDiv w:val="1"/>
      <w:marLeft w:val="0"/>
      <w:marRight w:val="0"/>
      <w:marTop w:val="0"/>
      <w:marBottom w:val="0"/>
      <w:divBdr>
        <w:top w:val="none" w:sz="0" w:space="0" w:color="auto"/>
        <w:left w:val="none" w:sz="0" w:space="0" w:color="auto"/>
        <w:bottom w:val="none" w:sz="0" w:space="0" w:color="auto"/>
        <w:right w:val="none" w:sz="0" w:space="0" w:color="auto"/>
      </w:divBdr>
    </w:div>
    <w:div w:id="1011373718">
      <w:bodyDiv w:val="1"/>
      <w:marLeft w:val="0"/>
      <w:marRight w:val="0"/>
      <w:marTop w:val="0"/>
      <w:marBottom w:val="0"/>
      <w:divBdr>
        <w:top w:val="none" w:sz="0" w:space="0" w:color="auto"/>
        <w:left w:val="none" w:sz="0" w:space="0" w:color="auto"/>
        <w:bottom w:val="none" w:sz="0" w:space="0" w:color="auto"/>
        <w:right w:val="none" w:sz="0" w:space="0" w:color="auto"/>
      </w:divBdr>
    </w:div>
    <w:div w:id="1112826428">
      <w:bodyDiv w:val="1"/>
      <w:marLeft w:val="0"/>
      <w:marRight w:val="0"/>
      <w:marTop w:val="0"/>
      <w:marBottom w:val="0"/>
      <w:divBdr>
        <w:top w:val="none" w:sz="0" w:space="0" w:color="auto"/>
        <w:left w:val="none" w:sz="0" w:space="0" w:color="auto"/>
        <w:bottom w:val="none" w:sz="0" w:space="0" w:color="auto"/>
        <w:right w:val="none" w:sz="0" w:space="0" w:color="auto"/>
      </w:divBdr>
    </w:div>
    <w:div w:id="1115372631">
      <w:bodyDiv w:val="1"/>
      <w:marLeft w:val="0"/>
      <w:marRight w:val="0"/>
      <w:marTop w:val="0"/>
      <w:marBottom w:val="0"/>
      <w:divBdr>
        <w:top w:val="none" w:sz="0" w:space="0" w:color="auto"/>
        <w:left w:val="none" w:sz="0" w:space="0" w:color="auto"/>
        <w:bottom w:val="none" w:sz="0" w:space="0" w:color="auto"/>
        <w:right w:val="none" w:sz="0" w:space="0" w:color="auto"/>
      </w:divBdr>
    </w:div>
    <w:div w:id="1167403893">
      <w:bodyDiv w:val="1"/>
      <w:marLeft w:val="0"/>
      <w:marRight w:val="0"/>
      <w:marTop w:val="0"/>
      <w:marBottom w:val="0"/>
      <w:divBdr>
        <w:top w:val="none" w:sz="0" w:space="0" w:color="auto"/>
        <w:left w:val="none" w:sz="0" w:space="0" w:color="auto"/>
        <w:bottom w:val="none" w:sz="0" w:space="0" w:color="auto"/>
        <w:right w:val="none" w:sz="0" w:space="0" w:color="auto"/>
      </w:divBdr>
    </w:div>
    <w:div w:id="1212185631">
      <w:bodyDiv w:val="1"/>
      <w:marLeft w:val="0"/>
      <w:marRight w:val="0"/>
      <w:marTop w:val="0"/>
      <w:marBottom w:val="0"/>
      <w:divBdr>
        <w:top w:val="none" w:sz="0" w:space="0" w:color="auto"/>
        <w:left w:val="none" w:sz="0" w:space="0" w:color="auto"/>
        <w:bottom w:val="none" w:sz="0" w:space="0" w:color="auto"/>
        <w:right w:val="none" w:sz="0" w:space="0" w:color="auto"/>
      </w:divBdr>
    </w:div>
    <w:div w:id="1358195233">
      <w:bodyDiv w:val="1"/>
      <w:marLeft w:val="0"/>
      <w:marRight w:val="0"/>
      <w:marTop w:val="0"/>
      <w:marBottom w:val="0"/>
      <w:divBdr>
        <w:top w:val="none" w:sz="0" w:space="0" w:color="auto"/>
        <w:left w:val="none" w:sz="0" w:space="0" w:color="auto"/>
        <w:bottom w:val="none" w:sz="0" w:space="0" w:color="auto"/>
        <w:right w:val="none" w:sz="0" w:space="0" w:color="auto"/>
      </w:divBdr>
    </w:div>
    <w:div w:id="1460300065">
      <w:bodyDiv w:val="1"/>
      <w:marLeft w:val="0"/>
      <w:marRight w:val="0"/>
      <w:marTop w:val="0"/>
      <w:marBottom w:val="0"/>
      <w:divBdr>
        <w:top w:val="none" w:sz="0" w:space="0" w:color="auto"/>
        <w:left w:val="none" w:sz="0" w:space="0" w:color="auto"/>
        <w:bottom w:val="none" w:sz="0" w:space="0" w:color="auto"/>
        <w:right w:val="none" w:sz="0" w:space="0" w:color="auto"/>
      </w:divBdr>
    </w:div>
    <w:div w:id="1475416315">
      <w:bodyDiv w:val="1"/>
      <w:marLeft w:val="0"/>
      <w:marRight w:val="0"/>
      <w:marTop w:val="0"/>
      <w:marBottom w:val="0"/>
      <w:divBdr>
        <w:top w:val="none" w:sz="0" w:space="0" w:color="auto"/>
        <w:left w:val="none" w:sz="0" w:space="0" w:color="auto"/>
        <w:bottom w:val="none" w:sz="0" w:space="0" w:color="auto"/>
        <w:right w:val="none" w:sz="0" w:space="0" w:color="auto"/>
      </w:divBdr>
    </w:div>
    <w:div w:id="150636473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2449008">
      <w:bodyDiv w:val="1"/>
      <w:marLeft w:val="0"/>
      <w:marRight w:val="0"/>
      <w:marTop w:val="0"/>
      <w:marBottom w:val="0"/>
      <w:divBdr>
        <w:top w:val="none" w:sz="0" w:space="0" w:color="auto"/>
        <w:left w:val="none" w:sz="0" w:space="0" w:color="auto"/>
        <w:bottom w:val="none" w:sz="0" w:space="0" w:color="auto"/>
        <w:right w:val="none" w:sz="0" w:space="0" w:color="auto"/>
      </w:divBdr>
    </w:div>
    <w:div w:id="1683437297">
      <w:bodyDiv w:val="1"/>
      <w:marLeft w:val="0"/>
      <w:marRight w:val="0"/>
      <w:marTop w:val="0"/>
      <w:marBottom w:val="0"/>
      <w:divBdr>
        <w:top w:val="none" w:sz="0" w:space="0" w:color="auto"/>
        <w:left w:val="none" w:sz="0" w:space="0" w:color="auto"/>
        <w:bottom w:val="none" w:sz="0" w:space="0" w:color="auto"/>
        <w:right w:val="none" w:sz="0" w:space="0" w:color="auto"/>
      </w:divBdr>
    </w:div>
    <w:div w:id="1746606836">
      <w:bodyDiv w:val="1"/>
      <w:marLeft w:val="0"/>
      <w:marRight w:val="0"/>
      <w:marTop w:val="0"/>
      <w:marBottom w:val="0"/>
      <w:divBdr>
        <w:top w:val="none" w:sz="0" w:space="0" w:color="auto"/>
        <w:left w:val="none" w:sz="0" w:space="0" w:color="auto"/>
        <w:bottom w:val="none" w:sz="0" w:space="0" w:color="auto"/>
        <w:right w:val="none" w:sz="0" w:space="0" w:color="auto"/>
      </w:divBdr>
    </w:div>
    <w:div w:id="1787893296">
      <w:bodyDiv w:val="1"/>
      <w:marLeft w:val="0"/>
      <w:marRight w:val="0"/>
      <w:marTop w:val="0"/>
      <w:marBottom w:val="0"/>
      <w:divBdr>
        <w:top w:val="none" w:sz="0" w:space="0" w:color="auto"/>
        <w:left w:val="none" w:sz="0" w:space="0" w:color="auto"/>
        <w:bottom w:val="none" w:sz="0" w:space="0" w:color="auto"/>
        <w:right w:val="none" w:sz="0" w:space="0" w:color="auto"/>
      </w:divBdr>
    </w:div>
    <w:div w:id="2119789377">
      <w:bodyDiv w:val="1"/>
      <w:marLeft w:val="0"/>
      <w:marRight w:val="0"/>
      <w:marTop w:val="0"/>
      <w:marBottom w:val="0"/>
      <w:divBdr>
        <w:top w:val="none" w:sz="0" w:space="0" w:color="auto"/>
        <w:left w:val="none" w:sz="0" w:space="0" w:color="auto"/>
        <w:bottom w:val="none" w:sz="0" w:space="0" w:color="auto"/>
        <w:right w:val="none" w:sz="0" w:space="0" w:color="auto"/>
      </w:divBdr>
    </w:div>
    <w:div w:id="212384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7.bin"/><Relationship Id="rId21" Type="http://schemas.microsoft.com/office/2016/09/relationships/commentsIds" Target="commentsIds.xml"/><Relationship Id="rId42" Type="http://schemas.openxmlformats.org/officeDocument/2006/relationships/oleObject" Target="embeddings/oleObject7.bin"/><Relationship Id="rId63" Type="http://schemas.openxmlformats.org/officeDocument/2006/relationships/oleObject" Target="embeddings/oleObject19.bin"/><Relationship Id="rId84" Type="http://schemas.openxmlformats.org/officeDocument/2006/relationships/oleObject" Target="embeddings/oleObject37.bin"/><Relationship Id="rId138" Type="http://schemas.openxmlformats.org/officeDocument/2006/relationships/oleObject" Target="embeddings/oleObject86.bin"/><Relationship Id="rId159" Type="http://schemas.openxmlformats.org/officeDocument/2006/relationships/oleObject" Target="embeddings/oleObject106.bin"/><Relationship Id="rId170" Type="http://schemas.openxmlformats.org/officeDocument/2006/relationships/oleObject" Target="embeddings/oleObject117.bin"/><Relationship Id="rId191" Type="http://schemas.openxmlformats.org/officeDocument/2006/relationships/image" Target="media/image42.wmf"/><Relationship Id="rId205" Type="http://schemas.openxmlformats.org/officeDocument/2006/relationships/image" Target="media/image46.wmf"/><Relationship Id="rId226" Type="http://schemas.openxmlformats.org/officeDocument/2006/relationships/oleObject" Target="embeddings/oleObject153.bin"/><Relationship Id="rId107" Type="http://schemas.openxmlformats.org/officeDocument/2006/relationships/oleObject" Target="embeddings/oleObject58.bin"/><Relationship Id="rId11" Type="http://schemas.openxmlformats.org/officeDocument/2006/relationships/hyperlink" Target="https://www.ercot.com/mktrules/issues/NPRR1310" TargetMode="External"/><Relationship Id="rId32" Type="http://schemas.openxmlformats.org/officeDocument/2006/relationships/image" Target="media/image10.wmf"/><Relationship Id="rId53" Type="http://schemas.openxmlformats.org/officeDocument/2006/relationships/image" Target="media/image20.wmf"/><Relationship Id="rId74" Type="http://schemas.openxmlformats.org/officeDocument/2006/relationships/oleObject" Target="embeddings/oleObject28.bin"/><Relationship Id="rId128" Type="http://schemas.openxmlformats.org/officeDocument/2006/relationships/oleObject" Target="embeddings/oleObject76.bin"/><Relationship Id="rId149" Type="http://schemas.openxmlformats.org/officeDocument/2006/relationships/oleObject" Target="embeddings/oleObject97.bin"/><Relationship Id="rId5" Type="http://schemas.openxmlformats.org/officeDocument/2006/relationships/numbering" Target="numbering.xml"/><Relationship Id="rId95" Type="http://schemas.openxmlformats.org/officeDocument/2006/relationships/oleObject" Target="embeddings/oleObject48.bin"/><Relationship Id="rId160" Type="http://schemas.openxmlformats.org/officeDocument/2006/relationships/oleObject" Target="embeddings/oleObject107.bin"/><Relationship Id="rId181" Type="http://schemas.openxmlformats.org/officeDocument/2006/relationships/oleObject" Target="embeddings/oleObject121.bin"/><Relationship Id="rId216" Type="http://schemas.openxmlformats.org/officeDocument/2006/relationships/oleObject" Target="embeddings/oleObject146.bin"/><Relationship Id="rId22" Type="http://schemas.microsoft.com/office/2018/08/relationships/commentsExtensible" Target="commentsExtensible.xml"/><Relationship Id="rId43" Type="http://schemas.openxmlformats.org/officeDocument/2006/relationships/oleObject" Target="embeddings/oleObject8.bin"/><Relationship Id="rId64" Type="http://schemas.openxmlformats.org/officeDocument/2006/relationships/oleObject" Target="embeddings/oleObject20.bin"/><Relationship Id="rId118" Type="http://schemas.openxmlformats.org/officeDocument/2006/relationships/image" Target="media/image31.wmf"/><Relationship Id="rId139" Type="http://schemas.openxmlformats.org/officeDocument/2006/relationships/oleObject" Target="embeddings/oleObject87.bin"/><Relationship Id="rId85" Type="http://schemas.openxmlformats.org/officeDocument/2006/relationships/oleObject" Target="embeddings/oleObject38.bin"/><Relationship Id="rId150" Type="http://schemas.openxmlformats.org/officeDocument/2006/relationships/oleObject" Target="embeddings/oleObject98.bin"/><Relationship Id="rId171" Type="http://schemas.openxmlformats.org/officeDocument/2006/relationships/image" Target="media/image34.wmf"/><Relationship Id="rId192" Type="http://schemas.openxmlformats.org/officeDocument/2006/relationships/oleObject" Target="embeddings/oleObject130.bin"/><Relationship Id="rId206" Type="http://schemas.openxmlformats.org/officeDocument/2006/relationships/image" Target="media/image47.wmf"/><Relationship Id="rId227" Type="http://schemas.openxmlformats.org/officeDocument/2006/relationships/oleObject" Target="embeddings/oleObject154.bin"/><Relationship Id="rId12" Type="http://schemas.openxmlformats.org/officeDocument/2006/relationships/image" Target="media/image1.wmf"/><Relationship Id="rId33" Type="http://schemas.openxmlformats.org/officeDocument/2006/relationships/oleObject" Target="embeddings/oleObject3.bin"/><Relationship Id="rId108" Type="http://schemas.openxmlformats.org/officeDocument/2006/relationships/oleObject" Target="embeddings/oleObject59.bin"/><Relationship Id="rId129" Type="http://schemas.openxmlformats.org/officeDocument/2006/relationships/oleObject" Target="embeddings/oleObject77.bin"/><Relationship Id="rId54" Type="http://schemas.openxmlformats.org/officeDocument/2006/relationships/oleObject" Target="embeddings/oleObject14.bin"/><Relationship Id="rId75" Type="http://schemas.openxmlformats.org/officeDocument/2006/relationships/oleObject" Target="embeddings/oleObject29.bin"/><Relationship Id="rId96" Type="http://schemas.openxmlformats.org/officeDocument/2006/relationships/oleObject" Target="embeddings/oleObject49.bin"/><Relationship Id="rId140" Type="http://schemas.openxmlformats.org/officeDocument/2006/relationships/oleObject" Target="embeddings/oleObject88.bin"/><Relationship Id="rId161" Type="http://schemas.openxmlformats.org/officeDocument/2006/relationships/oleObject" Target="embeddings/oleObject108.bin"/><Relationship Id="rId182" Type="http://schemas.openxmlformats.org/officeDocument/2006/relationships/oleObject" Target="embeddings/oleObject122.bin"/><Relationship Id="rId217" Type="http://schemas.openxmlformats.org/officeDocument/2006/relationships/oleObject" Target="embeddings/oleObject147.bin"/><Relationship Id="rId6" Type="http://schemas.openxmlformats.org/officeDocument/2006/relationships/styles" Target="styles.xml"/><Relationship Id="rId23" Type="http://schemas.openxmlformats.org/officeDocument/2006/relationships/image" Target="media/image3.wmf"/><Relationship Id="rId119" Type="http://schemas.openxmlformats.org/officeDocument/2006/relationships/oleObject" Target="embeddings/oleObject68.bin"/><Relationship Id="rId44" Type="http://schemas.openxmlformats.org/officeDocument/2006/relationships/image" Target="media/image16.wmf"/><Relationship Id="rId65" Type="http://schemas.openxmlformats.org/officeDocument/2006/relationships/image" Target="media/image25.wmf"/><Relationship Id="rId86" Type="http://schemas.openxmlformats.org/officeDocument/2006/relationships/oleObject" Target="embeddings/oleObject39.bin"/><Relationship Id="rId130" Type="http://schemas.openxmlformats.org/officeDocument/2006/relationships/oleObject" Target="embeddings/oleObject78.bin"/><Relationship Id="rId151" Type="http://schemas.openxmlformats.org/officeDocument/2006/relationships/oleObject" Target="embeddings/oleObject99.bin"/><Relationship Id="rId172" Type="http://schemas.openxmlformats.org/officeDocument/2006/relationships/oleObject" Target="embeddings/oleObject118.bin"/><Relationship Id="rId193" Type="http://schemas.openxmlformats.org/officeDocument/2006/relationships/oleObject" Target="embeddings/oleObject131.bin"/><Relationship Id="rId207" Type="http://schemas.openxmlformats.org/officeDocument/2006/relationships/oleObject" Target="embeddings/oleObject140.bin"/><Relationship Id="rId228" Type="http://schemas.openxmlformats.org/officeDocument/2006/relationships/oleObject" Target="embeddings/oleObject155.bin"/><Relationship Id="rId13" Type="http://schemas.openxmlformats.org/officeDocument/2006/relationships/hyperlink" Target="https://www.ercot.com/files/docs/2023/08/25/ERCOT-Strategic-Plan-2024-2028.pdf" TargetMode="External"/><Relationship Id="rId109" Type="http://schemas.openxmlformats.org/officeDocument/2006/relationships/oleObject" Target="embeddings/oleObject60.bin"/><Relationship Id="rId34" Type="http://schemas.openxmlformats.org/officeDocument/2006/relationships/image" Target="media/image11.wmf"/><Relationship Id="rId55" Type="http://schemas.openxmlformats.org/officeDocument/2006/relationships/image" Target="media/image21.wmf"/><Relationship Id="rId76" Type="http://schemas.openxmlformats.org/officeDocument/2006/relationships/oleObject" Target="embeddings/oleObject30.bin"/><Relationship Id="rId97" Type="http://schemas.openxmlformats.org/officeDocument/2006/relationships/oleObject" Target="embeddings/oleObject50.bin"/><Relationship Id="rId120" Type="http://schemas.openxmlformats.org/officeDocument/2006/relationships/oleObject" Target="embeddings/oleObject69.bin"/><Relationship Id="rId141" Type="http://schemas.openxmlformats.org/officeDocument/2006/relationships/oleObject" Target="embeddings/oleObject89.bin"/><Relationship Id="rId7" Type="http://schemas.openxmlformats.org/officeDocument/2006/relationships/settings" Target="settings.xml"/><Relationship Id="rId162" Type="http://schemas.openxmlformats.org/officeDocument/2006/relationships/oleObject" Target="embeddings/oleObject109.bin"/><Relationship Id="rId183" Type="http://schemas.openxmlformats.org/officeDocument/2006/relationships/oleObject" Target="embeddings/oleObject123.bin"/><Relationship Id="rId218" Type="http://schemas.openxmlformats.org/officeDocument/2006/relationships/image" Target="media/image51.wmf"/><Relationship Id="rId24" Type="http://schemas.openxmlformats.org/officeDocument/2006/relationships/image" Target="media/image4.wmf"/><Relationship Id="rId45" Type="http://schemas.openxmlformats.org/officeDocument/2006/relationships/oleObject" Target="embeddings/oleObject9.bin"/><Relationship Id="rId66" Type="http://schemas.openxmlformats.org/officeDocument/2006/relationships/oleObject" Target="embeddings/oleObject21.bin"/><Relationship Id="rId87" Type="http://schemas.openxmlformats.org/officeDocument/2006/relationships/oleObject" Target="embeddings/oleObject40.bin"/><Relationship Id="rId110" Type="http://schemas.openxmlformats.org/officeDocument/2006/relationships/oleObject" Target="embeddings/oleObject61.bin"/><Relationship Id="rId131" Type="http://schemas.openxmlformats.org/officeDocument/2006/relationships/oleObject" Target="embeddings/oleObject79.bin"/><Relationship Id="rId152" Type="http://schemas.openxmlformats.org/officeDocument/2006/relationships/oleObject" Target="embeddings/oleObject100.bin"/><Relationship Id="rId173" Type="http://schemas.openxmlformats.org/officeDocument/2006/relationships/image" Target="media/image35.wmf"/><Relationship Id="rId194" Type="http://schemas.openxmlformats.org/officeDocument/2006/relationships/oleObject" Target="embeddings/oleObject132.bin"/><Relationship Id="rId208" Type="http://schemas.openxmlformats.org/officeDocument/2006/relationships/image" Target="media/image48.wmf"/><Relationship Id="rId229" Type="http://schemas.openxmlformats.org/officeDocument/2006/relationships/header" Target="header1.xml"/><Relationship Id="rId14" Type="http://schemas.openxmlformats.org/officeDocument/2006/relationships/hyperlink" Target="https://www.ercot.com/files/docs/2023/08/25/ERCOT-Strategic-Plan-2024-2028.pdf" TargetMode="External"/><Relationship Id="rId35" Type="http://schemas.openxmlformats.org/officeDocument/2006/relationships/oleObject" Target="embeddings/oleObject4.bin"/><Relationship Id="rId56" Type="http://schemas.openxmlformats.org/officeDocument/2006/relationships/oleObject" Target="embeddings/oleObject15.bin"/><Relationship Id="rId77" Type="http://schemas.openxmlformats.org/officeDocument/2006/relationships/image" Target="media/image27.wmf"/><Relationship Id="rId100" Type="http://schemas.openxmlformats.org/officeDocument/2006/relationships/oleObject" Target="embeddings/oleObject53.bin"/><Relationship Id="rId8" Type="http://schemas.openxmlformats.org/officeDocument/2006/relationships/webSettings" Target="webSettings.xml"/><Relationship Id="rId98" Type="http://schemas.openxmlformats.org/officeDocument/2006/relationships/oleObject" Target="embeddings/oleObject51.bin"/><Relationship Id="rId121" Type="http://schemas.openxmlformats.org/officeDocument/2006/relationships/image" Target="media/image32.wmf"/><Relationship Id="rId142" Type="http://schemas.openxmlformats.org/officeDocument/2006/relationships/oleObject" Target="embeddings/oleObject90.bin"/><Relationship Id="rId163" Type="http://schemas.openxmlformats.org/officeDocument/2006/relationships/oleObject" Target="embeddings/oleObject110.bin"/><Relationship Id="rId184" Type="http://schemas.openxmlformats.org/officeDocument/2006/relationships/oleObject" Target="embeddings/oleObject124.bin"/><Relationship Id="rId219" Type="http://schemas.openxmlformats.org/officeDocument/2006/relationships/oleObject" Target="embeddings/oleObject148.bin"/><Relationship Id="rId230" Type="http://schemas.openxmlformats.org/officeDocument/2006/relationships/footer" Target="footer1.xml"/><Relationship Id="rId25" Type="http://schemas.openxmlformats.org/officeDocument/2006/relationships/image" Target="media/image5.wmf"/><Relationship Id="rId46" Type="http://schemas.openxmlformats.org/officeDocument/2006/relationships/oleObject" Target="embeddings/oleObject10.bin"/><Relationship Id="rId67" Type="http://schemas.openxmlformats.org/officeDocument/2006/relationships/image" Target="media/image26.wmf"/><Relationship Id="rId20" Type="http://schemas.microsoft.com/office/2011/relationships/commentsExtended" Target="commentsExtended.xml"/><Relationship Id="rId41" Type="http://schemas.openxmlformats.org/officeDocument/2006/relationships/oleObject" Target="embeddings/oleObject6.bin"/><Relationship Id="rId62" Type="http://schemas.openxmlformats.org/officeDocument/2006/relationships/oleObject" Target="embeddings/oleObject18.bin"/><Relationship Id="rId83" Type="http://schemas.openxmlformats.org/officeDocument/2006/relationships/oleObject" Target="embeddings/oleObject36.bin"/><Relationship Id="rId88" Type="http://schemas.openxmlformats.org/officeDocument/2006/relationships/oleObject" Target="embeddings/oleObject41.bin"/><Relationship Id="rId111" Type="http://schemas.openxmlformats.org/officeDocument/2006/relationships/oleObject" Target="embeddings/oleObject62.bin"/><Relationship Id="rId132" Type="http://schemas.openxmlformats.org/officeDocument/2006/relationships/oleObject" Target="embeddings/oleObject80.bin"/><Relationship Id="rId153" Type="http://schemas.openxmlformats.org/officeDocument/2006/relationships/image" Target="media/image33.wmf"/><Relationship Id="rId174" Type="http://schemas.openxmlformats.org/officeDocument/2006/relationships/image" Target="media/image36.wmf"/><Relationship Id="rId179" Type="http://schemas.openxmlformats.org/officeDocument/2006/relationships/oleObject" Target="embeddings/oleObject120.bin"/><Relationship Id="rId195" Type="http://schemas.openxmlformats.org/officeDocument/2006/relationships/oleObject" Target="embeddings/oleObject133.bin"/><Relationship Id="rId209" Type="http://schemas.openxmlformats.org/officeDocument/2006/relationships/oleObject" Target="embeddings/oleObject141.bin"/><Relationship Id="rId190" Type="http://schemas.openxmlformats.org/officeDocument/2006/relationships/oleObject" Target="embeddings/oleObject129.bin"/><Relationship Id="rId204" Type="http://schemas.openxmlformats.org/officeDocument/2006/relationships/image" Target="media/image45.wmf"/><Relationship Id="rId220" Type="http://schemas.openxmlformats.org/officeDocument/2006/relationships/image" Target="media/image52.wmf"/><Relationship Id="rId225" Type="http://schemas.openxmlformats.org/officeDocument/2006/relationships/oleObject" Target="embeddings/oleObject152.bin"/><Relationship Id="rId15" Type="http://schemas.openxmlformats.org/officeDocument/2006/relationships/hyperlink" Target="https://www.ercot.com/files/docs/2023/08/25/ERCOT-Strategic-Plan-2024-2028.pdf" TargetMode="External"/><Relationship Id="rId36" Type="http://schemas.openxmlformats.org/officeDocument/2006/relationships/image" Target="media/image12.wmf"/><Relationship Id="rId57" Type="http://schemas.openxmlformats.org/officeDocument/2006/relationships/image" Target="media/image22.wmf"/><Relationship Id="rId106" Type="http://schemas.openxmlformats.org/officeDocument/2006/relationships/oleObject" Target="embeddings/oleObject57.bin"/><Relationship Id="rId127" Type="http://schemas.openxmlformats.org/officeDocument/2006/relationships/oleObject" Target="embeddings/oleObject75.bin"/><Relationship Id="rId10" Type="http://schemas.openxmlformats.org/officeDocument/2006/relationships/endnotes" Target="endnotes.xml"/><Relationship Id="rId31" Type="http://schemas.openxmlformats.org/officeDocument/2006/relationships/image" Target="media/image9.wmf"/><Relationship Id="rId52" Type="http://schemas.openxmlformats.org/officeDocument/2006/relationships/oleObject" Target="embeddings/oleObject13.bin"/><Relationship Id="rId73" Type="http://schemas.openxmlformats.org/officeDocument/2006/relationships/oleObject" Target="embeddings/oleObject27.bin"/><Relationship Id="rId78" Type="http://schemas.openxmlformats.org/officeDocument/2006/relationships/oleObject" Target="embeddings/oleObject31.bin"/><Relationship Id="rId94" Type="http://schemas.openxmlformats.org/officeDocument/2006/relationships/oleObject" Target="embeddings/oleObject47.bin"/><Relationship Id="rId99" Type="http://schemas.openxmlformats.org/officeDocument/2006/relationships/oleObject" Target="embeddings/oleObject52.bin"/><Relationship Id="rId101" Type="http://schemas.openxmlformats.org/officeDocument/2006/relationships/oleObject" Target="embeddings/oleObject54.bin"/><Relationship Id="rId122" Type="http://schemas.openxmlformats.org/officeDocument/2006/relationships/oleObject" Target="embeddings/oleObject70.bin"/><Relationship Id="rId143" Type="http://schemas.openxmlformats.org/officeDocument/2006/relationships/oleObject" Target="embeddings/oleObject91.bin"/><Relationship Id="rId148" Type="http://schemas.openxmlformats.org/officeDocument/2006/relationships/oleObject" Target="embeddings/oleObject96.bin"/><Relationship Id="rId164" Type="http://schemas.openxmlformats.org/officeDocument/2006/relationships/oleObject" Target="embeddings/oleObject111.bin"/><Relationship Id="rId169" Type="http://schemas.openxmlformats.org/officeDocument/2006/relationships/oleObject" Target="embeddings/oleObject116.bin"/><Relationship Id="rId185" Type="http://schemas.openxmlformats.org/officeDocument/2006/relationships/oleObject" Target="embeddings/oleObject125.bin"/><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image" Target="media/image40.wmf"/><Relationship Id="rId210" Type="http://schemas.openxmlformats.org/officeDocument/2006/relationships/image" Target="media/image49.wmf"/><Relationship Id="rId215" Type="http://schemas.openxmlformats.org/officeDocument/2006/relationships/image" Target="media/image50.wmf"/><Relationship Id="rId26" Type="http://schemas.openxmlformats.org/officeDocument/2006/relationships/image" Target="media/image6.wmf"/><Relationship Id="rId231" Type="http://schemas.openxmlformats.org/officeDocument/2006/relationships/footer" Target="footer2.xml"/><Relationship Id="rId47" Type="http://schemas.openxmlformats.org/officeDocument/2006/relationships/image" Target="media/image17.wmf"/><Relationship Id="rId68" Type="http://schemas.openxmlformats.org/officeDocument/2006/relationships/oleObject" Target="embeddings/oleObject22.bin"/><Relationship Id="rId89" Type="http://schemas.openxmlformats.org/officeDocument/2006/relationships/oleObject" Target="embeddings/oleObject42.bin"/><Relationship Id="rId112" Type="http://schemas.openxmlformats.org/officeDocument/2006/relationships/oleObject" Target="embeddings/oleObject63.bin"/><Relationship Id="rId133" Type="http://schemas.openxmlformats.org/officeDocument/2006/relationships/oleObject" Target="embeddings/oleObject81.bin"/><Relationship Id="rId154" Type="http://schemas.openxmlformats.org/officeDocument/2006/relationships/oleObject" Target="embeddings/oleObject101.bin"/><Relationship Id="rId175" Type="http://schemas.openxmlformats.org/officeDocument/2006/relationships/image" Target="media/image37.wmf"/><Relationship Id="rId196" Type="http://schemas.openxmlformats.org/officeDocument/2006/relationships/image" Target="media/image43.wmf"/><Relationship Id="rId200" Type="http://schemas.openxmlformats.org/officeDocument/2006/relationships/oleObject" Target="embeddings/oleObject137.bin"/><Relationship Id="rId16" Type="http://schemas.openxmlformats.org/officeDocument/2006/relationships/image" Target="media/image2.wmf"/><Relationship Id="rId221" Type="http://schemas.openxmlformats.org/officeDocument/2006/relationships/oleObject" Target="embeddings/oleObject149.bin"/><Relationship Id="rId37" Type="http://schemas.openxmlformats.org/officeDocument/2006/relationships/image" Target="media/image13.wmf"/><Relationship Id="rId58" Type="http://schemas.openxmlformats.org/officeDocument/2006/relationships/oleObject" Target="embeddings/oleObject16.bin"/><Relationship Id="rId79" Type="http://schemas.openxmlformats.org/officeDocument/2006/relationships/oleObject" Target="embeddings/oleObject32.bin"/><Relationship Id="rId102" Type="http://schemas.openxmlformats.org/officeDocument/2006/relationships/image" Target="media/image28.wmf"/><Relationship Id="rId123" Type="http://schemas.openxmlformats.org/officeDocument/2006/relationships/oleObject" Target="embeddings/oleObject71.bin"/><Relationship Id="rId144" Type="http://schemas.openxmlformats.org/officeDocument/2006/relationships/oleObject" Target="embeddings/oleObject92.bin"/><Relationship Id="rId90" Type="http://schemas.openxmlformats.org/officeDocument/2006/relationships/oleObject" Target="embeddings/oleObject43.bin"/><Relationship Id="rId165" Type="http://schemas.openxmlformats.org/officeDocument/2006/relationships/oleObject" Target="embeddings/oleObject112.bin"/><Relationship Id="rId186" Type="http://schemas.openxmlformats.org/officeDocument/2006/relationships/oleObject" Target="embeddings/oleObject126.bin"/><Relationship Id="rId211" Type="http://schemas.openxmlformats.org/officeDocument/2006/relationships/oleObject" Target="embeddings/oleObject142.bin"/><Relationship Id="rId232" Type="http://schemas.openxmlformats.org/officeDocument/2006/relationships/footer" Target="footer3.xml"/><Relationship Id="rId27" Type="http://schemas.openxmlformats.org/officeDocument/2006/relationships/oleObject" Target="embeddings/oleObject1.bin"/><Relationship Id="rId48" Type="http://schemas.openxmlformats.org/officeDocument/2006/relationships/oleObject" Target="embeddings/oleObject11.bin"/><Relationship Id="rId69" Type="http://schemas.openxmlformats.org/officeDocument/2006/relationships/oleObject" Target="embeddings/oleObject23.bin"/><Relationship Id="rId113" Type="http://schemas.openxmlformats.org/officeDocument/2006/relationships/oleObject" Target="embeddings/oleObject64.bin"/><Relationship Id="rId134" Type="http://schemas.openxmlformats.org/officeDocument/2006/relationships/oleObject" Target="embeddings/oleObject82.bin"/><Relationship Id="rId80" Type="http://schemas.openxmlformats.org/officeDocument/2006/relationships/oleObject" Target="embeddings/oleObject33.bin"/><Relationship Id="rId155" Type="http://schemas.openxmlformats.org/officeDocument/2006/relationships/oleObject" Target="embeddings/oleObject102.bin"/><Relationship Id="rId176" Type="http://schemas.openxmlformats.org/officeDocument/2006/relationships/image" Target="media/image38.wmf"/><Relationship Id="rId197" Type="http://schemas.openxmlformats.org/officeDocument/2006/relationships/oleObject" Target="embeddings/oleObject134.bin"/><Relationship Id="rId201" Type="http://schemas.openxmlformats.org/officeDocument/2006/relationships/image" Target="media/image44.wmf"/><Relationship Id="rId222" Type="http://schemas.openxmlformats.org/officeDocument/2006/relationships/image" Target="media/image53.wmf"/><Relationship Id="rId17" Type="http://schemas.openxmlformats.org/officeDocument/2006/relationships/hyperlink" Target="mailto:gordon.drake@ercot.com" TargetMode="External"/><Relationship Id="rId38" Type="http://schemas.openxmlformats.org/officeDocument/2006/relationships/image" Target="media/image14.wmf"/><Relationship Id="rId59" Type="http://schemas.openxmlformats.org/officeDocument/2006/relationships/image" Target="media/image23.wmf"/><Relationship Id="rId103" Type="http://schemas.openxmlformats.org/officeDocument/2006/relationships/image" Target="media/image29.wmf"/><Relationship Id="rId124" Type="http://schemas.openxmlformats.org/officeDocument/2006/relationships/oleObject" Target="embeddings/oleObject72.bin"/><Relationship Id="rId70" Type="http://schemas.openxmlformats.org/officeDocument/2006/relationships/oleObject" Target="embeddings/oleObject24.bin"/><Relationship Id="rId91" Type="http://schemas.openxmlformats.org/officeDocument/2006/relationships/oleObject" Target="embeddings/oleObject44.bin"/><Relationship Id="rId145" Type="http://schemas.openxmlformats.org/officeDocument/2006/relationships/oleObject" Target="embeddings/oleObject93.bin"/><Relationship Id="rId166" Type="http://schemas.openxmlformats.org/officeDocument/2006/relationships/oleObject" Target="embeddings/oleObject113.bin"/><Relationship Id="rId187" Type="http://schemas.openxmlformats.org/officeDocument/2006/relationships/oleObject" Target="embeddings/oleObject127.bin"/><Relationship Id="rId1" Type="http://schemas.openxmlformats.org/officeDocument/2006/relationships/customXml" Target="../customXml/item1.xml"/><Relationship Id="rId212" Type="http://schemas.openxmlformats.org/officeDocument/2006/relationships/oleObject" Target="embeddings/oleObject143.bin"/><Relationship Id="rId233" Type="http://schemas.openxmlformats.org/officeDocument/2006/relationships/fontTable" Target="fontTable.xml"/><Relationship Id="rId28" Type="http://schemas.openxmlformats.org/officeDocument/2006/relationships/image" Target="media/image7.wmf"/><Relationship Id="rId49" Type="http://schemas.openxmlformats.org/officeDocument/2006/relationships/image" Target="media/image18.wmf"/><Relationship Id="rId114" Type="http://schemas.openxmlformats.org/officeDocument/2006/relationships/oleObject" Target="embeddings/oleObject65.bin"/><Relationship Id="rId60" Type="http://schemas.openxmlformats.org/officeDocument/2006/relationships/oleObject" Target="embeddings/oleObject17.bin"/><Relationship Id="rId81" Type="http://schemas.openxmlformats.org/officeDocument/2006/relationships/oleObject" Target="embeddings/oleObject34.bin"/><Relationship Id="rId135" Type="http://schemas.openxmlformats.org/officeDocument/2006/relationships/oleObject" Target="embeddings/oleObject83.bin"/><Relationship Id="rId156" Type="http://schemas.openxmlformats.org/officeDocument/2006/relationships/oleObject" Target="embeddings/oleObject103.bin"/><Relationship Id="rId177" Type="http://schemas.openxmlformats.org/officeDocument/2006/relationships/oleObject" Target="embeddings/oleObject119.bin"/><Relationship Id="rId198" Type="http://schemas.openxmlformats.org/officeDocument/2006/relationships/oleObject" Target="embeddings/oleObject135.bin"/><Relationship Id="rId202" Type="http://schemas.openxmlformats.org/officeDocument/2006/relationships/oleObject" Target="embeddings/oleObject138.bin"/><Relationship Id="rId223" Type="http://schemas.openxmlformats.org/officeDocument/2006/relationships/oleObject" Target="embeddings/oleObject150.bin"/><Relationship Id="rId18" Type="http://schemas.openxmlformats.org/officeDocument/2006/relationships/hyperlink" Target="mailto:cory.phillips@ercot.com" TargetMode="External"/><Relationship Id="rId39" Type="http://schemas.openxmlformats.org/officeDocument/2006/relationships/image" Target="media/image15.wmf"/><Relationship Id="rId50" Type="http://schemas.openxmlformats.org/officeDocument/2006/relationships/oleObject" Target="embeddings/oleObject12.bin"/><Relationship Id="rId104" Type="http://schemas.openxmlformats.org/officeDocument/2006/relationships/oleObject" Target="embeddings/oleObject55.bin"/><Relationship Id="rId125" Type="http://schemas.openxmlformats.org/officeDocument/2006/relationships/oleObject" Target="embeddings/oleObject73.bin"/><Relationship Id="rId146" Type="http://schemas.openxmlformats.org/officeDocument/2006/relationships/oleObject" Target="embeddings/oleObject94.bin"/><Relationship Id="rId167" Type="http://schemas.openxmlformats.org/officeDocument/2006/relationships/oleObject" Target="embeddings/oleObject114.bin"/><Relationship Id="rId188" Type="http://schemas.openxmlformats.org/officeDocument/2006/relationships/oleObject" Target="embeddings/oleObject128.bin"/><Relationship Id="rId71" Type="http://schemas.openxmlformats.org/officeDocument/2006/relationships/oleObject" Target="embeddings/oleObject25.bin"/><Relationship Id="rId92" Type="http://schemas.openxmlformats.org/officeDocument/2006/relationships/oleObject" Target="embeddings/oleObject45.bin"/><Relationship Id="rId213" Type="http://schemas.openxmlformats.org/officeDocument/2006/relationships/oleObject" Target="embeddings/oleObject144.bin"/><Relationship Id="rId234" Type="http://schemas.microsoft.com/office/2011/relationships/people" Target="people.xml"/><Relationship Id="rId2" Type="http://schemas.openxmlformats.org/officeDocument/2006/relationships/customXml" Target="../customXml/item2.xml"/><Relationship Id="rId29" Type="http://schemas.openxmlformats.org/officeDocument/2006/relationships/oleObject" Target="embeddings/oleObject2.bin"/><Relationship Id="rId40" Type="http://schemas.openxmlformats.org/officeDocument/2006/relationships/oleObject" Target="embeddings/oleObject5.bin"/><Relationship Id="rId115" Type="http://schemas.openxmlformats.org/officeDocument/2006/relationships/oleObject" Target="embeddings/oleObject66.bin"/><Relationship Id="rId136" Type="http://schemas.openxmlformats.org/officeDocument/2006/relationships/oleObject" Target="embeddings/oleObject84.bin"/><Relationship Id="rId157" Type="http://schemas.openxmlformats.org/officeDocument/2006/relationships/oleObject" Target="embeddings/oleObject104.bin"/><Relationship Id="rId178" Type="http://schemas.openxmlformats.org/officeDocument/2006/relationships/image" Target="media/image39.wmf"/><Relationship Id="rId61" Type="http://schemas.openxmlformats.org/officeDocument/2006/relationships/image" Target="media/image24.wmf"/><Relationship Id="rId82" Type="http://schemas.openxmlformats.org/officeDocument/2006/relationships/oleObject" Target="embeddings/oleObject35.bin"/><Relationship Id="rId199" Type="http://schemas.openxmlformats.org/officeDocument/2006/relationships/oleObject" Target="embeddings/oleObject136.bin"/><Relationship Id="rId203" Type="http://schemas.openxmlformats.org/officeDocument/2006/relationships/oleObject" Target="embeddings/oleObject139.bin"/><Relationship Id="rId19" Type="http://schemas.openxmlformats.org/officeDocument/2006/relationships/comments" Target="comments.xml"/><Relationship Id="rId224" Type="http://schemas.openxmlformats.org/officeDocument/2006/relationships/oleObject" Target="embeddings/oleObject151.bin"/><Relationship Id="rId30" Type="http://schemas.openxmlformats.org/officeDocument/2006/relationships/image" Target="media/image8.png"/><Relationship Id="rId105" Type="http://schemas.openxmlformats.org/officeDocument/2006/relationships/oleObject" Target="embeddings/oleObject56.bin"/><Relationship Id="rId126" Type="http://schemas.openxmlformats.org/officeDocument/2006/relationships/oleObject" Target="embeddings/oleObject74.bin"/><Relationship Id="rId147" Type="http://schemas.openxmlformats.org/officeDocument/2006/relationships/oleObject" Target="embeddings/oleObject95.bin"/><Relationship Id="rId168" Type="http://schemas.openxmlformats.org/officeDocument/2006/relationships/oleObject" Target="embeddings/oleObject115.bin"/><Relationship Id="rId51" Type="http://schemas.openxmlformats.org/officeDocument/2006/relationships/image" Target="media/image19.wmf"/><Relationship Id="rId72" Type="http://schemas.openxmlformats.org/officeDocument/2006/relationships/oleObject" Target="embeddings/oleObject26.bin"/><Relationship Id="rId93" Type="http://schemas.openxmlformats.org/officeDocument/2006/relationships/oleObject" Target="embeddings/oleObject46.bin"/><Relationship Id="rId189" Type="http://schemas.openxmlformats.org/officeDocument/2006/relationships/image" Target="media/image41.wmf"/><Relationship Id="rId3" Type="http://schemas.openxmlformats.org/officeDocument/2006/relationships/customXml" Target="../customXml/item3.xml"/><Relationship Id="rId214" Type="http://schemas.openxmlformats.org/officeDocument/2006/relationships/oleObject" Target="embeddings/oleObject145.bin"/><Relationship Id="rId235" Type="http://schemas.openxmlformats.org/officeDocument/2006/relationships/theme" Target="theme/theme1.xml"/><Relationship Id="rId116" Type="http://schemas.openxmlformats.org/officeDocument/2006/relationships/image" Target="media/image30.wmf"/><Relationship Id="rId137" Type="http://schemas.openxmlformats.org/officeDocument/2006/relationships/oleObject" Target="embeddings/oleObject85.bin"/><Relationship Id="rId158" Type="http://schemas.openxmlformats.org/officeDocument/2006/relationships/oleObject" Target="embeddings/oleObject10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C577D721A6C142B255964A691ED565" ma:contentTypeVersion="10" ma:contentTypeDescription="Create a new document." ma:contentTypeScope="" ma:versionID="9d8377cae6b3e8a2daef43d498347fb6">
  <xsd:schema xmlns:xsd="http://www.w3.org/2001/XMLSchema" xmlns:xs="http://www.w3.org/2001/XMLSchema" xmlns:p="http://schemas.microsoft.com/office/2006/metadata/properties" xmlns:ns2="071645cf-3eb8-4cf7-bb93-3c03c4577621" xmlns:ns3="24b1f51c-9249-4476-b885-13d2f300b0c0" targetNamespace="http://schemas.microsoft.com/office/2006/metadata/properties" ma:root="true" ma:fieldsID="00e92cd710cb24b3d34c06e5cbfb80a2" ns2:_="" ns3:_="">
    <xsd:import namespace="071645cf-3eb8-4cf7-bb93-3c03c4577621"/>
    <xsd:import namespace="24b1f51c-9249-4476-b885-13d2f300b0c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645cf-3eb8-4cf7-bb93-3c03c45776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b1f51c-9249-4476-b885-13d2f300b0c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24b1f51c-9249-4476-b885-13d2f300b0c0">
      <UserInfo>
        <DisplayName/>
        <AccountId xsi:nil="true"/>
        <AccountType/>
      </UserInfo>
    </SharedWithUsers>
  </documentManagement>
</p:properties>
</file>

<file path=customXml/itemProps1.xml><?xml version="1.0" encoding="utf-8"?>
<ds:datastoreItem xmlns:ds="http://schemas.openxmlformats.org/officeDocument/2006/customXml" ds:itemID="{1D09FAA5-F80A-41F5-A442-FEB2EF85D6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645cf-3eb8-4cf7-bb93-3c03c4577621"/>
    <ds:schemaRef ds:uri="24b1f51c-9249-4476-b885-13d2f300b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58FD0C3E-B9A8-457F-BDB6-57EAFFA9C550}">
  <ds:schemaRefs>
    <ds:schemaRef ds:uri="http://schemas.microsoft.com/sharepoint/v3/contenttype/forms"/>
  </ds:schemaRefs>
</ds:datastoreItem>
</file>

<file path=customXml/itemProps4.xml><?xml version="1.0" encoding="utf-8"?>
<ds:datastoreItem xmlns:ds="http://schemas.openxmlformats.org/officeDocument/2006/customXml" ds:itemID="{38EE9942-4F15-4852-948D-60580EC51AA4}">
  <ds:schemaRefs>
    <ds:schemaRef ds:uri="http://schemas.microsoft.com/office/2006/metadata/properties"/>
    <ds:schemaRef ds:uri="http://schemas.microsoft.com/office/infopath/2007/PartnerControls"/>
    <ds:schemaRef ds:uri="24b1f51c-9249-4476-b885-13d2f300b0c0"/>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89105</Words>
  <Characters>507900</Characters>
  <Application>Microsoft Office Word</Application>
  <DocSecurity>0</DocSecurity>
  <Lines>4232</Lines>
  <Paragraphs>1191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595814</CharactersWithSpaces>
  <SharedDoc>false</SharedDoc>
  <HLinks>
    <vt:vector size="72" baseType="variant">
      <vt:variant>
        <vt:i4>1114175</vt:i4>
      </vt:variant>
      <vt:variant>
        <vt:i4>495</vt:i4>
      </vt:variant>
      <vt:variant>
        <vt:i4>0</vt:i4>
      </vt:variant>
      <vt:variant>
        <vt:i4>5</vt:i4>
      </vt:variant>
      <vt:variant>
        <vt:lpwstr/>
      </vt:variant>
      <vt:variant>
        <vt:lpwstr>_Toc109527549</vt:lpwstr>
      </vt:variant>
      <vt:variant>
        <vt:i4>4128837</vt:i4>
      </vt:variant>
      <vt:variant>
        <vt:i4>12</vt:i4>
      </vt:variant>
      <vt:variant>
        <vt:i4>0</vt:i4>
      </vt:variant>
      <vt:variant>
        <vt:i4>5</vt:i4>
      </vt:variant>
      <vt:variant>
        <vt:lpwstr>mailto:cory.phillips@ercot.com</vt:lpwstr>
      </vt:variant>
      <vt:variant>
        <vt:lpwstr/>
      </vt:variant>
      <vt:variant>
        <vt:i4>3342430</vt:i4>
      </vt:variant>
      <vt:variant>
        <vt:i4>9</vt:i4>
      </vt:variant>
      <vt:variant>
        <vt:i4>0</vt:i4>
      </vt:variant>
      <vt:variant>
        <vt:i4>5</vt:i4>
      </vt:variant>
      <vt:variant>
        <vt:lpwstr>mailto:gordon.drake@ercot.com</vt:lpwstr>
      </vt:variant>
      <vt:variant>
        <vt:lpwstr/>
      </vt:variant>
      <vt:variant>
        <vt:i4>3866677</vt:i4>
      </vt:variant>
      <vt:variant>
        <vt:i4>6</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ariant>
        <vt:i4>3866677</vt:i4>
      </vt:variant>
      <vt:variant>
        <vt:i4>0</vt:i4>
      </vt:variant>
      <vt:variant>
        <vt:i4>0</vt:i4>
      </vt:variant>
      <vt:variant>
        <vt:i4>5</vt:i4>
      </vt:variant>
      <vt:variant>
        <vt:lpwstr>https://www.ercot.com/files/docs/2023/08/25/ERCOT-Strategic-Plan-2024-2028.pdf</vt:lpwstr>
      </vt:variant>
      <vt:variant>
        <vt:lpwstr/>
      </vt:variant>
      <vt:variant>
        <vt:i4>1769578</vt:i4>
      </vt:variant>
      <vt:variant>
        <vt:i4>15</vt:i4>
      </vt:variant>
      <vt:variant>
        <vt:i4>0</vt:i4>
      </vt:variant>
      <vt:variant>
        <vt:i4>5</vt:i4>
      </vt:variant>
      <vt:variant>
        <vt:lpwstr>mailto:Sainath.Moorty@ercot.com</vt:lpwstr>
      </vt:variant>
      <vt:variant>
        <vt:lpwstr/>
      </vt:variant>
      <vt:variant>
        <vt:i4>7012372</vt:i4>
      </vt:variant>
      <vt:variant>
        <vt:i4>12</vt:i4>
      </vt:variant>
      <vt:variant>
        <vt:i4>0</vt:i4>
      </vt:variant>
      <vt:variant>
        <vt:i4>5</vt:i4>
      </vt:variant>
      <vt:variant>
        <vt:lpwstr>mailto:David.Maggio@ercot.com</vt:lpwstr>
      </vt:variant>
      <vt:variant>
        <vt:lpwstr/>
      </vt:variant>
      <vt:variant>
        <vt:i4>7012372</vt:i4>
      </vt:variant>
      <vt:variant>
        <vt:i4>9</vt:i4>
      </vt:variant>
      <vt:variant>
        <vt:i4>0</vt:i4>
      </vt:variant>
      <vt:variant>
        <vt:i4>5</vt:i4>
      </vt:variant>
      <vt:variant>
        <vt:lpwstr>mailto:David.Maggio@ercot.com</vt:lpwstr>
      </vt:variant>
      <vt:variant>
        <vt:lpwstr/>
      </vt:variant>
      <vt:variant>
        <vt:i4>7012372</vt:i4>
      </vt:variant>
      <vt:variant>
        <vt:i4>6</vt:i4>
      </vt:variant>
      <vt:variant>
        <vt:i4>0</vt:i4>
      </vt:variant>
      <vt:variant>
        <vt:i4>5</vt:i4>
      </vt:variant>
      <vt:variant>
        <vt:lpwstr>mailto:David.Maggio@ercot.com</vt:lpwstr>
      </vt:variant>
      <vt:variant>
        <vt:lpwstr/>
      </vt:variant>
      <vt:variant>
        <vt:i4>1769578</vt:i4>
      </vt:variant>
      <vt:variant>
        <vt:i4>3</vt:i4>
      </vt:variant>
      <vt:variant>
        <vt:i4>0</vt:i4>
      </vt:variant>
      <vt:variant>
        <vt:i4>5</vt:i4>
      </vt:variant>
      <vt:variant>
        <vt:lpwstr>mailto:Sainath.Moorty@ercot.com</vt:lpwstr>
      </vt:variant>
      <vt:variant>
        <vt:lpwstr/>
      </vt:variant>
      <vt:variant>
        <vt:i4>4128837</vt:i4>
      </vt:variant>
      <vt:variant>
        <vt:i4>0</vt:i4>
      </vt:variant>
      <vt:variant>
        <vt:i4>0</vt:i4>
      </vt:variant>
      <vt:variant>
        <vt:i4>5</vt:i4>
      </vt:variant>
      <vt:variant>
        <vt:lpwstr>mailto:Cory.Phillips@ercot.com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6</cp:revision>
  <cp:lastPrinted>2013-11-17T06:11:00Z</cp:lastPrinted>
  <dcterms:created xsi:type="dcterms:W3CDTF">2025-11-21T00:36:00Z</dcterms:created>
  <dcterms:modified xsi:type="dcterms:W3CDTF">2025-11-21T02:19:00Z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0x0101008BC577D721A6C142B255964A691ED565</vt:lpwstr>
  </property>
  <property fmtid="{D5CDD505-2E9C-101B-9397-08002B2CF9AE}" pid="3" name="MediaServiceImageTags">
    <vt:lpwstr/>
  </property>
  <property fmtid="{D5CDD505-2E9C-101B-9397-08002B2CF9AE}" pid="4" name="docLang">
    <vt:lpwstr>en</vt:lpwstr>
  </property>
  <property fmtid="{D5CDD505-2E9C-101B-9397-08002B2CF9AE}" pid="5" name="MSIP_Label_c144db1d-993e-40da-980d-6eea152adc50_Enabled">
    <vt:lpwstr>true</vt:lpwstr>
  </property>
  <property fmtid="{D5CDD505-2E9C-101B-9397-08002B2CF9AE}" pid="6" name="MSIP_Label_c144db1d-993e-40da-980d-6eea152adc50_SetDate">
    <vt:lpwstr>2025-11-20T03:57:18Z</vt:lpwstr>
  </property>
  <property fmtid="{D5CDD505-2E9C-101B-9397-08002B2CF9AE}" pid="7" name="MSIP_Label_c144db1d-993e-40da-980d-6eea152adc50_Method">
    <vt:lpwstr>Privileged</vt:lpwstr>
  </property>
  <property fmtid="{D5CDD505-2E9C-101B-9397-08002B2CF9AE}" pid="8" name="MSIP_Label_c144db1d-993e-40da-980d-6eea152adc50_Name">
    <vt:lpwstr>Public</vt:lpwstr>
  </property>
  <property fmtid="{D5CDD505-2E9C-101B-9397-08002B2CF9AE}" pid="9" name="MSIP_Label_c144db1d-993e-40da-980d-6eea152adc50_SiteId">
    <vt:lpwstr>0afb747d-bff7-4596-a9fc-950ef9e0ec45</vt:lpwstr>
  </property>
  <property fmtid="{D5CDD505-2E9C-101B-9397-08002B2CF9AE}" pid="10" name="MSIP_Label_c144db1d-993e-40da-980d-6eea152adc50_ActionId">
    <vt:lpwstr>f8841550-a0c3-43ac-bd20-2c6868cda5a6</vt:lpwstr>
  </property>
  <property fmtid="{D5CDD505-2E9C-101B-9397-08002B2CF9AE}" pid="11" name="MSIP_Label_c144db1d-993e-40da-980d-6eea152adc50_ContentBits">
    <vt:lpwstr>0</vt:lpwstr>
  </property>
  <property fmtid="{D5CDD505-2E9C-101B-9397-08002B2CF9AE}" pid="12" name="MSIP_Label_c144db1d-993e-40da-980d-6eea152adc50_Tag">
    <vt:lpwstr>10, 0, 1, 1</vt:lpwstr>
  </property>
</Properties>
</file>